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3529AC" w14:textId="2CF4EAE1" w:rsidR="004F0E74" w:rsidRPr="00E67C3B" w:rsidRDefault="004F0E74" w:rsidP="00E67C3B">
      <w:pPr>
        <w:pStyle w:val="Title"/>
      </w:pPr>
      <w:r w:rsidRPr="00E67C3B">
        <w:t>Appendix A: Workpaper Related Reports and Templates</w:t>
      </w:r>
    </w:p>
    <w:p w14:paraId="0F57B16B" w14:textId="77777777" w:rsidR="004F0E74" w:rsidRDefault="004F0E74" w:rsidP="004F0E74"/>
    <w:p w14:paraId="308C6C86" w14:textId="10F7D94A" w:rsidR="004F0E74" w:rsidRDefault="004F0E74" w:rsidP="004F0E74">
      <w:r>
        <w:t xml:space="preserve">This appendix provides templates for regularly used documents related to workpaper reviews and approvals. </w:t>
      </w:r>
    </w:p>
    <w:p w14:paraId="162C1DA2" w14:textId="77777777" w:rsidR="004F0E74" w:rsidRDefault="004F0E74" w:rsidP="004F0E74">
      <w:r>
        <w:t>Each document section is organized as follows:</w:t>
      </w:r>
    </w:p>
    <w:p w14:paraId="3579983C" w14:textId="77777777" w:rsidR="004F0E74" w:rsidRDefault="004F0E74" w:rsidP="004F0E74">
      <w:pPr>
        <w:pStyle w:val="ListParagraph"/>
        <w:numPr>
          <w:ilvl w:val="0"/>
          <w:numId w:val="15"/>
        </w:numPr>
      </w:pPr>
      <w:r>
        <w:t>Basic description of the document. Its purpose, frequency of delivery, and a data dictionary defining terms in the document.</w:t>
      </w:r>
    </w:p>
    <w:p w14:paraId="14D1FB1C" w14:textId="77777777" w:rsidR="004F0E74" w:rsidRDefault="004F0E74" w:rsidP="004F0E74">
      <w:pPr>
        <w:pStyle w:val="ListParagraph"/>
        <w:numPr>
          <w:ilvl w:val="0"/>
          <w:numId w:val="15"/>
        </w:numPr>
      </w:pPr>
      <w:r>
        <w:t>Template mock-up defining intent and content of each section.</w:t>
      </w:r>
    </w:p>
    <w:p w14:paraId="5D08F3E5" w14:textId="31B38754" w:rsidR="00D015A6" w:rsidRDefault="00D015A6">
      <w:r>
        <w:br w:type="page"/>
      </w:r>
    </w:p>
    <w:p w14:paraId="3B817C99" w14:textId="5EA6F831" w:rsidR="004F0E74" w:rsidRDefault="004F0E74" w:rsidP="00D015A6">
      <w:pPr>
        <w:pStyle w:val="Heading1"/>
        <w:numPr>
          <w:ilvl w:val="0"/>
          <w:numId w:val="0"/>
        </w:numPr>
      </w:pPr>
      <w:r>
        <w:lastRenderedPageBreak/>
        <w:t>Monthly WPA Activity Status Report (Public)</w:t>
      </w:r>
    </w:p>
    <w:p w14:paraId="7195BC57" w14:textId="77777777" w:rsidR="004F0E74" w:rsidRDefault="004F0E74" w:rsidP="004F0E74">
      <w:r w:rsidRPr="005B44A5">
        <w:rPr>
          <w:b/>
          <w:bCs/>
        </w:rPr>
        <w:t>Purpose</w:t>
      </w:r>
      <w:r>
        <w:t>. This document compiles the workpaper project archive activity for the month as follows:</w:t>
      </w:r>
    </w:p>
    <w:p w14:paraId="18674FBE" w14:textId="77777777" w:rsidR="004F0E74" w:rsidRDefault="004F0E74" w:rsidP="004F0E74">
      <w:pPr>
        <w:pStyle w:val="ListParagraph"/>
        <w:numPr>
          <w:ilvl w:val="0"/>
          <w:numId w:val="7"/>
        </w:numPr>
      </w:pPr>
      <w:r w:rsidRPr="00910ACC">
        <w:rPr>
          <w:u w:val="single"/>
        </w:rPr>
        <w:t>Dispositions Issued</w:t>
      </w:r>
      <w:r>
        <w:t>. Listing of all workpapers in month where the CPUC issued a disposition.</w:t>
      </w:r>
    </w:p>
    <w:p w14:paraId="4E6AE27F" w14:textId="77777777" w:rsidR="004F0E74" w:rsidRDefault="004F0E74" w:rsidP="004F0E74">
      <w:pPr>
        <w:pStyle w:val="ListParagraph"/>
        <w:numPr>
          <w:ilvl w:val="0"/>
          <w:numId w:val="7"/>
        </w:numPr>
      </w:pPr>
      <w:r w:rsidRPr="00910ACC">
        <w:rPr>
          <w:u w:val="single"/>
        </w:rPr>
        <w:t>Dispositions in Progress</w:t>
      </w:r>
      <w:r>
        <w:t>. Listing of all submitted workpapers that are under preliminary or detailed review.</w:t>
      </w:r>
    </w:p>
    <w:p w14:paraId="757FFDFF" w14:textId="77777777" w:rsidR="004F0E74" w:rsidRDefault="004F0E74" w:rsidP="004F0E74">
      <w:pPr>
        <w:pStyle w:val="ListParagraph"/>
        <w:numPr>
          <w:ilvl w:val="0"/>
          <w:numId w:val="7"/>
        </w:numPr>
      </w:pPr>
      <w:r w:rsidRPr="00910ACC">
        <w:rPr>
          <w:u w:val="single"/>
        </w:rPr>
        <w:t>Workpapers in Development</w:t>
      </w:r>
      <w:r>
        <w:rPr>
          <w:u w:val="single"/>
        </w:rPr>
        <w:t xml:space="preserve"> </w:t>
      </w:r>
      <w:r>
        <w:t xml:space="preserve">Listing of all workpapers </w:t>
      </w:r>
      <w:r w:rsidRPr="00804DD2">
        <w:t>with a submitted workpaper plan.</w:t>
      </w:r>
    </w:p>
    <w:p w14:paraId="4A401400" w14:textId="77777777" w:rsidR="004F0E74" w:rsidRDefault="004F0E74" w:rsidP="004F0E74">
      <w:r>
        <w:t>An accompanying spreadsheet provides the same information as the document, but in excel form.</w:t>
      </w:r>
    </w:p>
    <w:p w14:paraId="174C214A" w14:textId="77777777" w:rsidR="004F0E74" w:rsidRDefault="004F0E74" w:rsidP="004F0E74">
      <w:r w:rsidRPr="00804DD2">
        <w:rPr>
          <w:b/>
          <w:bCs/>
        </w:rPr>
        <w:t>Frequency.</w:t>
      </w:r>
      <w:r>
        <w:t xml:space="preserve"> The report and the accompanying spreadsheet are posted on </w:t>
      </w:r>
      <w:hyperlink r:id="rId11" w:history="1">
        <w:r w:rsidRPr="00334B1C">
          <w:rPr>
            <w:rStyle w:val="Hyperlink"/>
          </w:rPr>
          <w:t>https://deeresources.info/</w:t>
        </w:r>
      </w:hyperlink>
      <w:r>
        <w:t xml:space="preserve"> and </w:t>
      </w:r>
      <w:hyperlink r:id="rId12" w:history="1">
        <w:r w:rsidRPr="00334B1C">
          <w:rPr>
            <w:rStyle w:val="Hyperlink"/>
          </w:rPr>
          <w:t>http://www.deeresources.com/</w:t>
        </w:r>
      </w:hyperlink>
      <w:r>
        <w:t xml:space="preserve"> within one week after the last day of the month.</w:t>
      </w:r>
    </w:p>
    <w:p w14:paraId="5EA5CCD4" w14:textId="77777777" w:rsidR="004F0E74" w:rsidRPr="005B44A5" w:rsidRDefault="004F0E74" w:rsidP="004F0E74">
      <w:pPr>
        <w:rPr>
          <w:b/>
          <w:bCs/>
        </w:rPr>
      </w:pPr>
      <w:r w:rsidRPr="005B44A5">
        <w:rPr>
          <w:b/>
          <w:bCs/>
        </w:rPr>
        <w:t>Data Dictionary</w:t>
      </w:r>
      <w:r>
        <w:rPr>
          <w:b/>
          <w:bCs/>
        </w:rPr>
        <w:t>.</w:t>
      </w:r>
    </w:p>
    <w:tbl>
      <w:tblPr>
        <w:tblStyle w:val="ListTable3-Accent11"/>
        <w:tblW w:w="10403" w:type="dxa"/>
        <w:tblLook w:val="04A0" w:firstRow="1" w:lastRow="0" w:firstColumn="1" w:lastColumn="0" w:noHBand="0" w:noVBand="1"/>
      </w:tblPr>
      <w:tblGrid>
        <w:gridCol w:w="3189"/>
        <w:gridCol w:w="7214"/>
      </w:tblGrid>
      <w:tr w:rsidR="004F0E74" w14:paraId="44C0DF33" w14:textId="77777777" w:rsidTr="00E16B0C">
        <w:trPr>
          <w:cnfStyle w:val="100000000000" w:firstRow="1" w:lastRow="0" w:firstColumn="0" w:lastColumn="0" w:oddVBand="0" w:evenVBand="0" w:oddHBand="0" w:evenHBand="0" w:firstRowFirstColumn="0" w:firstRowLastColumn="0" w:lastRowFirstColumn="0" w:lastRowLastColumn="0"/>
          <w:trHeight w:val="281"/>
        </w:trPr>
        <w:tc>
          <w:tcPr>
            <w:cnfStyle w:val="001000000100" w:firstRow="0" w:lastRow="0" w:firstColumn="1" w:lastColumn="0" w:oddVBand="0" w:evenVBand="0" w:oddHBand="0" w:evenHBand="0" w:firstRowFirstColumn="1" w:firstRowLastColumn="0" w:lastRowFirstColumn="0" w:lastRowLastColumn="0"/>
            <w:tcW w:w="3189" w:type="dxa"/>
          </w:tcPr>
          <w:p w14:paraId="19AFBCA8" w14:textId="77777777" w:rsidR="004F0E74" w:rsidRDefault="004F0E74" w:rsidP="00C17358">
            <w:r>
              <w:t>Data field</w:t>
            </w:r>
          </w:p>
        </w:tc>
        <w:tc>
          <w:tcPr>
            <w:tcW w:w="7214" w:type="dxa"/>
          </w:tcPr>
          <w:p w14:paraId="05E53221" w14:textId="77777777" w:rsidR="004F0E74" w:rsidRDefault="004F0E74" w:rsidP="00C17358">
            <w:pPr>
              <w:cnfStyle w:val="100000000000" w:firstRow="1" w:lastRow="0" w:firstColumn="0" w:lastColumn="0" w:oddVBand="0" w:evenVBand="0" w:oddHBand="0" w:evenHBand="0" w:firstRowFirstColumn="0" w:firstRowLastColumn="0" w:lastRowFirstColumn="0" w:lastRowLastColumn="0"/>
            </w:pPr>
            <w:r>
              <w:t>Definition</w:t>
            </w:r>
          </w:p>
        </w:tc>
      </w:tr>
      <w:tr w:rsidR="004F0E74" w14:paraId="17B50B82" w14:textId="77777777" w:rsidTr="00E16B0C">
        <w:trPr>
          <w:cnfStyle w:val="000000100000" w:firstRow="0" w:lastRow="0" w:firstColumn="0" w:lastColumn="0" w:oddVBand="0" w:evenVBand="0" w:oddHBand="1"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3189" w:type="dxa"/>
          </w:tcPr>
          <w:p w14:paraId="363F7EBF" w14:textId="77777777" w:rsidR="004F0E74" w:rsidRDefault="004F0E74" w:rsidP="00C17358">
            <w:r>
              <w:t>PA</w:t>
            </w:r>
          </w:p>
        </w:tc>
        <w:tc>
          <w:tcPr>
            <w:tcW w:w="7214" w:type="dxa"/>
          </w:tcPr>
          <w:p w14:paraId="3CEE2959" w14:textId="77777777" w:rsidR="004F0E74" w:rsidRDefault="004F0E74" w:rsidP="00C17358">
            <w:pPr>
              <w:pStyle w:val="Tabletext"/>
              <w:cnfStyle w:val="000000100000" w:firstRow="0" w:lastRow="0" w:firstColumn="0" w:lastColumn="0" w:oddVBand="0" w:evenVBand="0" w:oddHBand="1" w:evenHBand="0" w:firstRowFirstColumn="0" w:firstRowLastColumn="0" w:lastRowFirstColumn="0" w:lastRowLastColumn="0"/>
            </w:pPr>
            <w:r>
              <w:t>The submitting program administrator.</w:t>
            </w:r>
          </w:p>
        </w:tc>
      </w:tr>
      <w:tr w:rsidR="004F0E74" w14:paraId="1F109B4E" w14:textId="77777777" w:rsidTr="00E16B0C">
        <w:trPr>
          <w:trHeight w:val="1421"/>
        </w:trPr>
        <w:tc>
          <w:tcPr>
            <w:cnfStyle w:val="001000000000" w:firstRow="0" w:lastRow="0" w:firstColumn="1" w:lastColumn="0" w:oddVBand="0" w:evenVBand="0" w:oddHBand="0" w:evenHBand="0" w:firstRowFirstColumn="0" w:firstRowLastColumn="0" w:lastRowFirstColumn="0" w:lastRowLastColumn="0"/>
            <w:tcW w:w="3189" w:type="dxa"/>
          </w:tcPr>
          <w:p w14:paraId="17873B58" w14:textId="77777777" w:rsidR="004F0E74" w:rsidRDefault="004F0E74" w:rsidP="00C17358">
            <w:r>
              <w:t>Workpaper ID and revision number (Source Description)</w:t>
            </w:r>
          </w:p>
        </w:tc>
        <w:tc>
          <w:tcPr>
            <w:tcW w:w="7214" w:type="dxa"/>
          </w:tcPr>
          <w:p w14:paraId="39FC4C87" w14:textId="77777777" w:rsidR="004F0E74" w:rsidRDefault="004F0E74" w:rsidP="00C17358">
            <w:pPr>
              <w:cnfStyle w:val="000000000000" w:firstRow="0" w:lastRow="0" w:firstColumn="0" w:lastColumn="0" w:oddVBand="0" w:evenVBand="0" w:oddHBand="0" w:evenHBand="0" w:firstRowFirstColumn="0" w:firstRowLastColumn="0" w:lastRowFirstColumn="0" w:lastRowLastColumn="0"/>
            </w:pPr>
            <w:r>
              <w:t>Workpaper identifier which along with the revision number uniquely identifies workpaper. The workpaper ID and revision are concatenated to form the Source Description. The Source Description is used throughout the DEER ecosystem to link data streams with a workpaper.</w:t>
            </w:r>
          </w:p>
        </w:tc>
      </w:tr>
      <w:tr w:rsidR="004F0E74" w14:paraId="281D059F" w14:textId="77777777" w:rsidTr="00E16B0C">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3189" w:type="dxa"/>
          </w:tcPr>
          <w:p w14:paraId="5B22C505" w14:textId="77777777" w:rsidR="004F0E74" w:rsidRDefault="004F0E74" w:rsidP="00C17358">
            <w:r>
              <w:t>Workpaper Title</w:t>
            </w:r>
          </w:p>
        </w:tc>
        <w:tc>
          <w:tcPr>
            <w:tcW w:w="7214" w:type="dxa"/>
          </w:tcPr>
          <w:p w14:paraId="5FED27CE" w14:textId="77777777" w:rsidR="004F0E74" w:rsidRDefault="004F0E74" w:rsidP="00C17358">
            <w:pPr>
              <w:cnfStyle w:val="000000100000" w:firstRow="0" w:lastRow="0" w:firstColumn="0" w:lastColumn="0" w:oddVBand="0" w:evenVBand="0" w:oddHBand="1" w:evenHBand="0" w:firstRowFirstColumn="0" w:firstRowLastColumn="0" w:lastRowFirstColumn="0" w:lastRowLastColumn="0"/>
            </w:pPr>
            <w:r>
              <w:t>Written title of workpaper.</w:t>
            </w:r>
          </w:p>
        </w:tc>
      </w:tr>
      <w:tr w:rsidR="004F0E74" w14:paraId="4A3DC1FB" w14:textId="77777777" w:rsidTr="00E16B0C">
        <w:trPr>
          <w:trHeight w:val="281"/>
        </w:trPr>
        <w:tc>
          <w:tcPr>
            <w:cnfStyle w:val="001000000000" w:firstRow="0" w:lastRow="0" w:firstColumn="1" w:lastColumn="0" w:oddVBand="0" w:evenVBand="0" w:oddHBand="0" w:evenHBand="0" w:firstRowFirstColumn="0" w:firstRowLastColumn="0" w:lastRowFirstColumn="0" w:lastRowLastColumn="0"/>
            <w:tcW w:w="3189" w:type="dxa"/>
          </w:tcPr>
          <w:p w14:paraId="7C6D5AEE" w14:textId="77777777" w:rsidR="004F0E74" w:rsidRDefault="004F0E74" w:rsidP="00C17358">
            <w:r>
              <w:t>Effective Date</w:t>
            </w:r>
          </w:p>
        </w:tc>
        <w:tc>
          <w:tcPr>
            <w:tcW w:w="7214" w:type="dxa"/>
          </w:tcPr>
          <w:p w14:paraId="0A46692E" w14:textId="77777777" w:rsidR="004F0E74" w:rsidRDefault="004F0E74" w:rsidP="00C17358">
            <w:pPr>
              <w:cnfStyle w:val="000000000000" w:firstRow="0" w:lastRow="0" w:firstColumn="0" w:lastColumn="0" w:oddVBand="0" w:evenVBand="0" w:oddHBand="0" w:evenHBand="0" w:firstRowFirstColumn="0" w:firstRowLastColumn="0" w:lastRowFirstColumn="0" w:lastRowLastColumn="0"/>
            </w:pPr>
            <w:r>
              <w:t>The date a workpaper becomes effective.</w:t>
            </w:r>
          </w:p>
        </w:tc>
      </w:tr>
      <w:tr w:rsidR="004F0E74" w14:paraId="06D37A85" w14:textId="77777777" w:rsidTr="00E16B0C">
        <w:trPr>
          <w:cnfStyle w:val="000000100000" w:firstRow="0" w:lastRow="0" w:firstColumn="0" w:lastColumn="0" w:oddVBand="0" w:evenVBand="0" w:oddHBand="1"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3189" w:type="dxa"/>
          </w:tcPr>
          <w:p w14:paraId="3E47A3D5" w14:textId="77777777" w:rsidR="004F0E74" w:rsidRDefault="004F0E74" w:rsidP="00C17358">
            <w:r>
              <w:t>Disposition Date</w:t>
            </w:r>
          </w:p>
        </w:tc>
        <w:tc>
          <w:tcPr>
            <w:tcW w:w="7214" w:type="dxa"/>
          </w:tcPr>
          <w:p w14:paraId="5D650090" w14:textId="2E4C5FF1" w:rsidR="004F0E74" w:rsidRDefault="004F0E74" w:rsidP="00C771AF">
            <w:pPr>
              <w:cnfStyle w:val="000000100000" w:firstRow="0" w:lastRow="0" w:firstColumn="0" w:lastColumn="0" w:oddVBand="0" w:evenVBand="0" w:oddHBand="1" w:evenHBand="0" w:firstRowFirstColumn="0" w:firstRowLastColumn="0" w:lastRowFirstColumn="0" w:lastRowLastColumn="0"/>
            </w:pPr>
            <w:r>
              <w:t xml:space="preserve">The date the CPUC </w:t>
            </w:r>
            <w:r w:rsidR="00C771AF">
              <w:t>disposition</w:t>
            </w:r>
            <w:r>
              <w:t xml:space="preserve"> was issued.</w:t>
            </w:r>
          </w:p>
        </w:tc>
      </w:tr>
      <w:tr w:rsidR="004F0E74" w14:paraId="3FF58674" w14:textId="77777777" w:rsidTr="00E16B0C">
        <w:trPr>
          <w:trHeight w:val="1165"/>
        </w:trPr>
        <w:tc>
          <w:tcPr>
            <w:cnfStyle w:val="001000000000" w:firstRow="0" w:lastRow="0" w:firstColumn="1" w:lastColumn="0" w:oddVBand="0" w:evenVBand="0" w:oddHBand="0" w:evenHBand="0" w:firstRowFirstColumn="0" w:firstRowLastColumn="0" w:lastRowFirstColumn="0" w:lastRowLastColumn="0"/>
            <w:tcW w:w="3189" w:type="dxa"/>
          </w:tcPr>
          <w:p w14:paraId="7A0FEA7F" w14:textId="77777777" w:rsidR="004F0E74" w:rsidRDefault="004F0E74" w:rsidP="00C17358">
            <w:r>
              <w:t>CPUC Action</w:t>
            </w:r>
          </w:p>
        </w:tc>
        <w:tc>
          <w:tcPr>
            <w:tcW w:w="7214" w:type="dxa"/>
          </w:tcPr>
          <w:p w14:paraId="4FA41474" w14:textId="43095E11" w:rsidR="004F0E74" w:rsidRDefault="004F0E74" w:rsidP="00C17358">
            <w:pPr>
              <w:cnfStyle w:val="000000000000" w:firstRow="0" w:lastRow="0" w:firstColumn="0" w:lastColumn="0" w:oddVBand="0" w:evenVBand="0" w:oddHBand="0" w:evenHBand="0" w:firstRowFirstColumn="0" w:firstRowLastColumn="0" w:lastRowFirstColumn="0" w:lastRowLastColumn="0"/>
            </w:pPr>
            <w:r>
              <w:t xml:space="preserve">CPUC’s </w:t>
            </w:r>
            <w:r w:rsidR="00C771AF">
              <w:t>disposition</w:t>
            </w:r>
            <w:r>
              <w:t xml:space="preserve"> regarding the workpaper. The actions include:</w:t>
            </w:r>
          </w:p>
          <w:p w14:paraId="64B18BF7" w14:textId="77777777" w:rsidR="004F0E74" w:rsidRDefault="004F0E74" w:rsidP="004F0E74">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Interim Approval: Workpaper is approved for use as of the effective date</w:t>
            </w:r>
          </w:p>
          <w:p w14:paraId="0A537D2B" w14:textId="77777777" w:rsidR="004F0E74" w:rsidRDefault="004F0E74" w:rsidP="004F0E74">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Rejected: Workpaper is not approved</w:t>
            </w:r>
          </w:p>
        </w:tc>
      </w:tr>
      <w:tr w:rsidR="004F0E74" w14:paraId="672F9567" w14:textId="77777777" w:rsidTr="00E16B0C">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3189" w:type="dxa"/>
          </w:tcPr>
          <w:p w14:paraId="4933F3F2" w14:textId="77777777" w:rsidR="004F0E74" w:rsidRDefault="004F0E74" w:rsidP="00C17358">
            <w:r>
              <w:t>PA Submittal Date</w:t>
            </w:r>
          </w:p>
        </w:tc>
        <w:tc>
          <w:tcPr>
            <w:tcW w:w="7214" w:type="dxa"/>
          </w:tcPr>
          <w:p w14:paraId="692262A7" w14:textId="77777777" w:rsidR="004F0E74" w:rsidRDefault="004F0E74" w:rsidP="00C17358">
            <w:pPr>
              <w:cnfStyle w:val="000000100000" w:firstRow="0" w:lastRow="0" w:firstColumn="0" w:lastColumn="0" w:oddVBand="0" w:evenVBand="0" w:oddHBand="1" w:evenHBand="0" w:firstRowFirstColumn="0" w:firstRowLastColumn="0" w:lastRowFirstColumn="0" w:lastRowLastColumn="0"/>
            </w:pPr>
            <w:r>
              <w:t>Date PA submitted or planned to submit the workpaper to the WPA, MM/DD/YYYY</w:t>
            </w:r>
          </w:p>
        </w:tc>
      </w:tr>
    </w:tbl>
    <w:p w14:paraId="27839079" w14:textId="77777777" w:rsidR="004F0E74" w:rsidRDefault="004F0E74" w:rsidP="004F0E74">
      <w:pPr>
        <w:sectPr w:rsidR="004F0E74">
          <w:footerReference w:type="default" r:id="rId13"/>
          <w:pgSz w:w="12240" w:h="15840"/>
          <w:pgMar w:top="1440" w:right="1440" w:bottom="1440" w:left="1440" w:header="720" w:footer="720" w:gutter="0"/>
          <w:cols w:space="720"/>
          <w:docGrid w:linePitch="360"/>
        </w:sectPr>
      </w:pPr>
    </w:p>
    <w:p w14:paraId="7D4A35B0" w14:textId="77777777" w:rsidR="004F0E74" w:rsidRPr="00092F48" w:rsidRDefault="004F0E74" w:rsidP="004F0E74"/>
    <w:p w14:paraId="22FAA8EF" w14:textId="77777777" w:rsidR="004F0E74" w:rsidRDefault="004F0E74" w:rsidP="004F0E74">
      <w:pPr>
        <w:pStyle w:val="DocumentLabel"/>
        <w:pBdr>
          <w:bottom w:val="single" w:sz="6" w:space="0" w:color="auto"/>
        </w:pBdr>
        <w:spacing w:before="0" w:after="0"/>
        <w:rPr>
          <w:spacing w:val="0"/>
        </w:rPr>
      </w:pPr>
      <w:proofErr w:type="spellStart"/>
      <w:r>
        <w:rPr>
          <w:spacing w:val="0"/>
        </w:rPr>
        <w:t>ExAnte</w:t>
      </w:r>
      <w:proofErr w:type="spellEnd"/>
      <w:r>
        <w:rPr>
          <w:spacing w:val="0"/>
        </w:rPr>
        <w:t xml:space="preserve"> Review (EAR) Deemed Team</w:t>
      </w:r>
      <w:r w:rsidRPr="00CB44D1">
        <w:rPr>
          <w:spacing w:val="0"/>
        </w:rPr>
        <w:t xml:space="preserve"> </w:t>
      </w:r>
    </w:p>
    <w:p w14:paraId="052FA661" w14:textId="77777777" w:rsidR="004F0E74" w:rsidRPr="00CB44D1" w:rsidRDefault="004F0E74" w:rsidP="004F0E74">
      <w:pPr>
        <w:pStyle w:val="DocumentLabel"/>
        <w:pBdr>
          <w:bottom w:val="single" w:sz="6" w:space="0" w:color="auto"/>
        </w:pBdr>
        <w:spacing w:before="0" w:after="0"/>
        <w:rPr>
          <w:b w:val="0"/>
          <w:spacing w:val="0"/>
        </w:rPr>
      </w:pPr>
      <w:r>
        <w:rPr>
          <w:spacing w:val="0"/>
        </w:rPr>
        <w:t>Monthly Workpaper Project Archive (WPA) Activity Status Report</w:t>
      </w:r>
    </w:p>
    <w:p w14:paraId="100E8AA4" w14:textId="77777777" w:rsidR="004F0E74" w:rsidRDefault="004F0E74" w:rsidP="004F0E74">
      <w:pPr>
        <w:pStyle w:val="BodyText"/>
        <w:tabs>
          <w:tab w:val="left" w:pos="1080"/>
        </w:tabs>
        <w:rPr>
          <w:rStyle w:val="MessageHeaderLabel"/>
          <w:b w:val="0"/>
          <w:sz w:val="22"/>
        </w:rPr>
      </w:pPr>
      <w:r w:rsidRPr="006E49EB">
        <w:rPr>
          <w:rStyle w:val="MessageHeaderLabel"/>
          <w:sz w:val="22"/>
        </w:rPr>
        <w:t>DATE:</w:t>
      </w:r>
      <w:r>
        <w:rPr>
          <w:rStyle w:val="MessageHeaderLabel"/>
        </w:rPr>
        <w:t xml:space="preserve"> </w:t>
      </w:r>
      <w:r>
        <w:rPr>
          <w:rStyle w:val="MessageHeaderLabel"/>
        </w:rPr>
        <w:tab/>
      </w:r>
      <w:r w:rsidRPr="00A77FF7">
        <w:rPr>
          <w:rStyle w:val="MessageHeaderLabel"/>
          <w:sz w:val="22"/>
          <w:highlight w:val="yellow"/>
        </w:rPr>
        <w:t>MM/DD/YYYY</w:t>
      </w:r>
    </w:p>
    <w:p w14:paraId="18E98049" w14:textId="77777777" w:rsidR="004F0E74" w:rsidRDefault="004F0E74" w:rsidP="004F0E74">
      <w:pPr>
        <w:pStyle w:val="BodyText"/>
        <w:tabs>
          <w:tab w:val="left" w:pos="1080"/>
        </w:tabs>
      </w:pPr>
      <w:r>
        <w:rPr>
          <w:rStyle w:val="MessageHeaderLabel"/>
          <w:sz w:val="22"/>
        </w:rPr>
        <w:t>FROM</w:t>
      </w:r>
      <w:r w:rsidRPr="00B13DA0">
        <w:rPr>
          <w:rStyle w:val="MessageHeaderLabel"/>
          <w:sz w:val="22"/>
        </w:rPr>
        <w:t>:</w:t>
      </w:r>
      <w:r>
        <w:rPr>
          <w:rStyle w:val="MessageHeaderLabel"/>
          <w:sz w:val="22"/>
        </w:rPr>
        <w:t xml:space="preserve"> </w:t>
      </w:r>
      <w:r>
        <w:rPr>
          <w:rStyle w:val="MessageHeaderLabel"/>
          <w:sz w:val="22"/>
        </w:rPr>
        <w:tab/>
        <w:t>EAR Team</w:t>
      </w:r>
    </w:p>
    <w:p w14:paraId="50EB27AB" w14:textId="77777777" w:rsidR="004F0E74" w:rsidRPr="00CB44D1" w:rsidRDefault="004F0E74" w:rsidP="004F0E74">
      <w:pPr>
        <w:pStyle w:val="BodyText"/>
        <w:tabs>
          <w:tab w:val="left" w:pos="1080"/>
        </w:tabs>
        <w:rPr>
          <w:rStyle w:val="MessageHeaderLabel"/>
        </w:rPr>
      </w:pPr>
      <w:r>
        <w:rPr>
          <w:rStyle w:val="MessageHeaderLabel"/>
          <w:sz w:val="22"/>
        </w:rPr>
        <w:t>TO</w:t>
      </w:r>
      <w:r w:rsidRPr="006E49EB">
        <w:rPr>
          <w:rStyle w:val="MessageHeaderLabel"/>
          <w:sz w:val="22"/>
        </w:rPr>
        <w:t>:</w:t>
      </w:r>
      <w:r>
        <w:rPr>
          <w:rStyle w:val="MessageHeaderLabel"/>
        </w:rPr>
        <w:t xml:space="preserve">              SCE, SDGE, SCG, PGE</w:t>
      </w:r>
    </w:p>
    <w:p w14:paraId="685D98F8" w14:textId="77777777" w:rsidR="004F0E74" w:rsidRDefault="004F0E74" w:rsidP="004F0E74">
      <w:pPr>
        <w:keepLines/>
        <w:pBdr>
          <w:top w:val="single" w:sz="4" w:space="1" w:color="auto"/>
        </w:pBdr>
        <w:tabs>
          <w:tab w:val="left" w:pos="3600"/>
          <w:tab w:val="left" w:pos="4680"/>
        </w:tabs>
        <w:spacing w:after="120"/>
        <w:rPr>
          <w:rFonts w:ascii="Galliard BT" w:hAnsi="Galliard BT"/>
          <w:b/>
          <w:caps/>
          <w:sz w:val="20"/>
        </w:rPr>
      </w:pPr>
    </w:p>
    <w:p w14:paraId="69C257BB" w14:textId="77777777" w:rsidR="004F0E74" w:rsidRDefault="004F0E74" w:rsidP="004F0E74">
      <w:pPr>
        <w:pStyle w:val="Heading1"/>
        <w:numPr>
          <w:ilvl w:val="0"/>
          <w:numId w:val="0"/>
        </w:numPr>
        <w:ind w:left="360" w:hanging="360"/>
      </w:pPr>
      <w:r>
        <w:t>Introduction:</w:t>
      </w:r>
    </w:p>
    <w:p w14:paraId="5FAC8184" w14:textId="77777777" w:rsidR="004F0E74" w:rsidRPr="00561A3C" w:rsidRDefault="004F0E74" w:rsidP="004F0E74">
      <w:r>
        <w:t xml:space="preserve">The following report and attached excel workbook summarizes WPA activity for the month of </w:t>
      </w:r>
      <w:r w:rsidRPr="00A77FF7">
        <w:rPr>
          <w:highlight w:val="yellow"/>
        </w:rPr>
        <w:t>Month YYYY</w:t>
      </w:r>
      <w:r>
        <w:t xml:space="preserve"> which includes dispositions that were issued, dispositions in progress, and workpapers in development. This report will be posted on </w:t>
      </w:r>
      <w:hyperlink r:id="rId14" w:history="1">
        <w:r w:rsidRPr="00334B1C">
          <w:rPr>
            <w:rStyle w:val="Hyperlink"/>
          </w:rPr>
          <w:t>https://deeresources.info/</w:t>
        </w:r>
      </w:hyperlink>
      <w:r>
        <w:t xml:space="preserve"> and </w:t>
      </w:r>
      <w:hyperlink r:id="rId15" w:history="1">
        <w:r w:rsidRPr="00334B1C">
          <w:rPr>
            <w:rStyle w:val="Hyperlink"/>
          </w:rPr>
          <w:t>http://www.deeresources.com/</w:t>
        </w:r>
      </w:hyperlink>
      <w:r>
        <w:t xml:space="preserve"> within one week after the last day of the month.  </w:t>
      </w:r>
    </w:p>
    <w:p w14:paraId="77F183F6" w14:textId="77777777" w:rsidR="004F0E74" w:rsidRPr="00561A3C" w:rsidRDefault="004F0E74" w:rsidP="004F0E74">
      <w:pPr>
        <w:pStyle w:val="Heading1"/>
        <w:numPr>
          <w:ilvl w:val="0"/>
          <w:numId w:val="0"/>
        </w:numPr>
        <w:ind w:left="360" w:hanging="360"/>
      </w:pPr>
      <w:r>
        <w:t>Legend:</w:t>
      </w:r>
    </w:p>
    <w:tbl>
      <w:tblPr>
        <w:tblW w:w="3145" w:type="dxa"/>
        <w:tblLook w:val="04A0" w:firstRow="1" w:lastRow="0" w:firstColumn="1" w:lastColumn="0" w:noHBand="0" w:noVBand="1"/>
      </w:tblPr>
      <w:tblGrid>
        <w:gridCol w:w="960"/>
        <w:gridCol w:w="2185"/>
      </w:tblGrid>
      <w:tr w:rsidR="004F0E74" w:rsidRPr="00462134" w14:paraId="41D8CB6D" w14:textId="77777777" w:rsidTr="00C17358">
        <w:trPr>
          <w:trHeight w:val="300"/>
        </w:trPr>
        <w:tc>
          <w:tcPr>
            <w:tcW w:w="960" w:type="dxa"/>
            <w:tcBorders>
              <w:top w:val="single" w:sz="4" w:space="0" w:color="auto"/>
              <w:left w:val="single" w:sz="4" w:space="0" w:color="auto"/>
              <w:bottom w:val="single" w:sz="4" w:space="0" w:color="auto"/>
              <w:right w:val="single" w:sz="4" w:space="0" w:color="auto"/>
            </w:tcBorders>
            <w:shd w:val="clear" w:color="000000" w:fill="005089"/>
            <w:noWrap/>
            <w:vAlign w:val="bottom"/>
            <w:hideMark/>
          </w:tcPr>
          <w:p w14:paraId="07605A80" w14:textId="77777777" w:rsidR="004F0E74" w:rsidRPr="00462134" w:rsidRDefault="004F0E74" w:rsidP="00C17358">
            <w:pPr>
              <w:rPr>
                <w:rFonts w:ascii="Arial" w:hAnsi="Arial" w:cs="Arial"/>
                <w:b/>
                <w:bCs/>
                <w:color w:val="FFFFFF"/>
                <w:sz w:val="20"/>
                <w:szCs w:val="20"/>
              </w:rPr>
            </w:pPr>
            <w:r w:rsidRPr="00462134">
              <w:rPr>
                <w:rFonts w:ascii="Arial" w:hAnsi="Arial" w:cs="Arial"/>
                <w:b/>
                <w:bCs/>
                <w:color w:val="FFFFFF"/>
                <w:sz w:val="20"/>
                <w:szCs w:val="20"/>
              </w:rPr>
              <w:t xml:space="preserve">Item </w:t>
            </w:r>
          </w:p>
        </w:tc>
        <w:tc>
          <w:tcPr>
            <w:tcW w:w="2185" w:type="dxa"/>
            <w:tcBorders>
              <w:top w:val="single" w:sz="4" w:space="0" w:color="auto"/>
              <w:left w:val="nil"/>
              <w:bottom w:val="single" w:sz="4" w:space="0" w:color="auto"/>
              <w:right w:val="single" w:sz="4" w:space="0" w:color="auto"/>
            </w:tcBorders>
            <w:shd w:val="clear" w:color="000000" w:fill="005089"/>
            <w:noWrap/>
            <w:vAlign w:val="bottom"/>
            <w:hideMark/>
          </w:tcPr>
          <w:p w14:paraId="167C83CB" w14:textId="77777777" w:rsidR="004F0E74" w:rsidRPr="00462134" w:rsidRDefault="004F0E74" w:rsidP="00C17358">
            <w:pPr>
              <w:rPr>
                <w:rFonts w:ascii="Arial" w:hAnsi="Arial" w:cs="Arial"/>
                <w:b/>
                <w:bCs/>
                <w:color w:val="FFFFFF"/>
                <w:sz w:val="20"/>
                <w:szCs w:val="20"/>
              </w:rPr>
            </w:pPr>
            <w:r w:rsidRPr="00462134">
              <w:rPr>
                <w:rFonts w:ascii="Arial" w:hAnsi="Arial" w:cs="Arial"/>
                <w:b/>
                <w:bCs/>
                <w:color w:val="FFFFFF"/>
                <w:sz w:val="20"/>
                <w:szCs w:val="20"/>
              </w:rPr>
              <w:t>Description</w:t>
            </w:r>
          </w:p>
        </w:tc>
      </w:tr>
      <w:tr w:rsidR="004F0E74" w:rsidRPr="00462134" w14:paraId="701CFC18" w14:textId="77777777" w:rsidTr="00C17358">
        <w:trPr>
          <w:trHeight w:val="300"/>
        </w:trPr>
        <w:tc>
          <w:tcPr>
            <w:tcW w:w="960" w:type="dxa"/>
            <w:tcBorders>
              <w:top w:val="nil"/>
              <w:left w:val="single" w:sz="4" w:space="0" w:color="auto"/>
              <w:bottom w:val="single" w:sz="4" w:space="0" w:color="auto"/>
              <w:right w:val="single" w:sz="4" w:space="0" w:color="auto"/>
            </w:tcBorders>
            <w:shd w:val="clear" w:color="000000" w:fill="FFFFFF"/>
            <w:noWrap/>
            <w:hideMark/>
          </w:tcPr>
          <w:p w14:paraId="3500F5C8" w14:textId="77777777" w:rsidR="004F0E74" w:rsidRPr="00462134" w:rsidRDefault="004F0E74" w:rsidP="00C17358">
            <w:pPr>
              <w:rPr>
                <w:rFonts w:ascii="Arial" w:hAnsi="Arial" w:cs="Arial"/>
                <w:color w:val="000000"/>
                <w:sz w:val="18"/>
                <w:szCs w:val="18"/>
              </w:rPr>
            </w:pPr>
            <w:r w:rsidRPr="00462134">
              <w:rPr>
                <w:rFonts w:ascii="Arial" w:hAnsi="Arial" w:cs="Arial"/>
                <w:color w:val="000000"/>
                <w:sz w:val="18"/>
                <w:szCs w:val="18"/>
              </w:rPr>
              <w:t>PA</w:t>
            </w:r>
          </w:p>
        </w:tc>
        <w:tc>
          <w:tcPr>
            <w:tcW w:w="2185" w:type="dxa"/>
            <w:tcBorders>
              <w:top w:val="nil"/>
              <w:left w:val="nil"/>
              <w:bottom w:val="single" w:sz="4" w:space="0" w:color="auto"/>
              <w:right w:val="single" w:sz="4" w:space="0" w:color="auto"/>
            </w:tcBorders>
            <w:shd w:val="clear" w:color="000000" w:fill="FFFFFF"/>
            <w:noWrap/>
            <w:hideMark/>
          </w:tcPr>
          <w:p w14:paraId="00E1C3B1" w14:textId="77777777" w:rsidR="004F0E74" w:rsidRPr="00462134" w:rsidRDefault="004F0E74" w:rsidP="00C17358">
            <w:pPr>
              <w:rPr>
                <w:rFonts w:ascii="Arial" w:hAnsi="Arial" w:cs="Arial"/>
                <w:color w:val="000000"/>
                <w:sz w:val="18"/>
                <w:szCs w:val="18"/>
              </w:rPr>
            </w:pPr>
            <w:r w:rsidRPr="00462134">
              <w:rPr>
                <w:rFonts w:ascii="Arial" w:hAnsi="Arial" w:cs="Arial"/>
                <w:color w:val="000000"/>
                <w:sz w:val="18"/>
                <w:szCs w:val="18"/>
              </w:rPr>
              <w:t>Program Administrator</w:t>
            </w:r>
          </w:p>
        </w:tc>
      </w:tr>
      <w:tr w:rsidR="004F0E74" w:rsidRPr="00462134" w14:paraId="57533B9B" w14:textId="77777777" w:rsidTr="00C17358">
        <w:trPr>
          <w:trHeight w:val="300"/>
        </w:trPr>
        <w:tc>
          <w:tcPr>
            <w:tcW w:w="960" w:type="dxa"/>
            <w:tcBorders>
              <w:top w:val="nil"/>
              <w:left w:val="single" w:sz="4" w:space="0" w:color="auto"/>
              <w:bottom w:val="single" w:sz="4" w:space="0" w:color="auto"/>
              <w:right w:val="single" w:sz="4" w:space="0" w:color="auto"/>
            </w:tcBorders>
            <w:shd w:val="clear" w:color="000000" w:fill="BEE4DA"/>
            <w:noWrap/>
            <w:hideMark/>
          </w:tcPr>
          <w:p w14:paraId="230017A9" w14:textId="77777777" w:rsidR="004F0E74" w:rsidRPr="00462134" w:rsidRDefault="004F0E74" w:rsidP="00C17358">
            <w:pPr>
              <w:rPr>
                <w:rFonts w:ascii="Arial" w:hAnsi="Arial" w:cs="Arial"/>
                <w:color w:val="000000"/>
                <w:sz w:val="18"/>
                <w:szCs w:val="18"/>
              </w:rPr>
            </w:pPr>
            <w:r w:rsidRPr="00462134">
              <w:rPr>
                <w:rFonts w:ascii="Arial" w:hAnsi="Arial" w:cs="Arial"/>
                <w:color w:val="000000"/>
                <w:sz w:val="18"/>
                <w:szCs w:val="18"/>
              </w:rPr>
              <w:t>Rev</w:t>
            </w:r>
          </w:p>
        </w:tc>
        <w:tc>
          <w:tcPr>
            <w:tcW w:w="2185" w:type="dxa"/>
            <w:tcBorders>
              <w:top w:val="nil"/>
              <w:left w:val="nil"/>
              <w:bottom w:val="single" w:sz="4" w:space="0" w:color="auto"/>
              <w:right w:val="single" w:sz="4" w:space="0" w:color="auto"/>
            </w:tcBorders>
            <w:shd w:val="clear" w:color="000000" w:fill="BEE4DA"/>
            <w:noWrap/>
            <w:hideMark/>
          </w:tcPr>
          <w:p w14:paraId="559885D6" w14:textId="77777777" w:rsidR="004F0E74" w:rsidRPr="00462134" w:rsidRDefault="004F0E74" w:rsidP="00C17358">
            <w:pPr>
              <w:rPr>
                <w:rFonts w:ascii="Arial" w:hAnsi="Arial" w:cs="Arial"/>
                <w:color w:val="000000"/>
                <w:sz w:val="18"/>
                <w:szCs w:val="18"/>
              </w:rPr>
            </w:pPr>
            <w:r w:rsidRPr="00462134">
              <w:rPr>
                <w:rFonts w:ascii="Arial" w:hAnsi="Arial" w:cs="Arial"/>
                <w:color w:val="000000"/>
                <w:sz w:val="18"/>
                <w:szCs w:val="18"/>
              </w:rPr>
              <w:t>Revision Number</w:t>
            </w:r>
          </w:p>
        </w:tc>
      </w:tr>
    </w:tbl>
    <w:p w14:paraId="2F22937C" w14:textId="77777777" w:rsidR="004F0E74" w:rsidRDefault="004F0E74" w:rsidP="004F0E74">
      <w:pPr>
        <w:pStyle w:val="Heading1"/>
        <w:numPr>
          <w:ilvl w:val="0"/>
          <w:numId w:val="0"/>
        </w:numPr>
        <w:ind w:left="360" w:hanging="360"/>
      </w:pPr>
      <w:r>
        <w:t>Dispositions Issued:</w:t>
      </w:r>
    </w:p>
    <w:p w14:paraId="5C80BE48" w14:textId="77777777" w:rsidR="004F0E74" w:rsidRDefault="004F0E74" w:rsidP="004F0E74">
      <w:pPr>
        <w:pStyle w:val="BodyText"/>
      </w:pPr>
      <w:r>
        <w:t>The following dispositions have been issued, see attached workbook:</w:t>
      </w:r>
    </w:p>
    <w:p w14:paraId="5210BFE0" w14:textId="77777777" w:rsidR="004F0E74" w:rsidRDefault="004F0E74" w:rsidP="004F0E74">
      <w:pPr>
        <w:pStyle w:val="BodyText"/>
      </w:pPr>
      <w:r>
        <w:t xml:space="preserve"> </w:t>
      </w:r>
    </w:p>
    <w:tbl>
      <w:tblPr>
        <w:tblW w:w="10097" w:type="dxa"/>
        <w:tblLook w:val="04A0" w:firstRow="1" w:lastRow="0" w:firstColumn="1" w:lastColumn="0" w:noHBand="0" w:noVBand="1"/>
      </w:tblPr>
      <w:tblGrid>
        <w:gridCol w:w="620"/>
        <w:gridCol w:w="1620"/>
        <w:gridCol w:w="583"/>
        <w:gridCol w:w="2580"/>
        <w:gridCol w:w="1357"/>
        <w:gridCol w:w="1357"/>
        <w:gridCol w:w="1980"/>
      </w:tblGrid>
      <w:tr w:rsidR="004F0E74" w:rsidRPr="00A77FF7" w14:paraId="5E94D2A1" w14:textId="77777777" w:rsidTr="00C17358">
        <w:trPr>
          <w:trHeight w:val="525"/>
        </w:trPr>
        <w:tc>
          <w:tcPr>
            <w:tcW w:w="620" w:type="dxa"/>
            <w:tcBorders>
              <w:top w:val="single" w:sz="4" w:space="0" w:color="auto"/>
              <w:left w:val="single" w:sz="4" w:space="0" w:color="auto"/>
              <w:bottom w:val="single" w:sz="4" w:space="0" w:color="auto"/>
              <w:right w:val="single" w:sz="4" w:space="0" w:color="auto"/>
            </w:tcBorders>
            <w:shd w:val="clear" w:color="000000" w:fill="005089"/>
            <w:vAlign w:val="bottom"/>
            <w:hideMark/>
          </w:tcPr>
          <w:p w14:paraId="679DC78B" w14:textId="77777777" w:rsidR="004F0E74" w:rsidRPr="00A77FF7" w:rsidRDefault="004F0E74" w:rsidP="00C17358">
            <w:pPr>
              <w:rPr>
                <w:rFonts w:ascii="Arial" w:hAnsi="Arial" w:cs="Arial"/>
                <w:b/>
                <w:bCs/>
                <w:color w:val="FFFFFF"/>
                <w:sz w:val="20"/>
                <w:szCs w:val="20"/>
              </w:rPr>
            </w:pPr>
            <w:r w:rsidRPr="00A77FF7">
              <w:rPr>
                <w:rFonts w:ascii="Arial" w:hAnsi="Arial" w:cs="Arial"/>
                <w:b/>
                <w:bCs/>
                <w:color w:val="FFFFFF"/>
                <w:sz w:val="20"/>
                <w:szCs w:val="20"/>
              </w:rPr>
              <w:t>PA</w:t>
            </w:r>
          </w:p>
        </w:tc>
        <w:tc>
          <w:tcPr>
            <w:tcW w:w="1620" w:type="dxa"/>
            <w:tcBorders>
              <w:top w:val="single" w:sz="4" w:space="0" w:color="auto"/>
              <w:left w:val="nil"/>
              <w:bottom w:val="single" w:sz="4" w:space="0" w:color="auto"/>
              <w:right w:val="single" w:sz="4" w:space="0" w:color="auto"/>
            </w:tcBorders>
            <w:shd w:val="clear" w:color="000000" w:fill="005089"/>
            <w:vAlign w:val="bottom"/>
            <w:hideMark/>
          </w:tcPr>
          <w:p w14:paraId="2AFD112A" w14:textId="77777777" w:rsidR="004F0E74" w:rsidRPr="00A77FF7" w:rsidRDefault="004F0E74" w:rsidP="00C17358">
            <w:pPr>
              <w:jc w:val="center"/>
              <w:rPr>
                <w:rFonts w:ascii="Arial" w:hAnsi="Arial" w:cs="Arial"/>
                <w:b/>
                <w:bCs/>
                <w:color w:val="FFFFFF"/>
                <w:sz w:val="20"/>
                <w:szCs w:val="20"/>
              </w:rPr>
            </w:pPr>
            <w:r w:rsidRPr="00A77FF7">
              <w:rPr>
                <w:rFonts w:ascii="Arial" w:hAnsi="Arial" w:cs="Arial"/>
                <w:b/>
                <w:bCs/>
                <w:color w:val="FFFFFF"/>
                <w:sz w:val="20"/>
                <w:szCs w:val="20"/>
              </w:rPr>
              <w:t>Workpaper ID</w:t>
            </w:r>
          </w:p>
        </w:tc>
        <w:tc>
          <w:tcPr>
            <w:tcW w:w="583" w:type="dxa"/>
            <w:tcBorders>
              <w:top w:val="single" w:sz="4" w:space="0" w:color="auto"/>
              <w:left w:val="nil"/>
              <w:bottom w:val="single" w:sz="4" w:space="0" w:color="auto"/>
              <w:right w:val="single" w:sz="4" w:space="0" w:color="auto"/>
            </w:tcBorders>
            <w:shd w:val="clear" w:color="000000" w:fill="005089"/>
            <w:vAlign w:val="bottom"/>
            <w:hideMark/>
          </w:tcPr>
          <w:p w14:paraId="498840CA" w14:textId="77777777" w:rsidR="004F0E74" w:rsidRPr="00A77FF7" w:rsidRDefault="004F0E74" w:rsidP="00C17358">
            <w:pPr>
              <w:jc w:val="center"/>
              <w:rPr>
                <w:rFonts w:ascii="Arial" w:hAnsi="Arial" w:cs="Arial"/>
                <w:b/>
                <w:bCs/>
                <w:color w:val="FFFFFF"/>
                <w:sz w:val="20"/>
                <w:szCs w:val="20"/>
              </w:rPr>
            </w:pPr>
            <w:r w:rsidRPr="00A77FF7">
              <w:rPr>
                <w:rFonts w:ascii="Arial" w:hAnsi="Arial" w:cs="Arial"/>
                <w:b/>
                <w:bCs/>
                <w:color w:val="FFFFFF"/>
                <w:sz w:val="20"/>
                <w:szCs w:val="20"/>
              </w:rPr>
              <w:t>Rev</w:t>
            </w:r>
          </w:p>
        </w:tc>
        <w:tc>
          <w:tcPr>
            <w:tcW w:w="2580" w:type="dxa"/>
            <w:tcBorders>
              <w:top w:val="single" w:sz="4" w:space="0" w:color="auto"/>
              <w:left w:val="nil"/>
              <w:bottom w:val="single" w:sz="4" w:space="0" w:color="auto"/>
              <w:right w:val="single" w:sz="4" w:space="0" w:color="auto"/>
            </w:tcBorders>
            <w:shd w:val="clear" w:color="000000" w:fill="005089"/>
            <w:vAlign w:val="bottom"/>
            <w:hideMark/>
          </w:tcPr>
          <w:p w14:paraId="0B2A58A2" w14:textId="77777777" w:rsidR="004F0E74" w:rsidRPr="00A77FF7" w:rsidRDefault="004F0E74" w:rsidP="00C17358">
            <w:pPr>
              <w:jc w:val="center"/>
              <w:rPr>
                <w:rFonts w:ascii="Arial" w:hAnsi="Arial" w:cs="Arial"/>
                <w:b/>
                <w:bCs/>
                <w:color w:val="FFFFFF"/>
                <w:sz w:val="20"/>
                <w:szCs w:val="20"/>
              </w:rPr>
            </w:pPr>
            <w:r>
              <w:rPr>
                <w:rFonts w:ascii="Arial" w:hAnsi="Arial" w:cs="Arial"/>
                <w:b/>
                <w:bCs/>
                <w:color w:val="FFFFFF"/>
                <w:sz w:val="20"/>
                <w:szCs w:val="20"/>
              </w:rPr>
              <w:t xml:space="preserve">Workpaper </w:t>
            </w:r>
            <w:r w:rsidRPr="00A77FF7">
              <w:rPr>
                <w:rFonts w:ascii="Arial" w:hAnsi="Arial" w:cs="Arial"/>
                <w:b/>
                <w:bCs/>
                <w:color w:val="FFFFFF"/>
                <w:sz w:val="20"/>
                <w:szCs w:val="20"/>
              </w:rPr>
              <w:t>Title</w:t>
            </w:r>
          </w:p>
        </w:tc>
        <w:tc>
          <w:tcPr>
            <w:tcW w:w="1357" w:type="dxa"/>
            <w:tcBorders>
              <w:top w:val="single" w:sz="4" w:space="0" w:color="auto"/>
              <w:left w:val="nil"/>
              <w:bottom w:val="single" w:sz="4" w:space="0" w:color="auto"/>
              <w:right w:val="single" w:sz="4" w:space="0" w:color="auto"/>
            </w:tcBorders>
            <w:shd w:val="clear" w:color="000000" w:fill="005089"/>
            <w:vAlign w:val="bottom"/>
            <w:hideMark/>
          </w:tcPr>
          <w:p w14:paraId="7296EAC2" w14:textId="77777777" w:rsidR="004F0E74" w:rsidRPr="00A77FF7" w:rsidRDefault="004F0E74" w:rsidP="00C17358">
            <w:pPr>
              <w:jc w:val="center"/>
              <w:rPr>
                <w:rFonts w:ascii="Arial" w:hAnsi="Arial" w:cs="Arial"/>
                <w:b/>
                <w:bCs/>
                <w:color w:val="FFFFFF"/>
                <w:sz w:val="20"/>
                <w:szCs w:val="20"/>
              </w:rPr>
            </w:pPr>
            <w:r w:rsidRPr="00A77FF7">
              <w:rPr>
                <w:rFonts w:ascii="Arial" w:hAnsi="Arial" w:cs="Arial"/>
                <w:b/>
                <w:bCs/>
                <w:color w:val="FFFFFF"/>
                <w:sz w:val="20"/>
                <w:szCs w:val="20"/>
              </w:rPr>
              <w:t>Effective Date</w:t>
            </w:r>
          </w:p>
        </w:tc>
        <w:tc>
          <w:tcPr>
            <w:tcW w:w="1357" w:type="dxa"/>
            <w:tcBorders>
              <w:top w:val="single" w:sz="4" w:space="0" w:color="auto"/>
              <w:left w:val="nil"/>
              <w:bottom w:val="single" w:sz="4" w:space="0" w:color="auto"/>
              <w:right w:val="single" w:sz="4" w:space="0" w:color="auto"/>
            </w:tcBorders>
            <w:shd w:val="clear" w:color="000000" w:fill="005089"/>
            <w:vAlign w:val="bottom"/>
            <w:hideMark/>
          </w:tcPr>
          <w:p w14:paraId="22B8FF40" w14:textId="77777777" w:rsidR="004F0E74" w:rsidRPr="00A77FF7" w:rsidRDefault="004F0E74" w:rsidP="00C17358">
            <w:pPr>
              <w:jc w:val="center"/>
              <w:rPr>
                <w:rFonts w:ascii="Arial" w:hAnsi="Arial" w:cs="Arial"/>
                <w:b/>
                <w:bCs/>
                <w:color w:val="FFFFFF"/>
                <w:sz w:val="20"/>
                <w:szCs w:val="20"/>
              </w:rPr>
            </w:pPr>
            <w:r w:rsidRPr="00A77FF7">
              <w:rPr>
                <w:rFonts w:ascii="Arial" w:hAnsi="Arial" w:cs="Arial"/>
                <w:b/>
                <w:bCs/>
                <w:color w:val="FFFFFF"/>
                <w:sz w:val="20"/>
                <w:szCs w:val="20"/>
              </w:rPr>
              <w:t>Disposition Date</w:t>
            </w:r>
          </w:p>
        </w:tc>
        <w:tc>
          <w:tcPr>
            <w:tcW w:w="1980" w:type="dxa"/>
            <w:tcBorders>
              <w:top w:val="single" w:sz="4" w:space="0" w:color="auto"/>
              <w:left w:val="nil"/>
              <w:bottom w:val="single" w:sz="4" w:space="0" w:color="auto"/>
              <w:right w:val="single" w:sz="4" w:space="0" w:color="auto"/>
            </w:tcBorders>
            <w:shd w:val="clear" w:color="000000" w:fill="005089"/>
            <w:vAlign w:val="bottom"/>
            <w:hideMark/>
          </w:tcPr>
          <w:p w14:paraId="2E250DF2" w14:textId="77777777" w:rsidR="004F0E74" w:rsidRPr="00A77FF7" w:rsidRDefault="004F0E74" w:rsidP="00C17358">
            <w:pPr>
              <w:jc w:val="center"/>
              <w:rPr>
                <w:rFonts w:ascii="Arial" w:hAnsi="Arial" w:cs="Arial"/>
                <w:b/>
                <w:bCs/>
                <w:color w:val="FFFFFF"/>
                <w:sz w:val="20"/>
                <w:szCs w:val="20"/>
              </w:rPr>
            </w:pPr>
            <w:r w:rsidRPr="00A77FF7">
              <w:rPr>
                <w:rFonts w:ascii="Arial" w:hAnsi="Arial" w:cs="Arial"/>
                <w:b/>
                <w:bCs/>
                <w:color w:val="FFFFFF"/>
                <w:sz w:val="20"/>
                <w:szCs w:val="20"/>
              </w:rPr>
              <w:t>CPUC Action</w:t>
            </w:r>
          </w:p>
        </w:tc>
      </w:tr>
      <w:tr w:rsidR="004F0E74" w:rsidRPr="00A77FF7" w14:paraId="4AFC4CEC" w14:textId="77777777" w:rsidTr="00C17358">
        <w:trPr>
          <w:trHeight w:val="300"/>
        </w:trPr>
        <w:tc>
          <w:tcPr>
            <w:tcW w:w="620" w:type="dxa"/>
            <w:tcBorders>
              <w:top w:val="single" w:sz="4" w:space="0" w:color="auto"/>
              <w:left w:val="single" w:sz="4" w:space="0" w:color="auto"/>
              <w:bottom w:val="single" w:sz="4" w:space="0" w:color="auto"/>
              <w:right w:val="single" w:sz="4" w:space="0" w:color="auto"/>
            </w:tcBorders>
            <w:shd w:val="clear" w:color="000000" w:fill="FFFFFF"/>
            <w:hideMark/>
          </w:tcPr>
          <w:p w14:paraId="0E6162E7" w14:textId="77777777" w:rsidR="004F0E74" w:rsidRPr="00A77FF7" w:rsidRDefault="004F0E74" w:rsidP="00C17358">
            <w:pPr>
              <w:rPr>
                <w:rFonts w:ascii="Arial" w:hAnsi="Arial" w:cs="Arial"/>
                <w:color w:val="000000"/>
                <w:sz w:val="18"/>
                <w:szCs w:val="18"/>
              </w:rPr>
            </w:pPr>
            <w:r w:rsidRPr="00A77FF7">
              <w:rPr>
                <w:rFonts w:ascii="Arial" w:hAnsi="Arial" w:cs="Arial"/>
                <w:color w:val="000000"/>
                <w:sz w:val="18"/>
                <w:szCs w:val="18"/>
              </w:rPr>
              <w:t>XXX</w:t>
            </w:r>
          </w:p>
        </w:tc>
        <w:tc>
          <w:tcPr>
            <w:tcW w:w="1620" w:type="dxa"/>
            <w:tcBorders>
              <w:top w:val="single" w:sz="4" w:space="0" w:color="auto"/>
              <w:left w:val="nil"/>
              <w:bottom w:val="single" w:sz="4" w:space="0" w:color="auto"/>
              <w:right w:val="single" w:sz="4" w:space="0" w:color="auto"/>
            </w:tcBorders>
            <w:shd w:val="clear" w:color="000000" w:fill="FFFFFF"/>
            <w:hideMark/>
          </w:tcPr>
          <w:p w14:paraId="491BE76C"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XXXXXXX</w:t>
            </w:r>
          </w:p>
        </w:tc>
        <w:tc>
          <w:tcPr>
            <w:tcW w:w="583" w:type="dxa"/>
            <w:tcBorders>
              <w:top w:val="single" w:sz="4" w:space="0" w:color="auto"/>
              <w:left w:val="nil"/>
              <w:bottom w:val="single" w:sz="4" w:space="0" w:color="auto"/>
              <w:right w:val="single" w:sz="4" w:space="0" w:color="auto"/>
            </w:tcBorders>
            <w:shd w:val="clear" w:color="000000" w:fill="FFFFFF"/>
            <w:hideMark/>
          </w:tcPr>
          <w:p w14:paraId="4E89FA38"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XX</w:t>
            </w:r>
          </w:p>
        </w:tc>
        <w:tc>
          <w:tcPr>
            <w:tcW w:w="2580" w:type="dxa"/>
            <w:tcBorders>
              <w:top w:val="single" w:sz="4" w:space="0" w:color="auto"/>
              <w:left w:val="nil"/>
              <w:bottom w:val="single" w:sz="4" w:space="0" w:color="auto"/>
              <w:right w:val="single" w:sz="4" w:space="0" w:color="auto"/>
            </w:tcBorders>
            <w:shd w:val="clear" w:color="000000" w:fill="FFFFFF"/>
            <w:hideMark/>
          </w:tcPr>
          <w:p w14:paraId="1E5103F9"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Title</w:t>
            </w:r>
          </w:p>
        </w:tc>
        <w:tc>
          <w:tcPr>
            <w:tcW w:w="1357" w:type="dxa"/>
            <w:tcBorders>
              <w:top w:val="single" w:sz="4" w:space="0" w:color="auto"/>
              <w:left w:val="nil"/>
              <w:bottom w:val="single" w:sz="4" w:space="0" w:color="auto"/>
              <w:right w:val="single" w:sz="4" w:space="0" w:color="auto"/>
            </w:tcBorders>
            <w:shd w:val="clear" w:color="000000" w:fill="FFFFFF"/>
            <w:noWrap/>
            <w:hideMark/>
          </w:tcPr>
          <w:p w14:paraId="251221D4"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MM/DD/YYYY</w:t>
            </w:r>
          </w:p>
        </w:tc>
        <w:tc>
          <w:tcPr>
            <w:tcW w:w="1357" w:type="dxa"/>
            <w:tcBorders>
              <w:top w:val="single" w:sz="4" w:space="0" w:color="auto"/>
              <w:left w:val="nil"/>
              <w:bottom w:val="single" w:sz="4" w:space="0" w:color="auto"/>
              <w:right w:val="single" w:sz="4" w:space="0" w:color="auto"/>
            </w:tcBorders>
            <w:shd w:val="clear" w:color="000000" w:fill="FFFFFF"/>
            <w:hideMark/>
          </w:tcPr>
          <w:p w14:paraId="43A88899"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MM/DD/YYYY</w:t>
            </w:r>
          </w:p>
        </w:tc>
        <w:tc>
          <w:tcPr>
            <w:tcW w:w="1980" w:type="dxa"/>
            <w:tcBorders>
              <w:top w:val="single" w:sz="4" w:space="0" w:color="auto"/>
              <w:left w:val="nil"/>
              <w:bottom w:val="single" w:sz="4" w:space="0" w:color="auto"/>
              <w:right w:val="single" w:sz="4" w:space="0" w:color="auto"/>
            </w:tcBorders>
            <w:shd w:val="clear" w:color="000000" w:fill="FFFFFF"/>
            <w:hideMark/>
          </w:tcPr>
          <w:p w14:paraId="338D3378"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Interim Approval</w:t>
            </w:r>
          </w:p>
        </w:tc>
      </w:tr>
      <w:tr w:rsidR="004F0E74" w:rsidRPr="00A77FF7" w14:paraId="6BD89599" w14:textId="77777777" w:rsidTr="00C17358">
        <w:trPr>
          <w:trHeight w:val="300"/>
        </w:trPr>
        <w:tc>
          <w:tcPr>
            <w:tcW w:w="620" w:type="dxa"/>
            <w:tcBorders>
              <w:top w:val="single" w:sz="4" w:space="0" w:color="auto"/>
              <w:left w:val="single" w:sz="4" w:space="0" w:color="auto"/>
              <w:bottom w:val="single" w:sz="4" w:space="0" w:color="auto"/>
              <w:right w:val="single" w:sz="4" w:space="0" w:color="auto"/>
            </w:tcBorders>
            <w:shd w:val="clear" w:color="000000" w:fill="BEE4DA"/>
            <w:hideMark/>
          </w:tcPr>
          <w:p w14:paraId="4C1FDAC4" w14:textId="77777777" w:rsidR="004F0E74" w:rsidRPr="00A77FF7" w:rsidRDefault="004F0E74" w:rsidP="00C17358">
            <w:pPr>
              <w:rPr>
                <w:rFonts w:ascii="Arial" w:hAnsi="Arial" w:cs="Arial"/>
                <w:color w:val="000000"/>
                <w:sz w:val="18"/>
                <w:szCs w:val="18"/>
              </w:rPr>
            </w:pPr>
            <w:r w:rsidRPr="00A77FF7">
              <w:rPr>
                <w:rFonts w:ascii="Arial" w:hAnsi="Arial" w:cs="Arial"/>
                <w:color w:val="000000"/>
                <w:sz w:val="18"/>
                <w:szCs w:val="18"/>
              </w:rPr>
              <w:t>XXX</w:t>
            </w:r>
          </w:p>
        </w:tc>
        <w:tc>
          <w:tcPr>
            <w:tcW w:w="1620" w:type="dxa"/>
            <w:tcBorders>
              <w:top w:val="single" w:sz="4" w:space="0" w:color="auto"/>
              <w:left w:val="nil"/>
              <w:bottom w:val="single" w:sz="4" w:space="0" w:color="auto"/>
              <w:right w:val="single" w:sz="4" w:space="0" w:color="auto"/>
            </w:tcBorders>
            <w:shd w:val="clear" w:color="000000" w:fill="BEE4DA"/>
            <w:hideMark/>
          </w:tcPr>
          <w:p w14:paraId="7D1873A8"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XXXXXXX</w:t>
            </w:r>
          </w:p>
        </w:tc>
        <w:tc>
          <w:tcPr>
            <w:tcW w:w="583" w:type="dxa"/>
            <w:tcBorders>
              <w:top w:val="single" w:sz="4" w:space="0" w:color="auto"/>
              <w:left w:val="nil"/>
              <w:bottom w:val="single" w:sz="4" w:space="0" w:color="auto"/>
              <w:right w:val="single" w:sz="4" w:space="0" w:color="auto"/>
            </w:tcBorders>
            <w:shd w:val="clear" w:color="000000" w:fill="BEE4DA"/>
            <w:hideMark/>
          </w:tcPr>
          <w:p w14:paraId="2E19E7CC"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XX</w:t>
            </w:r>
          </w:p>
        </w:tc>
        <w:tc>
          <w:tcPr>
            <w:tcW w:w="2580" w:type="dxa"/>
            <w:tcBorders>
              <w:top w:val="single" w:sz="4" w:space="0" w:color="auto"/>
              <w:left w:val="nil"/>
              <w:bottom w:val="single" w:sz="4" w:space="0" w:color="auto"/>
              <w:right w:val="single" w:sz="4" w:space="0" w:color="auto"/>
            </w:tcBorders>
            <w:shd w:val="clear" w:color="000000" w:fill="BEE4DA"/>
            <w:hideMark/>
          </w:tcPr>
          <w:p w14:paraId="32DE4903"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Title</w:t>
            </w:r>
          </w:p>
        </w:tc>
        <w:tc>
          <w:tcPr>
            <w:tcW w:w="1357" w:type="dxa"/>
            <w:tcBorders>
              <w:top w:val="single" w:sz="4" w:space="0" w:color="auto"/>
              <w:left w:val="nil"/>
              <w:bottom w:val="single" w:sz="4" w:space="0" w:color="auto"/>
              <w:right w:val="single" w:sz="4" w:space="0" w:color="auto"/>
            </w:tcBorders>
            <w:shd w:val="clear" w:color="000000" w:fill="BEE4DA"/>
            <w:hideMark/>
          </w:tcPr>
          <w:p w14:paraId="14A3D202"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MM/DD/YYYY</w:t>
            </w:r>
          </w:p>
        </w:tc>
        <w:tc>
          <w:tcPr>
            <w:tcW w:w="1357" w:type="dxa"/>
            <w:tcBorders>
              <w:top w:val="single" w:sz="4" w:space="0" w:color="auto"/>
              <w:left w:val="nil"/>
              <w:bottom w:val="single" w:sz="4" w:space="0" w:color="auto"/>
              <w:right w:val="single" w:sz="4" w:space="0" w:color="auto"/>
            </w:tcBorders>
            <w:shd w:val="clear" w:color="000000" w:fill="BEE4DA"/>
            <w:hideMark/>
          </w:tcPr>
          <w:p w14:paraId="6BBC4900"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MM/DD/YYYY</w:t>
            </w:r>
          </w:p>
        </w:tc>
        <w:tc>
          <w:tcPr>
            <w:tcW w:w="1980" w:type="dxa"/>
            <w:tcBorders>
              <w:top w:val="single" w:sz="4" w:space="0" w:color="auto"/>
              <w:left w:val="nil"/>
              <w:bottom w:val="single" w:sz="4" w:space="0" w:color="auto"/>
              <w:right w:val="single" w:sz="4" w:space="0" w:color="auto"/>
            </w:tcBorders>
            <w:shd w:val="clear" w:color="000000" w:fill="BEE4DA"/>
            <w:hideMark/>
          </w:tcPr>
          <w:p w14:paraId="314980A2"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Rejected</w:t>
            </w:r>
          </w:p>
        </w:tc>
      </w:tr>
      <w:tr w:rsidR="004F0E74" w:rsidRPr="00A77FF7" w14:paraId="7E4114E0" w14:textId="77777777" w:rsidTr="00C17358">
        <w:trPr>
          <w:trHeight w:val="300"/>
        </w:trPr>
        <w:tc>
          <w:tcPr>
            <w:tcW w:w="620" w:type="dxa"/>
            <w:tcBorders>
              <w:top w:val="single" w:sz="4" w:space="0" w:color="auto"/>
              <w:left w:val="single" w:sz="4" w:space="0" w:color="auto"/>
              <w:bottom w:val="single" w:sz="4" w:space="0" w:color="auto"/>
              <w:right w:val="single" w:sz="4" w:space="0" w:color="auto"/>
            </w:tcBorders>
            <w:shd w:val="clear" w:color="000000" w:fill="FFFFFF"/>
            <w:hideMark/>
          </w:tcPr>
          <w:p w14:paraId="6EF00B1C" w14:textId="77777777" w:rsidR="004F0E74" w:rsidRPr="00A77FF7" w:rsidRDefault="004F0E74" w:rsidP="00C17358">
            <w:pPr>
              <w:rPr>
                <w:rFonts w:ascii="Arial" w:hAnsi="Arial" w:cs="Arial"/>
                <w:color w:val="000000"/>
                <w:sz w:val="18"/>
                <w:szCs w:val="18"/>
              </w:rPr>
            </w:pPr>
            <w:r w:rsidRPr="00A77FF7">
              <w:rPr>
                <w:rFonts w:ascii="Arial" w:hAnsi="Arial" w:cs="Arial"/>
                <w:color w:val="000000"/>
                <w:sz w:val="18"/>
                <w:szCs w:val="18"/>
              </w:rPr>
              <w:t> </w:t>
            </w:r>
          </w:p>
        </w:tc>
        <w:tc>
          <w:tcPr>
            <w:tcW w:w="1620" w:type="dxa"/>
            <w:tcBorders>
              <w:top w:val="single" w:sz="4" w:space="0" w:color="auto"/>
              <w:left w:val="nil"/>
              <w:bottom w:val="single" w:sz="4" w:space="0" w:color="auto"/>
              <w:right w:val="single" w:sz="4" w:space="0" w:color="auto"/>
            </w:tcBorders>
            <w:shd w:val="clear" w:color="000000" w:fill="FFFFFF"/>
            <w:hideMark/>
          </w:tcPr>
          <w:p w14:paraId="09E72D2F"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583" w:type="dxa"/>
            <w:tcBorders>
              <w:top w:val="single" w:sz="4" w:space="0" w:color="auto"/>
              <w:left w:val="nil"/>
              <w:bottom w:val="single" w:sz="4" w:space="0" w:color="auto"/>
              <w:right w:val="single" w:sz="4" w:space="0" w:color="auto"/>
            </w:tcBorders>
            <w:shd w:val="clear" w:color="000000" w:fill="FFFFFF"/>
            <w:hideMark/>
          </w:tcPr>
          <w:p w14:paraId="04BD08DE"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2580" w:type="dxa"/>
            <w:tcBorders>
              <w:top w:val="single" w:sz="4" w:space="0" w:color="auto"/>
              <w:left w:val="nil"/>
              <w:bottom w:val="single" w:sz="4" w:space="0" w:color="auto"/>
              <w:right w:val="single" w:sz="4" w:space="0" w:color="auto"/>
            </w:tcBorders>
            <w:shd w:val="clear" w:color="000000" w:fill="FFFFFF"/>
            <w:hideMark/>
          </w:tcPr>
          <w:p w14:paraId="6309E73E"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1357" w:type="dxa"/>
            <w:tcBorders>
              <w:top w:val="single" w:sz="4" w:space="0" w:color="auto"/>
              <w:left w:val="nil"/>
              <w:bottom w:val="single" w:sz="4" w:space="0" w:color="auto"/>
              <w:right w:val="single" w:sz="4" w:space="0" w:color="auto"/>
            </w:tcBorders>
            <w:shd w:val="clear" w:color="000000" w:fill="FFFFFF"/>
            <w:noWrap/>
            <w:hideMark/>
          </w:tcPr>
          <w:p w14:paraId="0DF91104"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1357" w:type="dxa"/>
            <w:tcBorders>
              <w:top w:val="single" w:sz="4" w:space="0" w:color="auto"/>
              <w:left w:val="nil"/>
              <w:bottom w:val="single" w:sz="4" w:space="0" w:color="auto"/>
              <w:right w:val="single" w:sz="4" w:space="0" w:color="auto"/>
            </w:tcBorders>
            <w:shd w:val="clear" w:color="000000" w:fill="FFFFFF"/>
            <w:hideMark/>
          </w:tcPr>
          <w:p w14:paraId="270E719D"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1980" w:type="dxa"/>
            <w:tcBorders>
              <w:top w:val="single" w:sz="4" w:space="0" w:color="auto"/>
              <w:left w:val="nil"/>
              <w:bottom w:val="single" w:sz="4" w:space="0" w:color="auto"/>
              <w:right w:val="single" w:sz="4" w:space="0" w:color="auto"/>
            </w:tcBorders>
            <w:shd w:val="clear" w:color="000000" w:fill="FFFFFF"/>
            <w:hideMark/>
          </w:tcPr>
          <w:p w14:paraId="70295F7C"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r>
      <w:tr w:rsidR="004F0E74" w:rsidRPr="00A77FF7" w14:paraId="491EB8B7" w14:textId="77777777" w:rsidTr="00C17358">
        <w:trPr>
          <w:trHeight w:val="300"/>
        </w:trPr>
        <w:tc>
          <w:tcPr>
            <w:tcW w:w="620" w:type="dxa"/>
            <w:tcBorders>
              <w:top w:val="single" w:sz="4" w:space="0" w:color="auto"/>
              <w:left w:val="single" w:sz="4" w:space="0" w:color="auto"/>
              <w:bottom w:val="single" w:sz="4" w:space="0" w:color="auto"/>
              <w:right w:val="single" w:sz="4" w:space="0" w:color="auto"/>
            </w:tcBorders>
            <w:shd w:val="clear" w:color="000000" w:fill="BEE4DA"/>
            <w:noWrap/>
            <w:hideMark/>
          </w:tcPr>
          <w:p w14:paraId="21CAC6E5" w14:textId="77777777" w:rsidR="004F0E74" w:rsidRPr="00A77FF7" w:rsidRDefault="004F0E74" w:rsidP="00C17358">
            <w:pPr>
              <w:rPr>
                <w:rFonts w:ascii="Arial" w:hAnsi="Arial" w:cs="Arial"/>
                <w:color w:val="000000"/>
                <w:sz w:val="18"/>
                <w:szCs w:val="18"/>
              </w:rPr>
            </w:pPr>
            <w:r w:rsidRPr="00A77FF7">
              <w:rPr>
                <w:rFonts w:ascii="Arial" w:hAnsi="Arial" w:cs="Arial"/>
                <w:color w:val="000000"/>
                <w:sz w:val="18"/>
                <w:szCs w:val="18"/>
              </w:rPr>
              <w:t> </w:t>
            </w:r>
          </w:p>
        </w:tc>
        <w:tc>
          <w:tcPr>
            <w:tcW w:w="1620" w:type="dxa"/>
            <w:tcBorders>
              <w:top w:val="single" w:sz="4" w:space="0" w:color="auto"/>
              <w:left w:val="nil"/>
              <w:bottom w:val="single" w:sz="4" w:space="0" w:color="auto"/>
              <w:right w:val="single" w:sz="4" w:space="0" w:color="auto"/>
            </w:tcBorders>
            <w:shd w:val="clear" w:color="000000" w:fill="BEE4DA"/>
            <w:noWrap/>
            <w:hideMark/>
          </w:tcPr>
          <w:p w14:paraId="7B3CF9DB"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583" w:type="dxa"/>
            <w:tcBorders>
              <w:top w:val="single" w:sz="4" w:space="0" w:color="auto"/>
              <w:left w:val="nil"/>
              <w:bottom w:val="single" w:sz="4" w:space="0" w:color="auto"/>
              <w:right w:val="single" w:sz="4" w:space="0" w:color="auto"/>
            </w:tcBorders>
            <w:shd w:val="clear" w:color="000000" w:fill="BEE4DA"/>
            <w:noWrap/>
            <w:hideMark/>
          </w:tcPr>
          <w:p w14:paraId="6D4A4F60"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2580" w:type="dxa"/>
            <w:tcBorders>
              <w:top w:val="single" w:sz="4" w:space="0" w:color="auto"/>
              <w:left w:val="nil"/>
              <w:bottom w:val="single" w:sz="4" w:space="0" w:color="auto"/>
              <w:right w:val="single" w:sz="4" w:space="0" w:color="auto"/>
            </w:tcBorders>
            <w:shd w:val="clear" w:color="000000" w:fill="BEE4DA"/>
            <w:hideMark/>
          </w:tcPr>
          <w:p w14:paraId="56D409CA"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1357" w:type="dxa"/>
            <w:tcBorders>
              <w:top w:val="single" w:sz="4" w:space="0" w:color="auto"/>
              <w:left w:val="nil"/>
              <w:bottom w:val="single" w:sz="4" w:space="0" w:color="auto"/>
              <w:right w:val="single" w:sz="4" w:space="0" w:color="auto"/>
            </w:tcBorders>
            <w:shd w:val="clear" w:color="000000" w:fill="BEE4DA"/>
            <w:noWrap/>
            <w:hideMark/>
          </w:tcPr>
          <w:p w14:paraId="1F886439"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1357" w:type="dxa"/>
            <w:tcBorders>
              <w:top w:val="single" w:sz="4" w:space="0" w:color="auto"/>
              <w:left w:val="nil"/>
              <w:bottom w:val="single" w:sz="4" w:space="0" w:color="auto"/>
              <w:right w:val="single" w:sz="4" w:space="0" w:color="auto"/>
            </w:tcBorders>
            <w:shd w:val="clear" w:color="000000" w:fill="BEE4DA"/>
            <w:noWrap/>
            <w:hideMark/>
          </w:tcPr>
          <w:p w14:paraId="4E79B061"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1980" w:type="dxa"/>
            <w:tcBorders>
              <w:top w:val="single" w:sz="4" w:space="0" w:color="auto"/>
              <w:left w:val="nil"/>
              <w:bottom w:val="single" w:sz="4" w:space="0" w:color="auto"/>
              <w:right w:val="single" w:sz="4" w:space="0" w:color="auto"/>
            </w:tcBorders>
            <w:shd w:val="clear" w:color="000000" w:fill="BEE4DA"/>
            <w:hideMark/>
          </w:tcPr>
          <w:p w14:paraId="2D7052A1"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r>
      <w:tr w:rsidR="004F0E74" w:rsidRPr="00A77FF7" w14:paraId="04F79612" w14:textId="77777777" w:rsidTr="00C17358">
        <w:trPr>
          <w:trHeight w:val="300"/>
        </w:trPr>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14:paraId="767E52BA" w14:textId="77777777" w:rsidR="004F0E74" w:rsidRPr="00A77FF7" w:rsidRDefault="004F0E74" w:rsidP="00C17358">
            <w:pPr>
              <w:rPr>
                <w:rFonts w:ascii="Arial" w:hAnsi="Arial" w:cs="Arial"/>
                <w:color w:val="000000"/>
                <w:sz w:val="18"/>
                <w:szCs w:val="18"/>
              </w:rPr>
            </w:pPr>
            <w:r w:rsidRPr="00A77FF7">
              <w:rPr>
                <w:rFonts w:ascii="Arial" w:hAnsi="Arial" w:cs="Arial"/>
                <w:color w:val="000000"/>
                <w:sz w:val="18"/>
                <w:szCs w:val="18"/>
              </w:rPr>
              <w:t> </w:t>
            </w:r>
          </w:p>
        </w:tc>
        <w:tc>
          <w:tcPr>
            <w:tcW w:w="1620" w:type="dxa"/>
            <w:tcBorders>
              <w:top w:val="single" w:sz="4" w:space="0" w:color="auto"/>
              <w:left w:val="nil"/>
              <w:bottom w:val="single" w:sz="4" w:space="0" w:color="auto"/>
              <w:right w:val="single" w:sz="4" w:space="0" w:color="auto"/>
            </w:tcBorders>
            <w:shd w:val="clear" w:color="000000" w:fill="FFFFFF"/>
            <w:noWrap/>
            <w:hideMark/>
          </w:tcPr>
          <w:p w14:paraId="67389098"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583" w:type="dxa"/>
            <w:tcBorders>
              <w:top w:val="single" w:sz="4" w:space="0" w:color="auto"/>
              <w:left w:val="nil"/>
              <w:bottom w:val="single" w:sz="4" w:space="0" w:color="auto"/>
              <w:right w:val="single" w:sz="4" w:space="0" w:color="auto"/>
            </w:tcBorders>
            <w:shd w:val="clear" w:color="000000" w:fill="FFFFFF"/>
            <w:noWrap/>
            <w:hideMark/>
          </w:tcPr>
          <w:p w14:paraId="00100E22"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2580" w:type="dxa"/>
            <w:tcBorders>
              <w:top w:val="single" w:sz="4" w:space="0" w:color="auto"/>
              <w:left w:val="nil"/>
              <w:bottom w:val="single" w:sz="4" w:space="0" w:color="auto"/>
              <w:right w:val="single" w:sz="4" w:space="0" w:color="auto"/>
            </w:tcBorders>
            <w:shd w:val="clear" w:color="000000" w:fill="FFFFFF"/>
            <w:hideMark/>
          </w:tcPr>
          <w:p w14:paraId="02FAEBF2"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1357" w:type="dxa"/>
            <w:tcBorders>
              <w:top w:val="single" w:sz="4" w:space="0" w:color="auto"/>
              <w:left w:val="nil"/>
              <w:bottom w:val="single" w:sz="4" w:space="0" w:color="auto"/>
              <w:right w:val="single" w:sz="4" w:space="0" w:color="auto"/>
            </w:tcBorders>
            <w:shd w:val="clear" w:color="000000" w:fill="FFFFFF"/>
            <w:noWrap/>
            <w:hideMark/>
          </w:tcPr>
          <w:p w14:paraId="6F3A623A"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1357" w:type="dxa"/>
            <w:tcBorders>
              <w:top w:val="single" w:sz="4" w:space="0" w:color="auto"/>
              <w:left w:val="nil"/>
              <w:bottom w:val="single" w:sz="4" w:space="0" w:color="auto"/>
              <w:right w:val="single" w:sz="4" w:space="0" w:color="auto"/>
            </w:tcBorders>
            <w:shd w:val="clear" w:color="000000" w:fill="FFFFFF"/>
            <w:noWrap/>
            <w:hideMark/>
          </w:tcPr>
          <w:p w14:paraId="2DD74539"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1980" w:type="dxa"/>
            <w:tcBorders>
              <w:top w:val="single" w:sz="4" w:space="0" w:color="auto"/>
              <w:left w:val="nil"/>
              <w:bottom w:val="single" w:sz="4" w:space="0" w:color="auto"/>
              <w:right w:val="single" w:sz="4" w:space="0" w:color="auto"/>
            </w:tcBorders>
            <w:shd w:val="clear" w:color="000000" w:fill="FFFFFF"/>
            <w:hideMark/>
          </w:tcPr>
          <w:p w14:paraId="3687709A"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r>
      <w:tr w:rsidR="004F0E74" w:rsidRPr="00A77FF7" w14:paraId="5F6CE279" w14:textId="77777777" w:rsidTr="00C17358">
        <w:trPr>
          <w:trHeight w:val="300"/>
        </w:trPr>
        <w:tc>
          <w:tcPr>
            <w:tcW w:w="620" w:type="dxa"/>
            <w:tcBorders>
              <w:top w:val="single" w:sz="4" w:space="0" w:color="auto"/>
              <w:left w:val="single" w:sz="4" w:space="0" w:color="auto"/>
              <w:bottom w:val="single" w:sz="4" w:space="0" w:color="auto"/>
              <w:right w:val="single" w:sz="4" w:space="0" w:color="auto"/>
            </w:tcBorders>
            <w:shd w:val="clear" w:color="000000" w:fill="005089"/>
            <w:noWrap/>
            <w:hideMark/>
          </w:tcPr>
          <w:p w14:paraId="2944E703" w14:textId="77777777" w:rsidR="004F0E74" w:rsidRPr="00A77FF7" w:rsidRDefault="004F0E74" w:rsidP="00C17358">
            <w:pPr>
              <w:rPr>
                <w:rFonts w:ascii="Arial" w:hAnsi="Arial" w:cs="Arial"/>
                <w:b/>
                <w:bCs/>
                <w:color w:val="FFFFFF"/>
                <w:sz w:val="20"/>
                <w:szCs w:val="20"/>
              </w:rPr>
            </w:pPr>
            <w:r w:rsidRPr="00A77FF7">
              <w:rPr>
                <w:rFonts w:ascii="Arial" w:hAnsi="Arial" w:cs="Arial"/>
                <w:b/>
                <w:bCs/>
                <w:color w:val="FFFFFF"/>
                <w:sz w:val="20"/>
                <w:szCs w:val="20"/>
              </w:rPr>
              <w:t> </w:t>
            </w:r>
          </w:p>
        </w:tc>
        <w:tc>
          <w:tcPr>
            <w:tcW w:w="1620" w:type="dxa"/>
            <w:tcBorders>
              <w:top w:val="single" w:sz="4" w:space="0" w:color="auto"/>
              <w:left w:val="nil"/>
              <w:bottom w:val="single" w:sz="4" w:space="0" w:color="auto"/>
              <w:right w:val="single" w:sz="4" w:space="0" w:color="auto"/>
            </w:tcBorders>
            <w:shd w:val="clear" w:color="000000" w:fill="005089"/>
            <w:noWrap/>
            <w:hideMark/>
          </w:tcPr>
          <w:p w14:paraId="535F39F3" w14:textId="77777777" w:rsidR="004F0E74" w:rsidRPr="00A77FF7" w:rsidRDefault="004F0E74" w:rsidP="00C17358">
            <w:pPr>
              <w:jc w:val="center"/>
              <w:rPr>
                <w:rFonts w:ascii="Arial" w:hAnsi="Arial" w:cs="Arial"/>
                <w:b/>
                <w:bCs/>
                <w:color w:val="FFFFFF"/>
                <w:sz w:val="20"/>
                <w:szCs w:val="20"/>
              </w:rPr>
            </w:pPr>
            <w:r w:rsidRPr="00A77FF7">
              <w:rPr>
                <w:rFonts w:ascii="Arial" w:hAnsi="Arial" w:cs="Arial"/>
                <w:b/>
                <w:bCs/>
                <w:color w:val="FFFFFF"/>
                <w:sz w:val="20"/>
                <w:szCs w:val="20"/>
              </w:rPr>
              <w:t> </w:t>
            </w:r>
          </w:p>
        </w:tc>
        <w:tc>
          <w:tcPr>
            <w:tcW w:w="583" w:type="dxa"/>
            <w:tcBorders>
              <w:top w:val="single" w:sz="4" w:space="0" w:color="auto"/>
              <w:left w:val="nil"/>
              <w:bottom w:val="single" w:sz="4" w:space="0" w:color="auto"/>
              <w:right w:val="single" w:sz="4" w:space="0" w:color="auto"/>
            </w:tcBorders>
            <w:shd w:val="clear" w:color="000000" w:fill="005089"/>
            <w:noWrap/>
            <w:hideMark/>
          </w:tcPr>
          <w:p w14:paraId="073F13A5" w14:textId="77777777" w:rsidR="004F0E74" w:rsidRPr="00A77FF7" w:rsidRDefault="004F0E74" w:rsidP="00C17358">
            <w:pPr>
              <w:jc w:val="center"/>
              <w:rPr>
                <w:rFonts w:ascii="Arial" w:hAnsi="Arial" w:cs="Arial"/>
                <w:b/>
                <w:bCs/>
                <w:color w:val="FFFFFF"/>
                <w:sz w:val="20"/>
                <w:szCs w:val="20"/>
              </w:rPr>
            </w:pPr>
            <w:r w:rsidRPr="00A77FF7">
              <w:rPr>
                <w:rFonts w:ascii="Arial" w:hAnsi="Arial" w:cs="Arial"/>
                <w:b/>
                <w:bCs/>
                <w:color w:val="FFFFFF"/>
                <w:sz w:val="20"/>
                <w:szCs w:val="20"/>
              </w:rPr>
              <w:t> </w:t>
            </w:r>
          </w:p>
        </w:tc>
        <w:tc>
          <w:tcPr>
            <w:tcW w:w="2580" w:type="dxa"/>
            <w:tcBorders>
              <w:top w:val="single" w:sz="4" w:space="0" w:color="auto"/>
              <w:left w:val="nil"/>
              <w:bottom w:val="single" w:sz="4" w:space="0" w:color="auto"/>
              <w:right w:val="single" w:sz="4" w:space="0" w:color="auto"/>
            </w:tcBorders>
            <w:shd w:val="clear" w:color="000000" w:fill="005089"/>
            <w:noWrap/>
            <w:hideMark/>
          </w:tcPr>
          <w:p w14:paraId="19E157CB" w14:textId="77777777" w:rsidR="004F0E74" w:rsidRPr="00A77FF7" w:rsidRDefault="004F0E74" w:rsidP="00C17358">
            <w:pPr>
              <w:jc w:val="center"/>
              <w:rPr>
                <w:rFonts w:ascii="Arial" w:hAnsi="Arial" w:cs="Arial"/>
                <w:b/>
                <w:bCs/>
                <w:color w:val="FFFFFF"/>
                <w:sz w:val="20"/>
                <w:szCs w:val="20"/>
              </w:rPr>
            </w:pPr>
            <w:r w:rsidRPr="00A77FF7">
              <w:rPr>
                <w:rFonts w:ascii="Arial" w:hAnsi="Arial" w:cs="Arial"/>
                <w:b/>
                <w:bCs/>
                <w:color w:val="FFFFFF"/>
                <w:sz w:val="20"/>
                <w:szCs w:val="20"/>
              </w:rPr>
              <w:t> </w:t>
            </w:r>
          </w:p>
        </w:tc>
        <w:tc>
          <w:tcPr>
            <w:tcW w:w="1357" w:type="dxa"/>
            <w:tcBorders>
              <w:top w:val="single" w:sz="4" w:space="0" w:color="auto"/>
              <w:left w:val="nil"/>
              <w:bottom w:val="single" w:sz="4" w:space="0" w:color="auto"/>
              <w:right w:val="single" w:sz="4" w:space="0" w:color="auto"/>
            </w:tcBorders>
            <w:shd w:val="clear" w:color="000000" w:fill="005089"/>
            <w:noWrap/>
            <w:hideMark/>
          </w:tcPr>
          <w:p w14:paraId="74F1B8B8" w14:textId="77777777" w:rsidR="004F0E74" w:rsidRPr="00A77FF7" w:rsidRDefault="004F0E74" w:rsidP="00C17358">
            <w:pPr>
              <w:jc w:val="center"/>
              <w:rPr>
                <w:rFonts w:ascii="Arial" w:hAnsi="Arial" w:cs="Arial"/>
                <w:b/>
                <w:bCs/>
                <w:color w:val="FFFFFF"/>
                <w:sz w:val="20"/>
                <w:szCs w:val="20"/>
              </w:rPr>
            </w:pPr>
            <w:r w:rsidRPr="00A77FF7">
              <w:rPr>
                <w:rFonts w:ascii="Arial" w:hAnsi="Arial" w:cs="Arial"/>
                <w:b/>
                <w:bCs/>
                <w:color w:val="FFFFFF"/>
                <w:sz w:val="20"/>
                <w:szCs w:val="20"/>
              </w:rPr>
              <w:t> </w:t>
            </w:r>
          </w:p>
        </w:tc>
        <w:tc>
          <w:tcPr>
            <w:tcW w:w="1357" w:type="dxa"/>
            <w:tcBorders>
              <w:top w:val="single" w:sz="4" w:space="0" w:color="auto"/>
              <w:left w:val="nil"/>
              <w:bottom w:val="single" w:sz="4" w:space="0" w:color="auto"/>
              <w:right w:val="single" w:sz="4" w:space="0" w:color="auto"/>
            </w:tcBorders>
            <w:shd w:val="clear" w:color="000000" w:fill="005089"/>
            <w:noWrap/>
            <w:hideMark/>
          </w:tcPr>
          <w:p w14:paraId="784870F6" w14:textId="77777777" w:rsidR="004F0E74" w:rsidRPr="00A77FF7" w:rsidRDefault="004F0E74" w:rsidP="00C17358">
            <w:pPr>
              <w:jc w:val="center"/>
              <w:rPr>
                <w:rFonts w:ascii="Arial" w:hAnsi="Arial" w:cs="Arial"/>
                <w:b/>
                <w:bCs/>
                <w:color w:val="FFFFFF"/>
                <w:sz w:val="20"/>
                <w:szCs w:val="20"/>
              </w:rPr>
            </w:pPr>
            <w:r w:rsidRPr="00A77FF7">
              <w:rPr>
                <w:rFonts w:ascii="Arial" w:hAnsi="Arial" w:cs="Arial"/>
                <w:b/>
                <w:bCs/>
                <w:color w:val="FFFFFF"/>
                <w:sz w:val="20"/>
                <w:szCs w:val="20"/>
              </w:rPr>
              <w:t> </w:t>
            </w:r>
          </w:p>
        </w:tc>
        <w:tc>
          <w:tcPr>
            <w:tcW w:w="1980" w:type="dxa"/>
            <w:tcBorders>
              <w:top w:val="single" w:sz="4" w:space="0" w:color="auto"/>
              <w:left w:val="nil"/>
              <w:bottom w:val="single" w:sz="4" w:space="0" w:color="auto"/>
              <w:right w:val="single" w:sz="4" w:space="0" w:color="auto"/>
            </w:tcBorders>
            <w:shd w:val="clear" w:color="000000" w:fill="005089"/>
            <w:noWrap/>
            <w:hideMark/>
          </w:tcPr>
          <w:p w14:paraId="0E2292F8" w14:textId="77777777" w:rsidR="004F0E74" w:rsidRPr="00A77FF7" w:rsidRDefault="004F0E74" w:rsidP="00C17358">
            <w:pPr>
              <w:jc w:val="center"/>
              <w:rPr>
                <w:rFonts w:ascii="Arial" w:hAnsi="Arial" w:cs="Arial"/>
                <w:b/>
                <w:bCs/>
                <w:color w:val="FFFFFF"/>
                <w:sz w:val="20"/>
                <w:szCs w:val="20"/>
              </w:rPr>
            </w:pPr>
            <w:r w:rsidRPr="00A77FF7">
              <w:rPr>
                <w:rFonts w:ascii="Arial" w:hAnsi="Arial" w:cs="Arial"/>
                <w:b/>
                <w:bCs/>
                <w:color w:val="FFFFFF"/>
                <w:sz w:val="20"/>
                <w:szCs w:val="20"/>
              </w:rPr>
              <w:t> </w:t>
            </w:r>
          </w:p>
        </w:tc>
      </w:tr>
    </w:tbl>
    <w:p w14:paraId="6F392681" w14:textId="77777777" w:rsidR="004F0E74" w:rsidRDefault="004F0E74" w:rsidP="004F0E74">
      <w:pPr>
        <w:pStyle w:val="BodyText"/>
      </w:pPr>
    </w:p>
    <w:p w14:paraId="7E8707F0" w14:textId="77777777" w:rsidR="004F0E74" w:rsidRDefault="004F0E74" w:rsidP="004F0E74">
      <w:pPr>
        <w:pStyle w:val="Heading1"/>
        <w:numPr>
          <w:ilvl w:val="0"/>
          <w:numId w:val="0"/>
        </w:numPr>
        <w:ind w:left="360" w:hanging="360"/>
      </w:pPr>
      <w:r>
        <w:t>Dispositions in Progress:</w:t>
      </w:r>
    </w:p>
    <w:p w14:paraId="1D4883BE" w14:textId="77777777" w:rsidR="004F0E74" w:rsidRDefault="004F0E74" w:rsidP="004F0E74">
      <w:pPr>
        <w:pStyle w:val="BodyText"/>
      </w:pPr>
      <w:r>
        <w:t>The following dispositions are in progress, see attached workbook:</w:t>
      </w:r>
      <w:bookmarkStart w:id="0" w:name="_Hlk4498497"/>
      <w:r>
        <w:t xml:space="preserve"> </w:t>
      </w:r>
    </w:p>
    <w:tbl>
      <w:tblPr>
        <w:tblW w:w="9990" w:type="dxa"/>
        <w:tblLook w:val="04A0" w:firstRow="1" w:lastRow="0" w:firstColumn="1" w:lastColumn="0" w:noHBand="0" w:noVBand="1"/>
      </w:tblPr>
      <w:tblGrid>
        <w:gridCol w:w="577"/>
        <w:gridCol w:w="1621"/>
        <w:gridCol w:w="583"/>
        <w:gridCol w:w="2704"/>
        <w:gridCol w:w="2160"/>
        <w:gridCol w:w="2345"/>
      </w:tblGrid>
      <w:tr w:rsidR="00071773" w:rsidRPr="00A77FF7" w14:paraId="0E19C623" w14:textId="315F9639" w:rsidTr="000B335F">
        <w:trPr>
          <w:trHeight w:val="815"/>
        </w:trPr>
        <w:tc>
          <w:tcPr>
            <w:tcW w:w="577" w:type="dxa"/>
            <w:tcBorders>
              <w:top w:val="single" w:sz="4" w:space="0" w:color="auto"/>
              <w:left w:val="single" w:sz="4" w:space="0" w:color="auto"/>
              <w:bottom w:val="single" w:sz="4" w:space="0" w:color="auto"/>
              <w:right w:val="single" w:sz="4" w:space="0" w:color="auto"/>
            </w:tcBorders>
            <w:shd w:val="clear" w:color="000000" w:fill="005089"/>
            <w:vAlign w:val="bottom"/>
            <w:hideMark/>
          </w:tcPr>
          <w:p w14:paraId="01F2C5C0" w14:textId="77777777" w:rsidR="00071773" w:rsidRPr="00A77FF7" w:rsidRDefault="00071773" w:rsidP="00C17358">
            <w:pPr>
              <w:rPr>
                <w:rFonts w:ascii="Arial" w:hAnsi="Arial" w:cs="Arial"/>
                <w:b/>
                <w:bCs/>
                <w:color w:val="FFFFFF"/>
                <w:sz w:val="20"/>
                <w:szCs w:val="20"/>
              </w:rPr>
            </w:pPr>
            <w:r w:rsidRPr="00A77FF7">
              <w:rPr>
                <w:rFonts w:ascii="Arial" w:hAnsi="Arial" w:cs="Arial"/>
                <w:b/>
                <w:bCs/>
                <w:color w:val="FFFFFF"/>
                <w:sz w:val="20"/>
                <w:szCs w:val="20"/>
              </w:rPr>
              <w:t>PA</w:t>
            </w:r>
          </w:p>
        </w:tc>
        <w:tc>
          <w:tcPr>
            <w:tcW w:w="1621" w:type="dxa"/>
            <w:tcBorders>
              <w:top w:val="single" w:sz="4" w:space="0" w:color="auto"/>
              <w:left w:val="nil"/>
              <w:bottom w:val="single" w:sz="4" w:space="0" w:color="auto"/>
              <w:right w:val="single" w:sz="4" w:space="0" w:color="auto"/>
            </w:tcBorders>
            <w:shd w:val="clear" w:color="000000" w:fill="005089"/>
            <w:vAlign w:val="bottom"/>
            <w:hideMark/>
          </w:tcPr>
          <w:p w14:paraId="5999134A" w14:textId="77777777" w:rsidR="00071773" w:rsidRPr="00A77FF7" w:rsidRDefault="00071773" w:rsidP="00C17358">
            <w:pPr>
              <w:jc w:val="center"/>
              <w:rPr>
                <w:rFonts w:ascii="Arial" w:hAnsi="Arial" w:cs="Arial"/>
                <w:b/>
                <w:bCs/>
                <w:color w:val="FFFFFF"/>
                <w:sz w:val="20"/>
                <w:szCs w:val="20"/>
              </w:rPr>
            </w:pPr>
            <w:r w:rsidRPr="00A77FF7">
              <w:rPr>
                <w:rFonts w:ascii="Arial" w:hAnsi="Arial" w:cs="Arial"/>
                <w:b/>
                <w:bCs/>
                <w:color w:val="FFFFFF"/>
                <w:sz w:val="20"/>
                <w:szCs w:val="20"/>
              </w:rPr>
              <w:t>Workpaper ID</w:t>
            </w:r>
          </w:p>
        </w:tc>
        <w:tc>
          <w:tcPr>
            <w:tcW w:w="583" w:type="dxa"/>
            <w:tcBorders>
              <w:top w:val="single" w:sz="4" w:space="0" w:color="auto"/>
              <w:left w:val="nil"/>
              <w:bottom w:val="single" w:sz="4" w:space="0" w:color="auto"/>
              <w:right w:val="single" w:sz="4" w:space="0" w:color="auto"/>
            </w:tcBorders>
            <w:shd w:val="clear" w:color="000000" w:fill="005089"/>
            <w:vAlign w:val="bottom"/>
            <w:hideMark/>
          </w:tcPr>
          <w:p w14:paraId="6085F518" w14:textId="77777777" w:rsidR="00071773" w:rsidRPr="00A77FF7" w:rsidRDefault="00071773" w:rsidP="00C17358">
            <w:pPr>
              <w:jc w:val="center"/>
              <w:rPr>
                <w:rFonts w:ascii="Arial" w:hAnsi="Arial" w:cs="Arial"/>
                <w:b/>
                <w:bCs/>
                <w:color w:val="FFFFFF"/>
                <w:sz w:val="20"/>
                <w:szCs w:val="20"/>
              </w:rPr>
            </w:pPr>
            <w:r w:rsidRPr="00A77FF7">
              <w:rPr>
                <w:rFonts w:ascii="Arial" w:hAnsi="Arial" w:cs="Arial"/>
                <w:b/>
                <w:bCs/>
                <w:color w:val="FFFFFF"/>
                <w:sz w:val="20"/>
                <w:szCs w:val="20"/>
              </w:rPr>
              <w:t>Rev</w:t>
            </w:r>
          </w:p>
        </w:tc>
        <w:tc>
          <w:tcPr>
            <w:tcW w:w="2704" w:type="dxa"/>
            <w:tcBorders>
              <w:top w:val="single" w:sz="4" w:space="0" w:color="auto"/>
              <w:left w:val="nil"/>
              <w:bottom w:val="single" w:sz="4" w:space="0" w:color="auto"/>
              <w:right w:val="single" w:sz="4" w:space="0" w:color="auto"/>
            </w:tcBorders>
            <w:shd w:val="clear" w:color="000000" w:fill="005089"/>
            <w:vAlign w:val="bottom"/>
            <w:hideMark/>
          </w:tcPr>
          <w:p w14:paraId="0E188A31" w14:textId="77777777" w:rsidR="00071773" w:rsidRPr="00A77FF7" w:rsidRDefault="00071773" w:rsidP="00C17358">
            <w:pPr>
              <w:jc w:val="center"/>
              <w:rPr>
                <w:rFonts w:ascii="Arial" w:hAnsi="Arial" w:cs="Arial"/>
                <w:b/>
                <w:bCs/>
                <w:color w:val="FFFFFF"/>
                <w:sz w:val="20"/>
                <w:szCs w:val="20"/>
              </w:rPr>
            </w:pPr>
            <w:r>
              <w:rPr>
                <w:rFonts w:ascii="Arial" w:hAnsi="Arial" w:cs="Arial"/>
                <w:b/>
                <w:bCs/>
                <w:color w:val="FFFFFF"/>
                <w:sz w:val="20"/>
                <w:szCs w:val="20"/>
              </w:rPr>
              <w:t xml:space="preserve">Workpaper </w:t>
            </w:r>
            <w:r w:rsidRPr="00A77FF7">
              <w:rPr>
                <w:rFonts w:ascii="Arial" w:hAnsi="Arial" w:cs="Arial"/>
                <w:b/>
                <w:bCs/>
                <w:color w:val="FFFFFF"/>
                <w:sz w:val="20"/>
                <w:szCs w:val="20"/>
              </w:rPr>
              <w:t>Title</w:t>
            </w:r>
          </w:p>
        </w:tc>
        <w:tc>
          <w:tcPr>
            <w:tcW w:w="2160" w:type="dxa"/>
            <w:tcBorders>
              <w:top w:val="single" w:sz="4" w:space="0" w:color="auto"/>
              <w:left w:val="nil"/>
              <w:bottom w:val="single" w:sz="4" w:space="0" w:color="auto"/>
              <w:right w:val="single" w:sz="4" w:space="0" w:color="auto"/>
            </w:tcBorders>
            <w:shd w:val="clear" w:color="000000" w:fill="005089"/>
            <w:vAlign w:val="bottom"/>
            <w:hideMark/>
          </w:tcPr>
          <w:p w14:paraId="5E7A1F90" w14:textId="77777777" w:rsidR="00071773" w:rsidRPr="00A77FF7" w:rsidRDefault="00071773" w:rsidP="00C17358">
            <w:pPr>
              <w:jc w:val="center"/>
              <w:rPr>
                <w:rFonts w:ascii="Arial" w:hAnsi="Arial" w:cs="Arial"/>
                <w:b/>
                <w:bCs/>
                <w:color w:val="FFFFFF"/>
                <w:sz w:val="20"/>
                <w:szCs w:val="20"/>
              </w:rPr>
            </w:pPr>
            <w:r w:rsidRPr="00A77FF7">
              <w:rPr>
                <w:rFonts w:ascii="Arial" w:hAnsi="Arial" w:cs="Arial"/>
                <w:b/>
                <w:bCs/>
                <w:color w:val="FFFFFF"/>
                <w:sz w:val="20"/>
                <w:szCs w:val="20"/>
              </w:rPr>
              <w:t>PA Submittal Date</w:t>
            </w:r>
          </w:p>
        </w:tc>
        <w:tc>
          <w:tcPr>
            <w:tcW w:w="2345" w:type="dxa"/>
            <w:tcBorders>
              <w:top w:val="single" w:sz="4" w:space="0" w:color="auto"/>
              <w:left w:val="nil"/>
              <w:bottom w:val="single" w:sz="4" w:space="0" w:color="auto"/>
              <w:right w:val="single" w:sz="4" w:space="0" w:color="auto"/>
            </w:tcBorders>
            <w:shd w:val="clear" w:color="000000" w:fill="005089"/>
            <w:vAlign w:val="bottom"/>
          </w:tcPr>
          <w:p w14:paraId="3B12D4FC" w14:textId="0B930AAA" w:rsidR="00071773" w:rsidRPr="00A77FF7" w:rsidRDefault="00071773" w:rsidP="00071773">
            <w:pPr>
              <w:jc w:val="center"/>
              <w:rPr>
                <w:rFonts w:ascii="Arial" w:hAnsi="Arial" w:cs="Arial"/>
                <w:b/>
                <w:bCs/>
                <w:color w:val="FFFFFF"/>
                <w:sz w:val="20"/>
                <w:szCs w:val="20"/>
              </w:rPr>
            </w:pPr>
            <w:r w:rsidRPr="000B335F">
              <w:rPr>
                <w:rFonts w:ascii="Arial" w:hAnsi="Arial" w:cs="Arial"/>
                <w:b/>
                <w:bCs/>
                <w:color w:val="FFFFFF" w:themeColor="background1"/>
                <w:sz w:val="20"/>
                <w:szCs w:val="20"/>
              </w:rPr>
              <w:t>Official Submittal Date (1st or 3rd Monday)</w:t>
            </w:r>
          </w:p>
        </w:tc>
      </w:tr>
      <w:tr w:rsidR="00071773" w:rsidRPr="00A77FF7" w14:paraId="283A304E" w14:textId="5C819DF0" w:rsidTr="000B335F">
        <w:trPr>
          <w:trHeight w:val="313"/>
        </w:trPr>
        <w:tc>
          <w:tcPr>
            <w:tcW w:w="577" w:type="dxa"/>
            <w:tcBorders>
              <w:top w:val="single" w:sz="4" w:space="0" w:color="auto"/>
              <w:left w:val="single" w:sz="4" w:space="0" w:color="auto"/>
              <w:bottom w:val="single" w:sz="4" w:space="0" w:color="auto"/>
              <w:right w:val="single" w:sz="4" w:space="0" w:color="auto"/>
            </w:tcBorders>
            <w:shd w:val="clear" w:color="000000" w:fill="FFFFFF"/>
            <w:noWrap/>
            <w:hideMark/>
          </w:tcPr>
          <w:p w14:paraId="0DD2D2A2" w14:textId="77777777" w:rsidR="00071773" w:rsidRPr="00A77FF7" w:rsidRDefault="00071773" w:rsidP="00C17358">
            <w:pPr>
              <w:rPr>
                <w:rFonts w:ascii="Arial" w:hAnsi="Arial" w:cs="Arial"/>
                <w:color w:val="000000"/>
                <w:sz w:val="18"/>
                <w:szCs w:val="18"/>
              </w:rPr>
            </w:pPr>
            <w:r w:rsidRPr="00A77FF7">
              <w:rPr>
                <w:rFonts w:ascii="Arial" w:hAnsi="Arial" w:cs="Arial"/>
                <w:color w:val="000000"/>
                <w:sz w:val="18"/>
                <w:szCs w:val="18"/>
              </w:rPr>
              <w:t>XXX</w:t>
            </w:r>
          </w:p>
        </w:tc>
        <w:tc>
          <w:tcPr>
            <w:tcW w:w="1621" w:type="dxa"/>
            <w:tcBorders>
              <w:top w:val="single" w:sz="4" w:space="0" w:color="auto"/>
              <w:left w:val="nil"/>
              <w:bottom w:val="single" w:sz="4" w:space="0" w:color="auto"/>
              <w:right w:val="single" w:sz="4" w:space="0" w:color="auto"/>
            </w:tcBorders>
            <w:shd w:val="clear" w:color="000000" w:fill="FFFFFF"/>
            <w:noWrap/>
            <w:hideMark/>
          </w:tcPr>
          <w:p w14:paraId="6BE740E1" w14:textId="77777777" w:rsidR="00071773" w:rsidRPr="00A77FF7" w:rsidRDefault="00071773" w:rsidP="00C17358">
            <w:pPr>
              <w:jc w:val="center"/>
              <w:rPr>
                <w:rFonts w:ascii="Arial" w:hAnsi="Arial" w:cs="Arial"/>
                <w:color w:val="000000"/>
                <w:sz w:val="18"/>
                <w:szCs w:val="18"/>
              </w:rPr>
            </w:pPr>
            <w:r w:rsidRPr="00A77FF7">
              <w:rPr>
                <w:rFonts w:ascii="Arial" w:hAnsi="Arial" w:cs="Arial"/>
                <w:color w:val="000000"/>
                <w:sz w:val="18"/>
                <w:szCs w:val="18"/>
              </w:rPr>
              <w:t>XXXXXXX</w:t>
            </w:r>
          </w:p>
        </w:tc>
        <w:tc>
          <w:tcPr>
            <w:tcW w:w="583" w:type="dxa"/>
            <w:tcBorders>
              <w:top w:val="single" w:sz="4" w:space="0" w:color="auto"/>
              <w:left w:val="nil"/>
              <w:bottom w:val="single" w:sz="4" w:space="0" w:color="auto"/>
              <w:right w:val="single" w:sz="4" w:space="0" w:color="auto"/>
            </w:tcBorders>
            <w:shd w:val="clear" w:color="000000" w:fill="FFFFFF"/>
            <w:noWrap/>
            <w:hideMark/>
          </w:tcPr>
          <w:p w14:paraId="21B0E223" w14:textId="77777777" w:rsidR="00071773" w:rsidRPr="00A77FF7" w:rsidRDefault="00071773" w:rsidP="00C17358">
            <w:pPr>
              <w:jc w:val="center"/>
              <w:rPr>
                <w:rFonts w:ascii="Arial" w:hAnsi="Arial" w:cs="Arial"/>
                <w:color w:val="000000"/>
                <w:sz w:val="18"/>
                <w:szCs w:val="18"/>
              </w:rPr>
            </w:pPr>
            <w:r w:rsidRPr="00A77FF7">
              <w:rPr>
                <w:rFonts w:ascii="Arial" w:hAnsi="Arial" w:cs="Arial"/>
                <w:color w:val="000000"/>
                <w:sz w:val="18"/>
                <w:szCs w:val="18"/>
              </w:rPr>
              <w:t>XX</w:t>
            </w:r>
          </w:p>
        </w:tc>
        <w:tc>
          <w:tcPr>
            <w:tcW w:w="2704" w:type="dxa"/>
            <w:tcBorders>
              <w:top w:val="single" w:sz="4" w:space="0" w:color="auto"/>
              <w:left w:val="nil"/>
              <w:bottom w:val="single" w:sz="4" w:space="0" w:color="auto"/>
              <w:right w:val="single" w:sz="4" w:space="0" w:color="auto"/>
            </w:tcBorders>
            <w:shd w:val="clear" w:color="000000" w:fill="FFFFFF"/>
            <w:hideMark/>
          </w:tcPr>
          <w:p w14:paraId="19E02FDC" w14:textId="77777777" w:rsidR="00071773" w:rsidRPr="00A77FF7" w:rsidRDefault="00071773" w:rsidP="00C17358">
            <w:pPr>
              <w:jc w:val="center"/>
              <w:rPr>
                <w:rFonts w:ascii="Arial" w:hAnsi="Arial" w:cs="Arial"/>
                <w:color w:val="000000"/>
                <w:sz w:val="18"/>
                <w:szCs w:val="18"/>
              </w:rPr>
            </w:pPr>
            <w:r w:rsidRPr="00A77FF7">
              <w:rPr>
                <w:rFonts w:ascii="Arial" w:hAnsi="Arial" w:cs="Arial"/>
                <w:color w:val="000000"/>
                <w:sz w:val="18"/>
                <w:szCs w:val="18"/>
              </w:rPr>
              <w:t>Workpaper Title</w:t>
            </w:r>
          </w:p>
        </w:tc>
        <w:tc>
          <w:tcPr>
            <w:tcW w:w="2160" w:type="dxa"/>
            <w:tcBorders>
              <w:top w:val="single" w:sz="4" w:space="0" w:color="auto"/>
              <w:left w:val="nil"/>
              <w:bottom w:val="single" w:sz="4" w:space="0" w:color="auto"/>
              <w:right w:val="single" w:sz="4" w:space="0" w:color="auto"/>
            </w:tcBorders>
            <w:shd w:val="clear" w:color="000000" w:fill="FFFFFF"/>
            <w:hideMark/>
          </w:tcPr>
          <w:p w14:paraId="4898C7EA" w14:textId="77777777" w:rsidR="00071773" w:rsidRPr="00A77FF7" w:rsidRDefault="00071773" w:rsidP="00C17358">
            <w:pPr>
              <w:jc w:val="center"/>
              <w:rPr>
                <w:rFonts w:ascii="Arial" w:hAnsi="Arial" w:cs="Arial"/>
                <w:color w:val="000000"/>
                <w:sz w:val="18"/>
                <w:szCs w:val="18"/>
              </w:rPr>
            </w:pPr>
            <w:r w:rsidRPr="00A77FF7">
              <w:rPr>
                <w:rFonts w:ascii="Arial" w:hAnsi="Arial" w:cs="Arial"/>
                <w:color w:val="000000"/>
                <w:sz w:val="18"/>
                <w:szCs w:val="18"/>
              </w:rPr>
              <w:t>MM/DD/YYYY</w:t>
            </w:r>
          </w:p>
        </w:tc>
        <w:tc>
          <w:tcPr>
            <w:tcW w:w="2345" w:type="dxa"/>
            <w:tcBorders>
              <w:top w:val="single" w:sz="4" w:space="0" w:color="auto"/>
              <w:left w:val="nil"/>
              <w:bottom w:val="single" w:sz="4" w:space="0" w:color="auto"/>
              <w:right w:val="single" w:sz="4" w:space="0" w:color="auto"/>
            </w:tcBorders>
            <w:shd w:val="clear" w:color="000000" w:fill="FFFFFF"/>
          </w:tcPr>
          <w:p w14:paraId="7394EA95" w14:textId="4C21834E" w:rsidR="00071773" w:rsidRPr="00A77FF7" w:rsidRDefault="00AD5F6A" w:rsidP="00C17358">
            <w:pPr>
              <w:jc w:val="center"/>
              <w:rPr>
                <w:rFonts w:ascii="Arial" w:hAnsi="Arial" w:cs="Arial"/>
                <w:color w:val="000000"/>
                <w:sz w:val="18"/>
                <w:szCs w:val="18"/>
              </w:rPr>
            </w:pPr>
            <w:r>
              <w:rPr>
                <w:rFonts w:ascii="Arial" w:hAnsi="Arial" w:cs="Arial"/>
                <w:color w:val="000000"/>
                <w:sz w:val="18"/>
                <w:szCs w:val="18"/>
              </w:rPr>
              <w:t>MM/DD/YYYY</w:t>
            </w:r>
          </w:p>
        </w:tc>
      </w:tr>
      <w:tr w:rsidR="00071773" w:rsidRPr="00A77FF7" w14:paraId="138CE2F1" w14:textId="32F853A3" w:rsidTr="000B335F">
        <w:trPr>
          <w:trHeight w:val="313"/>
        </w:trPr>
        <w:tc>
          <w:tcPr>
            <w:tcW w:w="577" w:type="dxa"/>
            <w:tcBorders>
              <w:top w:val="single" w:sz="4" w:space="0" w:color="auto"/>
              <w:left w:val="single" w:sz="4" w:space="0" w:color="auto"/>
              <w:bottom w:val="single" w:sz="4" w:space="0" w:color="auto"/>
              <w:right w:val="single" w:sz="4" w:space="0" w:color="auto"/>
            </w:tcBorders>
            <w:shd w:val="clear" w:color="000000" w:fill="BEE4DA"/>
            <w:noWrap/>
            <w:hideMark/>
          </w:tcPr>
          <w:p w14:paraId="5B5BE113" w14:textId="77777777" w:rsidR="00071773" w:rsidRPr="00A77FF7" w:rsidRDefault="00071773" w:rsidP="00C17358">
            <w:pPr>
              <w:rPr>
                <w:rFonts w:ascii="Arial" w:hAnsi="Arial" w:cs="Arial"/>
                <w:color w:val="000000"/>
                <w:sz w:val="18"/>
                <w:szCs w:val="18"/>
              </w:rPr>
            </w:pPr>
            <w:r w:rsidRPr="00A77FF7">
              <w:rPr>
                <w:rFonts w:ascii="Arial" w:hAnsi="Arial" w:cs="Arial"/>
                <w:color w:val="000000"/>
                <w:sz w:val="18"/>
                <w:szCs w:val="18"/>
              </w:rPr>
              <w:t> </w:t>
            </w:r>
          </w:p>
        </w:tc>
        <w:tc>
          <w:tcPr>
            <w:tcW w:w="1621" w:type="dxa"/>
            <w:tcBorders>
              <w:top w:val="single" w:sz="4" w:space="0" w:color="auto"/>
              <w:left w:val="nil"/>
              <w:bottom w:val="single" w:sz="4" w:space="0" w:color="auto"/>
              <w:right w:val="single" w:sz="4" w:space="0" w:color="auto"/>
            </w:tcBorders>
            <w:shd w:val="clear" w:color="000000" w:fill="BEE4DA"/>
            <w:noWrap/>
            <w:hideMark/>
          </w:tcPr>
          <w:p w14:paraId="6ED66D57" w14:textId="77777777" w:rsidR="00071773" w:rsidRPr="00A77FF7" w:rsidRDefault="00071773"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583" w:type="dxa"/>
            <w:tcBorders>
              <w:top w:val="single" w:sz="4" w:space="0" w:color="auto"/>
              <w:left w:val="nil"/>
              <w:bottom w:val="single" w:sz="4" w:space="0" w:color="auto"/>
              <w:right w:val="single" w:sz="4" w:space="0" w:color="auto"/>
            </w:tcBorders>
            <w:shd w:val="clear" w:color="000000" w:fill="BEE4DA"/>
            <w:noWrap/>
            <w:hideMark/>
          </w:tcPr>
          <w:p w14:paraId="332DA1D6" w14:textId="77777777" w:rsidR="00071773" w:rsidRPr="00A77FF7" w:rsidRDefault="00071773"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2704" w:type="dxa"/>
            <w:tcBorders>
              <w:top w:val="single" w:sz="4" w:space="0" w:color="auto"/>
              <w:left w:val="nil"/>
              <w:bottom w:val="single" w:sz="4" w:space="0" w:color="auto"/>
              <w:right w:val="single" w:sz="4" w:space="0" w:color="auto"/>
            </w:tcBorders>
            <w:shd w:val="clear" w:color="000000" w:fill="BEE4DA"/>
            <w:hideMark/>
          </w:tcPr>
          <w:p w14:paraId="78A652B3" w14:textId="77777777" w:rsidR="00071773" w:rsidRPr="00A77FF7" w:rsidRDefault="00071773"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2160" w:type="dxa"/>
            <w:tcBorders>
              <w:top w:val="single" w:sz="4" w:space="0" w:color="auto"/>
              <w:left w:val="nil"/>
              <w:bottom w:val="single" w:sz="4" w:space="0" w:color="auto"/>
              <w:right w:val="single" w:sz="4" w:space="0" w:color="auto"/>
            </w:tcBorders>
            <w:shd w:val="clear" w:color="000000" w:fill="BEE4DA"/>
            <w:hideMark/>
          </w:tcPr>
          <w:p w14:paraId="1FBF9391" w14:textId="77777777" w:rsidR="00071773" w:rsidRPr="00A77FF7" w:rsidRDefault="00071773"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2345" w:type="dxa"/>
            <w:tcBorders>
              <w:top w:val="single" w:sz="4" w:space="0" w:color="auto"/>
              <w:left w:val="nil"/>
              <w:bottom w:val="single" w:sz="4" w:space="0" w:color="auto"/>
              <w:right w:val="single" w:sz="4" w:space="0" w:color="auto"/>
            </w:tcBorders>
            <w:shd w:val="clear" w:color="000000" w:fill="BEE4DA"/>
          </w:tcPr>
          <w:p w14:paraId="7BAD5147" w14:textId="77777777" w:rsidR="00071773" w:rsidRPr="00A77FF7" w:rsidRDefault="00071773" w:rsidP="00C17358">
            <w:pPr>
              <w:jc w:val="center"/>
              <w:rPr>
                <w:rFonts w:ascii="Arial" w:hAnsi="Arial" w:cs="Arial"/>
                <w:color w:val="000000"/>
                <w:sz w:val="18"/>
                <w:szCs w:val="18"/>
              </w:rPr>
            </w:pPr>
          </w:p>
        </w:tc>
      </w:tr>
      <w:tr w:rsidR="00071773" w:rsidRPr="00A77FF7" w14:paraId="49F0A579" w14:textId="4314126B" w:rsidTr="000B335F">
        <w:trPr>
          <w:trHeight w:val="313"/>
        </w:trPr>
        <w:tc>
          <w:tcPr>
            <w:tcW w:w="577" w:type="dxa"/>
            <w:tcBorders>
              <w:top w:val="single" w:sz="4" w:space="0" w:color="auto"/>
              <w:left w:val="single" w:sz="4" w:space="0" w:color="auto"/>
              <w:bottom w:val="single" w:sz="4" w:space="0" w:color="auto"/>
              <w:right w:val="single" w:sz="4" w:space="0" w:color="auto"/>
            </w:tcBorders>
            <w:shd w:val="clear" w:color="000000" w:fill="FFFFFF"/>
            <w:noWrap/>
            <w:hideMark/>
          </w:tcPr>
          <w:p w14:paraId="1EEAF30C" w14:textId="77777777" w:rsidR="00071773" w:rsidRPr="00A77FF7" w:rsidRDefault="00071773" w:rsidP="00C17358">
            <w:pPr>
              <w:rPr>
                <w:rFonts w:ascii="Arial" w:hAnsi="Arial" w:cs="Arial"/>
                <w:color w:val="000000"/>
                <w:sz w:val="18"/>
                <w:szCs w:val="18"/>
              </w:rPr>
            </w:pPr>
            <w:r w:rsidRPr="00A77FF7">
              <w:rPr>
                <w:rFonts w:ascii="Arial" w:hAnsi="Arial" w:cs="Arial"/>
                <w:color w:val="000000"/>
                <w:sz w:val="18"/>
                <w:szCs w:val="18"/>
              </w:rPr>
              <w:t> </w:t>
            </w:r>
          </w:p>
        </w:tc>
        <w:tc>
          <w:tcPr>
            <w:tcW w:w="1621" w:type="dxa"/>
            <w:tcBorders>
              <w:top w:val="single" w:sz="4" w:space="0" w:color="auto"/>
              <w:left w:val="nil"/>
              <w:bottom w:val="single" w:sz="4" w:space="0" w:color="auto"/>
              <w:right w:val="single" w:sz="4" w:space="0" w:color="auto"/>
            </w:tcBorders>
            <w:shd w:val="clear" w:color="000000" w:fill="FFFFFF"/>
            <w:noWrap/>
            <w:hideMark/>
          </w:tcPr>
          <w:p w14:paraId="367ACF61" w14:textId="77777777" w:rsidR="00071773" w:rsidRPr="00A77FF7" w:rsidRDefault="00071773"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583" w:type="dxa"/>
            <w:tcBorders>
              <w:top w:val="single" w:sz="4" w:space="0" w:color="auto"/>
              <w:left w:val="nil"/>
              <w:bottom w:val="single" w:sz="4" w:space="0" w:color="auto"/>
              <w:right w:val="single" w:sz="4" w:space="0" w:color="auto"/>
            </w:tcBorders>
            <w:shd w:val="clear" w:color="000000" w:fill="FFFFFF"/>
            <w:noWrap/>
            <w:hideMark/>
          </w:tcPr>
          <w:p w14:paraId="207282AC" w14:textId="77777777" w:rsidR="00071773" w:rsidRPr="00A77FF7" w:rsidRDefault="00071773"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2704" w:type="dxa"/>
            <w:tcBorders>
              <w:top w:val="single" w:sz="4" w:space="0" w:color="auto"/>
              <w:left w:val="nil"/>
              <w:bottom w:val="single" w:sz="4" w:space="0" w:color="auto"/>
              <w:right w:val="single" w:sz="4" w:space="0" w:color="auto"/>
            </w:tcBorders>
            <w:shd w:val="clear" w:color="000000" w:fill="FFFFFF"/>
            <w:hideMark/>
          </w:tcPr>
          <w:p w14:paraId="640BD06E" w14:textId="77777777" w:rsidR="00071773" w:rsidRPr="00A77FF7" w:rsidRDefault="00071773"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2160" w:type="dxa"/>
            <w:tcBorders>
              <w:top w:val="single" w:sz="4" w:space="0" w:color="auto"/>
              <w:left w:val="nil"/>
              <w:bottom w:val="single" w:sz="4" w:space="0" w:color="auto"/>
              <w:right w:val="single" w:sz="4" w:space="0" w:color="auto"/>
            </w:tcBorders>
            <w:shd w:val="clear" w:color="000000" w:fill="FFFFFF"/>
            <w:hideMark/>
          </w:tcPr>
          <w:p w14:paraId="344804E5" w14:textId="77777777" w:rsidR="00071773" w:rsidRPr="00A77FF7" w:rsidRDefault="00071773"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2345" w:type="dxa"/>
            <w:tcBorders>
              <w:top w:val="single" w:sz="4" w:space="0" w:color="auto"/>
              <w:left w:val="nil"/>
              <w:bottom w:val="single" w:sz="4" w:space="0" w:color="auto"/>
              <w:right w:val="single" w:sz="4" w:space="0" w:color="auto"/>
            </w:tcBorders>
            <w:shd w:val="clear" w:color="000000" w:fill="FFFFFF"/>
          </w:tcPr>
          <w:p w14:paraId="74137600" w14:textId="77777777" w:rsidR="00071773" w:rsidRPr="00A77FF7" w:rsidRDefault="00071773" w:rsidP="00C17358">
            <w:pPr>
              <w:jc w:val="center"/>
              <w:rPr>
                <w:rFonts w:ascii="Arial" w:hAnsi="Arial" w:cs="Arial"/>
                <w:color w:val="000000"/>
                <w:sz w:val="18"/>
                <w:szCs w:val="18"/>
              </w:rPr>
            </w:pPr>
          </w:p>
        </w:tc>
      </w:tr>
    </w:tbl>
    <w:p w14:paraId="63C9E4C0" w14:textId="77777777" w:rsidR="004F0E74" w:rsidRPr="008C5EF8" w:rsidRDefault="004F0E74" w:rsidP="004F0E74">
      <w:pPr>
        <w:pStyle w:val="Heading1"/>
        <w:numPr>
          <w:ilvl w:val="0"/>
          <w:numId w:val="0"/>
        </w:numPr>
        <w:ind w:left="360" w:hanging="360"/>
      </w:pPr>
      <w:r w:rsidRPr="008C5EF8">
        <w:t>Workpapers in development</w:t>
      </w:r>
      <w:bookmarkEnd w:id="0"/>
      <w:r w:rsidRPr="008C5EF8">
        <w:t>:</w:t>
      </w:r>
    </w:p>
    <w:p w14:paraId="53598832" w14:textId="77777777" w:rsidR="004F0E74" w:rsidRDefault="004F0E74" w:rsidP="004F0E74">
      <w:pPr>
        <w:pStyle w:val="BodyText"/>
      </w:pPr>
      <w:r>
        <w:t xml:space="preserve">The following workpapers have submitted workpaper plans and are in development, see attached workbook. </w:t>
      </w:r>
    </w:p>
    <w:tbl>
      <w:tblPr>
        <w:tblW w:w="9985" w:type="dxa"/>
        <w:tblLook w:val="04A0" w:firstRow="1" w:lastRow="0" w:firstColumn="1" w:lastColumn="0" w:noHBand="0" w:noVBand="1"/>
      </w:tblPr>
      <w:tblGrid>
        <w:gridCol w:w="957"/>
        <w:gridCol w:w="2035"/>
        <w:gridCol w:w="657"/>
        <w:gridCol w:w="3377"/>
        <w:gridCol w:w="3330"/>
      </w:tblGrid>
      <w:tr w:rsidR="004F0E74" w:rsidRPr="00A77FF7" w14:paraId="047DD65D" w14:textId="77777777" w:rsidTr="00C17358">
        <w:trPr>
          <w:trHeight w:val="725"/>
        </w:trPr>
        <w:tc>
          <w:tcPr>
            <w:tcW w:w="660" w:type="dxa"/>
            <w:tcBorders>
              <w:top w:val="single" w:sz="4" w:space="0" w:color="auto"/>
              <w:left w:val="single" w:sz="4" w:space="0" w:color="auto"/>
              <w:bottom w:val="single" w:sz="4" w:space="0" w:color="auto"/>
              <w:right w:val="single" w:sz="4" w:space="0" w:color="auto"/>
            </w:tcBorders>
            <w:shd w:val="clear" w:color="000000" w:fill="005089"/>
            <w:vAlign w:val="bottom"/>
            <w:hideMark/>
          </w:tcPr>
          <w:p w14:paraId="2CCAB5F7" w14:textId="77777777" w:rsidR="004F0E74" w:rsidRPr="00A77FF7" w:rsidRDefault="004F0E74" w:rsidP="00C17358">
            <w:pPr>
              <w:rPr>
                <w:rFonts w:ascii="Arial" w:hAnsi="Arial" w:cs="Arial"/>
                <w:b/>
                <w:bCs/>
                <w:color w:val="FFFFFF"/>
                <w:sz w:val="20"/>
                <w:szCs w:val="20"/>
              </w:rPr>
            </w:pPr>
            <w:r w:rsidRPr="00A77FF7">
              <w:rPr>
                <w:rFonts w:ascii="Arial" w:hAnsi="Arial" w:cs="Arial"/>
                <w:b/>
                <w:bCs/>
                <w:color w:val="FFFFFF"/>
                <w:sz w:val="20"/>
                <w:szCs w:val="20"/>
              </w:rPr>
              <w:t>PA</w:t>
            </w:r>
          </w:p>
        </w:tc>
        <w:tc>
          <w:tcPr>
            <w:tcW w:w="2035" w:type="dxa"/>
            <w:tcBorders>
              <w:top w:val="single" w:sz="4" w:space="0" w:color="auto"/>
              <w:left w:val="nil"/>
              <w:bottom w:val="single" w:sz="4" w:space="0" w:color="auto"/>
              <w:right w:val="single" w:sz="4" w:space="0" w:color="auto"/>
            </w:tcBorders>
            <w:shd w:val="clear" w:color="000000" w:fill="005089"/>
            <w:vAlign w:val="bottom"/>
            <w:hideMark/>
          </w:tcPr>
          <w:p w14:paraId="77B3895D" w14:textId="77777777" w:rsidR="004F0E74" w:rsidRPr="00A77FF7" w:rsidRDefault="004F0E74" w:rsidP="00C17358">
            <w:pPr>
              <w:jc w:val="center"/>
              <w:rPr>
                <w:rFonts w:ascii="Arial" w:hAnsi="Arial" w:cs="Arial"/>
                <w:b/>
                <w:bCs/>
                <w:color w:val="FFFFFF"/>
                <w:sz w:val="20"/>
                <w:szCs w:val="20"/>
              </w:rPr>
            </w:pPr>
            <w:r w:rsidRPr="00A77FF7">
              <w:rPr>
                <w:rFonts w:ascii="Arial" w:hAnsi="Arial" w:cs="Arial"/>
                <w:b/>
                <w:bCs/>
                <w:color w:val="FFFFFF"/>
                <w:sz w:val="20"/>
                <w:szCs w:val="20"/>
              </w:rPr>
              <w:t>Workpaper ID</w:t>
            </w:r>
          </w:p>
        </w:tc>
        <w:tc>
          <w:tcPr>
            <w:tcW w:w="583" w:type="dxa"/>
            <w:tcBorders>
              <w:top w:val="single" w:sz="4" w:space="0" w:color="auto"/>
              <w:left w:val="nil"/>
              <w:bottom w:val="single" w:sz="4" w:space="0" w:color="auto"/>
              <w:right w:val="single" w:sz="4" w:space="0" w:color="auto"/>
            </w:tcBorders>
            <w:shd w:val="clear" w:color="000000" w:fill="005089"/>
            <w:vAlign w:val="bottom"/>
            <w:hideMark/>
          </w:tcPr>
          <w:p w14:paraId="3DA99D50" w14:textId="77777777" w:rsidR="004F0E74" w:rsidRPr="00A77FF7" w:rsidRDefault="004F0E74" w:rsidP="00C17358">
            <w:pPr>
              <w:jc w:val="center"/>
              <w:rPr>
                <w:rFonts w:ascii="Arial" w:hAnsi="Arial" w:cs="Arial"/>
                <w:b/>
                <w:bCs/>
                <w:color w:val="FFFFFF"/>
                <w:sz w:val="20"/>
                <w:szCs w:val="20"/>
              </w:rPr>
            </w:pPr>
            <w:r w:rsidRPr="00A77FF7">
              <w:rPr>
                <w:rFonts w:ascii="Arial" w:hAnsi="Arial" w:cs="Arial"/>
                <w:b/>
                <w:bCs/>
                <w:color w:val="FFFFFF"/>
                <w:sz w:val="20"/>
                <w:szCs w:val="20"/>
              </w:rPr>
              <w:t>Rev</w:t>
            </w:r>
          </w:p>
        </w:tc>
        <w:tc>
          <w:tcPr>
            <w:tcW w:w="3377" w:type="dxa"/>
            <w:tcBorders>
              <w:top w:val="single" w:sz="4" w:space="0" w:color="auto"/>
              <w:left w:val="nil"/>
              <w:bottom w:val="single" w:sz="4" w:space="0" w:color="auto"/>
              <w:right w:val="single" w:sz="4" w:space="0" w:color="auto"/>
            </w:tcBorders>
            <w:shd w:val="clear" w:color="000000" w:fill="005089"/>
            <w:vAlign w:val="bottom"/>
            <w:hideMark/>
          </w:tcPr>
          <w:p w14:paraId="2F04C886" w14:textId="77777777" w:rsidR="004F0E74" w:rsidRPr="00A77FF7" w:rsidRDefault="004F0E74" w:rsidP="00C17358">
            <w:pPr>
              <w:jc w:val="center"/>
              <w:rPr>
                <w:rFonts w:ascii="Arial" w:hAnsi="Arial" w:cs="Arial"/>
                <w:b/>
                <w:bCs/>
                <w:color w:val="FFFFFF"/>
                <w:sz w:val="20"/>
                <w:szCs w:val="20"/>
              </w:rPr>
            </w:pPr>
            <w:r>
              <w:rPr>
                <w:rFonts w:ascii="Arial" w:hAnsi="Arial" w:cs="Arial"/>
                <w:b/>
                <w:bCs/>
                <w:color w:val="FFFFFF"/>
                <w:sz w:val="20"/>
                <w:szCs w:val="20"/>
              </w:rPr>
              <w:t xml:space="preserve">Workpaper </w:t>
            </w:r>
            <w:r w:rsidRPr="00A77FF7">
              <w:rPr>
                <w:rFonts w:ascii="Arial" w:hAnsi="Arial" w:cs="Arial"/>
                <w:b/>
                <w:bCs/>
                <w:color w:val="FFFFFF"/>
                <w:sz w:val="20"/>
                <w:szCs w:val="20"/>
              </w:rPr>
              <w:t>Title</w:t>
            </w:r>
          </w:p>
        </w:tc>
        <w:tc>
          <w:tcPr>
            <w:tcW w:w="3330" w:type="dxa"/>
            <w:tcBorders>
              <w:top w:val="single" w:sz="4" w:space="0" w:color="auto"/>
              <w:left w:val="nil"/>
              <w:bottom w:val="single" w:sz="4" w:space="0" w:color="auto"/>
              <w:right w:val="single" w:sz="4" w:space="0" w:color="auto"/>
            </w:tcBorders>
            <w:shd w:val="clear" w:color="000000" w:fill="005089"/>
            <w:vAlign w:val="bottom"/>
            <w:hideMark/>
          </w:tcPr>
          <w:p w14:paraId="658D9AF0" w14:textId="77777777" w:rsidR="004F0E74" w:rsidRPr="00A77FF7" w:rsidRDefault="004F0E74" w:rsidP="00C17358">
            <w:pPr>
              <w:jc w:val="center"/>
              <w:rPr>
                <w:rFonts w:ascii="Arial" w:hAnsi="Arial" w:cs="Arial"/>
                <w:b/>
                <w:bCs/>
                <w:color w:val="FFFFFF"/>
                <w:sz w:val="20"/>
                <w:szCs w:val="20"/>
              </w:rPr>
            </w:pPr>
            <w:r w:rsidRPr="00A77FF7">
              <w:rPr>
                <w:rFonts w:ascii="Arial" w:hAnsi="Arial" w:cs="Arial"/>
                <w:b/>
                <w:bCs/>
                <w:color w:val="FFFFFF"/>
                <w:sz w:val="20"/>
                <w:szCs w:val="20"/>
              </w:rPr>
              <w:t>PA Submittal Date</w:t>
            </w:r>
          </w:p>
        </w:tc>
      </w:tr>
      <w:tr w:rsidR="004F0E74" w:rsidRPr="00A77FF7" w14:paraId="18AA3F90" w14:textId="77777777" w:rsidTr="00C17358">
        <w:trPr>
          <w:trHeight w:val="300"/>
        </w:trPr>
        <w:tc>
          <w:tcPr>
            <w:tcW w:w="660" w:type="dxa"/>
            <w:tcBorders>
              <w:top w:val="single" w:sz="4" w:space="0" w:color="auto"/>
              <w:left w:val="single" w:sz="4" w:space="0" w:color="auto"/>
              <w:bottom w:val="single" w:sz="4" w:space="0" w:color="auto"/>
              <w:right w:val="single" w:sz="4" w:space="0" w:color="auto"/>
            </w:tcBorders>
            <w:shd w:val="clear" w:color="000000" w:fill="FFFFFF"/>
            <w:hideMark/>
          </w:tcPr>
          <w:p w14:paraId="6A9553D9" w14:textId="5B8FC728" w:rsidR="004F0E74" w:rsidRPr="00A77FF7" w:rsidRDefault="004F0E74" w:rsidP="00C17358">
            <w:pPr>
              <w:rPr>
                <w:rFonts w:ascii="Arial" w:hAnsi="Arial" w:cs="Arial"/>
                <w:color w:val="000000"/>
                <w:sz w:val="18"/>
                <w:szCs w:val="18"/>
              </w:rPr>
            </w:pPr>
            <w:del w:id="1" w:author="Voong, Tai" w:date="2020-04-06T16:28:00Z">
              <w:r w:rsidRPr="00A77FF7" w:rsidDel="00637ED9">
                <w:rPr>
                  <w:rFonts w:ascii="Arial" w:hAnsi="Arial" w:cs="Arial"/>
                  <w:color w:val="000000"/>
                  <w:sz w:val="18"/>
                  <w:szCs w:val="18"/>
                </w:rPr>
                <w:delText>XXX</w:delText>
              </w:r>
            </w:del>
            <w:ins w:id="2" w:author="Voong, Tai" w:date="2020-04-06T16:28:00Z">
              <w:r w:rsidR="00637ED9">
                <w:rPr>
                  <w:rFonts w:ascii="Arial" w:hAnsi="Arial" w:cs="Arial"/>
                  <w:color w:val="000000"/>
                  <w:sz w:val="18"/>
                  <w:szCs w:val="18"/>
                </w:rPr>
                <w:t>PGE</w:t>
              </w:r>
            </w:ins>
          </w:p>
        </w:tc>
        <w:tc>
          <w:tcPr>
            <w:tcW w:w="2035" w:type="dxa"/>
            <w:tcBorders>
              <w:top w:val="single" w:sz="4" w:space="0" w:color="auto"/>
              <w:left w:val="nil"/>
              <w:bottom w:val="single" w:sz="4" w:space="0" w:color="auto"/>
              <w:right w:val="single" w:sz="4" w:space="0" w:color="auto"/>
            </w:tcBorders>
            <w:shd w:val="clear" w:color="000000" w:fill="FFFFFF"/>
            <w:hideMark/>
          </w:tcPr>
          <w:p w14:paraId="7DBE9028" w14:textId="6163E2E8" w:rsidR="004F0E74" w:rsidRPr="00A77FF7" w:rsidRDefault="00637ED9" w:rsidP="00C17358">
            <w:pPr>
              <w:jc w:val="center"/>
              <w:rPr>
                <w:rFonts w:ascii="Arial" w:hAnsi="Arial" w:cs="Arial"/>
                <w:color w:val="000000"/>
                <w:sz w:val="18"/>
                <w:szCs w:val="18"/>
              </w:rPr>
            </w:pPr>
            <w:ins w:id="3" w:author="Voong, Tai" w:date="2020-04-06T16:29:00Z">
              <w:r w:rsidRPr="00637ED9">
                <w:rPr>
                  <w:rFonts w:ascii="Arial" w:hAnsi="Arial" w:cs="Arial"/>
                  <w:color w:val="000000"/>
                  <w:sz w:val="18"/>
                  <w:szCs w:val="18"/>
                </w:rPr>
                <w:t>SWHC009</w:t>
              </w:r>
            </w:ins>
            <w:del w:id="4" w:author="Voong, Tai" w:date="2020-04-06T16:29:00Z">
              <w:r w:rsidR="004F0E74" w:rsidRPr="00A77FF7" w:rsidDel="00637ED9">
                <w:rPr>
                  <w:rFonts w:ascii="Arial" w:hAnsi="Arial" w:cs="Arial"/>
                  <w:color w:val="000000"/>
                  <w:sz w:val="18"/>
                  <w:szCs w:val="18"/>
                </w:rPr>
                <w:delText>XXXXXXX</w:delText>
              </w:r>
            </w:del>
          </w:p>
        </w:tc>
        <w:tc>
          <w:tcPr>
            <w:tcW w:w="583" w:type="dxa"/>
            <w:tcBorders>
              <w:top w:val="single" w:sz="4" w:space="0" w:color="auto"/>
              <w:left w:val="nil"/>
              <w:bottom w:val="single" w:sz="4" w:space="0" w:color="auto"/>
              <w:right w:val="single" w:sz="4" w:space="0" w:color="auto"/>
            </w:tcBorders>
            <w:shd w:val="clear" w:color="000000" w:fill="FFFFFF"/>
            <w:hideMark/>
          </w:tcPr>
          <w:p w14:paraId="12AD570E" w14:textId="50DC5FEC" w:rsidR="004F0E74" w:rsidRPr="00A77FF7" w:rsidRDefault="004F0E74" w:rsidP="00C17358">
            <w:pPr>
              <w:jc w:val="center"/>
              <w:rPr>
                <w:rFonts w:ascii="Arial" w:hAnsi="Arial" w:cs="Arial"/>
                <w:color w:val="000000"/>
                <w:sz w:val="18"/>
                <w:szCs w:val="18"/>
              </w:rPr>
            </w:pPr>
            <w:del w:id="5" w:author="Voong, Tai" w:date="2020-04-06T16:29:00Z">
              <w:r w:rsidRPr="00A77FF7" w:rsidDel="00637ED9">
                <w:rPr>
                  <w:rFonts w:ascii="Arial" w:hAnsi="Arial" w:cs="Arial"/>
                  <w:color w:val="000000"/>
                  <w:sz w:val="18"/>
                  <w:szCs w:val="18"/>
                </w:rPr>
                <w:delText>XX</w:delText>
              </w:r>
            </w:del>
            <w:ins w:id="6" w:author="Voong, Tai" w:date="2020-04-06T16:29:00Z">
              <w:r w:rsidR="00637ED9">
                <w:rPr>
                  <w:rFonts w:ascii="Arial" w:hAnsi="Arial" w:cs="Arial"/>
                  <w:color w:val="000000"/>
                  <w:sz w:val="18"/>
                  <w:szCs w:val="18"/>
                </w:rPr>
                <w:t>02</w:t>
              </w:r>
            </w:ins>
          </w:p>
        </w:tc>
        <w:tc>
          <w:tcPr>
            <w:tcW w:w="3377" w:type="dxa"/>
            <w:tcBorders>
              <w:top w:val="single" w:sz="4" w:space="0" w:color="auto"/>
              <w:left w:val="nil"/>
              <w:bottom w:val="single" w:sz="4" w:space="0" w:color="auto"/>
              <w:right w:val="single" w:sz="4" w:space="0" w:color="auto"/>
            </w:tcBorders>
            <w:shd w:val="clear" w:color="000000" w:fill="FFFFFF"/>
            <w:hideMark/>
          </w:tcPr>
          <w:p w14:paraId="1EF165C4" w14:textId="00C9C986" w:rsidR="004F0E74" w:rsidRPr="00A77FF7" w:rsidRDefault="00637ED9" w:rsidP="00C17358">
            <w:pPr>
              <w:jc w:val="center"/>
              <w:rPr>
                <w:rFonts w:ascii="Arial" w:hAnsi="Arial" w:cs="Arial"/>
                <w:color w:val="000000"/>
                <w:sz w:val="18"/>
                <w:szCs w:val="18"/>
              </w:rPr>
            </w:pPr>
            <w:ins w:id="7" w:author="Voong, Tai" w:date="2020-04-06T16:29:00Z">
              <w:r w:rsidRPr="00637ED9">
                <w:rPr>
                  <w:rFonts w:ascii="Arial" w:hAnsi="Arial" w:cs="Arial"/>
                  <w:color w:val="000000"/>
                  <w:sz w:val="18"/>
                  <w:szCs w:val="18"/>
                </w:rPr>
                <w:t>Enhanced Ventilation for Packaged HVAC with Gas Heating or Packaged Heat Pump</w:t>
              </w:r>
            </w:ins>
            <w:del w:id="8" w:author="Voong, Tai" w:date="2020-04-06T16:29:00Z">
              <w:r w:rsidR="004F0E74" w:rsidRPr="00A77FF7" w:rsidDel="00637ED9">
                <w:rPr>
                  <w:rFonts w:ascii="Arial" w:hAnsi="Arial" w:cs="Arial"/>
                  <w:color w:val="000000"/>
                  <w:sz w:val="18"/>
                  <w:szCs w:val="18"/>
                </w:rPr>
                <w:delText>Workpaper Title</w:delText>
              </w:r>
            </w:del>
          </w:p>
        </w:tc>
        <w:tc>
          <w:tcPr>
            <w:tcW w:w="3330" w:type="dxa"/>
            <w:tcBorders>
              <w:top w:val="single" w:sz="4" w:space="0" w:color="auto"/>
              <w:left w:val="nil"/>
              <w:bottom w:val="single" w:sz="4" w:space="0" w:color="auto"/>
              <w:right w:val="single" w:sz="4" w:space="0" w:color="auto"/>
            </w:tcBorders>
            <w:shd w:val="clear" w:color="000000" w:fill="FFFFFF"/>
            <w:hideMark/>
          </w:tcPr>
          <w:p w14:paraId="2DD9D417" w14:textId="1EC25D92" w:rsidR="004F0E74" w:rsidRPr="00A77FF7" w:rsidRDefault="004F0E74" w:rsidP="00C17358">
            <w:pPr>
              <w:jc w:val="center"/>
              <w:rPr>
                <w:rFonts w:ascii="Arial" w:hAnsi="Arial" w:cs="Arial"/>
                <w:color w:val="000000"/>
                <w:sz w:val="18"/>
                <w:szCs w:val="18"/>
              </w:rPr>
            </w:pPr>
            <w:del w:id="9" w:author="Voong, Tai" w:date="2020-04-06T16:30:00Z">
              <w:r w:rsidRPr="00A77FF7" w:rsidDel="00637ED9">
                <w:rPr>
                  <w:rFonts w:ascii="Arial" w:hAnsi="Arial" w:cs="Arial"/>
                  <w:color w:val="000000"/>
                  <w:sz w:val="18"/>
                  <w:szCs w:val="18"/>
                </w:rPr>
                <w:delText>MM</w:delText>
              </w:r>
            </w:del>
            <w:ins w:id="10" w:author="Voong, Tai" w:date="2020-04-06T16:30:00Z">
              <w:r w:rsidR="00637ED9">
                <w:rPr>
                  <w:rFonts w:ascii="Arial" w:hAnsi="Arial" w:cs="Arial"/>
                  <w:color w:val="000000"/>
                  <w:sz w:val="18"/>
                  <w:szCs w:val="18"/>
                </w:rPr>
                <w:t>03</w:t>
              </w:r>
            </w:ins>
            <w:r w:rsidRPr="00A77FF7">
              <w:rPr>
                <w:rFonts w:ascii="Arial" w:hAnsi="Arial" w:cs="Arial"/>
                <w:color w:val="000000"/>
                <w:sz w:val="18"/>
                <w:szCs w:val="18"/>
              </w:rPr>
              <w:t>/</w:t>
            </w:r>
            <w:ins w:id="11" w:author="Voong, Tai" w:date="2020-04-06T16:30:00Z">
              <w:r w:rsidR="00637ED9">
                <w:rPr>
                  <w:rFonts w:ascii="Arial" w:hAnsi="Arial" w:cs="Arial"/>
                  <w:color w:val="000000"/>
                  <w:sz w:val="18"/>
                  <w:szCs w:val="18"/>
                </w:rPr>
                <w:t>24</w:t>
              </w:r>
            </w:ins>
            <w:del w:id="12" w:author="Voong, Tai" w:date="2020-04-06T16:30:00Z">
              <w:r w:rsidRPr="00A77FF7" w:rsidDel="00637ED9">
                <w:rPr>
                  <w:rFonts w:ascii="Arial" w:hAnsi="Arial" w:cs="Arial"/>
                  <w:color w:val="000000"/>
                  <w:sz w:val="18"/>
                  <w:szCs w:val="18"/>
                </w:rPr>
                <w:delText>DD</w:delText>
              </w:r>
            </w:del>
            <w:r w:rsidRPr="00A77FF7">
              <w:rPr>
                <w:rFonts w:ascii="Arial" w:hAnsi="Arial" w:cs="Arial"/>
                <w:color w:val="000000"/>
                <w:sz w:val="18"/>
                <w:szCs w:val="18"/>
              </w:rPr>
              <w:t>/</w:t>
            </w:r>
            <w:del w:id="13" w:author="Voong, Tai" w:date="2020-04-06T16:30:00Z">
              <w:r w:rsidRPr="00A77FF7" w:rsidDel="00637ED9">
                <w:rPr>
                  <w:rFonts w:ascii="Arial" w:hAnsi="Arial" w:cs="Arial"/>
                  <w:color w:val="000000"/>
                  <w:sz w:val="18"/>
                  <w:szCs w:val="18"/>
                </w:rPr>
                <w:delText>YYYY</w:delText>
              </w:r>
            </w:del>
            <w:ins w:id="14" w:author="Voong, Tai" w:date="2020-04-06T16:30:00Z">
              <w:r w:rsidR="00637ED9">
                <w:rPr>
                  <w:rFonts w:ascii="Arial" w:hAnsi="Arial" w:cs="Arial"/>
                  <w:color w:val="000000"/>
                  <w:sz w:val="18"/>
                  <w:szCs w:val="18"/>
                </w:rPr>
                <w:t>2020</w:t>
              </w:r>
            </w:ins>
            <w:bookmarkStart w:id="15" w:name="_GoBack"/>
            <w:bookmarkEnd w:id="15"/>
          </w:p>
        </w:tc>
      </w:tr>
      <w:tr w:rsidR="004F0E74" w:rsidRPr="00A77FF7" w14:paraId="3B9BBAB6" w14:textId="77777777" w:rsidTr="00C17358">
        <w:trPr>
          <w:trHeight w:val="300"/>
        </w:trPr>
        <w:tc>
          <w:tcPr>
            <w:tcW w:w="660" w:type="dxa"/>
            <w:tcBorders>
              <w:top w:val="single" w:sz="4" w:space="0" w:color="auto"/>
              <w:left w:val="single" w:sz="4" w:space="0" w:color="auto"/>
              <w:bottom w:val="single" w:sz="4" w:space="0" w:color="auto"/>
              <w:right w:val="single" w:sz="4" w:space="0" w:color="auto"/>
            </w:tcBorders>
            <w:shd w:val="clear" w:color="000000" w:fill="BEE4DA"/>
            <w:hideMark/>
          </w:tcPr>
          <w:p w14:paraId="56553C8C" w14:textId="77777777" w:rsidR="004F0E74" w:rsidRPr="00A77FF7" w:rsidRDefault="004F0E74" w:rsidP="00C17358">
            <w:pPr>
              <w:rPr>
                <w:rFonts w:ascii="Arial" w:hAnsi="Arial" w:cs="Arial"/>
                <w:color w:val="000000"/>
                <w:sz w:val="18"/>
                <w:szCs w:val="18"/>
              </w:rPr>
            </w:pPr>
            <w:r w:rsidRPr="00A77FF7">
              <w:rPr>
                <w:rFonts w:ascii="Arial" w:hAnsi="Arial" w:cs="Arial"/>
                <w:color w:val="000000"/>
                <w:sz w:val="18"/>
                <w:szCs w:val="18"/>
              </w:rPr>
              <w:t> </w:t>
            </w:r>
          </w:p>
        </w:tc>
        <w:tc>
          <w:tcPr>
            <w:tcW w:w="2035" w:type="dxa"/>
            <w:tcBorders>
              <w:top w:val="single" w:sz="4" w:space="0" w:color="auto"/>
              <w:left w:val="nil"/>
              <w:bottom w:val="single" w:sz="4" w:space="0" w:color="auto"/>
              <w:right w:val="single" w:sz="4" w:space="0" w:color="auto"/>
            </w:tcBorders>
            <w:shd w:val="clear" w:color="000000" w:fill="BEE4DA"/>
            <w:hideMark/>
          </w:tcPr>
          <w:p w14:paraId="1F009A68"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583" w:type="dxa"/>
            <w:tcBorders>
              <w:top w:val="single" w:sz="4" w:space="0" w:color="auto"/>
              <w:left w:val="nil"/>
              <w:bottom w:val="single" w:sz="4" w:space="0" w:color="auto"/>
              <w:right w:val="single" w:sz="4" w:space="0" w:color="auto"/>
            </w:tcBorders>
            <w:shd w:val="clear" w:color="000000" w:fill="BEE4DA"/>
            <w:hideMark/>
          </w:tcPr>
          <w:p w14:paraId="75304F8F"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3377" w:type="dxa"/>
            <w:tcBorders>
              <w:top w:val="single" w:sz="4" w:space="0" w:color="auto"/>
              <w:left w:val="nil"/>
              <w:bottom w:val="single" w:sz="4" w:space="0" w:color="auto"/>
              <w:right w:val="single" w:sz="4" w:space="0" w:color="auto"/>
            </w:tcBorders>
            <w:shd w:val="clear" w:color="000000" w:fill="BEE4DA"/>
            <w:hideMark/>
          </w:tcPr>
          <w:p w14:paraId="5969219A"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3330" w:type="dxa"/>
            <w:tcBorders>
              <w:top w:val="single" w:sz="4" w:space="0" w:color="auto"/>
              <w:left w:val="nil"/>
              <w:bottom w:val="single" w:sz="4" w:space="0" w:color="auto"/>
              <w:right w:val="single" w:sz="4" w:space="0" w:color="auto"/>
            </w:tcBorders>
            <w:shd w:val="clear" w:color="000000" w:fill="BEE4DA"/>
            <w:hideMark/>
          </w:tcPr>
          <w:p w14:paraId="313AE624"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r>
      <w:tr w:rsidR="004F0E74" w:rsidRPr="00A77FF7" w14:paraId="68340B04" w14:textId="77777777" w:rsidTr="00C17358">
        <w:trPr>
          <w:trHeight w:val="300"/>
        </w:trPr>
        <w:tc>
          <w:tcPr>
            <w:tcW w:w="660" w:type="dxa"/>
            <w:tcBorders>
              <w:top w:val="single" w:sz="4" w:space="0" w:color="auto"/>
              <w:left w:val="single" w:sz="4" w:space="0" w:color="auto"/>
              <w:bottom w:val="single" w:sz="4" w:space="0" w:color="auto"/>
              <w:right w:val="single" w:sz="4" w:space="0" w:color="auto"/>
            </w:tcBorders>
            <w:shd w:val="clear" w:color="000000" w:fill="FFFFFF"/>
            <w:hideMark/>
          </w:tcPr>
          <w:p w14:paraId="6056A478" w14:textId="77777777" w:rsidR="004F0E74" w:rsidRPr="00A77FF7" w:rsidRDefault="004F0E74" w:rsidP="00C17358">
            <w:pPr>
              <w:rPr>
                <w:rFonts w:ascii="Arial" w:hAnsi="Arial" w:cs="Arial"/>
                <w:color w:val="000000"/>
                <w:sz w:val="18"/>
                <w:szCs w:val="18"/>
              </w:rPr>
            </w:pPr>
            <w:r w:rsidRPr="00A77FF7">
              <w:rPr>
                <w:rFonts w:ascii="Arial" w:hAnsi="Arial" w:cs="Arial"/>
                <w:color w:val="000000"/>
                <w:sz w:val="18"/>
                <w:szCs w:val="18"/>
              </w:rPr>
              <w:t> </w:t>
            </w:r>
          </w:p>
        </w:tc>
        <w:tc>
          <w:tcPr>
            <w:tcW w:w="2035" w:type="dxa"/>
            <w:tcBorders>
              <w:top w:val="single" w:sz="4" w:space="0" w:color="auto"/>
              <w:left w:val="nil"/>
              <w:bottom w:val="single" w:sz="4" w:space="0" w:color="auto"/>
              <w:right w:val="single" w:sz="4" w:space="0" w:color="auto"/>
            </w:tcBorders>
            <w:shd w:val="clear" w:color="000000" w:fill="FFFFFF"/>
            <w:hideMark/>
          </w:tcPr>
          <w:p w14:paraId="76F06CF4"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583" w:type="dxa"/>
            <w:tcBorders>
              <w:top w:val="single" w:sz="4" w:space="0" w:color="auto"/>
              <w:left w:val="nil"/>
              <w:bottom w:val="single" w:sz="4" w:space="0" w:color="auto"/>
              <w:right w:val="single" w:sz="4" w:space="0" w:color="auto"/>
            </w:tcBorders>
            <w:shd w:val="clear" w:color="000000" w:fill="FFFFFF"/>
            <w:hideMark/>
          </w:tcPr>
          <w:p w14:paraId="0090B2EC"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3377" w:type="dxa"/>
            <w:tcBorders>
              <w:top w:val="single" w:sz="4" w:space="0" w:color="auto"/>
              <w:left w:val="nil"/>
              <w:bottom w:val="single" w:sz="4" w:space="0" w:color="auto"/>
              <w:right w:val="single" w:sz="4" w:space="0" w:color="auto"/>
            </w:tcBorders>
            <w:shd w:val="clear" w:color="000000" w:fill="FFFFFF"/>
            <w:hideMark/>
          </w:tcPr>
          <w:p w14:paraId="4A2CB8F6"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3330" w:type="dxa"/>
            <w:tcBorders>
              <w:top w:val="single" w:sz="4" w:space="0" w:color="auto"/>
              <w:left w:val="nil"/>
              <w:bottom w:val="single" w:sz="4" w:space="0" w:color="auto"/>
              <w:right w:val="single" w:sz="4" w:space="0" w:color="auto"/>
            </w:tcBorders>
            <w:shd w:val="clear" w:color="000000" w:fill="FFFFFF"/>
            <w:hideMark/>
          </w:tcPr>
          <w:p w14:paraId="30C09C2C"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r>
      <w:tr w:rsidR="004F0E74" w:rsidRPr="00A77FF7" w14:paraId="266BFB16" w14:textId="77777777" w:rsidTr="00C17358">
        <w:trPr>
          <w:trHeight w:val="300"/>
        </w:trPr>
        <w:tc>
          <w:tcPr>
            <w:tcW w:w="660" w:type="dxa"/>
            <w:tcBorders>
              <w:top w:val="single" w:sz="4" w:space="0" w:color="auto"/>
              <w:left w:val="single" w:sz="4" w:space="0" w:color="auto"/>
              <w:bottom w:val="single" w:sz="4" w:space="0" w:color="auto"/>
              <w:right w:val="single" w:sz="4" w:space="0" w:color="auto"/>
            </w:tcBorders>
            <w:shd w:val="clear" w:color="000000" w:fill="BEE4DA"/>
            <w:hideMark/>
          </w:tcPr>
          <w:p w14:paraId="2F9779C9" w14:textId="77777777" w:rsidR="004F0E74" w:rsidRPr="00A77FF7" w:rsidRDefault="004F0E74" w:rsidP="00C17358">
            <w:pPr>
              <w:rPr>
                <w:rFonts w:ascii="Arial" w:hAnsi="Arial" w:cs="Arial"/>
                <w:color w:val="000000"/>
                <w:sz w:val="18"/>
                <w:szCs w:val="18"/>
              </w:rPr>
            </w:pPr>
            <w:r w:rsidRPr="00A77FF7">
              <w:rPr>
                <w:rFonts w:ascii="Arial" w:hAnsi="Arial" w:cs="Arial"/>
                <w:color w:val="000000"/>
                <w:sz w:val="18"/>
                <w:szCs w:val="18"/>
              </w:rPr>
              <w:t> </w:t>
            </w:r>
          </w:p>
        </w:tc>
        <w:tc>
          <w:tcPr>
            <w:tcW w:w="2035" w:type="dxa"/>
            <w:tcBorders>
              <w:top w:val="single" w:sz="4" w:space="0" w:color="auto"/>
              <w:left w:val="nil"/>
              <w:bottom w:val="single" w:sz="4" w:space="0" w:color="auto"/>
              <w:right w:val="single" w:sz="4" w:space="0" w:color="auto"/>
            </w:tcBorders>
            <w:shd w:val="clear" w:color="000000" w:fill="BEE4DA"/>
            <w:hideMark/>
          </w:tcPr>
          <w:p w14:paraId="6127EBFC"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583" w:type="dxa"/>
            <w:tcBorders>
              <w:top w:val="single" w:sz="4" w:space="0" w:color="auto"/>
              <w:left w:val="nil"/>
              <w:bottom w:val="single" w:sz="4" w:space="0" w:color="auto"/>
              <w:right w:val="single" w:sz="4" w:space="0" w:color="auto"/>
            </w:tcBorders>
            <w:shd w:val="clear" w:color="000000" w:fill="BEE4DA"/>
            <w:hideMark/>
          </w:tcPr>
          <w:p w14:paraId="539505D3"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3377" w:type="dxa"/>
            <w:tcBorders>
              <w:top w:val="single" w:sz="4" w:space="0" w:color="auto"/>
              <w:left w:val="nil"/>
              <w:bottom w:val="single" w:sz="4" w:space="0" w:color="auto"/>
              <w:right w:val="single" w:sz="4" w:space="0" w:color="auto"/>
            </w:tcBorders>
            <w:shd w:val="clear" w:color="000000" w:fill="BEE4DA"/>
            <w:hideMark/>
          </w:tcPr>
          <w:p w14:paraId="170D6358"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3330" w:type="dxa"/>
            <w:tcBorders>
              <w:top w:val="single" w:sz="4" w:space="0" w:color="auto"/>
              <w:left w:val="nil"/>
              <w:bottom w:val="single" w:sz="4" w:space="0" w:color="auto"/>
              <w:right w:val="single" w:sz="4" w:space="0" w:color="auto"/>
            </w:tcBorders>
            <w:shd w:val="clear" w:color="000000" w:fill="BEE4DA"/>
            <w:hideMark/>
          </w:tcPr>
          <w:p w14:paraId="77A8EBD3"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r>
      <w:tr w:rsidR="004F0E74" w:rsidRPr="00A77FF7" w14:paraId="467AEC9F" w14:textId="77777777" w:rsidTr="00C17358">
        <w:trPr>
          <w:trHeight w:val="300"/>
        </w:trPr>
        <w:tc>
          <w:tcPr>
            <w:tcW w:w="660" w:type="dxa"/>
            <w:tcBorders>
              <w:top w:val="single" w:sz="4" w:space="0" w:color="auto"/>
              <w:left w:val="single" w:sz="4" w:space="0" w:color="auto"/>
              <w:bottom w:val="single" w:sz="4" w:space="0" w:color="auto"/>
              <w:right w:val="single" w:sz="4" w:space="0" w:color="auto"/>
            </w:tcBorders>
            <w:shd w:val="clear" w:color="000000" w:fill="FFFFFF"/>
            <w:hideMark/>
          </w:tcPr>
          <w:p w14:paraId="178C312B" w14:textId="77777777" w:rsidR="004F0E74" w:rsidRPr="00A77FF7" w:rsidRDefault="004F0E74" w:rsidP="00C17358">
            <w:pPr>
              <w:rPr>
                <w:rFonts w:ascii="Arial" w:hAnsi="Arial" w:cs="Arial"/>
                <w:color w:val="000000"/>
                <w:sz w:val="18"/>
                <w:szCs w:val="18"/>
              </w:rPr>
            </w:pPr>
            <w:r w:rsidRPr="00A77FF7">
              <w:rPr>
                <w:rFonts w:ascii="Arial" w:hAnsi="Arial" w:cs="Arial"/>
                <w:color w:val="000000"/>
                <w:sz w:val="18"/>
                <w:szCs w:val="18"/>
              </w:rPr>
              <w:t> </w:t>
            </w:r>
          </w:p>
        </w:tc>
        <w:tc>
          <w:tcPr>
            <w:tcW w:w="2035" w:type="dxa"/>
            <w:tcBorders>
              <w:top w:val="single" w:sz="4" w:space="0" w:color="auto"/>
              <w:left w:val="nil"/>
              <w:bottom w:val="single" w:sz="4" w:space="0" w:color="auto"/>
              <w:right w:val="single" w:sz="4" w:space="0" w:color="auto"/>
            </w:tcBorders>
            <w:shd w:val="clear" w:color="000000" w:fill="FFFFFF"/>
            <w:hideMark/>
          </w:tcPr>
          <w:p w14:paraId="7846FE9B"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583" w:type="dxa"/>
            <w:tcBorders>
              <w:top w:val="single" w:sz="4" w:space="0" w:color="auto"/>
              <w:left w:val="nil"/>
              <w:bottom w:val="single" w:sz="4" w:space="0" w:color="auto"/>
              <w:right w:val="single" w:sz="4" w:space="0" w:color="auto"/>
            </w:tcBorders>
            <w:shd w:val="clear" w:color="000000" w:fill="FFFFFF"/>
            <w:hideMark/>
          </w:tcPr>
          <w:p w14:paraId="56A28528"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3377" w:type="dxa"/>
            <w:tcBorders>
              <w:top w:val="single" w:sz="4" w:space="0" w:color="auto"/>
              <w:left w:val="nil"/>
              <w:bottom w:val="single" w:sz="4" w:space="0" w:color="auto"/>
              <w:right w:val="single" w:sz="4" w:space="0" w:color="auto"/>
            </w:tcBorders>
            <w:shd w:val="clear" w:color="000000" w:fill="FFFFFF"/>
            <w:hideMark/>
          </w:tcPr>
          <w:p w14:paraId="33DB2B52"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3330" w:type="dxa"/>
            <w:tcBorders>
              <w:top w:val="single" w:sz="4" w:space="0" w:color="auto"/>
              <w:left w:val="nil"/>
              <w:bottom w:val="single" w:sz="4" w:space="0" w:color="auto"/>
              <w:right w:val="single" w:sz="4" w:space="0" w:color="auto"/>
            </w:tcBorders>
            <w:shd w:val="clear" w:color="000000" w:fill="FFFFFF"/>
            <w:hideMark/>
          </w:tcPr>
          <w:p w14:paraId="7A19AFD1"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r>
      <w:tr w:rsidR="004F0E74" w:rsidRPr="00A77FF7" w14:paraId="213D2B3A" w14:textId="77777777" w:rsidTr="00C17358">
        <w:trPr>
          <w:trHeight w:val="300"/>
        </w:trPr>
        <w:tc>
          <w:tcPr>
            <w:tcW w:w="660" w:type="dxa"/>
            <w:tcBorders>
              <w:top w:val="single" w:sz="4" w:space="0" w:color="auto"/>
              <w:left w:val="single" w:sz="4" w:space="0" w:color="auto"/>
              <w:bottom w:val="single" w:sz="4" w:space="0" w:color="auto"/>
              <w:right w:val="single" w:sz="4" w:space="0" w:color="auto"/>
            </w:tcBorders>
            <w:shd w:val="clear" w:color="000000" w:fill="BEE4DA"/>
            <w:hideMark/>
          </w:tcPr>
          <w:p w14:paraId="74D467CD" w14:textId="77777777" w:rsidR="004F0E74" w:rsidRPr="00A77FF7" w:rsidRDefault="004F0E74" w:rsidP="00C17358">
            <w:pPr>
              <w:rPr>
                <w:rFonts w:ascii="Arial" w:hAnsi="Arial" w:cs="Arial"/>
                <w:color w:val="000000"/>
                <w:sz w:val="18"/>
                <w:szCs w:val="18"/>
              </w:rPr>
            </w:pPr>
            <w:r w:rsidRPr="00A77FF7">
              <w:rPr>
                <w:rFonts w:ascii="Arial" w:hAnsi="Arial" w:cs="Arial"/>
                <w:color w:val="000000"/>
                <w:sz w:val="18"/>
                <w:szCs w:val="18"/>
              </w:rPr>
              <w:t> </w:t>
            </w:r>
          </w:p>
        </w:tc>
        <w:tc>
          <w:tcPr>
            <w:tcW w:w="2035" w:type="dxa"/>
            <w:tcBorders>
              <w:top w:val="single" w:sz="4" w:space="0" w:color="auto"/>
              <w:left w:val="nil"/>
              <w:bottom w:val="single" w:sz="4" w:space="0" w:color="auto"/>
              <w:right w:val="single" w:sz="4" w:space="0" w:color="auto"/>
            </w:tcBorders>
            <w:shd w:val="clear" w:color="000000" w:fill="BEE4DA"/>
            <w:hideMark/>
          </w:tcPr>
          <w:p w14:paraId="139F0DB9"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583" w:type="dxa"/>
            <w:tcBorders>
              <w:top w:val="single" w:sz="4" w:space="0" w:color="auto"/>
              <w:left w:val="nil"/>
              <w:bottom w:val="single" w:sz="4" w:space="0" w:color="auto"/>
              <w:right w:val="single" w:sz="4" w:space="0" w:color="auto"/>
            </w:tcBorders>
            <w:shd w:val="clear" w:color="000000" w:fill="BEE4DA"/>
            <w:hideMark/>
          </w:tcPr>
          <w:p w14:paraId="57DE3B90"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3377" w:type="dxa"/>
            <w:tcBorders>
              <w:top w:val="single" w:sz="4" w:space="0" w:color="auto"/>
              <w:left w:val="nil"/>
              <w:bottom w:val="single" w:sz="4" w:space="0" w:color="auto"/>
              <w:right w:val="single" w:sz="4" w:space="0" w:color="auto"/>
            </w:tcBorders>
            <w:shd w:val="clear" w:color="000000" w:fill="BEE4DA"/>
            <w:hideMark/>
          </w:tcPr>
          <w:p w14:paraId="039FD67D"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3330" w:type="dxa"/>
            <w:tcBorders>
              <w:top w:val="single" w:sz="4" w:space="0" w:color="auto"/>
              <w:left w:val="nil"/>
              <w:bottom w:val="single" w:sz="4" w:space="0" w:color="auto"/>
              <w:right w:val="single" w:sz="4" w:space="0" w:color="auto"/>
            </w:tcBorders>
            <w:shd w:val="clear" w:color="000000" w:fill="BEE4DA"/>
            <w:hideMark/>
          </w:tcPr>
          <w:p w14:paraId="25F41E5A"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r>
      <w:tr w:rsidR="004F0E74" w:rsidRPr="00A77FF7" w14:paraId="29B747D6" w14:textId="77777777" w:rsidTr="00C17358">
        <w:trPr>
          <w:trHeight w:val="300"/>
        </w:trPr>
        <w:tc>
          <w:tcPr>
            <w:tcW w:w="660" w:type="dxa"/>
            <w:tcBorders>
              <w:top w:val="single" w:sz="4" w:space="0" w:color="auto"/>
              <w:left w:val="single" w:sz="4" w:space="0" w:color="auto"/>
              <w:bottom w:val="single" w:sz="4" w:space="0" w:color="auto"/>
              <w:right w:val="single" w:sz="4" w:space="0" w:color="auto"/>
            </w:tcBorders>
            <w:shd w:val="clear" w:color="000000" w:fill="FFFFFF"/>
            <w:hideMark/>
          </w:tcPr>
          <w:p w14:paraId="42B02351" w14:textId="77777777" w:rsidR="004F0E74" w:rsidRPr="00A77FF7" w:rsidRDefault="004F0E74" w:rsidP="00C17358">
            <w:pPr>
              <w:rPr>
                <w:rFonts w:ascii="Arial" w:hAnsi="Arial" w:cs="Arial"/>
                <w:color w:val="000000"/>
                <w:sz w:val="18"/>
                <w:szCs w:val="18"/>
              </w:rPr>
            </w:pPr>
            <w:r w:rsidRPr="00A77FF7">
              <w:rPr>
                <w:rFonts w:ascii="Arial" w:hAnsi="Arial" w:cs="Arial"/>
                <w:color w:val="000000"/>
                <w:sz w:val="18"/>
                <w:szCs w:val="18"/>
              </w:rPr>
              <w:t> </w:t>
            </w:r>
          </w:p>
        </w:tc>
        <w:tc>
          <w:tcPr>
            <w:tcW w:w="2035" w:type="dxa"/>
            <w:tcBorders>
              <w:top w:val="single" w:sz="4" w:space="0" w:color="auto"/>
              <w:left w:val="nil"/>
              <w:bottom w:val="single" w:sz="4" w:space="0" w:color="auto"/>
              <w:right w:val="single" w:sz="4" w:space="0" w:color="auto"/>
            </w:tcBorders>
            <w:shd w:val="clear" w:color="000000" w:fill="FFFFFF"/>
            <w:hideMark/>
          </w:tcPr>
          <w:p w14:paraId="7A47ACB2"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583" w:type="dxa"/>
            <w:tcBorders>
              <w:top w:val="single" w:sz="4" w:space="0" w:color="auto"/>
              <w:left w:val="nil"/>
              <w:bottom w:val="single" w:sz="4" w:space="0" w:color="auto"/>
              <w:right w:val="single" w:sz="4" w:space="0" w:color="auto"/>
            </w:tcBorders>
            <w:shd w:val="clear" w:color="000000" w:fill="FFFFFF"/>
            <w:hideMark/>
          </w:tcPr>
          <w:p w14:paraId="2AB91370"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3377" w:type="dxa"/>
            <w:tcBorders>
              <w:top w:val="single" w:sz="4" w:space="0" w:color="auto"/>
              <w:left w:val="nil"/>
              <w:bottom w:val="single" w:sz="4" w:space="0" w:color="auto"/>
              <w:right w:val="single" w:sz="4" w:space="0" w:color="auto"/>
            </w:tcBorders>
            <w:shd w:val="clear" w:color="000000" w:fill="FFFFFF"/>
            <w:hideMark/>
          </w:tcPr>
          <w:p w14:paraId="192B8363"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c>
          <w:tcPr>
            <w:tcW w:w="3330" w:type="dxa"/>
            <w:tcBorders>
              <w:top w:val="single" w:sz="4" w:space="0" w:color="auto"/>
              <w:left w:val="nil"/>
              <w:bottom w:val="single" w:sz="4" w:space="0" w:color="auto"/>
              <w:right w:val="single" w:sz="4" w:space="0" w:color="auto"/>
            </w:tcBorders>
            <w:shd w:val="clear" w:color="000000" w:fill="FFFFFF"/>
            <w:hideMark/>
          </w:tcPr>
          <w:p w14:paraId="355C1C52" w14:textId="77777777" w:rsidR="004F0E74" w:rsidRPr="00A77FF7" w:rsidRDefault="004F0E74" w:rsidP="00C17358">
            <w:pPr>
              <w:jc w:val="center"/>
              <w:rPr>
                <w:rFonts w:ascii="Arial" w:hAnsi="Arial" w:cs="Arial"/>
                <w:color w:val="000000"/>
                <w:sz w:val="18"/>
                <w:szCs w:val="18"/>
              </w:rPr>
            </w:pPr>
            <w:r w:rsidRPr="00A77FF7">
              <w:rPr>
                <w:rFonts w:ascii="Arial" w:hAnsi="Arial" w:cs="Arial"/>
                <w:color w:val="000000"/>
                <w:sz w:val="18"/>
                <w:szCs w:val="18"/>
              </w:rPr>
              <w:t> </w:t>
            </w:r>
          </w:p>
        </w:tc>
      </w:tr>
      <w:tr w:rsidR="004F0E74" w:rsidRPr="00A77FF7" w14:paraId="7354D932" w14:textId="77777777" w:rsidTr="00C17358">
        <w:trPr>
          <w:trHeight w:val="300"/>
        </w:trPr>
        <w:tc>
          <w:tcPr>
            <w:tcW w:w="660" w:type="dxa"/>
            <w:tcBorders>
              <w:top w:val="single" w:sz="4" w:space="0" w:color="auto"/>
              <w:left w:val="single" w:sz="4" w:space="0" w:color="auto"/>
              <w:bottom w:val="single" w:sz="4" w:space="0" w:color="auto"/>
              <w:right w:val="single" w:sz="4" w:space="0" w:color="auto"/>
            </w:tcBorders>
            <w:shd w:val="clear" w:color="000000" w:fill="005089"/>
            <w:noWrap/>
            <w:hideMark/>
          </w:tcPr>
          <w:p w14:paraId="52B6484E" w14:textId="77777777" w:rsidR="004F0E74" w:rsidRPr="00A77FF7" w:rsidRDefault="004F0E74" w:rsidP="00C17358">
            <w:pPr>
              <w:rPr>
                <w:rFonts w:ascii="Arial" w:hAnsi="Arial" w:cs="Arial"/>
                <w:b/>
                <w:bCs/>
                <w:color w:val="FFFFFF"/>
                <w:sz w:val="20"/>
                <w:szCs w:val="20"/>
              </w:rPr>
            </w:pPr>
            <w:r w:rsidRPr="00A77FF7">
              <w:rPr>
                <w:rFonts w:ascii="Arial" w:hAnsi="Arial" w:cs="Arial"/>
                <w:b/>
                <w:bCs/>
                <w:color w:val="FFFFFF"/>
                <w:sz w:val="20"/>
                <w:szCs w:val="20"/>
              </w:rPr>
              <w:t> </w:t>
            </w:r>
          </w:p>
        </w:tc>
        <w:tc>
          <w:tcPr>
            <w:tcW w:w="2035" w:type="dxa"/>
            <w:tcBorders>
              <w:top w:val="single" w:sz="4" w:space="0" w:color="auto"/>
              <w:left w:val="nil"/>
              <w:bottom w:val="single" w:sz="4" w:space="0" w:color="auto"/>
              <w:right w:val="single" w:sz="4" w:space="0" w:color="auto"/>
            </w:tcBorders>
            <w:shd w:val="clear" w:color="000000" w:fill="005089"/>
            <w:noWrap/>
            <w:hideMark/>
          </w:tcPr>
          <w:p w14:paraId="3600C32F" w14:textId="77777777" w:rsidR="004F0E74" w:rsidRPr="00A77FF7" w:rsidRDefault="004F0E74" w:rsidP="00C17358">
            <w:pPr>
              <w:jc w:val="center"/>
              <w:rPr>
                <w:rFonts w:ascii="Arial" w:hAnsi="Arial" w:cs="Arial"/>
                <w:b/>
                <w:bCs/>
                <w:color w:val="FFFFFF"/>
                <w:sz w:val="20"/>
                <w:szCs w:val="20"/>
              </w:rPr>
            </w:pPr>
            <w:r w:rsidRPr="00A77FF7">
              <w:rPr>
                <w:rFonts w:ascii="Arial" w:hAnsi="Arial" w:cs="Arial"/>
                <w:b/>
                <w:bCs/>
                <w:color w:val="FFFFFF"/>
                <w:sz w:val="20"/>
                <w:szCs w:val="20"/>
              </w:rPr>
              <w:t> </w:t>
            </w:r>
          </w:p>
        </w:tc>
        <w:tc>
          <w:tcPr>
            <w:tcW w:w="583" w:type="dxa"/>
            <w:tcBorders>
              <w:top w:val="single" w:sz="4" w:space="0" w:color="auto"/>
              <w:left w:val="nil"/>
              <w:bottom w:val="single" w:sz="4" w:space="0" w:color="auto"/>
              <w:right w:val="single" w:sz="4" w:space="0" w:color="auto"/>
            </w:tcBorders>
            <w:shd w:val="clear" w:color="000000" w:fill="005089"/>
            <w:noWrap/>
            <w:hideMark/>
          </w:tcPr>
          <w:p w14:paraId="564CBCA9" w14:textId="77777777" w:rsidR="004F0E74" w:rsidRPr="00A77FF7" w:rsidRDefault="004F0E74" w:rsidP="00C17358">
            <w:pPr>
              <w:jc w:val="center"/>
              <w:rPr>
                <w:rFonts w:ascii="Arial" w:hAnsi="Arial" w:cs="Arial"/>
                <w:b/>
                <w:bCs/>
                <w:color w:val="FFFFFF"/>
                <w:sz w:val="20"/>
                <w:szCs w:val="20"/>
              </w:rPr>
            </w:pPr>
            <w:r w:rsidRPr="00A77FF7">
              <w:rPr>
                <w:rFonts w:ascii="Arial" w:hAnsi="Arial" w:cs="Arial"/>
                <w:b/>
                <w:bCs/>
                <w:color w:val="FFFFFF"/>
                <w:sz w:val="20"/>
                <w:szCs w:val="20"/>
              </w:rPr>
              <w:t> </w:t>
            </w:r>
          </w:p>
        </w:tc>
        <w:tc>
          <w:tcPr>
            <w:tcW w:w="3377" w:type="dxa"/>
            <w:tcBorders>
              <w:top w:val="single" w:sz="4" w:space="0" w:color="auto"/>
              <w:left w:val="nil"/>
              <w:bottom w:val="single" w:sz="4" w:space="0" w:color="auto"/>
              <w:right w:val="single" w:sz="4" w:space="0" w:color="auto"/>
            </w:tcBorders>
            <w:shd w:val="clear" w:color="000000" w:fill="005089"/>
            <w:noWrap/>
            <w:hideMark/>
          </w:tcPr>
          <w:p w14:paraId="58EE9063" w14:textId="77777777" w:rsidR="004F0E74" w:rsidRPr="00A77FF7" w:rsidRDefault="004F0E74" w:rsidP="00C17358">
            <w:pPr>
              <w:jc w:val="center"/>
              <w:rPr>
                <w:rFonts w:ascii="Arial" w:hAnsi="Arial" w:cs="Arial"/>
                <w:b/>
                <w:bCs/>
                <w:color w:val="FFFFFF"/>
                <w:sz w:val="20"/>
                <w:szCs w:val="20"/>
              </w:rPr>
            </w:pPr>
            <w:r w:rsidRPr="00A77FF7">
              <w:rPr>
                <w:rFonts w:ascii="Arial" w:hAnsi="Arial" w:cs="Arial"/>
                <w:b/>
                <w:bCs/>
                <w:color w:val="FFFFFF"/>
                <w:sz w:val="20"/>
                <w:szCs w:val="20"/>
              </w:rPr>
              <w:t> </w:t>
            </w:r>
          </w:p>
        </w:tc>
        <w:tc>
          <w:tcPr>
            <w:tcW w:w="3330" w:type="dxa"/>
            <w:tcBorders>
              <w:top w:val="single" w:sz="4" w:space="0" w:color="auto"/>
              <w:left w:val="nil"/>
              <w:bottom w:val="single" w:sz="4" w:space="0" w:color="auto"/>
              <w:right w:val="single" w:sz="4" w:space="0" w:color="auto"/>
            </w:tcBorders>
            <w:shd w:val="clear" w:color="000000" w:fill="005089"/>
            <w:noWrap/>
            <w:hideMark/>
          </w:tcPr>
          <w:p w14:paraId="5325FC82" w14:textId="77777777" w:rsidR="004F0E74" w:rsidRPr="00A77FF7" w:rsidRDefault="004F0E74" w:rsidP="00C17358">
            <w:pPr>
              <w:jc w:val="center"/>
              <w:rPr>
                <w:rFonts w:ascii="Arial" w:hAnsi="Arial" w:cs="Arial"/>
                <w:b/>
                <w:bCs/>
                <w:color w:val="FFFFFF"/>
                <w:sz w:val="20"/>
                <w:szCs w:val="20"/>
              </w:rPr>
            </w:pPr>
            <w:r w:rsidRPr="00A77FF7">
              <w:rPr>
                <w:rFonts w:ascii="Arial" w:hAnsi="Arial" w:cs="Arial"/>
                <w:b/>
                <w:bCs/>
                <w:color w:val="FFFFFF"/>
                <w:sz w:val="20"/>
                <w:szCs w:val="20"/>
              </w:rPr>
              <w:t> </w:t>
            </w:r>
          </w:p>
        </w:tc>
      </w:tr>
    </w:tbl>
    <w:bookmarkStart w:id="16" w:name="_MON_1647695712"/>
    <w:bookmarkEnd w:id="16"/>
    <w:p w14:paraId="5963E383" w14:textId="5F67A2C5" w:rsidR="004F0E74" w:rsidRDefault="00637ED9" w:rsidP="004F0E74">
      <w:r>
        <w:object w:dxaOrig="935" w:dyaOrig="605" w14:anchorId="5A7CEB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7.25pt;height:30pt" o:ole="">
            <v:imagedata r:id="rId16" o:title=""/>
          </v:shape>
          <o:OLEObject Type="Embed" ProgID="Excel.Sheet.12" ShapeID="_x0000_i1027" DrawAspect="Icon" ObjectID="_1647695937" r:id="rId17"/>
        </w:object>
      </w:r>
      <w:r w:rsidR="004F0E74">
        <w:br w:type="page"/>
      </w:r>
    </w:p>
    <w:p w14:paraId="681BF8B9" w14:textId="77777777" w:rsidR="004F0E74" w:rsidRDefault="004F0E74" w:rsidP="004F0E74">
      <w:pPr>
        <w:sectPr w:rsidR="004F0E74">
          <w:pgSz w:w="12240" w:h="15840"/>
          <w:pgMar w:top="1440" w:right="1440" w:bottom="1440" w:left="1440" w:header="720" w:footer="720" w:gutter="0"/>
          <w:cols w:space="720"/>
          <w:docGrid w:linePitch="360"/>
        </w:sectPr>
      </w:pPr>
    </w:p>
    <w:p w14:paraId="5BFF320E" w14:textId="0810928B" w:rsidR="004F0E74" w:rsidRPr="00A31328" w:rsidRDefault="004F0E74" w:rsidP="004F0E74">
      <w:pPr>
        <w:pStyle w:val="Heading1"/>
        <w:numPr>
          <w:ilvl w:val="0"/>
          <w:numId w:val="0"/>
        </w:numPr>
      </w:pPr>
      <w:r>
        <w:lastRenderedPageBreak/>
        <w:t>Workpaper Submission Cover Sheet</w:t>
      </w:r>
    </w:p>
    <w:p w14:paraId="68303D11" w14:textId="32AF2BEF" w:rsidR="004F0E74" w:rsidRDefault="004F0E74" w:rsidP="004F0E74">
      <w:r w:rsidRPr="005B44A5">
        <w:rPr>
          <w:b/>
          <w:bCs/>
        </w:rPr>
        <w:t>Purpose</w:t>
      </w:r>
      <w:r>
        <w:t xml:space="preserve">. </w:t>
      </w:r>
      <w:r w:rsidRPr="005C3635">
        <w:t>Standardized coversheet summarizing key workpaper information</w:t>
      </w:r>
      <w:r w:rsidR="00380EF0">
        <w:t xml:space="preserve"> that allows the WP Deemed Team to accurately ascertain the review and approval requirements of the workpaper</w:t>
      </w:r>
      <w:r w:rsidRPr="005C3635">
        <w:t>.</w:t>
      </w:r>
    </w:p>
    <w:p w14:paraId="1DA3AA4B" w14:textId="26A1BEF4" w:rsidR="004F0E74" w:rsidRDefault="004F0E74" w:rsidP="004F0E74">
      <w:r>
        <w:rPr>
          <w:b/>
          <w:bCs/>
        </w:rPr>
        <w:t>Frequency</w:t>
      </w:r>
      <w:r>
        <w:t>.</w:t>
      </w:r>
      <w:r w:rsidR="00380EF0">
        <w:t xml:space="preserve"> Required submission by PA</w:t>
      </w:r>
      <w:r>
        <w:t xml:space="preserve"> </w:t>
      </w:r>
      <w:r w:rsidRPr="005C3635">
        <w:t>included with all workpapers submittal packages.</w:t>
      </w:r>
    </w:p>
    <w:p w14:paraId="2AC8AF0D" w14:textId="77777777" w:rsidR="004F0E74" w:rsidRDefault="004F0E74" w:rsidP="004F0E74">
      <w:pPr>
        <w:rPr>
          <w:b/>
          <w:bCs/>
        </w:rPr>
      </w:pPr>
      <w:r w:rsidRPr="005B44A5">
        <w:rPr>
          <w:b/>
          <w:bCs/>
        </w:rPr>
        <w:t>Data Dictionary</w:t>
      </w:r>
      <w:r>
        <w:rPr>
          <w:b/>
          <w:bCs/>
        </w:rPr>
        <w:t xml:space="preserve">. </w:t>
      </w:r>
      <w:r w:rsidRPr="003A1BA6">
        <w:t>Not Applicable – See template below.</w:t>
      </w:r>
    </w:p>
    <w:p w14:paraId="6FF05B37" w14:textId="77777777" w:rsidR="004F0E74" w:rsidRDefault="004F0E74" w:rsidP="004F0E74">
      <w:pPr>
        <w:rPr>
          <w:b/>
          <w:bCs/>
        </w:rPr>
      </w:pPr>
      <w:r>
        <w:rPr>
          <w:b/>
          <w:bCs/>
        </w:rPr>
        <w:br w:type="page"/>
      </w:r>
    </w:p>
    <w:p w14:paraId="72E8307C" w14:textId="77777777" w:rsidR="004F0E74" w:rsidRPr="0009319E" w:rsidRDefault="004F0E74" w:rsidP="004F0E74">
      <w:pPr>
        <w:keepNext/>
        <w:keepLines/>
        <w:pBdr>
          <w:top w:val="single" w:sz="24" w:space="15" w:color="auto"/>
          <w:bottom w:val="single" w:sz="6" w:space="13" w:color="auto"/>
        </w:pBdr>
        <w:spacing w:before="120" w:after="240" w:line="240" w:lineRule="auto"/>
        <w:jc w:val="center"/>
        <w:rPr>
          <w:rFonts w:ascii="Century Gothic" w:eastAsia="Times New Roman" w:hAnsi="Century Gothic" w:cs="Times New Roman"/>
          <w:b/>
          <w:smallCaps/>
          <w:spacing w:val="180"/>
          <w:kern w:val="28"/>
          <w:sz w:val="32"/>
        </w:rPr>
      </w:pPr>
      <w:r w:rsidRPr="0009319E">
        <w:rPr>
          <w:rFonts w:ascii="Century Gothic" w:eastAsia="Times New Roman" w:hAnsi="Century Gothic" w:cs="Times New Roman"/>
          <w:b/>
          <w:smallCaps/>
          <w:spacing w:val="180"/>
          <w:kern w:val="28"/>
          <w:sz w:val="32"/>
        </w:rPr>
        <w:lastRenderedPageBreak/>
        <w:t>Ex Ante Workpaper Submission Cover Sheet</w:t>
      </w:r>
    </w:p>
    <w:p w14:paraId="5098E747" w14:textId="77777777" w:rsidR="004F0E74" w:rsidRPr="0009319E" w:rsidRDefault="004F0E74" w:rsidP="004F0E74">
      <w:pPr>
        <w:tabs>
          <w:tab w:val="left" w:pos="1080"/>
        </w:tabs>
        <w:spacing w:before="120" w:after="120" w:line="240" w:lineRule="auto"/>
        <w:rPr>
          <w:rFonts w:ascii="Palatino Linotype" w:eastAsia="Times New Roman" w:hAnsi="Palatino Linotype" w:cs="Times New Roman"/>
          <w:b/>
          <w:caps/>
        </w:rPr>
      </w:pPr>
      <w:r w:rsidRPr="0009319E">
        <w:rPr>
          <w:rFonts w:ascii="Palatino Linotype" w:eastAsia="Times New Roman" w:hAnsi="Palatino Linotype" w:cs="Times New Roman"/>
          <w:b/>
          <w:caps/>
        </w:rPr>
        <w:t xml:space="preserve">Purpose: </w:t>
      </w:r>
      <w:r w:rsidRPr="0009319E">
        <w:rPr>
          <w:rFonts w:ascii="Garamond" w:eastAsia="Times New Roman" w:hAnsi="Garamond" w:cs="Times New Roman"/>
          <w:sz w:val="24"/>
        </w:rPr>
        <w:t xml:space="preserve">The information in this coversheet will be used by the Ex Ante Review (EAR) Team to identify incoming workpapers using consistent information applicable to track key information needed for the workpaper review. </w:t>
      </w:r>
    </w:p>
    <w:p w14:paraId="14ED6DBB" w14:textId="77777777" w:rsidR="004F0E74" w:rsidRPr="0009319E" w:rsidRDefault="004F0E74" w:rsidP="004F0E74">
      <w:pPr>
        <w:tabs>
          <w:tab w:val="left" w:pos="1080"/>
        </w:tabs>
        <w:spacing w:before="120" w:after="120" w:line="240" w:lineRule="auto"/>
        <w:rPr>
          <w:rFonts w:ascii="Garamond" w:eastAsia="Times New Roman" w:hAnsi="Garamond" w:cs="Times New Roman"/>
          <w:sz w:val="24"/>
        </w:rPr>
      </w:pPr>
      <w:bookmarkStart w:id="17" w:name="_Hlk3542299"/>
      <w:r w:rsidRPr="0009319E">
        <w:rPr>
          <w:rFonts w:ascii="Palatino Linotype" w:eastAsia="Times New Roman" w:hAnsi="Palatino Linotype" w:cs="Times New Roman"/>
          <w:b/>
          <w:caps/>
        </w:rPr>
        <w:t xml:space="preserve">INSTRUCTION: </w:t>
      </w:r>
      <w:r w:rsidRPr="0009319E">
        <w:rPr>
          <w:rFonts w:ascii="Garamond" w:eastAsia="Times New Roman" w:hAnsi="Garamond" w:cs="Times New Roman"/>
          <w:sz w:val="24"/>
        </w:rPr>
        <w:t xml:space="preserve">This cover sheet should be completed by Program Administrators upon submitting a workpaper. Additional instructions are provided below. </w:t>
      </w:r>
      <w:bookmarkEnd w:id="17"/>
    </w:p>
    <w:p w14:paraId="739757BA" w14:textId="77777777" w:rsidR="004F0E74" w:rsidRPr="0009319E" w:rsidRDefault="004F0E74" w:rsidP="004F0E74">
      <w:pPr>
        <w:tabs>
          <w:tab w:val="left" w:pos="1080"/>
        </w:tabs>
        <w:spacing w:before="360" w:after="120" w:line="240" w:lineRule="auto"/>
        <w:rPr>
          <w:rFonts w:ascii="Century Gothic" w:eastAsia="Times New Roman" w:hAnsi="Century Gothic" w:cs="Times New Roman"/>
          <w:b/>
          <w:bCs/>
          <w:sz w:val="24"/>
        </w:rPr>
      </w:pPr>
      <w:r w:rsidRPr="0009319E">
        <w:rPr>
          <w:rFonts w:ascii="Century Gothic" w:eastAsia="Times New Roman" w:hAnsi="Century Gothic" w:cs="Times New Roman"/>
          <w:b/>
          <w:bCs/>
          <w:sz w:val="24"/>
        </w:rPr>
        <w:t xml:space="preserve">Program Administrator (PA) Information </w:t>
      </w:r>
    </w:p>
    <w:tbl>
      <w:tblPr>
        <w:tblStyle w:val="TableGrid1"/>
        <w:tblW w:w="5000" w:type="pct"/>
        <w:jc w:val="center"/>
        <w:tblLook w:val="04A0" w:firstRow="1" w:lastRow="0" w:firstColumn="1" w:lastColumn="0" w:noHBand="0" w:noVBand="1"/>
      </w:tblPr>
      <w:tblGrid>
        <w:gridCol w:w="2022"/>
        <w:gridCol w:w="3595"/>
        <w:gridCol w:w="1475"/>
        <w:gridCol w:w="2484"/>
      </w:tblGrid>
      <w:tr w:rsidR="004F0E74" w:rsidRPr="0009319E" w14:paraId="7F88FA82" w14:textId="77777777" w:rsidTr="00C17358">
        <w:trPr>
          <w:cantSplit/>
          <w:trHeight w:val="350"/>
          <w:jc w:val="center"/>
        </w:trPr>
        <w:tc>
          <w:tcPr>
            <w:tcW w:w="1975" w:type="dxa"/>
            <w:shd w:val="clear" w:color="auto" w:fill="D9D9D9"/>
            <w:vAlign w:val="bottom"/>
          </w:tcPr>
          <w:p w14:paraId="100D6EA3" w14:textId="77777777" w:rsidR="004F0E74" w:rsidRPr="0009319E" w:rsidRDefault="004F0E74" w:rsidP="00C17358">
            <w:pPr>
              <w:spacing w:before="60" w:after="40"/>
              <w:rPr>
                <w:rFonts w:ascii="Garamond" w:hAnsi="Garamond"/>
                <w:sz w:val="24"/>
              </w:rPr>
            </w:pPr>
            <w:r w:rsidRPr="0009319E">
              <w:rPr>
                <w:rFonts w:ascii="Garamond" w:hAnsi="Garamond"/>
                <w:b/>
                <w:sz w:val="24"/>
              </w:rPr>
              <w:t>Parameter</w:t>
            </w:r>
          </w:p>
        </w:tc>
        <w:tc>
          <w:tcPr>
            <w:tcW w:w="3510" w:type="dxa"/>
            <w:shd w:val="clear" w:color="auto" w:fill="D9D9D9"/>
            <w:vAlign w:val="bottom"/>
          </w:tcPr>
          <w:p w14:paraId="6E5A24A0" w14:textId="77777777" w:rsidR="004F0E74" w:rsidRPr="0009319E" w:rsidRDefault="004F0E74" w:rsidP="00C17358">
            <w:pPr>
              <w:spacing w:before="60" w:after="40"/>
              <w:rPr>
                <w:rFonts w:ascii="Garamond" w:hAnsi="Garamond"/>
                <w:sz w:val="24"/>
              </w:rPr>
            </w:pPr>
            <w:r w:rsidRPr="0009319E">
              <w:rPr>
                <w:rFonts w:ascii="Garamond" w:hAnsi="Garamond"/>
                <w:b/>
                <w:sz w:val="24"/>
              </w:rPr>
              <w:t>Description</w:t>
            </w:r>
          </w:p>
        </w:tc>
        <w:tc>
          <w:tcPr>
            <w:tcW w:w="3865" w:type="dxa"/>
            <w:gridSpan w:val="2"/>
            <w:shd w:val="clear" w:color="auto" w:fill="D9D9D9"/>
            <w:vAlign w:val="bottom"/>
          </w:tcPr>
          <w:p w14:paraId="133BFDEC" w14:textId="77777777" w:rsidR="004F0E74" w:rsidRPr="0009319E" w:rsidRDefault="004F0E74" w:rsidP="00C17358">
            <w:pPr>
              <w:spacing w:before="60" w:after="40"/>
              <w:rPr>
                <w:rFonts w:ascii="Garamond" w:hAnsi="Garamond"/>
                <w:sz w:val="24"/>
              </w:rPr>
            </w:pPr>
            <w:r w:rsidRPr="0009319E">
              <w:rPr>
                <w:rFonts w:ascii="Garamond" w:hAnsi="Garamond"/>
                <w:b/>
                <w:sz w:val="24"/>
              </w:rPr>
              <w:t>PA Entry</w:t>
            </w:r>
          </w:p>
        </w:tc>
      </w:tr>
      <w:tr w:rsidR="004F0E74" w:rsidRPr="0009319E" w14:paraId="75D0ED06" w14:textId="77777777" w:rsidTr="00C17358">
        <w:trPr>
          <w:cantSplit/>
          <w:trHeight w:val="584"/>
          <w:jc w:val="center"/>
        </w:trPr>
        <w:tc>
          <w:tcPr>
            <w:tcW w:w="1975" w:type="dxa"/>
          </w:tcPr>
          <w:p w14:paraId="44FF3AC6" w14:textId="77777777" w:rsidR="004F0E74" w:rsidRPr="0009319E" w:rsidRDefault="004F0E74" w:rsidP="00C17358">
            <w:pPr>
              <w:spacing w:before="120" w:after="120"/>
              <w:rPr>
                <w:rFonts w:ascii="Garamond" w:hAnsi="Garamond"/>
                <w:b/>
                <w:bCs/>
                <w:sz w:val="24"/>
              </w:rPr>
            </w:pPr>
            <w:r w:rsidRPr="0009319E">
              <w:rPr>
                <w:rFonts w:ascii="Garamond" w:hAnsi="Garamond"/>
                <w:b/>
                <w:bCs/>
                <w:sz w:val="24"/>
              </w:rPr>
              <w:t>PA</w:t>
            </w:r>
          </w:p>
        </w:tc>
        <w:tc>
          <w:tcPr>
            <w:tcW w:w="3510" w:type="dxa"/>
          </w:tcPr>
          <w:p w14:paraId="0E7E86FD" w14:textId="77777777" w:rsidR="004F0E74" w:rsidRPr="0009319E" w:rsidRDefault="004F0E74" w:rsidP="00C17358">
            <w:pPr>
              <w:spacing w:before="120" w:after="120"/>
              <w:rPr>
                <w:rFonts w:ascii="Garamond" w:hAnsi="Garamond"/>
                <w:sz w:val="24"/>
              </w:rPr>
            </w:pPr>
            <w:r w:rsidRPr="0009319E">
              <w:rPr>
                <w:rFonts w:ascii="Garamond" w:hAnsi="Garamond"/>
                <w:sz w:val="24"/>
              </w:rPr>
              <w:t xml:space="preserve">Please check one. </w:t>
            </w:r>
          </w:p>
        </w:tc>
        <w:tc>
          <w:tcPr>
            <w:tcW w:w="1440" w:type="dxa"/>
            <w:tcBorders>
              <w:right w:val="nil"/>
            </w:tcBorders>
          </w:tcPr>
          <w:p w14:paraId="270D4F36" w14:textId="4E0DD323" w:rsidR="004F0E74" w:rsidRPr="0009319E" w:rsidRDefault="00FF129B" w:rsidP="00C17358">
            <w:pPr>
              <w:spacing w:before="120" w:after="120"/>
              <w:rPr>
                <w:rFonts w:ascii="Garamond" w:hAnsi="Garamond"/>
                <w:sz w:val="24"/>
              </w:rPr>
            </w:pPr>
            <w:sdt>
              <w:sdtPr>
                <w:rPr>
                  <w:rFonts w:ascii="Garamond" w:hAnsi="Garamond"/>
                  <w:sz w:val="24"/>
                </w:rPr>
                <w:id w:val="659738758"/>
                <w14:checkbox>
                  <w14:checked w14:val="0"/>
                  <w14:checkedState w14:val="2612" w14:font="MS Gothic"/>
                  <w14:uncheckedState w14:val="2610" w14:font="MS Gothic"/>
                </w14:checkbox>
              </w:sdtPr>
              <w:sdtEndPr/>
              <w:sdtContent>
                <w:r w:rsidR="00637ED9">
                  <w:rPr>
                    <w:rFonts w:ascii="MS Gothic" w:eastAsia="MS Gothic" w:hAnsi="MS Gothic" w:hint="eastAsia"/>
                    <w:sz w:val="24"/>
                  </w:rPr>
                  <w:t>☐</w:t>
                </w:r>
              </w:sdtContent>
            </w:sdt>
            <w:r w:rsidR="004F0E74" w:rsidRPr="0009319E">
              <w:rPr>
                <w:rFonts w:ascii="Garamond" w:hAnsi="Garamond"/>
                <w:sz w:val="24"/>
              </w:rPr>
              <w:t xml:space="preserve">  SCE </w:t>
            </w:r>
            <w:r w:rsidR="004F0E74" w:rsidRPr="0009319E">
              <w:rPr>
                <w:rFonts w:ascii="Garamond" w:hAnsi="Garamond"/>
                <w:sz w:val="24"/>
              </w:rPr>
              <w:br/>
            </w:r>
            <w:sdt>
              <w:sdtPr>
                <w:rPr>
                  <w:rFonts w:ascii="Garamond" w:hAnsi="Garamond"/>
                  <w:sz w:val="24"/>
                </w:rPr>
                <w:id w:val="226584427"/>
                <w14:checkbox>
                  <w14:checked w14:val="1"/>
                  <w14:checkedState w14:val="2612" w14:font="MS Gothic"/>
                  <w14:uncheckedState w14:val="2610" w14:font="MS Gothic"/>
                </w14:checkbox>
              </w:sdtPr>
              <w:sdtEndPr/>
              <w:sdtContent>
                <w:ins w:id="18" w:author="Voong, Tai" w:date="2020-04-06T11:12:00Z">
                  <w:r w:rsidR="00AC5DE7">
                    <w:rPr>
                      <w:rFonts w:ascii="MS Gothic" w:eastAsia="MS Gothic" w:hAnsi="MS Gothic" w:cs="Segoe UI Symbol" w:hint="eastAsia"/>
                      <w:sz w:val="24"/>
                    </w:rPr>
                    <w:t>☒</w:t>
                  </w:r>
                </w:ins>
                <w:del w:id="19" w:author="Voong, Tai" w:date="2020-04-06T11:12:00Z">
                  <w:r w:rsidR="004F0E74" w:rsidRPr="0009319E" w:rsidDel="00AC5DE7">
                    <w:rPr>
                      <w:rFonts w:ascii="Segoe UI Symbol" w:hAnsi="Segoe UI Symbol" w:cs="Segoe UI Symbol"/>
                      <w:sz w:val="24"/>
                    </w:rPr>
                    <w:delText>☐</w:delText>
                  </w:r>
                </w:del>
              </w:sdtContent>
            </w:sdt>
            <w:r w:rsidR="004F0E74" w:rsidRPr="0009319E">
              <w:rPr>
                <w:rFonts w:ascii="Garamond" w:hAnsi="Garamond"/>
                <w:sz w:val="24"/>
              </w:rPr>
              <w:t xml:space="preserve">  PG&amp;E   </w:t>
            </w:r>
          </w:p>
        </w:tc>
        <w:tc>
          <w:tcPr>
            <w:tcW w:w="2425" w:type="dxa"/>
            <w:tcBorders>
              <w:left w:val="nil"/>
            </w:tcBorders>
          </w:tcPr>
          <w:p w14:paraId="44A4800B" w14:textId="77777777" w:rsidR="004F0E74" w:rsidRPr="0009319E" w:rsidRDefault="00FF129B" w:rsidP="00C17358">
            <w:pPr>
              <w:spacing w:before="120" w:after="120"/>
              <w:rPr>
                <w:rFonts w:ascii="Garamond" w:hAnsi="Garamond"/>
                <w:sz w:val="24"/>
              </w:rPr>
            </w:pPr>
            <w:sdt>
              <w:sdtPr>
                <w:rPr>
                  <w:rFonts w:ascii="Garamond" w:hAnsi="Garamond"/>
                  <w:sz w:val="24"/>
                </w:rPr>
                <w:id w:val="-853346855"/>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SCG</w:t>
            </w:r>
            <w:r w:rsidR="004F0E74" w:rsidRPr="0009319E">
              <w:rPr>
                <w:rFonts w:ascii="Garamond" w:hAnsi="Garamond"/>
                <w:sz w:val="24"/>
              </w:rPr>
              <w:br/>
            </w:r>
            <w:sdt>
              <w:sdtPr>
                <w:rPr>
                  <w:rFonts w:ascii="Garamond" w:hAnsi="Garamond"/>
                  <w:sz w:val="24"/>
                </w:rPr>
                <w:id w:val="-107976719"/>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SDG&amp;E</w:t>
            </w:r>
          </w:p>
        </w:tc>
      </w:tr>
      <w:tr w:rsidR="004F0E74" w:rsidRPr="0009319E" w14:paraId="4B3A668D" w14:textId="77777777" w:rsidTr="00C17358">
        <w:trPr>
          <w:cantSplit/>
          <w:trHeight w:val="405"/>
          <w:jc w:val="center"/>
        </w:trPr>
        <w:tc>
          <w:tcPr>
            <w:tcW w:w="1975" w:type="dxa"/>
          </w:tcPr>
          <w:p w14:paraId="6B2206DF" w14:textId="77777777" w:rsidR="004F0E74" w:rsidRPr="0009319E" w:rsidRDefault="004F0E74" w:rsidP="00C17358">
            <w:pPr>
              <w:spacing w:before="120" w:after="120"/>
              <w:rPr>
                <w:rFonts w:ascii="Garamond" w:hAnsi="Garamond"/>
                <w:b/>
                <w:bCs/>
                <w:sz w:val="24"/>
              </w:rPr>
            </w:pPr>
            <w:r w:rsidRPr="0009319E">
              <w:rPr>
                <w:rFonts w:ascii="Garamond" w:hAnsi="Garamond"/>
                <w:b/>
                <w:bCs/>
                <w:sz w:val="24"/>
              </w:rPr>
              <w:t>Contact info</w:t>
            </w:r>
          </w:p>
        </w:tc>
        <w:tc>
          <w:tcPr>
            <w:tcW w:w="3510" w:type="dxa"/>
          </w:tcPr>
          <w:p w14:paraId="136E976B" w14:textId="77777777" w:rsidR="004F0E74" w:rsidRPr="0009319E" w:rsidRDefault="004F0E74" w:rsidP="00C17358">
            <w:pPr>
              <w:spacing w:before="120" w:after="120"/>
              <w:rPr>
                <w:rFonts w:ascii="Garamond" w:hAnsi="Garamond"/>
                <w:sz w:val="24"/>
              </w:rPr>
            </w:pPr>
            <w:r w:rsidRPr="0009319E">
              <w:rPr>
                <w:rFonts w:ascii="Garamond" w:hAnsi="Garamond"/>
                <w:sz w:val="24"/>
              </w:rPr>
              <w:t>Please provide the name and email address of submitter.</w:t>
            </w:r>
          </w:p>
        </w:tc>
        <w:tc>
          <w:tcPr>
            <w:tcW w:w="3865" w:type="dxa"/>
            <w:gridSpan w:val="2"/>
          </w:tcPr>
          <w:p w14:paraId="05C855D0" w14:textId="77777777" w:rsidR="004F0E74" w:rsidRDefault="00AC5DE7" w:rsidP="00C17358">
            <w:pPr>
              <w:spacing w:before="120" w:after="120"/>
              <w:rPr>
                <w:ins w:id="20" w:author="Voong, Tai" w:date="2020-04-06T11:13:00Z"/>
                <w:rFonts w:ascii="Garamond" w:hAnsi="Garamond"/>
                <w:sz w:val="24"/>
              </w:rPr>
            </w:pPr>
            <w:ins w:id="21" w:author="Voong, Tai" w:date="2020-04-06T11:12:00Z">
              <w:r>
                <w:rPr>
                  <w:rFonts w:ascii="Garamond" w:hAnsi="Garamond"/>
                  <w:sz w:val="24"/>
                </w:rPr>
                <w:t>Tai Voong (P</w:t>
              </w:r>
            </w:ins>
            <w:ins w:id="22" w:author="Voong, Tai" w:date="2020-04-06T11:13:00Z">
              <w:r>
                <w:rPr>
                  <w:rFonts w:ascii="Garamond" w:hAnsi="Garamond"/>
                  <w:sz w:val="24"/>
                </w:rPr>
                <w:t>G&amp;E)</w:t>
              </w:r>
            </w:ins>
          </w:p>
          <w:p w14:paraId="14B3A7D6" w14:textId="51C6C01B" w:rsidR="00AC5DE7" w:rsidRPr="0009319E" w:rsidRDefault="00AC5DE7" w:rsidP="00C17358">
            <w:pPr>
              <w:spacing w:before="120" w:after="120"/>
              <w:rPr>
                <w:rFonts w:ascii="Garamond" w:hAnsi="Garamond"/>
                <w:sz w:val="24"/>
              </w:rPr>
            </w:pPr>
            <w:ins w:id="23" w:author="Voong, Tai" w:date="2020-04-06T11:13:00Z">
              <w:r>
                <w:rPr>
                  <w:rFonts w:ascii="Garamond" w:hAnsi="Garamond"/>
                  <w:sz w:val="24"/>
                </w:rPr>
                <w:t>TXV0@pge.com</w:t>
              </w:r>
            </w:ins>
          </w:p>
        </w:tc>
      </w:tr>
    </w:tbl>
    <w:p w14:paraId="1A7D16B4" w14:textId="77777777" w:rsidR="004F0E74" w:rsidRPr="0009319E" w:rsidRDefault="004F0E74" w:rsidP="004F0E74">
      <w:pPr>
        <w:tabs>
          <w:tab w:val="left" w:pos="1080"/>
        </w:tabs>
        <w:spacing w:before="360" w:after="120" w:line="240" w:lineRule="auto"/>
        <w:rPr>
          <w:rFonts w:ascii="Century Gothic" w:eastAsia="Times New Roman" w:hAnsi="Century Gothic" w:cs="Times New Roman"/>
          <w:b/>
          <w:bCs/>
          <w:sz w:val="24"/>
        </w:rPr>
      </w:pPr>
      <w:r w:rsidRPr="0009319E">
        <w:rPr>
          <w:rFonts w:ascii="Century Gothic" w:eastAsia="Times New Roman" w:hAnsi="Century Gothic" w:cs="Times New Roman"/>
          <w:b/>
          <w:bCs/>
          <w:sz w:val="24"/>
        </w:rPr>
        <w:t>Workpaper Information</w:t>
      </w:r>
    </w:p>
    <w:tbl>
      <w:tblPr>
        <w:tblStyle w:val="TableGrid1"/>
        <w:tblW w:w="5053" w:type="pct"/>
        <w:tblInd w:w="-5" w:type="dxa"/>
        <w:tblLook w:val="04A0" w:firstRow="1" w:lastRow="0" w:firstColumn="1" w:lastColumn="0" w:noHBand="0" w:noVBand="1"/>
      </w:tblPr>
      <w:tblGrid>
        <w:gridCol w:w="2011"/>
        <w:gridCol w:w="3491"/>
        <w:gridCol w:w="4176"/>
      </w:tblGrid>
      <w:tr w:rsidR="004F0E74" w:rsidRPr="0009319E" w14:paraId="6F6741EA" w14:textId="77777777" w:rsidTr="00C17358">
        <w:trPr>
          <w:tblHeader/>
        </w:trPr>
        <w:tc>
          <w:tcPr>
            <w:tcW w:w="2016" w:type="dxa"/>
            <w:shd w:val="clear" w:color="auto" w:fill="D9D9D9"/>
            <w:vAlign w:val="bottom"/>
          </w:tcPr>
          <w:p w14:paraId="4BDCA4F2" w14:textId="77777777" w:rsidR="004F0E74" w:rsidRPr="0009319E" w:rsidRDefault="004F0E74" w:rsidP="00C17358">
            <w:pPr>
              <w:keepNext/>
              <w:spacing w:before="60" w:after="40"/>
              <w:rPr>
                <w:rFonts w:ascii="Garamond" w:hAnsi="Garamond"/>
                <w:b/>
                <w:sz w:val="24"/>
              </w:rPr>
            </w:pPr>
            <w:r w:rsidRPr="0009319E">
              <w:rPr>
                <w:rFonts w:ascii="Garamond" w:hAnsi="Garamond"/>
                <w:b/>
                <w:sz w:val="24"/>
              </w:rPr>
              <w:t>Parameter</w:t>
            </w:r>
          </w:p>
        </w:tc>
        <w:tc>
          <w:tcPr>
            <w:tcW w:w="2995" w:type="dxa"/>
            <w:shd w:val="clear" w:color="auto" w:fill="D9D9D9"/>
            <w:vAlign w:val="bottom"/>
          </w:tcPr>
          <w:p w14:paraId="6AB0C289" w14:textId="77777777" w:rsidR="004F0E74" w:rsidRPr="0009319E" w:rsidRDefault="004F0E74" w:rsidP="00C17358">
            <w:pPr>
              <w:keepNext/>
              <w:spacing w:before="60" w:after="40"/>
              <w:rPr>
                <w:rFonts w:ascii="Garamond" w:hAnsi="Garamond"/>
                <w:b/>
                <w:sz w:val="24"/>
              </w:rPr>
            </w:pPr>
            <w:r w:rsidRPr="0009319E">
              <w:rPr>
                <w:rFonts w:ascii="Garamond" w:hAnsi="Garamond"/>
                <w:b/>
                <w:sz w:val="24"/>
              </w:rPr>
              <w:t>Description</w:t>
            </w:r>
          </w:p>
        </w:tc>
        <w:tc>
          <w:tcPr>
            <w:tcW w:w="4439" w:type="dxa"/>
            <w:shd w:val="clear" w:color="auto" w:fill="D9D9D9"/>
            <w:vAlign w:val="bottom"/>
          </w:tcPr>
          <w:p w14:paraId="1A23EDD2" w14:textId="77777777" w:rsidR="004F0E74" w:rsidRPr="0009319E" w:rsidRDefault="004F0E74" w:rsidP="00C17358">
            <w:pPr>
              <w:keepNext/>
              <w:spacing w:before="60" w:after="40"/>
              <w:rPr>
                <w:rFonts w:ascii="Garamond" w:hAnsi="Garamond"/>
                <w:b/>
                <w:sz w:val="24"/>
              </w:rPr>
            </w:pPr>
            <w:r w:rsidRPr="0009319E">
              <w:rPr>
                <w:rFonts w:ascii="Garamond" w:hAnsi="Garamond"/>
                <w:b/>
                <w:sz w:val="24"/>
              </w:rPr>
              <w:t>PA Entry</w:t>
            </w:r>
          </w:p>
        </w:tc>
      </w:tr>
      <w:tr w:rsidR="004F0E74" w:rsidRPr="0009319E" w14:paraId="7EEE56B0" w14:textId="77777777" w:rsidTr="00C17358">
        <w:trPr>
          <w:cantSplit/>
        </w:trPr>
        <w:tc>
          <w:tcPr>
            <w:tcW w:w="2016" w:type="dxa"/>
          </w:tcPr>
          <w:p w14:paraId="6758A9CA" w14:textId="77777777" w:rsidR="004F0E74" w:rsidRPr="0009319E" w:rsidRDefault="004F0E74" w:rsidP="00C17358">
            <w:pPr>
              <w:spacing w:before="120" w:after="120"/>
              <w:rPr>
                <w:rFonts w:ascii="Garamond" w:hAnsi="Garamond"/>
                <w:b/>
                <w:sz w:val="24"/>
              </w:rPr>
            </w:pPr>
            <w:r w:rsidRPr="0009319E">
              <w:rPr>
                <w:rFonts w:ascii="Garamond" w:hAnsi="Garamond"/>
                <w:b/>
                <w:sz w:val="24"/>
              </w:rPr>
              <w:t>Date of Workpaper Submission</w:t>
            </w:r>
          </w:p>
        </w:tc>
        <w:tc>
          <w:tcPr>
            <w:tcW w:w="2995" w:type="dxa"/>
          </w:tcPr>
          <w:p w14:paraId="4F7686EB" w14:textId="77777777" w:rsidR="004F0E74" w:rsidRPr="0009319E" w:rsidRDefault="004F0E74" w:rsidP="00C17358">
            <w:pPr>
              <w:spacing w:before="120" w:after="120"/>
              <w:rPr>
                <w:rFonts w:ascii="Garamond" w:hAnsi="Garamond"/>
                <w:sz w:val="24"/>
              </w:rPr>
            </w:pPr>
            <w:r w:rsidRPr="0009319E">
              <w:rPr>
                <w:rFonts w:ascii="Garamond" w:hAnsi="Garamond"/>
                <w:sz w:val="24"/>
              </w:rPr>
              <w:t>This entry should be date of upload to WPA (MM/DD/YYYY). Actual submission date will be noted as the subsequent first or third Monday of the month.</w:t>
            </w:r>
          </w:p>
        </w:tc>
        <w:tc>
          <w:tcPr>
            <w:tcW w:w="4439" w:type="dxa"/>
          </w:tcPr>
          <w:p w14:paraId="1122CBBA" w14:textId="78479EB0" w:rsidR="004F0E74" w:rsidRPr="0009319E" w:rsidRDefault="00AC5DE7" w:rsidP="00C17358">
            <w:pPr>
              <w:spacing w:before="120" w:after="120"/>
              <w:rPr>
                <w:rFonts w:ascii="Garamond" w:hAnsi="Garamond"/>
                <w:sz w:val="24"/>
              </w:rPr>
            </w:pPr>
            <w:ins w:id="24" w:author="Voong, Tai" w:date="2020-04-06T11:14:00Z">
              <w:r>
                <w:rPr>
                  <w:rFonts w:ascii="Garamond" w:hAnsi="Garamond"/>
                  <w:sz w:val="24"/>
                </w:rPr>
                <w:t>04/06/2020</w:t>
              </w:r>
            </w:ins>
          </w:p>
        </w:tc>
      </w:tr>
      <w:tr w:rsidR="004F0E74" w:rsidRPr="0009319E" w14:paraId="265C4760" w14:textId="77777777" w:rsidTr="00C17358">
        <w:trPr>
          <w:cantSplit/>
        </w:trPr>
        <w:tc>
          <w:tcPr>
            <w:tcW w:w="2016" w:type="dxa"/>
          </w:tcPr>
          <w:p w14:paraId="1880A004" w14:textId="77777777" w:rsidR="004F0E74" w:rsidRPr="0009319E" w:rsidRDefault="004F0E74" w:rsidP="00C17358">
            <w:pPr>
              <w:spacing w:before="120" w:after="120"/>
              <w:rPr>
                <w:rFonts w:ascii="Garamond" w:hAnsi="Garamond"/>
                <w:b/>
                <w:sz w:val="24"/>
              </w:rPr>
            </w:pPr>
            <w:r w:rsidRPr="0009319E">
              <w:rPr>
                <w:rFonts w:ascii="Garamond" w:hAnsi="Garamond"/>
                <w:b/>
                <w:sz w:val="24"/>
              </w:rPr>
              <w:t>Workpaper Title</w:t>
            </w:r>
          </w:p>
        </w:tc>
        <w:tc>
          <w:tcPr>
            <w:tcW w:w="2995" w:type="dxa"/>
          </w:tcPr>
          <w:p w14:paraId="19877985" w14:textId="77777777" w:rsidR="004F0E74" w:rsidRPr="0009319E" w:rsidRDefault="004F0E74" w:rsidP="00C17358">
            <w:pPr>
              <w:spacing w:before="120" w:after="120"/>
              <w:rPr>
                <w:rFonts w:ascii="Garamond" w:hAnsi="Garamond"/>
                <w:sz w:val="24"/>
              </w:rPr>
            </w:pPr>
            <w:r w:rsidRPr="0009319E">
              <w:rPr>
                <w:rFonts w:ascii="Garamond" w:hAnsi="Garamond"/>
                <w:sz w:val="24"/>
              </w:rPr>
              <w:t>This entry should match the title on the workpaper.</w:t>
            </w:r>
          </w:p>
        </w:tc>
        <w:tc>
          <w:tcPr>
            <w:tcW w:w="4439" w:type="dxa"/>
          </w:tcPr>
          <w:p w14:paraId="7D4DA267" w14:textId="231B8333" w:rsidR="004F0E74" w:rsidRPr="0009319E" w:rsidRDefault="00AC5DE7" w:rsidP="00C17358">
            <w:pPr>
              <w:spacing w:before="120" w:after="120"/>
              <w:rPr>
                <w:rFonts w:ascii="Garamond" w:hAnsi="Garamond"/>
                <w:sz w:val="24"/>
              </w:rPr>
            </w:pPr>
            <w:ins w:id="25" w:author="Voong, Tai" w:date="2020-04-06T11:13:00Z">
              <w:r w:rsidRPr="00AC5DE7">
                <w:rPr>
                  <w:rFonts w:ascii="Garamond" w:hAnsi="Garamond"/>
                  <w:sz w:val="24"/>
                </w:rPr>
                <w:t>Enhanced Ventilation for Packaged HVAC with Gas Heating or Packaged Heat Pump</w:t>
              </w:r>
            </w:ins>
          </w:p>
        </w:tc>
      </w:tr>
      <w:tr w:rsidR="004F0E74" w:rsidRPr="0009319E" w14:paraId="1A93E162" w14:textId="77777777" w:rsidTr="00C17358">
        <w:trPr>
          <w:cantSplit/>
        </w:trPr>
        <w:tc>
          <w:tcPr>
            <w:tcW w:w="2016" w:type="dxa"/>
          </w:tcPr>
          <w:p w14:paraId="3D2AEE64" w14:textId="77777777" w:rsidR="004F0E74" w:rsidRPr="0009319E" w:rsidRDefault="004F0E74" w:rsidP="00C17358">
            <w:pPr>
              <w:spacing w:before="120" w:after="120"/>
              <w:rPr>
                <w:rFonts w:ascii="Garamond" w:hAnsi="Garamond"/>
                <w:b/>
                <w:sz w:val="24"/>
              </w:rPr>
            </w:pPr>
            <w:r w:rsidRPr="0009319E">
              <w:rPr>
                <w:rFonts w:ascii="Garamond" w:hAnsi="Garamond"/>
                <w:b/>
                <w:sz w:val="24"/>
              </w:rPr>
              <w:t>Source Description</w:t>
            </w:r>
          </w:p>
        </w:tc>
        <w:tc>
          <w:tcPr>
            <w:tcW w:w="2995" w:type="dxa"/>
          </w:tcPr>
          <w:p w14:paraId="330834DE" w14:textId="77777777" w:rsidR="004F0E74" w:rsidRPr="0009319E" w:rsidRDefault="004F0E74" w:rsidP="00C17358">
            <w:pPr>
              <w:spacing w:before="120" w:after="120"/>
              <w:rPr>
                <w:rFonts w:ascii="Garamond" w:hAnsi="Garamond"/>
                <w:sz w:val="24"/>
              </w:rPr>
            </w:pPr>
            <w:r w:rsidRPr="0009319E">
              <w:rPr>
                <w:rFonts w:ascii="Garamond" w:hAnsi="Garamond"/>
                <w:sz w:val="24"/>
              </w:rPr>
              <w:t xml:space="preserve">This entry should match the source description for the workpaper. </w:t>
            </w:r>
          </w:p>
          <w:p w14:paraId="5CE0E783" w14:textId="77777777" w:rsidR="004F0E74" w:rsidRPr="0009319E" w:rsidRDefault="004F0E74" w:rsidP="00C17358">
            <w:pPr>
              <w:spacing w:before="120" w:after="120"/>
              <w:rPr>
                <w:rFonts w:ascii="Garamond" w:hAnsi="Garamond"/>
                <w:sz w:val="24"/>
              </w:rPr>
            </w:pPr>
            <w:r w:rsidRPr="0009319E">
              <w:rPr>
                <w:rFonts w:ascii="Garamond" w:hAnsi="Garamond"/>
                <w:sz w:val="24"/>
              </w:rPr>
              <w:t>(e.g., SWHC099-01)</w:t>
            </w:r>
          </w:p>
        </w:tc>
        <w:tc>
          <w:tcPr>
            <w:tcW w:w="4439" w:type="dxa"/>
          </w:tcPr>
          <w:p w14:paraId="3B1E75A4" w14:textId="48C5782E" w:rsidR="004F0E74" w:rsidRPr="0009319E" w:rsidRDefault="00AC5DE7" w:rsidP="00C17358">
            <w:pPr>
              <w:spacing w:before="120" w:after="120"/>
              <w:rPr>
                <w:rFonts w:ascii="Garamond" w:hAnsi="Garamond"/>
                <w:sz w:val="24"/>
              </w:rPr>
            </w:pPr>
            <w:ins w:id="26" w:author="Voong, Tai" w:date="2020-04-06T11:14:00Z">
              <w:r w:rsidRPr="00AC5DE7">
                <w:rPr>
                  <w:rFonts w:ascii="Garamond" w:hAnsi="Garamond"/>
                  <w:sz w:val="24"/>
                </w:rPr>
                <w:t>SWHC023-02</w:t>
              </w:r>
            </w:ins>
          </w:p>
        </w:tc>
      </w:tr>
      <w:tr w:rsidR="004F0E74" w:rsidRPr="0009319E" w14:paraId="37614858" w14:textId="77777777" w:rsidTr="00C17358">
        <w:trPr>
          <w:cantSplit/>
        </w:trPr>
        <w:tc>
          <w:tcPr>
            <w:tcW w:w="2016" w:type="dxa"/>
          </w:tcPr>
          <w:p w14:paraId="363A270C" w14:textId="77777777" w:rsidR="004F0E74" w:rsidRPr="0009319E" w:rsidRDefault="004F0E74" w:rsidP="00C17358">
            <w:pPr>
              <w:spacing w:before="120" w:after="120"/>
              <w:rPr>
                <w:rFonts w:ascii="Garamond" w:hAnsi="Garamond"/>
                <w:b/>
                <w:sz w:val="24"/>
              </w:rPr>
            </w:pPr>
            <w:r w:rsidRPr="0009319E">
              <w:rPr>
                <w:rFonts w:ascii="Garamond" w:hAnsi="Garamond"/>
                <w:b/>
                <w:sz w:val="24"/>
              </w:rPr>
              <w:lastRenderedPageBreak/>
              <w:t xml:space="preserve">Workpaper Phase </w:t>
            </w:r>
          </w:p>
        </w:tc>
        <w:tc>
          <w:tcPr>
            <w:tcW w:w="2995" w:type="dxa"/>
          </w:tcPr>
          <w:p w14:paraId="6FF8C4E8" w14:textId="77777777" w:rsidR="004F0E74" w:rsidRPr="0009319E" w:rsidRDefault="004F0E74" w:rsidP="00C17358">
            <w:pPr>
              <w:spacing w:before="120" w:after="120"/>
              <w:rPr>
                <w:rFonts w:ascii="Garamond" w:hAnsi="Garamond"/>
                <w:sz w:val="24"/>
              </w:rPr>
            </w:pPr>
            <w:r w:rsidRPr="0009319E">
              <w:rPr>
                <w:rFonts w:ascii="Garamond" w:hAnsi="Garamond"/>
                <w:sz w:val="24"/>
              </w:rPr>
              <w:t>Please provide the phase and year for the workpaper.</w:t>
            </w:r>
          </w:p>
          <w:p w14:paraId="35A6F869" w14:textId="75068B58" w:rsidR="004F0E74" w:rsidRPr="0009319E" w:rsidRDefault="004F0E74" w:rsidP="00C17358">
            <w:pPr>
              <w:spacing w:before="120" w:after="120"/>
              <w:rPr>
                <w:rFonts w:ascii="Garamond" w:hAnsi="Garamond"/>
                <w:sz w:val="24"/>
              </w:rPr>
            </w:pPr>
            <w:r w:rsidRPr="0009319E">
              <w:rPr>
                <w:rFonts w:ascii="Garamond" w:hAnsi="Garamond"/>
                <w:sz w:val="24"/>
              </w:rPr>
              <w:t xml:space="preserve">(e.g., 2020 P2 </w:t>
            </w:r>
            <w:r w:rsidR="000B335F">
              <w:rPr>
                <w:rFonts w:ascii="Garamond" w:hAnsi="Garamond"/>
                <w:sz w:val="24"/>
              </w:rPr>
              <w:t xml:space="preserve">Workpaper </w:t>
            </w:r>
            <w:r w:rsidRPr="0009319E">
              <w:rPr>
                <w:rFonts w:ascii="Garamond" w:hAnsi="Garamond"/>
                <w:sz w:val="24"/>
              </w:rPr>
              <w:t>Revision)</w:t>
            </w:r>
          </w:p>
        </w:tc>
        <w:tc>
          <w:tcPr>
            <w:tcW w:w="4439" w:type="dxa"/>
          </w:tcPr>
          <w:tbl>
            <w:tblPr>
              <w:tblStyle w:val="TableGrid1"/>
              <w:tblW w:w="0" w:type="auto"/>
              <w:tblLook w:val="04A0" w:firstRow="1" w:lastRow="0" w:firstColumn="1" w:lastColumn="0" w:noHBand="0" w:noVBand="1"/>
            </w:tblPr>
            <w:tblGrid>
              <w:gridCol w:w="3960"/>
            </w:tblGrid>
            <w:tr w:rsidR="004F0E74" w:rsidRPr="0009319E" w14:paraId="1DA48816" w14:textId="77777777" w:rsidTr="00C17358">
              <w:trPr>
                <w:trHeight w:val="495"/>
              </w:trPr>
              <w:tc>
                <w:tcPr>
                  <w:tcW w:w="3962" w:type="dxa"/>
                  <w:tcBorders>
                    <w:top w:val="nil"/>
                    <w:left w:val="nil"/>
                    <w:bottom w:val="nil"/>
                    <w:right w:val="nil"/>
                  </w:tcBorders>
                </w:tcPr>
                <w:p w14:paraId="61949EFF" w14:textId="77777777" w:rsidR="004F0E74" w:rsidRPr="0009319E" w:rsidRDefault="004F0E74" w:rsidP="00C17358">
                  <w:pPr>
                    <w:spacing w:before="120" w:after="120"/>
                    <w:rPr>
                      <w:rFonts w:ascii="Garamond" w:hAnsi="Garamond"/>
                      <w:sz w:val="24"/>
                    </w:rPr>
                  </w:pPr>
                  <w:r w:rsidRPr="0009319E">
                    <w:rPr>
                      <w:rFonts w:ascii="Garamond" w:hAnsi="Garamond"/>
                      <w:sz w:val="24"/>
                    </w:rPr>
                    <w:t xml:space="preserve">Effective Year: </w:t>
                  </w:r>
                </w:p>
              </w:tc>
            </w:tr>
            <w:tr w:rsidR="004F0E74" w:rsidRPr="0009319E" w14:paraId="1129D204" w14:textId="77777777" w:rsidTr="00C17358">
              <w:trPr>
                <w:trHeight w:val="1124"/>
              </w:trPr>
              <w:tc>
                <w:tcPr>
                  <w:tcW w:w="3962" w:type="dxa"/>
                  <w:tcBorders>
                    <w:top w:val="nil"/>
                    <w:left w:val="nil"/>
                    <w:bottom w:val="nil"/>
                    <w:right w:val="nil"/>
                  </w:tcBorders>
                </w:tcPr>
                <w:p w14:paraId="4C05799A" w14:textId="6AEA3E65" w:rsidR="004F0E74" w:rsidRPr="0009319E" w:rsidRDefault="004F0E74" w:rsidP="00C17358">
                  <w:pPr>
                    <w:spacing w:before="120" w:after="120"/>
                    <w:rPr>
                      <w:rFonts w:ascii="Garamond" w:hAnsi="Garamond"/>
                      <w:sz w:val="24"/>
                    </w:rPr>
                  </w:pPr>
                  <w:r w:rsidRPr="0009319E">
                    <w:rPr>
                      <w:rFonts w:ascii="Garamond" w:hAnsi="Garamond"/>
                      <w:sz w:val="24"/>
                    </w:rPr>
                    <w:t xml:space="preserve">  </w:t>
                  </w:r>
                  <w:sdt>
                    <w:sdtPr>
                      <w:rPr>
                        <w:rFonts w:ascii="Garamond" w:hAnsi="Garamond"/>
                        <w:sz w:val="24"/>
                      </w:rPr>
                      <w:id w:val="1501931520"/>
                      <w14:checkbox>
                        <w14:checked w14:val="1"/>
                        <w14:checkedState w14:val="2612" w14:font="MS Gothic"/>
                        <w14:uncheckedState w14:val="2610" w14:font="MS Gothic"/>
                      </w14:checkbox>
                    </w:sdtPr>
                    <w:sdtEndPr/>
                    <w:sdtContent>
                      <w:ins w:id="27" w:author="Voong, Tai" w:date="2020-04-06T16:13:00Z">
                        <w:r w:rsidR="00755A8F">
                          <w:rPr>
                            <w:rFonts w:ascii="MS Gothic" w:eastAsia="MS Gothic" w:hAnsi="MS Gothic" w:cs="Segoe UI Symbol" w:hint="eastAsia"/>
                            <w:sz w:val="24"/>
                          </w:rPr>
                          <w:t>☒</w:t>
                        </w:r>
                      </w:ins>
                      <w:del w:id="28" w:author="Voong, Tai" w:date="2020-04-06T16:13:00Z">
                        <w:r w:rsidRPr="0009319E" w:rsidDel="00755A8F">
                          <w:rPr>
                            <w:rFonts w:ascii="Segoe UI Symbol" w:hAnsi="Segoe UI Symbol" w:cs="Segoe UI Symbol"/>
                            <w:sz w:val="24"/>
                          </w:rPr>
                          <w:delText>☐</w:delText>
                        </w:r>
                      </w:del>
                    </w:sdtContent>
                  </w:sdt>
                  <w:r w:rsidRPr="0009319E">
                    <w:rPr>
                      <w:rFonts w:ascii="Garamond" w:hAnsi="Garamond"/>
                      <w:sz w:val="24"/>
                    </w:rPr>
                    <w:t xml:space="preserve">  Phase 1      </w:t>
                  </w:r>
                  <w:sdt>
                    <w:sdtPr>
                      <w:rPr>
                        <w:rFonts w:ascii="Garamond" w:hAnsi="Garamond"/>
                        <w:sz w:val="24"/>
                      </w:rPr>
                      <w:id w:val="1683008701"/>
                      <w14:checkbox>
                        <w14:checked w14:val="0"/>
                        <w14:checkedState w14:val="2612" w14:font="MS Gothic"/>
                        <w14:uncheckedState w14:val="2610" w14:font="MS Gothic"/>
                      </w14:checkbox>
                    </w:sdtPr>
                    <w:sdtEndPr/>
                    <w:sdtContent>
                      <w:r w:rsidRPr="0009319E">
                        <w:rPr>
                          <w:rFonts w:ascii="Segoe UI Symbol" w:hAnsi="Segoe UI Symbol" w:cs="Segoe UI Symbol"/>
                          <w:sz w:val="24"/>
                        </w:rPr>
                        <w:t>☐</w:t>
                      </w:r>
                    </w:sdtContent>
                  </w:sdt>
                  <w:r w:rsidRPr="0009319E">
                    <w:rPr>
                      <w:rFonts w:ascii="Garamond" w:hAnsi="Garamond"/>
                      <w:sz w:val="24"/>
                    </w:rPr>
                    <w:t xml:space="preserve">  Phase 2</w:t>
                  </w:r>
                </w:p>
                <w:p w14:paraId="17535B4E" w14:textId="77777777" w:rsidR="000B335F" w:rsidRDefault="004F0E74" w:rsidP="00C17358">
                  <w:pPr>
                    <w:spacing w:before="120" w:after="120"/>
                    <w:rPr>
                      <w:rFonts w:ascii="Garamond" w:hAnsi="Garamond"/>
                      <w:sz w:val="24"/>
                    </w:rPr>
                  </w:pPr>
                  <w:r w:rsidRPr="0009319E">
                    <w:rPr>
                      <w:rFonts w:ascii="Garamond" w:hAnsi="Garamond"/>
                      <w:sz w:val="24"/>
                    </w:rPr>
                    <w:t xml:space="preserve">  </w:t>
                  </w:r>
                  <w:sdt>
                    <w:sdtPr>
                      <w:rPr>
                        <w:rFonts w:ascii="Garamond" w:hAnsi="Garamond"/>
                        <w:sz w:val="24"/>
                      </w:rPr>
                      <w:id w:val="-250358193"/>
                      <w14:checkbox>
                        <w14:checked w14:val="0"/>
                        <w14:checkedState w14:val="2612" w14:font="MS Gothic"/>
                        <w14:uncheckedState w14:val="2610" w14:font="MS Gothic"/>
                      </w14:checkbox>
                    </w:sdtPr>
                    <w:sdtEndPr/>
                    <w:sdtContent>
                      <w:r w:rsidRPr="0009319E">
                        <w:rPr>
                          <w:rFonts w:ascii="Segoe UI Symbol" w:hAnsi="Segoe UI Symbol" w:cs="Segoe UI Symbol"/>
                          <w:sz w:val="24"/>
                        </w:rPr>
                        <w:t>☐</w:t>
                      </w:r>
                    </w:sdtContent>
                  </w:sdt>
                  <w:r w:rsidRPr="0009319E">
                    <w:rPr>
                      <w:rFonts w:ascii="Garamond" w:hAnsi="Garamond"/>
                      <w:sz w:val="24"/>
                    </w:rPr>
                    <w:t xml:space="preserve">  New workpaper</w:t>
                  </w:r>
                  <w:r w:rsidR="00C9753A">
                    <w:rPr>
                      <w:rFonts w:ascii="Garamond" w:hAnsi="Garamond"/>
                      <w:sz w:val="24"/>
                    </w:rPr>
                    <w:t xml:space="preserve"> </w:t>
                  </w:r>
                </w:p>
                <w:p w14:paraId="0916D8F9" w14:textId="1E46A5CD" w:rsidR="004F0E74" w:rsidRPr="0009319E" w:rsidRDefault="00C9753A" w:rsidP="00C17358">
                  <w:pPr>
                    <w:spacing w:before="120" w:after="120"/>
                    <w:rPr>
                      <w:rFonts w:ascii="Garamond" w:hAnsi="Garamond"/>
                      <w:sz w:val="24"/>
                    </w:rPr>
                  </w:pPr>
                  <w:r>
                    <w:rPr>
                      <w:rFonts w:ascii="Garamond" w:hAnsi="Garamond"/>
                      <w:sz w:val="24"/>
                    </w:rPr>
                    <w:t>(new product or technology, new delivery type)</w:t>
                  </w:r>
                </w:p>
                <w:p w14:paraId="5027D512" w14:textId="3E319D40" w:rsidR="000B335F" w:rsidRDefault="004F0E74" w:rsidP="00C17358">
                  <w:pPr>
                    <w:spacing w:before="120" w:after="120"/>
                    <w:rPr>
                      <w:rFonts w:ascii="Garamond" w:hAnsi="Garamond"/>
                      <w:sz w:val="24"/>
                    </w:rPr>
                  </w:pPr>
                  <w:r w:rsidRPr="0009319E">
                    <w:rPr>
                      <w:rFonts w:ascii="Garamond" w:hAnsi="Garamond"/>
                      <w:sz w:val="24"/>
                    </w:rPr>
                    <w:t xml:space="preserve">  </w:t>
                  </w:r>
                  <w:sdt>
                    <w:sdtPr>
                      <w:rPr>
                        <w:rFonts w:ascii="Garamond" w:hAnsi="Garamond"/>
                        <w:sz w:val="24"/>
                      </w:rPr>
                      <w:id w:val="2130894340"/>
                      <w14:checkbox>
                        <w14:checked w14:val="1"/>
                        <w14:checkedState w14:val="2612" w14:font="MS Gothic"/>
                        <w14:uncheckedState w14:val="2610" w14:font="MS Gothic"/>
                      </w14:checkbox>
                    </w:sdtPr>
                    <w:sdtEndPr/>
                    <w:sdtContent>
                      <w:ins w:id="29" w:author="Voong, Tai" w:date="2020-04-06T11:24:00Z">
                        <w:r w:rsidR="00BD260D">
                          <w:rPr>
                            <w:rFonts w:ascii="MS Gothic" w:eastAsia="MS Gothic" w:hAnsi="MS Gothic" w:cs="Segoe UI Symbol" w:hint="eastAsia"/>
                            <w:sz w:val="24"/>
                          </w:rPr>
                          <w:t>☒</w:t>
                        </w:r>
                      </w:ins>
                      <w:del w:id="30" w:author="Voong, Tai" w:date="2020-04-06T11:24:00Z">
                        <w:r w:rsidRPr="0009319E" w:rsidDel="00BD260D">
                          <w:rPr>
                            <w:rFonts w:ascii="Segoe UI Symbol" w:hAnsi="Segoe UI Symbol" w:cs="Segoe UI Symbol"/>
                            <w:sz w:val="24"/>
                          </w:rPr>
                          <w:delText>☐</w:delText>
                        </w:r>
                      </w:del>
                    </w:sdtContent>
                  </w:sdt>
                  <w:r w:rsidRPr="0009319E">
                    <w:rPr>
                      <w:rFonts w:ascii="Garamond" w:hAnsi="Garamond"/>
                      <w:sz w:val="24"/>
                    </w:rPr>
                    <w:t xml:space="preserve">  Workpaper revision</w:t>
                  </w:r>
                  <w:r w:rsidR="00C9753A">
                    <w:rPr>
                      <w:rFonts w:ascii="Garamond" w:hAnsi="Garamond"/>
                      <w:sz w:val="24"/>
                    </w:rPr>
                    <w:t xml:space="preserve"> </w:t>
                  </w:r>
                </w:p>
                <w:p w14:paraId="4C8E7BA2" w14:textId="73E26ACB" w:rsidR="004F0E74" w:rsidRPr="0009319E" w:rsidRDefault="00C9753A" w:rsidP="00C17358">
                  <w:pPr>
                    <w:spacing w:before="120" w:after="120"/>
                    <w:rPr>
                      <w:rFonts w:ascii="Garamond" w:hAnsi="Garamond"/>
                      <w:sz w:val="24"/>
                    </w:rPr>
                  </w:pPr>
                  <w:r>
                    <w:rPr>
                      <w:rFonts w:ascii="Garamond" w:hAnsi="Garamond"/>
                      <w:sz w:val="24"/>
                    </w:rPr>
                    <w:t>(new tiers, new costs, change in measure parameters such as EUL or NTG, measures added to workpaper)</w:t>
                  </w:r>
                </w:p>
              </w:tc>
            </w:tr>
          </w:tbl>
          <w:p w14:paraId="52E7B6BE" w14:textId="77777777" w:rsidR="00BD260D" w:rsidRPr="00BD260D" w:rsidRDefault="004F0E74" w:rsidP="00BD260D">
            <w:pPr>
              <w:spacing w:before="120" w:after="120"/>
              <w:rPr>
                <w:ins w:id="31" w:author="Voong, Tai" w:date="2020-04-06T11:25:00Z"/>
                <w:rFonts w:ascii="Garamond" w:hAnsi="Garamond"/>
                <w:sz w:val="24"/>
              </w:rPr>
            </w:pPr>
            <w:r w:rsidRPr="0009319E">
              <w:rPr>
                <w:rFonts w:ascii="Garamond" w:hAnsi="Garamond"/>
                <w:sz w:val="24"/>
              </w:rPr>
              <w:t xml:space="preserve">Notes: </w:t>
            </w:r>
            <w:ins w:id="32" w:author="Voong, Tai" w:date="2020-04-06T11:25:00Z">
              <w:r w:rsidR="00BD260D" w:rsidRPr="00BD260D">
                <w:rPr>
                  <w:rFonts w:ascii="Garamond" w:hAnsi="Garamond"/>
                  <w:sz w:val="24"/>
                </w:rPr>
                <w:t>No changes to methodology, but values from post-processing files were remapped to the EAD table to ensure that values and building types aligned.</w:t>
              </w:r>
            </w:ins>
          </w:p>
          <w:p w14:paraId="0C6AA6F8" w14:textId="0FDAE610" w:rsidR="004F0E74" w:rsidRPr="0009319E" w:rsidRDefault="00BD260D" w:rsidP="00BD260D">
            <w:pPr>
              <w:spacing w:before="120" w:after="120"/>
              <w:rPr>
                <w:rFonts w:ascii="Garamond" w:hAnsi="Garamond"/>
                <w:sz w:val="24"/>
              </w:rPr>
            </w:pPr>
            <w:ins w:id="33" w:author="Voong, Tai" w:date="2020-04-06T11:25:00Z">
              <w:r w:rsidRPr="00BD260D">
                <w:rPr>
                  <w:rFonts w:ascii="Garamond" w:hAnsi="Garamond"/>
                  <w:sz w:val="24"/>
                </w:rPr>
                <w:t xml:space="preserve">Energy Savings methodology section </w:t>
              </w:r>
            </w:ins>
            <w:ins w:id="34" w:author="Voong, Tai" w:date="2020-04-06T11:26:00Z">
              <w:r>
                <w:rPr>
                  <w:rFonts w:ascii="Garamond" w:hAnsi="Garamond"/>
                  <w:sz w:val="24"/>
                </w:rPr>
                <w:t xml:space="preserve">of the text </w:t>
              </w:r>
            </w:ins>
            <w:ins w:id="35" w:author="Voong, Tai" w:date="2020-04-06T11:25:00Z">
              <w:r w:rsidRPr="00BD260D">
                <w:rPr>
                  <w:rFonts w:ascii="Garamond" w:hAnsi="Garamond"/>
                  <w:sz w:val="24"/>
                </w:rPr>
                <w:t>updated to better describe the post-processing methodology.</w:t>
              </w:r>
            </w:ins>
          </w:p>
          <w:p w14:paraId="72941E74" w14:textId="77777777" w:rsidR="004F0E74" w:rsidRPr="0009319E" w:rsidRDefault="004F0E74" w:rsidP="00C17358">
            <w:pPr>
              <w:spacing w:before="120" w:after="120"/>
              <w:rPr>
                <w:rFonts w:ascii="Garamond" w:hAnsi="Garamond"/>
                <w:sz w:val="24"/>
              </w:rPr>
            </w:pPr>
          </w:p>
        </w:tc>
      </w:tr>
      <w:tr w:rsidR="004F0E74" w:rsidRPr="0009319E" w14:paraId="6365E54E" w14:textId="77777777" w:rsidTr="00C17358">
        <w:trPr>
          <w:cantSplit/>
        </w:trPr>
        <w:tc>
          <w:tcPr>
            <w:tcW w:w="2016" w:type="dxa"/>
          </w:tcPr>
          <w:p w14:paraId="2A2129B8" w14:textId="77777777" w:rsidR="004F0E74" w:rsidRPr="0009319E" w:rsidRDefault="004F0E74" w:rsidP="00C17358">
            <w:pPr>
              <w:spacing w:before="120" w:after="120"/>
              <w:rPr>
                <w:rFonts w:ascii="Garamond" w:hAnsi="Garamond"/>
                <w:b/>
                <w:sz w:val="20"/>
                <w:szCs w:val="20"/>
              </w:rPr>
            </w:pPr>
            <w:r w:rsidRPr="0009319E">
              <w:rPr>
                <w:rFonts w:ascii="Garamond" w:hAnsi="Garamond"/>
                <w:b/>
                <w:sz w:val="24"/>
              </w:rPr>
              <w:t xml:space="preserve">Rationale for Workpaper Revision </w:t>
            </w:r>
          </w:p>
        </w:tc>
        <w:tc>
          <w:tcPr>
            <w:tcW w:w="2995" w:type="dxa"/>
          </w:tcPr>
          <w:p w14:paraId="554A31D6" w14:textId="77777777" w:rsidR="004F0E74" w:rsidRPr="0009319E" w:rsidRDefault="004F0E74" w:rsidP="00C17358">
            <w:pPr>
              <w:spacing w:before="120" w:after="120"/>
              <w:rPr>
                <w:rFonts w:ascii="Garamond" w:hAnsi="Garamond"/>
                <w:sz w:val="24"/>
              </w:rPr>
            </w:pPr>
            <w:r w:rsidRPr="0009319E">
              <w:rPr>
                <w:rFonts w:ascii="Garamond" w:hAnsi="Garamond"/>
                <w:sz w:val="24"/>
              </w:rPr>
              <w:t xml:space="preserve">Please check all boxes that apply and include a brief description explaining why the workpaper is being revised. </w:t>
            </w:r>
          </w:p>
        </w:tc>
        <w:tc>
          <w:tcPr>
            <w:tcW w:w="4439" w:type="dxa"/>
          </w:tcPr>
          <w:p w14:paraId="1A66CF36" w14:textId="77777777" w:rsidR="004F0E74" w:rsidRPr="0009319E" w:rsidRDefault="00FF129B" w:rsidP="00C17358">
            <w:pPr>
              <w:spacing w:before="120" w:after="120"/>
              <w:rPr>
                <w:rFonts w:ascii="Garamond" w:hAnsi="Garamond"/>
                <w:sz w:val="24"/>
              </w:rPr>
            </w:pPr>
            <w:sdt>
              <w:sdtPr>
                <w:rPr>
                  <w:rFonts w:ascii="Garamond" w:hAnsi="Garamond"/>
                  <w:sz w:val="24"/>
                </w:rPr>
                <w:id w:val="1629663594"/>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Not a revision but a new WP</w:t>
            </w:r>
          </w:p>
          <w:p w14:paraId="752816BE" w14:textId="77777777" w:rsidR="004F0E74" w:rsidRPr="0009319E" w:rsidRDefault="00FF129B" w:rsidP="00C17358">
            <w:pPr>
              <w:spacing w:before="120" w:after="120"/>
              <w:rPr>
                <w:rFonts w:ascii="Garamond" w:hAnsi="Garamond"/>
                <w:sz w:val="24"/>
              </w:rPr>
            </w:pPr>
            <w:sdt>
              <w:sdtPr>
                <w:rPr>
                  <w:rFonts w:ascii="Garamond" w:hAnsi="Garamond"/>
                  <w:sz w:val="24"/>
                </w:rPr>
                <w:id w:val="-608347356"/>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Code       </w:t>
            </w:r>
            <w:sdt>
              <w:sdtPr>
                <w:rPr>
                  <w:rFonts w:ascii="Garamond" w:hAnsi="Garamond"/>
                  <w:sz w:val="24"/>
                </w:rPr>
                <w:id w:val="-1528329535"/>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DEER</w:t>
            </w:r>
          </w:p>
          <w:p w14:paraId="1DFD65D8" w14:textId="77777777" w:rsidR="004F0E74" w:rsidRPr="0009319E" w:rsidRDefault="00FF129B" w:rsidP="00C17358">
            <w:pPr>
              <w:spacing w:before="120" w:after="120"/>
              <w:rPr>
                <w:rFonts w:ascii="Garamond" w:hAnsi="Garamond"/>
                <w:sz w:val="24"/>
              </w:rPr>
            </w:pPr>
            <w:sdt>
              <w:sdtPr>
                <w:rPr>
                  <w:rFonts w:ascii="Garamond" w:hAnsi="Garamond"/>
                  <w:sz w:val="24"/>
                </w:rPr>
                <w:id w:val="2020263612"/>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Disposition</w:t>
            </w:r>
          </w:p>
          <w:p w14:paraId="1D38DBD3" w14:textId="77777777" w:rsidR="004F0E74" w:rsidRPr="0009319E" w:rsidRDefault="00FF129B" w:rsidP="00C17358">
            <w:pPr>
              <w:spacing w:before="120" w:after="120"/>
              <w:rPr>
                <w:rFonts w:ascii="Garamond" w:hAnsi="Garamond"/>
                <w:sz w:val="24"/>
              </w:rPr>
            </w:pPr>
            <w:sdt>
              <w:sdtPr>
                <w:rPr>
                  <w:rFonts w:ascii="Garamond" w:hAnsi="Garamond"/>
                  <w:sz w:val="24"/>
                </w:rPr>
                <w:id w:val="-2138557147"/>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CPUC Resolution</w:t>
            </w:r>
          </w:p>
          <w:p w14:paraId="2955E4A7" w14:textId="77777777" w:rsidR="004F0E74" w:rsidRPr="0009319E" w:rsidRDefault="00FF129B" w:rsidP="00C17358">
            <w:pPr>
              <w:spacing w:before="120" w:after="120"/>
              <w:rPr>
                <w:rFonts w:ascii="Garamond" w:hAnsi="Garamond"/>
                <w:sz w:val="24"/>
              </w:rPr>
            </w:pPr>
            <w:sdt>
              <w:sdtPr>
                <w:rPr>
                  <w:rFonts w:ascii="Garamond" w:hAnsi="Garamond"/>
                  <w:sz w:val="24"/>
                </w:rPr>
                <w:id w:val="800807722"/>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Baseline Update</w:t>
            </w:r>
          </w:p>
          <w:p w14:paraId="5F319A95" w14:textId="77777777" w:rsidR="004F0E74" w:rsidRPr="0009319E" w:rsidRDefault="00FF129B" w:rsidP="00C17358">
            <w:pPr>
              <w:spacing w:before="120" w:after="120"/>
              <w:rPr>
                <w:rFonts w:ascii="Garamond" w:hAnsi="Garamond"/>
                <w:sz w:val="24"/>
              </w:rPr>
            </w:pPr>
            <w:sdt>
              <w:sdtPr>
                <w:rPr>
                  <w:rFonts w:ascii="Garamond" w:hAnsi="Garamond"/>
                  <w:sz w:val="24"/>
                </w:rPr>
                <w:id w:val="2119865770"/>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Cost Update</w:t>
            </w:r>
          </w:p>
          <w:p w14:paraId="0D041DA6" w14:textId="77777777" w:rsidR="004F0E74" w:rsidRPr="0009319E" w:rsidRDefault="00FF129B" w:rsidP="00C17358">
            <w:pPr>
              <w:spacing w:before="120" w:after="120"/>
              <w:rPr>
                <w:rFonts w:ascii="Garamond" w:hAnsi="Garamond"/>
                <w:sz w:val="24"/>
              </w:rPr>
            </w:pPr>
            <w:sdt>
              <w:sdtPr>
                <w:rPr>
                  <w:rFonts w:ascii="Garamond" w:hAnsi="Garamond"/>
                  <w:sz w:val="24"/>
                </w:rPr>
                <w:id w:val="86740108"/>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Industry Standard Practice Study</w:t>
            </w:r>
          </w:p>
          <w:p w14:paraId="71F222C6" w14:textId="4B899CAB" w:rsidR="004F0E74" w:rsidRPr="0009319E" w:rsidDel="00BD260D" w:rsidRDefault="00FF129B" w:rsidP="00BD260D">
            <w:pPr>
              <w:spacing w:before="120" w:after="120"/>
              <w:rPr>
                <w:del w:id="36" w:author="Voong, Tai" w:date="2020-04-06T11:27:00Z"/>
                <w:rFonts w:ascii="Garamond" w:hAnsi="Garamond"/>
                <w:sz w:val="24"/>
              </w:rPr>
              <w:pPrChange w:id="37" w:author="Voong, Tai" w:date="2020-04-06T11:27:00Z">
                <w:pPr>
                  <w:spacing w:before="120" w:after="120"/>
                </w:pPr>
              </w:pPrChange>
            </w:pPr>
            <w:sdt>
              <w:sdtPr>
                <w:rPr>
                  <w:rFonts w:ascii="Garamond" w:hAnsi="Garamond"/>
                  <w:sz w:val="24"/>
                </w:rPr>
                <w:id w:val="-1315633210"/>
                <w14:checkbox>
                  <w14:checked w14:val="1"/>
                  <w14:checkedState w14:val="2612" w14:font="MS Gothic"/>
                  <w14:uncheckedState w14:val="2610" w14:font="MS Gothic"/>
                </w14:checkbox>
              </w:sdtPr>
              <w:sdtEndPr/>
              <w:sdtContent>
                <w:ins w:id="38" w:author="Voong, Tai" w:date="2020-04-06T11:26:00Z">
                  <w:r w:rsidR="00BD260D">
                    <w:rPr>
                      <w:rFonts w:ascii="MS Gothic" w:eastAsia="MS Gothic" w:hAnsi="MS Gothic" w:cs="Segoe UI Symbol" w:hint="eastAsia"/>
                      <w:sz w:val="24"/>
                    </w:rPr>
                    <w:t>☒</w:t>
                  </w:r>
                </w:ins>
                <w:del w:id="39" w:author="Voong, Tai" w:date="2020-04-06T11:26:00Z">
                  <w:r w:rsidR="004F0E74" w:rsidRPr="0009319E" w:rsidDel="00BD260D">
                    <w:rPr>
                      <w:rFonts w:ascii="Segoe UI Symbol" w:hAnsi="Segoe UI Symbol" w:cs="Segoe UI Symbol"/>
                      <w:sz w:val="24"/>
                    </w:rPr>
                    <w:delText>☐</w:delText>
                  </w:r>
                </w:del>
              </w:sdtContent>
            </w:sdt>
            <w:r w:rsidR="004F0E74" w:rsidRPr="0009319E">
              <w:rPr>
                <w:rFonts w:ascii="Garamond" w:hAnsi="Garamond"/>
                <w:sz w:val="24"/>
              </w:rPr>
              <w:t xml:space="preserve">  Other:  </w:t>
            </w:r>
            <w:ins w:id="40" w:author="Voong, Tai" w:date="2020-04-06T11:27:00Z">
              <w:r w:rsidR="00BD260D">
                <w:rPr>
                  <w:rFonts w:ascii="Garamond" w:hAnsi="Garamond"/>
                  <w:sz w:val="24"/>
                </w:rPr>
                <w:t>R</w:t>
              </w:r>
              <w:r w:rsidR="00BD260D" w:rsidRPr="00BD260D">
                <w:rPr>
                  <w:rFonts w:ascii="Garamond" w:hAnsi="Garamond"/>
                  <w:sz w:val="24"/>
                </w:rPr>
                <w:t>emapped to the EAD table to ensure that values and building types aligned</w:t>
              </w:r>
              <w:r w:rsidR="00BD260D" w:rsidRPr="00BD260D">
                <w:rPr>
                  <w:rFonts w:ascii="Garamond" w:hAnsi="Garamond"/>
                  <w:sz w:val="24"/>
                </w:rPr>
                <w:t xml:space="preserve"> </w:t>
              </w:r>
            </w:ins>
            <w:del w:id="41" w:author="Voong, Tai" w:date="2020-04-06T11:27:00Z">
              <w:r w:rsidR="004F0E74" w:rsidRPr="0009319E" w:rsidDel="00BD260D">
                <w:rPr>
                  <w:rFonts w:ascii="Garamond" w:hAnsi="Garamond"/>
                  <w:sz w:val="24"/>
                </w:rPr>
                <w:delText>_______________</w:delText>
              </w:r>
            </w:del>
          </w:p>
          <w:p w14:paraId="712CEBFB" w14:textId="77777777" w:rsidR="004F0E74" w:rsidRPr="0009319E" w:rsidRDefault="004F0E74" w:rsidP="00BD260D">
            <w:pPr>
              <w:spacing w:before="120" w:after="120"/>
              <w:rPr>
                <w:rFonts w:ascii="Garamond" w:hAnsi="Garamond"/>
                <w:sz w:val="24"/>
              </w:rPr>
              <w:pPrChange w:id="42" w:author="Voong, Tai" w:date="2020-04-06T11:27:00Z">
                <w:pPr>
                  <w:spacing w:before="120" w:after="120"/>
                </w:pPr>
              </w:pPrChange>
            </w:pPr>
          </w:p>
        </w:tc>
      </w:tr>
      <w:tr w:rsidR="004F0E74" w:rsidRPr="0009319E" w14:paraId="6201A8D7" w14:textId="77777777" w:rsidTr="00C17358">
        <w:trPr>
          <w:cantSplit/>
        </w:trPr>
        <w:tc>
          <w:tcPr>
            <w:tcW w:w="2016" w:type="dxa"/>
          </w:tcPr>
          <w:p w14:paraId="571ADB8B" w14:textId="77777777" w:rsidR="004F0E74" w:rsidRPr="0009319E" w:rsidRDefault="004F0E74" w:rsidP="00C17358">
            <w:pPr>
              <w:spacing w:before="120" w:after="120"/>
              <w:rPr>
                <w:rFonts w:ascii="Garamond" w:hAnsi="Garamond"/>
                <w:b/>
                <w:sz w:val="24"/>
              </w:rPr>
            </w:pPr>
            <w:r w:rsidRPr="0009319E">
              <w:rPr>
                <w:rFonts w:ascii="Garamond" w:hAnsi="Garamond"/>
                <w:b/>
                <w:sz w:val="24"/>
              </w:rPr>
              <w:lastRenderedPageBreak/>
              <w:t>Effective Date</w:t>
            </w:r>
          </w:p>
        </w:tc>
        <w:tc>
          <w:tcPr>
            <w:tcW w:w="2995" w:type="dxa"/>
          </w:tcPr>
          <w:p w14:paraId="3C654727" w14:textId="3D8D2532" w:rsidR="004F0E74" w:rsidRPr="0009319E" w:rsidRDefault="004F0E74" w:rsidP="00C17358">
            <w:pPr>
              <w:spacing w:before="120" w:after="120"/>
              <w:rPr>
                <w:rFonts w:ascii="Garamond" w:hAnsi="Garamond"/>
                <w:sz w:val="24"/>
              </w:rPr>
            </w:pPr>
            <w:r w:rsidRPr="0009319E">
              <w:rPr>
                <w:rFonts w:ascii="Garamond" w:hAnsi="Garamond"/>
                <w:sz w:val="24"/>
              </w:rPr>
              <w:t xml:space="preserve">Please provide the </w:t>
            </w:r>
            <w:r w:rsidRPr="0009319E">
              <w:rPr>
                <w:rFonts w:ascii="Garamond" w:hAnsi="Garamond"/>
                <w:sz w:val="24"/>
                <w:u w:val="single"/>
              </w:rPr>
              <w:t>proposed</w:t>
            </w:r>
            <w:r w:rsidRPr="0009319E">
              <w:rPr>
                <w:rFonts w:ascii="Garamond" w:hAnsi="Garamond"/>
                <w:sz w:val="24"/>
              </w:rPr>
              <w:t xml:space="preserve"> earliest date of any claims to be made against this workpaper if it is approved. If this is a Phase 2 workpaper, please account for the submittal date as the first or third Monday of the month. Please add 90 days, where applicable.</w:t>
            </w:r>
            <w:r w:rsidR="000157A9">
              <w:rPr>
                <w:rStyle w:val="FootnoteReference"/>
                <w:rFonts w:ascii="Garamond" w:hAnsi="Garamond"/>
                <w:sz w:val="24"/>
              </w:rPr>
              <w:footnoteReference w:id="1"/>
            </w:r>
          </w:p>
        </w:tc>
        <w:tc>
          <w:tcPr>
            <w:tcW w:w="4439" w:type="dxa"/>
          </w:tcPr>
          <w:p w14:paraId="14676CFA" w14:textId="7D0E1C91" w:rsidR="004F0E74" w:rsidRPr="0009319E" w:rsidRDefault="004F0E74" w:rsidP="00C17358">
            <w:pPr>
              <w:spacing w:before="120" w:after="120"/>
              <w:rPr>
                <w:rFonts w:ascii="Garamond" w:hAnsi="Garamond"/>
                <w:sz w:val="24"/>
              </w:rPr>
            </w:pPr>
            <w:r w:rsidRPr="0009319E">
              <w:rPr>
                <w:rFonts w:ascii="Garamond" w:hAnsi="Garamond"/>
                <w:sz w:val="24"/>
              </w:rPr>
              <w:t xml:space="preserve">Start Date: </w:t>
            </w:r>
            <w:ins w:id="43" w:author="Voong, Tai" w:date="2020-04-06T11:28:00Z">
              <w:r w:rsidR="00BD260D">
                <w:rPr>
                  <w:rFonts w:ascii="Garamond" w:hAnsi="Garamond"/>
                  <w:sz w:val="24"/>
                </w:rPr>
                <w:t>Con</w:t>
              </w:r>
            </w:ins>
            <w:ins w:id="44" w:author="Voong, Tai" w:date="2020-04-06T11:29:00Z">
              <w:r w:rsidR="00BD260D">
                <w:rPr>
                  <w:rFonts w:ascii="Garamond" w:hAnsi="Garamond"/>
                  <w:sz w:val="24"/>
                </w:rPr>
                <w:t>tinuing effective date 1/1/2020</w:t>
              </w:r>
            </w:ins>
          </w:p>
          <w:p w14:paraId="569E47C5" w14:textId="740A78D8" w:rsidR="00BD260D" w:rsidRDefault="004F0E74" w:rsidP="00BD260D">
            <w:pPr>
              <w:spacing w:line="276" w:lineRule="auto"/>
              <w:rPr>
                <w:ins w:id="45" w:author="Voong, Tai" w:date="2020-04-06T11:33:00Z"/>
                <w:rFonts w:ascii="Arial" w:hAnsi="Arial" w:cs="Arial"/>
                <w:sz w:val="20"/>
                <w:szCs w:val="20"/>
                <w:lang w:val="en"/>
              </w:rPr>
            </w:pPr>
            <w:r w:rsidRPr="0009319E">
              <w:rPr>
                <w:rFonts w:ascii="Garamond" w:hAnsi="Garamond"/>
                <w:sz w:val="24"/>
              </w:rPr>
              <w:t xml:space="preserve">Notes: </w:t>
            </w:r>
            <w:ins w:id="46" w:author="Voong, Tai" w:date="2020-04-06T11:31:00Z">
              <w:r w:rsidR="00BD260D" w:rsidRPr="00BD260D">
                <w:rPr>
                  <w:rFonts w:ascii="Garamond" w:hAnsi="Garamond"/>
                  <w:sz w:val="24"/>
                </w:rPr>
                <w:t>The revised WP will delete building types (</w:t>
              </w:r>
              <w:proofErr w:type="spellStart"/>
              <w:r w:rsidR="00BD260D" w:rsidRPr="00BD260D">
                <w:rPr>
                  <w:rFonts w:ascii="Garamond" w:hAnsi="Garamond"/>
                  <w:sz w:val="24"/>
                </w:rPr>
                <w:t>Asm</w:t>
              </w:r>
              <w:proofErr w:type="spellEnd"/>
              <w:r w:rsidR="00BD260D" w:rsidRPr="00BD260D">
                <w:rPr>
                  <w:rFonts w:ascii="Garamond" w:hAnsi="Garamond"/>
                  <w:sz w:val="24"/>
                </w:rPr>
                <w:t xml:space="preserve">, </w:t>
              </w:r>
              <w:proofErr w:type="spellStart"/>
              <w:r w:rsidR="00BD260D" w:rsidRPr="00BD260D">
                <w:rPr>
                  <w:rFonts w:ascii="Garamond" w:hAnsi="Garamond"/>
                  <w:sz w:val="24"/>
                </w:rPr>
                <w:t>EPr</w:t>
              </w:r>
              <w:proofErr w:type="spellEnd"/>
              <w:r w:rsidR="00BD260D" w:rsidRPr="00BD260D">
                <w:rPr>
                  <w:rFonts w:ascii="Garamond" w:hAnsi="Garamond"/>
                  <w:sz w:val="24"/>
                </w:rPr>
                <w:t xml:space="preserve">, ERC, Gro, MLI, RFF, RSD, </w:t>
              </w:r>
              <w:proofErr w:type="spellStart"/>
              <w:r w:rsidR="00BD260D" w:rsidRPr="00BD260D">
                <w:rPr>
                  <w:rFonts w:ascii="Garamond" w:hAnsi="Garamond"/>
                  <w:sz w:val="24"/>
                </w:rPr>
                <w:t>RtL</w:t>
              </w:r>
              <w:proofErr w:type="spellEnd"/>
              <w:r w:rsidR="00BD260D" w:rsidRPr="00BD260D">
                <w:rPr>
                  <w:rFonts w:ascii="Garamond" w:hAnsi="Garamond"/>
                  <w:sz w:val="24"/>
                </w:rPr>
                <w:t xml:space="preserve">, </w:t>
              </w:r>
              <w:proofErr w:type="spellStart"/>
              <w:r w:rsidR="00BD260D" w:rsidRPr="00BD260D">
                <w:rPr>
                  <w:rFonts w:ascii="Garamond" w:hAnsi="Garamond"/>
                  <w:sz w:val="24"/>
                </w:rPr>
                <w:t>RtS</w:t>
              </w:r>
              <w:proofErr w:type="spellEnd"/>
              <w:r w:rsidR="00BD260D" w:rsidRPr="00BD260D">
                <w:rPr>
                  <w:rFonts w:ascii="Garamond" w:hAnsi="Garamond"/>
                  <w:sz w:val="24"/>
                </w:rPr>
                <w:t xml:space="preserve">, </w:t>
              </w:r>
              <w:proofErr w:type="spellStart"/>
              <w:r w:rsidR="00BD260D" w:rsidRPr="00BD260D">
                <w:rPr>
                  <w:rFonts w:ascii="Garamond" w:hAnsi="Garamond"/>
                  <w:sz w:val="24"/>
                </w:rPr>
                <w:t>SCn</w:t>
              </w:r>
              <w:proofErr w:type="spellEnd"/>
              <w:r w:rsidR="00BD260D" w:rsidRPr="00BD260D">
                <w:rPr>
                  <w:rFonts w:ascii="Garamond" w:hAnsi="Garamond"/>
                  <w:sz w:val="24"/>
                </w:rPr>
                <w:t xml:space="preserve">, &amp; </w:t>
              </w:r>
              <w:proofErr w:type="spellStart"/>
              <w:r w:rsidR="00BD260D" w:rsidRPr="00BD260D">
                <w:rPr>
                  <w:rFonts w:ascii="Garamond" w:hAnsi="Garamond"/>
                  <w:sz w:val="24"/>
                </w:rPr>
                <w:t>WRf</w:t>
              </w:r>
              <w:proofErr w:type="spellEnd"/>
              <w:r w:rsidR="00BD260D" w:rsidRPr="00BD260D">
                <w:rPr>
                  <w:rFonts w:ascii="Garamond" w:hAnsi="Garamond"/>
                  <w:sz w:val="24"/>
                </w:rPr>
                <w:t>)</w:t>
              </w:r>
              <w:r w:rsidR="00BD260D">
                <w:rPr>
                  <w:rFonts w:ascii="Garamond" w:hAnsi="Garamond"/>
                  <w:sz w:val="24"/>
                </w:rPr>
                <w:t xml:space="preserve"> for</w:t>
              </w:r>
            </w:ins>
            <w:ins w:id="47" w:author="Voong, Tai" w:date="2020-04-06T11:32:00Z">
              <w:r w:rsidR="00BD260D">
                <w:rPr>
                  <w:rFonts w:ascii="Garamond" w:hAnsi="Garamond"/>
                  <w:sz w:val="24"/>
                </w:rPr>
                <w:t xml:space="preserve"> </w:t>
              </w:r>
            </w:ins>
            <w:ins w:id="48" w:author="Voong, Tai" w:date="2020-04-06T11:40:00Z">
              <w:r w:rsidR="005E0EA8">
                <w:rPr>
                  <w:rFonts w:ascii="Garamond" w:hAnsi="Garamond"/>
                  <w:sz w:val="24"/>
                </w:rPr>
                <w:t xml:space="preserve">measure </w:t>
              </w:r>
            </w:ins>
            <w:ins w:id="49" w:author="Voong, Tai" w:date="2020-04-06T11:32:00Z">
              <w:r w:rsidR="00BD260D" w:rsidRPr="009A1408">
                <w:rPr>
                  <w:rFonts w:ascii="Garamond" w:hAnsi="Garamond"/>
                  <w:b/>
                  <w:sz w:val="24"/>
                  <w:rPrChange w:id="50" w:author="Voong, Tai" w:date="2020-04-06T16:15:00Z">
                    <w:rPr>
                      <w:rFonts w:ascii="Garamond" w:hAnsi="Garamond"/>
                      <w:sz w:val="24"/>
                    </w:rPr>
                  </w:rPrChange>
                </w:rPr>
                <w:t>SWH</w:t>
              </w:r>
            </w:ins>
            <w:ins w:id="51" w:author="Voong, Tai" w:date="2020-04-06T11:33:00Z">
              <w:r w:rsidR="00BD260D" w:rsidRPr="009A1408">
                <w:rPr>
                  <w:rFonts w:ascii="Garamond" w:hAnsi="Garamond"/>
                  <w:b/>
                  <w:sz w:val="24"/>
                  <w:rPrChange w:id="52" w:author="Voong, Tai" w:date="2020-04-06T16:15:00Z">
                    <w:rPr>
                      <w:rFonts w:ascii="Garamond" w:hAnsi="Garamond"/>
                      <w:sz w:val="24"/>
                    </w:rPr>
                  </w:rPrChange>
                </w:rPr>
                <w:t>C009D</w:t>
              </w:r>
              <w:r w:rsidR="00BD260D">
                <w:rPr>
                  <w:rFonts w:ascii="Garamond" w:hAnsi="Garamond"/>
                  <w:sz w:val="24"/>
                </w:rPr>
                <w:t xml:space="preserve">. </w:t>
              </w:r>
              <w:r w:rsidR="00BD260D">
                <w:rPr>
                  <w:rFonts w:ascii="Arial" w:hAnsi="Arial" w:cs="Arial"/>
                  <w:sz w:val="20"/>
                  <w:szCs w:val="20"/>
                  <w:lang w:val="en"/>
                </w:rPr>
                <w:t>Note, the measure</w:t>
              </w:r>
            </w:ins>
            <w:ins w:id="53" w:author="Voong, Tai" w:date="2020-04-06T16:16:00Z">
              <w:r w:rsidR="009A1408">
                <w:rPr>
                  <w:rFonts w:ascii="Arial" w:hAnsi="Arial" w:cs="Arial"/>
                  <w:sz w:val="20"/>
                  <w:szCs w:val="20"/>
                  <w:lang w:val="en"/>
                </w:rPr>
                <w:t>s</w:t>
              </w:r>
            </w:ins>
            <w:ins w:id="54" w:author="Voong, Tai" w:date="2020-04-06T11:33:00Z">
              <w:r w:rsidR="00BD260D">
                <w:rPr>
                  <w:rFonts w:ascii="Arial" w:hAnsi="Arial" w:cs="Arial"/>
                  <w:sz w:val="20"/>
                  <w:szCs w:val="20"/>
                  <w:lang w:val="en"/>
                </w:rPr>
                <w:t xml:space="preserve"> </w:t>
              </w:r>
              <w:r w:rsidR="00BD260D">
                <w:rPr>
                  <w:rFonts w:ascii="Arial" w:hAnsi="Arial" w:cs="Arial"/>
                  <w:b/>
                  <w:bCs/>
                  <w:sz w:val="20"/>
                  <w:szCs w:val="20"/>
                  <w:lang w:val="en"/>
                </w:rPr>
                <w:t>SWHC009A</w:t>
              </w:r>
              <w:r w:rsidR="00BD260D">
                <w:rPr>
                  <w:rFonts w:ascii="Arial" w:hAnsi="Arial" w:cs="Arial"/>
                  <w:sz w:val="20"/>
                  <w:szCs w:val="20"/>
                  <w:lang w:val="en"/>
                </w:rPr>
                <w:t xml:space="preserve">, </w:t>
              </w:r>
              <w:r w:rsidR="00BD260D">
                <w:rPr>
                  <w:rFonts w:ascii="Arial" w:hAnsi="Arial" w:cs="Arial"/>
                  <w:b/>
                  <w:bCs/>
                  <w:sz w:val="20"/>
                  <w:szCs w:val="20"/>
                  <w:lang w:val="en"/>
                </w:rPr>
                <w:t>SWHC009B</w:t>
              </w:r>
              <w:r w:rsidR="00BD260D">
                <w:rPr>
                  <w:rFonts w:ascii="Arial" w:hAnsi="Arial" w:cs="Arial"/>
                  <w:sz w:val="20"/>
                  <w:szCs w:val="20"/>
                  <w:lang w:val="en"/>
                </w:rPr>
                <w:t xml:space="preserve">, &amp; </w:t>
              </w:r>
              <w:r w:rsidR="00BD260D">
                <w:rPr>
                  <w:rFonts w:ascii="Arial" w:hAnsi="Arial" w:cs="Arial"/>
                  <w:b/>
                  <w:bCs/>
                  <w:sz w:val="20"/>
                  <w:szCs w:val="20"/>
                  <w:lang w:val="en"/>
                </w:rPr>
                <w:t>SWHC009C</w:t>
              </w:r>
              <w:r w:rsidR="00BD260D">
                <w:rPr>
                  <w:rFonts w:ascii="Arial" w:hAnsi="Arial" w:cs="Arial"/>
                  <w:sz w:val="20"/>
                  <w:szCs w:val="20"/>
                  <w:lang w:val="en"/>
                </w:rPr>
                <w:t xml:space="preserve"> are correct and no adjustment is needed.</w:t>
              </w:r>
            </w:ins>
          </w:p>
          <w:p w14:paraId="5ECC6313" w14:textId="7A688AC7" w:rsidR="004F0E74" w:rsidRPr="0009319E" w:rsidRDefault="004F0E74" w:rsidP="00C17358">
            <w:pPr>
              <w:spacing w:before="120" w:after="120"/>
              <w:rPr>
                <w:rFonts w:ascii="Garamond" w:hAnsi="Garamond"/>
                <w:sz w:val="24"/>
              </w:rPr>
            </w:pPr>
          </w:p>
        </w:tc>
      </w:tr>
      <w:tr w:rsidR="004F0E74" w:rsidRPr="0009319E" w14:paraId="16B7E48E" w14:textId="77777777" w:rsidTr="00C17358">
        <w:trPr>
          <w:cantSplit/>
          <w:trHeight w:val="2690"/>
        </w:trPr>
        <w:tc>
          <w:tcPr>
            <w:tcW w:w="2016" w:type="dxa"/>
          </w:tcPr>
          <w:p w14:paraId="74B7313F" w14:textId="77777777" w:rsidR="004F0E74" w:rsidRPr="0009319E" w:rsidRDefault="004F0E74" w:rsidP="00C17358">
            <w:pPr>
              <w:spacing w:before="120" w:after="120"/>
              <w:rPr>
                <w:rFonts w:ascii="Garamond" w:hAnsi="Garamond"/>
                <w:b/>
                <w:sz w:val="24"/>
              </w:rPr>
            </w:pPr>
            <w:r w:rsidRPr="0009319E">
              <w:rPr>
                <w:rFonts w:ascii="Garamond" w:hAnsi="Garamond"/>
                <w:b/>
                <w:sz w:val="24"/>
              </w:rPr>
              <w:t xml:space="preserve">Total expected </w:t>
            </w:r>
            <w:r w:rsidRPr="0009319E">
              <w:rPr>
                <w:rFonts w:ascii="Garamond" w:hAnsi="Garamond"/>
                <w:b/>
                <w:sz w:val="24"/>
                <w:u w:val="single"/>
              </w:rPr>
              <w:t>statewide</w:t>
            </w:r>
            <w:r w:rsidRPr="0009319E">
              <w:rPr>
                <w:rFonts w:ascii="Garamond" w:hAnsi="Garamond"/>
                <w:b/>
                <w:sz w:val="24"/>
              </w:rPr>
              <w:t xml:space="preserve"> net lifetime savings from workpaper measures in the year indicated.  </w:t>
            </w:r>
          </w:p>
        </w:tc>
        <w:tc>
          <w:tcPr>
            <w:tcW w:w="2995" w:type="dxa"/>
          </w:tcPr>
          <w:p w14:paraId="32E9225E" w14:textId="77777777" w:rsidR="004F0E74" w:rsidRPr="0009319E" w:rsidRDefault="004F0E74" w:rsidP="00C17358">
            <w:pPr>
              <w:spacing w:before="120" w:after="120"/>
              <w:rPr>
                <w:rFonts w:ascii="Garamond" w:hAnsi="Garamond"/>
                <w:sz w:val="24"/>
              </w:rPr>
            </w:pPr>
            <w:commentRangeStart w:id="55"/>
            <w:r w:rsidRPr="0009319E">
              <w:rPr>
                <w:rFonts w:ascii="Garamond" w:hAnsi="Garamond"/>
                <w:sz w:val="24"/>
              </w:rPr>
              <w:t xml:space="preserve">This value is expressed in kWh or </w:t>
            </w:r>
            <w:proofErr w:type="spellStart"/>
            <w:r w:rsidRPr="0009319E">
              <w:rPr>
                <w:rFonts w:ascii="Garamond" w:hAnsi="Garamond"/>
                <w:sz w:val="24"/>
              </w:rPr>
              <w:t>therms</w:t>
            </w:r>
            <w:proofErr w:type="spellEnd"/>
            <w:r w:rsidRPr="0009319E">
              <w:rPr>
                <w:rFonts w:ascii="Garamond" w:hAnsi="Garamond"/>
                <w:sz w:val="24"/>
              </w:rPr>
              <w:t xml:space="preserve"> for electric and gas, respectively.</w:t>
            </w:r>
            <w:commentRangeEnd w:id="55"/>
            <w:r w:rsidR="00E16B0C">
              <w:rPr>
                <w:rStyle w:val="CommentReference"/>
                <w:rFonts w:asciiTheme="minorHAnsi" w:eastAsiaTheme="minorHAnsi" w:hAnsiTheme="minorHAnsi" w:cstheme="minorBidi"/>
              </w:rPr>
              <w:commentReference w:id="55"/>
            </w:r>
          </w:p>
        </w:tc>
        <w:tc>
          <w:tcPr>
            <w:tcW w:w="4439" w:type="dxa"/>
          </w:tcPr>
          <w:p w14:paraId="34D839F4" w14:textId="52846B99" w:rsidR="004F0E74" w:rsidRPr="0009319E" w:rsidRDefault="004F0E74" w:rsidP="00C17358">
            <w:pPr>
              <w:spacing w:before="120" w:after="120"/>
              <w:rPr>
                <w:rFonts w:ascii="Garamond" w:hAnsi="Garamond"/>
                <w:sz w:val="24"/>
              </w:rPr>
            </w:pPr>
            <w:r w:rsidRPr="0009319E">
              <w:rPr>
                <w:rFonts w:ascii="Garamond" w:hAnsi="Garamond"/>
                <w:sz w:val="24"/>
              </w:rPr>
              <w:t xml:space="preserve">Year: </w:t>
            </w:r>
            <w:ins w:id="56" w:author="Voong, Tai" w:date="2020-04-06T16:16:00Z">
              <w:r w:rsidR="009A1408">
                <w:rPr>
                  <w:rFonts w:ascii="Garamond" w:hAnsi="Garamond"/>
                  <w:sz w:val="24"/>
                </w:rPr>
                <w:t>2019</w:t>
              </w:r>
            </w:ins>
          </w:p>
          <w:p w14:paraId="66341C41" w14:textId="11512C43" w:rsidR="004F0E74" w:rsidRPr="0009319E" w:rsidRDefault="004F0E74" w:rsidP="00C17358">
            <w:pPr>
              <w:spacing w:before="120" w:after="120"/>
              <w:rPr>
                <w:rFonts w:ascii="Garamond" w:hAnsi="Garamond"/>
                <w:sz w:val="24"/>
              </w:rPr>
            </w:pPr>
            <w:r w:rsidRPr="0009319E">
              <w:rPr>
                <w:rFonts w:ascii="Garamond" w:hAnsi="Garamond"/>
                <w:sz w:val="24"/>
              </w:rPr>
              <w:t>Electric: (kWh)</w:t>
            </w:r>
            <w:ins w:id="57" w:author="Voong, Tai" w:date="2020-04-06T16:16:00Z">
              <w:r w:rsidR="009A1408">
                <w:rPr>
                  <w:rFonts w:ascii="Garamond" w:hAnsi="Garamond"/>
                  <w:sz w:val="24"/>
                </w:rPr>
                <w:t xml:space="preserve"> 2,806,374</w:t>
              </w:r>
            </w:ins>
          </w:p>
          <w:p w14:paraId="782CE8EA" w14:textId="6DFCEE79" w:rsidR="004F0E74" w:rsidRPr="0009319E" w:rsidRDefault="004F0E74" w:rsidP="00C17358">
            <w:pPr>
              <w:spacing w:before="120" w:after="120"/>
              <w:rPr>
                <w:rFonts w:ascii="Garamond" w:hAnsi="Garamond"/>
                <w:sz w:val="24"/>
              </w:rPr>
            </w:pPr>
            <w:r w:rsidRPr="0009319E">
              <w:rPr>
                <w:rFonts w:ascii="Garamond" w:hAnsi="Garamond"/>
                <w:sz w:val="24"/>
              </w:rPr>
              <w:t>Gas: (</w:t>
            </w:r>
            <w:proofErr w:type="spellStart"/>
            <w:r w:rsidRPr="0009319E">
              <w:rPr>
                <w:rFonts w:ascii="Garamond" w:hAnsi="Garamond"/>
                <w:sz w:val="24"/>
              </w:rPr>
              <w:t>therms</w:t>
            </w:r>
            <w:proofErr w:type="spellEnd"/>
            <w:r w:rsidRPr="0009319E">
              <w:rPr>
                <w:rFonts w:ascii="Garamond" w:hAnsi="Garamond"/>
                <w:sz w:val="24"/>
              </w:rPr>
              <w:t>)</w:t>
            </w:r>
            <w:ins w:id="58" w:author="Voong, Tai" w:date="2020-04-06T16:17:00Z">
              <w:r w:rsidR="009A1408">
                <w:rPr>
                  <w:rFonts w:ascii="Garamond" w:hAnsi="Garamond"/>
                  <w:sz w:val="24"/>
                </w:rPr>
                <w:t xml:space="preserve"> 140,578</w:t>
              </w:r>
            </w:ins>
          </w:p>
          <w:p w14:paraId="6DF04A26" w14:textId="56BD5EB0" w:rsidR="004F0E74" w:rsidRPr="0009319E" w:rsidRDefault="004F0E74" w:rsidP="00C17358">
            <w:pPr>
              <w:spacing w:before="120" w:after="120"/>
              <w:rPr>
                <w:rFonts w:ascii="Garamond" w:hAnsi="Garamond"/>
                <w:sz w:val="24"/>
              </w:rPr>
            </w:pPr>
            <w:r w:rsidRPr="0009319E">
              <w:rPr>
                <w:rFonts w:ascii="Garamond" w:hAnsi="Garamond"/>
                <w:sz w:val="24"/>
              </w:rPr>
              <w:t>Check which PAs are included in this estimate of savings:</w:t>
            </w:r>
            <w:r w:rsidRPr="0009319E">
              <w:rPr>
                <w:rFonts w:ascii="Garamond" w:hAnsi="Garamond"/>
                <w:sz w:val="24"/>
              </w:rPr>
              <w:br/>
            </w:r>
            <w:sdt>
              <w:sdtPr>
                <w:rPr>
                  <w:rFonts w:ascii="Garamond" w:hAnsi="Garamond"/>
                  <w:sz w:val="24"/>
                </w:rPr>
                <w:id w:val="-384947040"/>
                <w14:checkbox>
                  <w14:checked w14:val="1"/>
                  <w14:checkedState w14:val="2612" w14:font="MS Gothic"/>
                  <w14:uncheckedState w14:val="2610" w14:font="MS Gothic"/>
                </w14:checkbox>
              </w:sdtPr>
              <w:sdtEndPr/>
              <w:sdtContent>
                <w:ins w:id="59" w:author="Voong, Tai" w:date="2020-04-06T16:17:00Z">
                  <w:r w:rsidR="009A1408">
                    <w:rPr>
                      <w:rFonts w:ascii="MS Gothic" w:eastAsia="MS Gothic" w:hAnsi="MS Gothic" w:cs="Segoe UI Symbol" w:hint="eastAsia"/>
                      <w:sz w:val="24"/>
                    </w:rPr>
                    <w:t>☒</w:t>
                  </w:r>
                </w:ins>
                <w:del w:id="60" w:author="Voong, Tai" w:date="2020-04-06T16:17:00Z">
                  <w:r w:rsidRPr="0009319E" w:rsidDel="009A1408">
                    <w:rPr>
                      <w:rFonts w:ascii="Segoe UI Symbol" w:hAnsi="Segoe UI Symbol" w:cs="Segoe UI Symbol"/>
                      <w:sz w:val="24"/>
                    </w:rPr>
                    <w:delText>☐</w:delText>
                  </w:r>
                </w:del>
              </w:sdtContent>
            </w:sdt>
            <w:r w:rsidRPr="0009319E">
              <w:rPr>
                <w:rFonts w:ascii="Garamond" w:hAnsi="Garamond"/>
                <w:sz w:val="24"/>
              </w:rPr>
              <w:t xml:space="preserve">  SCE   </w:t>
            </w:r>
            <w:sdt>
              <w:sdtPr>
                <w:rPr>
                  <w:rFonts w:ascii="Garamond" w:hAnsi="Garamond"/>
                  <w:sz w:val="24"/>
                </w:rPr>
                <w:id w:val="1263722833"/>
                <w14:checkbox>
                  <w14:checked w14:val="1"/>
                  <w14:checkedState w14:val="2612" w14:font="MS Gothic"/>
                  <w14:uncheckedState w14:val="2610" w14:font="MS Gothic"/>
                </w14:checkbox>
              </w:sdtPr>
              <w:sdtEndPr/>
              <w:sdtContent>
                <w:ins w:id="61" w:author="Voong, Tai" w:date="2020-04-06T16:17:00Z">
                  <w:r w:rsidR="009A1408">
                    <w:rPr>
                      <w:rFonts w:ascii="MS Gothic" w:eastAsia="MS Gothic" w:hAnsi="MS Gothic" w:cs="Segoe UI Symbol" w:hint="eastAsia"/>
                      <w:sz w:val="24"/>
                    </w:rPr>
                    <w:t>☒</w:t>
                  </w:r>
                </w:ins>
                <w:del w:id="62" w:author="Voong, Tai" w:date="2020-04-06T16:17:00Z">
                  <w:r w:rsidRPr="0009319E" w:rsidDel="009A1408">
                    <w:rPr>
                      <w:rFonts w:ascii="Segoe UI Symbol" w:hAnsi="Segoe UI Symbol" w:cs="Segoe UI Symbol"/>
                      <w:sz w:val="24"/>
                    </w:rPr>
                    <w:delText>☐</w:delText>
                  </w:r>
                </w:del>
              </w:sdtContent>
            </w:sdt>
            <w:r w:rsidRPr="0009319E">
              <w:rPr>
                <w:rFonts w:ascii="Garamond" w:hAnsi="Garamond"/>
                <w:sz w:val="24"/>
              </w:rPr>
              <w:t xml:space="preserve">  PG&amp;E   </w:t>
            </w:r>
            <w:r w:rsidRPr="0009319E">
              <w:rPr>
                <w:rFonts w:ascii="Garamond" w:hAnsi="Garamond"/>
                <w:sz w:val="24"/>
              </w:rPr>
              <w:br/>
            </w:r>
            <w:sdt>
              <w:sdtPr>
                <w:rPr>
                  <w:rFonts w:ascii="Garamond" w:hAnsi="Garamond"/>
                  <w:sz w:val="24"/>
                </w:rPr>
                <w:id w:val="1506787410"/>
                <w14:checkbox>
                  <w14:checked w14:val="0"/>
                  <w14:checkedState w14:val="2612" w14:font="MS Gothic"/>
                  <w14:uncheckedState w14:val="2610" w14:font="MS Gothic"/>
                </w14:checkbox>
              </w:sdtPr>
              <w:sdtEndPr/>
              <w:sdtContent>
                <w:r w:rsidRPr="0009319E">
                  <w:rPr>
                    <w:rFonts w:ascii="Segoe UI Symbol" w:hAnsi="Segoe UI Symbol" w:cs="Segoe UI Symbol"/>
                    <w:sz w:val="24"/>
                  </w:rPr>
                  <w:t>☐</w:t>
                </w:r>
              </w:sdtContent>
            </w:sdt>
            <w:r w:rsidRPr="0009319E">
              <w:rPr>
                <w:rFonts w:ascii="Garamond" w:hAnsi="Garamond"/>
                <w:sz w:val="24"/>
              </w:rPr>
              <w:t xml:space="preserve">  SCG   </w:t>
            </w:r>
            <w:sdt>
              <w:sdtPr>
                <w:rPr>
                  <w:rFonts w:ascii="Garamond" w:hAnsi="Garamond"/>
                  <w:sz w:val="24"/>
                </w:rPr>
                <w:id w:val="1729889579"/>
                <w14:checkbox>
                  <w14:checked w14:val="0"/>
                  <w14:checkedState w14:val="2612" w14:font="MS Gothic"/>
                  <w14:uncheckedState w14:val="2610" w14:font="MS Gothic"/>
                </w14:checkbox>
              </w:sdtPr>
              <w:sdtEndPr/>
              <w:sdtContent>
                <w:r w:rsidRPr="0009319E">
                  <w:rPr>
                    <w:rFonts w:ascii="Segoe UI Symbol" w:hAnsi="Segoe UI Symbol" w:cs="Segoe UI Symbol"/>
                    <w:sz w:val="24"/>
                  </w:rPr>
                  <w:t>☐</w:t>
                </w:r>
              </w:sdtContent>
            </w:sdt>
            <w:r w:rsidRPr="0009319E">
              <w:rPr>
                <w:rFonts w:ascii="Garamond" w:hAnsi="Garamond"/>
                <w:sz w:val="24"/>
              </w:rPr>
              <w:t xml:space="preserve">  SDG&amp;E</w:t>
            </w:r>
          </w:p>
          <w:p w14:paraId="3659786F" w14:textId="1D5714CD" w:rsidR="004F0E74" w:rsidRPr="0009319E" w:rsidRDefault="004F0E74" w:rsidP="00C17358">
            <w:pPr>
              <w:spacing w:before="120" w:after="120"/>
              <w:rPr>
                <w:rFonts w:ascii="Garamond" w:hAnsi="Garamond"/>
                <w:sz w:val="24"/>
              </w:rPr>
            </w:pPr>
            <w:r w:rsidRPr="0009319E">
              <w:rPr>
                <w:rFonts w:ascii="Garamond" w:hAnsi="Garamond"/>
                <w:sz w:val="24"/>
              </w:rPr>
              <w:t xml:space="preserve">Notes: </w:t>
            </w:r>
          </w:p>
          <w:p w14:paraId="216E1211" w14:textId="77777777" w:rsidR="004F0E74" w:rsidRPr="0009319E" w:rsidRDefault="004F0E74" w:rsidP="00C17358">
            <w:pPr>
              <w:spacing w:before="120" w:after="120"/>
              <w:rPr>
                <w:rFonts w:ascii="Garamond" w:hAnsi="Garamond"/>
                <w:sz w:val="24"/>
              </w:rPr>
            </w:pPr>
          </w:p>
        </w:tc>
      </w:tr>
      <w:tr w:rsidR="004F0E74" w:rsidRPr="0009319E" w14:paraId="481ABFDF" w14:textId="77777777" w:rsidTr="00C17358">
        <w:trPr>
          <w:cantSplit/>
        </w:trPr>
        <w:tc>
          <w:tcPr>
            <w:tcW w:w="2016" w:type="dxa"/>
          </w:tcPr>
          <w:p w14:paraId="27C7CEEA" w14:textId="77777777" w:rsidR="004F0E74" w:rsidRPr="0009319E" w:rsidRDefault="004F0E74" w:rsidP="00C17358">
            <w:pPr>
              <w:spacing w:before="120" w:after="120"/>
              <w:rPr>
                <w:rFonts w:ascii="Garamond" w:hAnsi="Garamond"/>
                <w:b/>
                <w:sz w:val="24"/>
              </w:rPr>
            </w:pPr>
            <w:r w:rsidRPr="0009319E">
              <w:rPr>
                <w:rFonts w:ascii="Garamond" w:hAnsi="Garamond"/>
                <w:b/>
                <w:sz w:val="24"/>
              </w:rPr>
              <w:t>Change in net lifetime portfolio savings due to workpaper revision in the year indicated.</w:t>
            </w:r>
          </w:p>
        </w:tc>
        <w:tc>
          <w:tcPr>
            <w:tcW w:w="2995" w:type="dxa"/>
          </w:tcPr>
          <w:p w14:paraId="3759AABE" w14:textId="77777777" w:rsidR="004F0E74" w:rsidRPr="0009319E" w:rsidRDefault="004F0E74" w:rsidP="00C17358">
            <w:pPr>
              <w:spacing w:before="120" w:after="120"/>
              <w:rPr>
                <w:rFonts w:ascii="Garamond" w:hAnsi="Garamond"/>
                <w:sz w:val="24"/>
              </w:rPr>
            </w:pPr>
            <w:r w:rsidRPr="0009319E">
              <w:rPr>
                <w:rFonts w:ascii="Garamond" w:hAnsi="Garamond"/>
                <w:sz w:val="24"/>
              </w:rPr>
              <w:t xml:space="preserve">This value is expressed in kWh or </w:t>
            </w:r>
            <w:proofErr w:type="spellStart"/>
            <w:r w:rsidRPr="0009319E">
              <w:rPr>
                <w:rFonts w:ascii="Garamond" w:hAnsi="Garamond"/>
                <w:sz w:val="24"/>
              </w:rPr>
              <w:t>therms</w:t>
            </w:r>
            <w:proofErr w:type="spellEnd"/>
            <w:r w:rsidRPr="0009319E">
              <w:rPr>
                <w:rFonts w:ascii="Garamond" w:hAnsi="Garamond"/>
                <w:sz w:val="24"/>
              </w:rPr>
              <w:t xml:space="preserve"> for electric and gas, respectively. Note a + indicates portfolio savings are expected to increase and a – indicates portfolio savings are expected to decrease.</w:t>
            </w:r>
          </w:p>
        </w:tc>
        <w:tc>
          <w:tcPr>
            <w:tcW w:w="4439" w:type="dxa"/>
          </w:tcPr>
          <w:p w14:paraId="05F81CA9" w14:textId="33DA6BE2" w:rsidR="004F0E74" w:rsidRPr="0009319E" w:rsidRDefault="004F0E74" w:rsidP="00C17358">
            <w:pPr>
              <w:spacing w:before="120" w:after="120"/>
              <w:rPr>
                <w:rFonts w:ascii="Garamond" w:hAnsi="Garamond"/>
                <w:sz w:val="24"/>
              </w:rPr>
            </w:pPr>
            <w:r w:rsidRPr="0009319E">
              <w:rPr>
                <w:rFonts w:ascii="Garamond" w:hAnsi="Garamond"/>
                <w:sz w:val="24"/>
              </w:rPr>
              <w:t xml:space="preserve">Year: </w:t>
            </w:r>
            <w:ins w:id="63" w:author="Voong, Tai" w:date="2020-04-06T16:18:00Z">
              <w:r w:rsidR="009A1408">
                <w:rPr>
                  <w:rFonts w:ascii="Garamond" w:hAnsi="Garamond"/>
                  <w:sz w:val="24"/>
                </w:rPr>
                <w:t>2020</w:t>
              </w:r>
            </w:ins>
          </w:p>
          <w:p w14:paraId="1A702682" w14:textId="6ACCE0F0" w:rsidR="004F0E74" w:rsidRPr="0009319E" w:rsidRDefault="004F0E74" w:rsidP="00C17358">
            <w:pPr>
              <w:spacing w:before="120" w:after="120"/>
              <w:rPr>
                <w:rFonts w:ascii="Garamond" w:hAnsi="Garamond"/>
                <w:sz w:val="24"/>
              </w:rPr>
            </w:pPr>
            <w:r w:rsidRPr="0009319E">
              <w:rPr>
                <w:rFonts w:ascii="Garamond" w:hAnsi="Garamond"/>
                <w:sz w:val="24"/>
              </w:rPr>
              <w:t>Gas: +/– (</w:t>
            </w:r>
            <w:proofErr w:type="spellStart"/>
            <w:r w:rsidRPr="0009319E">
              <w:rPr>
                <w:rFonts w:ascii="Garamond" w:hAnsi="Garamond"/>
                <w:sz w:val="24"/>
              </w:rPr>
              <w:t>therms</w:t>
            </w:r>
            <w:proofErr w:type="spellEnd"/>
            <w:r w:rsidRPr="0009319E">
              <w:rPr>
                <w:rFonts w:ascii="Garamond" w:hAnsi="Garamond"/>
                <w:sz w:val="24"/>
              </w:rPr>
              <w:t>)</w:t>
            </w:r>
            <w:ins w:id="64" w:author="Voong, Tai" w:date="2020-04-06T16:18:00Z">
              <w:r w:rsidR="009A1408">
                <w:rPr>
                  <w:rFonts w:ascii="Garamond" w:hAnsi="Garamond"/>
                  <w:sz w:val="24"/>
                </w:rPr>
                <w:t xml:space="preserve"> </w:t>
              </w:r>
            </w:ins>
            <w:ins w:id="65" w:author="Voong, Tai" w:date="2020-04-06T16:19:00Z">
              <w:r w:rsidR="009A1408">
                <w:rPr>
                  <w:rFonts w:ascii="Garamond" w:hAnsi="Garamond"/>
                  <w:sz w:val="24"/>
                </w:rPr>
                <w:t>0</w:t>
              </w:r>
            </w:ins>
          </w:p>
          <w:p w14:paraId="5B821C05" w14:textId="797B6F26" w:rsidR="004F0E74" w:rsidRPr="0009319E" w:rsidRDefault="004F0E74" w:rsidP="00C17358">
            <w:pPr>
              <w:spacing w:before="120" w:after="120"/>
              <w:rPr>
                <w:rFonts w:ascii="Garamond" w:hAnsi="Garamond"/>
                <w:sz w:val="24"/>
              </w:rPr>
            </w:pPr>
            <w:r w:rsidRPr="0009319E">
              <w:rPr>
                <w:rFonts w:ascii="Garamond" w:hAnsi="Garamond"/>
                <w:sz w:val="24"/>
              </w:rPr>
              <w:t>Electric: +/– (kWh)</w:t>
            </w:r>
            <w:ins w:id="66" w:author="Voong, Tai" w:date="2020-04-06T16:19:00Z">
              <w:r w:rsidR="009A1408">
                <w:rPr>
                  <w:rFonts w:ascii="Garamond" w:hAnsi="Garamond"/>
                  <w:sz w:val="24"/>
                </w:rPr>
                <w:t xml:space="preserve"> 0</w:t>
              </w:r>
            </w:ins>
          </w:p>
          <w:p w14:paraId="2979E102" w14:textId="77777777" w:rsidR="004F0E74" w:rsidRPr="0009319E" w:rsidRDefault="004F0E74" w:rsidP="00C17358">
            <w:pPr>
              <w:spacing w:before="120" w:after="120"/>
              <w:rPr>
                <w:rFonts w:ascii="Garamond" w:hAnsi="Garamond"/>
                <w:sz w:val="24"/>
              </w:rPr>
            </w:pPr>
            <w:r w:rsidRPr="0009319E">
              <w:rPr>
                <w:rFonts w:ascii="Garamond" w:hAnsi="Garamond"/>
                <w:sz w:val="24"/>
              </w:rPr>
              <w:t xml:space="preserve">Describe the sources of the change: </w:t>
            </w:r>
          </w:p>
          <w:p w14:paraId="43B9C080" w14:textId="1EBF160C" w:rsidR="004F0E74" w:rsidRPr="0009319E" w:rsidRDefault="009A1408" w:rsidP="00C17358">
            <w:pPr>
              <w:spacing w:before="120" w:after="120"/>
              <w:rPr>
                <w:rFonts w:ascii="Garamond" w:hAnsi="Garamond"/>
                <w:sz w:val="24"/>
              </w:rPr>
            </w:pPr>
            <w:ins w:id="67" w:author="Voong, Tai" w:date="2020-04-06T16:23:00Z">
              <w:r w:rsidRPr="009A1408">
                <w:rPr>
                  <w:rFonts w:ascii="Garamond" w:hAnsi="Garamond"/>
                  <w:sz w:val="24"/>
                </w:rPr>
                <w:t xml:space="preserve">These measures were modelled by </w:t>
              </w:r>
              <w:proofErr w:type="spellStart"/>
              <w:r w:rsidRPr="009A1408">
                <w:rPr>
                  <w:rFonts w:ascii="Garamond" w:hAnsi="Garamond"/>
                  <w:sz w:val="24"/>
                </w:rPr>
                <w:t>eQuest</w:t>
              </w:r>
              <w:proofErr w:type="spellEnd"/>
              <w:r w:rsidRPr="009A1408">
                <w:rPr>
                  <w:rFonts w:ascii="Garamond" w:hAnsi="Garamond"/>
                  <w:sz w:val="24"/>
                </w:rPr>
                <w:t xml:space="preserve"> correctly</w:t>
              </w:r>
              <w:r>
                <w:rPr>
                  <w:rFonts w:ascii="Garamond" w:hAnsi="Garamond"/>
                  <w:sz w:val="24"/>
                </w:rPr>
                <w:t xml:space="preserve"> on June 2019</w:t>
              </w:r>
              <w:r w:rsidRPr="009A1408">
                <w:rPr>
                  <w:rFonts w:ascii="Garamond" w:hAnsi="Garamond"/>
                  <w:sz w:val="24"/>
                </w:rPr>
                <w:t>.</w:t>
              </w:r>
            </w:ins>
          </w:p>
        </w:tc>
      </w:tr>
      <w:tr w:rsidR="004F0E74" w:rsidRPr="0009319E" w14:paraId="362DCE08" w14:textId="77777777" w:rsidTr="00C17358">
        <w:trPr>
          <w:cantSplit/>
        </w:trPr>
        <w:tc>
          <w:tcPr>
            <w:tcW w:w="2016" w:type="dxa"/>
          </w:tcPr>
          <w:p w14:paraId="453FB1E4" w14:textId="77777777" w:rsidR="004F0E74" w:rsidRPr="0009319E" w:rsidRDefault="004F0E74" w:rsidP="00C17358">
            <w:pPr>
              <w:spacing w:before="120" w:after="120"/>
              <w:rPr>
                <w:rFonts w:ascii="Garamond" w:hAnsi="Garamond"/>
                <w:b/>
                <w:sz w:val="24"/>
              </w:rPr>
            </w:pPr>
            <w:r w:rsidRPr="0009319E">
              <w:rPr>
                <w:rFonts w:ascii="Garamond" w:hAnsi="Garamond"/>
                <w:b/>
                <w:sz w:val="24"/>
              </w:rPr>
              <w:t>Stakeholder Communications</w:t>
            </w:r>
          </w:p>
        </w:tc>
        <w:tc>
          <w:tcPr>
            <w:tcW w:w="2995" w:type="dxa"/>
          </w:tcPr>
          <w:p w14:paraId="3798568A" w14:textId="66384127" w:rsidR="004F0E74" w:rsidRPr="0009319E" w:rsidRDefault="004F0E74" w:rsidP="00C17358">
            <w:pPr>
              <w:spacing w:before="120" w:after="120"/>
              <w:rPr>
                <w:rFonts w:ascii="Garamond" w:hAnsi="Garamond"/>
                <w:sz w:val="24"/>
              </w:rPr>
            </w:pPr>
            <w:r w:rsidRPr="0009319E">
              <w:rPr>
                <w:rFonts w:ascii="Garamond" w:hAnsi="Garamond"/>
                <w:sz w:val="24"/>
              </w:rPr>
              <w:t xml:space="preserve">Describe </w:t>
            </w:r>
            <w:r w:rsidR="000157A9">
              <w:rPr>
                <w:rFonts w:ascii="Garamond" w:hAnsi="Garamond"/>
                <w:sz w:val="24"/>
              </w:rPr>
              <w:t>which stakeholders were notified and what was the outcome of the correspondence. For some workpapers this may not be applicable.</w:t>
            </w:r>
            <w:r w:rsidR="000B335F">
              <w:rPr>
                <w:rFonts w:ascii="Garamond" w:hAnsi="Garamond"/>
                <w:sz w:val="24"/>
              </w:rPr>
              <w:t xml:space="preserve"> Please include additional sheets if necessary.</w:t>
            </w:r>
          </w:p>
        </w:tc>
        <w:tc>
          <w:tcPr>
            <w:tcW w:w="4439" w:type="dxa"/>
          </w:tcPr>
          <w:p w14:paraId="6A3CB662" w14:textId="2D0280F8" w:rsidR="004F0E74" w:rsidRPr="0009319E" w:rsidRDefault="005E0EA8" w:rsidP="00C17358">
            <w:pPr>
              <w:spacing w:before="120" w:after="120"/>
              <w:rPr>
                <w:rFonts w:ascii="Garamond" w:hAnsi="Garamond"/>
                <w:sz w:val="24"/>
              </w:rPr>
            </w:pPr>
            <w:ins w:id="68" w:author="Voong, Tai" w:date="2020-04-06T11:34:00Z">
              <w:r>
                <w:rPr>
                  <w:rFonts w:ascii="Garamond" w:hAnsi="Garamond"/>
                  <w:sz w:val="24"/>
                </w:rPr>
                <w:t>SCE, SD</w:t>
              </w:r>
            </w:ins>
            <w:ins w:id="69" w:author="Voong, Tai" w:date="2020-04-06T11:35:00Z">
              <w:r>
                <w:rPr>
                  <w:rFonts w:ascii="Garamond" w:hAnsi="Garamond"/>
                  <w:sz w:val="24"/>
                </w:rPr>
                <w:t>G&amp;E, SCG, &amp; Cal TF.</w:t>
              </w:r>
            </w:ins>
          </w:p>
        </w:tc>
      </w:tr>
      <w:tr w:rsidR="000157A9" w:rsidRPr="0009319E" w14:paraId="20A2737F" w14:textId="77777777" w:rsidTr="00C17358">
        <w:trPr>
          <w:cantSplit/>
        </w:trPr>
        <w:tc>
          <w:tcPr>
            <w:tcW w:w="2016" w:type="dxa"/>
          </w:tcPr>
          <w:p w14:paraId="0B8800CC" w14:textId="7BA1FB1E" w:rsidR="000157A9" w:rsidRPr="0009319E" w:rsidRDefault="000157A9" w:rsidP="00C17358">
            <w:pPr>
              <w:spacing w:before="120" w:after="120"/>
              <w:rPr>
                <w:rFonts w:ascii="Garamond" w:hAnsi="Garamond"/>
                <w:b/>
                <w:sz w:val="24"/>
              </w:rPr>
            </w:pPr>
            <w:proofErr w:type="spellStart"/>
            <w:r>
              <w:rPr>
                <w:rFonts w:ascii="Garamond" w:hAnsi="Garamond"/>
                <w:b/>
                <w:sz w:val="24"/>
              </w:rPr>
              <w:lastRenderedPageBreak/>
              <w:t>CalTF</w:t>
            </w:r>
            <w:proofErr w:type="spellEnd"/>
            <w:r>
              <w:rPr>
                <w:rFonts w:ascii="Garamond" w:hAnsi="Garamond"/>
                <w:b/>
                <w:sz w:val="24"/>
              </w:rPr>
              <w:t xml:space="preserve"> Development</w:t>
            </w:r>
          </w:p>
        </w:tc>
        <w:tc>
          <w:tcPr>
            <w:tcW w:w="2995" w:type="dxa"/>
          </w:tcPr>
          <w:p w14:paraId="7B935372" w14:textId="2C738168" w:rsidR="000157A9" w:rsidRPr="0009319E" w:rsidRDefault="000157A9" w:rsidP="00C17358">
            <w:pPr>
              <w:spacing w:before="120" w:after="120"/>
              <w:rPr>
                <w:rFonts w:ascii="Garamond" w:hAnsi="Garamond"/>
                <w:sz w:val="24"/>
              </w:rPr>
            </w:pPr>
            <w:r>
              <w:rPr>
                <w:rFonts w:ascii="Garamond" w:hAnsi="Garamond"/>
                <w:sz w:val="24"/>
              </w:rPr>
              <w:t>During developmen</w:t>
            </w:r>
            <w:r w:rsidR="000B335F">
              <w:rPr>
                <w:rFonts w:ascii="Garamond" w:hAnsi="Garamond"/>
                <w:sz w:val="24"/>
              </w:rPr>
              <w:t>t</w:t>
            </w:r>
            <w:r>
              <w:rPr>
                <w:rFonts w:ascii="Garamond" w:hAnsi="Garamond"/>
                <w:sz w:val="24"/>
              </w:rPr>
              <w:t xml:space="preserve"> of this workpaper were there any specifi</w:t>
            </w:r>
            <w:r w:rsidR="000B335F">
              <w:rPr>
                <w:rFonts w:ascii="Garamond" w:hAnsi="Garamond"/>
                <w:sz w:val="24"/>
              </w:rPr>
              <w:t>c</w:t>
            </w:r>
            <w:r>
              <w:rPr>
                <w:rFonts w:ascii="Garamond" w:hAnsi="Garamond"/>
                <w:sz w:val="24"/>
              </w:rPr>
              <w:t xml:space="preserve"> flagged issues </w:t>
            </w:r>
            <w:r w:rsidR="000B335F">
              <w:rPr>
                <w:rFonts w:ascii="Garamond" w:hAnsi="Garamond"/>
                <w:sz w:val="24"/>
              </w:rPr>
              <w:t xml:space="preserve">from </w:t>
            </w:r>
            <w:proofErr w:type="spellStart"/>
            <w:r w:rsidR="000B335F">
              <w:rPr>
                <w:rFonts w:ascii="Garamond" w:hAnsi="Garamond"/>
                <w:sz w:val="24"/>
              </w:rPr>
              <w:t>CalTF</w:t>
            </w:r>
            <w:proofErr w:type="spellEnd"/>
            <w:r w:rsidR="000B335F">
              <w:rPr>
                <w:rFonts w:ascii="Garamond" w:hAnsi="Garamond"/>
                <w:sz w:val="24"/>
              </w:rPr>
              <w:t xml:space="preserve"> </w:t>
            </w:r>
            <w:r>
              <w:rPr>
                <w:rFonts w:ascii="Garamond" w:hAnsi="Garamond"/>
                <w:sz w:val="24"/>
              </w:rPr>
              <w:t>pertaining to technical methodology or approach?</w:t>
            </w:r>
          </w:p>
        </w:tc>
        <w:tc>
          <w:tcPr>
            <w:tcW w:w="4439" w:type="dxa"/>
          </w:tcPr>
          <w:p w14:paraId="5DF5253D" w14:textId="2B7BC979" w:rsidR="000157A9" w:rsidRPr="0009319E" w:rsidRDefault="005E0EA8" w:rsidP="00C17358">
            <w:pPr>
              <w:spacing w:before="120" w:after="120"/>
              <w:rPr>
                <w:rFonts w:ascii="Garamond" w:hAnsi="Garamond"/>
                <w:sz w:val="24"/>
              </w:rPr>
            </w:pPr>
            <w:ins w:id="70" w:author="Voong, Tai" w:date="2020-04-06T11:35:00Z">
              <w:r>
                <w:rPr>
                  <w:rFonts w:ascii="Garamond" w:hAnsi="Garamond"/>
                  <w:sz w:val="24"/>
                </w:rPr>
                <w:t>Yes, Cal TF did</w:t>
              </w:r>
            </w:ins>
            <w:ins w:id="71" w:author="Voong, Tai" w:date="2020-04-06T11:36:00Z">
              <w:r>
                <w:rPr>
                  <w:rFonts w:ascii="Garamond" w:hAnsi="Garamond"/>
                  <w:sz w:val="24"/>
                </w:rPr>
                <w:t xml:space="preserve"> the original</w:t>
              </w:r>
            </w:ins>
            <w:ins w:id="72" w:author="Voong, Tai" w:date="2020-04-06T11:35:00Z">
              <w:r>
                <w:rPr>
                  <w:rFonts w:ascii="Garamond" w:hAnsi="Garamond"/>
                  <w:sz w:val="24"/>
                </w:rPr>
                <w:t xml:space="preserve"> QA/QC</w:t>
              </w:r>
            </w:ins>
            <w:ins w:id="73" w:author="Voong, Tai" w:date="2020-04-06T11:36:00Z">
              <w:r>
                <w:rPr>
                  <w:rFonts w:ascii="Garamond" w:hAnsi="Garamond"/>
                  <w:sz w:val="24"/>
                </w:rPr>
                <w:t>.</w:t>
              </w:r>
            </w:ins>
          </w:p>
        </w:tc>
      </w:tr>
      <w:tr w:rsidR="004F0E74" w:rsidRPr="0009319E" w14:paraId="4E29BBFC" w14:textId="77777777" w:rsidTr="00C17358">
        <w:trPr>
          <w:cantSplit/>
        </w:trPr>
        <w:tc>
          <w:tcPr>
            <w:tcW w:w="2016" w:type="dxa"/>
          </w:tcPr>
          <w:p w14:paraId="1645C91F" w14:textId="0F34E4AF" w:rsidR="004F0E74" w:rsidRPr="0009319E" w:rsidRDefault="004F0E74" w:rsidP="00C17358">
            <w:pPr>
              <w:spacing w:before="120" w:after="120"/>
              <w:rPr>
                <w:rFonts w:ascii="Garamond" w:hAnsi="Garamond"/>
                <w:b/>
                <w:sz w:val="24"/>
              </w:rPr>
            </w:pPr>
            <w:r w:rsidRPr="0009319E">
              <w:rPr>
                <w:rFonts w:ascii="Garamond" w:hAnsi="Garamond"/>
                <w:b/>
                <w:sz w:val="24"/>
              </w:rPr>
              <w:t>Potential Market Impacts</w:t>
            </w:r>
            <w:r w:rsidR="00F900F0">
              <w:rPr>
                <w:rFonts w:ascii="Garamond" w:hAnsi="Garamond"/>
                <w:b/>
                <w:sz w:val="24"/>
              </w:rPr>
              <w:t xml:space="preserve"> or Controversies</w:t>
            </w:r>
          </w:p>
        </w:tc>
        <w:tc>
          <w:tcPr>
            <w:tcW w:w="2995" w:type="dxa"/>
          </w:tcPr>
          <w:p w14:paraId="0E41774B" w14:textId="17E06831" w:rsidR="004F0E74" w:rsidRPr="0009319E" w:rsidRDefault="004F0E74" w:rsidP="00C17358">
            <w:pPr>
              <w:spacing w:before="120" w:after="120"/>
              <w:rPr>
                <w:rFonts w:ascii="Garamond" w:hAnsi="Garamond"/>
                <w:sz w:val="24"/>
              </w:rPr>
            </w:pPr>
            <w:r w:rsidRPr="0009319E">
              <w:rPr>
                <w:rFonts w:ascii="Garamond" w:hAnsi="Garamond"/>
                <w:sz w:val="24"/>
              </w:rPr>
              <w:t>Describe any responses to the stakeholder communications and any other sources of stakeholder or PA implementation concern with this workpaper revision</w:t>
            </w:r>
            <w:r w:rsidR="00F900F0">
              <w:rPr>
                <w:rFonts w:ascii="Garamond" w:hAnsi="Garamond"/>
                <w:sz w:val="24"/>
              </w:rPr>
              <w:t xml:space="preserve"> regarding negative market impacts or controversies</w:t>
            </w:r>
            <w:r w:rsidRPr="0009319E">
              <w:rPr>
                <w:rFonts w:ascii="Garamond" w:hAnsi="Garamond"/>
                <w:sz w:val="24"/>
              </w:rPr>
              <w:t xml:space="preserve">. </w:t>
            </w:r>
          </w:p>
        </w:tc>
        <w:tc>
          <w:tcPr>
            <w:tcW w:w="4439" w:type="dxa"/>
          </w:tcPr>
          <w:p w14:paraId="3A67832B" w14:textId="77777777" w:rsidR="004F0E74" w:rsidRDefault="005E0EA8" w:rsidP="00C17358">
            <w:pPr>
              <w:spacing w:before="120" w:after="120"/>
              <w:rPr>
                <w:ins w:id="74" w:author="Voong, Tai" w:date="2020-04-06T11:40:00Z"/>
                <w:rFonts w:ascii="Garamond" w:hAnsi="Garamond"/>
                <w:sz w:val="24"/>
              </w:rPr>
            </w:pPr>
            <w:ins w:id="75" w:author="Voong, Tai" w:date="2020-04-06T11:37:00Z">
              <w:r>
                <w:rPr>
                  <w:rFonts w:ascii="Garamond" w:hAnsi="Garamond"/>
                  <w:sz w:val="24"/>
                </w:rPr>
                <w:t>E</w:t>
              </w:r>
            </w:ins>
            <w:ins w:id="76" w:author="Voong, Tai" w:date="2020-04-06T11:36:00Z">
              <w:r>
                <w:rPr>
                  <w:rFonts w:ascii="Garamond" w:hAnsi="Garamond"/>
                  <w:sz w:val="24"/>
                </w:rPr>
                <w:t>xtra building types were added</w:t>
              </w:r>
            </w:ins>
            <w:ins w:id="77" w:author="Voong, Tai" w:date="2020-04-06T11:37:00Z">
              <w:r>
                <w:rPr>
                  <w:rFonts w:ascii="Garamond" w:hAnsi="Garamond"/>
                  <w:sz w:val="24"/>
                </w:rPr>
                <w:t xml:space="preserve"> by error. </w:t>
              </w:r>
            </w:ins>
            <w:ins w:id="78" w:author="Voong, Tai" w:date="2020-04-06T11:38:00Z">
              <w:r>
                <w:rPr>
                  <w:rFonts w:ascii="Garamond" w:hAnsi="Garamond"/>
                  <w:sz w:val="24"/>
                </w:rPr>
                <w:t>None of the errored building types were rebated last year</w:t>
              </w:r>
            </w:ins>
            <w:ins w:id="79" w:author="Voong, Tai" w:date="2020-04-06T11:39:00Z">
              <w:r>
                <w:rPr>
                  <w:rFonts w:ascii="Garamond" w:hAnsi="Garamond"/>
                  <w:sz w:val="24"/>
                </w:rPr>
                <w:t xml:space="preserve"> or any previous years.</w:t>
              </w:r>
            </w:ins>
          </w:p>
          <w:p w14:paraId="008A213C" w14:textId="1AAE609F" w:rsidR="005E0EA8" w:rsidRPr="0009319E" w:rsidRDefault="005E0EA8" w:rsidP="00C17358">
            <w:pPr>
              <w:spacing w:before="120" w:after="120"/>
              <w:rPr>
                <w:rFonts w:ascii="Garamond" w:hAnsi="Garamond"/>
                <w:sz w:val="24"/>
              </w:rPr>
            </w:pPr>
            <w:ins w:id="80" w:author="Voong, Tai" w:date="2020-04-06T11:40:00Z">
              <w:r w:rsidRPr="005E0EA8">
                <w:rPr>
                  <w:rFonts w:ascii="Garamond" w:hAnsi="Garamond"/>
                  <w:sz w:val="24"/>
                </w:rPr>
                <w:t>The revised WP will delete building types (</w:t>
              </w:r>
              <w:proofErr w:type="spellStart"/>
              <w:r w:rsidRPr="005E0EA8">
                <w:rPr>
                  <w:rFonts w:ascii="Garamond" w:hAnsi="Garamond"/>
                  <w:sz w:val="24"/>
                </w:rPr>
                <w:t>Asm</w:t>
              </w:r>
              <w:proofErr w:type="spellEnd"/>
              <w:r w:rsidRPr="005E0EA8">
                <w:rPr>
                  <w:rFonts w:ascii="Garamond" w:hAnsi="Garamond"/>
                  <w:sz w:val="24"/>
                </w:rPr>
                <w:t xml:space="preserve">, </w:t>
              </w:r>
              <w:proofErr w:type="spellStart"/>
              <w:r w:rsidRPr="005E0EA8">
                <w:rPr>
                  <w:rFonts w:ascii="Garamond" w:hAnsi="Garamond"/>
                  <w:sz w:val="24"/>
                </w:rPr>
                <w:t>EPr</w:t>
              </w:r>
              <w:proofErr w:type="spellEnd"/>
              <w:r w:rsidRPr="005E0EA8">
                <w:rPr>
                  <w:rFonts w:ascii="Garamond" w:hAnsi="Garamond"/>
                  <w:sz w:val="24"/>
                </w:rPr>
                <w:t xml:space="preserve">, ERC, Gro, MLI, RFF, RSD, </w:t>
              </w:r>
              <w:proofErr w:type="spellStart"/>
              <w:r w:rsidRPr="005E0EA8">
                <w:rPr>
                  <w:rFonts w:ascii="Garamond" w:hAnsi="Garamond"/>
                  <w:sz w:val="24"/>
                </w:rPr>
                <w:t>RtL</w:t>
              </w:r>
              <w:proofErr w:type="spellEnd"/>
              <w:r w:rsidRPr="005E0EA8">
                <w:rPr>
                  <w:rFonts w:ascii="Garamond" w:hAnsi="Garamond"/>
                  <w:sz w:val="24"/>
                </w:rPr>
                <w:t xml:space="preserve">, </w:t>
              </w:r>
              <w:proofErr w:type="spellStart"/>
              <w:r w:rsidRPr="005E0EA8">
                <w:rPr>
                  <w:rFonts w:ascii="Garamond" w:hAnsi="Garamond"/>
                  <w:sz w:val="24"/>
                </w:rPr>
                <w:t>RtS</w:t>
              </w:r>
              <w:proofErr w:type="spellEnd"/>
              <w:r w:rsidRPr="005E0EA8">
                <w:rPr>
                  <w:rFonts w:ascii="Garamond" w:hAnsi="Garamond"/>
                  <w:sz w:val="24"/>
                </w:rPr>
                <w:t xml:space="preserve">, </w:t>
              </w:r>
              <w:proofErr w:type="spellStart"/>
              <w:r w:rsidRPr="005E0EA8">
                <w:rPr>
                  <w:rFonts w:ascii="Garamond" w:hAnsi="Garamond"/>
                  <w:sz w:val="24"/>
                </w:rPr>
                <w:t>SCn</w:t>
              </w:r>
              <w:proofErr w:type="spellEnd"/>
              <w:r w:rsidRPr="005E0EA8">
                <w:rPr>
                  <w:rFonts w:ascii="Garamond" w:hAnsi="Garamond"/>
                  <w:sz w:val="24"/>
                </w:rPr>
                <w:t xml:space="preserve">, &amp; </w:t>
              </w:r>
              <w:proofErr w:type="spellStart"/>
              <w:r w:rsidRPr="005E0EA8">
                <w:rPr>
                  <w:rFonts w:ascii="Garamond" w:hAnsi="Garamond"/>
                  <w:sz w:val="24"/>
                </w:rPr>
                <w:t>WRf</w:t>
              </w:r>
              <w:proofErr w:type="spellEnd"/>
              <w:r w:rsidRPr="005E0EA8">
                <w:rPr>
                  <w:rFonts w:ascii="Garamond" w:hAnsi="Garamond"/>
                  <w:sz w:val="24"/>
                </w:rPr>
                <w:t>) for measure SWHC009D.</w:t>
              </w:r>
            </w:ins>
          </w:p>
        </w:tc>
      </w:tr>
      <w:tr w:rsidR="004F0E74" w:rsidRPr="0009319E" w14:paraId="6FD200CD" w14:textId="77777777" w:rsidTr="00C17358">
        <w:trPr>
          <w:cantSplit/>
        </w:trPr>
        <w:tc>
          <w:tcPr>
            <w:tcW w:w="2016" w:type="dxa"/>
          </w:tcPr>
          <w:p w14:paraId="321D8D70" w14:textId="77777777" w:rsidR="004F0E74" w:rsidRPr="0009319E" w:rsidRDefault="004F0E74" w:rsidP="00C17358">
            <w:pPr>
              <w:spacing w:before="120" w:after="120"/>
              <w:rPr>
                <w:rFonts w:ascii="Garamond" w:hAnsi="Garamond"/>
                <w:b/>
                <w:sz w:val="24"/>
              </w:rPr>
            </w:pPr>
            <w:r w:rsidRPr="0009319E">
              <w:rPr>
                <w:rFonts w:ascii="Garamond" w:hAnsi="Garamond"/>
                <w:b/>
                <w:sz w:val="24"/>
              </w:rPr>
              <w:t>Associated Dispositions</w:t>
            </w:r>
          </w:p>
        </w:tc>
        <w:tc>
          <w:tcPr>
            <w:tcW w:w="2995" w:type="dxa"/>
          </w:tcPr>
          <w:p w14:paraId="32C7CD4B" w14:textId="77777777" w:rsidR="004F0E74" w:rsidRPr="0009319E" w:rsidRDefault="004F0E74" w:rsidP="00C17358">
            <w:pPr>
              <w:spacing w:before="120" w:after="120"/>
              <w:rPr>
                <w:rFonts w:ascii="Garamond" w:hAnsi="Garamond"/>
                <w:sz w:val="24"/>
              </w:rPr>
            </w:pPr>
            <w:r w:rsidRPr="0009319E">
              <w:rPr>
                <w:rFonts w:ascii="Garamond" w:hAnsi="Garamond"/>
                <w:sz w:val="24"/>
              </w:rPr>
              <w:t>Is there a disposition associated with this workpaper?</w:t>
            </w:r>
          </w:p>
          <w:p w14:paraId="361B744A" w14:textId="77777777" w:rsidR="004F0E74" w:rsidRPr="0009319E" w:rsidRDefault="004F0E74" w:rsidP="00C17358">
            <w:pPr>
              <w:spacing w:before="120" w:after="120"/>
              <w:rPr>
                <w:rFonts w:ascii="Garamond" w:hAnsi="Garamond"/>
                <w:sz w:val="18"/>
                <w:szCs w:val="18"/>
              </w:rPr>
            </w:pPr>
            <w:r w:rsidRPr="0009319E">
              <w:rPr>
                <w:rFonts w:ascii="Garamond" w:hAnsi="Garamond"/>
                <w:sz w:val="24"/>
              </w:rPr>
              <w:t>If yes, please include the file name. (e.g., SWFS007-02_HotHoldCab_02_19_2020.pdf)</w:t>
            </w:r>
          </w:p>
        </w:tc>
        <w:tc>
          <w:tcPr>
            <w:tcW w:w="4439" w:type="dxa"/>
          </w:tcPr>
          <w:p w14:paraId="5648FDA5" w14:textId="613422F1" w:rsidR="004F0E74" w:rsidRPr="0009319E" w:rsidRDefault="00FF129B" w:rsidP="00C17358">
            <w:pPr>
              <w:spacing w:before="120" w:after="120"/>
              <w:rPr>
                <w:rFonts w:ascii="Garamond" w:hAnsi="Garamond"/>
                <w:sz w:val="24"/>
              </w:rPr>
            </w:pPr>
            <w:sdt>
              <w:sdtPr>
                <w:rPr>
                  <w:rFonts w:ascii="Garamond" w:hAnsi="Garamond"/>
                  <w:sz w:val="24"/>
                </w:rPr>
                <w:id w:val="88283346"/>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Yes        </w:t>
            </w:r>
            <w:sdt>
              <w:sdtPr>
                <w:rPr>
                  <w:rFonts w:ascii="Garamond" w:hAnsi="Garamond"/>
                  <w:sz w:val="24"/>
                </w:rPr>
                <w:id w:val="-2074341574"/>
                <w14:checkbox>
                  <w14:checked w14:val="1"/>
                  <w14:checkedState w14:val="2612" w14:font="MS Gothic"/>
                  <w14:uncheckedState w14:val="2610" w14:font="MS Gothic"/>
                </w14:checkbox>
              </w:sdtPr>
              <w:sdtEndPr/>
              <w:sdtContent>
                <w:ins w:id="81" w:author="Voong, Tai" w:date="2020-04-06T11:40:00Z">
                  <w:r w:rsidR="005E0EA8">
                    <w:rPr>
                      <w:rFonts w:ascii="MS Gothic" w:eastAsia="MS Gothic" w:hAnsi="MS Gothic" w:cs="Segoe UI Symbol" w:hint="eastAsia"/>
                      <w:sz w:val="24"/>
                    </w:rPr>
                    <w:t>☒</w:t>
                  </w:r>
                </w:ins>
                <w:del w:id="82" w:author="Voong, Tai" w:date="2020-04-06T11:40:00Z">
                  <w:r w:rsidR="004F0E74" w:rsidRPr="0009319E" w:rsidDel="005E0EA8">
                    <w:rPr>
                      <w:rFonts w:ascii="Segoe UI Symbol" w:hAnsi="Segoe UI Symbol" w:cs="Segoe UI Symbol"/>
                      <w:sz w:val="24"/>
                    </w:rPr>
                    <w:delText>☐</w:delText>
                  </w:r>
                </w:del>
              </w:sdtContent>
            </w:sdt>
            <w:r w:rsidR="004F0E74" w:rsidRPr="0009319E">
              <w:rPr>
                <w:rFonts w:ascii="Garamond" w:hAnsi="Garamond"/>
                <w:sz w:val="24"/>
              </w:rPr>
              <w:t xml:space="preserve">  No</w:t>
            </w:r>
          </w:p>
          <w:p w14:paraId="493776B6" w14:textId="77777777" w:rsidR="004F0E74" w:rsidRPr="0009319E" w:rsidRDefault="004F0E74" w:rsidP="00C17358">
            <w:pPr>
              <w:spacing w:before="120" w:after="120"/>
              <w:rPr>
                <w:rFonts w:ascii="Garamond" w:hAnsi="Garamond"/>
                <w:sz w:val="24"/>
              </w:rPr>
            </w:pPr>
            <w:r w:rsidRPr="0009319E">
              <w:rPr>
                <w:rFonts w:ascii="Garamond" w:hAnsi="Garamond"/>
                <w:sz w:val="24"/>
              </w:rPr>
              <w:t xml:space="preserve">Notes: </w:t>
            </w:r>
          </w:p>
        </w:tc>
      </w:tr>
      <w:tr w:rsidR="004F0E74" w:rsidRPr="0009319E" w14:paraId="14F22EBE" w14:textId="77777777" w:rsidTr="00C17358">
        <w:trPr>
          <w:cantSplit/>
          <w:trHeight w:val="2042"/>
        </w:trPr>
        <w:tc>
          <w:tcPr>
            <w:tcW w:w="2016" w:type="dxa"/>
          </w:tcPr>
          <w:p w14:paraId="6675ACC2" w14:textId="77777777" w:rsidR="004F0E74" w:rsidRPr="0009319E" w:rsidRDefault="004F0E74" w:rsidP="00C17358">
            <w:pPr>
              <w:spacing w:before="120" w:after="120"/>
              <w:rPr>
                <w:rFonts w:ascii="Garamond" w:hAnsi="Garamond"/>
                <w:b/>
                <w:sz w:val="24"/>
              </w:rPr>
            </w:pPr>
            <w:r w:rsidRPr="0009319E">
              <w:rPr>
                <w:rFonts w:ascii="Garamond" w:hAnsi="Garamond"/>
                <w:b/>
                <w:sz w:val="24"/>
              </w:rPr>
              <w:t xml:space="preserve">Additional Notes </w:t>
            </w:r>
          </w:p>
        </w:tc>
        <w:tc>
          <w:tcPr>
            <w:tcW w:w="2995" w:type="dxa"/>
          </w:tcPr>
          <w:p w14:paraId="4B718B15" w14:textId="77777777" w:rsidR="004F0E74" w:rsidRPr="0009319E" w:rsidRDefault="004F0E74" w:rsidP="00C17358">
            <w:pPr>
              <w:spacing w:before="120" w:after="120"/>
              <w:rPr>
                <w:rFonts w:ascii="Garamond" w:hAnsi="Garamond"/>
                <w:sz w:val="24"/>
              </w:rPr>
            </w:pPr>
          </w:p>
        </w:tc>
        <w:tc>
          <w:tcPr>
            <w:tcW w:w="4439" w:type="dxa"/>
          </w:tcPr>
          <w:p w14:paraId="5DF18117" w14:textId="77777777" w:rsidR="004F0E74" w:rsidRPr="0009319E" w:rsidRDefault="004F0E74" w:rsidP="00C17358">
            <w:pPr>
              <w:spacing w:before="120" w:after="120"/>
              <w:rPr>
                <w:rFonts w:ascii="Garamond" w:hAnsi="Garamond"/>
                <w:sz w:val="24"/>
              </w:rPr>
            </w:pPr>
          </w:p>
        </w:tc>
      </w:tr>
    </w:tbl>
    <w:p w14:paraId="29F7EB44" w14:textId="77777777" w:rsidR="004F0E74" w:rsidRPr="0009319E" w:rsidRDefault="004F0E74" w:rsidP="004F0E74">
      <w:pPr>
        <w:tabs>
          <w:tab w:val="left" w:pos="1080"/>
        </w:tabs>
        <w:spacing w:before="360" w:after="120" w:line="240" w:lineRule="auto"/>
        <w:rPr>
          <w:rFonts w:ascii="Century Gothic" w:eastAsia="Times New Roman" w:hAnsi="Century Gothic" w:cs="Times New Roman"/>
          <w:b/>
          <w:bCs/>
          <w:sz w:val="24"/>
        </w:rPr>
      </w:pPr>
      <w:r w:rsidRPr="0009319E">
        <w:rPr>
          <w:rFonts w:ascii="Century Gothic" w:eastAsia="Times New Roman" w:hAnsi="Century Gothic" w:cs="Times New Roman"/>
          <w:b/>
          <w:bCs/>
          <w:sz w:val="24"/>
        </w:rPr>
        <w:t>Cover Sheet Revision History</w:t>
      </w:r>
    </w:p>
    <w:tbl>
      <w:tblPr>
        <w:tblStyle w:val="TableGrid1"/>
        <w:tblW w:w="9350" w:type="dxa"/>
        <w:jc w:val="center"/>
        <w:tblLook w:val="04A0" w:firstRow="1" w:lastRow="0" w:firstColumn="1" w:lastColumn="0" w:noHBand="0" w:noVBand="1"/>
      </w:tblPr>
      <w:tblGrid>
        <w:gridCol w:w="1107"/>
        <w:gridCol w:w="1244"/>
        <w:gridCol w:w="1859"/>
        <w:gridCol w:w="2156"/>
        <w:gridCol w:w="2984"/>
      </w:tblGrid>
      <w:tr w:rsidR="004F0E74" w:rsidRPr="0009319E" w14:paraId="1A0C0FD3" w14:textId="77777777" w:rsidTr="00C17358">
        <w:trPr>
          <w:trHeight w:val="456"/>
          <w:jc w:val="center"/>
        </w:trPr>
        <w:tc>
          <w:tcPr>
            <w:tcW w:w="1107" w:type="dxa"/>
            <w:shd w:val="clear" w:color="auto" w:fill="D9D9D9"/>
            <w:vAlign w:val="bottom"/>
          </w:tcPr>
          <w:p w14:paraId="27096B0B" w14:textId="77777777" w:rsidR="004F0E74" w:rsidRPr="0009319E" w:rsidRDefault="004F0E74" w:rsidP="00C17358">
            <w:pPr>
              <w:spacing w:before="60" w:after="40"/>
              <w:jc w:val="center"/>
              <w:rPr>
                <w:rFonts w:ascii="Garamond" w:hAnsi="Garamond"/>
                <w:sz w:val="24"/>
              </w:rPr>
            </w:pPr>
            <w:bookmarkStart w:id="83" w:name="_Hlk3560231"/>
            <w:r w:rsidRPr="0009319E">
              <w:rPr>
                <w:rFonts w:ascii="Garamond" w:hAnsi="Garamond"/>
                <w:b/>
                <w:sz w:val="24"/>
              </w:rPr>
              <w:t>Revision Number</w:t>
            </w:r>
          </w:p>
        </w:tc>
        <w:tc>
          <w:tcPr>
            <w:tcW w:w="1244" w:type="dxa"/>
            <w:shd w:val="clear" w:color="auto" w:fill="D9D9D9"/>
            <w:vAlign w:val="bottom"/>
          </w:tcPr>
          <w:p w14:paraId="2F5C4895" w14:textId="77777777" w:rsidR="004F0E74" w:rsidRPr="0009319E" w:rsidRDefault="004F0E74" w:rsidP="00C17358">
            <w:pPr>
              <w:spacing w:before="60" w:after="40"/>
              <w:jc w:val="center"/>
              <w:rPr>
                <w:rFonts w:ascii="Garamond" w:hAnsi="Garamond"/>
                <w:sz w:val="24"/>
              </w:rPr>
            </w:pPr>
            <w:r w:rsidRPr="0009319E">
              <w:rPr>
                <w:rFonts w:ascii="Garamond" w:hAnsi="Garamond"/>
                <w:b/>
                <w:sz w:val="24"/>
              </w:rPr>
              <w:t>Revision Date</w:t>
            </w:r>
          </w:p>
        </w:tc>
        <w:tc>
          <w:tcPr>
            <w:tcW w:w="1859" w:type="dxa"/>
            <w:shd w:val="clear" w:color="auto" w:fill="D9D9D9"/>
            <w:vAlign w:val="bottom"/>
          </w:tcPr>
          <w:p w14:paraId="02594FD4" w14:textId="77777777" w:rsidR="004F0E74" w:rsidRPr="0009319E" w:rsidRDefault="004F0E74" w:rsidP="00C17358">
            <w:pPr>
              <w:spacing w:before="60" w:after="40"/>
              <w:jc w:val="center"/>
              <w:rPr>
                <w:rFonts w:ascii="Garamond" w:hAnsi="Garamond"/>
                <w:b/>
                <w:sz w:val="24"/>
              </w:rPr>
            </w:pPr>
            <w:r w:rsidRPr="0009319E">
              <w:rPr>
                <w:rFonts w:ascii="Garamond" w:hAnsi="Garamond"/>
                <w:b/>
                <w:sz w:val="24"/>
              </w:rPr>
              <w:t>Implementation Start Date</w:t>
            </w:r>
          </w:p>
        </w:tc>
        <w:tc>
          <w:tcPr>
            <w:tcW w:w="2156" w:type="dxa"/>
            <w:shd w:val="clear" w:color="auto" w:fill="D9D9D9"/>
            <w:vAlign w:val="bottom"/>
          </w:tcPr>
          <w:p w14:paraId="3758275F" w14:textId="77777777" w:rsidR="004F0E74" w:rsidRPr="0009319E" w:rsidRDefault="004F0E74" w:rsidP="00C17358">
            <w:pPr>
              <w:spacing w:before="60" w:after="40"/>
              <w:rPr>
                <w:rFonts w:ascii="Garamond" w:hAnsi="Garamond"/>
                <w:b/>
                <w:sz w:val="24"/>
              </w:rPr>
            </w:pPr>
            <w:r w:rsidRPr="0009319E">
              <w:rPr>
                <w:rFonts w:ascii="Garamond" w:hAnsi="Garamond"/>
                <w:b/>
                <w:sz w:val="24"/>
              </w:rPr>
              <w:t>Author</w:t>
            </w:r>
          </w:p>
        </w:tc>
        <w:tc>
          <w:tcPr>
            <w:tcW w:w="2984" w:type="dxa"/>
            <w:shd w:val="clear" w:color="auto" w:fill="D9D9D9"/>
            <w:vAlign w:val="bottom"/>
          </w:tcPr>
          <w:p w14:paraId="4BEB398F" w14:textId="77777777" w:rsidR="004F0E74" w:rsidRPr="0009319E" w:rsidRDefault="004F0E74" w:rsidP="00C17358">
            <w:pPr>
              <w:spacing w:before="60" w:after="40"/>
              <w:rPr>
                <w:rFonts w:ascii="Garamond" w:hAnsi="Garamond"/>
                <w:sz w:val="24"/>
              </w:rPr>
            </w:pPr>
            <w:r w:rsidRPr="0009319E">
              <w:rPr>
                <w:rFonts w:ascii="Garamond" w:hAnsi="Garamond"/>
                <w:b/>
                <w:sz w:val="24"/>
              </w:rPr>
              <w:t>Summary of Changes</w:t>
            </w:r>
          </w:p>
        </w:tc>
      </w:tr>
      <w:tr w:rsidR="004F0E74" w:rsidRPr="0009319E" w14:paraId="5FEB7F34" w14:textId="77777777" w:rsidTr="00C17358">
        <w:trPr>
          <w:trHeight w:val="584"/>
          <w:jc w:val="center"/>
        </w:trPr>
        <w:tc>
          <w:tcPr>
            <w:tcW w:w="1107" w:type="dxa"/>
            <w:vAlign w:val="center"/>
          </w:tcPr>
          <w:p w14:paraId="5BC7C234"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0</w:t>
            </w:r>
          </w:p>
        </w:tc>
        <w:tc>
          <w:tcPr>
            <w:tcW w:w="1244" w:type="dxa"/>
            <w:vAlign w:val="center"/>
          </w:tcPr>
          <w:p w14:paraId="197239B5"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3/15/2019</w:t>
            </w:r>
          </w:p>
        </w:tc>
        <w:tc>
          <w:tcPr>
            <w:tcW w:w="1859" w:type="dxa"/>
            <w:vAlign w:val="center"/>
          </w:tcPr>
          <w:p w14:paraId="4E1C8F0C"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3/18/2019</w:t>
            </w:r>
          </w:p>
        </w:tc>
        <w:tc>
          <w:tcPr>
            <w:tcW w:w="2156" w:type="dxa"/>
            <w:vAlign w:val="center"/>
          </w:tcPr>
          <w:p w14:paraId="38A8A556" w14:textId="77777777" w:rsidR="004F0E74" w:rsidRPr="0009319E" w:rsidRDefault="004F0E74" w:rsidP="00C17358">
            <w:pPr>
              <w:spacing w:before="120" w:after="120"/>
              <w:rPr>
                <w:rFonts w:ascii="Garamond" w:hAnsi="Garamond"/>
                <w:sz w:val="24"/>
              </w:rPr>
            </w:pPr>
            <w:r w:rsidRPr="0009319E">
              <w:rPr>
                <w:rFonts w:ascii="Garamond" w:hAnsi="Garamond"/>
                <w:sz w:val="24"/>
              </w:rPr>
              <w:t>Kerri-Ann Richard, EAR Team</w:t>
            </w:r>
          </w:p>
        </w:tc>
        <w:tc>
          <w:tcPr>
            <w:tcW w:w="2984" w:type="dxa"/>
            <w:vAlign w:val="center"/>
          </w:tcPr>
          <w:p w14:paraId="38DBB640" w14:textId="77777777" w:rsidR="004F0E74" w:rsidRPr="0009319E" w:rsidRDefault="004F0E74" w:rsidP="00C17358">
            <w:pPr>
              <w:spacing w:before="120" w:after="120"/>
              <w:rPr>
                <w:rFonts w:ascii="Garamond" w:hAnsi="Garamond"/>
                <w:sz w:val="24"/>
              </w:rPr>
            </w:pPr>
            <w:r w:rsidRPr="0009319E">
              <w:rPr>
                <w:rFonts w:ascii="Garamond" w:hAnsi="Garamond"/>
                <w:sz w:val="24"/>
              </w:rPr>
              <w:t>Original Cover Sheet</w:t>
            </w:r>
          </w:p>
        </w:tc>
      </w:tr>
      <w:bookmarkEnd w:id="83"/>
      <w:tr w:rsidR="004F0E74" w:rsidRPr="0009319E" w14:paraId="2BDA90C0" w14:textId="77777777" w:rsidTr="00C17358">
        <w:trPr>
          <w:trHeight w:val="405"/>
          <w:jc w:val="center"/>
        </w:trPr>
        <w:tc>
          <w:tcPr>
            <w:tcW w:w="1107" w:type="dxa"/>
            <w:vAlign w:val="center"/>
          </w:tcPr>
          <w:p w14:paraId="687BD271"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1</w:t>
            </w:r>
          </w:p>
        </w:tc>
        <w:tc>
          <w:tcPr>
            <w:tcW w:w="1244" w:type="dxa"/>
            <w:vAlign w:val="center"/>
          </w:tcPr>
          <w:p w14:paraId="7145301C"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4/17/2019</w:t>
            </w:r>
          </w:p>
        </w:tc>
        <w:tc>
          <w:tcPr>
            <w:tcW w:w="1859" w:type="dxa"/>
            <w:vAlign w:val="center"/>
          </w:tcPr>
          <w:p w14:paraId="06539411"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4/22/2019</w:t>
            </w:r>
          </w:p>
        </w:tc>
        <w:tc>
          <w:tcPr>
            <w:tcW w:w="2156" w:type="dxa"/>
          </w:tcPr>
          <w:p w14:paraId="4F64073F" w14:textId="77777777" w:rsidR="004F0E74" w:rsidRPr="0009319E" w:rsidRDefault="004F0E74" w:rsidP="00C17358">
            <w:pPr>
              <w:spacing w:before="120" w:after="120"/>
              <w:rPr>
                <w:rFonts w:ascii="Garamond" w:hAnsi="Garamond"/>
                <w:sz w:val="24"/>
              </w:rPr>
            </w:pPr>
            <w:r w:rsidRPr="0009319E">
              <w:rPr>
                <w:rFonts w:ascii="Garamond" w:hAnsi="Garamond"/>
                <w:sz w:val="24"/>
              </w:rPr>
              <w:t>Kerri-Ann Richard, EAR Team</w:t>
            </w:r>
          </w:p>
        </w:tc>
        <w:tc>
          <w:tcPr>
            <w:tcW w:w="2984" w:type="dxa"/>
            <w:vAlign w:val="center"/>
          </w:tcPr>
          <w:p w14:paraId="4B76E922" w14:textId="77777777" w:rsidR="004F0E74" w:rsidRPr="0009319E" w:rsidRDefault="004F0E74" w:rsidP="00C17358">
            <w:pPr>
              <w:spacing w:before="120" w:after="120"/>
              <w:rPr>
                <w:rFonts w:ascii="Garamond" w:hAnsi="Garamond"/>
                <w:sz w:val="24"/>
              </w:rPr>
            </w:pPr>
            <w:r w:rsidRPr="0009319E">
              <w:rPr>
                <w:rFonts w:ascii="Garamond" w:hAnsi="Garamond"/>
                <w:sz w:val="24"/>
              </w:rPr>
              <w:t>Addition of Consult with Stakeholders entry</w:t>
            </w:r>
          </w:p>
        </w:tc>
      </w:tr>
      <w:tr w:rsidR="004F0E74" w:rsidRPr="0009319E" w14:paraId="51CC5EF3" w14:textId="77777777" w:rsidTr="00C17358">
        <w:trPr>
          <w:trHeight w:val="405"/>
          <w:jc w:val="center"/>
        </w:trPr>
        <w:tc>
          <w:tcPr>
            <w:tcW w:w="1107" w:type="dxa"/>
            <w:vAlign w:val="center"/>
          </w:tcPr>
          <w:p w14:paraId="7AEFCF97"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2</w:t>
            </w:r>
          </w:p>
        </w:tc>
        <w:tc>
          <w:tcPr>
            <w:tcW w:w="1244" w:type="dxa"/>
            <w:vAlign w:val="center"/>
          </w:tcPr>
          <w:p w14:paraId="5CFBDCBF"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3/13/2020</w:t>
            </w:r>
          </w:p>
        </w:tc>
        <w:tc>
          <w:tcPr>
            <w:tcW w:w="1859" w:type="dxa"/>
            <w:vAlign w:val="center"/>
          </w:tcPr>
          <w:p w14:paraId="45508632"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MM/DD/YYYY</w:t>
            </w:r>
          </w:p>
        </w:tc>
        <w:tc>
          <w:tcPr>
            <w:tcW w:w="2156" w:type="dxa"/>
          </w:tcPr>
          <w:p w14:paraId="3D38FAD7" w14:textId="77777777" w:rsidR="004F0E74" w:rsidRPr="0009319E" w:rsidRDefault="004F0E74" w:rsidP="00C17358">
            <w:pPr>
              <w:spacing w:before="120" w:after="120"/>
              <w:rPr>
                <w:rFonts w:ascii="Garamond" w:hAnsi="Garamond"/>
                <w:sz w:val="24"/>
              </w:rPr>
            </w:pPr>
            <w:r w:rsidRPr="0009319E">
              <w:rPr>
                <w:rFonts w:ascii="Garamond" w:hAnsi="Garamond"/>
                <w:sz w:val="24"/>
              </w:rPr>
              <w:t>Kerri-Ann Richard, EAR Team</w:t>
            </w:r>
          </w:p>
        </w:tc>
        <w:tc>
          <w:tcPr>
            <w:tcW w:w="2984" w:type="dxa"/>
            <w:vAlign w:val="center"/>
          </w:tcPr>
          <w:p w14:paraId="4DFBD94E" w14:textId="77777777" w:rsidR="004F0E74" w:rsidRPr="0009319E" w:rsidRDefault="004F0E74" w:rsidP="00C17358">
            <w:pPr>
              <w:spacing w:before="120" w:after="120"/>
              <w:rPr>
                <w:rFonts w:ascii="Garamond" w:hAnsi="Garamond"/>
                <w:sz w:val="24"/>
              </w:rPr>
            </w:pPr>
            <w:r w:rsidRPr="0009319E">
              <w:rPr>
                <w:rFonts w:ascii="Garamond" w:hAnsi="Garamond"/>
                <w:sz w:val="24"/>
              </w:rPr>
              <w:t>Updated All Entries</w:t>
            </w:r>
          </w:p>
        </w:tc>
      </w:tr>
    </w:tbl>
    <w:p w14:paraId="28637369" w14:textId="77777777" w:rsidR="004F0E74" w:rsidRPr="0009319E" w:rsidRDefault="004F0E74" w:rsidP="004F0E74">
      <w:pPr>
        <w:spacing w:before="120" w:after="120" w:line="240" w:lineRule="auto"/>
        <w:rPr>
          <w:rFonts w:ascii="Garamond" w:eastAsia="Times New Roman" w:hAnsi="Garamond" w:cs="Times New Roman"/>
          <w:b/>
          <w:sz w:val="24"/>
        </w:rPr>
      </w:pPr>
    </w:p>
    <w:p w14:paraId="0A4F428A" w14:textId="77777777" w:rsidR="004F0E74" w:rsidRPr="0009319E" w:rsidRDefault="004F0E74" w:rsidP="004F0E74">
      <w:pPr>
        <w:spacing w:before="120" w:after="120" w:line="240" w:lineRule="auto"/>
        <w:rPr>
          <w:rFonts w:ascii="Garamond" w:eastAsia="Times New Roman" w:hAnsi="Garamond" w:cs="Times New Roman"/>
          <w:sz w:val="24"/>
        </w:rPr>
      </w:pPr>
    </w:p>
    <w:p w14:paraId="1DB84EE0" w14:textId="77777777" w:rsidR="004F0E74" w:rsidRPr="005B44A5" w:rsidRDefault="004F0E74" w:rsidP="004F0E74">
      <w:pPr>
        <w:rPr>
          <w:b/>
          <w:bCs/>
        </w:rPr>
      </w:pPr>
    </w:p>
    <w:p w14:paraId="42B69754" w14:textId="6E19BD17" w:rsidR="004F0E74" w:rsidRDefault="004F0E74" w:rsidP="004F0E74">
      <w:pPr>
        <w:pStyle w:val="Heading1"/>
        <w:numPr>
          <w:ilvl w:val="0"/>
          <w:numId w:val="0"/>
        </w:numPr>
        <w:ind w:left="360" w:hanging="360"/>
      </w:pPr>
      <w:r>
        <w:br w:type="page"/>
      </w:r>
      <w:r>
        <w:lastRenderedPageBreak/>
        <w:t>Workpaper Plan (WPP) Template (Public)</w:t>
      </w:r>
    </w:p>
    <w:p w14:paraId="71D854F1" w14:textId="047D2744" w:rsidR="004F0E74" w:rsidRDefault="004F0E74" w:rsidP="004F0E74">
      <w:r w:rsidRPr="005B44A5">
        <w:rPr>
          <w:b/>
          <w:bCs/>
        </w:rPr>
        <w:t>Purpose</w:t>
      </w:r>
      <w:r>
        <w:t>.</w:t>
      </w:r>
      <w:r w:rsidR="00257A37" w:rsidRPr="00257A37">
        <w:t xml:space="preserve"> The purpose of a workpaper plan is for PAs to request feedback from CPUC Staff on a workpaper prior to its submission. Early feedback on workpaper submittals will identify concerns, so they can be addressed in the workpaper development, rather than through a disposition. Workpaper plans will be required for all new workpaper submittals. In addition, CPUC may request a workpaper plan for an in-development workpaper from time to time.</w:t>
      </w:r>
    </w:p>
    <w:p w14:paraId="133FA32E" w14:textId="77777777" w:rsidR="004F0E74" w:rsidRDefault="004F0E74" w:rsidP="004F0E74">
      <w:r>
        <w:rPr>
          <w:b/>
          <w:bCs/>
        </w:rPr>
        <w:t>Frequency</w:t>
      </w:r>
      <w:r>
        <w:t>. The PAs post workpaper plans and CPUC Staff post comments on the plans in WPA.</w:t>
      </w:r>
    </w:p>
    <w:p w14:paraId="0B63D87B" w14:textId="77777777" w:rsidR="004F0E74" w:rsidRDefault="004F0E74" w:rsidP="004F0E74">
      <w:r>
        <w:t xml:space="preserve">Report and the accompanying spreadsheet are posted on </w:t>
      </w:r>
      <w:hyperlink r:id="rId21" w:history="1">
        <w:r w:rsidRPr="00334B1C">
          <w:rPr>
            <w:rStyle w:val="Hyperlink"/>
          </w:rPr>
          <w:t>https://deeresources.info/</w:t>
        </w:r>
      </w:hyperlink>
      <w:r>
        <w:t xml:space="preserve"> and </w:t>
      </w:r>
      <w:hyperlink r:id="rId22" w:history="1">
        <w:r w:rsidRPr="00334B1C">
          <w:rPr>
            <w:rStyle w:val="Hyperlink"/>
          </w:rPr>
          <w:t>http://www.deeresources.com/</w:t>
        </w:r>
      </w:hyperlink>
      <w:r>
        <w:t xml:space="preserve"> within one week after the last day of the month.</w:t>
      </w:r>
    </w:p>
    <w:p w14:paraId="1074A613" w14:textId="77777777" w:rsidR="004F0E74" w:rsidRPr="005B44A5" w:rsidRDefault="004F0E74" w:rsidP="004F0E74">
      <w:pPr>
        <w:spacing w:after="0"/>
        <w:rPr>
          <w:b/>
          <w:bCs/>
        </w:rPr>
      </w:pPr>
      <w:r w:rsidRPr="005B44A5">
        <w:rPr>
          <w:b/>
          <w:bCs/>
        </w:rPr>
        <w:t>Data Dictionary</w:t>
      </w:r>
      <w:r>
        <w:rPr>
          <w:b/>
          <w:bCs/>
        </w:rPr>
        <w:t xml:space="preserve">: </w:t>
      </w:r>
      <w:r w:rsidRPr="003A1BA6">
        <w:t>Not Applicable – See template below.</w:t>
      </w:r>
    </w:p>
    <w:p w14:paraId="6613F400" w14:textId="77777777" w:rsidR="004F0E74" w:rsidRDefault="004F0E74" w:rsidP="004F0E74"/>
    <w:p w14:paraId="2684A0AF" w14:textId="77777777" w:rsidR="004F0E74" w:rsidRDefault="004F0E74" w:rsidP="004F0E74">
      <w:r>
        <w:br w:type="page"/>
      </w:r>
    </w:p>
    <w:p w14:paraId="491516A4" w14:textId="77777777" w:rsidR="004F0E74" w:rsidRPr="00794A43" w:rsidRDefault="004F0E74" w:rsidP="004F0E74">
      <w:pPr>
        <w:keepNext/>
        <w:spacing w:before="240" w:after="100"/>
        <w:ind w:left="720" w:hanging="720"/>
        <w:outlineLvl w:val="0"/>
        <w:rPr>
          <w:rFonts w:ascii="Century Gothic" w:eastAsia="Times New Roman" w:hAnsi="Century Gothic" w:cs="Calibri"/>
          <w:b/>
          <w:smallCaps/>
          <w:sz w:val="32"/>
          <w:szCs w:val="28"/>
        </w:rPr>
      </w:pPr>
      <w:r w:rsidRPr="00794A43">
        <w:rPr>
          <w:rFonts w:ascii="Century Gothic" w:eastAsia="Times New Roman" w:hAnsi="Century Gothic" w:cs="Calibri"/>
          <w:b/>
          <w:smallCaps/>
          <w:sz w:val="32"/>
          <w:szCs w:val="28"/>
        </w:rPr>
        <w:lastRenderedPageBreak/>
        <w:t>Workpaper Plan Template</w:t>
      </w:r>
    </w:p>
    <w:p w14:paraId="49126CD7" w14:textId="50E0927E" w:rsidR="004F0E74" w:rsidRPr="00794A43" w:rsidRDefault="00257A37" w:rsidP="004F0E74">
      <w:pPr>
        <w:spacing w:before="120" w:after="120" w:line="240" w:lineRule="auto"/>
        <w:jc w:val="both"/>
        <w:rPr>
          <w:rFonts w:ascii="Garamond" w:eastAsia="Times New Roman" w:hAnsi="Garamond" w:cs="Calibri"/>
          <w:sz w:val="24"/>
        </w:rPr>
      </w:pPr>
      <w:r w:rsidRPr="00257A37">
        <w:rPr>
          <w:rFonts w:ascii="Garamond" w:eastAsia="Times New Roman" w:hAnsi="Garamond" w:cs="Calibri"/>
          <w:sz w:val="24"/>
        </w:rPr>
        <w:t>The purpose of a workpaper plan is for PAs to request feedback from CPUC Staff on a workpaper prior to its submission. Early feedback on workpaper submittals will identify concerns, so they can be addressed in the workpaper development, rather than through a disposition. Workpaper plans will be required for all new workpaper submittals. In addition, CPUC may request a workpaper plan for an in-development workpaper from time to time.</w:t>
      </w:r>
    </w:p>
    <w:p w14:paraId="62E65715" w14:textId="77777777" w:rsidR="004F0E74" w:rsidRPr="00794A43" w:rsidRDefault="004F0E74" w:rsidP="004F0E74">
      <w:pPr>
        <w:spacing w:before="120" w:after="120" w:line="240" w:lineRule="auto"/>
        <w:jc w:val="both"/>
        <w:rPr>
          <w:rFonts w:ascii="Garamond" w:eastAsia="Times New Roman" w:hAnsi="Garamond" w:cs="Calibri"/>
          <w:sz w:val="24"/>
        </w:rPr>
      </w:pPr>
      <w:r w:rsidRPr="00794A43">
        <w:rPr>
          <w:rFonts w:ascii="Garamond" w:eastAsia="Times New Roman" w:hAnsi="Garamond" w:cs="Calibri"/>
          <w:sz w:val="24"/>
        </w:rPr>
        <w:t>The workpaper plan should be updated as changes occur to schedules or requests for review.</w:t>
      </w:r>
    </w:p>
    <w:p w14:paraId="39A7BECF" w14:textId="77777777" w:rsidR="004F0E74" w:rsidRPr="00794A43" w:rsidRDefault="004F0E74" w:rsidP="004F0E74">
      <w:pPr>
        <w:spacing w:after="0" w:line="240" w:lineRule="auto"/>
        <w:rPr>
          <w:rFonts w:ascii="Garamond" w:eastAsia="Times New Roman" w:hAnsi="Garamond" w:cs="Calibri"/>
          <w:sz w:val="24"/>
          <w:szCs w:val="20"/>
        </w:rPr>
      </w:pPr>
    </w:p>
    <w:tbl>
      <w:tblPr>
        <w:tblStyle w:val="TableGrid2"/>
        <w:tblW w:w="5000" w:type="pct"/>
        <w:tblLook w:val="04A0" w:firstRow="1" w:lastRow="0" w:firstColumn="1" w:lastColumn="0" w:noHBand="0" w:noVBand="1"/>
      </w:tblPr>
      <w:tblGrid>
        <w:gridCol w:w="2693"/>
        <w:gridCol w:w="6883"/>
      </w:tblGrid>
      <w:tr w:rsidR="004F0E74" w:rsidRPr="00794A43" w14:paraId="179CF270" w14:textId="77777777" w:rsidTr="00C17358">
        <w:tc>
          <w:tcPr>
            <w:tcW w:w="2427" w:type="dxa"/>
          </w:tcPr>
          <w:p w14:paraId="734FE08A" w14:textId="77777777" w:rsidR="004F0E74" w:rsidRPr="00794A43" w:rsidRDefault="004F0E74" w:rsidP="00C17358">
            <w:pPr>
              <w:spacing w:before="40" w:after="40"/>
              <w:rPr>
                <w:rFonts w:ascii="Garamond" w:hAnsi="Garamond" w:cs="Calibri"/>
                <w:b/>
                <w:bCs/>
                <w:sz w:val="24"/>
              </w:rPr>
            </w:pPr>
            <w:r w:rsidRPr="00794A43">
              <w:rPr>
                <w:rFonts w:ascii="Garamond" w:hAnsi="Garamond" w:cs="Calibri"/>
                <w:b/>
                <w:bCs/>
                <w:sz w:val="24"/>
              </w:rPr>
              <w:t>Workpaper title and workpaper ID, if applicable</w:t>
            </w:r>
          </w:p>
        </w:tc>
        <w:tc>
          <w:tcPr>
            <w:tcW w:w="6203" w:type="dxa"/>
          </w:tcPr>
          <w:p w14:paraId="5A660A10" w14:textId="77777777" w:rsidR="004F0E74" w:rsidRPr="00794A43" w:rsidRDefault="004F0E74" w:rsidP="00C17358">
            <w:pPr>
              <w:spacing w:before="40" w:after="40"/>
              <w:rPr>
                <w:rFonts w:ascii="Garamond" w:hAnsi="Garamond" w:cs="Calibri"/>
                <w:sz w:val="24"/>
              </w:rPr>
            </w:pPr>
          </w:p>
        </w:tc>
      </w:tr>
      <w:tr w:rsidR="004F0E74" w:rsidRPr="00794A43" w14:paraId="0FF3495C" w14:textId="77777777" w:rsidTr="00C17358">
        <w:tc>
          <w:tcPr>
            <w:tcW w:w="2427" w:type="dxa"/>
          </w:tcPr>
          <w:p w14:paraId="7B0D785E" w14:textId="77777777" w:rsidR="004F0E74" w:rsidRPr="00794A43" w:rsidRDefault="004F0E74" w:rsidP="00C17358">
            <w:pPr>
              <w:spacing w:before="40" w:after="40"/>
              <w:rPr>
                <w:rFonts w:ascii="Garamond" w:hAnsi="Garamond" w:cs="Calibri"/>
                <w:b/>
                <w:bCs/>
                <w:sz w:val="24"/>
              </w:rPr>
            </w:pPr>
            <w:r w:rsidRPr="00794A43">
              <w:rPr>
                <w:rFonts w:ascii="Garamond" w:hAnsi="Garamond" w:cs="Calibri"/>
                <w:b/>
                <w:bCs/>
                <w:sz w:val="24"/>
              </w:rPr>
              <w:t>WPP submission date</w:t>
            </w:r>
          </w:p>
        </w:tc>
        <w:tc>
          <w:tcPr>
            <w:tcW w:w="6203" w:type="dxa"/>
          </w:tcPr>
          <w:p w14:paraId="4ECFAB81" w14:textId="77777777" w:rsidR="004F0E74" w:rsidRPr="00794A43" w:rsidRDefault="004F0E74" w:rsidP="00C17358">
            <w:pPr>
              <w:spacing w:before="40" w:after="40"/>
              <w:rPr>
                <w:rFonts w:ascii="Garamond" w:hAnsi="Garamond" w:cs="Calibri"/>
                <w:sz w:val="24"/>
              </w:rPr>
            </w:pPr>
          </w:p>
        </w:tc>
      </w:tr>
      <w:tr w:rsidR="004F0E74" w:rsidRPr="00794A43" w14:paraId="76B4345B" w14:textId="77777777" w:rsidTr="00C17358">
        <w:tc>
          <w:tcPr>
            <w:tcW w:w="2427" w:type="dxa"/>
          </w:tcPr>
          <w:p w14:paraId="03520B91" w14:textId="77777777" w:rsidR="004F0E74" w:rsidRPr="00794A43" w:rsidRDefault="004F0E74" w:rsidP="00C17358">
            <w:pPr>
              <w:spacing w:before="40" w:after="40"/>
              <w:rPr>
                <w:rFonts w:ascii="Garamond" w:hAnsi="Garamond" w:cs="Calibri"/>
                <w:b/>
                <w:bCs/>
                <w:sz w:val="24"/>
              </w:rPr>
            </w:pPr>
            <w:r w:rsidRPr="00794A43">
              <w:rPr>
                <w:rFonts w:ascii="Garamond" w:hAnsi="Garamond" w:cs="Calibri"/>
                <w:b/>
                <w:bCs/>
                <w:sz w:val="24"/>
              </w:rPr>
              <w:t>WPP version number and date of last submission</w:t>
            </w:r>
          </w:p>
        </w:tc>
        <w:tc>
          <w:tcPr>
            <w:tcW w:w="6203" w:type="dxa"/>
          </w:tcPr>
          <w:p w14:paraId="7D92758A" w14:textId="77777777" w:rsidR="004F0E74" w:rsidRPr="00794A43" w:rsidRDefault="004F0E74" w:rsidP="00C17358">
            <w:pPr>
              <w:spacing w:before="40" w:after="40"/>
              <w:rPr>
                <w:rFonts w:ascii="Garamond" w:hAnsi="Garamond" w:cs="Calibri"/>
                <w:sz w:val="24"/>
              </w:rPr>
            </w:pPr>
          </w:p>
        </w:tc>
      </w:tr>
      <w:tr w:rsidR="004F0E74" w:rsidRPr="00794A43" w14:paraId="02429C24" w14:textId="77777777" w:rsidTr="00C17358">
        <w:tc>
          <w:tcPr>
            <w:tcW w:w="2427" w:type="dxa"/>
          </w:tcPr>
          <w:p w14:paraId="7A497653" w14:textId="77777777" w:rsidR="004F0E74" w:rsidRPr="00794A43" w:rsidRDefault="004F0E74" w:rsidP="00C17358">
            <w:pPr>
              <w:spacing w:before="40" w:after="40"/>
              <w:rPr>
                <w:rFonts w:ascii="Garamond" w:hAnsi="Garamond" w:cs="Calibri"/>
                <w:b/>
                <w:bCs/>
                <w:sz w:val="24"/>
              </w:rPr>
            </w:pPr>
            <w:r w:rsidRPr="00794A43">
              <w:rPr>
                <w:rFonts w:ascii="Garamond" w:hAnsi="Garamond" w:cs="Calibri"/>
                <w:b/>
                <w:bCs/>
                <w:sz w:val="24"/>
              </w:rPr>
              <w:t>Submitting PA</w:t>
            </w:r>
          </w:p>
        </w:tc>
        <w:tc>
          <w:tcPr>
            <w:tcW w:w="6203" w:type="dxa"/>
          </w:tcPr>
          <w:p w14:paraId="6F4D4450" w14:textId="77777777" w:rsidR="004F0E74" w:rsidRPr="00794A43" w:rsidRDefault="004F0E74" w:rsidP="00C17358">
            <w:pPr>
              <w:spacing w:before="40" w:after="40"/>
              <w:rPr>
                <w:rFonts w:ascii="Garamond" w:hAnsi="Garamond" w:cs="Calibri"/>
                <w:sz w:val="24"/>
              </w:rPr>
            </w:pPr>
          </w:p>
        </w:tc>
      </w:tr>
      <w:tr w:rsidR="004F0E74" w:rsidRPr="00794A43" w14:paraId="1339F9A5" w14:textId="77777777" w:rsidTr="00C17358">
        <w:tc>
          <w:tcPr>
            <w:tcW w:w="2427" w:type="dxa"/>
          </w:tcPr>
          <w:p w14:paraId="506CB3EB" w14:textId="77777777" w:rsidR="004F0E74" w:rsidRPr="00794A43" w:rsidRDefault="004F0E74" w:rsidP="00C17358">
            <w:pPr>
              <w:spacing w:before="40" w:after="40"/>
              <w:rPr>
                <w:rFonts w:ascii="Garamond" w:hAnsi="Garamond" w:cs="Calibri"/>
                <w:b/>
                <w:bCs/>
                <w:sz w:val="24"/>
              </w:rPr>
            </w:pPr>
            <w:r w:rsidRPr="00794A43">
              <w:rPr>
                <w:rFonts w:ascii="Garamond" w:hAnsi="Garamond" w:cs="Calibri"/>
                <w:b/>
                <w:bCs/>
                <w:sz w:val="24"/>
              </w:rPr>
              <w:t>Expected workpaper submission date</w:t>
            </w:r>
          </w:p>
        </w:tc>
        <w:tc>
          <w:tcPr>
            <w:tcW w:w="6203" w:type="dxa"/>
          </w:tcPr>
          <w:p w14:paraId="753F29F8" w14:textId="77777777" w:rsidR="004F0E74" w:rsidRPr="00794A43" w:rsidRDefault="004F0E74" w:rsidP="00C17358">
            <w:pPr>
              <w:spacing w:before="40" w:after="40"/>
              <w:rPr>
                <w:rFonts w:ascii="Garamond" w:hAnsi="Garamond" w:cs="Calibri"/>
                <w:sz w:val="24"/>
              </w:rPr>
            </w:pPr>
          </w:p>
        </w:tc>
      </w:tr>
      <w:tr w:rsidR="004F0E74" w:rsidRPr="00794A43" w14:paraId="614D3144" w14:textId="77777777" w:rsidTr="00C17358">
        <w:tc>
          <w:tcPr>
            <w:tcW w:w="2427" w:type="dxa"/>
          </w:tcPr>
          <w:p w14:paraId="322AEDCF" w14:textId="77777777" w:rsidR="004F0E74" w:rsidRPr="00794A43" w:rsidRDefault="004F0E74" w:rsidP="00C17358">
            <w:pPr>
              <w:spacing w:before="40" w:after="40"/>
              <w:rPr>
                <w:rFonts w:ascii="Garamond" w:hAnsi="Garamond" w:cs="Calibri"/>
                <w:b/>
                <w:bCs/>
                <w:sz w:val="24"/>
              </w:rPr>
            </w:pPr>
            <w:r w:rsidRPr="00794A43">
              <w:rPr>
                <w:rFonts w:ascii="Garamond" w:hAnsi="Garamond" w:cs="Calibri"/>
                <w:b/>
                <w:bCs/>
                <w:sz w:val="24"/>
              </w:rPr>
              <w:t>PA contact – Name, title, email, phone</w:t>
            </w:r>
          </w:p>
        </w:tc>
        <w:tc>
          <w:tcPr>
            <w:tcW w:w="6203" w:type="dxa"/>
          </w:tcPr>
          <w:p w14:paraId="33F1E0E3" w14:textId="77777777" w:rsidR="004F0E74" w:rsidRPr="00794A43" w:rsidRDefault="004F0E74" w:rsidP="00C17358">
            <w:pPr>
              <w:spacing w:before="40" w:after="40"/>
              <w:rPr>
                <w:rFonts w:ascii="Garamond" w:hAnsi="Garamond" w:cs="Calibri"/>
                <w:sz w:val="24"/>
              </w:rPr>
            </w:pPr>
          </w:p>
        </w:tc>
      </w:tr>
      <w:tr w:rsidR="004F0E74" w:rsidRPr="00794A43" w14:paraId="4BD8D32F" w14:textId="77777777" w:rsidTr="00C17358">
        <w:tc>
          <w:tcPr>
            <w:tcW w:w="2427" w:type="dxa"/>
          </w:tcPr>
          <w:p w14:paraId="6967DE82" w14:textId="77777777" w:rsidR="004F0E74" w:rsidRPr="00794A43" w:rsidRDefault="004F0E74" w:rsidP="00C17358">
            <w:pPr>
              <w:spacing w:before="40" w:after="40"/>
              <w:rPr>
                <w:rFonts w:ascii="Garamond" w:hAnsi="Garamond" w:cs="Calibri"/>
                <w:b/>
                <w:bCs/>
                <w:sz w:val="24"/>
              </w:rPr>
            </w:pPr>
            <w:r w:rsidRPr="00794A43">
              <w:rPr>
                <w:rFonts w:ascii="Garamond" w:hAnsi="Garamond" w:cs="Calibri"/>
                <w:b/>
                <w:bCs/>
                <w:sz w:val="24"/>
              </w:rPr>
              <w:t>Status of current workpaper development</w:t>
            </w:r>
          </w:p>
        </w:tc>
        <w:tc>
          <w:tcPr>
            <w:tcW w:w="6203" w:type="dxa"/>
          </w:tcPr>
          <w:p w14:paraId="50D01524" w14:textId="77777777" w:rsidR="004F0E74" w:rsidRPr="00794A43" w:rsidRDefault="00FF129B" w:rsidP="00C17358">
            <w:pPr>
              <w:spacing w:before="40" w:after="40"/>
              <w:rPr>
                <w:rFonts w:ascii="Garamond" w:hAnsi="Garamond" w:cs="Calibri"/>
                <w:sz w:val="24"/>
              </w:rPr>
            </w:pPr>
            <w:sdt>
              <w:sdtPr>
                <w:rPr>
                  <w:rFonts w:ascii="Garamond" w:hAnsi="Garamond" w:cs="Calibri"/>
                  <w:sz w:val="24"/>
                </w:rPr>
                <w:id w:val="-561247634"/>
                <w14:checkbox>
                  <w14:checked w14:val="0"/>
                  <w14:checkedState w14:val="2612" w14:font="MS Gothic"/>
                  <w14:uncheckedState w14:val="2610" w14:font="MS Gothic"/>
                </w14:checkbox>
              </w:sdtPr>
              <w:sdtEndPr/>
              <w:sdtContent>
                <w:r w:rsidR="004F0E74" w:rsidRPr="00794A43">
                  <w:rPr>
                    <w:rFonts w:ascii="Segoe UI Symbol" w:hAnsi="Segoe UI Symbol" w:cs="Segoe UI Symbol"/>
                    <w:sz w:val="24"/>
                  </w:rPr>
                  <w:t>☐</w:t>
                </w:r>
              </w:sdtContent>
            </w:sdt>
            <w:r w:rsidR="004F0E74" w:rsidRPr="00794A43">
              <w:rPr>
                <w:rFonts w:ascii="Garamond" w:hAnsi="Garamond" w:cs="Calibri"/>
                <w:sz w:val="24"/>
              </w:rPr>
              <w:t xml:space="preserve"> Workpaper is largely drafted</w:t>
            </w:r>
          </w:p>
          <w:p w14:paraId="59C7DFD7" w14:textId="77777777" w:rsidR="004F0E74" w:rsidRPr="00794A43" w:rsidRDefault="00FF129B" w:rsidP="00C17358">
            <w:pPr>
              <w:spacing w:before="40" w:after="40"/>
              <w:rPr>
                <w:rFonts w:ascii="Garamond" w:hAnsi="Garamond" w:cs="Calibri"/>
                <w:sz w:val="24"/>
              </w:rPr>
            </w:pPr>
            <w:sdt>
              <w:sdtPr>
                <w:rPr>
                  <w:rFonts w:ascii="Garamond" w:hAnsi="Garamond" w:cs="Calibri"/>
                  <w:sz w:val="24"/>
                </w:rPr>
                <w:id w:val="1677925402"/>
                <w14:checkbox>
                  <w14:checked w14:val="0"/>
                  <w14:checkedState w14:val="2612" w14:font="MS Gothic"/>
                  <w14:uncheckedState w14:val="2610" w14:font="MS Gothic"/>
                </w14:checkbox>
              </w:sdtPr>
              <w:sdtEndPr/>
              <w:sdtContent>
                <w:r w:rsidR="004F0E74" w:rsidRPr="00794A43">
                  <w:rPr>
                    <w:rFonts w:ascii="Segoe UI Symbol" w:hAnsi="Segoe UI Symbol" w:cs="Segoe UI Symbol"/>
                    <w:sz w:val="24"/>
                  </w:rPr>
                  <w:t>☐</w:t>
                </w:r>
              </w:sdtContent>
            </w:sdt>
            <w:r w:rsidR="004F0E74" w:rsidRPr="00794A43">
              <w:rPr>
                <w:rFonts w:ascii="Garamond" w:hAnsi="Garamond" w:cs="Calibri"/>
                <w:sz w:val="24"/>
              </w:rPr>
              <w:t xml:space="preserve"> Workpaper draft in progress</w:t>
            </w:r>
          </w:p>
          <w:p w14:paraId="63E32C2C" w14:textId="77777777" w:rsidR="004F0E74" w:rsidRPr="00794A43" w:rsidRDefault="00FF129B" w:rsidP="00C17358">
            <w:pPr>
              <w:spacing w:before="40" w:after="40"/>
              <w:rPr>
                <w:rFonts w:ascii="Garamond" w:hAnsi="Garamond" w:cs="Calibri"/>
                <w:sz w:val="24"/>
              </w:rPr>
            </w:pPr>
            <w:sdt>
              <w:sdtPr>
                <w:rPr>
                  <w:rFonts w:ascii="Garamond" w:hAnsi="Garamond" w:cs="Calibri"/>
                  <w:sz w:val="24"/>
                </w:rPr>
                <w:id w:val="-278803158"/>
                <w14:checkbox>
                  <w14:checked w14:val="0"/>
                  <w14:checkedState w14:val="2612" w14:font="MS Gothic"/>
                  <w14:uncheckedState w14:val="2610" w14:font="MS Gothic"/>
                </w14:checkbox>
              </w:sdtPr>
              <w:sdtEndPr/>
              <w:sdtContent>
                <w:r w:rsidR="004F0E74" w:rsidRPr="00794A43">
                  <w:rPr>
                    <w:rFonts w:ascii="Segoe UI Symbol" w:hAnsi="Segoe UI Symbol" w:cs="Segoe UI Symbol"/>
                    <w:sz w:val="24"/>
                  </w:rPr>
                  <w:t>☐</w:t>
                </w:r>
              </w:sdtContent>
            </w:sdt>
            <w:r w:rsidR="004F0E74" w:rsidRPr="00794A43">
              <w:rPr>
                <w:rFonts w:ascii="Garamond" w:hAnsi="Garamond" w:cs="Calibri"/>
                <w:sz w:val="24"/>
              </w:rPr>
              <w:t xml:space="preserve"> Workpaper research in progress</w:t>
            </w:r>
          </w:p>
          <w:p w14:paraId="1D22717F" w14:textId="77777777" w:rsidR="004F0E74" w:rsidRPr="00794A43" w:rsidRDefault="00FF129B" w:rsidP="00C17358">
            <w:pPr>
              <w:spacing w:before="40" w:after="40"/>
              <w:rPr>
                <w:rFonts w:ascii="Garamond" w:hAnsi="Garamond" w:cs="Calibri"/>
                <w:sz w:val="24"/>
              </w:rPr>
            </w:pPr>
            <w:sdt>
              <w:sdtPr>
                <w:rPr>
                  <w:rFonts w:ascii="Garamond" w:hAnsi="Garamond" w:cs="Calibri"/>
                  <w:sz w:val="24"/>
                </w:rPr>
                <w:id w:val="-1416859528"/>
                <w14:checkbox>
                  <w14:checked w14:val="0"/>
                  <w14:checkedState w14:val="2612" w14:font="MS Gothic"/>
                  <w14:uncheckedState w14:val="2610" w14:font="MS Gothic"/>
                </w14:checkbox>
              </w:sdtPr>
              <w:sdtEndPr/>
              <w:sdtContent>
                <w:r w:rsidR="004F0E74" w:rsidRPr="00794A43">
                  <w:rPr>
                    <w:rFonts w:ascii="Segoe UI Symbol" w:hAnsi="Segoe UI Symbol" w:cs="Segoe UI Symbol"/>
                    <w:sz w:val="24"/>
                  </w:rPr>
                  <w:t>☐</w:t>
                </w:r>
              </w:sdtContent>
            </w:sdt>
            <w:r w:rsidR="004F0E74" w:rsidRPr="00794A43">
              <w:rPr>
                <w:rFonts w:ascii="Garamond" w:hAnsi="Garamond" w:cs="Calibri"/>
                <w:sz w:val="24"/>
              </w:rPr>
              <w:t xml:space="preserve"> Workpaper research scoping in progress</w:t>
            </w:r>
          </w:p>
          <w:p w14:paraId="4D68E2FD" w14:textId="77777777" w:rsidR="004F0E74" w:rsidRPr="00794A43" w:rsidRDefault="00FF129B" w:rsidP="00C17358">
            <w:pPr>
              <w:spacing w:before="40" w:after="40"/>
              <w:rPr>
                <w:rFonts w:ascii="Garamond" w:hAnsi="Garamond" w:cs="Calibri"/>
                <w:sz w:val="24"/>
              </w:rPr>
            </w:pPr>
            <w:sdt>
              <w:sdtPr>
                <w:rPr>
                  <w:rFonts w:ascii="Garamond" w:hAnsi="Garamond" w:cs="Calibri"/>
                  <w:sz w:val="24"/>
                </w:rPr>
                <w:id w:val="-750740374"/>
                <w14:checkbox>
                  <w14:checked w14:val="0"/>
                  <w14:checkedState w14:val="2612" w14:font="MS Gothic"/>
                  <w14:uncheckedState w14:val="2610" w14:font="MS Gothic"/>
                </w14:checkbox>
              </w:sdtPr>
              <w:sdtEndPr/>
              <w:sdtContent>
                <w:r w:rsidR="004F0E74" w:rsidRPr="00794A43">
                  <w:rPr>
                    <w:rFonts w:ascii="Segoe UI Symbol" w:hAnsi="Segoe UI Symbol" w:cs="Segoe UI Symbol"/>
                    <w:sz w:val="24"/>
                  </w:rPr>
                  <w:t>☐</w:t>
                </w:r>
              </w:sdtContent>
            </w:sdt>
            <w:r w:rsidR="004F0E74" w:rsidRPr="00794A43">
              <w:rPr>
                <w:rFonts w:ascii="Garamond" w:hAnsi="Garamond" w:cs="Calibri"/>
                <w:sz w:val="24"/>
              </w:rPr>
              <w:t xml:space="preserve"> Workpaper preliminary analysis</w:t>
            </w:r>
          </w:p>
        </w:tc>
      </w:tr>
      <w:tr w:rsidR="004F0E74" w:rsidRPr="00794A43" w14:paraId="20C5441C" w14:textId="77777777" w:rsidTr="00C17358">
        <w:tc>
          <w:tcPr>
            <w:tcW w:w="2427" w:type="dxa"/>
          </w:tcPr>
          <w:p w14:paraId="582A92A8" w14:textId="77777777" w:rsidR="004F0E74" w:rsidRPr="00794A43" w:rsidRDefault="004F0E74" w:rsidP="00C17358">
            <w:pPr>
              <w:spacing w:before="40" w:after="40"/>
              <w:rPr>
                <w:rFonts w:ascii="Garamond" w:hAnsi="Garamond" w:cs="Calibri"/>
                <w:b/>
                <w:bCs/>
                <w:sz w:val="24"/>
              </w:rPr>
            </w:pPr>
            <w:r w:rsidRPr="00794A43">
              <w:rPr>
                <w:rFonts w:ascii="Garamond" w:hAnsi="Garamond" w:cs="Calibri"/>
                <w:b/>
                <w:bCs/>
                <w:sz w:val="24"/>
              </w:rPr>
              <w:t>Reason for workpaper plan</w:t>
            </w:r>
          </w:p>
        </w:tc>
        <w:tc>
          <w:tcPr>
            <w:tcW w:w="6203" w:type="dxa"/>
          </w:tcPr>
          <w:p w14:paraId="7449160A" w14:textId="77777777" w:rsidR="004F0E74" w:rsidRPr="00794A43" w:rsidRDefault="00FF129B" w:rsidP="00C17358">
            <w:pPr>
              <w:spacing w:before="40" w:after="40"/>
              <w:ind w:left="346" w:hanging="346"/>
              <w:rPr>
                <w:rFonts w:ascii="Garamond" w:hAnsi="Garamond" w:cs="Calibri"/>
                <w:sz w:val="24"/>
              </w:rPr>
            </w:pPr>
            <w:sdt>
              <w:sdtPr>
                <w:rPr>
                  <w:rFonts w:ascii="Garamond" w:hAnsi="Garamond" w:cs="Calibri"/>
                  <w:sz w:val="24"/>
                </w:rPr>
                <w:id w:val="766197534"/>
                <w14:checkbox>
                  <w14:checked w14:val="0"/>
                  <w14:checkedState w14:val="2612" w14:font="MS Gothic"/>
                  <w14:uncheckedState w14:val="2610" w14:font="MS Gothic"/>
                </w14:checkbox>
              </w:sdtPr>
              <w:sdtEndPr/>
              <w:sdtContent>
                <w:r w:rsidR="004F0E74" w:rsidRPr="00794A43">
                  <w:rPr>
                    <w:rFonts w:ascii="Segoe UI Symbol" w:hAnsi="Segoe UI Symbol" w:cs="Segoe UI Symbol"/>
                    <w:sz w:val="24"/>
                  </w:rPr>
                  <w:t>☐</w:t>
                </w:r>
              </w:sdtContent>
            </w:sdt>
            <w:r w:rsidR="004F0E74" w:rsidRPr="00794A43">
              <w:rPr>
                <w:rFonts w:ascii="Garamond" w:hAnsi="Garamond" w:cs="Calibri"/>
                <w:sz w:val="24"/>
              </w:rPr>
              <w:t xml:space="preserve"> Workpaper plan for new workpaper – this is mandatory for all new workpapers</w:t>
            </w:r>
          </w:p>
          <w:p w14:paraId="32DF63C3" w14:textId="77777777" w:rsidR="004F0E74" w:rsidRPr="00794A43" w:rsidRDefault="00FF129B" w:rsidP="00C17358">
            <w:pPr>
              <w:spacing w:before="40" w:after="40"/>
              <w:ind w:left="346" w:hanging="346"/>
              <w:rPr>
                <w:rFonts w:ascii="Garamond" w:hAnsi="Garamond" w:cs="Calibri"/>
                <w:sz w:val="24"/>
              </w:rPr>
            </w:pPr>
            <w:sdt>
              <w:sdtPr>
                <w:rPr>
                  <w:rFonts w:ascii="Garamond" w:hAnsi="Garamond" w:cs="Calibri"/>
                  <w:sz w:val="24"/>
                </w:rPr>
                <w:id w:val="-2008901318"/>
                <w14:checkbox>
                  <w14:checked w14:val="0"/>
                  <w14:checkedState w14:val="2612" w14:font="MS Gothic"/>
                  <w14:uncheckedState w14:val="2610" w14:font="MS Gothic"/>
                </w14:checkbox>
              </w:sdtPr>
              <w:sdtEndPr/>
              <w:sdtContent>
                <w:r w:rsidR="004F0E74" w:rsidRPr="00794A43">
                  <w:rPr>
                    <w:rFonts w:ascii="Segoe UI Symbol" w:hAnsi="Segoe UI Symbol" w:cs="Segoe UI Symbol"/>
                    <w:sz w:val="24"/>
                  </w:rPr>
                  <w:t>☐</w:t>
                </w:r>
              </w:sdtContent>
            </w:sdt>
            <w:r w:rsidR="004F0E74" w:rsidRPr="00794A43">
              <w:rPr>
                <w:rFonts w:ascii="Garamond" w:hAnsi="Garamond" w:cs="Calibri"/>
                <w:sz w:val="24"/>
              </w:rPr>
              <w:t xml:space="preserve"> Complying with CPUC request for a workpaper plan</w:t>
            </w:r>
          </w:p>
          <w:p w14:paraId="3F02F97F" w14:textId="77777777" w:rsidR="004F0E74" w:rsidRPr="00794A43" w:rsidRDefault="00FF129B" w:rsidP="00C17358">
            <w:pPr>
              <w:spacing w:before="40" w:after="40"/>
              <w:ind w:left="346" w:hanging="346"/>
              <w:rPr>
                <w:rFonts w:ascii="Garamond" w:hAnsi="Garamond" w:cs="Calibri"/>
                <w:sz w:val="24"/>
              </w:rPr>
            </w:pPr>
            <w:sdt>
              <w:sdtPr>
                <w:rPr>
                  <w:rFonts w:ascii="Garamond" w:hAnsi="Garamond" w:cs="Calibri"/>
                  <w:sz w:val="24"/>
                </w:rPr>
                <w:id w:val="394942720"/>
                <w14:checkbox>
                  <w14:checked w14:val="0"/>
                  <w14:checkedState w14:val="2612" w14:font="MS Gothic"/>
                  <w14:uncheckedState w14:val="2610" w14:font="MS Gothic"/>
                </w14:checkbox>
              </w:sdtPr>
              <w:sdtEndPr/>
              <w:sdtContent>
                <w:r w:rsidR="004F0E74" w:rsidRPr="00794A43">
                  <w:rPr>
                    <w:rFonts w:ascii="Segoe UI Symbol" w:hAnsi="Segoe UI Symbol" w:cs="Segoe UI Symbol"/>
                    <w:sz w:val="24"/>
                  </w:rPr>
                  <w:t>☐</w:t>
                </w:r>
              </w:sdtContent>
            </w:sdt>
            <w:r w:rsidR="004F0E74" w:rsidRPr="00794A43">
              <w:rPr>
                <w:rFonts w:ascii="Garamond" w:hAnsi="Garamond" w:cs="Calibri"/>
                <w:sz w:val="24"/>
              </w:rPr>
              <w:t xml:space="preserve"> CPUC to provide feedback on research elements such as scope of research, specific research components (like surveys), or other in-progress technical analysis</w:t>
            </w:r>
          </w:p>
          <w:p w14:paraId="702A45D1" w14:textId="77777777" w:rsidR="004F0E74" w:rsidRPr="00794A43" w:rsidRDefault="00FF129B" w:rsidP="00C17358">
            <w:pPr>
              <w:spacing w:before="40" w:after="40"/>
              <w:ind w:left="346" w:hanging="346"/>
              <w:rPr>
                <w:rFonts w:ascii="Garamond" w:hAnsi="Garamond" w:cs="Calibri"/>
                <w:sz w:val="24"/>
              </w:rPr>
            </w:pPr>
            <w:sdt>
              <w:sdtPr>
                <w:rPr>
                  <w:rFonts w:ascii="Garamond" w:hAnsi="Garamond" w:cs="Calibri"/>
                  <w:sz w:val="24"/>
                </w:rPr>
                <w:id w:val="1201584496"/>
                <w14:checkbox>
                  <w14:checked w14:val="0"/>
                  <w14:checkedState w14:val="2612" w14:font="MS Gothic"/>
                  <w14:uncheckedState w14:val="2610" w14:font="MS Gothic"/>
                </w14:checkbox>
              </w:sdtPr>
              <w:sdtEndPr/>
              <w:sdtContent>
                <w:r w:rsidR="004F0E74" w:rsidRPr="00794A43">
                  <w:rPr>
                    <w:rFonts w:ascii="Segoe UI Symbol" w:hAnsi="Segoe UI Symbol" w:cs="Segoe UI Symbol"/>
                    <w:sz w:val="24"/>
                  </w:rPr>
                  <w:t>☐</w:t>
                </w:r>
              </w:sdtContent>
            </w:sdt>
            <w:r w:rsidR="004F0E74" w:rsidRPr="00794A43">
              <w:rPr>
                <w:rFonts w:ascii="Garamond" w:hAnsi="Garamond" w:cs="Calibri"/>
                <w:sz w:val="24"/>
              </w:rPr>
              <w:t xml:space="preserve"> CPUC provides feedback on the feasibility of the measure and the proposed approach</w:t>
            </w:r>
          </w:p>
        </w:tc>
      </w:tr>
    </w:tbl>
    <w:p w14:paraId="4AD2B047" w14:textId="77777777" w:rsidR="004F0E74" w:rsidRPr="00794A43" w:rsidRDefault="004F0E74" w:rsidP="004F0E74">
      <w:pPr>
        <w:spacing w:after="0" w:line="240" w:lineRule="auto"/>
        <w:rPr>
          <w:rFonts w:ascii="Garamond" w:eastAsia="Times New Roman" w:hAnsi="Garamond" w:cs="Calibri"/>
          <w:sz w:val="24"/>
          <w:szCs w:val="20"/>
        </w:rPr>
      </w:pPr>
    </w:p>
    <w:p w14:paraId="0FC15FEC" w14:textId="77777777" w:rsidR="004F0E74" w:rsidRPr="00794A43" w:rsidRDefault="004F0E74" w:rsidP="004F0E74">
      <w:pPr>
        <w:spacing w:after="0" w:line="240" w:lineRule="auto"/>
        <w:rPr>
          <w:rFonts w:ascii="Garamond" w:eastAsia="Times New Roman" w:hAnsi="Garamond" w:cs="Calibri"/>
          <w:sz w:val="24"/>
          <w:szCs w:val="20"/>
        </w:rPr>
      </w:pPr>
      <w:r w:rsidRPr="00794A43">
        <w:rPr>
          <w:rFonts w:ascii="Garamond" w:eastAsia="Times New Roman" w:hAnsi="Garamond" w:cs="Calibri"/>
          <w:sz w:val="24"/>
          <w:szCs w:val="20"/>
        </w:rPr>
        <w:br w:type="page"/>
      </w:r>
    </w:p>
    <w:p w14:paraId="0889A932" w14:textId="77777777" w:rsidR="004F0E74" w:rsidRPr="00794A43" w:rsidRDefault="004F0E74" w:rsidP="004F0E74">
      <w:pPr>
        <w:keepNext/>
        <w:spacing w:before="240" w:after="100"/>
        <w:ind w:left="720" w:hanging="720"/>
        <w:outlineLvl w:val="0"/>
        <w:rPr>
          <w:rFonts w:ascii="Century Gothic" w:eastAsia="Times New Roman" w:hAnsi="Century Gothic" w:cs="Calibri"/>
          <w:b/>
          <w:smallCaps/>
          <w:sz w:val="32"/>
          <w:szCs w:val="28"/>
        </w:rPr>
      </w:pPr>
      <w:r w:rsidRPr="00794A43">
        <w:rPr>
          <w:rFonts w:ascii="Century Gothic" w:eastAsia="Times New Roman" w:hAnsi="Century Gothic" w:cs="Calibri"/>
          <w:b/>
          <w:smallCaps/>
          <w:sz w:val="32"/>
          <w:szCs w:val="28"/>
        </w:rPr>
        <w:lastRenderedPageBreak/>
        <w:t>Brief Description of the Workpaper Measure</w:t>
      </w:r>
    </w:p>
    <w:p w14:paraId="242C8914" w14:textId="77777777" w:rsidR="004F0E74" w:rsidRPr="00794A43" w:rsidRDefault="004F0E74" w:rsidP="004F0E74">
      <w:pPr>
        <w:spacing w:before="120" w:after="120" w:line="240" w:lineRule="auto"/>
        <w:jc w:val="both"/>
        <w:rPr>
          <w:rFonts w:ascii="Garamond" w:eastAsia="Times New Roman" w:hAnsi="Garamond" w:cs="Calibri"/>
          <w:sz w:val="24"/>
        </w:rPr>
      </w:pPr>
      <w:r w:rsidRPr="00794A43">
        <w:rPr>
          <w:rFonts w:ascii="Garamond" w:eastAsia="Times New Roman" w:hAnsi="Garamond" w:cs="Calibri"/>
          <w:sz w:val="24"/>
        </w:rPr>
        <w:t>[In a few paragraphs, describe the proposed workpaper measures, the mechanism of savings, special considerations, and the source of the research or analysis that will be submitted with the workpaper.]</w:t>
      </w:r>
    </w:p>
    <w:p w14:paraId="123CCC84" w14:textId="1AC86047" w:rsidR="001C6140" w:rsidRDefault="001C6140" w:rsidP="004F0E74">
      <w:pPr>
        <w:keepNext/>
        <w:spacing w:before="240" w:after="100"/>
        <w:ind w:left="720" w:hanging="720"/>
        <w:outlineLvl w:val="0"/>
        <w:rPr>
          <w:rFonts w:ascii="Century Gothic" w:eastAsia="Times New Roman" w:hAnsi="Century Gothic" w:cs="Calibri"/>
          <w:b/>
          <w:smallCaps/>
          <w:sz w:val="32"/>
          <w:szCs w:val="28"/>
        </w:rPr>
      </w:pPr>
      <w:r>
        <w:rPr>
          <w:rFonts w:ascii="Century Gothic" w:eastAsia="Times New Roman" w:hAnsi="Century Gothic" w:cs="Calibri"/>
          <w:b/>
          <w:smallCaps/>
          <w:sz w:val="32"/>
          <w:szCs w:val="28"/>
        </w:rPr>
        <w:t>Markets Impacts or Controversy</w:t>
      </w:r>
    </w:p>
    <w:p w14:paraId="14224F2D" w14:textId="11C3B538" w:rsidR="001C6140" w:rsidRPr="001C6140" w:rsidRDefault="001C6140" w:rsidP="001C6140">
      <w:pPr>
        <w:spacing w:before="120" w:after="120" w:line="240" w:lineRule="auto"/>
        <w:jc w:val="both"/>
        <w:rPr>
          <w:rFonts w:ascii="Garamond" w:eastAsia="Times New Roman" w:hAnsi="Garamond" w:cs="Calibri"/>
          <w:sz w:val="24"/>
        </w:rPr>
      </w:pPr>
      <w:r w:rsidRPr="00794A43">
        <w:rPr>
          <w:rFonts w:ascii="Garamond" w:eastAsia="Times New Roman" w:hAnsi="Garamond" w:cs="Calibri"/>
          <w:sz w:val="24"/>
        </w:rPr>
        <w:t xml:space="preserve">[In a few paragraphs, describe </w:t>
      </w:r>
      <w:r w:rsidR="00BC1CD6">
        <w:rPr>
          <w:rFonts w:ascii="Garamond" w:eastAsia="Times New Roman" w:hAnsi="Garamond" w:cs="Calibri"/>
          <w:sz w:val="24"/>
        </w:rPr>
        <w:t xml:space="preserve">any </w:t>
      </w:r>
      <w:r>
        <w:rPr>
          <w:rFonts w:ascii="Garamond" w:eastAsia="Times New Roman" w:hAnsi="Garamond" w:cs="Calibri"/>
          <w:sz w:val="24"/>
        </w:rPr>
        <w:t xml:space="preserve">anticipated </w:t>
      </w:r>
      <w:r w:rsidR="00BC1CD6">
        <w:rPr>
          <w:rFonts w:ascii="Garamond" w:eastAsia="Times New Roman" w:hAnsi="Garamond" w:cs="Calibri"/>
          <w:sz w:val="24"/>
        </w:rPr>
        <w:t xml:space="preserve">negative </w:t>
      </w:r>
      <w:r>
        <w:rPr>
          <w:rFonts w:ascii="Garamond" w:eastAsia="Times New Roman" w:hAnsi="Garamond" w:cs="Calibri"/>
          <w:sz w:val="24"/>
        </w:rPr>
        <w:t>market impacts</w:t>
      </w:r>
      <w:r w:rsidR="00BC1CD6">
        <w:rPr>
          <w:rFonts w:ascii="Garamond" w:eastAsia="Times New Roman" w:hAnsi="Garamond" w:cs="Calibri"/>
          <w:sz w:val="24"/>
        </w:rPr>
        <w:t xml:space="preserve"> or controversies associated with this workpaper</w:t>
      </w:r>
      <w:r w:rsidRPr="00794A43">
        <w:rPr>
          <w:rFonts w:ascii="Garamond" w:eastAsia="Times New Roman" w:hAnsi="Garamond" w:cs="Calibri"/>
          <w:sz w:val="24"/>
        </w:rPr>
        <w:t>.]</w:t>
      </w:r>
    </w:p>
    <w:p w14:paraId="5B939AA8" w14:textId="1613D771" w:rsidR="004F0E74" w:rsidRPr="00794A43" w:rsidRDefault="004F0E74" w:rsidP="004F0E74">
      <w:pPr>
        <w:keepNext/>
        <w:spacing w:before="240" w:after="100"/>
        <w:ind w:left="720" w:hanging="720"/>
        <w:outlineLvl w:val="0"/>
        <w:rPr>
          <w:rFonts w:ascii="Century Gothic" w:eastAsia="Times New Roman" w:hAnsi="Century Gothic" w:cs="Calibri"/>
          <w:b/>
          <w:smallCaps/>
          <w:sz w:val="32"/>
          <w:szCs w:val="28"/>
        </w:rPr>
      </w:pPr>
      <w:r w:rsidRPr="00794A43">
        <w:rPr>
          <w:rFonts w:ascii="Century Gothic" w:eastAsia="Times New Roman" w:hAnsi="Century Gothic" w:cs="Calibri"/>
          <w:b/>
          <w:smallCaps/>
          <w:sz w:val="32"/>
          <w:szCs w:val="28"/>
        </w:rPr>
        <w:t>Request for CPUC Input</w:t>
      </w:r>
    </w:p>
    <w:p w14:paraId="48A1096E" w14:textId="77777777" w:rsidR="004F0E74" w:rsidRPr="00794A43" w:rsidRDefault="004F0E74" w:rsidP="004F0E74">
      <w:pPr>
        <w:spacing w:before="120" w:after="120" w:line="240" w:lineRule="auto"/>
        <w:jc w:val="both"/>
        <w:rPr>
          <w:rFonts w:ascii="Garamond" w:eastAsia="Times New Roman" w:hAnsi="Garamond" w:cs="Calibri"/>
          <w:sz w:val="24"/>
        </w:rPr>
      </w:pPr>
      <w:r w:rsidRPr="00794A43">
        <w:rPr>
          <w:rFonts w:ascii="Garamond" w:eastAsia="Times New Roman" w:hAnsi="Garamond" w:cs="Calibri"/>
          <w:sz w:val="24"/>
        </w:rPr>
        <w:t>[Describe what the CPUC will be asked to review. For more complex workpapers, this may include multiple review points (e.g., a draft survey instrument, a metering plan).]</w:t>
      </w:r>
    </w:p>
    <w:p w14:paraId="64F3981A" w14:textId="77777777" w:rsidR="004F0E74" w:rsidRPr="00794A43" w:rsidRDefault="004F0E74" w:rsidP="004F0E74">
      <w:pPr>
        <w:keepNext/>
        <w:spacing w:before="240" w:after="100"/>
        <w:ind w:left="720" w:hanging="720"/>
        <w:outlineLvl w:val="0"/>
        <w:rPr>
          <w:rFonts w:ascii="Century Gothic" w:eastAsia="Times New Roman" w:hAnsi="Century Gothic" w:cs="Calibri"/>
          <w:b/>
          <w:smallCaps/>
          <w:sz w:val="32"/>
          <w:szCs w:val="28"/>
        </w:rPr>
      </w:pPr>
      <w:r w:rsidRPr="00794A43">
        <w:rPr>
          <w:rFonts w:ascii="Century Gothic" w:eastAsia="Times New Roman" w:hAnsi="Century Gothic" w:cs="Calibri"/>
          <w:b/>
          <w:smallCaps/>
          <w:sz w:val="32"/>
          <w:szCs w:val="28"/>
        </w:rPr>
        <w:t>Milestone Review Schedule</w:t>
      </w:r>
    </w:p>
    <w:p w14:paraId="701F00CC" w14:textId="77777777" w:rsidR="004F0E74" w:rsidRPr="00794A43" w:rsidRDefault="004F0E74" w:rsidP="004F0E74">
      <w:pPr>
        <w:spacing w:before="120" w:after="120" w:line="240" w:lineRule="auto"/>
        <w:jc w:val="both"/>
        <w:rPr>
          <w:rFonts w:ascii="Garamond" w:eastAsia="Times New Roman" w:hAnsi="Garamond" w:cs="Calibri"/>
          <w:sz w:val="24"/>
        </w:rPr>
      </w:pPr>
      <w:r w:rsidRPr="00794A43">
        <w:rPr>
          <w:rFonts w:ascii="Garamond" w:eastAsia="Times New Roman" w:hAnsi="Garamond" w:cs="Calibri"/>
          <w:sz w:val="24"/>
        </w:rPr>
        <w:t xml:space="preserve">Complete the milestone review schedule for each review component; include the approximate date when the information will be made available and when the response is expected. </w:t>
      </w:r>
    </w:p>
    <w:p w14:paraId="706E8CC4" w14:textId="77777777" w:rsidR="004F0E74" w:rsidRPr="00794A43" w:rsidRDefault="004F0E74" w:rsidP="004F0E74">
      <w:pPr>
        <w:spacing w:after="0" w:line="240" w:lineRule="auto"/>
        <w:rPr>
          <w:rFonts w:ascii="Garamond" w:eastAsia="Times New Roman" w:hAnsi="Garamond" w:cs="Calibri"/>
          <w:sz w:val="24"/>
          <w:szCs w:val="20"/>
        </w:rPr>
      </w:pPr>
    </w:p>
    <w:tbl>
      <w:tblPr>
        <w:tblStyle w:val="TableGrid2"/>
        <w:tblW w:w="5000" w:type="pct"/>
        <w:tblLook w:val="04A0" w:firstRow="1" w:lastRow="0" w:firstColumn="1" w:lastColumn="0" w:noHBand="0" w:noVBand="1"/>
      </w:tblPr>
      <w:tblGrid>
        <w:gridCol w:w="5243"/>
        <w:gridCol w:w="2166"/>
        <w:gridCol w:w="2167"/>
      </w:tblGrid>
      <w:tr w:rsidR="004F0E74" w:rsidRPr="00794A43" w14:paraId="608C6ACC" w14:textId="77777777" w:rsidTr="00C17358">
        <w:tc>
          <w:tcPr>
            <w:tcW w:w="4725" w:type="dxa"/>
            <w:shd w:val="clear" w:color="auto" w:fill="D9D9D9"/>
            <w:vAlign w:val="bottom"/>
          </w:tcPr>
          <w:p w14:paraId="5C1B2261" w14:textId="77777777" w:rsidR="004F0E74" w:rsidRPr="00794A43" w:rsidRDefault="004F0E74" w:rsidP="00C17358">
            <w:pPr>
              <w:rPr>
                <w:rFonts w:ascii="Garamond" w:hAnsi="Garamond" w:cs="Calibri"/>
                <w:b/>
                <w:bCs/>
                <w:sz w:val="24"/>
              </w:rPr>
            </w:pPr>
            <w:r w:rsidRPr="00794A43">
              <w:rPr>
                <w:rFonts w:ascii="Garamond" w:hAnsi="Garamond" w:cs="Calibri"/>
                <w:b/>
                <w:bCs/>
                <w:sz w:val="24"/>
              </w:rPr>
              <w:t>Milestone Description</w:t>
            </w:r>
          </w:p>
        </w:tc>
        <w:tc>
          <w:tcPr>
            <w:tcW w:w="1952" w:type="dxa"/>
            <w:shd w:val="clear" w:color="auto" w:fill="D9D9D9"/>
            <w:vAlign w:val="bottom"/>
          </w:tcPr>
          <w:p w14:paraId="1802C1BA" w14:textId="77777777" w:rsidR="004F0E74" w:rsidRPr="00794A43" w:rsidRDefault="004F0E74" w:rsidP="00C17358">
            <w:pPr>
              <w:jc w:val="center"/>
              <w:rPr>
                <w:rFonts w:ascii="Garamond" w:hAnsi="Garamond" w:cs="Calibri"/>
                <w:b/>
                <w:bCs/>
                <w:sz w:val="24"/>
              </w:rPr>
            </w:pPr>
            <w:r w:rsidRPr="00794A43">
              <w:rPr>
                <w:rFonts w:ascii="Garamond" w:hAnsi="Garamond" w:cs="Calibri"/>
                <w:b/>
                <w:bCs/>
                <w:sz w:val="24"/>
              </w:rPr>
              <w:t>Expected Date for Submission of Review Item</w:t>
            </w:r>
          </w:p>
        </w:tc>
        <w:tc>
          <w:tcPr>
            <w:tcW w:w="1953" w:type="dxa"/>
            <w:shd w:val="clear" w:color="auto" w:fill="D9D9D9"/>
            <w:vAlign w:val="bottom"/>
          </w:tcPr>
          <w:p w14:paraId="3CCEB1EB" w14:textId="77777777" w:rsidR="004F0E74" w:rsidRPr="00794A43" w:rsidRDefault="004F0E74" w:rsidP="00C17358">
            <w:pPr>
              <w:jc w:val="center"/>
              <w:rPr>
                <w:rFonts w:ascii="Garamond" w:hAnsi="Garamond" w:cs="Calibri"/>
                <w:b/>
                <w:bCs/>
                <w:sz w:val="24"/>
              </w:rPr>
            </w:pPr>
            <w:r w:rsidRPr="00794A43">
              <w:rPr>
                <w:rFonts w:ascii="Garamond" w:hAnsi="Garamond" w:cs="Calibri"/>
                <w:b/>
                <w:bCs/>
                <w:sz w:val="24"/>
              </w:rPr>
              <w:t>Expected Date for CPUC Comments</w:t>
            </w:r>
          </w:p>
        </w:tc>
      </w:tr>
      <w:tr w:rsidR="004F0E74" w:rsidRPr="00794A43" w14:paraId="382248C7" w14:textId="77777777" w:rsidTr="00C17358">
        <w:tc>
          <w:tcPr>
            <w:tcW w:w="4725" w:type="dxa"/>
          </w:tcPr>
          <w:p w14:paraId="05E9F991" w14:textId="77777777" w:rsidR="004F0E74" w:rsidRPr="00794A43" w:rsidRDefault="004F0E74" w:rsidP="00C17358">
            <w:pPr>
              <w:spacing w:before="40" w:after="40"/>
              <w:rPr>
                <w:rFonts w:ascii="Garamond" w:hAnsi="Garamond" w:cs="Calibri"/>
                <w:sz w:val="24"/>
              </w:rPr>
            </w:pPr>
            <w:r w:rsidRPr="00794A43">
              <w:rPr>
                <w:rFonts w:ascii="Garamond" w:hAnsi="Garamond" w:cs="Calibri"/>
                <w:sz w:val="24"/>
              </w:rPr>
              <w:t xml:space="preserve"> </w:t>
            </w:r>
          </w:p>
        </w:tc>
        <w:tc>
          <w:tcPr>
            <w:tcW w:w="1952" w:type="dxa"/>
          </w:tcPr>
          <w:p w14:paraId="7C17E0E6" w14:textId="77777777" w:rsidR="004F0E74" w:rsidRPr="00794A43" w:rsidRDefault="004F0E74" w:rsidP="00C17358">
            <w:pPr>
              <w:spacing w:before="40" w:after="40"/>
              <w:rPr>
                <w:rFonts w:ascii="Garamond" w:hAnsi="Garamond" w:cs="Calibri"/>
                <w:sz w:val="24"/>
              </w:rPr>
            </w:pPr>
          </w:p>
        </w:tc>
        <w:tc>
          <w:tcPr>
            <w:tcW w:w="1953" w:type="dxa"/>
          </w:tcPr>
          <w:p w14:paraId="3B1BE4B8" w14:textId="77777777" w:rsidR="004F0E74" w:rsidRPr="00794A43" w:rsidRDefault="004F0E74" w:rsidP="00C17358">
            <w:pPr>
              <w:spacing w:before="40" w:after="40"/>
              <w:rPr>
                <w:rFonts w:ascii="Garamond" w:hAnsi="Garamond" w:cs="Calibri"/>
                <w:sz w:val="24"/>
              </w:rPr>
            </w:pPr>
          </w:p>
        </w:tc>
      </w:tr>
      <w:tr w:rsidR="004F0E74" w:rsidRPr="00794A43" w14:paraId="5D8C626B" w14:textId="77777777" w:rsidTr="00C17358">
        <w:tc>
          <w:tcPr>
            <w:tcW w:w="4725" w:type="dxa"/>
          </w:tcPr>
          <w:p w14:paraId="164EBD48" w14:textId="77777777" w:rsidR="004F0E74" w:rsidRPr="00794A43" w:rsidRDefault="004F0E74" w:rsidP="00C17358">
            <w:pPr>
              <w:spacing w:before="40" w:after="40"/>
              <w:rPr>
                <w:rFonts w:ascii="Garamond" w:hAnsi="Garamond" w:cs="Calibri"/>
                <w:sz w:val="24"/>
              </w:rPr>
            </w:pPr>
          </w:p>
        </w:tc>
        <w:tc>
          <w:tcPr>
            <w:tcW w:w="1952" w:type="dxa"/>
          </w:tcPr>
          <w:p w14:paraId="65C03577" w14:textId="77777777" w:rsidR="004F0E74" w:rsidRPr="00794A43" w:rsidRDefault="004F0E74" w:rsidP="00C17358">
            <w:pPr>
              <w:spacing w:before="40" w:after="40"/>
              <w:rPr>
                <w:rFonts w:ascii="Garamond" w:hAnsi="Garamond" w:cs="Calibri"/>
                <w:sz w:val="24"/>
              </w:rPr>
            </w:pPr>
          </w:p>
        </w:tc>
        <w:tc>
          <w:tcPr>
            <w:tcW w:w="1953" w:type="dxa"/>
          </w:tcPr>
          <w:p w14:paraId="19D00CEB" w14:textId="77777777" w:rsidR="004F0E74" w:rsidRPr="00794A43" w:rsidRDefault="004F0E74" w:rsidP="00C17358">
            <w:pPr>
              <w:spacing w:before="40" w:after="40"/>
              <w:rPr>
                <w:rFonts w:ascii="Garamond" w:hAnsi="Garamond" w:cs="Calibri"/>
                <w:sz w:val="24"/>
              </w:rPr>
            </w:pPr>
          </w:p>
        </w:tc>
      </w:tr>
      <w:tr w:rsidR="004F0E74" w:rsidRPr="00794A43" w14:paraId="1733EC99" w14:textId="77777777" w:rsidTr="00C17358">
        <w:tc>
          <w:tcPr>
            <w:tcW w:w="4725" w:type="dxa"/>
          </w:tcPr>
          <w:p w14:paraId="6DA894E9" w14:textId="77777777" w:rsidR="004F0E74" w:rsidRPr="00794A43" w:rsidRDefault="004F0E74" w:rsidP="00C17358">
            <w:pPr>
              <w:spacing w:before="40" w:after="40"/>
              <w:rPr>
                <w:rFonts w:ascii="Garamond" w:hAnsi="Garamond" w:cs="Calibri"/>
                <w:sz w:val="24"/>
              </w:rPr>
            </w:pPr>
          </w:p>
        </w:tc>
        <w:tc>
          <w:tcPr>
            <w:tcW w:w="1952" w:type="dxa"/>
          </w:tcPr>
          <w:p w14:paraId="77659A04" w14:textId="77777777" w:rsidR="004F0E74" w:rsidRPr="00794A43" w:rsidRDefault="004F0E74" w:rsidP="00C17358">
            <w:pPr>
              <w:spacing w:before="40" w:after="40"/>
              <w:rPr>
                <w:rFonts w:ascii="Garamond" w:hAnsi="Garamond" w:cs="Calibri"/>
                <w:sz w:val="24"/>
              </w:rPr>
            </w:pPr>
          </w:p>
        </w:tc>
        <w:tc>
          <w:tcPr>
            <w:tcW w:w="1953" w:type="dxa"/>
          </w:tcPr>
          <w:p w14:paraId="0FD27089" w14:textId="77777777" w:rsidR="004F0E74" w:rsidRPr="00794A43" w:rsidRDefault="004F0E74" w:rsidP="00C17358">
            <w:pPr>
              <w:spacing w:before="40" w:after="40"/>
              <w:rPr>
                <w:rFonts w:ascii="Garamond" w:hAnsi="Garamond" w:cs="Calibri"/>
                <w:sz w:val="24"/>
              </w:rPr>
            </w:pPr>
          </w:p>
        </w:tc>
      </w:tr>
      <w:tr w:rsidR="004F0E74" w:rsidRPr="00794A43" w14:paraId="5C0CDAC6" w14:textId="77777777" w:rsidTr="00C17358">
        <w:tc>
          <w:tcPr>
            <w:tcW w:w="4725" w:type="dxa"/>
          </w:tcPr>
          <w:p w14:paraId="3E085F3B" w14:textId="77777777" w:rsidR="004F0E74" w:rsidRPr="00794A43" w:rsidRDefault="004F0E74" w:rsidP="00C17358">
            <w:pPr>
              <w:spacing w:before="40" w:after="40"/>
              <w:rPr>
                <w:rFonts w:ascii="Garamond" w:hAnsi="Garamond" w:cs="Calibri"/>
                <w:sz w:val="24"/>
              </w:rPr>
            </w:pPr>
          </w:p>
        </w:tc>
        <w:tc>
          <w:tcPr>
            <w:tcW w:w="1952" w:type="dxa"/>
          </w:tcPr>
          <w:p w14:paraId="623A365E" w14:textId="77777777" w:rsidR="004F0E74" w:rsidRPr="00794A43" w:rsidRDefault="004F0E74" w:rsidP="00C17358">
            <w:pPr>
              <w:spacing w:before="40" w:after="40"/>
              <w:rPr>
                <w:rFonts w:ascii="Garamond" w:hAnsi="Garamond" w:cs="Calibri"/>
                <w:sz w:val="24"/>
              </w:rPr>
            </w:pPr>
          </w:p>
        </w:tc>
        <w:tc>
          <w:tcPr>
            <w:tcW w:w="1953" w:type="dxa"/>
          </w:tcPr>
          <w:p w14:paraId="6E44AF7A" w14:textId="77777777" w:rsidR="004F0E74" w:rsidRPr="00794A43" w:rsidRDefault="004F0E74" w:rsidP="00C17358">
            <w:pPr>
              <w:spacing w:before="40" w:after="40"/>
              <w:rPr>
                <w:rFonts w:ascii="Garamond" w:hAnsi="Garamond" w:cs="Calibri"/>
                <w:sz w:val="24"/>
              </w:rPr>
            </w:pPr>
          </w:p>
        </w:tc>
      </w:tr>
      <w:tr w:rsidR="004F0E74" w:rsidRPr="00794A43" w14:paraId="77EA579B" w14:textId="77777777" w:rsidTr="00C17358">
        <w:tc>
          <w:tcPr>
            <w:tcW w:w="4725" w:type="dxa"/>
          </w:tcPr>
          <w:p w14:paraId="7431B6B8" w14:textId="77777777" w:rsidR="004F0E74" w:rsidRPr="00794A43" w:rsidRDefault="004F0E74" w:rsidP="00C17358">
            <w:pPr>
              <w:spacing w:before="40" w:after="40"/>
              <w:rPr>
                <w:rFonts w:ascii="Garamond" w:hAnsi="Garamond" w:cs="Calibri"/>
                <w:sz w:val="24"/>
              </w:rPr>
            </w:pPr>
          </w:p>
        </w:tc>
        <w:tc>
          <w:tcPr>
            <w:tcW w:w="1952" w:type="dxa"/>
          </w:tcPr>
          <w:p w14:paraId="323B940D" w14:textId="77777777" w:rsidR="004F0E74" w:rsidRPr="00794A43" w:rsidRDefault="004F0E74" w:rsidP="00C17358">
            <w:pPr>
              <w:spacing w:before="40" w:after="40"/>
              <w:rPr>
                <w:rFonts w:ascii="Garamond" w:hAnsi="Garamond" w:cs="Calibri"/>
                <w:sz w:val="24"/>
              </w:rPr>
            </w:pPr>
          </w:p>
        </w:tc>
        <w:tc>
          <w:tcPr>
            <w:tcW w:w="1953" w:type="dxa"/>
          </w:tcPr>
          <w:p w14:paraId="32AB7D15" w14:textId="77777777" w:rsidR="004F0E74" w:rsidRPr="00794A43" w:rsidRDefault="004F0E74" w:rsidP="00C17358">
            <w:pPr>
              <w:spacing w:before="40" w:after="40"/>
              <w:rPr>
                <w:rFonts w:ascii="Garamond" w:hAnsi="Garamond" w:cs="Calibri"/>
                <w:sz w:val="24"/>
              </w:rPr>
            </w:pPr>
          </w:p>
        </w:tc>
      </w:tr>
      <w:tr w:rsidR="004F0E74" w:rsidRPr="00794A43" w14:paraId="7CA7E067" w14:textId="77777777" w:rsidTr="00C17358">
        <w:tc>
          <w:tcPr>
            <w:tcW w:w="4725" w:type="dxa"/>
          </w:tcPr>
          <w:p w14:paraId="742FD25C" w14:textId="77777777" w:rsidR="004F0E74" w:rsidRPr="00794A43" w:rsidRDefault="004F0E74" w:rsidP="00C17358">
            <w:pPr>
              <w:spacing w:before="40" w:after="40"/>
              <w:rPr>
                <w:rFonts w:ascii="Garamond" w:hAnsi="Garamond" w:cs="Calibri"/>
                <w:sz w:val="24"/>
              </w:rPr>
            </w:pPr>
          </w:p>
        </w:tc>
        <w:tc>
          <w:tcPr>
            <w:tcW w:w="1952" w:type="dxa"/>
          </w:tcPr>
          <w:p w14:paraId="69A619C4" w14:textId="77777777" w:rsidR="004F0E74" w:rsidRPr="00794A43" w:rsidRDefault="004F0E74" w:rsidP="00C17358">
            <w:pPr>
              <w:spacing w:before="40" w:after="40"/>
              <w:rPr>
                <w:rFonts w:ascii="Garamond" w:hAnsi="Garamond" w:cs="Calibri"/>
                <w:sz w:val="24"/>
              </w:rPr>
            </w:pPr>
          </w:p>
        </w:tc>
        <w:tc>
          <w:tcPr>
            <w:tcW w:w="1953" w:type="dxa"/>
          </w:tcPr>
          <w:p w14:paraId="24376845" w14:textId="77777777" w:rsidR="004F0E74" w:rsidRPr="00794A43" w:rsidRDefault="004F0E74" w:rsidP="00C17358">
            <w:pPr>
              <w:spacing w:before="40" w:after="40"/>
              <w:rPr>
                <w:rFonts w:ascii="Garamond" w:hAnsi="Garamond" w:cs="Calibri"/>
                <w:sz w:val="24"/>
              </w:rPr>
            </w:pPr>
          </w:p>
        </w:tc>
      </w:tr>
      <w:tr w:rsidR="004F0E74" w:rsidRPr="00794A43" w14:paraId="426F2C55" w14:textId="77777777" w:rsidTr="00C17358">
        <w:tc>
          <w:tcPr>
            <w:tcW w:w="4725" w:type="dxa"/>
          </w:tcPr>
          <w:p w14:paraId="4F58B83E" w14:textId="77777777" w:rsidR="004F0E74" w:rsidRPr="00794A43" w:rsidRDefault="004F0E74" w:rsidP="00C17358">
            <w:pPr>
              <w:spacing w:before="40" w:after="40"/>
              <w:rPr>
                <w:rFonts w:ascii="Garamond" w:hAnsi="Garamond" w:cs="Calibri"/>
                <w:sz w:val="24"/>
              </w:rPr>
            </w:pPr>
          </w:p>
        </w:tc>
        <w:tc>
          <w:tcPr>
            <w:tcW w:w="1952" w:type="dxa"/>
          </w:tcPr>
          <w:p w14:paraId="19A100DC" w14:textId="77777777" w:rsidR="004F0E74" w:rsidRPr="00794A43" w:rsidRDefault="004F0E74" w:rsidP="00C17358">
            <w:pPr>
              <w:spacing w:before="40" w:after="40"/>
              <w:rPr>
                <w:rFonts w:ascii="Garamond" w:hAnsi="Garamond" w:cs="Calibri"/>
                <w:sz w:val="24"/>
              </w:rPr>
            </w:pPr>
          </w:p>
        </w:tc>
        <w:tc>
          <w:tcPr>
            <w:tcW w:w="1953" w:type="dxa"/>
          </w:tcPr>
          <w:p w14:paraId="50AAC5B2" w14:textId="77777777" w:rsidR="004F0E74" w:rsidRPr="00794A43" w:rsidRDefault="004F0E74" w:rsidP="00C17358">
            <w:pPr>
              <w:spacing w:before="40" w:after="40"/>
              <w:rPr>
                <w:rFonts w:ascii="Garamond" w:hAnsi="Garamond" w:cs="Calibri"/>
                <w:sz w:val="24"/>
              </w:rPr>
            </w:pPr>
          </w:p>
        </w:tc>
      </w:tr>
    </w:tbl>
    <w:p w14:paraId="64B3E3DB" w14:textId="18DAD219" w:rsidR="006B58A4" w:rsidRDefault="006B58A4" w:rsidP="00D015A6">
      <w:pPr>
        <w:pStyle w:val="Heading1"/>
        <w:numPr>
          <w:ilvl w:val="0"/>
          <w:numId w:val="0"/>
        </w:numPr>
      </w:pPr>
    </w:p>
    <w:p w14:paraId="63A569AD" w14:textId="1A652CA6" w:rsidR="00BA72DA" w:rsidRPr="00E93050" w:rsidRDefault="00BA72DA" w:rsidP="00CB0748">
      <w:pPr>
        <w:rPr>
          <w:b/>
          <w:bCs/>
        </w:rPr>
      </w:pPr>
    </w:p>
    <w:sectPr w:rsidR="00BA72DA" w:rsidRPr="00E93050">
      <w:footerReference w:type="default" r:id="rId2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5" w:author="Kerri-Ann Richard" w:date="2020-03-26T17:13:00Z" w:initials="KR">
    <w:p w14:paraId="0967B3BD" w14:textId="2E9D37FB" w:rsidR="00E16B0C" w:rsidRDefault="00E16B0C">
      <w:pPr>
        <w:pStyle w:val="CommentText"/>
      </w:pPr>
      <w:r>
        <w:rPr>
          <w:rStyle w:val="CommentReference"/>
        </w:rPr>
        <w:annotationRef/>
      </w:r>
      <w:r>
        <w:t>CPUC would like to better understand the impacts of this measure on the portfolio and the best way for the PAs to communicate that information to CPUC.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967B3B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1F4D88B" w16cex:dateUtc="2020-02-17T14:16:00Z"/>
  <w16cex:commentExtensible w16cex:durableId="2219E735" w16cex:dateUtc="2020-03-16T15:53:00Z"/>
  <w16cex:commentExtensible w16cex:durableId="21F5143F" w16cex:dateUtc="2020-02-17T18:31:00Z"/>
  <w16cex:commentExtensible w16cex:durableId="21F5163A" w16cex:dateUtc="2020-02-17T18:40:00Z"/>
  <w16cex:commentExtensible w16cex:durableId="2219F70C" w16cex:dateUtc="2020-03-16T17: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67B3BD" w16cid:durableId="2227614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73CA0E" w14:textId="77777777" w:rsidR="00FF129B" w:rsidRDefault="00FF129B" w:rsidP="00D70D61">
      <w:pPr>
        <w:spacing w:after="0" w:line="240" w:lineRule="auto"/>
      </w:pPr>
      <w:r>
        <w:separator/>
      </w:r>
    </w:p>
  </w:endnote>
  <w:endnote w:type="continuationSeparator" w:id="0">
    <w:p w14:paraId="0A8B0855" w14:textId="77777777" w:rsidR="00FF129B" w:rsidRDefault="00FF129B" w:rsidP="00D70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Galliard BT">
    <w:altName w:val="Cambr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4552354"/>
      <w:docPartObj>
        <w:docPartGallery w:val="Page Numbers (Bottom of Page)"/>
        <w:docPartUnique/>
      </w:docPartObj>
    </w:sdtPr>
    <w:sdtEndPr>
      <w:rPr>
        <w:noProof/>
      </w:rPr>
    </w:sdtEndPr>
    <w:sdtContent>
      <w:p w14:paraId="171C1AD6" w14:textId="6D7C871D" w:rsidR="004413C5" w:rsidRDefault="004413C5">
        <w:pPr>
          <w:pStyle w:val="Footer"/>
          <w:jc w:val="right"/>
        </w:pPr>
        <w:r>
          <w:fldChar w:fldCharType="begin"/>
        </w:r>
        <w:r>
          <w:instrText xml:space="preserve"> PAGE   \* MERGEFORMAT </w:instrText>
        </w:r>
        <w:r>
          <w:fldChar w:fldCharType="separate"/>
        </w:r>
        <w:r w:rsidR="00E80AAE">
          <w:rPr>
            <w:noProof/>
          </w:rPr>
          <w:t>1</w:t>
        </w:r>
        <w:r>
          <w:rPr>
            <w:noProof/>
          </w:rPr>
          <w:fldChar w:fldCharType="end"/>
        </w:r>
      </w:p>
    </w:sdtContent>
  </w:sdt>
  <w:p w14:paraId="3E1657B2" w14:textId="77777777" w:rsidR="004413C5" w:rsidRDefault="004413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6208955"/>
      <w:docPartObj>
        <w:docPartGallery w:val="Page Numbers (Bottom of Page)"/>
        <w:docPartUnique/>
      </w:docPartObj>
    </w:sdtPr>
    <w:sdtEndPr>
      <w:rPr>
        <w:noProof/>
      </w:rPr>
    </w:sdtEndPr>
    <w:sdtContent>
      <w:p w14:paraId="11DFF8E3" w14:textId="55C95C46" w:rsidR="004413C5" w:rsidRDefault="004413C5">
        <w:pPr>
          <w:pStyle w:val="Footer"/>
          <w:jc w:val="center"/>
        </w:pPr>
        <w:r>
          <w:fldChar w:fldCharType="begin"/>
        </w:r>
        <w:r>
          <w:instrText xml:space="preserve"> PAGE   \* MERGEFORMAT </w:instrText>
        </w:r>
        <w:r>
          <w:fldChar w:fldCharType="separate"/>
        </w:r>
        <w:r w:rsidR="00E80AAE">
          <w:rPr>
            <w:noProof/>
          </w:rPr>
          <w:t>12</w:t>
        </w:r>
        <w:r>
          <w:rPr>
            <w:noProof/>
          </w:rPr>
          <w:fldChar w:fldCharType="end"/>
        </w:r>
      </w:p>
    </w:sdtContent>
  </w:sdt>
  <w:p w14:paraId="42083E6B" w14:textId="77777777" w:rsidR="004413C5" w:rsidRDefault="00441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46C52A" w14:textId="77777777" w:rsidR="00FF129B" w:rsidRDefault="00FF129B" w:rsidP="00D70D61">
      <w:pPr>
        <w:spacing w:after="0" w:line="240" w:lineRule="auto"/>
      </w:pPr>
      <w:r>
        <w:separator/>
      </w:r>
    </w:p>
  </w:footnote>
  <w:footnote w:type="continuationSeparator" w:id="0">
    <w:p w14:paraId="1C9E0B10" w14:textId="77777777" w:rsidR="00FF129B" w:rsidRDefault="00FF129B" w:rsidP="00D70D61">
      <w:pPr>
        <w:spacing w:after="0" w:line="240" w:lineRule="auto"/>
      </w:pPr>
      <w:r>
        <w:continuationSeparator/>
      </w:r>
    </w:p>
  </w:footnote>
  <w:footnote w:id="1">
    <w:p w14:paraId="6AD8B49F" w14:textId="580E8BA0" w:rsidR="000157A9" w:rsidRDefault="000157A9">
      <w:pPr>
        <w:pStyle w:val="FootnoteText"/>
      </w:pPr>
      <w:r>
        <w:rPr>
          <w:rStyle w:val="FootnoteReference"/>
        </w:rPr>
        <w:footnoteRef/>
      </w:r>
      <w:r>
        <w:t xml:space="preserve"> 90-day does not apply to new workpapers or new measures added to workpapers.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2117"/>
    <w:multiLevelType w:val="hybridMultilevel"/>
    <w:tmpl w:val="7B04A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02077D"/>
    <w:multiLevelType w:val="hybridMultilevel"/>
    <w:tmpl w:val="03A2D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23199C"/>
    <w:multiLevelType w:val="multilevel"/>
    <w:tmpl w:val="E7763E74"/>
    <w:lvl w:ilvl="0">
      <w:start w:val="1"/>
      <w:numFmt w:val="decimal"/>
      <w:pStyle w:val="NumberedHeading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3D7E8C"/>
    <w:multiLevelType w:val="multilevel"/>
    <w:tmpl w:val="9C365E5E"/>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F0E1FD6"/>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3836832"/>
    <w:multiLevelType w:val="hybridMultilevel"/>
    <w:tmpl w:val="2A36CC3E"/>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15:restartNumberingAfterBreak="0">
    <w:nsid w:val="43B06DBF"/>
    <w:multiLevelType w:val="multilevel"/>
    <w:tmpl w:val="3A6CBBD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7" w15:restartNumberingAfterBreak="0">
    <w:nsid w:val="47873E0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CD1403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F05335C"/>
    <w:multiLevelType w:val="hybridMultilevel"/>
    <w:tmpl w:val="AF8639F4"/>
    <w:lvl w:ilvl="0" w:tplc="D3167DE0">
      <w:start w:val="1"/>
      <w:numFmt w:val="decimal"/>
      <w:pStyle w:val="Instructions"/>
      <w:lvlText w:val="%1."/>
      <w:lvlJc w:val="left"/>
      <w:pPr>
        <w:ind w:left="720" w:hanging="360"/>
      </w:pPr>
      <w:rPr>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0466A4"/>
    <w:multiLevelType w:val="multilevel"/>
    <w:tmpl w:val="66A0850A"/>
    <w:lvl w:ilvl="0">
      <w:start w:val="1"/>
      <w:numFmt w:val="decimal"/>
      <w:pStyle w:val="Heading1"/>
      <w:lvlText w:val="%1."/>
      <w:lvlJc w:val="left"/>
      <w:pPr>
        <w:ind w:left="360" w:hanging="360"/>
      </w:pPr>
    </w:lvl>
    <w:lvl w:ilvl="1">
      <w:start w:val="1"/>
      <w:numFmt w:val="decimal"/>
      <w:pStyle w:val="Heading2"/>
      <w:lvlText w:val="%1.%2."/>
      <w:lvlJc w:val="left"/>
      <w:pPr>
        <w:ind w:left="432" w:hanging="432"/>
      </w:pPr>
    </w:lvl>
    <w:lvl w:ilvl="2">
      <w:start w:val="1"/>
      <w:numFmt w:val="decimal"/>
      <w:pStyle w:val="Heading3"/>
      <w:lvlText w:val="%1.%2.%3."/>
      <w:lvlJc w:val="left"/>
      <w:pPr>
        <w:ind w:left="1224" w:hanging="50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A4B2D0D"/>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FA50DA4"/>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FCE26BD"/>
    <w:multiLevelType w:val="hybridMultilevel"/>
    <w:tmpl w:val="EB467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761C2B"/>
    <w:multiLevelType w:val="hybridMultilevel"/>
    <w:tmpl w:val="B0AEA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9A3EF0"/>
    <w:multiLevelType w:val="hybridMultilevel"/>
    <w:tmpl w:val="63A8A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340FFD"/>
    <w:multiLevelType w:val="hybridMultilevel"/>
    <w:tmpl w:val="20800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297EA5"/>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7BBF297F"/>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E0E2F43"/>
    <w:multiLevelType w:val="hybridMultilevel"/>
    <w:tmpl w:val="D264D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5"/>
  </w:num>
  <w:num w:numId="4">
    <w:abstractNumId w:val="10"/>
  </w:num>
  <w:num w:numId="5">
    <w:abstractNumId w:val="16"/>
  </w:num>
  <w:num w:numId="6">
    <w:abstractNumId w:val="14"/>
  </w:num>
  <w:num w:numId="7">
    <w:abstractNumId w:val="15"/>
  </w:num>
  <w:num w:numId="8">
    <w:abstractNumId w:val="8"/>
  </w:num>
  <w:num w:numId="9">
    <w:abstractNumId w:val="12"/>
  </w:num>
  <w:num w:numId="10">
    <w:abstractNumId w:val="17"/>
  </w:num>
  <w:num w:numId="11">
    <w:abstractNumId w:val="7"/>
  </w:num>
  <w:num w:numId="12">
    <w:abstractNumId w:val="11"/>
  </w:num>
  <w:num w:numId="13">
    <w:abstractNumId w:val="3"/>
  </w:num>
  <w:num w:numId="14">
    <w:abstractNumId w:val="18"/>
  </w:num>
  <w:num w:numId="15">
    <w:abstractNumId w:val="19"/>
  </w:num>
  <w:num w:numId="16">
    <w:abstractNumId w:val="9"/>
  </w:num>
  <w:num w:numId="17">
    <w:abstractNumId w:val="2"/>
  </w:num>
  <w:num w:numId="18">
    <w:abstractNumId w:val="1"/>
  </w:num>
  <w:num w:numId="19">
    <w:abstractNumId w:val="0"/>
  </w:num>
  <w:num w:numId="20">
    <w:abstractNumId w:val="13"/>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oong, Tai">
    <w15:presenceInfo w15:providerId="AD" w15:userId="S::TXV0@pge.com::90e134b2-a7b8-4eab-8210-de6b5812bdcd"/>
  </w15:person>
  <w15:person w15:author="Kerri-Ann Richard">
    <w15:presenceInfo w15:providerId="AD" w15:userId="S-1-5-21-484763869-1177238915-725345543-63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3475"/>
    <w:rsid w:val="0000004D"/>
    <w:rsid w:val="0000444C"/>
    <w:rsid w:val="00004AAA"/>
    <w:rsid w:val="00012614"/>
    <w:rsid w:val="000157A9"/>
    <w:rsid w:val="000174C0"/>
    <w:rsid w:val="00034387"/>
    <w:rsid w:val="00034D56"/>
    <w:rsid w:val="0003577D"/>
    <w:rsid w:val="000378D0"/>
    <w:rsid w:val="00041548"/>
    <w:rsid w:val="000477A0"/>
    <w:rsid w:val="00053309"/>
    <w:rsid w:val="000569CC"/>
    <w:rsid w:val="000617D9"/>
    <w:rsid w:val="00063B67"/>
    <w:rsid w:val="00071773"/>
    <w:rsid w:val="000769AB"/>
    <w:rsid w:val="000855BE"/>
    <w:rsid w:val="00086561"/>
    <w:rsid w:val="00087B28"/>
    <w:rsid w:val="000919CD"/>
    <w:rsid w:val="00096F72"/>
    <w:rsid w:val="0009746D"/>
    <w:rsid w:val="000B335F"/>
    <w:rsid w:val="000C0DD5"/>
    <w:rsid w:val="000C193C"/>
    <w:rsid w:val="000C2BA1"/>
    <w:rsid w:val="000C348E"/>
    <w:rsid w:val="000D139C"/>
    <w:rsid w:val="000D26BC"/>
    <w:rsid w:val="000D2808"/>
    <w:rsid w:val="000D68FB"/>
    <w:rsid w:val="000E2DF6"/>
    <w:rsid w:val="000E5A41"/>
    <w:rsid w:val="000E7E65"/>
    <w:rsid w:val="000F3312"/>
    <w:rsid w:val="000F5C17"/>
    <w:rsid w:val="00110C21"/>
    <w:rsid w:val="00111DE6"/>
    <w:rsid w:val="00123A5B"/>
    <w:rsid w:val="00123D16"/>
    <w:rsid w:val="00125282"/>
    <w:rsid w:val="001259CE"/>
    <w:rsid w:val="00127596"/>
    <w:rsid w:val="0013240D"/>
    <w:rsid w:val="00137EF8"/>
    <w:rsid w:val="001412DF"/>
    <w:rsid w:val="00144B47"/>
    <w:rsid w:val="001619B0"/>
    <w:rsid w:val="00161E72"/>
    <w:rsid w:val="00164736"/>
    <w:rsid w:val="00171B5C"/>
    <w:rsid w:val="00176564"/>
    <w:rsid w:val="00183F58"/>
    <w:rsid w:val="001858C1"/>
    <w:rsid w:val="00191FB8"/>
    <w:rsid w:val="0019477B"/>
    <w:rsid w:val="00197EF7"/>
    <w:rsid w:val="001A7FE8"/>
    <w:rsid w:val="001B00AC"/>
    <w:rsid w:val="001B04A2"/>
    <w:rsid w:val="001B6162"/>
    <w:rsid w:val="001B78A5"/>
    <w:rsid w:val="001C5F3E"/>
    <w:rsid w:val="001C6140"/>
    <w:rsid w:val="001C7086"/>
    <w:rsid w:val="001D4013"/>
    <w:rsid w:val="001D56FA"/>
    <w:rsid w:val="001E70B7"/>
    <w:rsid w:val="001E783E"/>
    <w:rsid w:val="001F355C"/>
    <w:rsid w:val="001F49C5"/>
    <w:rsid w:val="00200DE6"/>
    <w:rsid w:val="00203B2E"/>
    <w:rsid w:val="002167B6"/>
    <w:rsid w:val="002214AA"/>
    <w:rsid w:val="002254AA"/>
    <w:rsid w:val="002261B0"/>
    <w:rsid w:val="002348AB"/>
    <w:rsid w:val="00240112"/>
    <w:rsid w:val="002404B4"/>
    <w:rsid w:val="00250238"/>
    <w:rsid w:val="002516D4"/>
    <w:rsid w:val="00254F32"/>
    <w:rsid w:val="00255997"/>
    <w:rsid w:val="00257A37"/>
    <w:rsid w:val="00261622"/>
    <w:rsid w:val="0026186B"/>
    <w:rsid w:val="002718B2"/>
    <w:rsid w:val="0027467C"/>
    <w:rsid w:val="00276067"/>
    <w:rsid w:val="00284D65"/>
    <w:rsid w:val="002878D2"/>
    <w:rsid w:val="00291C4F"/>
    <w:rsid w:val="00292879"/>
    <w:rsid w:val="002A7739"/>
    <w:rsid w:val="002B1650"/>
    <w:rsid w:val="002C131C"/>
    <w:rsid w:val="002C2FB3"/>
    <w:rsid w:val="002E0A2E"/>
    <w:rsid w:val="002E508E"/>
    <w:rsid w:val="002E59EC"/>
    <w:rsid w:val="002F14EE"/>
    <w:rsid w:val="00303F4A"/>
    <w:rsid w:val="00312846"/>
    <w:rsid w:val="0031515A"/>
    <w:rsid w:val="003165F7"/>
    <w:rsid w:val="00321FF6"/>
    <w:rsid w:val="00331B38"/>
    <w:rsid w:val="003363B1"/>
    <w:rsid w:val="003456B4"/>
    <w:rsid w:val="00346F91"/>
    <w:rsid w:val="00347F66"/>
    <w:rsid w:val="00354107"/>
    <w:rsid w:val="00361B63"/>
    <w:rsid w:val="00363ECC"/>
    <w:rsid w:val="003665A4"/>
    <w:rsid w:val="00376990"/>
    <w:rsid w:val="00380EF0"/>
    <w:rsid w:val="00384718"/>
    <w:rsid w:val="003921AB"/>
    <w:rsid w:val="00395913"/>
    <w:rsid w:val="003A1BA6"/>
    <w:rsid w:val="003A3709"/>
    <w:rsid w:val="003A6EF1"/>
    <w:rsid w:val="003B06DA"/>
    <w:rsid w:val="003B1768"/>
    <w:rsid w:val="003B1899"/>
    <w:rsid w:val="003B6AD5"/>
    <w:rsid w:val="003C17FA"/>
    <w:rsid w:val="003C225D"/>
    <w:rsid w:val="003D2673"/>
    <w:rsid w:val="003D3475"/>
    <w:rsid w:val="003E670E"/>
    <w:rsid w:val="003F0FD7"/>
    <w:rsid w:val="00400D44"/>
    <w:rsid w:val="004170D4"/>
    <w:rsid w:val="00417F51"/>
    <w:rsid w:val="00421D6E"/>
    <w:rsid w:val="004237E8"/>
    <w:rsid w:val="00423C76"/>
    <w:rsid w:val="004251E7"/>
    <w:rsid w:val="00425DBE"/>
    <w:rsid w:val="00432485"/>
    <w:rsid w:val="0043509A"/>
    <w:rsid w:val="00435737"/>
    <w:rsid w:val="004376C7"/>
    <w:rsid w:val="004409ED"/>
    <w:rsid w:val="004413C5"/>
    <w:rsid w:val="004526DE"/>
    <w:rsid w:val="00453745"/>
    <w:rsid w:val="00462C89"/>
    <w:rsid w:val="00463F60"/>
    <w:rsid w:val="00467322"/>
    <w:rsid w:val="0047629E"/>
    <w:rsid w:val="00480BB0"/>
    <w:rsid w:val="00483E6C"/>
    <w:rsid w:val="004A0978"/>
    <w:rsid w:val="004A1424"/>
    <w:rsid w:val="004A2E68"/>
    <w:rsid w:val="004B040F"/>
    <w:rsid w:val="004B1CD5"/>
    <w:rsid w:val="004C0372"/>
    <w:rsid w:val="004C41E9"/>
    <w:rsid w:val="004C7F82"/>
    <w:rsid w:val="004D0B5C"/>
    <w:rsid w:val="004D202D"/>
    <w:rsid w:val="004D3760"/>
    <w:rsid w:val="004F09D1"/>
    <w:rsid w:val="004F0B31"/>
    <w:rsid w:val="004F0E74"/>
    <w:rsid w:val="004F1DA2"/>
    <w:rsid w:val="004F329E"/>
    <w:rsid w:val="004F7D9E"/>
    <w:rsid w:val="00502748"/>
    <w:rsid w:val="00502918"/>
    <w:rsid w:val="00505A5C"/>
    <w:rsid w:val="0050619D"/>
    <w:rsid w:val="00516DD1"/>
    <w:rsid w:val="005250F9"/>
    <w:rsid w:val="00526346"/>
    <w:rsid w:val="005271FB"/>
    <w:rsid w:val="0052784D"/>
    <w:rsid w:val="0053097B"/>
    <w:rsid w:val="00534986"/>
    <w:rsid w:val="00540B5A"/>
    <w:rsid w:val="00544606"/>
    <w:rsid w:val="00546279"/>
    <w:rsid w:val="0056657B"/>
    <w:rsid w:val="00567500"/>
    <w:rsid w:val="005701E9"/>
    <w:rsid w:val="005706AD"/>
    <w:rsid w:val="005761F4"/>
    <w:rsid w:val="00585EDE"/>
    <w:rsid w:val="005A028E"/>
    <w:rsid w:val="005A082B"/>
    <w:rsid w:val="005A2214"/>
    <w:rsid w:val="005A5EDC"/>
    <w:rsid w:val="005A5FB7"/>
    <w:rsid w:val="005C45AA"/>
    <w:rsid w:val="005C7D54"/>
    <w:rsid w:val="005D0A9B"/>
    <w:rsid w:val="005E0EA8"/>
    <w:rsid w:val="005E23EE"/>
    <w:rsid w:val="005E7FE9"/>
    <w:rsid w:val="00600590"/>
    <w:rsid w:val="00601938"/>
    <w:rsid w:val="00610056"/>
    <w:rsid w:val="0061274C"/>
    <w:rsid w:val="00621C63"/>
    <w:rsid w:val="0062498F"/>
    <w:rsid w:val="006272CB"/>
    <w:rsid w:val="00633718"/>
    <w:rsid w:val="00634D3F"/>
    <w:rsid w:val="00637ED9"/>
    <w:rsid w:val="00637F60"/>
    <w:rsid w:val="00644FB4"/>
    <w:rsid w:val="00647F9E"/>
    <w:rsid w:val="00656323"/>
    <w:rsid w:val="00662599"/>
    <w:rsid w:val="00662E25"/>
    <w:rsid w:val="0066464C"/>
    <w:rsid w:val="00671746"/>
    <w:rsid w:val="006A15BD"/>
    <w:rsid w:val="006A1DA8"/>
    <w:rsid w:val="006B0861"/>
    <w:rsid w:val="006B58A4"/>
    <w:rsid w:val="006C4AB5"/>
    <w:rsid w:val="006E40B7"/>
    <w:rsid w:val="006F3A16"/>
    <w:rsid w:val="006F56B3"/>
    <w:rsid w:val="00702446"/>
    <w:rsid w:val="00704ECA"/>
    <w:rsid w:val="00705CFD"/>
    <w:rsid w:val="00706DDA"/>
    <w:rsid w:val="00721233"/>
    <w:rsid w:val="00722D77"/>
    <w:rsid w:val="007310F7"/>
    <w:rsid w:val="00733332"/>
    <w:rsid w:val="00755A8F"/>
    <w:rsid w:val="00757ED0"/>
    <w:rsid w:val="00765C7C"/>
    <w:rsid w:val="00766789"/>
    <w:rsid w:val="00767A5B"/>
    <w:rsid w:val="0077024F"/>
    <w:rsid w:val="00772F59"/>
    <w:rsid w:val="007816F8"/>
    <w:rsid w:val="0078681E"/>
    <w:rsid w:val="007914A0"/>
    <w:rsid w:val="007A02FC"/>
    <w:rsid w:val="007A1A02"/>
    <w:rsid w:val="007A1B3C"/>
    <w:rsid w:val="007A540F"/>
    <w:rsid w:val="007C5181"/>
    <w:rsid w:val="007C6BC6"/>
    <w:rsid w:val="007D1192"/>
    <w:rsid w:val="007D682A"/>
    <w:rsid w:val="00804F0C"/>
    <w:rsid w:val="00805D30"/>
    <w:rsid w:val="008151A4"/>
    <w:rsid w:val="0081548F"/>
    <w:rsid w:val="00820F1F"/>
    <w:rsid w:val="008242FD"/>
    <w:rsid w:val="00830D50"/>
    <w:rsid w:val="00833A84"/>
    <w:rsid w:val="00836208"/>
    <w:rsid w:val="008474F3"/>
    <w:rsid w:val="00851BAD"/>
    <w:rsid w:val="00852A21"/>
    <w:rsid w:val="00860BAB"/>
    <w:rsid w:val="00861ED5"/>
    <w:rsid w:val="00864704"/>
    <w:rsid w:val="00870CC8"/>
    <w:rsid w:val="00874583"/>
    <w:rsid w:val="00876D29"/>
    <w:rsid w:val="00880E34"/>
    <w:rsid w:val="00882180"/>
    <w:rsid w:val="00886ED9"/>
    <w:rsid w:val="00895F1C"/>
    <w:rsid w:val="00896BD3"/>
    <w:rsid w:val="008A48CD"/>
    <w:rsid w:val="008A544D"/>
    <w:rsid w:val="008A7E52"/>
    <w:rsid w:val="008B3E7C"/>
    <w:rsid w:val="008B6675"/>
    <w:rsid w:val="008B790D"/>
    <w:rsid w:val="008C097E"/>
    <w:rsid w:val="008C278E"/>
    <w:rsid w:val="008C2D8B"/>
    <w:rsid w:val="008C38A7"/>
    <w:rsid w:val="008D3481"/>
    <w:rsid w:val="008D6794"/>
    <w:rsid w:val="008E72EF"/>
    <w:rsid w:val="008F243C"/>
    <w:rsid w:val="008F3656"/>
    <w:rsid w:val="008F5B43"/>
    <w:rsid w:val="008F5FB0"/>
    <w:rsid w:val="008F723B"/>
    <w:rsid w:val="0090419B"/>
    <w:rsid w:val="009134D4"/>
    <w:rsid w:val="00913FDE"/>
    <w:rsid w:val="009162AC"/>
    <w:rsid w:val="00922ADF"/>
    <w:rsid w:val="00923D49"/>
    <w:rsid w:val="0092522C"/>
    <w:rsid w:val="00926ED6"/>
    <w:rsid w:val="00934729"/>
    <w:rsid w:val="0093761D"/>
    <w:rsid w:val="00941C8F"/>
    <w:rsid w:val="0095476D"/>
    <w:rsid w:val="00956103"/>
    <w:rsid w:val="00956506"/>
    <w:rsid w:val="00960A8F"/>
    <w:rsid w:val="0097234F"/>
    <w:rsid w:val="0097407C"/>
    <w:rsid w:val="00977DC4"/>
    <w:rsid w:val="00987202"/>
    <w:rsid w:val="0098742A"/>
    <w:rsid w:val="00990233"/>
    <w:rsid w:val="00992404"/>
    <w:rsid w:val="009926C6"/>
    <w:rsid w:val="009A1408"/>
    <w:rsid w:val="009A7F21"/>
    <w:rsid w:val="009B1FBB"/>
    <w:rsid w:val="009B4CE7"/>
    <w:rsid w:val="009B57C7"/>
    <w:rsid w:val="009C2D38"/>
    <w:rsid w:val="009C3FEE"/>
    <w:rsid w:val="009C62A7"/>
    <w:rsid w:val="009D3CB2"/>
    <w:rsid w:val="009D41EE"/>
    <w:rsid w:val="009D56A6"/>
    <w:rsid w:val="009E54AE"/>
    <w:rsid w:val="009E573D"/>
    <w:rsid w:val="009E6250"/>
    <w:rsid w:val="009E7118"/>
    <w:rsid w:val="009F25FD"/>
    <w:rsid w:val="009F3A9E"/>
    <w:rsid w:val="00A0495F"/>
    <w:rsid w:val="00A04ECF"/>
    <w:rsid w:val="00A129A1"/>
    <w:rsid w:val="00A155CE"/>
    <w:rsid w:val="00A312E3"/>
    <w:rsid w:val="00A402A2"/>
    <w:rsid w:val="00A41F06"/>
    <w:rsid w:val="00A4494C"/>
    <w:rsid w:val="00A515F4"/>
    <w:rsid w:val="00A56036"/>
    <w:rsid w:val="00A571E6"/>
    <w:rsid w:val="00A61FEF"/>
    <w:rsid w:val="00A72889"/>
    <w:rsid w:val="00A85E04"/>
    <w:rsid w:val="00A87757"/>
    <w:rsid w:val="00A91C91"/>
    <w:rsid w:val="00A92C4C"/>
    <w:rsid w:val="00A947E2"/>
    <w:rsid w:val="00A95B2C"/>
    <w:rsid w:val="00AA2011"/>
    <w:rsid w:val="00AA324C"/>
    <w:rsid w:val="00AA654E"/>
    <w:rsid w:val="00AC18F8"/>
    <w:rsid w:val="00AC3E24"/>
    <w:rsid w:val="00AC5DE7"/>
    <w:rsid w:val="00AD1677"/>
    <w:rsid w:val="00AD404E"/>
    <w:rsid w:val="00AD5F6A"/>
    <w:rsid w:val="00AD7DC1"/>
    <w:rsid w:val="00AE6448"/>
    <w:rsid w:val="00AE79C4"/>
    <w:rsid w:val="00AF037C"/>
    <w:rsid w:val="00AF7F7D"/>
    <w:rsid w:val="00B01B8B"/>
    <w:rsid w:val="00B111AE"/>
    <w:rsid w:val="00B11D36"/>
    <w:rsid w:val="00B1367B"/>
    <w:rsid w:val="00B14BC3"/>
    <w:rsid w:val="00B17E04"/>
    <w:rsid w:val="00B32CB3"/>
    <w:rsid w:val="00B34675"/>
    <w:rsid w:val="00B42B50"/>
    <w:rsid w:val="00B45FAB"/>
    <w:rsid w:val="00B479A2"/>
    <w:rsid w:val="00B62AD3"/>
    <w:rsid w:val="00B62CD9"/>
    <w:rsid w:val="00B6617C"/>
    <w:rsid w:val="00B66279"/>
    <w:rsid w:val="00B66A46"/>
    <w:rsid w:val="00B66BD4"/>
    <w:rsid w:val="00B81B0D"/>
    <w:rsid w:val="00B820EB"/>
    <w:rsid w:val="00BA0571"/>
    <w:rsid w:val="00BA0B0A"/>
    <w:rsid w:val="00BA144E"/>
    <w:rsid w:val="00BA29AE"/>
    <w:rsid w:val="00BA3BEA"/>
    <w:rsid w:val="00BA72DA"/>
    <w:rsid w:val="00BA7641"/>
    <w:rsid w:val="00BB414A"/>
    <w:rsid w:val="00BB5F8F"/>
    <w:rsid w:val="00BC1CD6"/>
    <w:rsid w:val="00BC4AA1"/>
    <w:rsid w:val="00BD260D"/>
    <w:rsid w:val="00BE170B"/>
    <w:rsid w:val="00BE1A62"/>
    <w:rsid w:val="00BF2EF6"/>
    <w:rsid w:val="00C0322B"/>
    <w:rsid w:val="00C06FE7"/>
    <w:rsid w:val="00C071F2"/>
    <w:rsid w:val="00C07235"/>
    <w:rsid w:val="00C07E45"/>
    <w:rsid w:val="00C1339F"/>
    <w:rsid w:val="00C160F7"/>
    <w:rsid w:val="00C16933"/>
    <w:rsid w:val="00C17358"/>
    <w:rsid w:val="00C211C0"/>
    <w:rsid w:val="00C27711"/>
    <w:rsid w:val="00C30A57"/>
    <w:rsid w:val="00C30BE0"/>
    <w:rsid w:val="00C33696"/>
    <w:rsid w:val="00C34BB2"/>
    <w:rsid w:val="00C46C1A"/>
    <w:rsid w:val="00C515CE"/>
    <w:rsid w:val="00C51E06"/>
    <w:rsid w:val="00C64266"/>
    <w:rsid w:val="00C732BA"/>
    <w:rsid w:val="00C771AF"/>
    <w:rsid w:val="00C81AAA"/>
    <w:rsid w:val="00C83162"/>
    <w:rsid w:val="00C85229"/>
    <w:rsid w:val="00C868C4"/>
    <w:rsid w:val="00C86AEA"/>
    <w:rsid w:val="00C9061B"/>
    <w:rsid w:val="00C9753A"/>
    <w:rsid w:val="00CA6697"/>
    <w:rsid w:val="00CA6B10"/>
    <w:rsid w:val="00CB0748"/>
    <w:rsid w:val="00CB10CA"/>
    <w:rsid w:val="00CB2A93"/>
    <w:rsid w:val="00CB57A0"/>
    <w:rsid w:val="00CE52C1"/>
    <w:rsid w:val="00CE73AF"/>
    <w:rsid w:val="00CE7A6F"/>
    <w:rsid w:val="00CF4DF5"/>
    <w:rsid w:val="00CF61F0"/>
    <w:rsid w:val="00D00B1D"/>
    <w:rsid w:val="00D015A6"/>
    <w:rsid w:val="00D1243F"/>
    <w:rsid w:val="00D17E87"/>
    <w:rsid w:val="00D2525F"/>
    <w:rsid w:val="00D32F0E"/>
    <w:rsid w:val="00D3329A"/>
    <w:rsid w:val="00D43856"/>
    <w:rsid w:val="00D46273"/>
    <w:rsid w:val="00D46FD1"/>
    <w:rsid w:val="00D607D9"/>
    <w:rsid w:val="00D70D61"/>
    <w:rsid w:val="00D70F77"/>
    <w:rsid w:val="00D734F6"/>
    <w:rsid w:val="00D91D9B"/>
    <w:rsid w:val="00D93ABF"/>
    <w:rsid w:val="00D9467E"/>
    <w:rsid w:val="00DA2E64"/>
    <w:rsid w:val="00DB5FC3"/>
    <w:rsid w:val="00DB6C80"/>
    <w:rsid w:val="00DC6B5B"/>
    <w:rsid w:val="00DD0FF3"/>
    <w:rsid w:val="00DD1D96"/>
    <w:rsid w:val="00DE1766"/>
    <w:rsid w:val="00DE606D"/>
    <w:rsid w:val="00DF1824"/>
    <w:rsid w:val="00E1381D"/>
    <w:rsid w:val="00E14AAA"/>
    <w:rsid w:val="00E16565"/>
    <w:rsid w:val="00E16B0C"/>
    <w:rsid w:val="00E17FA1"/>
    <w:rsid w:val="00E33C85"/>
    <w:rsid w:val="00E34C74"/>
    <w:rsid w:val="00E402AC"/>
    <w:rsid w:val="00E42BC2"/>
    <w:rsid w:val="00E42F0C"/>
    <w:rsid w:val="00E537AD"/>
    <w:rsid w:val="00E53EA6"/>
    <w:rsid w:val="00E56D1E"/>
    <w:rsid w:val="00E60F6F"/>
    <w:rsid w:val="00E67792"/>
    <w:rsid w:val="00E67C3B"/>
    <w:rsid w:val="00E73409"/>
    <w:rsid w:val="00E80AAE"/>
    <w:rsid w:val="00E845BD"/>
    <w:rsid w:val="00E87BD0"/>
    <w:rsid w:val="00E92B20"/>
    <w:rsid w:val="00E93050"/>
    <w:rsid w:val="00E93D4B"/>
    <w:rsid w:val="00E96349"/>
    <w:rsid w:val="00E96D65"/>
    <w:rsid w:val="00EC0A47"/>
    <w:rsid w:val="00EC4DED"/>
    <w:rsid w:val="00EC64CB"/>
    <w:rsid w:val="00ED642B"/>
    <w:rsid w:val="00EF1BEC"/>
    <w:rsid w:val="00EF2860"/>
    <w:rsid w:val="00EF3757"/>
    <w:rsid w:val="00F01C1C"/>
    <w:rsid w:val="00F14F69"/>
    <w:rsid w:val="00F2193C"/>
    <w:rsid w:val="00F22633"/>
    <w:rsid w:val="00F27DD9"/>
    <w:rsid w:val="00F3039A"/>
    <w:rsid w:val="00F34A3B"/>
    <w:rsid w:val="00F34ED3"/>
    <w:rsid w:val="00F36B50"/>
    <w:rsid w:val="00F4519E"/>
    <w:rsid w:val="00F504AB"/>
    <w:rsid w:val="00F51C40"/>
    <w:rsid w:val="00F53460"/>
    <w:rsid w:val="00F5653D"/>
    <w:rsid w:val="00F5687D"/>
    <w:rsid w:val="00F60A9C"/>
    <w:rsid w:val="00F8115E"/>
    <w:rsid w:val="00F8537D"/>
    <w:rsid w:val="00F900F0"/>
    <w:rsid w:val="00F963E2"/>
    <w:rsid w:val="00FA358D"/>
    <w:rsid w:val="00FA5804"/>
    <w:rsid w:val="00FC2771"/>
    <w:rsid w:val="00FC28AA"/>
    <w:rsid w:val="00FD02A1"/>
    <w:rsid w:val="00FD75EC"/>
    <w:rsid w:val="00FE401D"/>
    <w:rsid w:val="00FE5D44"/>
    <w:rsid w:val="00FF129B"/>
    <w:rsid w:val="00FF2A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E5D27"/>
  <w15:docId w15:val="{F1B3F992-73A5-4AD4-BE35-5A4F788EC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7"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1FF6"/>
    <w:pPr>
      <w:keepNext/>
      <w:keepLines/>
      <w:numPr>
        <w:numId w:val="4"/>
      </w:numPr>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uiPriority w:val="9"/>
    <w:unhideWhenUsed/>
    <w:qFormat/>
    <w:rsid w:val="00E402AC"/>
    <w:pPr>
      <w:numPr>
        <w:ilvl w:val="1"/>
      </w:numPr>
      <w:ind w:left="810" w:hanging="810"/>
      <w:outlineLvl w:val="1"/>
    </w:pPr>
    <w:rPr>
      <w:sz w:val="28"/>
      <w:szCs w:val="28"/>
    </w:rPr>
  </w:style>
  <w:style w:type="paragraph" w:styleId="Heading3">
    <w:name w:val="heading 3"/>
    <w:basedOn w:val="Heading2"/>
    <w:next w:val="Normal"/>
    <w:link w:val="Heading3Char"/>
    <w:uiPriority w:val="9"/>
    <w:unhideWhenUsed/>
    <w:qFormat/>
    <w:rsid w:val="004376C7"/>
    <w:pPr>
      <w:numPr>
        <w:ilvl w:val="2"/>
      </w:numPr>
      <w:ind w:left="540"/>
      <w:outlineLvl w:val="2"/>
    </w:pPr>
    <w:rPr>
      <w:sz w:val="24"/>
      <w:szCs w:val="24"/>
    </w:rPr>
  </w:style>
  <w:style w:type="paragraph" w:styleId="Heading4">
    <w:name w:val="heading 4"/>
    <w:basedOn w:val="Normal"/>
    <w:next w:val="Normal"/>
    <w:link w:val="Heading4Char"/>
    <w:uiPriority w:val="9"/>
    <w:unhideWhenUsed/>
    <w:qFormat/>
    <w:rsid w:val="004251E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402AC"/>
    <w:rPr>
      <w:rFonts w:asciiTheme="majorHAnsi" w:eastAsiaTheme="majorEastAsia" w:hAnsiTheme="majorHAnsi" w:cstheme="majorBidi"/>
      <w:color w:val="365F91" w:themeColor="accent1" w:themeShade="BF"/>
      <w:sz w:val="28"/>
      <w:szCs w:val="28"/>
    </w:rPr>
  </w:style>
  <w:style w:type="paragraph" w:styleId="ListParagraph">
    <w:name w:val="List Paragraph"/>
    <w:basedOn w:val="Normal"/>
    <w:link w:val="ListParagraphChar"/>
    <w:uiPriority w:val="34"/>
    <w:qFormat/>
    <w:rsid w:val="004F329E"/>
    <w:pPr>
      <w:ind w:left="720"/>
      <w:contextualSpacing/>
    </w:pPr>
  </w:style>
  <w:style w:type="paragraph" w:styleId="Header">
    <w:name w:val="header"/>
    <w:basedOn w:val="Normal"/>
    <w:link w:val="HeaderChar"/>
    <w:uiPriority w:val="7"/>
    <w:unhideWhenUsed/>
    <w:rsid w:val="00D70D61"/>
    <w:pPr>
      <w:tabs>
        <w:tab w:val="center" w:pos="4680"/>
        <w:tab w:val="right" w:pos="9360"/>
      </w:tabs>
      <w:spacing w:after="0" w:line="240" w:lineRule="auto"/>
    </w:pPr>
  </w:style>
  <w:style w:type="character" w:customStyle="1" w:styleId="HeaderChar">
    <w:name w:val="Header Char"/>
    <w:basedOn w:val="DefaultParagraphFont"/>
    <w:link w:val="Header"/>
    <w:uiPriority w:val="7"/>
    <w:rsid w:val="00D70D61"/>
  </w:style>
  <w:style w:type="paragraph" w:styleId="Footer">
    <w:name w:val="footer"/>
    <w:basedOn w:val="Normal"/>
    <w:link w:val="FooterChar"/>
    <w:uiPriority w:val="99"/>
    <w:unhideWhenUsed/>
    <w:rsid w:val="00D70D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0D61"/>
  </w:style>
  <w:style w:type="character" w:styleId="CommentReference">
    <w:name w:val="annotation reference"/>
    <w:basedOn w:val="DefaultParagraphFont"/>
    <w:uiPriority w:val="99"/>
    <w:semiHidden/>
    <w:unhideWhenUsed/>
    <w:rsid w:val="00DF1824"/>
    <w:rPr>
      <w:sz w:val="16"/>
      <w:szCs w:val="16"/>
    </w:rPr>
  </w:style>
  <w:style w:type="paragraph" w:styleId="CommentText">
    <w:name w:val="annotation text"/>
    <w:basedOn w:val="Normal"/>
    <w:link w:val="CommentTextChar"/>
    <w:uiPriority w:val="99"/>
    <w:semiHidden/>
    <w:unhideWhenUsed/>
    <w:rsid w:val="00DF1824"/>
    <w:pPr>
      <w:spacing w:line="240" w:lineRule="auto"/>
    </w:pPr>
    <w:rPr>
      <w:sz w:val="20"/>
      <w:szCs w:val="20"/>
    </w:rPr>
  </w:style>
  <w:style w:type="character" w:customStyle="1" w:styleId="CommentTextChar">
    <w:name w:val="Comment Text Char"/>
    <w:basedOn w:val="DefaultParagraphFont"/>
    <w:link w:val="CommentText"/>
    <w:uiPriority w:val="99"/>
    <w:semiHidden/>
    <w:rsid w:val="00DF1824"/>
    <w:rPr>
      <w:sz w:val="20"/>
      <w:szCs w:val="20"/>
    </w:rPr>
  </w:style>
  <w:style w:type="paragraph" w:styleId="CommentSubject">
    <w:name w:val="annotation subject"/>
    <w:basedOn w:val="CommentText"/>
    <w:next w:val="CommentText"/>
    <w:link w:val="CommentSubjectChar"/>
    <w:uiPriority w:val="99"/>
    <w:semiHidden/>
    <w:unhideWhenUsed/>
    <w:rsid w:val="00DF1824"/>
    <w:rPr>
      <w:b/>
      <w:bCs/>
    </w:rPr>
  </w:style>
  <w:style w:type="character" w:customStyle="1" w:styleId="CommentSubjectChar">
    <w:name w:val="Comment Subject Char"/>
    <w:basedOn w:val="CommentTextChar"/>
    <w:link w:val="CommentSubject"/>
    <w:uiPriority w:val="99"/>
    <w:semiHidden/>
    <w:rsid w:val="00DF1824"/>
    <w:rPr>
      <w:b/>
      <w:bCs/>
      <w:sz w:val="20"/>
      <w:szCs w:val="20"/>
    </w:rPr>
  </w:style>
  <w:style w:type="paragraph" w:styleId="BalloonText">
    <w:name w:val="Balloon Text"/>
    <w:basedOn w:val="Normal"/>
    <w:link w:val="BalloonTextChar"/>
    <w:uiPriority w:val="99"/>
    <w:semiHidden/>
    <w:unhideWhenUsed/>
    <w:rsid w:val="00DF18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1824"/>
    <w:rPr>
      <w:rFonts w:ascii="Segoe UI" w:hAnsi="Segoe UI" w:cs="Segoe UI"/>
      <w:sz w:val="18"/>
      <w:szCs w:val="18"/>
    </w:rPr>
  </w:style>
  <w:style w:type="paragraph" w:styleId="FootnoteText">
    <w:name w:val="footnote text"/>
    <w:basedOn w:val="Normal"/>
    <w:link w:val="FootnoteTextChar"/>
    <w:uiPriority w:val="99"/>
    <w:semiHidden/>
    <w:unhideWhenUsed/>
    <w:rsid w:val="00DE176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E1766"/>
    <w:rPr>
      <w:sz w:val="20"/>
      <w:szCs w:val="20"/>
    </w:rPr>
  </w:style>
  <w:style w:type="character" w:styleId="FootnoteReference">
    <w:name w:val="footnote reference"/>
    <w:basedOn w:val="DefaultParagraphFont"/>
    <w:uiPriority w:val="99"/>
    <w:semiHidden/>
    <w:unhideWhenUsed/>
    <w:rsid w:val="00DE1766"/>
    <w:rPr>
      <w:vertAlign w:val="superscript"/>
    </w:rPr>
  </w:style>
  <w:style w:type="table" w:styleId="TableGrid">
    <w:name w:val="Table Grid"/>
    <w:basedOn w:val="TableNormal"/>
    <w:rsid w:val="004537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21FF6"/>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rsid w:val="004376C7"/>
    <w:rPr>
      <w:rFonts w:asciiTheme="majorHAnsi" w:eastAsiaTheme="majorEastAsia" w:hAnsiTheme="majorHAnsi" w:cstheme="majorBidi"/>
      <w:color w:val="365F91" w:themeColor="accent1" w:themeShade="BF"/>
      <w:sz w:val="24"/>
      <w:szCs w:val="24"/>
    </w:rPr>
  </w:style>
  <w:style w:type="paragraph" w:styleId="Title">
    <w:name w:val="Title"/>
    <w:basedOn w:val="Normal"/>
    <w:next w:val="Normal"/>
    <w:link w:val="TitleChar"/>
    <w:uiPriority w:val="10"/>
    <w:qFormat/>
    <w:rsid w:val="004F0E74"/>
    <w:pPr>
      <w:spacing w:after="0" w:line="240" w:lineRule="auto"/>
      <w:contextualSpacing/>
    </w:pPr>
    <w:rPr>
      <w:rFonts w:asciiTheme="majorHAnsi" w:eastAsiaTheme="majorEastAsia" w:hAnsiTheme="majorHAnsi" w:cstheme="majorBidi"/>
      <w:spacing w:val="-10"/>
      <w:kern w:val="28"/>
      <w:sz w:val="44"/>
      <w:szCs w:val="44"/>
    </w:rPr>
  </w:style>
  <w:style w:type="character" w:customStyle="1" w:styleId="TitleChar">
    <w:name w:val="Title Char"/>
    <w:basedOn w:val="DefaultParagraphFont"/>
    <w:link w:val="Title"/>
    <w:uiPriority w:val="10"/>
    <w:rsid w:val="004F0E74"/>
    <w:rPr>
      <w:rFonts w:asciiTheme="majorHAnsi" w:eastAsiaTheme="majorEastAsia" w:hAnsiTheme="majorHAnsi" w:cstheme="majorBidi"/>
      <w:spacing w:val="-10"/>
      <w:kern w:val="28"/>
      <w:sz w:val="44"/>
      <w:szCs w:val="44"/>
    </w:rPr>
  </w:style>
  <w:style w:type="table" w:customStyle="1" w:styleId="GridTable5Dark-Accent51">
    <w:name w:val="Grid Table 5 Dark - Accent 51"/>
    <w:basedOn w:val="TableNormal"/>
    <w:uiPriority w:val="50"/>
    <w:rsid w:val="00BA72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styleId="BookTitle">
    <w:name w:val="Book Title"/>
    <w:basedOn w:val="DefaultParagraphFont"/>
    <w:uiPriority w:val="33"/>
    <w:qFormat/>
    <w:rsid w:val="00BA72DA"/>
    <w:rPr>
      <w:b/>
      <w:bCs/>
      <w:i/>
      <w:iCs/>
      <w:spacing w:val="5"/>
    </w:rPr>
  </w:style>
  <w:style w:type="character" w:styleId="Strong">
    <w:name w:val="Strong"/>
    <w:basedOn w:val="DefaultParagraphFont"/>
    <w:uiPriority w:val="22"/>
    <w:qFormat/>
    <w:rsid w:val="00BA72DA"/>
    <w:rPr>
      <w:b/>
      <w:bCs/>
    </w:rPr>
  </w:style>
  <w:style w:type="table" w:customStyle="1" w:styleId="GridTable5Dark-Accent11">
    <w:name w:val="Grid Table 5 Dark - Accent 11"/>
    <w:basedOn w:val="TableNormal"/>
    <w:uiPriority w:val="50"/>
    <w:rsid w:val="00BA72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Hyperlink">
    <w:name w:val="Hyperlink"/>
    <w:basedOn w:val="DefaultParagraphFont"/>
    <w:uiPriority w:val="99"/>
    <w:unhideWhenUsed/>
    <w:rsid w:val="006B58A4"/>
    <w:rPr>
      <w:color w:val="0000FF" w:themeColor="hyperlink"/>
      <w:u w:val="single"/>
    </w:rPr>
  </w:style>
  <w:style w:type="paragraph" w:styleId="NoSpacing">
    <w:name w:val="No Spacing"/>
    <w:uiPriority w:val="1"/>
    <w:qFormat/>
    <w:rsid w:val="0052784D"/>
    <w:pPr>
      <w:spacing w:after="0" w:line="240" w:lineRule="auto"/>
    </w:pPr>
    <w:rPr>
      <w:b/>
      <w:bCs/>
    </w:rPr>
  </w:style>
  <w:style w:type="paragraph" w:styleId="Revision">
    <w:name w:val="Revision"/>
    <w:hidden/>
    <w:uiPriority w:val="99"/>
    <w:semiHidden/>
    <w:rsid w:val="00D70F77"/>
    <w:pPr>
      <w:spacing w:after="0" w:line="240" w:lineRule="auto"/>
    </w:pPr>
  </w:style>
  <w:style w:type="paragraph" w:customStyle="1" w:styleId="Tabletext">
    <w:name w:val="Table text"/>
    <w:basedOn w:val="Normal"/>
    <w:link w:val="TabletextChar"/>
    <w:qFormat/>
    <w:rsid w:val="00F8537D"/>
    <w:pPr>
      <w:spacing w:after="40" w:line="240" w:lineRule="auto"/>
    </w:pPr>
  </w:style>
  <w:style w:type="character" w:customStyle="1" w:styleId="TabletextChar">
    <w:name w:val="Table text Char"/>
    <w:basedOn w:val="DefaultParagraphFont"/>
    <w:link w:val="Tabletext"/>
    <w:rsid w:val="00F8537D"/>
  </w:style>
  <w:style w:type="character" w:customStyle="1" w:styleId="Heading4Char">
    <w:name w:val="Heading 4 Char"/>
    <w:basedOn w:val="DefaultParagraphFont"/>
    <w:link w:val="Heading4"/>
    <w:uiPriority w:val="9"/>
    <w:rsid w:val="004251E7"/>
    <w:rPr>
      <w:rFonts w:asciiTheme="majorHAnsi" w:eastAsiaTheme="majorEastAsia" w:hAnsiTheme="majorHAnsi" w:cstheme="majorBidi"/>
      <w:i/>
      <w:iCs/>
      <w:color w:val="365F91" w:themeColor="accent1" w:themeShade="BF"/>
    </w:rPr>
  </w:style>
  <w:style w:type="character" w:customStyle="1" w:styleId="UnresolvedMention1">
    <w:name w:val="Unresolved Mention1"/>
    <w:basedOn w:val="DefaultParagraphFont"/>
    <w:uiPriority w:val="99"/>
    <w:semiHidden/>
    <w:unhideWhenUsed/>
    <w:rsid w:val="001B6162"/>
    <w:rPr>
      <w:color w:val="605E5C"/>
      <w:shd w:val="clear" w:color="auto" w:fill="E1DFDD"/>
    </w:rPr>
  </w:style>
  <w:style w:type="paragraph" w:styleId="BodyText">
    <w:name w:val="Body Text"/>
    <w:basedOn w:val="Normal"/>
    <w:link w:val="BodyTextChar"/>
    <w:uiPriority w:val="99"/>
    <w:unhideWhenUsed/>
    <w:qFormat/>
    <w:rsid w:val="004F0E74"/>
    <w:pPr>
      <w:spacing w:before="40" w:after="140" w:line="280" w:lineRule="atLeast"/>
    </w:pPr>
    <w:rPr>
      <w:rFonts w:ascii="Verdana" w:hAnsi="Verdana" w:cs="Calibri"/>
      <w:sz w:val="18"/>
      <w:szCs w:val="18"/>
      <w:lang w:eastAsia="zh-CN"/>
    </w:rPr>
  </w:style>
  <w:style w:type="character" w:customStyle="1" w:styleId="BodyTextChar">
    <w:name w:val="Body Text Char"/>
    <w:basedOn w:val="DefaultParagraphFont"/>
    <w:link w:val="BodyText"/>
    <w:uiPriority w:val="99"/>
    <w:rsid w:val="004F0E74"/>
    <w:rPr>
      <w:rFonts w:ascii="Verdana" w:hAnsi="Verdana" w:cs="Calibri"/>
      <w:sz w:val="18"/>
      <w:szCs w:val="18"/>
      <w:lang w:eastAsia="zh-CN"/>
    </w:rPr>
  </w:style>
  <w:style w:type="paragraph" w:customStyle="1" w:styleId="DocumentLabel">
    <w:name w:val="Document Label"/>
    <w:basedOn w:val="Normal"/>
    <w:next w:val="BodyText"/>
    <w:rsid w:val="004F0E74"/>
    <w:pPr>
      <w:keepNext/>
      <w:keepLines/>
      <w:pBdr>
        <w:top w:val="single" w:sz="24" w:space="15" w:color="auto"/>
        <w:bottom w:val="single" w:sz="6" w:space="15" w:color="auto"/>
      </w:pBdr>
      <w:spacing w:before="120" w:after="240" w:line="240" w:lineRule="auto"/>
      <w:jc w:val="center"/>
    </w:pPr>
    <w:rPr>
      <w:rFonts w:ascii="Palatino Linotype" w:eastAsia="Times New Roman" w:hAnsi="Palatino Linotype" w:cs="Times New Roman"/>
      <w:b/>
      <w:smallCaps/>
      <w:spacing w:val="180"/>
      <w:kern w:val="28"/>
      <w:sz w:val="32"/>
    </w:rPr>
  </w:style>
  <w:style w:type="character" w:customStyle="1" w:styleId="MessageHeaderLabel">
    <w:name w:val="Message Header Label"/>
    <w:rsid w:val="004F0E74"/>
    <w:rPr>
      <w:rFonts w:ascii="Palatino Linotype" w:hAnsi="Palatino Linotype"/>
      <w:b/>
      <w:caps/>
      <w:sz w:val="20"/>
    </w:rPr>
  </w:style>
  <w:style w:type="character" w:customStyle="1" w:styleId="ListParagraphChar">
    <w:name w:val="List Paragraph Char"/>
    <w:basedOn w:val="DefaultParagraphFont"/>
    <w:link w:val="ListParagraph"/>
    <w:uiPriority w:val="34"/>
    <w:rsid w:val="004F0E74"/>
  </w:style>
  <w:style w:type="paragraph" w:customStyle="1" w:styleId="Instructions">
    <w:name w:val="Instructions"/>
    <w:basedOn w:val="ListParagraph"/>
    <w:link w:val="InstructionsChar"/>
    <w:qFormat/>
    <w:rsid w:val="004F0E74"/>
    <w:pPr>
      <w:numPr>
        <w:numId w:val="16"/>
      </w:numPr>
      <w:spacing w:after="160"/>
      <w:ind w:left="360"/>
      <w:contextualSpacing w:val="0"/>
    </w:pPr>
    <w:rPr>
      <w:color w:val="FF0000"/>
    </w:rPr>
  </w:style>
  <w:style w:type="character" w:customStyle="1" w:styleId="InstructionsChar">
    <w:name w:val="Instructions Char"/>
    <w:basedOn w:val="DefaultParagraphFont"/>
    <w:link w:val="Instructions"/>
    <w:rsid w:val="004F0E74"/>
    <w:rPr>
      <w:color w:val="FF0000"/>
    </w:rPr>
  </w:style>
  <w:style w:type="table" w:customStyle="1" w:styleId="ListTable3-Accent11">
    <w:name w:val="List Table 3 - Accent 11"/>
    <w:basedOn w:val="TableNormal"/>
    <w:uiPriority w:val="48"/>
    <w:rsid w:val="004F0E74"/>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TableHeaderRow">
    <w:name w:val="Table Header Row"/>
    <w:basedOn w:val="Normal"/>
    <w:uiPriority w:val="3"/>
    <w:qFormat/>
    <w:rsid w:val="004F0E74"/>
    <w:pPr>
      <w:spacing w:before="120" w:after="0" w:line="240" w:lineRule="auto"/>
    </w:pPr>
    <w:rPr>
      <w:rFonts w:ascii="Garamond" w:eastAsia="Times New Roman" w:hAnsi="Garamond" w:cs="Calibri"/>
      <w:b/>
      <w:color w:val="000000"/>
      <w:sz w:val="24"/>
      <w:szCs w:val="24"/>
    </w:rPr>
  </w:style>
  <w:style w:type="paragraph" w:customStyle="1" w:styleId="TableText0">
    <w:name w:val="Table Text"/>
    <w:basedOn w:val="Normal"/>
    <w:uiPriority w:val="4"/>
    <w:qFormat/>
    <w:rsid w:val="004F0E74"/>
    <w:pPr>
      <w:spacing w:before="120" w:after="0" w:line="240" w:lineRule="auto"/>
    </w:pPr>
    <w:rPr>
      <w:rFonts w:ascii="Garamond" w:eastAsia="Times New Roman" w:hAnsi="Garamond" w:cs="Calibri"/>
      <w:bCs/>
      <w:color w:val="000000"/>
      <w:sz w:val="24"/>
      <w:szCs w:val="24"/>
    </w:rPr>
  </w:style>
  <w:style w:type="paragraph" w:customStyle="1" w:styleId="NumberedList">
    <w:name w:val="Numbered List"/>
    <w:basedOn w:val="ListParagraph"/>
    <w:link w:val="NumberedListChar"/>
    <w:qFormat/>
    <w:rsid w:val="004F0E74"/>
    <w:pPr>
      <w:spacing w:before="160" w:after="0"/>
      <w:ind w:left="360" w:hanging="360"/>
      <w:contextualSpacing w:val="0"/>
    </w:pPr>
    <w:rPr>
      <w:rFonts w:ascii="Garamond" w:hAnsi="Garamond"/>
      <w:sz w:val="24"/>
      <w:szCs w:val="24"/>
    </w:rPr>
  </w:style>
  <w:style w:type="character" w:customStyle="1" w:styleId="NumberedListHEADING">
    <w:name w:val="Numbered List HEADING"/>
    <w:basedOn w:val="DefaultParagraphFont"/>
    <w:uiPriority w:val="1"/>
    <w:qFormat/>
    <w:rsid w:val="004F0E74"/>
    <w:rPr>
      <w:b/>
      <w:u w:val="single"/>
    </w:rPr>
  </w:style>
  <w:style w:type="character" w:customStyle="1" w:styleId="NumberedListChar">
    <w:name w:val="Numbered List Char"/>
    <w:basedOn w:val="ListParagraphChar"/>
    <w:link w:val="NumberedList"/>
    <w:rsid w:val="004F0E74"/>
    <w:rPr>
      <w:rFonts w:ascii="Garamond" w:hAnsi="Garamond"/>
      <w:sz w:val="24"/>
      <w:szCs w:val="24"/>
    </w:rPr>
  </w:style>
  <w:style w:type="paragraph" w:customStyle="1" w:styleId="SubheadListParagraph">
    <w:name w:val="Subhead List Paragraph"/>
    <w:basedOn w:val="ListParagraph"/>
    <w:link w:val="SubheadListParagraphChar"/>
    <w:uiPriority w:val="6"/>
    <w:qFormat/>
    <w:rsid w:val="004F0E74"/>
    <w:pPr>
      <w:spacing w:before="120" w:after="0"/>
      <w:ind w:left="360"/>
      <w:contextualSpacing w:val="0"/>
    </w:pPr>
    <w:rPr>
      <w:rFonts w:ascii="Garamond" w:hAnsi="Garamond"/>
      <w:sz w:val="24"/>
      <w:szCs w:val="24"/>
      <w:u w:val="single"/>
    </w:rPr>
  </w:style>
  <w:style w:type="character" w:customStyle="1" w:styleId="SubheadListParagraphChar">
    <w:name w:val="Subhead List Paragraph Char"/>
    <w:basedOn w:val="ListParagraphChar"/>
    <w:link w:val="SubheadListParagraph"/>
    <w:uiPriority w:val="6"/>
    <w:rsid w:val="004F0E74"/>
    <w:rPr>
      <w:rFonts w:ascii="Garamond" w:hAnsi="Garamond"/>
      <w:sz w:val="24"/>
      <w:szCs w:val="24"/>
      <w:u w:val="single"/>
    </w:rPr>
  </w:style>
  <w:style w:type="paragraph" w:customStyle="1" w:styleId="NumberedHeadingLevel1">
    <w:name w:val="Numbered Heading Level 1"/>
    <w:basedOn w:val="ListParagraph"/>
    <w:link w:val="NumberedHeadingLevel1Char"/>
    <w:qFormat/>
    <w:rsid w:val="004F0E74"/>
    <w:pPr>
      <w:keepNext/>
      <w:numPr>
        <w:numId w:val="17"/>
      </w:numPr>
      <w:spacing w:before="200"/>
    </w:pPr>
    <w:rPr>
      <w:rFonts w:ascii="Century Gothic" w:hAnsi="Century Gothic"/>
      <w:b/>
      <w:sz w:val="24"/>
      <w:szCs w:val="24"/>
    </w:rPr>
  </w:style>
  <w:style w:type="character" w:customStyle="1" w:styleId="NumberedHeadingLevel1Char">
    <w:name w:val="Numbered Heading Level 1 Char"/>
    <w:basedOn w:val="ListParagraphChar"/>
    <w:link w:val="NumberedHeadingLevel1"/>
    <w:rsid w:val="004F0E74"/>
    <w:rPr>
      <w:rFonts w:ascii="Century Gothic" w:hAnsi="Century Gothic"/>
      <w:b/>
      <w:sz w:val="24"/>
      <w:szCs w:val="24"/>
    </w:rPr>
  </w:style>
  <w:style w:type="paragraph" w:customStyle="1" w:styleId="Subhead">
    <w:name w:val="Subhead"/>
    <w:basedOn w:val="BodyText"/>
    <w:link w:val="SubheadChar"/>
    <w:qFormat/>
    <w:rsid w:val="004F0E74"/>
    <w:pPr>
      <w:keepNext/>
      <w:overflowPunct w:val="0"/>
      <w:autoSpaceDE w:val="0"/>
      <w:autoSpaceDN w:val="0"/>
      <w:adjustRightInd w:val="0"/>
      <w:spacing w:before="0" w:after="120" w:line="240" w:lineRule="auto"/>
      <w:textAlignment w:val="baseline"/>
    </w:pPr>
    <w:rPr>
      <w:rFonts w:ascii="Garamond" w:eastAsia="Times New Roman" w:hAnsi="Garamond" w:cs="Times New Roman"/>
      <w:sz w:val="24"/>
      <w:szCs w:val="24"/>
      <w:u w:val="single"/>
    </w:rPr>
  </w:style>
  <w:style w:type="character" w:customStyle="1" w:styleId="SubheadChar">
    <w:name w:val="Subhead Char"/>
    <w:basedOn w:val="BodyTextChar"/>
    <w:link w:val="Subhead"/>
    <w:rsid w:val="004F0E74"/>
    <w:rPr>
      <w:rFonts w:ascii="Garamond" w:eastAsia="Times New Roman" w:hAnsi="Garamond" w:cs="Times New Roman"/>
      <w:sz w:val="24"/>
      <w:szCs w:val="24"/>
      <w:u w:val="single"/>
      <w:lang w:eastAsia="zh-CN"/>
    </w:rPr>
  </w:style>
  <w:style w:type="table" w:customStyle="1" w:styleId="TableGrid1">
    <w:name w:val="Table Grid1"/>
    <w:basedOn w:val="TableNormal"/>
    <w:next w:val="TableGrid"/>
    <w:uiPriority w:val="39"/>
    <w:rsid w:val="004F0E74"/>
    <w:pPr>
      <w:spacing w:after="0" w:line="240" w:lineRule="auto"/>
    </w:pPr>
    <w:rPr>
      <w:rFonts w:ascii="Palatino Linotype" w:eastAsia="Times New Roman" w:hAnsi="Palatino Linotyp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4F0E7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3062466">
      <w:bodyDiv w:val="1"/>
      <w:marLeft w:val="0"/>
      <w:marRight w:val="0"/>
      <w:marTop w:val="0"/>
      <w:marBottom w:val="0"/>
      <w:divBdr>
        <w:top w:val="none" w:sz="0" w:space="0" w:color="auto"/>
        <w:left w:val="none" w:sz="0" w:space="0" w:color="auto"/>
        <w:bottom w:val="none" w:sz="0" w:space="0" w:color="auto"/>
        <w:right w:val="none" w:sz="0" w:space="0" w:color="auto"/>
      </w:divBdr>
    </w:div>
    <w:div w:id="96569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comments" Target="comments.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deeresources.info/" TargetMode="External"/><Relationship Id="rId7" Type="http://schemas.openxmlformats.org/officeDocument/2006/relationships/settings" Target="settings.xml"/><Relationship Id="rId12" Type="http://schemas.openxmlformats.org/officeDocument/2006/relationships/hyperlink" Target="http://www.deeresources.com/" TargetMode="External"/><Relationship Id="rId17" Type="http://schemas.openxmlformats.org/officeDocument/2006/relationships/package" Target="embeddings/Microsoft_Excel_Worksheet.xlsx"/><Relationship Id="rId25" Type="http://schemas.microsoft.com/office/2011/relationships/people" Target="people.xml"/><Relationship Id="rId38"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image" Target="media/image1.emf"/><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eresources.info/"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deeresources.com/" TargetMode="External"/><Relationship Id="rId23" Type="http://schemas.openxmlformats.org/officeDocument/2006/relationships/footer" Target="footer2.xml"/><Relationship Id="rId10" Type="http://schemas.openxmlformats.org/officeDocument/2006/relationships/endnotes" Target="end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eeresources.info/" TargetMode="External"/><Relationship Id="rId22" Type="http://schemas.openxmlformats.org/officeDocument/2006/relationships/hyperlink" Target="http://www.deeresour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0FFBBE0AC460F4AA4CC26C1F6896B31" ma:contentTypeVersion="11" ma:contentTypeDescription="Create a new document." ma:contentTypeScope="" ma:versionID="46af8a4bf2b4fe4f87c35e4efbea3154">
  <xsd:schema xmlns:xsd="http://www.w3.org/2001/XMLSchema" xmlns:xs="http://www.w3.org/2001/XMLSchema" xmlns:p="http://schemas.microsoft.com/office/2006/metadata/properties" xmlns:ns3="d029ddf9-aa33-495e-b1b4-6d6821277222" xmlns:ns4="cfa8c6a1-a26a-4531-bba0-41196200a045" targetNamespace="http://schemas.microsoft.com/office/2006/metadata/properties" ma:root="true" ma:fieldsID="5f115e0596ddab123374f30069b870ae" ns3:_="" ns4:_="">
    <xsd:import namespace="d029ddf9-aa33-495e-b1b4-6d6821277222"/>
    <xsd:import namespace="cfa8c6a1-a26a-4531-bba0-41196200a04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29ddf9-aa33-495e-b1b4-6d68212772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a8c6a1-a26a-4531-bba0-41196200a0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3CD2D-3756-42B5-A0A3-C7C70235F4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29ddf9-aa33-495e-b1b4-6d6821277222"/>
    <ds:schemaRef ds:uri="cfa8c6a1-a26a-4531-bba0-41196200a0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25BBAE-A015-4F4E-B260-99C829865FD2}">
  <ds:schemaRefs>
    <ds:schemaRef ds:uri="http://schemas.microsoft.com/sharepoint/v3/contenttype/forms"/>
  </ds:schemaRefs>
</ds:datastoreItem>
</file>

<file path=customXml/itemProps3.xml><?xml version="1.0" encoding="utf-8"?>
<ds:datastoreItem xmlns:ds="http://schemas.openxmlformats.org/officeDocument/2006/customXml" ds:itemID="{374D4C92-CBA5-4B83-B984-4FDF0EBAB46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ACF6993-DFD9-4A20-B85E-45A7B5431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13</Pages>
  <Words>1846</Words>
  <Characters>10523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Biermayer, Peter</dc:creator>
  <cp:keywords/>
  <dc:description/>
  <cp:lastModifiedBy>Voong, Tai</cp:lastModifiedBy>
  <cp:revision>5</cp:revision>
  <dcterms:created xsi:type="dcterms:W3CDTF">2020-03-27T16:20:00Z</dcterms:created>
  <dcterms:modified xsi:type="dcterms:W3CDTF">2020-04-06T23:30:00Z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0x01010060FFBBE0AC460F4AA4CC26C1F6896B31</vt:lpwstr>
  </property>
</Properties>
</file>