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19CA" w:rsidRPr="00500C4E" w:rsidRDefault="00E6385A" w:rsidP="000E19CA">
      <w:pPr>
        <w:pStyle w:val="WPnumber"/>
      </w:pPr>
      <w:bookmarkStart w:id="0" w:name="_Toc153189647"/>
      <w:r>
        <w:t xml:space="preserve">Short Form </w:t>
      </w:r>
      <w:r w:rsidR="00F117C6" w:rsidRPr="00500C4E">
        <w:t>Work Paper</w:t>
      </w:r>
      <w:r>
        <w:t xml:space="preserve"> </w:t>
      </w:r>
      <w:r w:rsidR="001C3663">
        <w:t>WPSDGENR</w:t>
      </w:r>
      <w:r w:rsidR="000E5A40">
        <w:t>PR</w:t>
      </w:r>
      <w:r w:rsidR="001C3663">
        <w:t>000</w:t>
      </w:r>
      <w:r w:rsidR="00474F77">
        <w:t>5</w:t>
      </w:r>
    </w:p>
    <w:p w:rsidR="00E6385A" w:rsidRPr="00500C4E" w:rsidRDefault="00E6385A" w:rsidP="00F117C6">
      <w:pPr>
        <w:pStyle w:val="WPnumber"/>
      </w:pPr>
      <w:r>
        <w:tab/>
      </w:r>
      <w:r w:rsidR="000E19CA">
        <w:rPr>
          <w:rStyle w:val="CaptionChar"/>
          <w:b/>
          <w:bCs w:val="0"/>
        </w:rPr>
        <w:t xml:space="preserve">Revision </w:t>
      </w:r>
      <w:r w:rsidR="000E5A40">
        <w:rPr>
          <w:rStyle w:val="CaptionChar"/>
          <w:b/>
          <w:bCs w:val="0"/>
        </w:rPr>
        <w:t>0</w:t>
      </w:r>
    </w:p>
    <w:bookmarkEnd w:id="0"/>
    <w:p w:rsidR="00F117C6" w:rsidRPr="00500C4E" w:rsidRDefault="00F117C6" w:rsidP="00F117C6">
      <w:pPr>
        <w:jc w:val="right"/>
        <w:rPr>
          <w:rFonts w:cstheme="minorHAnsi"/>
          <w:b/>
          <w:sz w:val="48"/>
          <w:szCs w:val="48"/>
        </w:rPr>
      </w:pPr>
    </w:p>
    <w:p w:rsidR="00E6385A" w:rsidRPr="00E6385A" w:rsidRDefault="00E6385A" w:rsidP="00E6385A">
      <w:pPr>
        <w:pBdr>
          <w:bottom w:val="single" w:sz="4" w:space="1" w:color="auto"/>
        </w:pBdr>
        <w:rPr>
          <w:rFonts w:cstheme="minorHAnsi"/>
          <w:b/>
          <w:sz w:val="36"/>
          <w:szCs w:val="36"/>
        </w:rPr>
      </w:pPr>
      <w:r w:rsidRPr="00E6385A">
        <w:rPr>
          <w:rFonts w:cstheme="minorHAnsi"/>
          <w:b/>
          <w:sz w:val="36"/>
          <w:szCs w:val="36"/>
        </w:rPr>
        <w:t>San Diego Gas &amp; Electric</w:t>
      </w:r>
    </w:p>
    <w:p w:rsidR="00E6385A" w:rsidRPr="00E6385A" w:rsidRDefault="00E6385A" w:rsidP="00E6385A">
      <w:pPr>
        <w:rPr>
          <w:rFonts w:cstheme="minorHAnsi"/>
          <w:b/>
          <w:sz w:val="32"/>
        </w:rPr>
      </w:pPr>
      <w:r w:rsidRPr="00E6385A">
        <w:rPr>
          <w:rFonts w:cstheme="minorHAnsi"/>
          <w:b/>
          <w:sz w:val="32"/>
        </w:rPr>
        <w:t>Energy Efficiency Engineering</w:t>
      </w:r>
    </w:p>
    <w:p w:rsidR="00F117C6" w:rsidRPr="00500C4E" w:rsidRDefault="00F117C6" w:rsidP="00F117C6">
      <w:pPr>
        <w:rPr>
          <w:rFonts w:cstheme="minorHAnsi"/>
        </w:rPr>
      </w:pPr>
    </w:p>
    <w:p w:rsidR="00F117C6" w:rsidRPr="00500C4E" w:rsidRDefault="00F117C6" w:rsidP="00F117C6">
      <w:pPr>
        <w:tabs>
          <w:tab w:val="left" w:pos="8190"/>
        </w:tabs>
        <w:rPr>
          <w:rFonts w:cstheme="minorHAnsi"/>
        </w:rPr>
      </w:pPr>
      <w:r w:rsidRPr="00500C4E">
        <w:rPr>
          <w:rFonts w:cstheme="minorHAnsi"/>
        </w:rPr>
        <w:tab/>
      </w:r>
    </w:p>
    <w:p w:rsidR="00F117C6" w:rsidRPr="00500C4E" w:rsidRDefault="00F117C6" w:rsidP="00F117C6">
      <w:pPr>
        <w:rPr>
          <w:rFonts w:cstheme="minorHAnsi"/>
        </w:rPr>
      </w:pPr>
    </w:p>
    <w:p w:rsidR="00F117C6" w:rsidRPr="00500C4E" w:rsidRDefault="00F117C6" w:rsidP="00F117C6">
      <w:pPr>
        <w:rPr>
          <w:rFonts w:cstheme="minorHAnsi"/>
        </w:rPr>
      </w:pPr>
    </w:p>
    <w:p w:rsidR="00F117C6" w:rsidRPr="00500C4E" w:rsidRDefault="00F117C6" w:rsidP="00F117C6">
      <w:pPr>
        <w:rPr>
          <w:rFonts w:cstheme="minorHAnsi"/>
        </w:rPr>
      </w:pPr>
    </w:p>
    <w:p w:rsidR="00F117C6" w:rsidRPr="00500C4E" w:rsidRDefault="00F117C6" w:rsidP="00F117C6">
      <w:pPr>
        <w:rPr>
          <w:rFonts w:cstheme="minorHAnsi"/>
        </w:rPr>
      </w:pPr>
    </w:p>
    <w:p w:rsidR="00F117C6" w:rsidRPr="00500C4E" w:rsidRDefault="00F117C6" w:rsidP="00F117C6">
      <w:pPr>
        <w:rPr>
          <w:rFonts w:cstheme="minorHAnsi"/>
        </w:rPr>
      </w:pPr>
    </w:p>
    <w:p w:rsidR="000E19CA" w:rsidRDefault="005B3A50" w:rsidP="00884B9C">
      <w:pPr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72"/>
          <w:szCs w:val="72"/>
        </w:rPr>
        <w:t>Variable Frequency Drives on Agricultural Pumps</w:t>
      </w:r>
      <w:r w:rsidR="000E19CA" w:rsidRPr="000E19CA">
        <w:rPr>
          <w:rFonts w:cstheme="minorHAnsi"/>
          <w:b/>
          <w:sz w:val="28"/>
          <w:szCs w:val="28"/>
        </w:rPr>
        <w:t xml:space="preserve"> </w:t>
      </w:r>
    </w:p>
    <w:p w:rsidR="000E19CA" w:rsidRDefault="000E19CA" w:rsidP="000E19CA">
      <w:pPr>
        <w:jc w:val="right"/>
        <w:rPr>
          <w:rFonts w:cstheme="minorHAnsi"/>
          <w:b/>
          <w:sz w:val="28"/>
          <w:szCs w:val="28"/>
        </w:rPr>
      </w:pPr>
    </w:p>
    <w:p w:rsidR="000E19CA" w:rsidRDefault="000E19CA" w:rsidP="000E19CA">
      <w:pPr>
        <w:jc w:val="right"/>
        <w:rPr>
          <w:rFonts w:cstheme="minorHAnsi"/>
          <w:b/>
          <w:sz w:val="28"/>
          <w:szCs w:val="28"/>
        </w:rPr>
      </w:pPr>
    </w:p>
    <w:p w:rsidR="000E19CA" w:rsidRDefault="000E19CA" w:rsidP="000E19CA">
      <w:pPr>
        <w:jc w:val="right"/>
        <w:rPr>
          <w:rFonts w:cstheme="minorHAnsi"/>
          <w:b/>
          <w:sz w:val="28"/>
          <w:szCs w:val="28"/>
        </w:rPr>
      </w:pPr>
    </w:p>
    <w:p w:rsidR="000E19CA" w:rsidRDefault="000E19CA" w:rsidP="000E19CA">
      <w:pPr>
        <w:jc w:val="right"/>
        <w:rPr>
          <w:rFonts w:cstheme="minorHAnsi"/>
          <w:b/>
          <w:sz w:val="28"/>
          <w:szCs w:val="28"/>
        </w:rPr>
      </w:pPr>
    </w:p>
    <w:p w:rsidR="000E19CA" w:rsidRDefault="000E19CA" w:rsidP="000E19CA">
      <w:pPr>
        <w:jc w:val="right"/>
        <w:rPr>
          <w:rFonts w:cstheme="minorHAnsi"/>
          <w:b/>
          <w:sz w:val="28"/>
          <w:szCs w:val="28"/>
        </w:rPr>
      </w:pPr>
    </w:p>
    <w:p w:rsidR="000E19CA" w:rsidRDefault="000E19CA" w:rsidP="000E19CA">
      <w:pPr>
        <w:jc w:val="right"/>
        <w:rPr>
          <w:rFonts w:cstheme="minorHAnsi"/>
          <w:b/>
          <w:sz w:val="28"/>
          <w:szCs w:val="28"/>
        </w:rPr>
      </w:pPr>
    </w:p>
    <w:p w:rsidR="000E19CA" w:rsidRDefault="000E19CA" w:rsidP="000E19CA">
      <w:pPr>
        <w:jc w:val="right"/>
        <w:rPr>
          <w:rFonts w:cstheme="minorHAnsi"/>
          <w:b/>
          <w:sz w:val="28"/>
          <w:szCs w:val="28"/>
        </w:rPr>
      </w:pPr>
    </w:p>
    <w:p w:rsidR="000E19CA" w:rsidRDefault="000E19CA" w:rsidP="000E19CA">
      <w:pPr>
        <w:jc w:val="right"/>
        <w:rPr>
          <w:rFonts w:cstheme="minorHAnsi"/>
          <w:b/>
          <w:sz w:val="28"/>
          <w:szCs w:val="28"/>
        </w:rPr>
      </w:pPr>
    </w:p>
    <w:p w:rsidR="000E19CA" w:rsidRDefault="000E19CA" w:rsidP="000E19CA">
      <w:pPr>
        <w:jc w:val="right"/>
        <w:rPr>
          <w:rFonts w:cstheme="minorHAnsi"/>
          <w:b/>
          <w:sz w:val="28"/>
          <w:szCs w:val="28"/>
        </w:rPr>
      </w:pPr>
    </w:p>
    <w:p w:rsidR="000E19CA" w:rsidRDefault="000E19CA" w:rsidP="000E19CA">
      <w:pPr>
        <w:jc w:val="right"/>
        <w:rPr>
          <w:rFonts w:cstheme="minorHAnsi"/>
          <w:b/>
          <w:sz w:val="28"/>
          <w:szCs w:val="28"/>
        </w:rPr>
      </w:pPr>
    </w:p>
    <w:p w:rsidR="000E19CA" w:rsidRDefault="000E19CA" w:rsidP="000E19CA">
      <w:pPr>
        <w:jc w:val="right"/>
        <w:rPr>
          <w:rFonts w:cstheme="minorHAnsi"/>
          <w:b/>
          <w:sz w:val="28"/>
          <w:szCs w:val="28"/>
        </w:rPr>
      </w:pPr>
    </w:p>
    <w:p w:rsidR="000E19CA" w:rsidRDefault="000E19CA" w:rsidP="000E19CA">
      <w:pPr>
        <w:jc w:val="right"/>
        <w:rPr>
          <w:rFonts w:cstheme="minorHAnsi"/>
          <w:b/>
          <w:sz w:val="28"/>
          <w:szCs w:val="28"/>
        </w:rPr>
      </w:pPr>
    </w:p>
    <w:p w:rsidR="000E19CA" w:rsidRDefault="000E19CA" w:rsidP="000E19CA">
      <w:pPr>
        <w:jc w:val="right"/>
        <w:rPr>
          <w:rFonts w:cstheme="minorHAnsi"/>
          <w:b/>
          <w:sz w:val="28"/>
          <w:szCs w:val="28"/>
        </w:rPr>
      </w:pPr>
    </w:p>
    <w:p w:rsidR="000E19CA" w:rsidRDefault="000E19CA" w:rsidP="000E19CA">
      <w:pPr>
        <w:jc w:val="right"/>
        <w:rPr>
          <w:rFonts w:cstheme="minorHAnsi"/>
          <w:b/>
          <w:sz w:val="28"/>
          <w:szCs w:val="28"/>
        </w:rPr>
      </w:pPr>
    </w:p>
    <w:p w:rsidR="000E19CA" w:rsidRDefault="000E19CA" w:rsidP="000E19CA">
      <w:pPr>
        <w:jc w:val="right"/>
        <w:rPr>
          <w:rFonts w:cstheme="minorHAnsi"/>
          <w:b/>
          <w:sz w:val="28"/>
          <w:szCs w:val="28"/>
        </w:rPr>
      </w:pPr>
    </w:p>
    <w:p w:rsidR="00E372B8" w:rsidRDefault="00E372B8" w:rsidP="000E19CA">
      <w:pPr>
        <w:jc w:val="right"/>
        <w:rPr>
          <w:rFonts w:cstheme="minorHAnsi"/>
          <w:b/>
          <w:sz w:val="28"/>
          <w:szCs w:val="28"/>
        </w:rPr>
      </w:pPr>
    </w:p>
    <w:p w:rsidR="00E372B8" w:rsidRDefault="00103A51" w:rsidP="00241A1F">
      <w:pPr>
        <w:jc w:val="right"/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>January 1</w:t>
      </w:r>
      <w:r w:rsidR="00E60781">
        <w:rPr>
          <w:rFonts w:cstheme="minorHAnsi"/>
          <w:b/>
          <w:sz w:val="28"/>
          <w:szCs w:val="28"/>
        </w:rPr>
        <w:t>7</w:t>
      </w:r>
      <w:r w:rsidR="000E19CA">
        <w:rPr>
          <w:rFonts w:cstheme="minorHAnsi"/>
          <w:b/>
          <w:sz w:val="28"/>
          <w:szCs w:val="28"/>
        </w:rPr>
        <w:t>, 201</w:t>
      </w:r>
      <w:r>
        <w:rPr>
          <w:rFonts w:cstheme="minorHAnsi"/>
          <w:b/>
          <w:sz w:val="28"/>
          <w:szCs w:val="28"/>
        </w:rPr>
        <w:t>7</w:t>
      </w:r>
    </w:p>
    <w:p w:rsidR="00E372B8" w:rsidRPr="000F72EF" w:rsidRDefault="00E372B8" w:rsidP="00241A1F">
      <w:pPr>
        <w:jc w:val="right"/>
        <w:rPr>
          <w:rFonts w:cstheme="minorHAnsi"/>
          <w:b/>
          <w:sz w:val="72"/>
          <w:szCs w:val="72"/>
        </w:rPr>
        <w:sectPr w:rsidR="00E372B8" w:rsidRPr="000F72EF" w:rsidSect="00241A1F">
          <w:headerReference w:type="default" r:id="rId10"/>
          <w:footerReference w:type="default" r:id="rId11"/>
          <w:pgSz w:w="12240" w:h="15840"/>
          <w:pgMar w:top="1440" w:right="1440" w:bottom="1440" w:left="1440" w:header="720" w:footer="720" w:gutter="0"/>
          <w:cols w:space="720"/>
          <w:titlePg/>
          <w:docGrid w:linePitch="360"/>
        </w:sectPr>
      </w:pPr>
    </w:p>
    <w:p w:rsidR="00FE520B" w:rsidRDefault="0059117D" w:rsidP="00FE520B">
      <w:pPr>
        <w:pStyle w:val="Heading1"/>
      </w:pPr>
      <w:r>
        <w:lastRenderedPageBreak/>
        <w:t xml:space="preserve">SDG&amp;E </w:t>
      </w:r>
      <w:r w:rsidR="00BC31A8">
        <w:t>VFD on Agricultural Pumps</w:t>
      </w:r>
      <w:r w:rsidR="00884B9C">
        <w:t xml:space="preserve"> </w:t>
      </w:r>
    </w:p>
    <w:p w:rsidR="00413EF4" w:rsidRDefault="00413EF4" w:rsidP="00413EF4">
      <w:pPr>
        <w:pStyle w:val="Heading2"/>
      </w:pPr>
      <w:r>
        <w:t>Introduction</w:t>
      </w:r>
    </w:p>
    <w:p w:rsidR="00413EF4" w:rsidRPr="00642BF8" w:rsidRDefault="00413EF4" w:rsidP="00C06B9E">
      <w:pPr>
        <w:rPr>
          <w:szCs w:val="22"/>
        </w:rPr>
      </w:pPr>
      <w:r w:rsidRPr="00642BF8">
        <w:rPr>
          <w:szCs w:val="22"/>
        </w:rPr>
        <w:t xml:space="preserve">This short form workpaper documents the </w:t>
      </w:r>
      <w:r w:rsidR="00C414A6" w:rsidRPr="00642BF8">
        <w:rPr>
          <w:szCs w:val="22"/>
        </w:rPr>
        <w:t>ex-ante</w:t>
      </w:r>
      <w:r w:rsidR="00C06B9E" w:rsidRPr="00642BF8">
        <w:rPr>
          <w:szCs w:val="22"/>
        </w:rPr>
        <w:t xml:space="preserve"> load impact and cost-effectiveness </w:t>
      </w:r>
      <w:r w:rsidRPr="00642BF8">
        <w:rPr>
          <w:szCs w:val="22"/>
        </w:rPr>
        <w:t xml:space="preserve">values </w:t>
      </w:r>
      <w:r w:rsidR="00C06B9E" w:rsidRPr="00642BF8">
        <w:rPr>
          <w:szCs w:val="22"/>
        </w:rPr>
        <w:t xml:space="preserve">used for </w:t>
      </w:r>
      <w:r w:rsidR="005B3A50" w:rsidRPr="00642BF8">
        <w:rPr>
          <w:szCs w:val="22"/>
        </w:rPr>
        <w:t>Variable Frequency Drives (VFD) on Agricultural Pumps</w:t>
      </w:r>
      <w:r w:rsidR="00C06B9E" w:rsidRPr="00642BF8">
        <w:rPr>
          <w:szCs w:val="22"/>
        </w:rPr>
        <w:t xml:space="preserve">. </w:t>
      </w:r>
      <w:r w:rsidR="00C54AC6" w:rsidRPr="00642BF8">
        <w:rPr>
          <w:szCs w:val="22"/>
        </w:rPr>
        <w:t xml:space="preserve"> </w:t>
      </w:r>
      <w:r w:rsidR="00291820" w:rsidRPr="00642BF8">
        <w:rPr>
          <w:szCs w:val="22"/>
        </w:rPr>
        <w:t>All of the units have been normalized per horsepower as cited by “</w:t>
      </w:r>
      <w:r w:rsidR="005B3A50" w:rsidRPr="00642BF8">
        <w:rPr>
          <w:szCs w:val="22"/>
        </w:rPr>
        <w:t>PGECOAGR119 Rev 2</w:t>
      </w:r>
      <w:r w:rsidR="00291820" w:rsidRPr="00642BF8">
        <w:rPr>
          <w:szCs w:val="22"/>
        </w:rPr>
        <w:t xml:space="preserve"> </w:t>
      </w:r>
      <w:r w:rsidR="005B3A50" w:rsidRPr="00642BF8">
        <w:rPr>
          <w:szCs w:val="22"/>
        </w:rPr>
        <w:t>Variable Frequency Drives on Agricultural Pumps</w:t>
      </w:r>
      <w:r w:rsidR="00291820" w:rsidRPr="00642BF8">
        <w:rPr>
          <w:szCs w:val="22"/>
        </w:rPr>
        <w:t>” workpaper</w:t>
      </w:r>
      <w:r w:rsidR="00364046" w:rsidRPr="00642BF8">
        <w:rPr>
          <w:szCs w:val="22"/>
        </w:rPr>
        <w:t>.</w:t>
      </w:r>
    </w:p>
    <w:p w:rsidR="00413EF4" w:rsidRDefault="00413EF4" w:rsidP="00413EF4"/>
    <w:p w:rsidR="00B57F32" w:rsidRDefault="00B57F32" w:rsidP="00B57F32">
      <w:pPr>
        <w:pStyle w:val="Heading2"/>
      </w:pPr>
      <w:r w:rsidRPr="005734A4">
        <w:t>Document Revision History</w:t>
      </w:r>
      <w:r w:rsidRPr="0025216C">
        <w:t xml:space="preserve"> </w:t>
      </w:r>
    </w:p>
    <w:tbl>
      <w:tblPr>
        <w:tblStyle w:val="TableGrid11"/>
        <w:tblW w:w="5000" w:type="pct"/>
        <w:tblLook w:val="01E0" w:firstRow="1" w:lastRow="1" w:firstColumn="1" w:lastColumn="1" w:noHBand="0" w:noVBand="0"/>
      </w:tblPr>
      <w:tblGrid>
        <w:gridCol w:w="525"/>
        <w:gridCol w:w="1310"/>
        <w:gridCol w:w="1783"/>
        <w:gridCol w:w="5958"/>
      </w:tblGrid>
      <w:tr w:rsidR="00B57F32" w:rsidRPr="00500C4E" w:rsidTr="00241A1F">
        <w:trPr>
          <w:trHeight w:val="20"/>
        </w:trPr>
        <w:tc>
          <w:tcPr>
            <w:tcW w:w="274" w:type="pct"/>
            <w:shd w:val="clear" w:color="auto" w:fill="D9D9D9" w:themeFill="background1" w:themeFillShade="D9"/>
          </w:tcPr>
          <w:p w:rsidR="00B57F32" w:rsidRPr="000E2B6B" w:rsidRDefault="00B57F32" w:rsidP="00393EC8">
            <w:pPr>
              <w:rPr>
                <w:rStyle w:val="Strong"/>
                <w:bCs w:val="0"/>
              </w:rPr>
            </w:pPr>
            <w:r w:rsidRPr="000E2B6B">
              <w:rPr>
                <w:rStyle w:val="Strong"/>
              </w:rPr>
              <w:t>Rev</w:t>
            </w:r>
          </w:p>
        </w:tc>
        <w:tc>
          <w:tcPr>
            <w:tcW w:w="684" w:type="pct"/>
            <w:shd w:val="clear" w:color="auto" w:fill="D9D9D9" w:themeFill="background1" w:themeFillShade="D9"/>
          </w:tcPr>
          <w:p w:rsidR="00B57F32" w:rsidRPr="000E2B6B" w:rsidRDefault="00B57F32" w:rsidP="00393EC8">
            <w:pPr>
              <w:rPr>
                <w:rStyle w:val="Strong"/>
                <w:bCs w:val="0"/>
              </w:rPr>
            </w:pPr>
            <w:r w:rsidRPr="000E2B6B">
              <w:rPr>
                <w:rStyle w:val="Strong"/>
              </w:rPr>
              <w:t>Date</w:t>
            </w:r>
          </w:p>
        </w:tc>
        <w:tc>
          <w:tcPr>
            <w:tcW w:w="931" w:type="pct"/>
            <w:shd w:val="clear" w:color="auto" w:fill="D9D9D9" w:themeFill="background1" w:themeFillShade="D9"/>
          </w:tcPr>
          <w:p w:rsidR="00B57F32" w:rsidRPr="000E2B6B" w:rsidRDefault="00B57F32" w:rsidP="00393EC8">
            <w:pPr>
              <w:rPr>
                <w:rStyle w:val="Strong"/>
                <w:bCs w:val="0"/>
              </w:rPr>
            </w:pPr>
            <w:r w:rsidRPr="000E2B6B">
              <w:rPr>
                <w:rStyle w:val="Strong"/>
              </w:rPr>
              <w:t>Author</w:t>
            </w:r>
          </w:p>
        </w:tc>
        <w:tc>
          <w:tcPr>
            <w:tcW w:w="3111" w:type="pct"/>
            <w:shd w:val="clear" w:color="auto" w:fill="D9D9D9" w:themeFill="background1" w:themeFillShade="D9"/>
          </w:tcPr>
          <w:p w:rsidR="00B57F32" w:rsidRPr="000E2B6B" w:rsidRDefault="00B57F32" w:rsidP="00393EC8">
            <w:pPr>
              <w:rPr>
                <w:rStyle w:val="Strong"/>
                <w:bCs w:val="0"/>
              </w:rPr>
            </w:pPr>
            <w:r w:rsidRPr="000E2B6B">
              <w:rPr>
                <w:rStyle w:val="Strong"/>
              </w:rPr>
              <w:t>Summary of Changes</w:t>
            </w:r>
          </w:p>
        </w:tc>
      </w:tr>
      <w:tr w:rsidR="00884B9C" w:rsidRPr="00500C4E" w:rsidTr="00241A1F">
        <w:trPr>
          <w:trHeight w:val="20"/>
        </w:trPr>
        <w:tc>
          <w:tcPr>
            <w:tcW w:w="274" w:type="pct"/>
          </w:tcPr>
          <w:p w:rsidR="00884B9C" w:rsidRPr="000E2B6B" w:rsidRDefault="00884B9C" w:rsidP="00393EC8">
            <w:pPr>
              <w:jc w:val="center"/>
              <w:rPr>
                <w:rFonts w:cstheme="minorHAnsi"/>
                <w:szCs w:val="20"/>
              </w:rPr>
            </w:pPr>
            <w:r w:rsidRPr="00F2079F">
              <w:t>0</w:t>
            </w:r>
          </w:p>
        </w:tc>
        <w:tc>
          <w:tcPr>
            <w:tcW w:w="684" w:type="pct"/>
          </w:tcPr>
          <w:p w:rsidR="00884B9C" w:rsidRPr="000E2B6B" w:rsidRDefault="00884B9C" w:rsidP="00E60781">
            <w:pPr>
              <w:jc w:val="center"/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>0</w:t>
            </w:r>
            <w:r w:rsidR="000E5A40">
              <w:rPr>
                <w:rFonts w:cstheme="minorHAnsi"/>
                <w:szCs w:val="20"/>
              </w:rPr>
              <w:t>1</w:t>
            </w:r>
            <w:r>
              <w:rPr>
                <w:rFonts w:cstheme="minorHAnsi"/>
                <w:szCs w:val="20"/>
              </w:rPr>
              <w:t>/</w:t>
            </w:r>
            <w:r w:rsidR="000E5A40">
              <w:rPr>
                <w:rFonts w:cstheme="minorHAnsi"/>
                <w:szCs w:val="20"/>
              </w:rPr>
              <w:t>1</w:t>
            </w:r>
            <w:r w:rsidR="00E60781">
              <w:rPr>
                <w:rFonts w:cstheme="minorHAnsi"/>
                <w:szCs w:val="20"/>
              </w:rPr>
              <w:t>7</w:t>
            </w:r>
            <w:r w:rsidR="000E5A40">
              <w:rPr>
                <w:rFonts w:cstheme="minorHAnsi"/>
                <w:szCs w:val="20"/>
              </w:rPr>
              <w:t>/</w:t>
            </w:r>
            <w:r>
              <w:rPr>
                <w:rFonts w:cstheme="minorHAnsi"/>
                <w:szCs w:val="20"/>
              </w:rPr>
              <w:t>201</w:t>
            </w:r>
            <w:r w:rsidR="000E5A40">
              <w:rPr>
                <w:rFonts w:cstheme="minorHAnsi"/>
                <w:szCs w:val="20"/>
              </w:rPr>
              <w:t>7</w:t>
            </w:r>
          </w:p>
        </w:tc>
        <w:tc>
          <w:tcPr>
            <w:tcW w:w="931" w:type="pct"/>
          </w:tcPr>
          <w:p w:rsidR="00884B9C" w:rsidRPr="000E2B6B" w:rsidRDefault="000E5A40" w:rsidP="000E5A40">
            <w:pPr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 xml:space="preserve">Eduardo Reynoso </w:t>
            </w:r>
            <w:r w:rsidR="00884B9C">
              <w:rPr>
                <w:rFonts w:cstheme="minorHAnsi"/>
                <w:szCs w:val="20"/>
              </w:rPr>
              <w:t>/S</w:t>
            </w:r>
            <w:r>
              <w:rPr>
                <w:rFonts w:cstheme="minorHAnsi"/>
                <w:szCs w:val="20"/>
              </w:rPr>
              <w:t>DG&amp;E</w:t>
            </w:r>
          </w:p>
        </w:tc>
        <w:tc>
          <w:tcPr>
            <w:tcW w:w="3111" w:type="pct"/>
          </w:tcPr>
          <w:p w:rsidR="00884B9C" w:rsidRPr="005734A4" w:rsidRDefault="000E5A40" w:rsidP="0066772E">
            <w:pPr>
              <w:rPr>
                <w:rFonts w:cstheme="minorHAnsi"/>
                <w:szCs w:val="20"/>
              </w:rPr>
            </w:pPr>
            <w:r>
              <w:rPr>
                <w:rFonts w:cstheme="minorHAnsi"/>
                <w:bCs/>
                <w:szCs w:val="20"/>
              </w:rPr>
              <w:t>Adopted lead IOU workpaper “P</w:t>
            </w:r>
            <w:r w:rsidR="0066772E">
              <w:rPr>
                <w:rFonts w:cstheme="minorHAnsi"/>
                <w:bCs/>
                <w:szCs w:val="20"/>
              </w:rPr>
              <w:t>GECOAGR119 R2 VFD Ag Pumps</w:t>
            </w:r>
            <w:r>
              <w:rPr>
                <w:rFonts w:cstheme="minorHAnsi"/>
                <w:bCs/>
                <w:szCs w:val="20"/>
              </w:rPr>
              <w:t xml:space="preserve">.docx” with all its assumptions and values. </w:t>
            </w:r>
          </w:p>
        </w:tc>
      </w:tr>
    </w:tbl>
    <w:p w:rsidR="00DB71F1" w:rsidRDefault="00DB71F1" w:rsidP="00413EF4"/>
    <w:p w:rsidR="00DB71F1" w:rsidRDefault="00DB71F1">
      <w:pPr>
        <w:spacing w:after="200" w:line="276" w:lineRule="auto"/>
      </w:pPr>
      <w:r>
        <w:br w:type="page"/>
      </w:r>
    </w:p>
    <w:p w:rsidR="00DB71F1" w:rsidRDefault="00DB71F1" w:rsidP="00DB71F1">
      <w:pPr>
        <w:pStyle w:val="Heading2"/>
      </w:pPr>
      <w:r>
        <w:lastRenderedPageBreak/>
        <w:t>Measure Summary</w:t>
      </w:r>
      <w:r w:rsidRPr="0025216C">
        <w:t xml:space="preserve"> </w:t>
      </w:r>
    </w:p>
    <w:p w:rsidR="00EE6CFE" w:rsidRPr="00EE6CFE" w:rsidRDefault="00EE6CFE" w:rsidP="0081521B"/>
    <w:p w:rsidR="00DB71F1" w:rsidRDefault="00DB71F1" w:rsidP="00DB71F1">
      <w:pPr>
        <w:pStyle w:val="Caption"/>
        <w:keepNext/>
        <w:jc w:val="center"/>
      </w:pPr>
      <w:r>
        <w:t xml:space="preserve">Table </w:t>
      </w:r>
      <w:r w:rsidR="00F633F8">
        <w:fldChar w:fldCharType="begin"/>
      </w:r>
      <w:r w:rsidR="00F633F8">
        <w:instrText xml:space="preserve"> SEQ Table \* ARABIC </w:instrText>
      </w:r>
      <w:r w:rsidR="00F633F8">
        <w:fldChar w:fldCharType="separate"/>
      </w:r>
      <w:r>
        <w:rPr>
          <w:noProof/>
        </w:rPr>
        <w:t>1</w:t>
      </w:r>
      <w:r w:rsidR="00F633F8">
        <w:rPr>
          <w:noProof/>
        </w:rPr>
        <w:fldChar w:fldCharType="end"/>
      </w:r>
      <w:r>
        <w:t>: Measure Summary Table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27"/>
        <w:gridCol w:w="6949"/>
      </w:tblGrid>
      <w:tr w:rsidR="00DB71F1" w:rsidTr="00241A1F">
        <w:trPr>
          <w:cantSplit/>
          <w:tblHeader/>
        </w:trPr>
        <w:tc>
          <w:tcPr>
            <w:tcW w:w="2718" w:type="dxa"/>
          </w:tcPr>
          <w:p w:rsidR="00DB71F1" w:rsidRPr="00D86243" w:rsidRDefault="00DB71F1" w:rsidP="00393EC8">
            <w:pPr>
              <w:jc w:val="center"/>
              <w:rPr>
                <w:b/>
              </w:rPr>
            </w:pPr>
            <w:r w:rsidRPr="00D86243">
              <w:rPr>
                <w:b/>
              </w:rPr>
              <w:t>Section</w:t>
            </w:r>
          </w:p>
        </w:tc>
        <w:tc>
          <w:tcPr>
            <w:tcW w:w="6858" w:type="dxa"/>
          </w:tcPr>
          <w:p w:rsidR="00DB71F1" w:rsidRPr="00D86243" w:rsidRDefault="00DB71F1" w:rsidP="00393EC8">
            <w:pPr>
              <w:jc w:val="center"/>
              <w:rPr>
                <w:b/>
              </w:rPr>
            </w:pPr>
            <w:r w:rsidRPr="00D86243">
              <w:rPr>
                <w:b/>
              </w:rPr>
              <w:t>Value</w:t>
            </w:r>
          </w:p>
        </w:tc>
      </w:tr>
      <w:tr w:rsidR="00DB71F1" w:rsidTr="00241A1F">
        <w:trPr>
          <w:cantSplit/>
        </w:trPr>
        <w:tc>
          <w:tcPr>
            <w:tcW w:w="2718" w:type="dxa"/>
            <w:vAlign w:val="center"/>
          </w:tcPr>
          <w:p w:rsidR="00DB71F1" w:rsidRPr="001D77F7" w:rsidRDefault="00DB71F1" w:rsidP="00393EC8">
            <w:pPr>
              <w:rPr>
                <w:b/>
              </w:rPr>
            </w:pPr>
            <w:r>
              <w:rPr>
                <w:b/>
              </w:rPr>
              <w:t>Summary &amp; Purpose</w:t>
            </w:r>
          </w:p>
        </w:tc>
        <w:tc>
          <w:tcPr>
            <w:tcW w:w="6858" w:type="dxa"/>
          </w:tcPr>
          <w:p w:rsidR="00975EEE" w:rsidRPr="00642BF8" w:rsidRDefault="00DB71F1" w:rsidP="00975EEE">
            <w:pPr>
              <w:rPr>
                <w:rFonts w:cs="Arial"/>
                <w:sz w:val="20"/>
                <w:szCs w:val="20"/>
              </w:rPr>
            </w:pPr>
            <w:r w:rsidRPr="00642BF8">
              <w:rPr>
                <w:rFonts w:cs="Arial"/>
                <w:sz w:val="20"/>
                <w:szCs w:val="20"/>
              </w:rPr>
              <w:t>This short form workpaper documents ex-ante load impact</w:t>
            </w:r>
            <w:r w:rsidR="00E733C7" w:rsidRPr="00642BF8">
              <w:rPr>
                <w:rFonts w:cs="Arial"/>
                <w:sz w:val="20"/>
                <w:szCs w:val="20"/>
              </w:rPr>
              <w:t>s</w:t>
            </w:r>
            <w:r w:rsidRPr="00642BF8">
              <w:rPr>
                <w:rFonts w:cs="Arial"/>
                <w:sz w:val="20"/>
                <w:szCs w:val="20"/>
              </w:rPr>
              <w:t xml:space="preserve"> and cost-effectiveness values for </w:t>
            </w:r>
            <w:r w:rsidR="00975EEE" w:rsidRPr="00642BF8">
              <w:rPr>
                <w:rFonts w:cs="Arial"/>
                <w:sz w:val="20"/>
                <w:szCs w:val="20"/>
              </w:rPr>
              <w:t>Variable Frequency Drives on Agricultural Pumps</w:t>
            </w:r>
            <w:r w:rsidRPr="00642BF8">
              <w:rPr>
                <w:rFonts w:cs="Arial"/>
                <w:sz w:val="20"/>
                <w:szCs w:val="20"/>
              </w:rPr>
              <w:t xml:space="preserve">. </w:t>
            </w:r>
            <w:r w:rsidR="00884B9C" w:rsidRPr="00642BF8">
              <w:rPr>
                <w:rFonts w:cs="Arial"/>
                <w:sz w:val="20"/>
                <w:szCs w:val="20"/>
              </w:rPr>
              <w:t xml:space="preserve">The energy savings and load impacts are based on </w:t>
            </w:r>
            <w:r w:rsidR="0023444F" w:rsidRPr="00642BF8">
              <w:rPr>
                <w:rFonts w:cs="Arial"/>
                <w:sz w:val="20"/>
                <w:szCs w:val="20"/>
              </w:rPr>
              <w:t xml:space="preserve">the lead IOU workpaper </w:t>
            </w:r>
            <w:r w:rsidR="00975EEE" w:rsidRPr="00642BF8">
              <w:rPr>
                <w:rFonts w:cs="Arial"/>
                <w:sz w:val="20"/>
                <w:szCs w:val="20"/>
              </w:rPr>
              <w:t xml:space="preserve">file </w:t>
            </w:r>
            <w:r w:rsidR="0023444F" w:rsidRPr="00642BF8">
              <w:rPr>
                <w:rFonts w:cs="Arial"/>
                <w:sz w:val="20"/>
                <w:szCs w:val="20"/>
              </w:rPr>
              <w:t>“</w:t>
            </w:r>
            <w:r w:rsidR="00975EEE" w:rsidRPr="00642BF8">
              <w:rPr>
                <w:rFonts w:cs="Arial"/>
                <w:sz w:val="20"/>
                <w:szCs w:val="20"/>
              </w:rPr>
              <w:t>PGECOAGR119 R2</w:t>
            </w:r>
            <w:r w:rsidR="0023444F" w:rsidRPr="00642BF8">
              <w:rPr>
                <w:rFonts w:cs="Arial"/>
                <w:sz w:val="20"/>
                <w:szCs w:val="20"/>
              </w:rPr>
              <w:t xml:space="preserve"> </w:t>
            </w:r>
            <w:r w:rsidR="00975EEE" w:rsidRPr="00642BF8">
              <w:rPr>
                <w:rFonts w:cs="Arial"/>
                <w:sz w:val="20"/>
                <w:szCs w:val="20"/>
              </w:rPr>
              <w:t>VFD Ag Pumps.docx”</w:t>
            </w:r>
            <w:r w:rsidR="0023444F" w:rsidRPr="00642BF8">
              <w:rPr>
                <w:rFonts w:cs="Arial"/>
                <w:sz w:val="20"/>
                <w:szCs w:val="20"/>
              </w:rPr>
              <w:t xml:space="preserve"> </w:t>
            </w:r>
            <w:r w:rsidR="00975EEE" w:rsidRPr="00642BF8">
              <w:rPr>
                <w:rFonts w:cs="Arial"/>
                <w:sz w:val="20"/>
                <w:szCs w:val="20"/>
              </w:rPr>
              <w:t>for VFD on Agricultural Pumps</w:t>
            </w:r>
            <w:r w:rsidR="0005463C" w:rsidRPr="00642BF8">
              <w:rPr>
                <w:rFonts w:cs="Arial"/>
                <w:sz w:val="20"/>
                <w:szCs w:val="20"/>
              </w:rPr>
              <w:t xml:space="preserve"> for given measure codes</w:t>
            </w:r>
            <w:r w:rsidR="00975EEE" w:rsidRPr="00642BF8">
              <w:rPr>
                <w:rFonts w:cs="Arial"/>
                <w:sz w:val="20"/>
                <w:szCs w:val="20"/>
              </w:rPr>
              <w:t>: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935"/>
              <w:gridCol w:w="843"/>
              <w:gridCol w:w="1260"/>
              <w:gridCol w:w="1080"/>
              <w:gridCol w:w="1170"/>
              <w:gridCol w:w="1435"/>
            </w:tblGrid>
            <w:tr w:rsidR="00975EEE" w:rsidRPr="00642BF8" w:rsidTr="0005463C">
              <w:tc>
                <w:tcPr>
                  <w:tcW w:w="935" w:type="dxa"/>
                  <w:vMerge w:val="restart"/>
                </w:tcPr>
                <w:p w:rsidR="00975EEE" w:rsidRPr="00642BF8" w:rsidRDefault="00975EEE" w:rsidP="00975EEE">
                  <w:pPr>
                    <w:rPr>
                      <w:rFonts w:cs="Arial"/>
                      <w:sz w:val="20"/>
                      <w:szCs w:val="20"/>
                    </w:rPr>
                  </w:pPr>
                  <w:r w:rsidRPr="00642BF8">
                    <w:rPr>
                      <w:rFonts w:cs="Arial"/>
                      <w:sz w:val="20"/>
                      <w:szCs w:val="20"/>
                    </w:rPr>
                    <w:t>Measure Codes</w:t>
                  </w:r>
                </w:p>
              </w:tc>
              <w:tc>
                <w:tcPr>
                  <w:tcW w:w="843" w:type="dxa"/>
                </w:tcPr>
                <w:p w:rsidR="00975EEE" w:rsidRPr="00642BF8" w:rsidRDefault="00975EEE" w:rsidP="00975EEE">
                  <w:pPr>
                    <w:rPr>
                      <w:rFonts w:cs="Arial"/>
                      <w:sz w:val="20"/>
                      <w:szCs w:val="20"/>
                    </w:rPr>
                  </w:pPr>
                  <w:r w:rsidRPr="00642BF8">
                    <w:rPr>
                      <w:rFonts w:cs="Arial"/>
                      <w:sz w:val="20"/>
                      <w:szCs w:val="20"/>
                    </w:rPr>
                    <w:t>PGE</w:t>
                  </w:r>
                </w:p>
              </w:tc>
              <w:tc>
                <w:tcPr>
                  <w:tcW w:w="1260" w:type="dxa"/>
                </w:tcPr>
                <w:p w:rsidR="00975EEE" w:rsidRPr="00642BF8" w:rsidRDefault="00975EEE" w:rsidP="00975EEE">
                  <w:pPr>
                    <w:rPr>
                      <w:rFonts w:cs="Arial"/>
                      <w:sz w:val="20"/>
                      <w:szCs w:val="20"/>
                    </w:rPr>
                  </w:pPr>
                  <w:r w:rsidRPr="00642BF8">
                    <w:rPr>
                      <w:rFonts w:cs="Arial"/>
                      <w:sz w:val="20"/>
                      <w:szCs w:val="20"/>
                    </w:rPr>
                    <w:t>IR006</w:t>
                  </w:r>
                </w:p>
              </w:tc>
              <w:tc>
                <w:tcPr>
                  <w:tcW w:w="1080" w:type="dxa"/>
                </w:tcPr>
                <w:p w:rsidR="00975EEE" w:rsidRPr="00642BF8" w:rsidRDefault="00975EEE" w:rsidP="00975EEE">
                  <w:pPr>
                    <w:rPr>
                      <w:rFonts w:cs="Arial"/>
                      <w:sz w:val="20"/>
                      <w:szCs w:val="20"/>
                    </w:rPr>
                  </w:pPr>
                  <w:r w:rsidRPr="00642BF8">
                    <w:rPr>
                      <w:rFonts w:cs="Arial"/>
                      <w:sz w:val="20"/>
                      <w:szCs w:val="20"/>
                    </w:rPr>
                    <w:t>IR007</w:t>
                  </w:r>
                </w:p>
              </w:tc>
              <w:tc>
                <w:tcPr>
                  <w:tcW w:w="1170" w:type="dxa"/>
                </w:tcPr>
                <w:p w:rsidR="00975EEE" w:rsidRPr="00642BF8" w:rsidRDefault="00975EEE" w:rsidP="00975EEE">
                  <w:pPr>
                    <w:rPr>
                      <w:rFonts w:cs="Arial"/>
                      <w:sz w:val="20"/>
                      <w:szCs w:val="20"/>
                    </w:rPr>
                  </w:pPr>
                  <w:r w:rsidRPr="00642BF8">
                    <w:rPr>
                      <w:rFonts w:cs="Arial"/>
                      <w:sz w:val="20"/>
                      <w:szCs w:val="20"/>
                    </w:rPr>
                    <w:t>IR008</w:t>
                  </w:r>
                </w:p>
              </w:tc>
              <w:tc>
                <w:tcPr>
                  <w:tcW w:w="1435" w:type="dxa"/>
                </w:tcPr>
                <w:p w:rsidR="00975EEE" w:rsidRPr="00642BF8" w:rsidRDefault="00975EEE" w:rsidP="00975EEE">
                  <w:pPr>
                    <w:rPr>
                      <w:rFonts w:cs="Arial"/>
                      <w:sz w:val="20"/>
                      <w:szCs w:val="20"/>
                    </w:rPr>
                  </w:pPr>
                  <w:r w:rsidRPr="00642BF8">
                    <w:rPr>
                      <w:rFonts w:cs="Arial"/>
                      <w:sz w:val="20"/>
                      <w:szCs w:val="20"/>
                    </w:rPr>
                    <w:t>IR009</w:t>
                  </w:r>
                </w:p>
              </w:tc>
            </w:tr>
            <w:tr w:rsidR="00975EEE" w:rsidRPr="00642BF8" w:rsidTr="0005463C">
              <w:tc>
                <w:tcPr>
                  <w:tcW w:w="935" w:type="dxa"/>
                  <w:vMerge/>
                </w:tcPr>
                <w:p w:rsidR="00975EEE" w:rsidRPr="00642BF8" w:rsidRDefault="00975EEE" w:rsidP="00975EEE">
                  <w:pPr>
                    <w:rPr>
                      <w:rFonts w:cs="Arial"/>
                      <w:sz w:val="20"/>
                      <w:szCs w:val="20"/>
                    </w:rPr>
                  </w:pPr>
                </w:p>
              </w:tc>
              <w:tc>
                <w:tcPr>
                  <w:tcW w:w="843" w:type="dxa"/>
                </w:tcPr>
                <w:p w:rsidR="00975EEE" w:rsidRPr="00642BF8" w:rsidRDefault="00975EEE" w:rsidP="00975EEE">
                  <w:pPr>
                    <w:rPr>
                      <w:rFonts w:cs="Arial"/>
                      <w:sz w:val="20"/>
                      <w:szCs w:val="20"/>
                    </w:rPr>
                  </w:pPr>
                  <w:r w:rsidRPr="00642BF8">
                    <w:rPr>
                      <w:rFonts w:cs="Arial"/>
                      <w:sz w:val="20"/>
                      <w:szCs w:val="20"/>
                    </w:rPr>
                    <w:t>SDG&amp;E</w:t>
                  </w:r>
                </w:p>
              </w:tc>
              <w:tc>
                <w:tcPr>
                  <w:tcW w:w="1260" w:type="dxa"/>
                </w:tcPr>
                <w:p w:rsidR="00975EEE" w:rsidRPr="00642BF8" w:rsidRDefault="0005463C" w:rsidP="00975EEE">
                  <w:pPr>
                    <w:rPr>
                      <w:rFonts w:cs="Arial"/>
                      <w:sz w:val="20"/>
                      <w:szCs w:val="20"/>
                    </w:rPr>
                  </w:pPr>
                  <w:r w:rsidRPr="00642BF8">
                    <w:rPr>
                      <w:rFonts w:cs="Arial"/>
                      <w:sz w:val="20"/>
                      <w:szCs w:val="20"/>
                    </w:rPr>
                    <w:t>463776</w:t>
                  </w:r>
                </w:p>
              </w:tc>
              <w:tc>
                <w:tcPr>
                  <w:tcW w:w="1080" w:type="dxa"/>
                </w:tcPr>
                <w:p w:rsidR="00975EEE" w:rsidRPr="00642BF8" w:rsidRDefault="0005463C" w:rsidP="00975EEE">
                  <w:pPr>
                    <w:rPr>
                      <w:rFonts w:cs="Arial"/>
                      <w:sz w:val="20"/>
                      <w:szCs w:val="20"/>
                    </w:rPr>
                  </w:pPr>
                  <w:r w:rsidRPr="00642BF8">
                    <w:rPr>
                      <w:rFonts w:cs="Arial"/>
                      <w:sz w:val="20"/>
                      <w:szCs w:val="20"/>
                    </w:rPr>
                    <w:t>463777</w:t>
                  </w:r>
                </w:p>
              </w:tc>
              <w:tc>
                <w:tcPr>
                  <w:tcW w:w="1170" w:type="dxa"/>
                </w:tcPr>
                <w:p w:rsidR="00975EEE" w:rsidRPr="00642BF8" w:rsidRDefault="0005463C" w:rsidP="00975EEE">
                  <w:pPr>
                    <w:rPr>
                      <w:rFonts w:cs="Arial"/>
                      <w:sz w:val="20"/>
                      <w:szCs w:val="20"/>
                    </w:rPr>
                  </w:pPr>
                  <w:r w:rsidRPr="00642BF8">
                    <w:rPr>
                      <w:rFonts w:cs="Arial"/>
                      <w:sz w:val="20"/>
                      <w:szCs w:val="20"/>
                    </w:rPr>
                    <w:t>463778</w:t>
                  </w:r>
                </w:p>
              </w:tc>
              <w:tc>
                <w:tcPr>
                  <w:tcW w:w="1435" w:type="dxa"/>
                </w:tcPr>
                <w:p w:rsidR="00975EEE" w:rsidRPr="00642BF8" w:rsidRDefault="0005463C" w:rsidP="00975EEE">
                  <w:pPr>
                    <w:rPr>
                      <w:rFonts w:cs="Arial"/>
                      <w:sz w:val="20"/>
                      <w:szCs w:val="20"/>
                    </w:rPr>
                  </w:pPr>
                  <w:r w:rsidRPr="00642BF8">
                    <w:rPr>
                      <w:rFonts w:cs="Arial"/>
                      <w:sz w:val="20"/>
                      <w:szCs w:val="20"/>
                    </w:rPr>
                    <w:t>463779</w:t>
                  </w:r>
                </w:p>
              </w:tc>
            </w:tr>
            <w:tr w:rsidR="00975EEE" w:rsidRPr="00642BF8" w:rsidTr="0005463C">
              <w:tc>
                <w:tcPr>
                  <w:tcW w:w="1778" w:type="dxa"/>
                  <w:gridSpan w:val="2"/>
                </w:tcPr>
                <w:p w:rsidR="00975EEE" w:rsidRPr="00642BF8" w:rsidRDefault="00975EEE" w:rsidP="00975EEE">
                  <w:pPr>
                    <w:rPr>
                      <w:rFonts w:cs="Arial"/>
                      <w:sz w:val="20"/>
                      <w:szCs w:val="20"/>
                    </w:rPr>
                  </w:pPr>
                  <w:r w:rsidRPr="00642BF8">
                    <w:rPr>
                      <w:rFonts w:cs="Arial"/>
                      <w:sz w:val="20"/>
                      <w:szCs w:val="20"/>
                    </w:rPr>
                    <w:t>Measure Description</w:t>
                  </w:r>
                </w:p>
              </w:tc>
              <w:tc>
                <w:tcPr>
                  <w:tcW w:w="1260" w:type="dxa"/>
                </w:tcPr>
                <w:p w:rsidR="0005463C" w:rsidRPr="00BC31A8" w:rsidRDefault="0005463C" w:rsidP="0005463C">
                  <w:pPr>
                    <w:rPr>
                      <w:sz w:val="20"/>
                      <w:szCs w:val="20"/>
                    </w:rPr>
                  </w:pPr>
                  <w:r w:rsidRPr="00BC31A8">
                    <w:rPr>
                      <w:sz w:val="20"/>
                      <w:szCs w:val="20"/>
                    </w:rPr>
                    <w:t>VFD ON AG WELL PUMPS (&lt;=300HP)</w:t>
                  </w:r>
                </w:p>
                <w:p w:rsidR="00975EEE" w:rsidRPr="00383488" w:rsidRDefault="00975EEE" w:rsidP="00975EEE">
                  <w:pPr>
                    <w:rPr>
                      <w:rFonts w:cs="Arial"/>
                      <w:sz w:val="20"/>
                      <w:szCs w:val="20"/>
                    </w:rPr>
                  </w:pPr>
                </w:p>
              </w:tc>
              <w:tc>
                <w:tcPr>
                  <w:tcW w:w="1080" w:type="dxa"/>
                </w:tcPr>
                <w:p w:rsidR="0005463C" w:rsidRPr="00BC31A8" w:rsidRDefault="0005463C" w:rsidP="0005463C">
                  <w:pPr>
                    <w:rPr>
                      <w:sz w:val="20"/>
                      <w:szCs w:val="20"/>
                    </w:rPr>
                  </w:pPr>
                  <w:r w:rsidRPr="00BC31A8">
                    <w:rPr>
                      <w:sz w:val="20"/>
                      <w:szCs w:val="20"/>
                    </w:rPr>
                    <w:t>VFD ON AG BOOSTER PUMPS (&lt;=150HP)</w:t>
                  </w:r>
                </w:p>
                <w:p w:rsidR="00975EEE" w:rsidRPr="00383488" w:rsidRDefault="00975EEE" w:rsidP="00975EEE">
                  <w:pPr>
                    <w:rPr>
                      <w:rFonts w:cs="Arial"/>
                      <w:sz w:val="20"/>
                      <w:szCs w:val="20"/>
                    </w:rPr>
                  </w:pPr>
                </w:p>
              </w:tc>
              <w:tc>
                <w:tcPr>
                  <w:tcW w:w="1170" w:type="dxa"/>
                </w:tcPr>
                <w:p w:rsidR="00975EEE" w:rsidRPr="00BC31A8" w:rsidRDefault="0005463C" w:rsidP="00975EEE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 w:rsidRPr="00BC31A8">
                    <w:rPr>
                      <w:color w:val="000000" w:themeColor="text1"/>
                      <w:sz w:val="20"/>
                      <w:szCs w:val="20"/>
                    </w:rPr>
                    <w:t>VFD ON NEW AG BOOSTER PUMPS (&lt;=150HP)</w:t>
                  </w:r>
                </w:p>
              </w:tc>
              <w:tc>
                <w:tcPr>
                  <w:tcW w:w="1435" w:type="dxa"/>
                </w:tcPr>
                <w:p w:rsidR="00975EEE" w:rsidRPr="00BC31A8" w:rsidRDefault="0005463C" w:rsidP="00975EEE">
                  <w:pPr>
                    <w:rPr>
                      <w:sz w:val="20"/>
                      <w:szCs w:val="20"/>
                    </w:rPr>
                  </w:pPr>
                  <w:r w:rsidRPr="00BC31A8">
                    <w:rPr>
                      <w:sz w:val="20"/>
                      <w:szCs w:val="20"/>
                    </w:rPr>
                    <w:t>VFD ON NEW AG WELL PUMPS (&lt;=300HP)</w:t>
                  </w:r>
                </w:p>
              </w:tc>
            </w:tr>
          </w:tbl>
          <w:p w:rsidR="00DB71F1" w:rsidRPr="00642BF8" w:rsidRDefault="00884B9C" w:rsidP="00975EEE">
            <w:pPr>
              <w:rPr>
                <w:rFonts w:cs="Arial"/>
                <w:sz w:val="20"/>
                <w:szCs w:val="20"/>
              </w:rPr>
            </w:pPr>
            <w:r w:rsidRPr="00642BF8">
              <w:rPr>
                <w:rFonts w:cs="Arial"/>
                <w:sz w:val="20"/>
                <w:szCs w:val="20"/>
              </w:rPr>
              <w:t xml:space="preserve"> </w:t>
            </w:r>
            <w:r w:rsidR="0023444F" w:rsidRPr="00642BF8">
              <w:rPr>
                <w:rFonts w:cs="Arial"/>
                <w:sz w:val="20"/>
                <w:szCs w:val="20"/>
              </w:rPr>
              <w:t xml:space="preserve">SDG&amp;E takes no exceptions to </w:t>
            </w:r>
            <w:r w:rsidR="00975EEE" w:rsidRPr="00642BF8">
              <w:rPr>
                <w:rFonts w:cs="Arial"/>
                <w:sz w:val="20"/>
                <w:szCs w:val="20"/>
              </w:rPr>
              <w:t xml:space="preserve">PGE VFD on Agricultural Pumps </w:t>
            </w:r>
            <w:r w:rsidR="0023444F" w:rsidRPr="00642BF8">
              <w:rPr>
                <w:rFonts w:cs="Arial"/>
                <w:sz w:val="20"/>
                <w:szCs w:val="20"/>
              </w:rPr>
              <w:t xml:space="preserve">workpaper. </w:t>
            </w:r>
          </w:p>
          <w:p w:rsidR="0005463C" w:rsidRPr="00642BF8" w:rsidRDefault="0005463C" w:rsidP="00975EEE">
            <w:pPr>
              <w:rPr>
                <w:rFonts w:cs="Arial"/>
                <w:sz w:val="20"/>
                <w:szCs w:val="20"/>
              </w:rPr>
            </w:pPr>
          </w:p>
        </w:tc>
      </w:tr>
      <w:tr w:rsidR="00DB71F1" w:rsidTr="00241A1F">
        <w:trPr>
          <w:cantSplit/>
        </w:trPr>
        <w:tc>
          <w:tcPr>
            <w:tcW w:w="2718" w:type="dxa"/>
            <w:vAlign w:val="center"/>
          </w:tcPr>
          <w:p w:rsidR="00DB71F1" w:rsidRPr="001D77F7" w:rsidRDefault="00DB71F1" w:rsidP="00393EC8">
            <w:pPr>
              <w:rPr>
                <w:b/>
              </w:rPr>
            </w:pPr>
            <w:r w:rsidRPr="001D77F7">
              <w:rPr>
                <w:b/>
              </w:rPr>
              <w:t>1.1 Measure &amp; Baseline Data</w:t>
            </w:r>
          </w:p>
        </w:tc>
        <w:tc>
          <w:tcPr>
            <w:tcW w:w="6858" w:type="dxa"/>
          </w:tcPr>
          <w:p w:rsidR="00EE6CFE" w:rsidRPr="00642BF8" w:rsidRDefault="004A3B88" w:rsidP="001D57D7">
            <w:pPr>
              <w:rPr>
                <w:rFonts w:cs="Arial"/>
                <w:sz w:val="20"/>
                <w:szCs w:val="20"/>
              </w:rPr>
            </w:pPr>
            <w:r w:rsidRPr="00642BF8">
              <w:rPr>
                <w:rFonts w:cs="Arial"/>
                <w:sz w:val="20"/>
                <w:szCs w:val="20"/>
              </w:rPr>
              <w:t>As cited per PGE workpaper “PGECOAGR119 R2 VFD Ag Pumps.docx”</w:t>
            </w:r>
          </w:p>
          <w:p w:rsidR="004A3B88" w:rsidRPr="00642BF8" w:rsidRDefault="004A3B88" w:rsidP="001D57D7">
            <w:pPr>
              <w:rPr>
                <w:rFonts w:cs="Arial"/>
                <w:sz w:val="20"/>
                <w:szCs w:val="20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935"/>
              <w:gridCol w:w="843"/>
              <w:gridCol w:w="1080"/>
              <w:gridCol w:w="1260"/>
              <w:gridCol w:w="1170"/>
              <w:gridCol w:w="1435"/>
            </w:tblGrid>
            <w:tr w:rsidR="004A3B88" w:rsidRPr="00642BF8" w:rsidTr="004A3B88">
              <w:tc>
                <w:tcPr>
                  <w:tcW w:w="935" w:type="dxa"/>
                  <w:vMerge w:val="restart"/>
                </w:tcPr>
                <w:p w:rsidR="004A3B88" w:rsidRPr="00642BF8" w:rsidRDefault="004A3B88" w:rsidP="00113174">
                  <w:pPr>
                    <w:rPr>
                      <w:rFonts w:cs="Arial"/>
                      <w:sz w:val="20"/>
                      <w:szCs w:val="20"/>
                    </w:rPr>
                  </w:pPr>
                  <w:r w:rsidRPr="00642BF8">
                    <w:rPr>
                      <w:rFonts w:cs="Arial"/>
                      <w:sz w:val="20"/>
                      <w:szCs w:val="20"/>
                    </w:rPr>
                    <w:t>Measure Codes</w:t>
                  </w:r>
                </w:p>
              </w:tc>
              <w:tc>
                <w:tcPr>
                  <w:tcW w:w="843" w:type="dxa"/>
                </w:tcPr>
                <w:p w:rsidR="004A3B88" w:rsidRPr="00642BF8" w:rsidRDefault="004A3B88" w:rsidP="00113174">
                  <w:pPr>
                    <w:rPr>
                      <w:rFonts w:cs="Arial"/>
                      <w:sz w:val="20"/>
                      <w:szCs w:val="20"/>
                    </w:rPr>
                  </w:pPr>
                  <w:r w:rsidRPr="00642BF8">
                    <w:rPr>
                      <w:rFonts w:cs="Arial"/>
                      <w:sz w:val="20"/>
                      <w:szCs w:val="20"/>
                    </w:rPr>
                    <w:t>PGE</w:t>
                  </w:r>
                </w:p>
              </w:tc>
              <w:tc>
                <w:tcPr>
                  <w:tcW w:w="1080" w:type="dxa"/>
                </w:tcPr>
                <w:p w:rsidR="004A3B88" w:rsidRPr="00642BF8" w:rsidRDefault="004A3B88" w:rsidP="00113174">
                  <w:pPr>
                    <w:rPr>
                      <w:rFonts w:cs="Arial"/>
                      <w:sz w:val="20"/>
                      <w:szCs w:val="20"/>
                    </w:rPr>
                  </w:pPr>
                  <w:r w:rsidRPr="00642BF8">
                    <w:rPr>
                      <w:rFonts w:cs="Arial"/>
                      <w:sz w:val="20"/>
                      <w:szCs w:val="20"/>
                    </w:rPr>
                    <w:t>IR006</w:t>
                  </w:r>
                </w:p>
              </w:tc>
              <w:tc>
                <w:tcPr>
                  <w:tcW w:w="1260" w:type="dxa"/>
                </w:tcPr>
                <w:p w:rsidR="004A3B88" w:rsidRPr="00642BF8" w:rsidRDefault="004A3B88" w:rsidP="00113174">
                  <w:pPr>
                    <w:rPr>
                      <w:rFonts w:cs="Arial"/>
                      <w:sz w:val="20"/>
                      <w:szCs w:val="20"/>
                    </w:rPr>
                  </w:pPr>
                  <w:r w:rsidRPr="00642BF8">
                    <w:rPr>
                      <w:rFonts w:cs="Arial"/>
                      <w:sz w:val="20"/>
                      <w:szCs w:val="20"/>
                    </w:rPr>
                    <w:t>IR007</w:t>
                  </w:r>
                </w:p>
              </w:tc>
              <w:tc>
                <w:tcPr>
                  <w:tcW w:w="1170" w:type="dxa"/>
                </w:tcPr>
                <w:p w:rsidR="004A3B88" w:rsidRPr="00642BF8" w:rsidRDefault="004A3B88" w:rsidP="00113174">
                  <w:pPr>
                    <w:rPr>
                      <w:rFonts w:cs="Arial"/>
                      <w:sz w:val="20"/>
                      <w:szCs w:val="20"/>
                    </w:rPr>
                  </w:pPr>
                  <w:r w:rsidRPr="00642BF8">
                    <w:rPr>
                      <w:rFonts w:cs="Arial"/>
                      <w:sz w:val="20"/>
                      <w:szCs w:val="20"/>
                    </w:rPr>
                    <w:t>IR008</w:t>
                  </w:r>
                </w:p>
              </w:tc>
              <w:tc>
                <w:tcPr>
                  <w:tcW w:w="1435" w:type="dxa"/>
                </w:tcPr>
                <w:p w:rsidR="004A3B88" w:rsidRPr="00642BF8" w:rsidRDefault="004A3B88" w:rsidP="00113174">
                  <w:pPr>
                    <w:rPr>
                      <w:rFonts w:cs="Arial"/>
                      <w:sz w:val="20"/>
                      <w:szCs w:val="20"/>
                    </w:rPr>
                  </w:pPr>
                  <w:r w:rsidRPr="00642BF8">
                    <w:rPr>
                      <w:rFonts w:cs="Arial"/>
                      <w:sz w:val="20"/>
                      <w:szCs w:val="20"/>
                    </w:rPr>
                    <w:t>IR009</w:t>
                  </w:r>
                </w:p>
              </w:tc>
            </w:tr>
            <w:tr w:rsidR="004A3B88" w:rsidRPr="00642BF8" w:rsidTr="004A3B88">
              <w:tc>
                <w:tcPr>
                  <w:tcW w:w="935" w:type="dxa"/>
                  <w:vMerge/>
                </w:tcPr>
                <w:p w:rsidR="004A3B88" w:rsidRPr="00642BF8" w:rsidRDefault="004A3B88" w:rsidP="00113174">
                  <w:pPr>
                    <w:rPr>
                      <w:rFonts w:cs="Arial"/>
                      <w:sz w:val="20"/>
                      <w:szCs w:val="20"/>
                    </w:rPr>
                  </w:pPr>
                </w:p>
              </w:tc>
              <w:tc>
                <w:tcPr>
                  <w:tcW w:w="843" w:type="dxa"/>
                </w:tcPr>
                <w:p w:rsidR="004A3B88" w:rsidRPr="00642BF8" w:rsidRDefault="004A3B88" w:rsidP="00113174">
                  <w:pPr>
                    <w:rPr>
                      <w:rFonts w:cs="Arial"/>
                      <w:sz w:val="20"/>
                      <w:szCs w:val="20"/>
                    </w:rPr>
                  </w:pPr>
                  <w:r w:rsidRPr="00642BF8">
                    <w:rPr>
                      <w:rFonts w:cs="Arial"/>
                      <w:sz w:val="20"/>
                      <w:szCs w:val="20"/>
                    </w:rPr>
                    <w:t>SDG&amp;E</w:t>
                  </w:r>
                </w:p>
              </w:tc>
              <w:tc>
                <w:tcPr>
                  <w:tcW w:w="1080" w:type="dxa"/>
                </w:tcPr>
                <w:p w:rsidR="004A3B88" w:rsidRPr="00642BF8" w:rsidRDefault="004A3B88" w:rsidP="00113174">
                  <w:pPr>
                    <w:rPr>
                      <w:rFonts w:cs="Arial"/>
                      <w:sz w:val="20"/>
                      <w:szCs w:val="20"/>
                    </w:rPr>
                  </w:pPr>
                  <w:r w:rsidRPr="00642BF8">
                    <w:rPr>
                      <w:rFonts w:cs="Arial"/>
                      <w:sz w:val="20"/>
                      <w:szCs w:val="20"/>
                    </w:rPr>
                    <w:t>463776</w:t>
                  </w:r>
                </w:p>
              </w:tc>
              <w:tc>
                <w:tcPr>
                  <w:tcW w:w="1260" w:type="dxa"/>
                </w:tcPr>
                <w:p w:rsidR="004A3B88" w:rsidRPr="00642BF8" w:rsidRDefault="004A3B88" w:rsidP="00113174">
                  <w:pPr>
                    <w:rPr>
                      <w:rFonts w:cs="Arial"/>
                      <w:sz w:val="20"/>
                      <w:szCs w:val="20"/>
                    </w:rPr>
                  </w:pPr>
                  <w:r w:rsidRPr="00642BF8">
                    <w:rPr>
                      <w:rFonts w:cs="Arial"/>
                      <w:sz w:val="20"/>
                      <w:szCs w:val="20"/>
                    </w:rPr>
                    <w:t>463777</w:t>
                  </w:r>
                </w:p>
              </w:tc>
              <w:tc>
                <w:tcPr>
                  <w:tcW w:w="1170" w:type="dxa"/>
                </w:tcPr>
                <w:p w:rsidR="004A3B88" w:rsidRPr="00642BF8" w:rsidRDefault="004A3B88" w:rsidP="00113174">
                  <w:pPr>
                    <w:rPr>
                      <w:rFonts w:cs="Arial"/>
                      <w:sz w:val="20"/>
                      <w:szCs w:val="20"/>
                    </w:rPr>
                  </w:pPr>
                  <w:r w:rsidRPr="00642BF8">
                    <w:rPr>
                      <w:rFonts w:cs="Arial"/>
                      <w:sz w:val="20"/>
                      <w:szCs w:val="20"/>
                    </w:rPr>
                    <w:t>463778</w:t>
                  </w:r>
                </w:p>
              </w:tc>
              <w:tc>
                <w:tcPr>
                  <w:tcW w:w="1435" w:type="dxa"/>
                </w:tcPr>
                <w:p w:rsidR="004A3B88" w:rsidRPr="00642BF8" w:rsidRDefault="004A3B88" w:rsidP="00113174">
                  <w:pPr>
                    <w:rPr>
                      <w:rFonts w:cs="Arial"/>
                      <w:sz w:val="20"/>
                      <w:szCs w:val="20"/>
                    </w:rPr>
                  </w:pPr>
                  <w:r w:rsidRPr="00642BF8">
                    <w:rPr>
                      <w:rFonts w:cs="Arial"/>
                      <w:sz w:val="20"/>
                      <w:szCs w:val="20"/>
                    </w:rPr>
                    <w:t>463779</w:t>
                  </w:r>
                </w:p>
              </w:tc>
            </w:tr>
            <w:tr w:rsidR="004A3B88" w:rsidRPr="00642BF8" w:rsidTr="004A3B88">
              <w:tc>
                <w:tcPr>
                  <w:tcW w:w="1778" w:type="dxa"/>
                  <w:gridSpan w:val="2"/>
                </w:tcPr>
                <w:p w:rsidR="004A3B88" w:rsidRPr="00642BF8" w:rsidRDefault="004A3B88" w:rsidP="00113174">
                  <w:pPr>
                    <w:rPr>
                      <w:rFonts w:cs="Arial"/>
                      <w:sz w:val="20"/>
                      <w:szCs w:val="20"/>
                    </w:rPr>
                  </w:pPr>
                  <w:r w:rsidRPr="00642BF8">
                    <w:rPr>
                      <w:rFonts w:cs="Arial"/>
                      <w:sz w:val="20"/>
                      <w:szCs w:val="20"/>
                    </w:rPr>
                    <w:t>Measure Description</w:t>
                  </w:r>
                </w:p>
              </w:tc>
              <w:tc>
                <w:tcPr>
                  <w:tcW w:w="1080" w:type="dxa"/>
                </w:tcPr>
                <w:p w:rsidR="004A3B88" w:rsidRPr="00BC31A8" w:rsidRDefault="004A3B88" w:rsidP="00113174">
                  <w:pPr>
                    <w:rPr>
                      <w:sz w:val="20"/>
                      <w:szCs w:val="20"/>
                    </w:rPr>
                  </w:pPr>
                  <w:r w:rsidRPr="00BC31A8">
                    <w:rPr>
                      <w:sz w:val="20"/>
                      <w:szCs w:val="20"/>
                    </w:rPr>
                    <w:t>VFD ON AG WELL PUMPS (&lt;=300HP)</w:t>
                  </w:r>
                </w:p>
                <w:p w:rsidR="004A3B88" w:rsidRPr="00383488" w:rsidRDefault="004A3B88" w:rsidP="00113174">
                  <w:pPr>
                    <w:rPr>
                      <w:rFonts w:cs="Arial"/>
                      <w:sz w:val="20"/>
                      <w:szCs w:val="20"/>
                    </w:rPr>
                  </w:pPr>
                  <w:r w:rsidRPr="00383488">
                    <w:rPr>
                      <w:rFonts w:cs="Arial"/>
                      <w:sz w:val="20"/>
                      <w:szCs w:val="20"/>
                    </w:rPr>
                    <w:t xml:space="preserve">Used for irrigation </w:t>
                  </w:r>
                </w:p>
              </w:tc>
              <w:tc>
                <w:tcPr>
                  <w:tcW w:w="1260" w:type="dxa"/>
                </w:tcPr>
                <w:p w:rsidR="004A3B88" w:rsidRPr="00BC31A8" w:rsidRDefault="004A3B88" w:rsidP="00113174">
                  <w:pPr>
                    <w:rPr>
                      <w:sz w:val="20"/>
                      <w:szCs w:val="20"/>
                    </w:rPr>
                  </w:pPr>
                  <w:r w:rsidRPr="00BC31A8">
                    <w:rPr>
                      <w:sz w:val="20"/>
                      <w:szCs w:val="20"/>
                    </w:rPr>
                    <w:t>VFD ON AG BOOSTER PUMPS (&lt;=150HP)</w:t>
                  </w:r>
                </w:p>
                <w:p w:rsidR="004A3B88" w:rsidRPr="00383488" w:rsidRDefault="004A3B88" w:rsidP="00113174">
                  <w:pPr>
                    <w:rPr>
                      <w:rFonts w:cs="Arial"/>
                      <w:sz w:val="20"/>
                      <w:szCs w:val="20"/>
                    </w:rPr>
                  </w:pPr>
                  <w:r w:rsidRPr="00383488">
                    <w:rPr>
                      <w:rFonts w:cs="Arial"/>
                      <w:sz w:val="20"/>
                      <w:szCs w:val="20"/>
                    </w:rPr>
                    <w:t>Used for irrigation</w:t>
                  </w:r>
                </w:p>
              </w:tc>
              <w:tc>
                <w:tcPr>
                  <w:tcW w:w="1170" w:type="dxa"/>
                </w:tcPr>
                <w:p w:rsidR="004A3B88" w:rsidRPr="00BC31A8" w:rsidRDefault="004A3B88" w:rsidP="00113174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 w:rsidRPr="00BC31A8">
                    <w:rPr>
                      <w:color w:val="000000" w:themeColor="text1"/>
                      <w:sz w:val="20"/>
                      <w:szCs w:val="20"/>
                    </w:rPr>
                    <w:t>VFD ON NEW AG BOOSTER PUMPS (&lt;=150HP) used for Irrigation</w:t>
                  </w:r>
                </w:p>
              </w:tc>
              <w:tc>
                <w:tcPr>
                  <w:tcW w:w="1435" w:type="dxa"/>
                </w:tcPr>
                <w:p w:rsidR="004A3B88" w:rsidRPr="00BC31A8" w:rsidRDefault="004A3B88" w:rsidP="00113174">
                  <w:pPr>
                    <w:rPr>
                      <w:sz w:val="20"/>
                      <w:szCs w:val="20"/>
                    </w:rPr>
                  </w:pPr>
                  <w:r w:rsidRPr="00BC31A8">
                    <w:rPr>
                      <w:sz w:val="20"/>
                      <w:szCs w:val="20"/>
                    </w:rPr>
                    <w:t>VFD ON NEW AG WELL PUMPS (&lt;=300HP) used for irrigation.</w:t>
                  </w:r>
                </w:p>
              </w:tc>
            </w:tr>
            <w:tr w:rsidR="004A3B88" w:rsidRPr="00642BF8" w:rsidTr="004A3B88">
              <w:tc>
                <w:tcPr>
                  <w:tcW w:w="1778" w:type="dxa"/>
                  <w:gridSpan w:val="2"/>
                </w:tcPr>
                <w:p w:rsidR="004A3B88" w:rsidRPr="00642BF8" w:rsidRDefault="004A3B88" w:rsidP="00113174">
                  <w:pPr>
                    <w:rPr>
                      <w:rFonts w:cs="Arial"/>
                      <w:sz w:val="20"/>
                      <w:szCs w:val="20"/>
                    </w:rPr>
                  </w:pPr>
                  <w:r w:rsidRPr="00642BF8">
                    <w:rPr>
                      <w:rFonts w:cs="Arial"/>
                      <w:sz w:val="20"/>
                      <w:szCs w:val="20"/>
                    </w:rPr>
                    <w:t>Baseline Description</w:t>
                  </w:r>
                </w:p>
              </w:tc>
              <w:tc>
                <w:tcPr>
                  <w:tcW w:w="1080" w:type="dxa"/>
                </w:tcPr>
                <w:p w:rsidR="004A3B88" w:rsidRPr="00BC31A8" w:rsidRDefault="004A3B88" w:rsidP="004A3B88">
                  <w:pPr>
                    <w:rPr>
                      <w:sz w:val="20"/>
                      <w:szCs w:val="20"/>
                    </w:rPr>
                  </w:pPr>
                  <w:r w:rsidRPr="00BC31A8">
                    <w:rPr>
                      <w:sz w:val="20"/>
                      <w:szCs w:val="20"/>
                    </w:rPr>
                    <w:t>Existing throttling valve for flow control of Ag pump.</w:t>
                  </w:r>
                </w:p>
              </w:tc>
              <w:tc>
                <w:tcPr>
                  <w:tcW w:w="1260" w:type="dxa"/>
                </w:tcPr>
                <w:p w:rsidR="004A3B88" w:rsidRPr="00BC31A8" w:rsidRDefault="004A3B88" w:rsidP="004A3B88">
                  <w:pPr>
                    <w:rPr>
                      <w:sz w:val="20"/>
                      <w:szCs w:val="20"/>
                    </w:rPr>
                  </w:pPr>
                  <w:r w:rsidRPr="00BC31A8">
                    <w:rPr>
                      <w:sz w:val="20"/>
                      <w:szCs w:val="20"/>
                    </w:rPr>
                    <w:t>Existing throttling valve for flow control of Ag pump.</w:t>
                  </w:r>
                </w:p>
              </w:tc>
              <w:tc>
                <w:tcPr>
                  <w:tcW w:w="1170" w:type="dxa"/>
                </w:tcPr>
                <w:p w:rsidR="004A3B88" w:rsidRPr="00BC31A8" w:rsidRDefault="004A3B88" w:rsidP="004A3B88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 w:rsidRPr="00BC31A8">
                    <w:rPr>
                      <w:sz w:val="20"/>
                      <w:szCs w:val="20"/>
                    </w:rPr>
                    <w:t>In place of throttling valve for flow control of new Ag pump.</w:t>
                  </w:r>
                </w:p>
              </w:tc>
              <w:tc>
                <w:tcPr>
                  <w:tcW w:w="1435" w:type="dxa"/>
                </w:tcPr>
                <w:p w:rsidR="004A3B88" w:rsidRPr="00BC31A8" w:rsidRDefault="004A3B88" w:rsidP="00113174">
                  <w:pPr>
                    <w:rPr>
                      <w:sz w:val="20"/>
                      <w:szCs w:val="20"/>
                    </w:rPr>
                  </w:pPr>
                  <w:r w:rsidRPr="00BC31A8">
                    <w:rPr>
                      <w:sz w:val="20"/>
                      <w:szCs w:val="20"/>
                    </w:rPr>
                    <w:t>In place of throttling valve for flow control of new Ag pump.</w:t>
                  </w:r>
                </w:p>
              </w:tc>
            </w:tr>
          </w:tbl>
          <w:p w:rsidR="004A3B88" w:rsidRPr="00642BF8" w:rsidRDefault="004A3B88" w:rsidP="001D57D7">
            <w:pPr>
              <w:rPr>
                <w:rFonts w:cs="Arial"/>
                <w:sz w:val="20"/>
                <w:szCs w:val="20"/>
              </w:rPr>
            </w:pPr>
          </w:p>
          <w:p w:rsidR="004A3B88" w:rsidRPr="00642BF8" w:rsidRDefault="004A3B88" w:rsidP="001D57D7">
            <w:pPr>
              <w:rPr>
                <w:rFonts w:cs="Arial"/>
                <w:sz w:val="20"/>
                <w:szCs w:val="20"/>
              </w:rPr>
            </w:pPr>
          </w:p>
        </w:tc>
      </w:tr>
      <w:tr w:rsidR="00DB71F1" w:rsidTr="00241A1F">
        <w:trPr>
          <w:cantSplit/>
        </w:trPr>
        <w:tc>
          <w:tcPr>
            <w:tcW w:w="2718" w:type="dxa"/>
            <w:vAlign w:val="center"/>
          </w:tcPr>
          <w:p w:rsidR="00DB71F1" w:rsidRPr="001D77F7" w:rsidRDefault="00DB71F1" w:rsidP="00393EC8">
            <w:pPr>
              <w:rPr>
                <w:b/>
              </w:rPr>
            </w:pPr>
            <w:r w:rsidRPr="001D77F7">
              <w:rPr>
                <w:b/>
              </w:rPr>
              <w:t xml:space="preserve">1.2 Technical Description </w:t>
            </w:r>
          </w:p>
        </w:tc>
        <w:tc>
          <w:tcPr>
            <w:tcW w:w="6858" w:type="dxa"/>
          </w:tcPr>
          <w:p w:rsidR="00DB71F1" w:rsidRPr="00BC31A8" w:rsidRDefault="004A3B88" w:rsidP="00DC7938">
            <w:pPr>
              <w:pStyle w:val="Reminders"/>
              <w:tabs>
                <w:tab w:val="num" w:pos="360"/>
              </w:tabs>
              <w:rPr>
                <w:rFonts w:asciiTheme="minorHAnsi" w:hAnsiTheme="minorHAnsi"/>
                <w:i w:val="0"/>
                <w:color w:val="auto"/>
                <w:sz w:val="20"/>
                <w:szCs w:val="20"/>
              </w:rPr>
            </w:pPr>
            <w:r w:rsidRPr="00BC31A8">
              <w:rPr>
                <w:rFonts w:asciiTheme="minorHAnsi" w:hAnsiTheme="minorHAnsi"/>
                <w:i w:val="0"/>
                <w:color w:val="auto"/>
                <w:sz w:val="20"/>
                <w:szCs w:val="20"/>
              </w:rPr>
              <w:t>As cited pe</w:t>
            </w:r>
            <w:r w:rsidR="00222120" w:rsidRPr="00BC31A8">
              <w:rPr>
                <w:rFonts w:asciiTheme="minorHAnsi" w:hAnsiTheme="minorHAnsi"/>
                <w:i w:val="0"/>
                <w:color w:val="auto"/>
                <w:sz w:val="20"/>
                <w:szCs w:val="20"/>
              </w:rPr>
              <w:t xml:space="preserve">r </w:t>
            </w:r>
            <w:r w:rsidR="00DC7938" w:rsidRPr="00BC31A8">
              <w:rPr>
                <w:rFonts w:asciiTheme="minorHAnsi" w:hAnsiTheme="minorHAnsi"/>
                <w:i w:val="0"/>
                <w:color w:val="auto"/>
                <w:sz w:val="20"/>
                <w:szCs w:val="20"/>
              </w:rPr>
              <w:t xml:space="preserve">PGE workpaper </w:t>
            </w:r>
            <w:r w:rsidRPr="00BC31A8">
              <w:rPr>
                <w:rFonts w:asciiTheme="minorHAnsi" w:hAnsiTheme="minorHAnsi"/>
                <w:i w:val="0"/>
                <w:color w:val="auto"/>
                <w:sz w:val="20"/>
                <w:szCs w:val="20"/>
              </w:rPr>
              <w:t>“PGECOAGR119 R2 VFD Agricultural Pumps”.</w:t>
            </w:r>
          </w:p>
        </w:tc>
      </w:tr>
      <w:tr w:rsidR="008775D7" w:rsidRPr="008775D7" w:rsidTr="00241A1F">
        <w:trPr>
          <w:cantSplit/>
        </w:trPr>
        <w:tc>
          <w:tcPr>
            <w:tcW w:w="2718" w:type="dxa"/>
          </w:tcPr>
          <w:p w:rsidR="008775D7" w:rsidRPr="00241A1F" w:rsidRDefault="008775D7" w:rsidP="00241A1F">
            <w:pPr>
              <w:jc w:val="right"/>
              <w:rPr>
                <w:sz w:val="20"/>
                <w:szCs w:val="20"/>
              </w:rPr>
            </w:pPr>
            <w:r w:rsidRPr="00241A1F">
              <w:rPr>
                <w:sz w:val="20"/>
                <w:szCs w:val="20"/>
              </w:rPr>
              <w:t>Measures</w:t>
            </w:r>
          </w:p>
        </w:tc>
        <w:tc>
          <w:tcPr>
            <w:tcW w:w="6858" w:type="dxa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217"/>
              <w:gridCol w:w="1100"/>
              <w:gridCol w:w="4315"/>
            </w:tblGrid>
            <w:tr w:rsidR="00222120" w:rsidRPr="00642BF8" w:rsidTr="00222120">
              <w:tc>
                <w:tcPr>
                  <w:tcW w:w="2317" w:type="dxa"/>
                  <w:gridSpan w:val="2"/>
                </w:tcPr>
                <w:p w:rsidR="00222120" w:rsidRPr="00642BF8" w:rsidRDefault="00222120">
                  <w:pPr>
                    <w:rPr>
                      <w:rFonts w:cs="Arial"/>
                      <w:sz w:val="20"/>
                      <w:szCs w:val="20"/>
                    </w:rPr>
                  </w:pPr>
                  <w:r w:rsidRPr="00642BF8">
                    <w:rPr>
                      <w:rFonts w:cs="Arial"/>
                      <w:sz w:val="20"/>
                      <w:szCs w:val="20"/>
                    </w:rPr>
                    <w:t>Measure Code</w:t>
                  </w:r>
                </w:p>
              </w:tc>
              <w:tc>
                <w:tcPr>
                  <w:tcW w:w="4315" w:type="dxa"/>
                  <w:vMerge w:val="restart"/>
                </w:tcPr>
                <w:p w:rsidR="00222120" w:rsidRPr="00642BF8" w:rsidRDefault="00222120">
                  <w:pPr>
                    <w:rPr>
                      <w:rFonts w:cs="Arial"/>
                      <w:sz w:val="20"/>
                      <w:szCs w:val="20"/>
                    </w:rPr>
                  </w:pPr>
                  <w:r w:rsidRPr="00642BF8">
                    <w:rPr>
                      <w:rFonts w:cs="Arial"/>
                      <w:sz w:val="20"/>
                      <w:szCs w:val="20"/>
                    </w:rPr>
                    <w:t>Measure Name</w:t>
                  </w:r>
                </w:p>
              </w:tc>
            </w:tr>
            <w:tr w:rsidR="00222120" w:rsidRPr="00642BF8" w:rsidTr="00222120">
              <w:tc>
                <w:tcPr>
                  <w:tcW w:w="1217" w:type="dxa"/>
                </w:tcPr>
                <w:p w:rsidR="00222120" w:rsidRPr="00642BF8" w:rsidRDefault="00DC7938">
                  <w:pPr>
                    <w:rPr>
                      <w:rFonts w:cs="Arial"/>
                      <w:sz w:val="20"/>
                      <w:szCs w:val="20"/>
                    </w:rPr>
                  </w:pPr>
                  <w:r w:rsidRPr="00642BF8">
                    <w:rPr>
                      <w:rFonts w:cs="Arial"/>
                      <w:sz w:val="20"/>
                      <w:szCs w:val="20"/>
                    </w:rPr>
                    <w:t>PGE</w:t>
                  </w:r>
                </w:p>
              </w:tc>
              <w:tc>
                <w:tcPr>
                  <w:tcW w:w="1100" w:type="dxa"/>
                </w:tcPr>
                <w:p w:rsidR="00222120" w:rsidRPr="00642BF8" w:rsidRDefault="00222120">
                  <w:pPr>
                    <w:rPr>
                      <w:rFonts w:cs="Arial"/>
                      <w:sz w:val="20"/>
                      <w:szCs w:val="20"/>
                    </w:rPr>
                  </w:pPr>
                  <w:r w:rsidRPr="00642BF8">
                    <w:rPr>
                      <w:rFonts w:cs="Arial"/>
                      <w:sz w:val="20"/>
                      <w:szCs w:val="20"/>
                    </w:rPr>
                    <w:t>SDG&amp;E</w:t>
                  </w:r>
                </w:p>
              </w:tc>
              <w:tc>
                <w:tcPr>
                  <w:tcW w:w="4315" w:type="dxa"/>
                  <w:vMerge/>
                </w:tcPr>
                <w:p w:rsidR="00222120" w:rsidRPr="00642BF8" w:rsidRDefault="00222120">
                  <w:pPr>
                    <w:rPr>
                      <w:rFonts w:cs="Arial"/>
                      <w:sz w:val="20"/>
                      <w:szCs w:val="20"/>
                    </w:rPr>
                  </w:pPr>
                </w:p>
              </w:tc>
            </w:tr>
            <w:tr w:rsidR="00222120" w:rsidRPr="00642BF8" w:rsidTr="00222120">
              <w:tc>
                <w:tcPr>
                  <w:tcW w:w="1217" w:type="dxa"/>
                </w:tcPr>
                <w:p w:rsidR="00222120" w:rsidRPr="00642BF8" w:rsidRDefault="00DC7938">
                  <w:pPr>
                    <w:rPr>
                      <w:rFonts w:cs="Arial"/>
                      <w:sz w:val="20"/>
                      <w:szCs w:val="20"/>
                    </w:rPr>
                  </w:pPr>
                  <w:r w:rsidRPr="00642BF8">
                    <w:rPr>
                      <w:rFonts w:cs="Arial"/>
                      <w:sz w:val="20"/>
                      <w:szCs w:val="20"/>
                    </w:rPr>
                    <w:t>IR006</w:t>
                  </w:r>
                </w:p>
              </w:tc>
              <w:tc>
                <w:tcPr>
                  <w:tcW w:w="1100" w:type="dxa"/>
                </w:tcPr>
                <w:p w:rsidR="00222120" w:rsidRPr="00642BF8" w:rsidRDefault="00DC7938">
                  <w:pPr>
                    <w:rPr>
                      <w:rFonts w:cs="Arial"/>
                      <w:sz w:val="20"/>
                      <w:szCs w:val="20"/>
                    </w:rPr>
                  </w:pPr>
                  <w:r w:rsidRPr="00642BF8">
                    <w:rPr>
                      <w:rFonts w:cs="Arial"/>
                      <w:sz w:val="20"/>
                      <w:szCs w:val="20"/>
                    </w:rPr>
                    <w:t>463776</w:t>
                  </w:r>
                </w:p>
              </w:tc>
              <w:tc>
                <w:tcPr>
                  <w:tcW w:w="4315" w:type="dxa"/>
                </w:tcPr>
                <w:p w:rsidR="00222120" w:rsidRPr="00642BF8" w:rsidRDefault="00DC7938">
                  <w:pPr>
                    <w:rPr>
                      <w:sz w:val="20"/>
                      <w:szCs w:val="20"/>
                    </w:rPr>
                  </w:pPr>
                  <w:r w:rsidRPr="00642BF8">
                    <w:rPr>
                      <w:sz w:val="20"/>
                      <w:szCs w:val="20"/>
                    </w:rPr>
                    <w:t>VFD ON AG WELL PUMPS (&lt;=300HP), REA</w:t>
                  </w:r>
                </w:p>
              </w:tc>
            </w:tr>
            <w:tr w:rsidR="00DC7938" w:rsidRPr="00642BF8" w:rsidTr="00222120">
              <w:tc>
                <w:tcPr>
                  <w:tcW w:w="1217" w:type="dxa"/>
                </w:tcPr>
                <w:p w:rsidR="00DC7938" w:rsidRPr="00642BF8" w:rsidRDefault="00DC7938">
                  <w:pPr>
                    <w:rPr>
                      <w:rFonts w:cstheme="minorHAnsi"/>
                      <w:sz w:val="20"/>
                      <w:szCs w:val="20"/>
                    </w:rPr>
                  </w:pPr>
                  <w:r w:rsidRPr="00642BF8">
                    <w:rPr>
                      <w:rFonts w:cs="Arial"/>
                      <w:sz w:val="20"/>
                      <w:szCs w:val="20"/>
                    </w:rPr>
                    <w:t>IR007</w:t>
                  </w:r>
                </w:p>
              </w:tc>
              <w:tc>
                <w:tcPr>
                  <w:tcW w:w="1100" w:type="dxa"/>
                </w:tcPr>
                <w:p w:rsidR="00DC7938" w:rsidRPr="00642BF8" w:rsidRDefault="00DC7938">
                  <w:pPr>
                    <w:rPr>
                      <w:rFonts w:cs="Arial"/>
                      <w:sz w:val="20"/>
                      <w:szCs w:val="20"/>
                    </w:rPr>
                  </w:pPr>
                  <w:r w:rsidRPr="00642BF8">
                    <w:rPr>
                      <w:rFonts w:cs="Arial"/>
                      <w:sz w:val="20"/>
                      <w:szCs w:val="20"/>
                    </w:rPr>
                    <w:t>463777</w:t>
                  </w:r>
                </w:p>
              </w:tc>
              <w:tc>
                <w:tcPr>
                  <w:tcW w:w="4315" w:type="dxa"/>
                </w:tcPr>
                <w:p w:rsidR="00DC7938" w:rsidRPr="00642BF8" w:rsidRDefault="00DC7938">
                  <w:pPr>
                    <w:rPr>
                      <w:rFonts w:cstheme="minorHAnsi"/>
                      <w:sz w:val="20"/>
                      <w:szCs w:val="20"/>
                    </w:rPr>
                  </w:pPr>
                  <w:r w:rsidRPr="00642BF8">
                    <w:rPr>
                      <w:sz w:val="20"/>
                      <w:szCs w:val="20"/>
                    </w:rPr>
                    <w:t>VFD ON AG BOOSTER PUMPS (&lt;=150HP), REA</w:t>
                  </w:r>
                </w:p>
              </w:tc>
            </w:tr>
            <w:tr w:rsidR="00DC7938" w:rsidRPr="00642BF8" w:rsidTr="00222120">
              <w:tc>
                <w:tcPr>
                  <w:tcW w:w="1217" w:type="dxa"/>
                </w:tcPr>
                <w:p w:rsidR="00DC7938" w:rsidRPr="00642BF8" w:rsidRDefault="00DC7938">
                  <w:pPr>
                    <w:rPr>
                      <w:rFonts w:cstheme="minorHAnsi"/>
                      <w:sz w:val="20"/>
                      <w:szCs w:val="20"/>
                    </w:rPr>
                  </w:pPr>
                  <w:r w:rsidRPr="00642BF8">
                    <w:rPr>
                      <w:rFonts w:cs="Arial"/>
                      <w:sz w:val="20"/>
                      <w:szCs w:val="20"/>
                    </w:rPr>
                    <w:t>IR008</w:t>
                  </w:r>
                </w:p>
              </w:tc>
              <w:tc>
                <w:tcPr>
                  <w:tcW w:w="1100" w:type="dxa"/>
                </w:tcPr>
                <w:p w:rsidR="00DC7938" w:rsidRPr="00642BF8" w:rsidRDefault="00DC7938">
                  <w:pPr>
                    <w:rPr>
                      <w:rFonts w:cs="Arial"/>
                      <w:sz w:val="20"/>
                      <w:szCs w:val="20"/>
                    </w:rPr>
                  </w:pPr>
                  <w:r w:rsidRPr="00642BF8">
                    <w:rPr>
                      <w:rFonts w:cs="Arial"/>
                      <w:sz w:val="20"/>
                      <w:szCs w:val="20"/>
                    </w:rPr>
                    <w:t>463778</w:t>
                  </w:r>
                </w:p>
              </w:tc>
              <w:tc>
                <w:tcPr>
                  <w:tcW w:w="4315" w:type="dxa"/>
                </w:tcPr>
                <w:p w:rsidR="00DC7938" w:rsidRPr="00642BF8" w:rsidRDefault="00DC7938">
                  <w:pPr>
                    <w:rPr>
                      <w:rFonts w:cstheme="minorHAnsi"/>
                      <w:sz w:val="20"/>
                      <w:szCs w:val="20"/>
                    </w:rPr>
                  </w:pPr>
                  <w:r w:rsidRPr="00642BF8">
                    <w:rPr>
                      <w:color w:val="000000" w:themeColor="text1"/>
                      <w:sz w:val="20"/>
                      <w:szCs w:val="20"/>
                    </w:rPr>
                    <w:t>VFD ON NEW AG BOOSTER PUMPS (&lt;=150HP), NC</w:t>
                  </w:r>
                </w:p>
              </w:tc>
            </w:tr>
            <w:tr w:rsidR="00DC7938" w:rsidRPr="00642BF8" w:rsidTr="00222120">
              <w:tc>
                <w:tcPr>
                  <w:tcW w:w="1217" w:type="dxa"/>
                </w:tcPr>
                <w:p w:rsidR="00DC7938" w:rsidRPr="00642BF8" w:rsidRDefault="00DC7938">
                  <w:pPr>
                    <w:rPr>
                      <w:rFonts w:cstheme="minorHAnsi"/>
                      <w:sz w:val="20"/>
                      <w:szCs w:val="20"/>
                    </w:rPr>
                  </w:pPr>
                  <w:r w:rsidRPr="00642BF8">
                    <w:rPr>
                      <w:rFonts w:cs="Arial"/>
                      <w:sz w:val="20"/>
                      <w:szCs w:val="20"/>
                    </w:rPr>
                    <w:t>IR009</w:t>
                  </w:r>
                </w:p>
              </w:tc>
              <w:tc>
                <w:tcPr>
                  <w:tcW w:w="1100" w:type="dxa"/>
                </w:tcPr>
                <w:p w:rsidR="00DC7938" w:rsidRPr="00642BF8" w:rsidRDefault="00DC7938">
                  <w:pPr>
                    <w:rPr>
                      <w:rFonts w:cs="Arial"/>
                      <w:sz w:val="20"/>
                      <w:szCs w:val="20"/>
                    </w:rPr>
                  </w:pPr>
                  <w:r w:rsidRPr="00642BF8">
                    <w:rPr>
                      <w:rFonts w:cs="Arial"/>
                      <w:sz w:val="20"/>
                      <w:szCs w:val="20"/>
                    </w:rPr>
                    <w:t>463779</w:t>
                  </w:r>
                </w:p>
              </w:tc>
              <w:tc>
                <w:tcPr>
                  <w:tcW w:w="4315" w:type="dxa"/>
                </w:tcPr>
                <w:p w:rsidR="00DC7938" w:rsidRPr="00642BF8" w:rsidRDefault="00DC7938">
                  <w:pPr>
                    <w:rPr>
                      <w:rFonts w:cstheme="minorHAnsi"/>
                      <w:sz w:val="20"/>
                      <w:szCs w:val="20"/>
                    </w:rPr>
                  </w:pPr>
                  <w:r w:rsidRPr="00642BF8">
                    <w:rPr>
                      <w:sz w:val="20"/>
                      <w:szCs w:val="20"/>
                    </w:rPr>
                    <w:t>VFD ON NEW AG WELL PUMPS (&lt;=300HP), NC</w:t>
                  </w:r>
                </w:p>
              </w:tc>
            </w:tr>
            <w:tr w:rsidR="003E6FD6" w:rsidRPr="00642BF8" w:rsidTr="00890100">
              <w:tc>
                <w:tcPr>
                  <w:tcW w:w="6632" w:type="dxa"/>
                  <w:gridSpan w:val="3"/>
                </w:tcPr>
                <w:p w:rsidR="003E6FD6" w:rsidRPr="00642BF8" w:rsidRDefault="003E6FD6">
                  <w:pPr>
                    <w:rPr>
                      <w:rFonts w:cstheme="minorHAnsi"/>
                      <w:szCs w:val="20"/>
                    </w:rPr>
                  </w:pPr>
                </w:p>
              </w:tc>
            </w:tr>
          </w:tbl>
          <w:p w:rsidR="00222120" w:rsidRPr="00642BF8" w:rsidRDefault="00222120">
            <w:pPr>
              <w:rPr>
                <w:rFonts w:cs="Arial"/>
                <w:sz w:val="20"/>
                <w:szCs w:val="20"/>
              </w:rPr>
            </w:pPr>
          </w:p>
        </w:tc>
      </w:tr>
      <w:tr w:rsidR="008775D7" w:rsidRPr="008775D7" w:rsidTr="00241A1F">
        <w:trPr>
          <w:cantSplit/>
        </w:trPr>
        <w:tc>
          <w:tcPr>
            <w:tcW w:w="2718" w:type="dxa"/>
          </w:tcPr>
          <w:p w:rsidR="008775D7" w:rsidRPr="00241A1F" w:rsidRDefault="008775D7" w:rsidP="00241A1F">
            <w:pPr>
              <w:jc w:val="right"/>
              <w:rPr>
                <w:sz w:val="20"/>
                <w:szCs w:val="20"/>
              </w:rPr>
            </w:pPr>
            <w:r w:rsidRPr="00241A1F">
              <w:rPr>
                <w:sz w:val="20"/>
                <w:szCs w:val="20"/>
              </w:rPr>
              <w:lastRenderedPageBreak/>
              <w:t>Code for All Measures</w:t>
            </w:r>
          </w:p>
        </w:tc>
        <w:tc>
          <w:tcPr>
            <w:tcW w:w="6858" w:type="dxa"/>
          </w:tcPr>
          <w:p w:rsidR="00DC7938" w:rsidRPr="00642BF8" w:rsidRDefault="003C038E" w:rsidP="00DC7938">
            <w:pPr>
              <w:rPr>
                <w:rFonts w:cstheme="minorHAnsi"/>
                <w:i/>
                <w:sz w:val="20"/>
                <w:szCs w:val="20"/>
              </w:rPr>
            </w:pPr>
            <w:r w:rsidRPr="00642BF8">
              <w:rPr>
                <w:rFonts w:cs="Arial"/>
                <w:sz w:val="20"/>
                <w:szCs w:val="20"/>
              </w:rPr>
              <w:t>As cited per “</w:t>
            </w:r>
            <w:r w:rsidR="00DC7938" w:rsidRPr="00642BF8">
              <w:rPr>
                <w:rFonts w:cs="Arial"/>
                <w:sz w:val="20"/>
                <w:szCs w:val="20"/>
              </w:rPr>
              <w:t xml:space="preserve">PGECOAGR119 </w:t>
            </w:r>
            <w:r w:rsidRPr="00642BF8">
              <w:rPr>
                <w:rFonts w:cs="Arial"/>
                <w:sz w:val="20"/>
                <w:szCs w:val="20"/>
              </w:rPr>
              <w:t>R</w:t>
            </w:r>
            <w:r w:rsidR="00DC7938" w:rsidRPr="00642BF8">
              <w:rPr>
                <w:rFonts w:cs="Arial"/>
                <w:sz w:val="20"/>
                <w:szCs w:val="20"/>
              </w:rPr>
              <w:t>2 VFD on Ag Pumps.docx”</w:t>
            </w:r>
            <w:r w:rsidR="007B314A" w:rsidRPr="00642BF8">
              <w:rPr>
                <w:rFonts w:cs="Arial"/>
                <w:sz w:val="20"/>
                <w:szCs w:val="20"/>
              </w:rPr>
              <w:t xml:space="preserve"> lead IOU workpaper with no exceptions and summarized below:</w:t>
            </w:r>
          </w:p>
          <w:p w:rsidR="00DC7938" w:rsidRPr="00642BF8" w:rsidRDefault="00DC7938" w:rsidP="00DC7938">
            <w:pPr>
              <w:rPr>
                <w:i/>
                <w:sz w:val="20"/>
                <w:szCs w:val="20"/>
              </w:rPr>
            </w:pPr>
            <w:r w:rsidRPr="00642BF8">
              <w:rPr>
                <w:b/>
                <w:i/>
                <w:sz w:val="20"/>
                <w:szCs w:val="20"/>
              </w:rPr>
              <w:t>Title 20:</w:t>
            </w:r>
            <w:r w:rsidRPr="00642BF8">
              <w:rPr>
                <w:sz w:val="20"/>
                <w:szCs w:val="20"/>
              </w:rPr>
              <w:t xml:space="preserve"> These measures do not fall under Title 20 of the California Energy Regulations. </w:t>
            </w:r>
          </w:p>
          <w:p w:rsidR="00DC7938" w:rsidRPr="00642BF8" w:rsidRDefault="00DC7938" w:rsidP="00DC7938">
            <w:pPr>
              <w:rPr>
                <w:i/>
                <w:sz w:val="20"/>
                <w:szCs w:val="20"/>
              </w:rPr>
            </w:pPr>
            <w:r w:rsidRPr="00642BF8">
              <w:rPr>
                <w:b/>
                <w:i/>
                <w:sz w:val="20"/>
                <w:szCs w:val="20"/>
              </w:rPr>
              <w:t>Title 24:</w:t>
            </w:r>
            <w:r w:rsidRPr="00642BF8">
              <w:rPr>
                <w:sz w:val="20"/>
                <w:szCs w:val="20"/>
              </w:rPr>
              <w:t xml:space="preserve"> These measures do not fall under Title 24 of the California Energy Regulations. </w:t>
            </w:r>
          </w:p>
          <w:p w:rsidR="007B314A" w:rsidRPr="00642BF8" w:rsidRDefault="00DC7938" w:rsidP="002E0189">
            <w:r w:rsidRPr="00642BF8">
              <w:rPr>
                <w:b/>
                <w:i/>
                <w:sz w:val="20"/>
                <w:szCs w:val="20"/>
              </w:rPr>
              <w:t>Federal Standards:</w:t>
            </w:r>
            <w:r w:rsidRPr="00642BF8">
              <w:rPr>
                <w:sz w:val="20"/>
                <w:szCs w:val="20"/>
              </w:rPr>
              <w:t xml:space="preserve"> These</w:t>
            </w:r>
            <w:r w:rsidRPr="00642BF8">
              <w:t xml:space="preserve"> measures do not fall under Federal DOE or EPA Energy Regulations. </w:t>
            </w:r>
          </w:p>
        </w:tc>
      </w:tr>
      <w:tr w:rsidR="00E84938" w:rsidTr="00241A1F">
        <w:trPr>
          <w:cantSplit/>
        </w:trPr>
        <w:tc>
          <w:tcPr>
            <w:tcW w:w="2718" w:type="dxa"/>
          </w:tcPr>
          <w:p w:rsidR="00E84938" w:rsidRPr="001D77F7" w:rsidRDefault="00E84938" w:rsidP="008724D6">
            <w:pPr>
              <w:jc w:val="right"/>
              <w:rPr>
                <w:b/>
              </w:rPr>
            </w:pPr>
            <w:r w:rsidRPr="00197677">
              <w:rPr>
                <w:rFonts w:cs="Arial"/>
                <w:sz w:val="20"/>
                <w:szCs w:val="20"/>
              </w:rPr>
              <w:t>Requirements</w:t>
            </w:r>
          </w:p>
        </w:tc>
        <w:tc>
          <w:tcPr>
            <w:tcW w:w="6858" w:type="dxa"/>
          </w:tcPr>
          <w:p w:rsidR="00DC7938" w:rsidRPr="00814839" w:rsidRDefault="003C038E" w:rsidP="00DC7938">
            <w:pPr>
              <w:rPr>
                <w:b/>
                <w:i/>
                <w:sz w:val="20"/>
                <w:szCs w:val="20"/>
              </w:rPr>
            </w:pPr>
            <w:r w:rsidRPr="00814839">
              <w:rPr>
                <w:rFonts w:ascii="Calibri" w:hAnsi="Calibri"/>
                <w:sz w:val="20"/>
                <w:szCs w:val="20"/>
              </w:rPr>
              <w:t xml:space="preserve">As cited per </w:t>
            </w:r>
            <w:r w:rsidR="00DC7938" w:rsidRPr="00814839">
              <w:rPr>
                <w:rFonts w:ascii="Calibri" w:hAnsi="Calibri"/>
                <w:sz w:val="20"/>
                <w:szCs w:val="20"/>
              </w:rPr>
              <w:t>PGECOAGR119 Rev 2 VFD on Agricultural Pumps</w:t>
            </w:r>
            <w:r w:rsidRPr="00814839">
              <w:rPr>
                <w:rFonts w:ascii="Calibri" w:hAnsi="Calibri"/>
                <w:sz w:val="20"/>
                <w:szCs w:val="20"/>
              </w:rPr>
              <w:t>:</w:t>
            </w:r>
          </w:p>
          <w:p w:rsidR="00DC7938" w:rsidRPr="00814839" w:rsidRDefault="00DC7938" w:rsidP="00DC7938">
            <w:pPr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814839">
              <w:rPr>
                <w:sz w:val="20"/>
                <w:szCs w:val="20"/>
              </w:rPr>
              <w:t>Customer must have electricity distributed by SDG&amp;E to the installation address.</w:t>
            </w:r>
          </w:p>
          <w:p w:rsidR="00DC7938" w:rsidRPr="00814839" w:rsidRDefault="00DC7938" w:rsidP="00DC7938">
            <w:pPr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line="360" w:lineRule="auto"/>
              <w:ind w:left="540" w:hanging="360"/>
              <w:rPr>
                <w:sz w:val="20"/>
                <w:szCs w:val="20"/>
              </w:rPr>
            </w:pPr>
            <w:r w:rsidRPr="00814839">
              <w:rPr>
                <w:sz w:val="20"/>
                <w:szCs w:val="20"/>
              </w:rPr>
              <w:t>Customer must be under a SDG&amp;E agricultural rate schedule.</w:t>
            </w:r>
          </w:p>
          <w:p w:rsidR="00DC7938" w:rsidRPr="00814839" w:rsidRDefault="00DC7938" w:rsidP="00DC7938">
            <w:pPr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line="360" w:lineRule="auto"/>
              <w:ind w:left="540" w:hanging="324"/>
              <w:rPr>
                <w:color w:val="000000"/>
                <w:sz w:val="20"/>
                <w:szCs w:val="20"/>
              </w:rPr>
            </w:pPr>
            <w:r w:rsidRPr="00814839">
              <w:rPr>
                <w:color w:val="000000"/>
                <w:sz w:val="20"/>
                <w:szCs w:val="20"/>
              </w:rPr>
              <w:t>Customer must have an existing electrically operated agricultural booster or well pump installed on site or customer is planning on installing a new agricultural booster or well pump.</w:t>
            </w:r>
          </w:p>
          <w:p w:rsidR="00DC7938" w:rsidRPr="00814839" w:rsidRDefault="00DC7938" w:rsidP="00DC7938">
            <w:pPr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line="360" w:lineRule="auto"/>
              <w:ind w:left="540" w:hanging="360"/>
              <w:rPr>
                <w:color w:val="000000"/>
                <w:sz w:val="20"/>
                <w:szCs w:val="20"/>
              </w:rPr>
            </w:pPr>
            <w:r w:rsidRPr="00814839">
              <w:rPr>
                <w:color w:val="000000"/>
                <w:sz w:val="20"/>
                <w:szCs w:val="20"/>
              </w:rPr>
              <w:t>Customer must install a variable frequency drive (VFD) on the pump motor.</w:t>
            </w:r>
          </w:p>
          <w:p w:rsidR="00DC7938" w:rsidRPr="00814839" w:rsidRDefault="00DC7938" w:rsidP="00DC7938">
            <w:pPr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line="360" w:lineRule="auto"/>
              <w:ind w:left="540" w:hanging="360"/>
              <w:rPr>
                <w:color w:val="000000"/>
                <w:sz w:val="20"/>
                <w:szCs w:val="20"/>
              </w:rPr>
            </w:pPr>
            <w:r w:rsidRPr="00814839">
              <w:rPr>
                <w:color w:val="000000"/>
                <w:sz w:val="20"/>
                <w:szCs w:val="20"/>
              </w:rPr>
              <w:t>VFD must be installed on a pressurized irrigation system (no flood irrigation).</w:t>
            </w:r>
          </w:p>
          <w:p w:rsidR="00DC7938" w:rsidRPr="00814839" w:rsidRDefault="00DC7938" w:rsidP="00DC7938">
            <w:pPr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line="360" w:lineRule="auto"/>
              <w:ind w:left="540" w:hanging="360"/>
              <w:rPr>
                <w:color w:val="000000"/>
                <w:sz w:val="20"/>
                <w:szCs w:val="20"/>
              </w:rPr>
            </w:pPr>
            <w:r w:rsidRPr="00814839">
              <w:rPr>
                <w:color w:val="000000"/>
                <w:sz w:val="20"/>
                <w:szCs w:val="20"/>
              </w:rPr>
              <w:t>VFD must be used for controlling the flow/pressure of the pump.</w:t>
            </w:r>
          </w:p>
          <w:p w:rsidR="00DC7938" w:rsidRPr="00814839" w:rsidRDefault="00DC7938" w:rsidP="00DC7938">
            <w:pPr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line="360" w:lineRule="auto"/>
              <w:ind w:left="540" w:hanging="360"/>
              <w:rPr>
                <w:color w:val="000000"/>
                <w:sz w:val="20"/>
                <w:szCs w:val="20"/>
              </w:rPr>
            </w:pPr>
            <w:r w:rsidRPr="00814839">
              <w:rPr>
                <w:color w:val="000000"/>
                <w:sz w:val="20"/>
                <w:szCs w:val="20"/>
              </w:rPr>
              <w:t>VFD is recommended to meet qualify requirements as specified by IEEE Standard 519-2014, Recommended Practices and Requirements for Harmonic Control in Electrical Systems.</w:t>
            </w:r>
          </w:p>
          <w:p w:rsidR="00DC7938" w:rsidRPr="00814839" w:rsidRDefault="00DC7938" w:rsidP="00DC7938">
            <w:pPr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line="360" w:lineRule="auto"/>
              <w:ind w:left="540" w:hanging="324"/>
              <w:rPr>
                <w:color w:val="000000"/>
                <w:sz w:val="20"/>
                <w:szCs w:val="20"/>
              </w:rPr>
            </w:pPr>
            <w:r w:rsidRPr="00814839">
              <w:rPr>
                <w:color w:val="000000"/>
                <w:sz w:val="20"/>
                <w:szCs w:val="20"/>
              </w:rPr>
              <w:t>Pumping application must currently have the means of varying the pressure/flow (i.e. throttle valve, control valve, etc.).</w:t>
            </w:r>
          </w:p>
          <w:p w:rsidR="00DC7938" w:rsidRPr="00814839" w:rsidRDefault="00DC7938" w:rsidP="00DC7938">
            <w:pPr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  <w:r w:rsidRPr="00814839">
              <w:rPr>
                <w:color w:val="000000"/>
                <w:sz w:val="20"/>
                <w:szCs w:val="20"/>
              </w:rPr>
              <w:t>Minimum operation of 1,000 hours per year.</w:t>
            </w:r>
          </w:p>
          <w:p w:rsidR="00DC7938" w:rsidRPr="00814839" w:rsidRDefault="00DC7938" w:rsidP="00DC7938">
            <w:pPr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line="360" w:lineRule="auto"/>
              <w:ind w:left="547" w:hanging="360"/>
              <w:rPr>
                <w:color w:val="000000"/>
                <w:sz w:val="20"/>
                <w:szCs w:val="20"/>
              </w:rPr>
            </w:pPr>
            <w:r w:rsidRPr="00814839">
              <w:rPr>
                <w:color w:val="000000"/>
                <w:sz w:val="20"/>
                <w:szCs w:val="20"/>
              </w:rPr>
              <w:t>The VFD must NOT be used for the following pumping applications:</w:t>
            </w:r>
          </w:p>
          <w:p w:rsidR="00DC7938" w:rsidRPr="00814839" w:rsidRDefault="00DC7938" w:rsidP="00DC7938">
            <w:pPr>
              <w:widowControl w:val="0"/>
              <w:numPr>
                <w:ilvl w:val="1"/>
                <w:numId w:val="17"/>
              </w:num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  <w:r w:rsidRPr="00814839">
              <w:rPr>
                <w:color w:val="000000"/>
                <w:sz w:val="20"/>
                <w:szCs w:val="20"/>
              </w:rPr>
              <w:t>A well pump used to fill a reservoir</w:t>
            </w:r>
          </w:p>
          <w:p w:rsidR="00DC7938" w:rsidRPr="00814839" w:rsidRDefault="00DC7938" w:rsidP="00DC7938">
            <w:pPr>
              <w:widowControl w:val="0"/>
              <w:numPr>
                <w:ilvl w:val="1"/>
                <w:numId w:val="17"/>
              </w:num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  <w:r w:rsidRPr="00814839">
              <w:rPr>
                <w:color w:val="000000"/>
                <w:sz w:val="20"/>
                <w:szCs w:val="20"/>
              </w:rPr>
              <w:t>A well pump discharging directly into a canal</w:t>
            </w:r>
          </w:p>
          <w:p w:rsidR="00DC7938" w:rsidRPr="00814839" w:rsidRDefault="00DC7938" w:rsidP="00DC7938">
            <w:pPr>
              <w:widowControl w:val="0"/>
              <w:numPr>
                <w:ilvl w:val="1"/>
                <w:numId w:val="17"/>
              </w:num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  <w:r w:rsidRPr="00814839">
              <w:rPr>
                <w:color w:val="000000"/>
                <w:sz w:val="20"/>
                <w:szCs w:val="20"/>
              </w:rPr>
              <w:t>A mixed flow pump (high volume, low head)</w:t>
            </w:r>
          </w:p>
          <w:p w:rsidR="00DC7938" w:rsidRPr="00814839" w:rsidRDefault="00DC7938" w:rsidP="00DC7938">
            <w:pPr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line="360" w:lineRule="auto"/>
              <w:ind w:left="547" w:hanging="360"/>
              <w:rPr>
                <w:color w:val="000000"/>
                <w:sz w:val="20"/>
                <w:szCs w:val="20"/>
              </w:rPr>
            </w:pPr>
            <w:r w:rsidRPr="00814839">
              <w:rPr>
                <w:color w:val="000000"/>
                <w:sz w:val="20"/>
                <w:szCs w:val="20"/>
              </w:rPr>
              <w:t xml:space="preserve">These rebates are provided </w:t>
            </w:r>
            <w:r w:rsidR="00814839" w:rsidRPr="00814839">
              <w:rPr>
                <w:color w:val="000000"/>
                <w:sz w:val="20"/>
                <w:szCs w:val="20"/>
              </w:rPr>
              <w:t xml:space="preserve">for the purpose of </w:t>
            </w:r>
            <w:r w:rsidRPr="00814839">
              <w:rPr>
                <w:color w:val="000000"/>
                <w:sz w:val="20"/>
                <w:szCs w:val="20"/>
              </w:rPr>
              <w:t>install</w:t>
            </w:r>
            <w:r w:rsidR="00814839" w:rsidRPr="00814839">
              <w:rPr>
                <w:color w:val="000000"/>
                <w:sz w:val="20"/>
                <w:szCs w:val="20"/>
              </w:rPr>
              <w:t xml:space="preserve">ing </w:t>
            </w:r>
            <w:r w:rsidRPr="00814839">
              <w:rPr>
                <w:color w:val="000000"/>
                <w:sz w:val="20"/>
                <w:szCs w:val="20"/>
              </w:rPr>
              <w:t>VFDs on new or existing pumps.</w:t>
            </w:r>
          </w:p>
          <w:p w:rsidR="003C038E" w:rsidRPr="00814839" w:rsidRDefault="00DC7938" w:rsidP="00DC7938">
            <w:pPr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line="360" w:lineRule="auto"/>
              <w:ind w:left="547" w:hanging="360"/>
              <w:rPr>
                <w:color w:val="000000"/>
              </w:rPr>
            </w:pPr>
            <w:r w:rsidRPr="00814839">
              <w:rPr>
                <w:color w:val="000000"/>
                <w:sz w:val="20"/>
                <w:szCs w:val="20"/>
              </w:rPr>
              <w:t>The customer must supply an invoice or other supporting documentation that includes the quantity of VFDs, type (well and/or booster), horsepower rating of motor(s) and VFD(s), area map showing physical location of pumps, and the manufacturer make/models of the VFDs installed.</w:t>
            </w:r>
          </w:p>
        </w:tc>
      </w:tr>
      <w:tr w:rsidR="00DB71F1" w:rsidTr="00241A1F">
        <w:trPr>
          <w:cantSplit/>
        </w:trPr>
        <w:tc>
          <w:tcPr>
            <w:tcW w:w="2718" w:type="dxa"/>
          </w:tcPr>
          <w:p w:rsidR="00DB71F1" w:rsidRPr="001D77F7" w:rsidRDefault="00DB71F1" w:rsidP="00393EC8">
            <w:pPr>
              <w:rPr>
                <w:b/>
              </w:rPr>
            </w:pPr>
            <w:r w:rsidRPr="001D77F7">
              <w:rPr>
                <w:b/>
              </w:rPr>
              <w:t>1.3 Installation Type and Delivery Mechanisms</w:t>
            </w:r>
          </w:p>
        </w:tc>
        <w:tc>
          <w:tcPr>
            <w:tcW w:w="6858" w:type="dxa"/>
          </w:tcPr>
          <w:p w:rsidR="00DB71F1" w:rsidRPr="00D86243" w:rsidRDefault="00DB71F1" w:rsidP="00393EC8">
            <w:pPr>
              <w:rPr>
                <w:rFonts w:cs="Arial"/>
                <w:sz w:val="20"/>
                <w:szCs w:val="20"/>
              </w:rPr>
            </w:pPr>
          </w:p>
        </w:tc>
      </w:tr>
      <w:tr w:rsidR="00DB71F1" w:rsidTr="00241A1F">
        <w:trPr>
          <w:cantSplit/>
        </w:trPr>
        <w:tc>
          <w:tcPr>
            <w:tcW w:w="2718" w:type="dxa"/>
            <w:vAlign w:val="center"/>
          </w:tcPr>
          <w:p w:rsidR="00DB71F1" w:rsidRPr="00822B6F" w:rsidRDefault="00DB71F1" w:rsidP="00393EC8">
            <w:pPr>
              <w:jc w:val="right"/>
              <w:rPr>
                <w:sz w:val="20"/>
                <w:szCs w:val="20"/>
              </w:rPr>
            </w:pPr>
            <w:r w:rsidRPr="00822B6F">
              <w:rPr>
                <w:sz w:val="20"/>
                <w:szCs w:val="20"/>
              </w:rPr>
              <w:lastRenderedPageBreak/>
              <w:t>Installation Type</w:t>
            </w:r>
          </w:p>
        </w:tc>
        <w:tc>
          <w:tcPr>
            <w:tcW w:w="6858" w:type="dxa"/>
          </w:tcPr>
          <w:p w:rsidR="00DB71F1" w:rsidRPr="002E0189" w:rsidRDefault="00DB71F1" w:rsidP="00004D4E">
            <w:pPr>
              <w:pStyle w:val="ListParagraph"/>
              <w:numPr>
                <w:ilvl w:val="0"/>
                <w:numId w:val="6"/>
              </w:numPr>
              <w:rPr>
                <w:rFonts w:cs="Arial"/>
                <w:sz w:val="20"/>
                <w:szCs w:val="20"/>
              </w:rPr>
            </w:pPr>
            <w:r w:rsidRPr="002E0189">
              <w:rPr>
                <w:rFonts w:cs="Arial"/>
                <w:sz w:val="20"/>
                <w:szCs w:val="20"/>
              </w:rPr>
              <w:t>Re</w:t>
            </w:r>
            <w:r w:rsidR="00004D4E" w:rsidRPr="002E0189">
              <w:rPr>
                <w:rFonts w:cs="Arial"/>
                <w:sz w:val="20"/>
                <w:szCs w:val="20"/>
              </w:rPr>
              <w:t xml:space="preserve">trofit Add-on </w:t>
            </w:r>
            <w:r w:rsidRPr="002E0189">
              <w:rPr>
                <w:rFonts w:cs="Arial"/>
                <w:sz w:val="20"/>
                <w:szCs w:val="20"/>
              </w:rPr>
              <w:t>(R</w:t>
            </w:r>
            <w:r w:rsidR="00004D4E" w:rsidRPr="002E0189">
              <w:rPr>
                <w:rFonts w:cs="Arial"/>
                <w:sz w:val="20"/>
                <w:szCs w:val="20"/>
              </w:rPr>
              <w:t>EA</w:t>
            </w:r>
            <w:r w:rsidRPr="002E0189">
              <w:rPr>
                <w:rFonts w:cs="Arial"/>
                <w:sz w:val="20"/>
                <w:szCs w:val="20"/>
              </w:rPr>
              <w:t>)</w:t>
            </w:r>
            <w:r w:rsidR="00CF2ABA" w:rsidRPr="002E0189">
              <w:rPr>
                <w:rFonts w:cs="Arial"/>
                <w:sz w:val="20"/>
                <w:szCs w:val="20"/>
              </w:rPr>
              <w:t xml:space="preserve"> </w:t>
            </w:r>
          </w:p>
          <w:p w:rsidR="00CF2ABA" w:rsidRPr="002E0189" w:rsidRDefault="00CF2ABA" w:rsidP="00814839">
            <w:pPr>
              <w:pStyle w:val="ListParagraph"/>
              <w:ind w:left="360"/>
              <w:rPr>
                <w:rFonts w:cs="Arial"/>
                <w:sz w:val="20"/>
                <w:szCs w:val="20"/>
              </w:rPr>
            </w:pPr>
            <w:r w:rsidRPr="002E0189">
              <w:rPr>
                <w:rFonts w:cs="Arial"/>
                <w:sz w:val="20"/>
                <w:szCs w:val="20"/>
              </w:rPr>
              <w:t xml:space="preserve">Full EUL granted to this REA measure since </w:t>
            </w:r>
            <w:r w:rsidR="00B33D20" w:rsidRPr="002E0189">
              <w:rPr>
                <w:rFonts w:cs="Arial"/>
                <w:sz w:val="20"/>
                <w:szCs w:val="20"/>
              </w:rPr>
              <w:t xml:space="preserve">the </w:t>
            </w:r>
            <w:r w:rsidR="00814839" w:rsidRPr="002E0189">
              <w:rPr>
                <w:rFonts w:cs="Arial"/>
                <w:sz w:val="20"/>
                <w:szCs w:val="20"/>
              </w:rPr>
              <w:t xml:space="preserve">pump </w:t>
            </w:r>
            <w:r w:rsidR="00B33D20" w:rsidRPr="002E0189">
              <w:rPr>
                <w:rFonts w:cs="Arial"/>
                <w:sz w:val="20"/>
                <w:szCs w:val="20"/>
              </w:rPr>
              <w:t>may be replaced but the V</w:t>
            </w:r>
            <w:r w:rsidR="00814839" w:rsidRPr="002E0189">
              <w:rPr>
                <w:rFonts w:cs="Arial"/>
                <w:sz w:val="20"/>
                <w:szCs w:val="20"/>
              </w:rPr>
              <w:t>F</w:t>
            </w:r>
            <w:r w:rsidR="00B33D20" w:rsidRPr="002E0189">
              <w:rPr>
                <w:rFonts w:cs="Arial"/>
                <w:sz w:val="20"/>
                <w:szCs w:val="20"/>
              </w:rPr>
              <w:t>D controller and electrical termination remain.</w:t>
            </w:r>
          </w:p>
        </w:tc>
      </w:tr>
      <w:tr w:rsidR="00DB71F1" w:rsidTr="00241A1F">
        <w:trPr>
          <w:cantSplit/>
        </w:trPr>
        <w:tc>
          <w:tcPr>
            <w:tcW w:w="2718" w:type="dxa"/>
            <w:vAlign w:val="center"/>
          </w:tcPr>
          <w:p w:rsidR="00DB71F1" w:rsidRPr="00822B6F" w:rsidRDefault="00DB71F1" w:rsidP="00393EC8">
            <w:pPr>
              <w:jc w:val="right"/>
              <w:rPr>
                <w:sz w:val="20"/>
                <w:szCs w:val="20"/>
              </w:rPr>
            </w:pPr>
            <w:r w:rsidRPr="00822B6F">
              <w:rPr>
                <w:sz w:val="20"/>
                <w:szCs w:val="20"/>
              </w:rPr>
              <w:t>Delivery Mechanisms</w:t>
            </w:r>
          </w:p>
        </w:tc>
        <w:tc>
          <w:tcPr>
            <w:tcW w:w="6858" w:type="dxa"/>
          </w:tcPr>
          <w:p w:rsidR="00DB71F1" w:rsidRPr="002E0189" w:rsidRDefault="00DB71F1">
            <w:pPr>
              <w:pStyle w:val="ListParagraph"/>
              <w:numPr>
                <w:ilvl w:val="0"/>
                <w:numId w:val="7"/>
              </w:numPr>
              <w:rPr>
                <w:rFonts w:cs="Arial"/>
                <w:sz w:val="20"/>
                <w:szCs w:val="20"/>
              </w:rPr>
            </w:pPr>
            <w:r w:rsidRPr="002E0189">
              <w:rPr>
                <w:rFonts w:cs="Arial"/>
                <w:sz w:val="20"/>
                <w:szCs w:val="20"/>
              </w:rPr>
              <w:t xml:space="preserve">Downstream </w:t>
            </w:r>
            <w:r w:rsidR="003E0DC8" w:rsidRPr="002E0189">
              <w:rPr>
                <w:rFonts w:cs="Arial"/>
                <w:sz w:val="20"/>
                <w:szCs w:val="20"/>
              </w:rPr>
              <w:t>Rebate</w:t>
            </w:r>
            <w:r w:rsidR="00B33D20" w:rsidRPr="002E0189">
              <w:rPr>
                <w:rFonts w:cs="Arial"/>
                <w:sz w:val="20"/>
                <w:szCs w:val="20"/>
              </w:rPr>
              <w:t xml:space="preserve"> – Deemed Rebate</w:t>
            </w:r>
          </w:p>
        </w:tc>
      </w:tr>
      <w:tr w:rsidR="00DB71F1" w:rsidTr="00241A1F">
        <w:trPr>
          <w:cantSplit/>
        </w:trPr>
        <w:tc>
          <w:tcPr>
            <w:tcW w:w="2718" w:type="dxa"/>
          </w:tcPr>
          <w:p w:rsidR="00DB71F1" w:rsidRPr="001D77F7" w:rsidRDefault="00DB71F1" w:rsidP="00393EC8">
            <w:pPr>
              <w:rPr>
                <w:b/>
              </w:rPr>
            </w:pPr>
            <w:r w:rsidRPr="001D77F7">
              <w:rPr>
                <w:b/>
              </w:rPr>
              <w:t>1.4.1 DEER Data</w:t>
            </w:r>
          </w:p>
        </w:tc>
        <w:tc>
          <w:tcPr>
            <w:tcW w:w="6858" w:type="dxa"/>
          </w:tcPr>
          <w:p w:rsidR="00DB71F1" w:rsidRPr="002E0189" w:rsidRDefault="00B33D20" w:rsidP="00814839">
            <w:pPr>
              <w:rPr>
                <w:sz w:val="20"/>
                <w:szCs w:val="20"/>
              </w:rPr>
            </w:pPr>
            <w:r w:rsidRPr="002E0189">
              <w:rPr>
                <w:sz w:val="20"/>
                <w:szCs w:val="20"/>
              </w:rPr>
              <w:t>As cited per “</w:t>
            </w:r>
            <w:r w:rsidR="00814839" w:rsidRPr="002E0189">
              <w:rPr>
                <w:sz w:val="20"/>
                <w:szCs w:val="20"/>
              </w:rPr>
              <w:t xml:space="preserve">PGECOAGR119 R2 VFD on Ag Pumps.docx” VFD on Agricultural Pumps were PG&amp;E is the </w:t>
            </w:r>
            <w:r w:rsidRPr="002E0189">
              <w:rPr>
                <w:sz w:val="20"/>
                <w:szCs w:val="20"/>
              </w:rPr>
              <w:t>lead IOU workpaper</w:t>
            </w:r>
            <w:r w:rsidR="00814839" w:rsidRPr="002E0189">
              <w:rPr>
                <w:sz w:val="20"/>
                <w:szCs w:val="20"/>
              </w:rPr>
              <w:t>.</w:t>
            </w:r>
          </w:p>
        </w:tc>
      </w:tr>
      <w:tr w:rsidR="00A61271" w:rsidTr="00241A1F">
        <w:trPr>
          <w:cantSplit/>
        </w:trPr>
        <w:tc>
          <w:tcPr>
            <w:tcW w:w="2718" w:type="dxa"/>
            <w:vAlign w:val="center"/>
          </w:tcPr>
          <w:p w:rsidR="00A61271" w:rsidRPr="00DC4E59" w:rsidRDefault="00A61271" w:rsidP="00393EC8">
            <w:pPr>
              <w:jc w:val="right"/>
              <w:rPr>
                <w:sz w:val="20"/>
                <w:szCs w:val="20"/>
              </w:rPr>
            </w:pPr>
            <w:r w:rsidRPr="00DC4E59">
              <w:rPr>
                <w:sz w:val="20"/>
                <w:szCs w:val="20"/>
              </w:rPr>
              <w:t>Net-to-Gross Ratio</w:t>
            </w:r>
          </w:p>
        </w:tc>
        <w:tc>
          <w:tcPr>
            <w:tcW w:w="6858" w:type="dxa"/>
          </w:tcPr>
          <w:p w:rsidR="00B33D20" w:rsidRPr="002E0189" w:rsidRDefault="00EE4484" w:rsidP="00393EC8">
            <w:pPr>
              <w:tabs>
                <w:tab w:val="right" w:pos="6732"/>
              </w:tabs>
              <w:rPr>
                <w:rFonts w:cs="Arial"/>
                <w:sz w:val="20"/>
                <w:szCs w:val="20"/>
              </w:rPr>
            </w:pPr>
            <w:r w:rsidRPr="002E0189">
              <w:rPr>
                <w:rFonts w:cs="Arial"/>
                <w:sz w:val="20"/>
                <w:szCs w:val="20"/>
              </w:rPr>
              <w:t>All-Default&lt;=2yrs</w:t>
            </w:r>
          </w:p>
          <w:p w:rsidR="00EE4484" w:rsidRPr="002E0189" w:rsidRDefault="00EE4484" w:rsidP="00814839">
            <w:pPr>
              <w:tabs>
                <w:tab w:val="right" w:pos="6732"/>
              </w:tabs>
              <w:rPr>
                <w:rFonts w:cs="Arial"/>
                <w:sz w:val="20"/>
                <w:szCs w:val="20"/>
              </w:rPr>
            </w:pPr>
            <w:r w:rsidRPr="002E0189">
              <w:rPr>
                <w:rFonts w:cs="Arial"/>
                <w:sz w:val="20"/>
                <w:szCs w:val="20"/>
              </w:rPr>
              <w:t>The lead IOU workpaper (</w:t>
            </w:r>
            <w:r w:rsidR="00814839" w:rsidRPr="002E0189">
              <w:rPr>
                <w:rFonts w:cs="Arial"/>
                <w:sz w:val="20"/>
                <w:szCs w:val="20"/>
              </w:rPr>
              <w:t xml:space="preserve">PGECOAGR119 </w:t>
            </w:r>
            <w:r w:rsidRPr="002E0189">
              <w:rPr>
                <w:rFonts w:cs="Arial"/>
                <w:sz w:val="20"/>
                <w:szCs w:val="20"/>
              </w:rPr>
              <w:t>Rev</w:t>
            </w:r>
            <w:r w:rsidR="00814839" w:rsidRPr="002E0189">
              <w:rPr>
                <w:rFonts w:cs="Arial"/>
                <w:sz w:val="20"/>
                <w:szCs w:val="20"/>
              </w:rPr>
              <w:t>2</w:t>
            </w:r>
            <w:r w:rsidRPr="002E0189">
              <w:rPr>
                <w:rFonts w:cs="Arial"/>
                <w:sz w:val="20"/>
                <w:szCs w:val="20"/>
              </w:rPr>
              <w:t>) was originally developed in 201</w:t>
            </w:r>
            <w:r w:rsidR="00814839" w:rsidRPr="002E0189">
              <w:rPr>
                <w:rFonts w:cs="Arial"/>
                <w:sz w:val="20"/>
                <w:szCs w:val="20"/>
              </w:rPr>
              <w:t>4</w:t>
            </w:r>
            <w:r w:rsidRPr="002E0189">
              <w:rPr>
                <w:rFonts w:cs="Arial"/>
                <w:sz w:val="20"/>
                <w:szCs w:val="20"/>
              </w:rPr>
              <w:t xml:space="preserve"> but SDG&amp;E is only now adopting it. </w:t>
            </w:r>
          </w:p>
        </w:tc>
      </w:tr>
      <w:tr w:rsidR="00EE4484" w:rsidTr="00241A1F">
        <w:trPr>
          <w:cantSplit/>
        </w:trPr>
        <w:tc>
          <w:tcPr>
            <w:tcW w:w="2718" w:type="dxa"/>
            <w:vAlign w:val="center"/>
          </w:tcPr>
          <w:p w:rsidR="00EE4484" w:rsidRPr="00DC4E59" w:rsidRDefault="00EE4484" w:rsidP="00393EC8">
            <w:pPr>
              <w:jc w:val="right"/>
              <w:rPr>
                <w:sz w:val="20"/>
                <w:szCs w:val="20"/>
              </w:rPr>
            </w:pPr>
            <w:r w:rsidRPr="00DC4E59">
              <w:rPr>
                <w:sz w:val="20"/>
                <w:szCs w:val="20"/>
              </w:rPr>
              <w:t>GSIA</w:t>
            </w:r>
          </w:p>
        </w:tc>
        <w:tc>
          <w:tcPr>
            <w:tcW w:w="6858" w:type="dxa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100"/>
              <w:gridCol w:w="1146"/>
              <w:gridCol w:w="1101"/>
              <w:gridCol w:w="1104"/>
              <w:gridCol w:w="1167"/>
              <w:gridCol w:w="1105"/>
            </w:tblGrid>
            <w:tr w:rsidR="00EE4484" w:rsidRPr="00642BF8" w:rsidTr="00EE4484">
              <w:tc>
                <w:tcPr>
                  <w:tcW w:w="1104" w:type="dxa"/>
                </w:tcPr>
                <w:p w:rsidR="00EE4484" w:rsidRPr="00642BF8" w:rsidRDefault="00EE4484">
                  <w:pPr>
                    <w:tabs>
                      <w:tab w:val="right" w:pos="6732"/>
                    </w:tabs>
                    <w:rPr>
                      <w:rFonts w:cs="Arial"/>
                      <w:sz w:val="20"/>
                      <w:szCs w:val="20"/>
                    </w:rPr>
                  </w:pPr>
                  <w:r w:rsidRPr="00642BF8">
                    <w:rPr>
                      <w:rFonts w:cs="Arial"/>
                      <w:sz w:val="20"/>
                      <w:szCs w:val="20"/>
                    </w:rPr>
                    <w:t>GSIA</w:t>
                  </w:r>
                </w:p>
              </w:tc>
              <w:tc>
                <w:tcPr>
                  <w:tcW w:w="1104" w:type="dxa"/>
                </w:tcPr>
                <w:p w:rsidR="00EE4484" w:rsidRPr="00642BF8" w:rsidRDefault="00EE4484">
                  <w:pPr>
                    <w:tabs>
                      <w:tab w:val="right" w:pos="6732"/>
                    </w:tabs>
                    <w:rPr>
                      <w:rFonts w:cs="Arial"/>
                      <w:sz w:val="20"/>
                      <w:szCs w:val="20"/>
                    </w:rPr>
                  </w:pPr>
                  <w:r w:rsidRPr="00642BF8">
                    <w:rPr>
                      <w:rFonts w:cs="Arial"/>
                      <w:sz w:val="20"/>
                      <w:szCs w:val="20"/>
                    </w:rPr>
                    <w:t>Description</w:t>
                  </w:r>
                </w:p>
              </w:tc>
              <w:tc>
                <w:tcPr>
                  <w:tcW w:w="1104" w:type="dxa"/>
                </w:tcPr>
                <w:p w:rsidR="00EE4484" w:rsidRPr="00642BF8" w:rsidRDefault="00EE4484">
                  <w:pPr>
                    <w:tabs>
                      <w:tab w:val="right" w:pos="6732"/>
                    </w:tabs>
                    <w:rPr>
                      <w:rFonts w:cs="Arial"/>
                      <w:sz w:val="20"/>
                      <w:szCs w:val="20"/>
                    </w:rPr>
                  </w:pPr>
                  <w:r w:rsidRPr="00642BF8">
                    <w:rPr>
                      <w:rFonts w:cs="Arial"/>
                      <w:sz w:val="20"/>
                      <w:szCs w:val="20"/>
                    </w:rPr>
                    <w:t>Sector</w:t>
                  </w:r>
                </w:p>
              </w:tc>
              <w:tc>
                <w:tcPr>
                  <w:tcW w:w="1105" w:type="dxa"/>
                </w:tcPr>
                <w:p w:rsidR="00EE4484" w:rsidRPr="00642BF8" w:rsidRDefault="00EE4484">
                  <w:pPr>
                    <w:tabs>
                      <w:tab w:val="right" w:pos="6732"/>
                    </w:tabs>
                    <w:rPr>
                      <w:rFonts w:cs="Arial"/>
                      <w:sz w:val="20"/>
                      <w:szCs w:val="20"/>
                    </w:rPr>
                  </w:pPr>
                  <w:proofErr w:type="spellStart"/>
                  <w:r w:rsidRPr="00642BF8">
                    <w:rPr>
                      <w:rFonts w:cs="Arial"/>
                      <w:sz w:val="20"/>
                      <w:szCs w:val="20"/>
                    </w:rPr>
                    <w:t>BldgType</w:t>
                  </w:r>
                  <w:proofErr w:type="spellEnd"/>
                </w:p>
              </w:tc>
              <w:tc>
                <w:tcPr>
                  <w:tcW w:w="1105" w:type="dxa"/>
                </w:tcPr>
                <w:p w:rsidR="00EE4484" w:rsidRPr="00642BF8" w:rsidRDefault="00EE4484">
                  <w:pPr>
                    <w:tabs>
                      <w:tab w:val="right" w:pos="6732"/>
                    </w:tabs>
                    <w:rPr>
                      <w:rFonts w:cs="Arial"/>
                      <w:sz w:val="20"/>
                      <w:szCs w:val="20"/>
                    </w:rPr>
                  </w:pPr>
                  <w:proofErr w:type="spellStart"/>
                  <w:r w:rsidRPr="00642BF8">
                    <w:rPr>
                      <w:rFonts w:cs="Arial"/>
                      <w:sz w:val="20"/>
                      <w:szCs w:val="20"/>
                    </w:rPr>
                    <w:t>ProgDelivID</w:t>
                  </w:r>
                  <w:proofErr w:type="spellEnd"/>
                </w:p>
              </w:tc>
              <w:tc>
                <w:tcPr>
                  <w:tcW w:w="1105" w:type="dxa"/>
                </w:tcPr>
                <w:p w:rsidR="00EE4484" w:rsidRPr="00642BF8" w:rsidRDefault="00EE4484">
                  <w:pPr>
                    <w:tabs>
                      <w:tab w:val="right" w:pos="6732"/>
                    </w:tabs>
                    <w:rPr>
                      <w:rFonts w:cs="Arial"/>
                      <w:sz w:val="20"/>
                      <w:szCs w:val="20"/>
                    </w:rPr>
                  </w:pPr>
                  <w:proofErr w:type="spellStart"/>
                  <w:r w:rsidRPr="00642BF8">
                    <w:rPr>
                      <w:rFonts w:cs="Arial"/>
                      <w:sz w:val="20"/>
                      <w:szCs w:val="20"/>
                    </w:rPr>
                    <w:t>GSIAValue</w:t>
                  </w:r>
                  <w:proofErr w:type="spellEnd"/>
                </w:p>
              </w:tc>
            </w:tr>
            <w:tr w:rsidR="00EE4484" w:rsidRPr="00642BF8" w:rsidTr="00EE4484">
              <w:tc>
                <w:tcPr>
                  <w:tcW w:w="1104" w:type="dxa"/>
                </w:tcPr>
                <w:p w:rsidR="00EE4484" w:rsidRPr="00642BF8" w:rsidRDefault="00EE4484">
                  <w:pPr>
                    <w:tabs>
                      <w:tab w:val="right" w:pos="6732"/>
                    </w:tabs>
                    <w:rPr>
                      <w:rFonts w:cs="Arial"/>
                      <w:sz w:val="20"/>
                      <w:szCs w:val="20"/>
                    </w:rPr>
                  </w:pPr>
                  <w:r w:rsidRPr="00642BF8">
                    <w:rPr>
                      <w:rFonts w:cs="Arial"/>
                      <w:sz w:val="20"/>
                      <w:szCs w:val="20"/>
                    </w:rPr>
                    <w:t>Def-GSIA</w:t>
                  </w:r>
                </w:p>
              </w:tc>
              <w:tc>
                <w:tcPr>
                  <w:tcW w:w="1104" w:type="dxa"/>
                </w:tcPr>
                <w:p w:rsidR="00EE4484" w:rsidRPr="00642BF8" w:rsidRDefault="00EE4484">
                  <w:pPr>
                    <w:tabs>
                      <w:tab w:val="right" w:pos="6732"/>
                    </w:tabs>
                    <w:rPr>
                      <w:rFonts w:cs="Arial"/>
                      <w:sz w:val="20"/>
                      <w:szCs w:val="20"/>
                    </w:rPr>
                  </w:pPr>
                  <w:r w:rsidRPr="00642BF8">
                    <w:rPr>
                      <w:rFonts w:cs="Arial"/>
                      <w:sz w:val="20"/>
                      <w:szCs w:val="20"/>
                    </w:rPr>
                    <w:t>Default GSIA</w:t>
                  </w:r>
                </w:p>
              </w:tc>
              <w:tc>
                <w:tcPr>
                  <w:tcW w:w="1104" w:type="dxa"/>
                </w:tcPr>
                <w:p w:rsidR="00EE4484" w:rsidRPr="00642BF8" w:rsidRDefault="00EE4484">
                  <w:pPr>
                    <w:tabs>
                      <w:tab w:val="right" w:pos="6732"/>
                    </w:tabs>
                    <w:rPr>
                      <w:rFonts w:cs="Arial"/>
                      <w:sz w:val="20"/>
                      <w:szCs w:val="20"/>
                    </w:rPr>
                  </w:pPr>
                  <w:r w:rsidRPr="00642BF8">
                    <w:rPr>
                      <w:rFonts w:cs="Arial"/>
                      <w:sz w:val="20"/>
                      <w:szCs w:val="20"/>
                    </w:rPr>
                    <w:t>Any</w:t>
                  </w:r>
                </w:p>
              </w:tc>
              <w:tc>
                <w:tcPr>
                  <w:tcW w:w="1105" w:type="dxa"/>
                </w:tcPr>
                <w:p w:rsidR="00EE4484" w:rsidRPr="00642BF8" w:rsidRDefault="00EE4484">
                  <w:pPr>
                    <w:tabs>
                      <w:tab w:val="right" w:pos="6732"/>
                    </w:tabs>
                    <w:rPr>
                      <w:rFonts w:cs="Arial"/>
                      <w:sz w:val="20"/>
                      <w:szCs w:val="20"/>
                    </w:rPr>
                  </w:pPr>
                  <w:r w:rsidRPr="00642BF8">
                    <w:rPr>
                      <w:rFonts w:cs="Arial"/>
                      <w:sz w:val="20"/>
                      <w:szCs w:val="20"/>
                    </w:rPr>
                    <w:t>Any</w:t>
                  </w:r>
                </w:p>
              </w:tc>
              <w:tc>
                <w:tcPr>
                  <w:tcW w:w="1105" w:type="dxa"/>
                </w:tcPr>
                <w:p w:rsidR="00EE4484" w:rsidRPr="00642BF8" w:rsidRDefault="00EE4484">
                  <w:pPr>
                    <w:tabs>
                      <w:tab w:val="right" w:pos="6732"/>
                    </w:tabs>
                    <w:rPr>
                      <w:rFonts w:cs="Arial"/>
                      <w:sz w:val="20"/>
                      <w:szCs w:val="20"/>
                    </w:rPr>
                  </w:pPr>
                  <w:r w:rsidRPr="00642BF8">
                    <w:rPr>
                      <w:rFonts w:cs="Arial"/>
                      <w:sz w:val="20"/>
                      <w:szCs w:val="20"/>
                    </w:rPr>
                    <w:t>Any</w:t>
                  </w:r>
                </w:p>
              </w:tc>
              <w:tc>
                <w:tcPr>
                  <w:tcW w:w="1105" w:type="dxa"/>
                </w:tcPr>
                <w:p w:rsidR="00EE4484" w:rsidRPr="00642BF8" w:rsidRDefault="00EE4484">
                  <w:pPr>
                    <w:tabs>
                      <w:tab w:val="right" w:pos="6732"/>
                    </w:tabs>
                    <w:rPr>
                      <w:rFonts w:cs="Arial"/>
                      <w:sz w:val="20"/>
                      <w:szCs w:val="20"/>
                    </w:rPr>
                  </w:pPr>
                  <w:r w:rsidRPr="00642BF8">
                    <w:rPr>
                      <w:rFonts w:cs="Arial"/>
                      <w:sz w:val="20"/>
                      <w:szCs w:val="20"/>
                    </w:rPr>
                    <w:t>1</w:t>
                  </w:r>
                </w:p>
              </w:tc>
            </w:tr>
          </w:tbl>
          <w:p w:rsidR="00EE4484" w:rsidRPr="00642BF8" w:rsidRDefault="00EE4484">
            <w:pPr>
              <w:tabs>
                <w:tab w:val="right" w:pos="6732"/>
              </w:tabs>
              <w:rPr>
                <w:rFonts w:cs="Arial"/>
                <w:sz w:val="20"/>
                <w:szCs w:val="20"/>
              </w:rPr>
            </w:pPr>
          </w:p>
        </w:tc>
      </w:tr>
      <w:tr w:rsidR="00A61271" w:rsidTr="00241A1F">
        <w:trPr>
          <w:cantSplit/>
        </w:trPr>
        <w:tc>
          <w:tcPr>
            <w:tcW w:w="2718" w:type="dxa"/>
            <w:vAlign w:val="center"/>
          </w:tcPr>
          <w:p w:rsidR="00A61271" w:rsidRPr="00DC4E59" w:rsidRDefault="00A61271" w:rsidP="00393EC8">
            <w:pPr>
              <w:jc w:val="right"/>
              <w:rPr>
                <w:sz w:val="20"/>
                <w:szCs w:val="20"/>
              </w:rPr>
            </w:pPr>
            <w:r w:rsidRPr="00DC4E59">
              <w:rPr>
                <w:sz w:val="20"/>
                <w:szCs w:val="20"/>
              </w:rPr>
              <w:t>Effective and Remaining Useful Life</w:t>
            </w:r>
          </w:p>
        </w:tc>
        <w:tc>
          <w:tcPr>
            <w:tcW w:w="6858" w:type="dxa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688"/>
              <w:gridCol w:w="2700"/>
              <w:gridCol w:w="735"/>
              <w:gridCol w:w="1537"/>
            </w:tblGrid>
            <w:tr w:rsidR="00EE4484" w:rsidRPr="00642BF8" w:rsidTr="00814839">
              <w:tc>
                <w:tcPr>
                  <w:tcW w:w="1688" w:type="dxa"/>
                </w:tcPr>
                <w:p w:rsidR="00EE4484" w:rsidRPr="00642BF8" w:rsidRDefault="00EE4484">
                  <w:pPr>
                    <w:tabs>
                      <w:tab w:val="right" w:pos="6732"/>
                    </w:tabs>
                    <w:rPr>
                      <w:rFonts w:cs="Arial"/>
                      <w:sz w:val="20"/>
                      <w:szCs w:val="20"/>
                    </w:rPr>
                  </w:pPr>
                  <w:r w:rsidRPr="00642BF8">
                    <w:rPr>
                      <w:rFonts w:cs="Arial"/>
                      <w:sz w:val="20"/>
                      <w:szCs w:val="20"/>
                    </w:rPr>
                    <w:t>EUL ID</w:t>
                  </w:r>
                </w:p>
              </w:tc>
              <w:tc>
                <w:tcPr>
                  <w:tcW w:w="2700" w:type="dxa"/>
                </w:tcPr>
                <w:p w:rsidR="00EE4484" w:rsidRPr="00642BF8" w:rsidRDefault="00EE4484">
                  <w:pPr>
                    <w:tabs>
                      <w:tab w:val="right" w:pos="6732"/>
                    </w:tabs>
                    <w:rPr>
                      <w:rFonts w:cs="Arial"/>
                      <w:sz w:val="20"/>
                      <w:szCs w:val="20"/>
                    </w:rPr>
                  </w:pPr>
                  <w:r w:rsidRPr="00642BF8">
                    <w:rPr>
                      <w:rFonts w:cs="Arial"/>
                      <w:sz w:val="20"/>
                      <w:szCs w:val="20"/>
                    </w:rPr>
                    <w:t>Description</w:t>
                  </w:r>
                </w:p>
              </w:tc>
              <w:tc>
                <w:tcPr>
                  <w:tcW w:w="713" w:type="dxa"/>
                </w:tcPr>
                <w:p w:rsidR="00EE4484" w:rsidRPr="00642BF8" w:rsidRDefault="00EE4484">
                  <w:pPr>
                    <w:tabs>
                      <w:tab w:val="right" w:pos="6732"/>
                    </w:tabs>
                    <w:rPr>
                      <w:rFonts w:cs="Arial"/>
                      <w:sz w:val="20"/>
                      <w:szCs w:val="20"/>
                    </w:rPr>
                  </w:pPr>
                  <w:r w:rsidRPr="00642BF8">
                    <w:rPr>
                      <w:rFonts w:cs="Arial"/>
                      <w:sz w:val="20"/>
                      <w:szCs w:val="20"/>
                    </w:rPr>
                    <w:t>Sector</w:t>
                  </w:r>
                </w:p>
              </w:tc>
              <w:tc>
                <w:tcPr>
                  <w:tcW w:w="1537" w:type="dxa"/>
                </w:tcPr>
                <w:p w:rsidR="00EE4484" w:rsidRPr="00642BF8" w:rsidRDefault="00EE4484">
                  <w:pPr>
                    <w:tabs>
                      <w:tab w:val="right" w:pos="6732"/>
                    </w:tabs>
                    <w:rPr>
                      <w:rFonts w:cs="Arial"/>
                      <w:sz w:val="20"/>
                      <w:szCs w:val="20"/>
                    </w:rPr>
                  </w:pPr>
                  <w:proofErr w:type="spellStart"/>
                  <w:r w:rsidRPr="00642BF8">
                    <w:rPr>
                      <w:rFonts w:cs="Arial"/>
                      <w:sz w:val="20"/>
                      <w:szCs w:val="20"/>
                    </w:rPr>
                    <w:t>UseCategory</w:t>
                  </w:r>
                  <w:proofErr w:type="spellEnd"/>
                </w:p>
              </w:tc>
            </w:tr>
            <w:tr w:rsidR="00EE4484" w:rsidRPr="00642BF8" w:rsidTr="00814839">
              <w:tc>
                <w:tcPr>
                  <w:tcW w:w="1688" w:type="dxa"/>
                </w:tcPr>
                <w:p w:rsidR="00EE4484" w:rsidRPr="00642BF8" w:rsidRDefault="00814839">
                  <w:pPr>
                    <w:tabs>
                      <w:tab w:val="right" w:pos="6732"/>
                    </w:tabs>
                    <w:rPr>
                      <w:rFonts w:cs="Arial"/>
                      <w:sz w:val="20"/>
                      <w:szCs w:val="20"/>
                    </w:rPr>
                  </w:pPr>
                  <w:proofErr w:type="spellStart"/>
                  <w:r w:rsidRPr="00642BF8">
                    <w:rPr>
                      <w:sz w:val="20"/>
                      <w:szCs w:val="20"/>
                    </w:rPr>
                    <w:t>Agr-VSDWellPmp</w:t>
                  </w:r>
                  <w:proofErr w:type="spellEnd"/>
                </w:p>
              </w:tc>
              <w:tc>
                <w:tcPr>
                  <w:tcW w:w="2700" w:type="dxa"/>
                </w:tcPr>
                <w:p w:rsidR="00EE4484" w:rsidRPr="00642BF8" w:rsidRDefault="00814839">
                  <w:pPr>
                    <w:tabs>
                      <w:tab w:val="right" w:pos="6732"/>
                    </w:tabs>
                    <w:rPr>
                      <w:rFonts w:cs="Arial"/>
                      <w:sz w:val="20"/>
                      <w:szCs w:val="20"/>
                    </w:rPr>
                  </w:pPr>
                  <w:r w:rsidRPr="00642BF8">
                    <w:rPr>
                      <w:sz w:val="20"/>
                      <w:szCs w:val="20"/>
                    </w:rPr>
                    <w:t>Well Pump Variable Speed Drive</w:t>
                  </w:r>
                </w:p>
              </w:tc>
              <w:tc>
                <w:tcPr>
                  <w:tcW w:w="713" w:type="dxa"/>
                </w:tcPr>
                <w:p w:rsidR="00EE4484" w:rsidRPr="00642BF8" w:rsidRDefault="00814839">
                  <w:pPr>
                    <w:tabs>
                      <w:tab w:val="right" w:pos="6732"/>
                    </w:tabs>
                    <w:rPr>
                      <w:rFonts w:cs="Arial"/>
                      <w:sz w:val="20"/>
                      <w:szCs w:val="20"/>
                    </w:rPr>
                  </w:pPr>
                  <w:r w:rsidRPr="00642BF8">
                    <w:rPr>
                      <w:rFonts w:cs="Arial"/>
                      <w:sz w:val="20"/>
                      <w:szCs w:val="20"/>
                    </w:rPr>
                    <w:t>Ag</w:t>
                  </w:r>
                </w:p>
              </w:tc>
              <w:tc>
                <w:tcPr>
                  <w:tcW w:w="1537" w:type="dxa"/>
                </w:tcPr>
                <w:p w:rsidR="00EE4484" w:rsidRPr="00642BF8" w:rsidRDefault="00814839">
                  <w:pPr>
                    <w:tabs>
                      <w:tab w:val="right" w:pos="6732"/>
                    </w:tabs>
                    <w:rPr>
                      <w:rFonts w:cs="Arial"/>
                      <w:sz w:val="20"/>
                      <w:szCs w:val="20"/>
                    </w:rPr>
                  </w:pPr>
                  <w:r w:rsidRPr="00642BF8">
                    <w:rPr>
                      <w:rFonts w:cs="Arial"/>
                      <w:sz w:val="20"/>
                      <w:szCs w:val="20"/>
                    </w:rPr>
                    <w:t>Irrigate</w:t>
                  </w:r>
                </w:p>
              </w:tc>
            </w:tr>
          </w:tbl>
          <w:p w:rsidR="00A61271" w:rsidRPr="00642BF8" w:rsidRDefault="00A61271">
            <w:pPr>
              <w:tabs>
                <w:tab w:val="right" w:pos="6732"/>
              </w:tabs>
              <w:rPr>
                <w:rFonts w:cs="Arial"/>
                <w:sz w:val="20"/>
                <w:szCs w:val="20"/>
              </w:rPr>
            </w:pPr>
          </w:p>
        </w:tc>
      </w:tr>
      <w:tr w:rsidR="00A61271" w:rsidTr="0014340E">
        <w:trPr>
          <w:cantSplit/>
          <w:trHeight w:val="557"/>
        </w:trPr>
        <w:tc>
          <w:tcPr>
            <w:tcW w:w="2718" w:type="dxa"/>
            <w:vAlign w:val="center"/>
          </w:tcPr>
          <w:p w:rsidR="00A61271" w:rsidRPr="00BC31A8" w:rsidRDefault="00A61271" w:rsidP="00393EC8">
            <w:pPr>
              <w:rPr>
                <w:b/>
                <w:szCs w:val="22"/>
              </w:rPr>
            </w:pPr>
            <w:r w:rsidRPr="00BC31A8">
              <w:rPr>
                <w:b/>
                <w:szCs w:val="22"/>
              </w:rPr>
              <w:t>Section 2. Calculation Methodology</w:t>
            </w:r>
          </w:p>
        </w:tc>
        <w:tc>
          <w:tcPr>
            <w:tcW w:w="6858" w:type="dxa"/>
            <w:vAlign w:val="center"/>
          </w:tcPr>
          <w:p w:rsidR="00103A51" w:rsidRPr="00BC31A8" w:rsidRDefault="00103A51">
            <w:pPr>
              <w:rPr>
                <w:rFonts w:cs="Arial"/>
                <w:sz w:val="20"/>
                <w:szCs w:val="20"/>
              </w:rPr>
            </w:pPr>
          </w:p>
        </w:tc>
      </w:tr>
      <w:tr w:rsidR="00A61271" w:rsidTr="00241A1F">
        <w:trPr>
          <w:cantSplit/>
        </w:trPr>
        <w:tc>
          <w:tcPr>
            <w:tcW w:w="2718" w:type="dxa"/>
            <w:vAlign w:val="center"/>
          </w:tcPr>
          <w:p w:rsidR="00A61271" w:rsidRPr="00DC4E59" w:rsidRDefault="00A61271" w:rsidP="00787D7C">
            <w:pPr>
              <w:jc w:val="right"/>
              <w:rPr>
                <w:sz w:val="20"/>
                <w:szCs w:val="20"/>
              </w:rPr>
            </w:pPr>
            <w:r w:rsidRPr="00DC4E59">
              <w:rPr>
                <w:rFonts w:cs="Arial"/>
                <w:sz w:val="20"/>
                <w:szCs w:val="20"/>
              </w:rPr>
              <w:t>Energy Savings/Peak Demand Reduction – All Measures</w:t>
            </w:r>
          </w:p>
        </w:tc>
        <w:tc>
          <w:tcPr>
            <w:tcW w:w="6858" w:type="dxa"/>
          </w:tcPr>
          <w:p w:rsidR="00A61271" w:rsidRPr="00642BF8" w:rsidRDefault="00A61271" w:rsidP="00EE4484">
            <w:pPr>
              <w:tabs>
                <w:tab w:val="right" w:pos="6732"/>
              </w:tabs>
              <w:rPr>
                <w:rFonts w:cs="Arial"/>
                <w:sz w:val="20"/>
                <w:szCs w:val="20"/>
              </w:rPr>
            </w:pPr>
            <w:r w:rsidRPr="00642BF8">
              <w:rPr>
                <w:rFonts w:cs="Arial"/>
                <w:sz w:val="20"/>
                <w:szCs w:val="20"/>
              </w:rPr>
              <w:t>All Energy Impacts per</w:t>
            </w:r>
            <w:r w:rsidR="00EE4484" w:rsidRPr="00642BF8">
              <w:rPr>
                <w:rFonts w:cs="Arial"/>
                <w:sz w:val="20"/>
                <w:szCs w:val="20"/>
              </w:rPr>
              <w:t xml:space="preserve"> “</w:t>
            </w:r>
            <w:r w:rsidR="0014340E" w:rsidRPr="00642BF8">
              <w:rPr>
                <w:rFonts w:cs="Arial"/>
                <w:sz w:val="20"/>
                <w:szCs w:val="20"/>
              </w:rPr>
              <w:t xml:space="preserve">PGECOAGR119 R2 VFD on Ag Pumps” VFD on Agricultural Pumps </w:t>
            </w:r>
            <w:r w:rsidR="00EE4484" w:rsidRPr="00642BF8">
              <w:rPr>
                <w:rFonts w:cs="Arial"/>
                <w:sz w:val="20"/>
                <w:szCs w:val="20"/>
              </w:rPr>
              <w:t>workpaper</w:t>
            </w:r>
            <w:r w:rsidR="00DC4E59" w:rsidRPr="00642BF8">
              <w:rPr>
                <w:rFonts w:cs="Arial"/>
                <w:sz w:val="20"/>
                <w:szCs w:val="20"/>
              </w:rPr>
              <w:t>.</w:t>
            </w:r>
          </w:p>
          <w:p w:rsidR="00DC4E59" w:rsidRPr="00642BF8" w:rsidRDefault="00DC4E59" w:rsidP="00EE4484">
            <w:pPr>
              <w:tabs>
                <w:tab w:val="right" w:pos="6732"/>
              </w:tabs>
              <w:rPr>
                <w:rFonts w:cs="Arial"/>
                <w:sz w:val="20"/>
                <w:szCs w:val="20"/>
              </w:rPr>
            </w:pPr>
          </w:p>
          <w:p w:rsidR="00DC4E59" w:rsidRPr="00642BF8" w:rsidRDefault="00DC4E59" w:rsidP="00EE4484">
            <w:pPr>
              <w:tabs>
                <w:tab w:val="right" w:pos="6732"/>
              </w:tabs>
              <w:rPr>
                <w:rFonts w:cs="Arial"/>
                <w:sz w:val="20"/>
                <w:szCs w:val="20"/>
              </w:rPr>
            </w:pPr>
            <w:r w:rsidRPr="00642BF8">
              <w:rPr>
                <w:rFonts w:cs="Arial"/>
                <w:sz w:val="20"/>
                <w:szCs w:val="20"/>
              </w:rPr>
              <w:t>Annual Energy Savings and Demand Reduction Values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327"/>
              <w:gridCol w:w="1170"/>
              <w:gridCol w:w="1531"/>
              <w:gridCol w:w="1530"/>
            </w:tblGrid>
            <w:tr w:rsidR="00DC4E59" w:rsidRPr="00642BF8" w:rsidTr="002E0189">
              <w:tc>
                <w:tcPr>
                  <w:tcW w:w="2497" w:type="dxa"/>
                  <w:gridSpan w:val="2"/>
                </w:tcPr>
                <w:p w:rsidR="00DC4E59" w:rsidRPr="00642BF8" w:rsidRDefault="00DC4E59" w:rsidP="00EE4484">
                  <w:pPr>
                    <w:tabs>
                      <w:tab w:val="right" w:pos="6732"/>
                    </w:tabs>
                    <w:rPr>
                      <w:rFonts w:cs="Arial"/>
                      <w:sz w:val="20"/>
                      <w:szCs w:val="20"/>
                    </w:rPr>
                  </w:pPr>
                  <w:r w:rsidRPr="00642BF8">
                    <w:rPr>
                      <w:rFonts w:cs="Arial"/>
                      <w:sz w:val="20"/>
                      <w:szCs w:val="20"/>
                    </w:rPr>
                    <w:t>Solution Code</w:t>
                  </w:r>
                </w:p>
              </w:tc>
              <w:tc>
                <w:tcPr>
                  <w:tcW w:w="1531" w:type="dxa"/>
                  <w:vMerge w:val="restart"/>
                </w:tcPr>
                <w:p w:rsidR="00DC4E59" w:rsidRPr="00642BF8" w:rsidRDefault="00DC4E59" w:rsidP="00EE4484">
                  <w:pPr>
                    <w:tabs>
                      <w:tab w:val="right" w:pos="6732"/>
                    </w:tabs>
                    <w:rPr>
                      <w:rFonts w:cs="Arial"/>
                      <w:sz w:val="20"/>
                      <w:szCs w:val="20"/>
                    </w:rPr>
                  </w:pPr>
                  <w:r w:rsidRPr="00642BF8">
                    <w:rPr>
                      <w:rFonts w:cs="Arial"/>
                      <w:sz w:val="20"/>
                      <w:szCs w:val="20"/>
                    </w:rPr>
                    <w:t>Annual Energy Savings (KWh/HP/Yr)</w:t>
                  </w:r>
                </w:p>
              </w:tc>
              <w:tc>
                <w:tcPr>
                  <w:tcW w:w="1530" w:type="dxa"/>
                  <w:vMerge w:val="restart"/>
                </w:tcPr>
                <w:p w:rsidR="00DC4E59" w:rsidRPr="00642BF8" w:rsidRDefault="00DC4E59" w:rsidP="00EE4484">
                  <w:pPr>
                    <w:tabs>
                      <w:tab w:val="right" w:pos="6732"/>
                    </w:tabs>
                    <w:rPr>
                      <w:rFonts w:cs="Arial"/>
                      <w:sz w:val="20"/>
                      <w:szCs w:val="20"/>
                    </w:rPr>
                  </w:pPr>
                  <w:r w:rsidRPr="00642BF8">
                    <w:rPr>
                      <w:rFonts w:cs="Arial"/>
                      <w:sz w:val="20"/>
                      <w:szCs w:val="20"/>
                    </w:rPr>
                    <w:t>DEER Peak Demand (KW/HP)</w:t>
                  </w:r>
                </w:p>
              </w:tc>
            </w:tr>
            <w:tr w:rsidR="00DC4E59" w:rsidRPr="00642BF8" w:rsidTr="002E0189">
              <w:tc>
                <w:tcPr>
                  <w:tcW w:w="1327" w:type="dxa"/>
                </w:tcPr>
                <w:p w:rsidR="00DC4E59" w:rsidRPr="00642BF8" w:rsidRDefault="0014340E" w:rsidP="00EE4484">
                  <w:pPr>
                    <w:tabs>
                      <w:tab w:val="right" w:pos="6732"/>
                    </w:tabs>
                    <w:rPr>
                      <w:rFonts w:cs="Arial"/>
                      <w:sz w:val="20"/>
                      <w:szCs w:val="20"/>
                    </w:rPr>
                  </w:pPr>
                  <w:r w:rsidRPr="00642BF8">
                    <w:rPr>
                      <w:rFonts w:cs="Arial"/>
                      <w:sz w:val="20"/>
                      <w:szCs w:val="20"/>
                    </w:rPr>
                    <w:t>PG&amp;E</w:t>
                  </w:r>
                </w:p>
              </w:tc>
              <w:tc>
                <w:tcPr>
                  <w:tcW w:w="1170" w:type="dxa"/>
                </w:tcPr>
                <w:p w:rsidR="00DC4E59" w:rsidRPr="00642BF8" w:rsidRDefault="00DC4E59" w:rsidP="00EE4484">
                  <w:pPr>
                    <w:tabs>
                      <w:tab w:val="right" w:pos="6732"/>
                    </w:tabs>
                    <w:rPr>
                      <w:rFonts w:cs="Arial"/>
                      <w:sz w:val="20"/>
                      <w:szCs w:val="20"/>
                    </w:rPr>
                  </w:pPr>
                  <w:r w:rsidRPr="00642BF8">
                    <w:rPr>
                      <w:rFonts w:cs="Arial"/>
                      <w:sz w:val="20"/>
                      <w:szCs w:val="20"/>
                    </w:rPr>
                    <w:t>SDGE</w:t>
                  </w:r>
                </w:p>
              </w:tc>
              <w:tc>
                <w:tcPr>
                  <w:tcW w:w="1531" w:type="dxa"/>
                  <w:vMerge/>
                </w:tcPr>
                <w:p w:rsidR="00DC4E59" w:rsidRPr="00642BF8" w:rsidRDefault="00DC4E59" w:rsidP="00EE4484">
                  <w:pPr>
                    <w:tabs>
                      <w:tab w:val="right" w:pos="6732"/>
                    </w:tabs>
                    <w:rPr>
                      <w:rFonts w:cs="Arial"/>
                      <w:sz w:val="20"/>
                      <w:szCs w:val="20"/>
                    </w:rPr>
                  </w:pPr>
                </w:p>
              </w:tc>
              <w:tc>
                <w:tcPr>
                  <w:tcW w:w="1530" w:type="dxa"/>
                  <w:vMerge/>
                </w:tcPr>
                <w:p w:rsidR="00DC4E59" w:rsidRPr="00642BF8" w:rsidRDefault="00DC4E59" w:rsidP="00EE4484">
                  <w:pPr>
                    <w:tabs>
                      <w:tab w:val="right" w:pos="6732"/>
                    </w:tabs>
                    <w:rPr>
                      <w:rFonts w:cs="Arial"/>
                      <w:sz w:val="20"/>
                      <w:szCs w:val="20"/>
                    </w:rPr>
                  </w:pPr>
                </w:p>
              </w:tc>
            </w:tr>
            <w:tr w:rsidR="00DC4E59" w:rsidRPr="00642BF8" w:rsidTr="002E0189">
              <w:tc>
                <w:tcPr>
                  <w:tcW w:w="1327" w:type="dxa"/>
                </w:tcPr>
                <w:p w:rsidR="00DC4E59" w:rsidRPr="00642BF8" w:rsidRDefault="0014340E" w:rsidP="00EE4484">
                  <w:pPr>
                    <w:tabs>
                      <w:tab w:val="right" w:pos="6732"/>
                    </w:tabs>
                    <w:rPr>
                      <w:rFonts w:cs="Arial"/>
                      <w:sz w:val="20"/>
                      <w:szCs w:val="20"/>
                    </w:rPr>
                  </w:pPr>
                  <w:r w:rsidRPr="00642BF8">
                    <w:rPr>
                      <w:rFonts w:cstheme="minorHAnsi"/>
                      <w:sz w:val="20"/>
                      <w:szCs w:val="20"/>
                    </w:rPr>
                    <w:t>IR006</w:t>
                  </w:r>
                </w:p>
              </w:tc>
              <w:tc>
                <w:tcPr>
                  <w:tcW w:w="1170" w:type="dxa"/>
                </w:tcPr>
                <w:p w:rsidR="00DC4E59" w:rsidRPr="00642BF8" w:rsidRDefault="0014340E" w:rsidP="00EE4484">
                  <w:pPr>
                    <w:tabs>
                      <w:tab w:val="right" w:pos="6732"/>
                    </w:tabs>
                    <w:rPr>
                      <w:rFonts w:cs="Arial"/>
                      <w:sz w:val="20"/>
                      <w:szCs w:val="20"/>
                    </w:rPr>
                  </w:pPr>
                  <w:r w:rsidRPr="00642BF8">
                    <w:rPr>
                      <w:rFonts w:cs="Arial"/>
                      <w:sz w:val="20"/>
                      <w:szCs w:val="20"/>
                    </w:rPr>
                    <w:t>463776</w:t>
                  </w:r>
                </w:p>
              </w:tc>
              <w:tc>
                <w:tcPr>
                  <w:tcW w:w="1531" w:type="dxa"/>
                </w:tcPr>
                <w:p w:rsidR="00DC4E59" w:rsidRPr="00642BF8" w:rsidRDefault="002E0189" w:rsidP="00EE4484">
                  <w:pPr>
                    <w:tabs>
                      <w:tab w:val="right" w:pos="6732"/>
                    </w:tabs>
                    <w:rPr>
                      <w:rFonts w:cs="Arial"/>
                      <w:sz w:val="20"/>
                      <w:szCs w:val="20"/>
                    </w:rPr>
                  </w:pPr>
                  <w:r w:rsidRPr="00642BF8">
                    <w:rPr>
                      <w:rFonts w:cs="Arial"/>
                      <w:sz w:val="20"/>
                      <w:szCs w:val="20"/>
                    </w:rPr>
                    <w:t>256.60</w:t>
                  </w:r>
                </w:p>
              </w:tc>
              <w:tc>
                <w:tcPr>
                  <w:tcW w:w="1530" w:type="dxa"/>
                </w:tcPr>
                <w:p w:rsidR="00DC4E59" w:rsidRPr="00642BF8" w:rsidRDefault="002E0189" w:rsidP="00EE4484">
                  <w:pPr>
                    <w:tabs>
                      <w:tab w:val="right" w:pos="6732"/>
                    </w:tabs>
                    <w:rPr>
                      <w:rFonts w:cs="Arial"/>
                      <w:sz w:val="20"/>
                      <w:szCs w:val="20"/>
                    </w:rPr>
                  </w:pPr>
                  <w:r w:rsidRPr="00642BF8">
                    <w:rPr>
                      <w:rFonts w:cs="Arial"/>
                      <w:sz w:val="20"/>
                      <w:szCs w:val="20"/>
                    </w:rPr>
                    <w:t>0.1207</w:t>
                  </w:r>
                </w:p>
              </w:tc>
            </w:tr>
            <w:tr w:rsidR="0014340E" w:rsidRPr="00642BF8" w:rsidTr="002E0189">
              <w:tc>
                <w:tcPr>
                  <w:tcW w:w="1327" w:type="dxa"/>
                </w:tcPr>
                <w:p w:rsidR="0014340E" w:rsidRPr="00642BF8" w:rsidRDefault="0014340E" w:rsidP="00EE4484">
                  <w:pPr>
                    <w:tabs>
                      <w:tab w:val="right" w:pos="6732"/>
                    </w:tabs>
                    <w:rPr>
                      <w:rFonts w:cstheme="minorHAnsi"/>
                      <w:sz w:val="20"/>
                      <w:szCs w:val="20"/>
                    </w:rPr>
                  </w:pPr>
                  <w:r w:rsidRPr="00642BF8">
                    <w:rPr>
                      <w:rFonts w:cstheme="minorHAnsi"/>
                      <w:sz w:val="20"/>
                      <w:szCs w:val="20"/>
                    </w:rPr>
                    <w:t>IR007</w:t>
                  </w:r>
                </w:p>
              </w:tc>
              <w:tc>
                <w:tcPr>
                  <w:tcW w:w="1170" w:type="dxa"/>
                </w:tcPr>
                <w:p w:rsidR="0014340E" w:rsidRPr="00642BF8" w:rsidRDefault="0014340E" w:rsidP="00EE4484">
                  <w:pPr>
                    <w:tabs>
                      <w:tab w:val="right" w:pos="6732"/>
                    </w:tabs>
                    <w:rPr>
                      <w:rFonts w:cs="Arial"/>
                      <w:sz w:val="20"/>
                      <w:szCs w:val="20"/>
                    </w:rPr>
                  </w:pPr>
                  <w:r w:rsidRPr="00642BF8">
                    <w:rPr>
                      <w:rFonts w:cs="Arial"/>
                      <w:sz w:val="20"/>
                      <w:szCs w:val="20"/>
                    </w:rPr>
                    <w:t>463777</w:t>
                  </w:r>
                </w:p>
              </w:tc>
              <w:tc>
                <w:tcPr>
                  <w:tcW w:w="1531" w:type="dxa"/>
                </w:tcPr>
                <w:p w:rsidR="0014340E" w:rsidRPr="00642BF8" w:rsidRDefault="002E0189" w:rsidP="00EE4484">
                  <w:pPr>
                    <w:tabs>
                      <w:tab w:val="right" w:pos="6732"/>
                    </w:tabs>
                    <w:rPr>
                      <w:rFonts w:cs="Arial"/>
                      <w:sz w:val="20"/>
                      <w:szCs w:val="20"/>
                    </w:rPr>
                  </w:pPr>
                  <w:r w:rsidRPr="00642BF8">
                    <w:rPr>
                      <w:rFonts w:cs="Arial"/>
                      <w:sz w:val="20"/>
                      <w:szCs w:val="20"/>
                    </w:rPr>
                    <w:t>226.65</w:t>
                  </w:r>
                </w:p>
              </w:tc>
              <w:tc>
                <w:tcPr>
                  <w:tcW w:w="1530" w:type="dxa"/>
                </w:tcPr>
                <w:p w:rsidR="0014340E" w:rsidRPr="00642BF8" w:rsidRDefault="002E0189" w:rsidP="00EE4484">
                  <w:pPr>
                    <w:tabs>
                      <w:tab w:val="right" w:pos="6732"/>
                    </w:tabs>
                    <w:rPr>
                      <w:rFonts w:cs="Arial"/>
                      <w:sz w:val="20"/>
                      <w:szCs w:val="20"/>
                    </w:rPr>
                  </w:pPr>
                  <w:r w:rsidRPr="00642BF8">
                    <w:rPr>
                      <w:rFonts w:cs="Arial"/>
                      <w:sz w:val="20"/>
                      <w:szCs w:val="20"/>
                    </w:rPr>
                    <w:t>0.1220</w:t>
                  </w:r>
                </w:p>
              </w:tc>
            </w:tr>
            <w:tr w:rsidR="0014340E" w:rsidRPr="00642BF8" w:rsidTr="002E0189">
              <w:tc>
                <w:tcPr>
                  <w:tcW w:w="1327" w:type="dxa"/>
                </w:tcPr>
                <w:p w:rsidR="0014340E" w:rsidRPr="00642BF8" w:rsidRDefault="0014340E" w:rsidP="00EE4484">
                  <w:pPr>
                    <w:tabs>
                      <w:tab w:val="right" w:pos="6732"/>
                    </w:tabs>
                    <w:rPr>
                      <w:rFonts w:cstheme="minorHAnsi"/>
                      <w:sz w:val="20"/>
                      <w:szCs w:val="20"/>
                    </w:rPr>
                  </w:pPr>
                  <w:r w:rsidRPr="00642BF8">
                    <w:rPr>
                      <w:rFonts w:cstheme="minorHAnsi"/>
                      <w:sz w:val="20"/>
                      <w:szCs w:val="20"/>
                    </w:rPr>
                    <w:t>IR008</w:t>
                  </w:r>
                </w:p>
              </w:tc>
              <w:tc>
                <w:tcPr>
                  <w:tcW w:w="1170" w:type="dxa"/>
                </w:tcPr>
                <w:p w:rsidR="0014340E" w:rsidRPr="00642BF8" w:rsidRDefault="0014340E" w:rsidP="00EE4484">
                  <w:pPr>
                    <w:tabs>
                      <w:tab w:val="right" w:pos="6732"/>
                    </w:tabs>
                    <w:rPr>
                      <w:rFonts w:cs="Arial"/>
                      <w:sz w:val="20"/>
                      <w:szCs w:val="20"/>
                    </w:rPr>
                  </w:pPr>
                  <w:r w:rsidRPr="00642BF8">
                    <w:rPr>
                      <w:rFonts w:cs="Arial"/>
                      <w:sz w:val="20"/>
                      <w:szCs w:val="20"/>
                    </w:rPr>
                    <w:t>463778</w:t>
                  </w:r>
                </w:p>
              </w:tc>
              <w:tc>
                <w:tcPr>
                  <w:tcW w:w="1531" w:type="dxa"/>
                </w:tcPr>
                <w:p w:rsidR="0014340E" w:rsidRPr="00642BF8" w:rsidRDefault="002E0189" w:rsidP="00EE4484">
                  <w:pPr>
                    <w:tabs>
                      <w:tab w:val="right" w:pos="6732"/>
                    </w:tabs>
                    <w:rPr>
                      <w:rFonts w:cs="Arial"/>
                      <w:sz w:val="20"/>
                      <w:szCs w:val="20"/>
                    </w:rPr>
                  </w:pPr>
                  <w:r w:rsidRPr="00642BF8">
                    <w:rPr>
                      <w:rFonts w:cs="Arial"/>
                      <w:sz w:val="20"/>
                      <w:szCs w:val="20"/>
                    </w:rPr>
                    <w:t>226.65</w:t>
                  </w:r>
                </w:p>
              </w:tc>
              <w:tc>
                <w:tcPr>
                  <w:tcW w:w="1530" w:type="dxa"/>
                </w:tcPr>
                <w:p w:rsidR="0014340E" w:rsidRPr="00642BF8" w:rsidRDefault="002E0189" w:rsidP="00EE4484">
                  <w:pPr>
                    <w:tabs>
                      <w:tab w:val="right" w:pos="6732"/>
                    </w:tabs>
                    <w:rPr>
                      <w:rFonts w:cs="Arial"/>
                      <w:sz w:val="20"/>
                      <w:szCs w:val="20"/>
                    </w:rPr>
                  </w:pPr>
                  <w:r w:rsidRPr="00642BF8">
                    <w:rPr>
                      <w:rFonts w:cs="Arial"/>
                      <w:sz w:val="20"/>
                      <w:szCs w:val="20"/>
                    </w:rPr>
                    <w:t>0.1220</w:t>
                  </w:r>
                </w:p>
              </w:tc>
            </w:tr>
            <w:tr w:rsidR="0014340E" w:rsidRPr="00642BF8" w:rsidTr="002E0189">
              <w:tc>
                <w:tcPr>
                  <w:tcW w:w="1327" w:type="dxa"/>
                </w:tcPr>
                <w:p w:rsidR="0014340E" w:rsidRPr="00642BF8" w:rsidRDefault="0014340E" w:rsidP="00EE4484">
                  <w:pPr>
                    <w:tabs>
                      <w:tab w:val="right" w:pos="6732"/>
                    </w:tabs>
                    <w:rPr>
                      <w:rFonts w:cstheme="minorHAnsi"/>
                      <w:sz w:val="20"/>
                      <w:szCs w:val="20"/>
                    </w:rPr>
                  </w:pPr>
                  <w:r w:rsidRPr="00642BF8">
                    <w:rPr>
                      <w:rFonts w:cstheme="minorHAnsi"/>
                      <w:sz w:val="20"/>
                      <w:szCs w:val="20"/>
                    </w:rPr>
                    <w:t>IR009</w:t>
                  </w:r>
                </w:p>
              </w:tc>
              <w:tc>
                <w:tcPr>
                  <w:tcW w:w="1170" w:type="dxa"/>
                </w:tcPr>
                <w:p w:rsidR="0014340E" w:rsidRPr="00642BF8" w:rsidRDefault="0014340E" w:rsidP="00EE4484">
                  <w:pPr>
                    <w:tabs>
                      <w:tab w:val="right" w:pos="6732"/>
                    </w:tabs>
                    <w:rPr>
                      <w:rFonts w:cs="Arial"/>
                      <w:sz w:val="20"/>
                      <w:szCs w:val="20"/>
                    </w:rPr>
                  </w:pPr>
                  <w:r w:rsidRPr="00642BF8">
                    <w:rPr>
                      <w:rFonts w:cs="Arial"/>
                      <w:sz w:val="20"/>
                      <w:szCs w:val="20"/>
                    </w:rPr>
                    <w:t>463779</w:t>
                  </w:r>
                </w:p>
              </w:tc>
              <w:tc>
                <w:tcPr>
                  <w:tcW w:w="1531" w:type="dxa"/>
                </w:tcPr>
                <w:p w:rsidR="0014340E" w:rsidRPr="00642BF8" w:rsidRDefault="002E0189" w:rsidP="00EE4484">
                  <w:pPr>
                    <w:tabs>
                      <w:tab w:val="right" w:pos="6732"/>
                    </w:tabs>
                    <w:rPr>
                      <w:rFonts w:cs="Arial"/>
                      <w:sz w:val="20"/>
                      <w:szCs w:val="20"/>
                    </w:rPr>
                  </w:pPr>
                  <w:r w:rsidRPr="00642BF8">
                    <w:rPr>
                      <w:rFonts w:cs="Arial"/>
                      <w:sz w:val="20"/>
                      <w:szCs w:val="20"/>
                    </w:rPr>
                    <w:t>256.60</w:t>
                  </w:r>
                </w:p>
              </w:tc>
              <w:tc>
                <w:tcPr>
                  <w:tcW w:w="1530" w:type="dxa"/>
                </w:tcPr>
                <w:p w:rsidR="0014340E" w:rsidRPr="00642BF8" w:rsidRDefault="002E0189" w:rsidP="00EE4484">
                  <w:pPr>
                    <w:tabs>
                      <w:tab w:val="right" w:pos="6732"/>
                    </w:tabs>
                    <w:rPr>
                      <w:rFonts w:cs="Arial"/>
                      <w:sz w:val="20"/>
                      <w:szCs w:val="20"/>
                    </w:rPr>
                  </w:pPr>
                  <w:r w:rsidRPr="00642BF8">
                    <w:rPr>
                      <w:rFonts w:cs="Arial"/>
                      <w:sz w:val="20"/>
                      <w:szCs w:val="20"/>
                    </w:rPr>
                    <w:t>0.1207</w:t>
                  </w:r>
                </w:p>
              </w:tc>
            </w:tr>
          </w:tbl>
          <w:p w:rsidR="00DC4E59" w:rsidRPr="00642BF8" w:rsidRDefault="00DC4E59" w:rsidP="00EE4484">
            <w:pPr>
              <w:tabs>
                <w:tab w:val="right" w:pos="6732"/>
              </w:tabs>
              <w:rPr>
                <w:rFonts w:cs="Arial"/>
                <w:sz w:val="20"/>
                <w:szCs w:val="20"/>
              </w:rPr>
            </w:pPr>
          </w:p>
          <w:p w:rsidR="00DC4E59" w:rsidRPr="00642BF8" w:rsidRDefault="00DC4E59" w:rsidP="00EE4484">
            <w:pPr>
              <w:tabs>
                <w:tab w:val="right" w:pos="6732"/>
              </w:tabs>
              <w:rPr>
                <w:rFonts w:cs="Arial"/>
                <w:sz w:val="20"/>
                <w:szCs w:val="20"/>
              </w:rPr>
            </w:pPr>
          </w:p>
        </w:tc>
      </w:tr>
      <w:tr w:rsidR="00A61271" w:rsidTr="00241A1F">
        <w:trPr>
          <w:cantSplit/>
        </w:trPr>
        <w:tc>
          <w:tcPr>
            <w:tcW w:w="2718" w:type="dxa"/>
            <w:vAlign w:val="center"/>
          </w:tcPr>
          <w:p w:rsidR="00A61271" w:rsidRPr="00BC31A8" w:rsidRDefault="00A61271" w:rsidP="00393EC8">
            <w:pPr>
              <w:rPr>
                <w:b/>
                <w:szCs w:val="22"/>
              </w:rPr>
            </w:pPr>
            <w:r w:rsidRPr="00BC31A8">
              <w:rPr>
                <w:b/>
                <w:szCs w:val="22"/>
              </w:rPr>
              <w:t>Section 3. Load Shapes</w:t>
            </w:r>
          </w:p>
        </w:tc>
        <w:tc>
          <w:tcPr>
            <w:tcW w:w="6858" w:type="dxa"/>
          </w:tcPr>
          <w:p w:rsidR="00A61271" w:rsidRPr="00642BF8" w:rsidRDefault="002E0189" w:rsidP="002E0189">
            <w:pPr>
              <w:tabs>
                <w:tab w:val="right" w:pos="6732"/>
              </w:tabs>
              <w:rPr>
                <w:rFonts w:cs="Arial"/>
                <w:sz w:val="20"/>
                <w:szCs w:val="20"/>
              </w:rPr>
            </w:pPr>
            <w:proofErr w:type="spellStart"/>
            <w:r w:rsidRPr="00642BF8">
              <w:rPr>
                <w:rFonts w:cs="Arial"/>
                <w:sz w:val="20"/>
                <w:szCs w:val="20"/>
              </w:rPr>
              <w:t>ElecImpProfile</w:t>
            </w:r>
            <w:proofErr w:type="spellEnd"/>
            <w:r w:rsidRPr="00642BF8">
              <w:rPr>
                <w:rFonts w:cs="Arial"/>
                <w:sz w:val="20"/>
                <w:szCs w:val="20"/>
              </w:rPr>
              <w:t xml:space="preserve">: </w:t>
            </w:r>
            <w:r w:rsidR="00DC4E59" w:rsidRPr="00642BF8">
              <w:rPr>
                <w:rFonts w:cs="Arial"/>
                <w:sz w:val="20"/>
                <w:szCs w:val="20"/>
              </w:rPr>
              <w:t>SDG:35-OTI-OtherIndustrial-</w:t>
            </w:r>
            <w:r w:rsidRPr="00642BF8">
              <w:rPr>
                <w:rFonts w:cs="Arial"/>
                <w:sz w:val="20"/>
                <w:szCs w:val="20"/>
              </w:rPr>
              <w:t>Ag</w:t>
            </w:r>
            <w:r w:rsidR="00DC4E59" w:rsidRPr="00642BF8">
              <w:rPr>
                <w:rFonts w:cs="Arial"/>
                <w:sz w:val="20"/>
                <w:szCs w:val="20"/>
              </w:rPr>
              <w:t>_</w:t>
            </w:r>
            <w:r w:rsidRPr="00642BF8">
              <w:rPr>
                <w:rFonts w:cs="Arial"/>
                <w:sz w:val="20"/>
                <w:szCs w:val="20"/>
              </w:rPr>
              <w:t>Pump</w:t>
            </w:r>
          </w:p>
          <w:p w:rsidR="002E0189" w:rsidRPr="00642BF8" w:rsidRDefault="002E0189" w:rsidP="002E0189">
            <w:pPr>
              <w:tabs>
                <w:tab w:val="right" w:pos="6732"/>
              </w:tabs>
              <w:rPr>
                <w:rFonts w:cs="Arial"/>
                <w:sz w:val="20"/>
                <w:szCs w:val="20"/>
              </w:rPr>
            </w:pPr>
            <w:proofErr w:type="spellStart"/>
            <w:r w:rsidRPr="00642BF8">
              <w:rPr>
                <w:rFonts w:cs="Arial"/>
                <w:sz w:val="20"/>
                <w:szCs w:val="20"/>
              </w:rPr>
              <w:t>GasImpProfile</w:t>
            </w:r>
            <w:proofErr w:type="spellEnd"/>
            <w:r w:rsidRPr="00642BF8">
              <w:rPr>
                <w:rFonts w:cs="Arial"/>
                <w:sz w:val="20"/>
                <w:szCs w:val="20"/>
              </w:rPr>
              <w:t>: Annual</w:t>
            </w:r>
          </w:p>
        </w:tc>
      </w:tr>
      <w:tr w:rsidR="00A61271" w:rsidTr="00241A1F">
        <w:trPr>
          <w:cantSplit/>
        </w:trPr>
        <w:tc>
          <w:tcPr>
            <w:tcW w:w="2718" w:type="dxa"/>
            <w:vAlign w:val="center"/>
          </w:tcPr>
          <w:p w:rsidR="00A61271" w:rsidRPr="00BC31A8" w:rsidRDefault="00A61271" w:rsidP="00393EC8">
            <w:pPr>
              <w:rPr>
                <w:b/>
                <w:szCs w:val="22"/>
              </w:rPr>
            </w:pPr>
            <w:r w:rsidRPr="00BC31A8">
              <w:rPr>
                <w:b/>
                <w:szCs w:val="22"/>
              </w:rPr>
              <w:t>Section 4. Costs</w:t>
            </w:r>
          </w:p>
        </w:tc>
        <w:tc>
          <w:tcPr>
            <w:tcW w:w="6858" w:type="dxa"/>
          </w:tcPr>
          <w:p w:rsidR="00A61271" w:rsidRPr="00642BF8" w:rsidRDefault="00DC4E59" w:rsidP="002E0189">
            <w:pPr>
              <w:rPr>
                <w:rFonts w:cs="Arial"/>
                <w:sz w:val="20"/>
                <w:szCs w:val="20"/>
              </w:rPr>
            </w:pPr>
            <w:r w:rsidRPr="00642BF8">
              <w:rPr>
                <w:rFonts w:cs="Arial"/>
                <w:sz w:val="20"/>
                <w:szCs w:val="20"/>
              </w:rPr>
              <w:t>All cost adopted and cited from “</w:t>
            </w:r>
            <w:r w:rsidR="002E0189" w:rsidRPr="00642BF8">
              <w:rPr>
                <w:rFonts w:cs="Arial"/>
                <w:sz w:val="20"/>
                <w:szCs w:val="20"/>
              </w:rPr>
              <w:t xml:space="preserve">PGECOAGR119 R2 VFD AG Pumps.docx” VFD Agricultural Pumps </w:t>
            </w:r>
            <w:r w:rsidRPr="00642BF8">
              <w:rPr>
                <w:rFonts w:cs="Arial"/>
                <w:sz w:val="20"/>
                <w:szCs w:val="20"/>
              </w:rPr>
              <w:t>workpaper.</w:t>
            </w:r>
          </w:p>
        </w:tc>
      </w:tr>
      <w:tr w:rsidR="00A61271" w:rsidRPr="00393EC8" w:rsidTr="00393EC8">
        <w:trPr>
          <w:cantSplit/>
        </w:trPr>
        <w:tc>
          <w:tcPr>
            <w:tcW w:w="2718" w:type="dxa"/>
          </w:tcPr>
          <w:p w:rsidR="00A61271" w:rsidRPr="00BC31A8" w:rsidRDefault="00A61271" w:rsidP="00393EC8">
            <w:pPr>
              <w:rPr>
                <w:b/>
                <w:szCs w:val="22"/>
              </w:rPr>
            </w:pPr>
            <w:r w:rsidRPr="00BC31A8">
              <w:rPr>
                <w:b/>
                <w:szCs w:val="22"/>
              </w:rPr>
              <w:t>Section 4.1 Modeled Costs</w:t>
            </w:r>
          </w:p>
        </w:tc>
        <w:tc>
          <w:tcPr>
            <w:tcW w:w="6858" w:type="dxa"/>
          </w:tcPr>
          <w:p w:rsidR="00A61271" w:rsidRPr="00642BF8" w:rsidRDefault="00DC4E59" w:rsidP="002E0189">
            <w:pPr>
              <w:rPr>
                <w:sz w:val="20"/>
                <w:szCs w:val="20"/>
              </w:rPr>
            </w:pPr>
            <w:r w:rsidRPr="00642BF8">
              <w:rPr>
                <w:sz w:val="20"/>
                <w:szCs w:val="20"/>
              </w:rPr>
              <w:t>All cost have been normalized per “</w:t>
            </w:r>
            <w:r w:rsidR="002E0189" w:rsidRPr="00642BF8">
              <w:rPr>
                <w:sz w:val="20"/>
                <w:szCs w:val="20"/>
              </w:rPr>
              <w:t xml:space="preserve">PGECOAGR119 R2 VFD Ag Pumps.docx” </w:t>
            </w:r>
            <w:r w:rsidR="002E0189" w:rsidRPr="00642BF8">
              <w:rPr>
                <w:rFonts w:cs="Arial"/>
                <w:sz w:val="20"/>
                <w:szCs w:val="20"/>
              </w:rPr>
              <w:t>Agricultural Pumps workpaper</w:t>
            </w:r>
            <w:r w:rsidR="002E0189" w:rsidRPr="00642BF8">
              <w:rPr>
                <w:sz w:val="20"/>
                <w:szCs w:val="20"/>
              </w:rPr>
              <w:t xml:space="preserve"> </w:t>
            </w:r>
            <w:r w:rsidRPr="00642BF8">
              <w:rPr>
                <w:sz w:val="20"/>
                <w:szCs w:val="20"/>
              </w:rPr>
              <w:t>to reflect “$/HP”</w:t>
            </w:r>
            <w:r w:rsidR="002E0189" w:rsidRPr="00642BF8">
              <w:rPr>
                <w:sz w:val="20"/>
                <w:szCs w:val="20"/>
              </w:rPr>
              <w:t xml:space="preserve"> units.</w:t>
            </w:r>
          </w:p>
        </w:tc>
      </w:tr>
      <w:tr w:rsidR="00A61271" w:rsidTr="00241A1F">
        <w:trPr>
          <w:cantSplit/>
        </w:trPr>
        <w:tc>
          <w:tcPr>
            <w:tcW w:w="2718" w:type="dxa"/>
          </w:tcPr>
          <w:p w:rsidR="00A61271" w:rsidRPr="00DC4E59" w:rsidRDefault="00A61271" w:rsidP="00896FA7">
            <w:pPr>
              <w:jc w:val="right"/>
              <w:rPr>
                <w:sz w:val="20"/>
                <w:szCs w:val="20"/>
              </w:rPr>
            </w:pPr>
            <w:r w:rsidRPr="00DC4E59">
              <w:rPr>
                <w:sz w:val="20"/>
                <w:szCs w:val="20"/>
              </w:rPr>
              <w:t xml:space="preserve">Base Cost – </w:t>
            </w:r>
            <w:r w:rsidR="00896FA7">
              <w:rPr>
                <w:sz w:val="20"/>
                <w:szCs w:val="20"/>
              </w:rPr>
              <w:t>Measure</w:t>
            </w:r>
            <w:r w:rsidRPr="00DC4E59">
              <w:rPr>
                <w:sz w:val="20"/>
                <w:szCs w:val="20"/>
              </w:rPr>
              <w:t>1</w:t>
            </w:r>
          </w:p>
        </w:tc>
        <w:tc>
          <w:tcPr>
            <w:tcW w:w="6858" w:type="dxa"/>
          </w:tcPr>
          <w:p w:rsidR="00896FA7" w:rsidRPr="00642BF8" w:rsidRDefault="00A61271" w:rsidP="00DC4E59">
            <w:pPr>
              <w:tabs>
                <w:tab w:val="right" w:pos="6732"/>
              </w:tabs>
              <w:rPr>
                <w:rFonts w:cs="Arial"/>
                <w:sz w:val="20"/>
                <w:szCs w:val="20"/>
              </w:rPr>
            </w:pPr>
            <w:r w:rsidRPr="00642BF8">
              <w:rPr>
                <w:rFonts w:cs="Arial"/>
                <w:sz w:val="20"/>
                <w:szCs w:val="20"/>
              </w:rPr>
              <w:t>$</w:t>
            </w:r>
            <w:r w:rsidR="00E048EA" w:rsidRPr="00642BF8">
              <w:rPr>
                <w:rFonts w:cs="Arial"/>
                <w:sz w:val="20"/>
                <w:szCs w:val="20"/>
              </w:rPr>
              <w:t>0</w:t>
            </w:r>
            <w:r w:rsidR="00896FA7" w:rsidRPr="00642BF8">
              <w:rPr>
                <w:rFonts w:cs="Arial"/>
                <w:sz w:val="20"/>
                <w:szCs w:val="20"/>
              </w:rPr>
              <w:t>.00</w:t>
            </w:r>
          </w:p>
          <w:p w:rsidR="00A61271" w:rsidRPr="00642BF8" w:rsidRDefault="00896FA7" w:rsidP="00896FA7">
            <w:pPr>
              <w:rPr>
                <w:color w:val="FF0000"/>
                <w:sz w:val="20"/>
                <w:szCs w:val="20"/>
              </w:rPr>
            </w:pPr>
            <w:r w:rsidRPr="00642BF8">
              <w:rPr>
                <w:sz w:val="20"/>
                <w:szCs w:val="20"/>
              </w:rPr>
              <w:t>For this measure category, the base case cost is assumed to be zero given that the alternative is to make no changes to their existing system.</w:t>
            </w:r>
            <w:r w:rsidR="00A61271" w:rsidRPr="00642BF8">
              <w:rPr>
                <w:rFonts w:cs="Arial"/>
                <w:sz w:val="20"/>
                <w:szCs w:val="20"/>
              </w:rPr>
              <w:tab/>
            </w:r>
          </w:p>
        </w:tc>
      </w:tr>
      <w:tr w:rsidR="00A61271" w:rsidTr="00241A1F">
        <w:trPr>
          <w:cantSplit/>
        </w:trPr>
        <w:tc>
          <w:tcPr>
            <w:tcW w:w="2718" w:type="dxa"/>
          </w:tcPr>
          <w:p w:rsidR="00A61271" w:rsidRPr="00DC4E59" w:rsidRDefault="00A61271" w:rsidP="00393EC8">
            <w:pPr>
              <w:jc w:val="right"/>
              <w:rPr>
                <w:sz w:val="20"/>
                <w:szCs w:val="20"/>
              </w:rPr>
            </w:pPr>
            <w:r w:rsidRPr="00DC4E59">
              <w:rPr>
                <w:sz w:val="20"/>
                <w:szCs w:val="20"/>
              </w:rPr>
              <w:t>Measure Cost – Measure 1</w:t>
            </w:r>
          </w:p>
        </w:tc>
        <w:tc>
          <w:tcPr>
            <w:tcW w:w="6858" w:type="dxa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109"/>
              <w:gridCol w:w="893"/>
              <w:gridCol w:w="1216"/>
              <w:gridCol w:w="1686"/>
              <w:gridCol w:w="1374"/>
            </w:tblGrid>
            <w:tr w:rsidR="00896FA7" w:rsidRPr="00642BF8" w:rsidTr="00896FA7">
              <w:tc>
                <w:tcPr>
                  <w:tcW w:w="2002" w:type="dxa"/>
                  <w:gridSpan w:val="2"/>
                </w:tcPr>
                <w:p w:rsidR="00896FA7" w:rsidRPr="00642BF8" w:rsidRDefault="00896FA7" w:rsidP="00DC4E59">
                  <w:pPr>
                    <w:tabs>
                      <w:tab w:val="right" w:pos="6732"/>
                    </w:tabs>
                    <w:rPr>
                      <w:rFonts w:cs="Arial"/>
                      <w:sz w:val="20"/>
                      <w:szCs w:val="20"/>
                    </w:rPr>
                  </w:pPr>
                  <w:r w:rsidRPr="00642BF8">
                    <w:rPr>
                      <w:rFonts w:cs="Arial"/>
                      <w:sz w:val="20"/>
                      <w:szCs w:val="20"/>
                    </w:rPr>
                    <w:t>Product Code</w:t>
                  </w:r>
                </w:p>
              </w:tc>
              <w:tc>
                <w:tcPr>
                  <w:tcW w:w="1216" w:type="dxa"/>
                  <w:vMerge w:val="restart"/>
                </w:tcPr>
                <w:p w:rsidR="00896FA7" w:rsidRPr="00642BF8" w:rsidRDefault="00896FA7" w:rsidP="00DC4E59">
                  <w:pPr>
                    <w:tabs>
                      <w:tab w:val="right" w:pos="6732"/>
                    </w:tabs>
                    <w:rPr>
                      <w:rFonts w:cs="Arial"/>
                      <w:sz w:val="20"/>
                      <w:szCs w:val="20"/>
                    </w:rPr>
                  </w:pPr>
                  <w:r w:rsidRPr="00642BF8">
                    <w:rPr>
                      <w:rFonts w:cs="Arial"/>
                      <w:sz w:val="20"/>
                      <w:szCs w:val="20"/>
                    </w:rPr>
                    <w:t>Labor Cost ($/HP)</w:t>
                  </w:r>
                </w:p>
              </w:tc>
              <w:tc>
                <w:tcPr>
                  <w:tcW w:w="1686" w:type="dxa"/>
                  <w:vMerge w:val="restart"/>
                </w:tcPr>
                <w:p w:rsidR="00896FA7" w:rsidRPr="00642BF8" w:rsidRDefault="00896FA7" w:rsidP="00DC4E59">
                  <w:pPr>
                    <w:tabs>
                      <w:tab w:val="right" w:pos="6732"/>
                    </w:tabs>
                    <w:rPr>
                      <w:rFonts w:cs="Arial"/>
                      <w:sz w:val="20"/>
                      <w:szCs w:val="20"/>
                    </w:rPr>
                  </w:pPr>
                  <w:r w:rsidRPr="00642BF8">
                    <w:rPr>
                      <w:rFonts w:cs="Arial"/>
                      <w:sz w:val="20"/>
                      <w:szCs w:val="20"/>
                    </w:rPr>
                    <w:t>Material Cost ($/HP</w:t>
                  </w:r>
                  <w:r w:rsidR="002C3090" w:rsidRPr="00642BF8">
                    <w:rPr>
                      <w:rFonts w:cs="Arial"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1374" w:type="dxa"/>
                  <w:vMerge w:val="restart"/>
                </w:tcPr>
                <w:p w:rsidR="00896FA7" w:rsidRPr="00642BF8" w:rsidRDefault="00896FA7" w:rsidP="00DC4E59">
                  <w:pPr>
                    <w:tabs>
                      <w:tab w:val="right" w:pos="6732"/>
                    </w:tabs>
                    <w:rPr>
                      <w:rFonts w:cs="Arial"/>
                      <w:sz w:val="20"/>
                      <w:szCs w:val="20"/>
                    </w:rPr>
                  </w:pPr>
                  <w:r w:rsidRPr="00642BF8">
                    <w:rPr>
                      <w:rFonts w:cs="Arial"/>
                      <w:sz w:val="20"/>
                      <w:szCs w:val="20"/>
                    </w:rPr>
                    <w:t>Measure Cost ($/HP)</w:t>
                  </w:r>
                </w:p>
              </w:tc>
            </w:tr>
            <w:tr w:rsidR="00896FA7" w:rsidRPr="00642BF8" w:rsidTr="00896FA7">
              <w:tc>
                <w:tcPr>
                  <w:tcW w:w="1109" w:type="dxa"/>
                </w:tcPr>
                <w:p w:rsidR="00896FA7" w:rsidRPr="00642BF8" w:rsidRDefault="002E0189" w:rsidP="00DC4E59">
                  <w:pPr>
                    <w:tabs>
                      <w:tab w:val="right" w:pos="6732"/>
                    </w:tabs>
                    <w:rPr>
                      <w:rFonts w:cs="Arial"/>
                      <w:sz w:val="20"/>
                      <w:szCs w:val="20"/>
                    </w:rPr>
                  </w:pPr>
                  <w:r w:rsidRPr="00642BF8">
                    <w:rPr>
                      <w:rFonts w:cs="Arial"/>
                      <w:sz w:val="20"/>
                      <w:szCs w:val="20"/>
                    </w:rPr>
                    <w:t>PGE</w:t>
                  </w:r>
                </w:p>
              </w:tc>
              <w:tc>
                <w:tcPr>
                  <w:tcW w:w="893" w:type="dxa"/>
                </w:tcPr>
                <w:p w:rsidR="00896FA7" w:rsidRPr="00642BF8" w:rsidRDefault="00896FA7" w:rsidP="00DC4E59">
                  <w:pPr>
                    <w:tabs>
                      <w:tab w:val="right" w:pos="6732"/>
                    </w:tabs>
                    <w:rPr>
                      <w:rFonts w:cs="Arial"/>
                      <w:sz w:val="20"/>
                      <w:szCs w:val="20"/>
                    </w:rPr>
                  </w:pPr>
                  <w:r w:rsidRPr="00642BF8">
                    <w:rPr>
                      <w:rFonts w:cs="Arial"/>
                      <w:sz w:val="20"/>
                      <w:szCs w:val="20"/>
                    </w:rPr>
                    <w:t>SDG&amp;E</w:t>
                  </w:r>
                </w:p>
              </w:tc>
              <w:tc>
                <w:tcPr>
                  <w:tcW w:w="1216" w:type="dxa"/>
                  <w:vMerge/>
                </w:tcPr>
                <w:p w:rsidR="00896FA7" w:rsidRPr="00642BF8" w:rsidRDefault="00896FA7" w:rsidP="00DC4E59">
                  <w:pPr>
                    <w:tabs>
                      <w:tab w:val="right" w:pos="6732"/>
                    </w:tabs>
                    <w:rPr>
                      <w:rFonts w:cs="Arial"/>
                      <w:sz w:val="20"/>
                      <w:szCs w:val="20"/>
                    </w:rPr>
                  </w:pPr>
                </w:p>
              </w:tc>
              <w:tc>
                <w:tcPr>
                  <w:tcW w:w="1686" w:type="dxa"/>
                  <w:vMerge/>
                </w:tcPr>
                <w:p w:rsidR="00896FA7" w:rsidRPr="00642BF8" w:rsidRDefault="00896FA7" w:rsidP="00DC4E59">
                  <w:pPr>
                    <w:tabs>
                      <w:tab w:val="right" w:pos="6732"/>
                    </w:tabs>
                    <w:rPr>
                      <w:rFonts w:cs="Arial"/>
                      <w:sz w:val="20"/>
                      <w:szCs w:val="20"/>
                    </w:rPr>
                  </w:pPr>
                </w:p>
              </w:tc>
              <w:tc>
                <w:tcPr>
                  <w:tcW w:w="1374" w:type="dxa"/>
                  <w:vMerge/>
                </w:tcPr>
                <w:p w:rsidR="00896FA7" w:rsidRPr="00642BF8" w:rsidRDefault="00896FA7" w:rsidP="00DC4E59">
                  <w:pPr>
                    <w:tabs>
                      <w:tab w:val="right" w:pos="6732"/>
                    </w:tabs>
                    <w:rPr>
                      <w:rFonts w:cs="Arial"/>
                      <w:sz w:val="20"/>
                      <w:szCs w:val="20"/>
                    </w:rPr>
                  </w:pPr>
                </w:p>
              </w:tc>
            </w:tr>
            <w:tr w:rsidR="00896FA7" w:rsidRPr="00642BF8" w:rsidTr="00896FA7">
              <w:tc>
                <w:tcPr>
                  <w:tcW w:w="1109" w:type="dxa"/>
                </w:tcPr>
                <w:p w:rsidR="00896FA7" w:rsidRPr="00642BF8" w:rsidRDefault="002E0189" w:rsidP="00113174">
                  <w:pPr>
                    <w:tabs>
                      <w:tab w:val="right" w:pos="6732"/>
                    </w:tabs>
                    <w:rPr>
                      <w:rFonts w:cs="Arial"/>
                      <w:sz w:val="20"/>
                      <w:szCs w:val="20"/>
                    </w:rPr>
                  </w:pPr>
                  <w:r w:rsidRPr="00642BF8">
                    <w:rPr>
                      <w:rFonts w:cstheme="minorHAnsi"/>
                      <w:sz w:val="20"/>
                      <w:szCs w:val="20"/>
                    </w:rPr>
                    <w:t>IR006</w:t>
                  </w:r>
                </w:p>
              </w:tc>
              <w:tc>
                <w:tcPr>
                  <w:tcW w:w="893" w:type="dxa"/>
                </w:tcPr>
                <w:p w:rsidR="00896FA7" w:rsidRPr="00642BF8" w:rsidRDefault="00896FA7" w:rsidP="002E0189">
                  <w:pPr>
                    <w:tabs>
                      <w:tab w:val="right" w:pos="6732"/>
                    </w:tabs>
                    <w:rPr>
                      <w:rFonts w:cs="Arial"/>
                      <w:sz w:val="20"/>
                      <w:szCs w:val="20"/>
                    </w:rPr>
                  </w:pPr>
                  <w:r w:rsidRPr="00642BF8">
                    <w:rPr>
                      <w:rFonts w:cs="Arial"/>
                      <w:sz w:val="20"/>
                      <w:szCs w:val="20"/>
                    </w:rPr>
                    <w:t>46377</w:t>
                  </w:r>
                  <w:r w:rsidR="002E0189" w:rsidRPr="00642BF8">
                    <w:rPr>
                      <w:rFonts w:cs="Arial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1216" w:type="dxa"/>
                </w:tcPr>
                <w:p w:rsidR="00896FA7" w:rsidRPr="00642BF8" w:rsidRDefault="002C3090" w:rsidP="002C3090">
                  <w:pPr>
                    <w:tabs>
                      <w:tab w:val="right" w:pos="6732"/>
                    </w:tabs>
                    <w:jc w:val="center"/>
                    <w:rPr>
                      <w:rFonts w:cs="Arial"/>
                      <w:sz w:val="20"/>
                      <w:szCs w:val="20"/>
                    </w:rPr>
                  </w:pPr>
                  <w:r w:rsidRPr="00642BF8">
                    <w:rPr>
                      <w:rFonts w:cs="Arial"/>
                      <w:sz w:val="20"/>
                      <w:szCs w:val="20"/>
                    </w:rPr>
                    <w:t>26</w:t>
                  </w:r>
                </w:p>
              </w:tc>
              <w:tc>
                <w:tcPr>
                  <w:tcW w:w="1686" w:type="dxa"/>
                </w:tcPr>
                <w:p w:rsidR="00896FA7" w:rsidRPr="00642BF8" w:rsidRDefault="002C3090" w:rsidP="002C3090">
                  <w:pPr>
                    <w:tabs>
                      <w:tab w:val="right" w:pos="6732"/>
                    </w:tabs>
                    <w:jc w:val="center"/>
                    <w:rPr>
                      <w:rFonts w:cs="Arial"/>
                      <w:sz w:val="20"/>
                      <w:szCs w:val="20"/>
                    </w:rPr>
                  </w:pPr>
                  <w:r w:rsidRPr="00642BF8">
                    <w:rPr>
                      <w:rFonts w:cs="Arial"/>
                      <w:sz w:val="20"/>
                      <w:szCs w:val="20"/>
                    </w:rPr>
                    <w:t>163</w:t>
                  </w:r>
                </w:p>
              </w:tc>
              <w:tc>
                <w:tcPr>
                  <w:tcW w:w="1374" w:type="dxa"/>
                </w:tcPr>
                <w:p w:rsidR="00896FA7" w:rsidRPr="00642BF8" w:rsidRDefault="002C3090" w:rsidP="002C3090">
                  <w:pPr>
                    <w:tabs>
                      <w:tab w:val="right" w:pos="6732"/>
                    </w:tabs>
                    <w:jc w:val="center"/>
                    <w:rPr>
                      <w:rFonts w:cs="Arial"/>
                      <w:sz w:val="20"/>
                      <w:szCs w:val="20"/>
                    </w:rPr>
                  </w:pPr>
                  <w:r w:rsidRPr="00642BF8">
                    <w:rPr>
                      <w:rFonts w:cs="Arial"/>
                      <w:sz w:val="20"/>
                      <w:szCs w:val="20"/>
                    </w:rPr>
                    <w:t>189</w:t>
                  </w:r>
                </w:p>
              </w:tc>
            </w:tr>
            <w:tr w:rsidR="002E0189" w:rsidRPr="00642BF8" w:rsidTr="00896FA7">
              <w:tc>
                <w:tcPr>
                  <w:tcW w:w="1109" w:type="dxa"/>
                </w:tcPr>
                <w:p w:rsidR="002E0189" w:rsidRPr="00642BF8" w:rsidRDefault="002E0189" w:rsidP="00113174">
                  <w:pPr>
                    <w:tabs>
                      <w:tab w:val="right" w:pos="6732"/>
                    </w:tabs>
                    <w:rPr>
                      <w:rFonts w:cstheme="minorHAnsi"/>
                      <w:sz w:val="20"/>
                      <w:szCs w:val="20"/>
                    </w:rPr>
                  </w:pPr>
                  <w:r w:rsidRPr="00642BF8">
                    <w:rPr>
                      <w:rFonts w:cstheme="minorHAnsi"/>
                      <w:sz w:val="20"/>
                      <w:szCs w:val="20"/>
                    </w:rPr>
                    <w:t>IR007</w:t>
                  </w:r>
                </w:p>
              </w:tc>
              <w:tc>
                <w:tcPr>
                  <w:tcW w:w="893" w:type="dxa"/>
                </w:tcPr>
                <w:p w:rsidR="002E0189" w:rsidRPr="00642BF8" w:rsidRDefault="002E0189" w:rsidP="00113174">
                  <w:pPr>
                    <w:tabs>
                      <w:tab w:val="right" w:pos="6732"/>
                    </w:tabs>
                    <w:rPr>
                      <w:rFonts w:cs="Arial"/>
                      <w:sz w:val="20"/>
                      <w:szCs w:val="20"/>
                    </w:rPr>
                  </w:pPr>
                  <w:r w:rsidRPr="00642BF8">
                    <w:rPr>
                      <w:rFonts w:cs="Arial"/>
                      <w:sz w:val="20"/>
                      <w:szCs w:val="20"/>
                    </w:rPr>
                    <w:t>463777</w:t>
                  </w:r>
                </w:p>
              </w:tc>
              <w:tc>
                <w:tcPr>
                  <w:tcW w:w="1216" w:type="dxa"/>
                </w:tcPr>
                <w:p w:rsidR="002E0189" w:rsidRPr="00642BF8" w:rsidRDefault="002C3090" w:rsidP="002C3090">
                  <w:pPr>
                    <w:tabs>
                      <w:tab w:val="right" w:pos="6732"/>
                    </w:tabs>
                    <w:jc w:val="center"/>
                    <w:rPr>
                      <w:rFonts w:cs="Arial"/>
                      <w:sz w:val="20"/>
                      <w:szCs w:val="20"/>
                    </w:rPr>
                  </w:pPr>
                  <w:r w:rsidRPr="00642BF8">
                    <w:rPr>
                      <w:rFonts w:cs="Arial"/>
                      <w:sz w:val="20"/>
                      <w:szCs w:val="20"/>
                    </w:rPr>
                    <w:t>30</w:t>
                  </w:r>
                </w:p>
              </w:tc>
              <w:tc>
                <w:tcPr>
                  <w:tcW w:w="1686" w:type="dxa"/>
                </w:tcPr>
                <w:p w:rsidR="002E0189" w:rsidRPr="00642BF8" w:rsidRDefault="002C3090" w:rsidP="002C3090">
                  <w:pPr>
                    <w:tabs>
                      <w:tab w:val="right" w:pos="6732"/>
                    </w:tabs>
                    <w:jc w:val="center"/>
                    <w:rPr>
                      <w:rFonts w:cs="Arial"/>
                      <w:sz w:val="20"/>
                      <w:szCs w:val="20"/>
                    </w:rPr>
                  </w:pPr>
                  <w:r w:rsidRPr="00642BF8">
                    <w:rPr>
                      <w:rFonts w:cs="Arial"/>
                      <w:sz w:val="20"/>
                      <w:szCs w:val="20"/>
                    </w:rPr>
                    <w:t>171</w:t>
                  </w:r>
                </w:p>
              </w:tc>
              <w:tc>
                <w:tcPr>
                  <w:tcW w:w="1374" w:type="dxa"/>
                </w:tcPr>
                <w:p w:rsidR="002E0189" w:rsidRPr="00642BF8" w:rsidRDefault="002C3090" w:rsidP="002C3090">
                  <w:pPr>
                    <w:tabs>
                      <w:tab w:val="right" w:pos="6732"/>
                    </w:tabs>
                    <w:jc w:val="center"/>
                    <w:rPr>
                      <w:rFonts w:cs="Arial"/>
                      <w:sz w:val="20"/>
                      <w:szCs w:val="20"/>
                    </w:rPr>
                  </w:pPr>
                  <w:r w:rsidRPr="00642BF8">
                    <w:rPr>
                      <w:rFonts w:cs="Arial"/>
                      <w:sz w:val="20"/>
                      <w:szCs w:val="20"/>
                    </w:rPr>
                    <w:t>201</w:t>
                  </w:r>
                </w:p>
              </w:tc>
            </w:tr>
            <w:tr w:rsidR="002E0189" w:rsidRPr="00642BF8" w:rsidTr="00896FA7">
              <w:tc>
                <w:tcPr>
                  <w:tcW w:w="1109" w:type="dxa"/>
                </w:tcPr>
                <w:p w:rsidR="002E0189" w:rsidRPr="00642BF8" w:rsidRDefault="002E0189" w:rsidP="00113174">
                  <w:pPr>
                    <w:tabs>
                      <w:tab w:val="right" w:pos="6732"/>
                    </w:tabs>
                    <w:rPr>
                      <w:rFonts w:cstheme="minorHAnsi"/>
                      <w:sz w:val="20"/>
                      <w:szCs w:val="20"/>
                    </w:rPr>
                  </w:pPr>
                  <w:r w:rsidRPr="00642BF8">
                    <w:rPr>
                      <w:rFonts w:cstheme="minorHAnsi"/>
                      <w:sz w:val="20"/>
                      <w:szCs w:val="20"/>
                    </w:rPr>
                    <w:t>IR008</w:t>
                  </w:r>
                </w:p>
              </w:tc>
              <w:tc>
                <w:tcPr>
                  <w:tcW w:w="893" w:type="dxa"/>
                </w:tcPr>
                <w:p w:rsidR="002E0189" w:rsidRPr="00642BF8" w:rsidRDefault="002E0189" w:rsidP="00113174">
                  <w:pPr>
                    <w:tabs>
                      <w:tab w:val="right" w:pos="6732"/>
                    </w:tabs>
                    <w:rPr>
                      <w:rFonts w:cs="Arial"/>
                      <w:sz w:val="20"/>
                      <w:szCs w:val="20"/>
                    </w:rPr>
                  </w:pPr>
                  <w:r w:rsidRPr="00642BF8">
                    <w:rPr>
                      <w:rFonts w:cs="Arial"/>
                      <w:sz w:val="20"/>
                      <w:szCs w:val="20"/>
                    </w:rPr>
                    <w:t>463778</w:t>
                  </w:r>
                </w:p>
              </w:tc>
              <w:tc>
                <w:tcPr>
                  <w:tcW w:w="1216" w:type="dxa"/>
                </w:tcPr>
                <w:p w:rsidR="002E0189" w:rsidRPr="00642BF8" w:rsidRDefault="002C3090" w:rsidP="002C3090">
                  <w:pPr>
                    <w:tabs>
                      <w:tab w:val="right" w:pos="6732"/>
                    </w:tabs>
                    <w:jc w:val="center"/>
                    <w:rPr>
                      <w:rFonts w:cs="Arial"/>
                      <w:sz w:val="20"/>
                      <w:szCs w:val="20"/>
                    </w:rPr>
                  </w:pPr>
                  <w:r w:rsidRPr="00642BF8">
                    <w:rPr>
                      <w:rFonts w:cs="Arial"/>
                      <w:sz w:val="20"/>
                      <w:szCs w:val="20"/>
                    </w:rPr>
                    <w:t>30</w:t>
                  </w:r>
                </w:p>
              </w:tc>
              <w:tc>
                <w:tcPr>
                  <w:tcW w:w="1686" w:type="dxa"/>
                </w:tcPr>
                <w:p w:rsidR="002E0189" w:rsidRPr="00642BF8" w:rsidRDefault="002C3090" w:rsidP="002C3090">
                  <w:pPr>
                    <w:tabs>
                      <w:tab w:val="right" w:pos="6732"/>
                    </w:tabs>
                    <w:jc w:val="center"/>
                    <w:rPr>
                      <w:rFonts w:cs="Arial"/>
                      <w:sz w:val="20"/>
                      <w:szCs w:val="20"/>
                    </w:rPr>
                  </w:pPr>
                  <w:r w:rsidRPr="00642BF8">
                    <w:rPr>
                      <w:rFonts w:cs="Arial"/>
                      <w:sz w:val="20"/>
                      <w:szCs w:val="20"/>
                    </w:rPr>
                    <w:t>171</w:t>
                  </w:r>
                </w:p>
              </w:tc>
              <w:tc>
                <w:tcPr>
                  <w:tcW w:w="1374" w:type="dxa"/>
                </w:tcPr>
                <w:p w:rsidR="002E0189" w:rsidRPr="00642BF8" w:rsidRDefault="002C3090" w:rsidP="002C3090">
                  <w:pPr>
                    <w:tabs>
                      <w:tab w:val="right" w:pos="6732"/>
                    </w:tabs>
                    <w:jc w:val="center"/>
                    <w:rPr>
                      <w:rFonts w:cs="Arial"/>
                      <w:sz w:val="20"/>
                      <w:szCs w:val="20"/>
                    </w:rPr>
                  </w:pPr>
                  <w:r w:rsidRPr="00642BF8">
                    <w:rPr>
                      <w:rFonts w:cs="Arial"/>
                      <w:sz w:val="20"/>
                      <w:szCs w:val="20"/>
                    </w:rPr>
                    <w:t>201</w:t>
                  </w:r>
                </w:p>
              </w:tc>
            </w:tr>
            <w:tr w:rsidR="002E0189" w:rsidRPr="00642BF8" w:rsidTr="00896FA7">
              <w:tc>
                <w:tcPr>
                  <w:tcW w:w="1109" w:type="dxa"/>
                </w:tcPr>
                <w:p w:rsidR="002E0189" w:rsidRPr="00642BF8" w:rsidRDefault="002E0189" w:rsidP="00113174">
                  <w:pPr>
                    <w:tabs>
                      <w:tab w:val="right" w:pos="6732"/>
                    </w:tabs>
                    <w:rPr>
                      <w:rFonts w:cstheme="minorHAnsi"/>
                      <w:sz w:val="20"/>
                      <w:szCs w:val="20"/>
                    </w:rPr>
                  </w:pPr>
                  <w:r w:rsidRPr="00642BF8">
                    <w:rPr>
                      <w:rFonts w:cstheme="minorHAnsi"/>
                      <w:sz w:val="20"/>
                      <w:szCs w:val="20"/>
                    </w:rPr>
                    <w:t>IR009</w:t>
                  </w:r>
                </w:p>
              </w:tc>
              <w:tc>
                <w:tcPr>
                  <w:tcW w:w="893" w:type="dxa"/>
                </w:tcPr>
                <w:p w:rsidR="002E0189" w:rsidRPr="00642BF8" w:rsidRDefault="002E0189" w:rsidP="00113174">
                  <w:pPr>
                    <w:tabs>
                      <w:tab w:val="right" w:pos="6732"/>
                    </w:tabs>
                    <w:rPr>
                      <w:rFonts w:cs="Arial"/>
                      <w:sz w:val="20"/>
                      <w:szCs w:val="20"/>
                    </w:rPr>
                  </w:pPr>
                  <w:r w:rsidRPr="00642BF8">
                    <w:rPr>
                      <w:rFonts w:cs="Arial"/>
                      <w:sz w:val="20"/>
                      <w:szCs w:val="20"/>
                    </w:rPr>
                    <w:t>463779</w:t>
                  </w:r>
                </w:p>
              </w:tc>
              <w:tc>
                <w:tcPr>
                  <w:tcW w:w="1216" w:type="dxa"/>
                </w:tcPr>
                <w:p w:rsidR="002E0189" w:rsidRPr="00642BF8" w:rsidRDefault="002C3090" w:rsidP="002C3090">
                  <w:pPr>
                    <w:tabs>
                      <w:tab w:val="right" w:pos="6732"/>
                    </w:tabs>
                    <w:jc w:val="center"/>
                    <w:rPr>
                      <w:rFonts w:cs="Arial"/>
                      <w:sz w:val="20"/>
                      <w:szCs w:val="20"/>
                    </w:rPr>
                  </w:pPr>
                  <w:r w:rsidRPr="00642BF8">
                    <w:rPr>
                      <w:rFonts w:cs="Arial"/>
                      <w:sz w:val="20"/>
                      <w:szCs w:val="20"/>
                    </w:rPr>
                    <w:t>26</w:t>
                  </w:r>
                </w:p>
              </w:tc>
              <w:tc>
                <w:tcPr>
                  <w:tcW w:w="1686" w:type="dxa"/>
                </w:tcPr>
                <w:p w:rsidR="002E0189" w:rsidRPr="00642BF8" w:rsidRDefault="002C3090" w:rsidP="002C3090">
                  <w:pPr>
                    <w:tabs>
                      <w:tab w:val="right" w:pos="6732"/>
                    </w:tabs>
                    <w:jc w:val="center"/>
                    <w:rPr>
                      <w:rFonts w:cs="Arial"/>
                      <w:sz w:val="20"/>
                      <w:szCs w:val="20"/>
                    </w:rPr>
                  </w:pPr>
                  <w:r w:rsidRPr="00642BF8">
                    <w:rPr>
                      <w:rFonts w:cs="Arial"/>
                      <w:sz w:val="20"/>
                      <w:szCs w:val="20"/>
                    </w:rPr>
                    <w:t>163</w:t>
                  </w:r>
                </w:p>
              </w:tc>
              <w:tc>
                <w:tcPr>
                  <w:tcW w:w="1374" w:type="dxa"/>
                </w:tcPr>
                <w:p w:rsidR="002E0189" w:rsidRPr="00642BF8" w:rsidRDefault="002C3090" w:rsidP="002C3090">
                  <w:pPr>
                    <w:tabs>
                      <w:tab w:val="right" w:pos="6732"/>
                    </w:tabs>
                    <w:jc w:val="center"/>
                    <w:rPr>
                      <w:rFonts w:cs="Arial"/>
                      <w:sz w:val="20"/>
                      <w:szCs w:val="20"/>
                    </w:rPr>
                  </w:pPr>
                  <w:r w:rsidRPr="00642BF8">
                    <w:rPr>
                      <w:rFonts w:cs="Arial"/>
                      <w:sz w:val="20"/>
                      <w:szCs w:val="20"/>
                    </w:rPr>
                    <w:t>189</w:t>
                  </w:r>
                </w:p>
              </w:tc>
            </w:tr>
          </w:tbl>
          <w:p w:rsidR="00896FA7" w:rsidRPr="00642BF8" w:rsidRDefault="00896FA7" w:rsidP="00DC4E59">
            <w:pPr>
              <w:tabs>
                <w:tab w:val="right" w:pos="6732"/>
              </w:tabs>
              <w:rPr>
                <w:rFonts w:cs="Arial"/>
                <w:sz w:val="20"/>
                <w:szCs w:val="20"/>
              </w:rPr>
            </w:pPr>
          </w:p>
          <w:p w:rsidR="00A61271" w:rsidRPr="00642BF8" w:rsidRDefault="00A61271" w:rsidP="00DC4E59">
            <w:pPr>
              <w:tabs>
                <w:tab w:val="right" w:pos="6732"/>
              </w:tabs>
              <w:rPr>
                <w:rFonts w:cs="Arial"/>
                <w:sz w:val="20"/>
                <w:szCs w:val="20"/>
              </w:rPr>
            </w:pPr>
            <w:r w:rsidRPr="00642BF8">
              <w:rPr>
                <w:rFonts w:cs="Arial"/>
                <w:sz w:val="20"/>
                <w:szCs w:val="20"/>
              </w:rPr>
              <w:tab/>
            </w:r>
          </w:p>
        </w:tc>
      </w:tr>
    </w:tbl>
    <w:p w:rsidR="00787D7C" w:rsidDel="00BC31A8" w:rsidRDefault="00787D7C">
      <w:pPr>
        <w:spacing w:after="200" w:line="276" w:lineRule="auto"/>
        <w:rPr>
          <w:del w:id="1" w:author="Author"/>
        </w:rPr>
      </w:pPr>
      <w:bookmarkStart w:id="2" w:name="_GoBack"/>
      <w:bookmarkEnd w:id="2"/>
    </w:p>
    <w:p w:rsidR="00A20C34" w:rsidRPr="0059117D" w:rsidRDefault="00A20C34" w:rsidP="00BC31A8"/>
    <w:sectPr w:rsidR="00A20C34" w:rsidRPr="0059117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6BC4" w:rsidRDefault="00A86BC4" w:rsidP="00FE520B">
      <w:r>
        <w:separator/>
      </w:r>
    </w:p>
  </w:endnote>
  <w:endnote w:type="continuationSeparator" w:id="0">
    <w:p w:rsidR="00A86BC4" w:rsidRDefault="00A86BC4" w:rsidP="00FE52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 Gothic Medium Cond">
    <w:altName w:val="Franklin Gothic Medium Cond"/>
    <w:panose1 w:val="020B06060304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2E00" w:rsidRPr="00241A1F" w:rsidRDefault="00B57F32" w:rsidP="00241A1F">
    <w:pPr>
      <w:pStyle w:val="Footer"/>
      <w:rPr>
        <w:rFonts w:cstheme="minorHAnsi"/>
        <w:b/>
        <w:szCs w:val="22"/>
      </w:rPr>
    </w:pPr>
    <w:r>
      <w:rPr>
        <w:b/>
      </w:rPr>
      <w:t xml:space="preserve">Workpaper </w:t>
    </w:r>
    <w:r w:rsidR="00B9234D" w:rsidRPr="00B9234D">
      <w:rPr>
        <w:b/>
      </w:rPr>
      <w:t>WPSDGENR</w:t>
    </w:r>
    <w:r w:rsidR="000E5A40">
      <w:rPr>
        <w:b/>
      </w:rPr>
      <w:t>PR</w:t>
    </w:r>
    <w:r w:rsidR="00B9234D" w:rsidRPr="00B9234D">
      <w:rPr>
        <w:b/>
      </w:rPr>
      <w:t>000</w:t>
    </w:r>
    <w:r w:rsidR="00642BF8">
      <w:rPr>
        <w:b/>
      </w:rPr>
      <w:t>5</w:t>
    </w:r>
    <w:r>
      <w:rPr>
        <w:b/>
      </w:rPr>
      <w:t xml:space="preserve">, Revision </w:t>
    </w:r>
    <w:r w:rsidR="000E5A40">
      <w:rPr>
        <w:b/>
      </w:rPr>
      <w:t>0</w:t>
    </w:r>
    <w:r w:rsidR="00E372B8">
      <w:rPr>
        <w:b/>
      </w:rPr>
      <w:tab/>
    </w:r>
    <w:r w:rsidR="00E372B8">
      <w:rPr>
        <w:b/>
      </w:rPr>
      <w:tab/>
    </w:r>
    <w:r w:rsidR="000E5A40">
      <w:rPr>
        <w:b/>
      </w:rPr>
      <w:t>Januar</w:t>
    </w:r>
    <w:r w:rsidR="000E5A40">
      <w:rPr>
        <w:rFonts w:cstheme="minorHAnsi"/>
        <w:b/>
        <w:szCs w:val="22"/>
      </w:rPr>
      <w:t>y</w:t>
    </w:r>
    <w:r w:rsidR="003E6E57">
      <w:rPr>
        <w:rFonts w:cstheme="minorHAnsi"/>
        <w:b/>
        <w:szCs w:val="22"/>
      </w:rPr>
      <w:t xml:space="preserve"> </w:t>
    </w:r>
    <w:r w:rsidR="000E5A40">
      <w:rPr>
        <w:rFonts w:cstheme="minorHAnsi"/>
        <w:b/>
        <w:szCs w:val="22"/>
      </w:rPr>
      <w:t>16</w:t>
    </w:r>
    <w:r w:rsidR="00E372B8" w:rsidRPr="00241A1F">
      <w:rPr>
        <w:rFonts w:cstheme="minorHAnsi"/>
        <w:b/>
        <w:szCs w:val="22"/>
      </w:rPr>
      <w:t>, 201</w:t>
    </w:r>
    <w:r w:rsidR="000E5A40">
      <w:rPr>
        <w:rFonts w:cstheme="minorHAnsi"/>
        <w:b/>
        <w:szCs w:val="22"/>
      </w:rPr>
      <w:t>7</w:t>
    </w:r>
  </w:p>
  <w:p w:rsidR="008F2E00" w:rsidRPr="009500DC" w:rsidRDefault="00E372B8" w:rsidP="00241A1F">
    <w:pPr>
      <w:pStyle w:val="Footer"/>
      <w:tabs>
        <w:tab w:val="clear" w:pos="4680"/>
        <w:tab w:val="clear" w:pos="9360"/>
        <w:tab w:val="left" w:pos="5274"/>
      </w:tabs>
      <w:rPr>
        <w:rFonts w:cstheme="minorHAnsi"/>
      </w:rPr>
    </w:pPr>
    <w:r>
      <w:rPr>
        <w:b/>
      </w:rPr>
      <w:t>San Diego Gas &amp; Electric</w:t>
    </w:r>
    <w:r>
      <w:rPr>
        <w:b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6BC4" w:rsidRDefault="00A86BC4" w:rsidP="00FE520B">
      <w:r>
        <w:separator/>
      </w:r>
    </w:p>
  </w:footnote>
  <w:footnote w:type="continuationSeparator" w:id="0">
    <w:p w:rsidR="00A86BC4" w:rsidRDefault="00A86BC4" w:rsidP="00FE520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4E5C" w:rsidRDefault="004B4E5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AF0096"/>
    <w:multiLevelType w:val="hybridMultilevel"/>
    <w:tmpl w:val="3C5A97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F536F9"/>
    <w:multiLevelType w:val="hybridMultilevel"/>
    <w:tmpl w:val="5766488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99C3225"/>
    <w:multiLevelType w:val="hybridMultilevel"/>
    <w:tmpl w:val="E722A87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27B76320"/>
    <w:multiLevelType w:val="hybridMultilevel"/>
    <w:tmpl w:val="273CAF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8E06E2"/>
    <w:multiLevelType w:val="hybridMultilevel"/>
    <w:tmpl w:val="840678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9026C56"/>
    <w:multiLevelType w:val="hybridMultilevel"/>
    <w:tmpl w:val="B64C09A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2959735B"/>
    <w:multiLevelType w:val="hybridMultilevel"/>
    <w:tmpl w:val="8B78107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ED2EB220">
      <w:numFmt w:val="bullet"/>
      <w:lvlText w:val="•"/>
      <w:lvlJc w:val="left"/>
      <w:pPr>
        <w:ind w:left="1440" w:hanging="360"/>
      </w:pPr>
      <w:rPr>
        <w:rFonts w:ascii="Calibri" w:eastAsia="Times New Roman" w:hAnsi="Calibri" w:cs="Arial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69E114C"/>
    <w:multiLevelType w:val="hybridMultilevel"/>
    <w:tmpl w:val="CA14DE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2A3331E"/>
    <w:multiLevelType w:val="hybridMultilevel"/>
    <w:tmpl w:val="9F9E0C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5411277"/>
    <w:multiLevelType w:val="hybridMultilevel"/>
    <w:tmpl w:val="47E0B6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9463C16"/>
    <w:multiLevelType w:val="hybridMultilevel"/>
    <w:tmpl w:val="9BDAA118"/>
    <w:lvl w:ilvl="0" w:tplc="2196B82A">
      <w:start w:val="1"/>
      <w:numFmt w:val="bullet"/>
      <w:lvlText w:val=""/>
      <w:lvlJc w:val="left"/>
      <w:pPr>
        <w:tabs>
          <w:tab w:val="num" w:pos="504"/>
        </w:tabs>
        <w:ind w:left="288" w:hanging="72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DF577B2"/>
    <w:multiLevelType w:val="hybridMultilevel"/>
    <w:tmpl w:val="7FAA1FD0"/>
    <w:lvl w:ilvl="0" w:tplc="77D6C7E6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48A06F7"/>
    <w:multiLevelType w:val="hybridMultilevel"/>
    <w:tmpl w:val="EDD22F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D2EB220">
      <w:numFmt w:val="bullet"/>
      <w:lvlText w:val="•"/>
      <w:lvlJc w:val="left"/>
      <w:pPr>
        <w:ind w:left="1440" w:hanging="360"/>
      </w:pPr>
      <w:rPr>
        <w:rFonts w:ascii="Calibri" w:eastAsia="Times New Roman" w:hAnsi="Calibri" w:cs="Arial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B731B3E"/>
    <w:multiLevelType w:val="hybridMultilevel"/>
    <w:tmpl w:val="1988E07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7C7E2F62"/>
    <w:multiLevelType w:val="hybridMultilevel"/>
    <w:tmpl w:val="1D46581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7CDA7F6F"/>
    <w:multiLevelType w:val="hybridMultilevel"/>
    <w:tmpl w:val="475047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D452181"/>
    <w:multiLevelType w:val="hybridMultilevel"/>
    <w:tmpl w:val="08D2E2AE"/>
    <w:lvl w:ilvl="0" w:tplc="AF40B9F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7"/>
  </w:num>
  <w:num w:numId="5">
    <w:abstractNumId w:val="9"/>
  </w:num>
  <w:num w:numId="6">
    <w:abstractNumId w:val="5"/>
  </w:num>
  <w:num w:numId="7">
    <w:abstractNumId w:val="14"/>
  </w:num>
  <w:num w:numId="8">
    <w:abstractNumId w:val="12"/>
  </w:num>
  <w:num w:numId="9">
    <w:abstractNumId w:val="6"/>
  </w:num>
  <w:num w:numId="10">
    <w:abstractNumId w:val="13"/>
  </w:num>
  <w:num w:numId="11">
    <w:abstractNumId w:val="16"/>
  </w:num>
  <w:num w:numId="12">
    <w:abstractNumId w:val="8"/>
  </w:num>
  <w:num w:numId="13">
    <w:abstractNumId w:val="11"/>
  </w:num>
  <w:num w:numId="14">
    <w:abstractNumId w:val="15"/>
  </w:num>
  <w:num w:numId="15">
    <w:abstractNumId w:val="0"/>
  </w:num>
  <w:num w:numId="16">
    <w:abstractNumId w:val="2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1"/>
  <w:removePersonalInformation/>
  <w:removeDateAndTime/>
  <w:proofState w:spelling="clean" w:grammar="clean"/>
  <w:revisionView w:markup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17C6"/>
    <w:rsid w:val="00004D4E"/>
    <w:rsid w:val="00023C32"/>
    <w:rsid w:val="00031BA0"/>
    <w:rsid w:val="000425A3"/>
    <w:rsid w:val="00052743"/>
    <w:rsid w:val="00052CE4"/>
    <w:rsid w:val="0005463C"/>
    <w:rsid w:val="000C13AE"/>
    <w:rsid w:val="000E19CA"/>
    <w:rsid w:val="000E5A40"/>
    <w:rsid w:val="000F72EF"/>
    <w:rsid w:val="00103A51"/>
    <w:rsid w:val="0014340E"/>
    <w:rsid w:val="00194466"/>
    <w:rsid w:val="001A13A4"/>
    <w:rsid w:val="001A4875"/>
    <w:rsid w:val="001B1C8A"/>
    <w:rsid w:val="001C3663"/>
    <w:rsid w:val="001D0AB9"/>
    <w:rsid w:val="001D57D7"/>
    <w:rsid w:val="002146D1"/>
    <w:rsid w:val="00215828"/>
    <w:rsid w:val="00222120"/>
    <w:rsid w:val="0023444F"/>
    <w:rsid w:val="00241A1F"/>
    <w:rsid w:val="00291820"/>
    <w:rsid w:val="00291B2B"/>
    <w:rsid w:val="00297481"/>
    <w:rsid w:val="002C3090"/>
    <w:rsid w:val="002E0189"/>
    <w:rsid w:val="002E0948"/>
    <w:rsid w:val="00305F25"/>
    <w:rsid w:val="00360CFA"/>
    <w:rsid w:val="00361F8A"/>
    <w:rsid w:val="00364046"/>
    <w:rsid w:val="00365A8F"/>
    <w:rsid w:val="00383488"/>
    <w:rsid w:val="003A0D2B"/>
    <w:rsid w:val="003A7B4E"/>
    <w:rsid w:val="003B5DCF"/>
    <w:rsid w:val="003C038E"/>
    <w:rsid w:val="003C2EE4"/>
    <w:rsid w:val="003C6175"/>
    <w:rsid w:val="003D1C21"/>
    <w:rsid w:val="003E0DC8"/>
    <w:rsid w:val="003E122A"/>
    <w:rsid w:val="003E6572"/>
    <w:rsid w:val="003E6E57"/>
    <w:rsid w:val="003E6FA5"/>
    <w:rsid w:val="003E6FD6"/>
    <w:rsid w:val="0040500F"/>
    <w:rsid w:val="00413EF4"/>
    <w:rsid w:val="004252CE"/>
    <w:rsid w:val="0044686E"/>
    <w:rsid w:val="00467DB3"/>
    <w:rsid w:val="00474F77"/>
    <w:rsid w:val="004A3B88"/>
    <w:rsid w:val="004A6215"/>
    <w:rsid w:val="004B4E5C"/>
    <w:rsid w:val="004D0326"/>
    <w:rsid w:val="004D5D19"/>
    <w:rsid w:val="005428E1"/>
    <w:rsid w:val="0059117D"/>
    <w:rsid w:val="005A1665"/>
    <w:rsid w:val="005B3A50"/>
    <w:rsid w:val="005B5614"/>
    <w:rsid w:val="00636490"/>
    <w:rsid w:val="00642BF8"/>
    <w:rsid w:val="00650C31"/>
    <w:rsid w:val="0066772E"/>
    <w:rsid w:val="00684ABA"/>
    <w:rsid w:val="006B0D5C"/>
    <w:rsid w:val="00727839"/>
    <w:rsid w:val="00785AC8"/>
    <w:rsid w:val="00787D7C"/>
    <w:rsid w:val="00792928"/>
    <w:rsid w:val="00797B54"/>
    <w:rsid w:val="007B314A"/>
    <w:rsid w:val="007B623E"/>
    <w:rsid w:val="007D1F1E"/>
    <w:rsid w:val="007D3A21"/>
    <w:rsid w:val="00814839"/>
    <w:rsid w:val="0081521B"/>
    <w:rsid w:val="00856FA4"/>
    <w:rsid w:val="00862113"/>
    <w:rsid w:val="008724D6"/>
    <w:rsid w:val="008775D7"/>
    <w:rsid w:val="00884B9C"/>
    <w:rsid w:val="00896FA7"/>
    <w:rsid w:val="008A1557"/>
    <w:rsid w:val="008A1D1C"/>
    <w:rsid w:val="008A4224"/>
    <w:rsid w:val="00910D54"/>
    <w:rsid w:val="00950249"/>
    <w:rsid w:val="00957C01"/>
    <w:rsid w:val="00975EEE"/>
    <w:rsid w:val="0099350E"/>
    <w:rsid w:val="009B4020"/>
    <w:rsid w:val="009C3F2D"/>
    <w:rsid w:val="00A051D9"/>
    <w:rsid w:val="00A20C34"/>
    <w:rsid w:val="00A61271"/>
    <w:rsid w:val="00A75EDC"/>
    <w:rsid w:val="00A86BC4"/>
    <w:rsid w:val="00B33D20"/>
    <w:rsid w:val="00B47B58"/>
    <w:rsid w:val="00B57F32"/>
    <w:rsid w:val="00B61FCD"/>
    <w:rsid w:val="00B75260"/>
    <w:rsid w:val="00B9234D"/>
    <w:rsid w:val="00BC31A8"/>
    <w:rsid w:val="00C048F4"/>
    <w:rsid w:val="00C06B9E"/>
    <w:rsid w:val="00C15F66"/>
    <w:rsid w:val="00C32FF9"/>
    <w:rsid w:val="00C414A6"/>
    <w:rsid w:val="00C44E5A"/>
    <w:rsid w:val="00C54AC6"/>
    <w:rsid w:val="00CF2ABA"/>
    <w:rsid w:val="00D60240"/>
    <w:rsid w:val="00D73723"/>
    <w:rsid w:val="00DB71F1"/>
    <w:rsid w:val="00DC4E59"/>
    <w:rsid w:val="00DC7243"/>
    <w:rsid w:val="00DC7938"/>
    <w:rsid w:val="00DE1C5D"/>
    <w:rsid w:val="00DF0107"/>
    <w:rsid w:val="00E048EA"/>
    <w:rsid w:val="00E165FC"/>
    <w:rsid w:val="00E372B8"/>
    <w:rsid w:val="00E56CE7"/>
    <w:rsid w:val="00E60781"/>
    <w:rsid w:val="00E6385A"/>
    <w:rsid w:val="00E6631C"/>
    <w:rsid w:val="00E733C7"/>
    <w:rsid w:val="00E84938"/>
    <w:rsid w:val="00ED3B34"/>
    <w:rsid w:val="00EE38DA"/>
    <w:rsid w:val="00EE4484"/>
    <w:rsid w:val="00EE6CFE"/>
    <w:rsid w:val="00F117C6"/>
    <w:rsid w:val="00F77C08"/>
    <w:rsid w:val="00F855DD"/>
    <w:rsid w:val="00FD7937"/>
    <w:rsid w:val="00FE520B"/>
    <w:rsid w:val="00FF31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17C6"/>
    <w:pPr>
      <w:spacing w:after="0" w:line="240" w:lineRule="auto"/>
    </w:pPr>
    <w:rPr>
      <w:rFonts w:eastAsia="Times New Roman" w:cs="Times New Roman"/>
      <w:szCs w:val="24"/>
    </w:rPr>
  </w:style>
  <w:style w:type="paragraph" w:styleId="Heading1">
    <w:name w:val="heading 1"/>
    <w:basedOn w:val="Normal"/>
    <w:next w:val="Normal"/>
    <w:link w:val="Heading1Char"/>
    <w:qFormat/>
    <w:rsid w:val="00F117C6"/>
    <w:pPr>
      <w:keepNext/>
      <w:spacing w:before="240" w:after="120"/>
      <w:outlineLvl w:val="0"/>
    </w:pPr>
    <w:rPr>
      <w:rFonts w:cs="Arial"/>
      <w:b/>
      <w:bCs/>
      <w:smallCaps/>
      <w:kern w:val="32"/>
      <w:sz w:val="36"/>
      <w:szCs w:val="32"/>
    </w:rPr>
  </w:style>
  <w:style w:type="paragraph" w:styleId="Heading2">
    <w:name w:val="heading 2"/>
    <w:basedOn w:val="Normal"/>
    <w:next w:val="Normal"/>
    <w:link w:val="Heading2Char"/>
    <w:qFormat/>
    <w:rsid w:val="00F117C6"/>
    <w:pPr>
      <w:keepNext/>
      <w:spacing w:before="240" w:after="60"/>
      <w:outlineLvl w:val="1"/>
    </w:pPr>
    <w:rPr>
      <w:rFonts w:ascii="Arial Narrow" w:hAnsi="Arial Narrow" w:cs="Arial"/>
      <w:b/>
      <w:bCs/>
      <w:iCs/>
      <w:smallCap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414A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eminders">
    <w:name w:val="Reminders"/>
    <w:basedOn w:val="Normal"/>
    <w:link w:val="RemindersChar"/>
    <w:uiPriority w:val="99"/>
    <w:rsid w:val="00F117C6"/>
    <w:pPr>
      <w:spacing w:before="40" w:after="40"/>
    </w:pPr>
    <w:rPr>
      <w:rFonts w:ascii="Trebuchet MS" w:hAnsi="Trebuchet MS"/>
      <w:i/>
      <w:color w:val="FF0000"/>
    </w:rPr>
  </w:style>
  <w:style w:type="character" w:customStyle="1" w:styleId="RemindersChar">
    <w:name w:val="Reminders Char"/>
    <w:basedOn w:val="DefaultParagraphFont"/>
    <w:link w:val="Reminders"/>
    <w:uiPriority w:val="99"/>
    <w:rsid w:val="00F117C6"/>
    <w:rPr>
      <w:rFonts w:ascii="Trebuchet MS" w:eastAsia="Times New Roman" w:hAnsi="Trebuchet MS" w:cs="Times New Roman"/>
      <w:i/>
      <w:color w:val="FF0000"/>
      <w:szCs w:val="24"/>
    </w:rPr>
  </w:style>
  <w:style w:type="paragraph" w:styleId="Caption">
    <w:name w:val="caption"/>
    <w:basedOn w:val="Normal"/>
    <w:next w:val="Normal"/>
    <w:link w:val="CaptionChar"/>
    <w:qFormat/>
    <w:rsid w:val="00F117C6"/>
    <w:rPr>
      <w:b/>
      <w:bCs/>
      <w:szCs w:val="3276"/>
    </w:rPr>
  </w:style>
  <w:style w:type="character" w:customStyle="1" w:styleId="CaptionChar">
    <w:name w:val="Caption Char"/>
    <w:basedOn w:val="DefaultParagraphFont"/>
    <w:link w:val="Caption"/>
    <w:rsid w:val="00F117C6"/>
    <w:rPr>
      <w:rFonts w:eastAsia="Times New Roman" w:cs="Times New Roman"/>
      <w:b/>
      <w:bCs/>
      <w:szCs w:val="3276"/>
    </w:rPr>
  </w:style>
  <w:style w:type="paragraph" w:styleId="Footer">
    <w:name w:val="footer"/>
    <w:basedOn w:val="Normal"/>
    <w:link w:val="FooterChar"/>
    <w:uiPriority w:val="99"/>
    <w:unhideWhenUsed/>
    <w:rsid w:val="00F117C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117C6"/>
    <w:rPr>
      <w:rFonts w:eastAsia="Times New Roman" w:cs="Times New Roman"/>
      <w:szCs w:val="24"/>
    </w:rPr>
  </w:style>
  <w:style w:type="paragraph" w:customStyle="1" w:styleId="WPnumber">
    <w:name w:val="WPnumber"/>
    <w:basedOn w:val="Normal"/>
    <w:link w:val="WPnumberChar"/>
    <w:rsid w:val="00F117C6"/>
    <w:pPr>
      <w:jc w:val="right"/>
    </w:pPr>
    <w:rPr>
      <w:rFonts w:cstheme="minorHAnsi"/>
      <w:b/>
      <w:sz w:val="48"/>
      <w:szCs w:val="48"/>
    </w:rPr>
  </w:style>
  <w:style w:type="character" w:customStyle="1" w:styleId="WPnumberChar">
    <w:name w:val="WPnumber Char"/>
    <w:basedOn w:val="DefaultParagraphFont"/>
    <w:link w:val="WPnumber"/>
    <w:rsid w:val="00F117C6"/>
    <w:rPr>
      <w:rFonts w:eastAsia="Times New Roman" w:cstheme="minorHAnsi"/>
      <w:b/>
      <w:sz w:val="48"/>
      <w:szCs w:val="48"/>
    </w:rPr>
  </w:style>
  <w:style w:type="paragraph" w:customStyle="1" w:styleId="Revnumber">
    <w:name w:val="Revnumber"/>
    <w:basedOn w:val="WPnumber"/>
    <w:link w:val="RevnumberChar"/>
    <w:rsid w:val="00F117C6"/>
  </w:style>
  <w:style w:type="character" w:customStyle="1" w:styleId="RevnumberChar">
    <w:name w:val="Revnumber Char"/>
    <w:basedOn w:val="WPnumberChar"/>
    <w:link w:val="Revnumber"/>
    <w:rsid w:val="00F117C6"/>
    <w:rPr>
      <w:rFonts w:eastAsia="Times New Roman" w:cstheme="minorHAnsi"/>
      <w:b/>
      <w:sz w:val="48"/>
      <w:szCs w:val="48"/>
    </w:rPr>
  </w:style>
  <w:style w:type="character" w:styleId="PlaceholderText">
    <w:name w:val="Placeholder Text"/>
    <w:basedOn w:val="DefaultParagraphFont"/>
    <w:uiPriority w:val="99"/>
    <w:semiHidden/>
    <w:rsid w:val="00F117C6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17C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17C6"/>
    <w:rPr>
      <w:rFonts w:ascii="Tahoma" w:eastAsia="Times New Roman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F117C6"/>
    <w:rPr>
      <w:rFonts w:eastAsia="Times New Roman" w:cs="Arial"/>
      <w:b/>
      <w:bCs/>
      <w:smallCaps/>
      <w:kern w:val="32"/>
      <w:sz w:val="36"/>
      <w:szCs w:val="32"/>
    </w:rPr>
  </w:style>
  <w:style w:type="character" w:customStyle="1" w:styleId="Heading2Char">
    <w:name w:val="Heading 2 Char"/>
    <w:basedOn w:val="DefaultParagraphFont"/>
    <w:link w:val="Heading2"/>
    <w:rsid w:val="00F117C6"/>
    <w:rPr>
      <w:rFonts w:ascii="Arial Narrow" w:eastAsia="Times New Roman" w:hAnsi="Arial Narrow" w:cs="Arial"/>
      <w:b/>
      <w:bCs/>
      <w:iCs/>
      <w:smallCaps/>
      <w:sz w:val="28"/>
      <w:szCs w:val="28"/>
    </w:rPr>
  </w:style>
  <w:style w:type="table" w:customStyle="1" w:styleId="TableGrid1">
    <w:name w:val="Table Grid1"/>
    <w:basedOn w:val="TableNormal"/>
    <w:next w:val="TableGrid"/>
    <w:rsid w:val="00F117C6"/>
    <w:pPr>
      <w:spacing w:after="0" w:line="240" w:lineRule="auto"/>
    </w:pPr>
    <w:rPr>
      <w:rFonts w:eastAsia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rsid w:val="00F11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99"/>
    <w:qFormat/>
    <w:rsid w:val="00F117C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E520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E520B"/>
    <w:rPr>
      <w:rFonts w:eastAsia="Times New Roman" w:cs="Times New Roman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sid w:val="00C414A6"/>
    <w:rPr>
      <w:rFonts w:asciiTheme="majorHAnsi" w:eastAsiaTheme="majorEastAsia" w:hAnsiTheme="majorHAnsi" w:cstheme="majorBidi"/>
      <w:b/>
      <w:bCs/>
      <w:color w:val="4F81BD" w:themeColor="accent1"/>
      <w:szCs w:val="24"/>
    </w:rPr>
  </w:style>
  <w:style w:type="character" w:styleId="Strong">
    <w:name w:val="Strong"/>
    <w:qFormat/>
    <w:rsid w:val="00B57F32"/>
    <w:rPr>
      <w:b/>
      <w:bCs/>
    </w:rPr>
  </w:style>
  <w:style w:type="table" w:customStyle="1" w:styleId="TableGrid11">
    <w:name w:val="Table Grid11"/>
    <w:basedOn w:val="TableNormal"/>
    <w:next w:val="TableGrid"/>
    <w:rsid w:val="00B57F32"/>
    <w:pPr>
      <w:spacing w:after="0" w:line="240" w:lineRule="auto"/>
    </w:pPr>
    <w:rPr>
      <w:rFonts w:eastAsia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04D4E"/>
    <w:pPr>
      <w:autoSpaceDE w:val="0"/>
      <w:autoSpaceDN w:val="0"/>
      <w:adjustRightInd w:val="0"/>
      <w:spacing w:after="0" w:line="240" w:lineRule="auto"/>
    </w:pPr>
    <w:rPr>
      <w:rFonts w:ascii="Franklin Gothic Medium Cond" w:hAnsi="Franklin Gothic Medium Cond" w:cs="Franklin Gothic Medium Cond"/>
      <w:color w:val="000000"/>
      <w:sz w:val="24"/>
      <w:szCs w:val="24"/>
    </w:rPr>
  </w:style>
  <w:style w:type="paragraph" w:customStyle="1" w:styleId="Reminder">
    <w:name w:val="Reminder"/>
    <w:basedOn w:val="Reminders"/>
    <w:link w:val="ReminderChar"/>
    <w:uiPriority w:val="99"/>
    <w:rsid w:val="0023444F"/>
  </w:style>
  <w:style w:type="character" w:customStyle="1" w:styleId="ReminderChar">
    <w:name w:val="Reminder Char"/>
    <w:basedOn w:val="RemindersChar"/>
    <w:link w:val="Reminder"/>
    <w:uiPriority w:val="99"/>
    <w:rsid w:val="0023444F"/>
    <w:rPr>
      <w:rFonts w:ascii="Trebuchet MS" w:eastAsia="Times New Roman" w:hAnsi="Trebuchet MS" w:cs="Times New Roman"/>
      <w:i/>
      <w:color w:val="FF0000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38348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8348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83488"/>
    <w:rPr>
      <w:rFonts w:eastAsia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8348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83488"/>
    <w:rPr>
      <w:rFonts w:eastAsia="Times New Roman" w:cs="Times New Roman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17C6"/>
    <w:pPr>
      <w:spacing w:after="0" w:line="240" w:lineRule="auto"/>
    </w:pPr>
    <w:rPr>
      <w:rFonts w:eastAsia="Times New Roman" w:cs="Times New Roman"/>
      <w:szCs w:val="24"/>
    </w:rPr>
  </w:style>
  <w:style w:type="paragraph" w:styleId="Heading1">
    <w:name w:val="heading 1"/>
    <w:basedOn w:val="Normal"/>
    <w:next w:val="Normal"/>
    <w:link w:val="Heading1Char"/>
    <w:qFormat/>
    <w:rsid w:val="00F117C6"/>
    <w:pPr>
      <w:keepNext/>
      <w:spacing w:before="240" w:after="120"/>
      <w:outlineLvl w:val="0"/>
    </w:pPr>
    <w:rPr>
      <w:rFonts w:cs="Arial"/>
      <w:b/>
      <w:bCs/>
      <w:smallCaps/>
      <w:kern w:val="32"/>
      <w:sz w:val="36"/>
      <w:szCs w:val="32"/>
    </w:rPr>
  </w:style>
  <w:style w:type="paragraph" w:styleId="Heading2">
    <w:name w:val="heading 2"/>
    <w:basedOn w:val="Normal"/>
    <w:next w:val="Normal"/>
    <w:link w:val="Heading2Char"/>
    <w:qFormat/>
    <w:rsid w:val="00F117C6"/>
    <w:pPr>
      <w:keepNext/>
      <w:spacing w:before="240" w:after="60"/>
      <w:outlineLvl w:val="1"/>
    </w:pPr>
    <w:rPr>
      <w:rFonts w:ascii="Arial Narrow" w:hAnsi="Arial Narrow" w:cs="Arial"/>
      <w:b/>
      <w:bCs/>
      <w:iCs/>
      <w:smallCap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414A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eminders">
    <w:name w:val="Reminders"/>
    <w:basedOn w:val="Normal"/>
    <w:link w:val="RemindersChar"/>
    <w:uiPriority w:val="99"/>
    <w:rsid w:val="00F117C6"/>
    <w:pPr>
      <w:spacing w:before="40" w:after="40"/>
    </w:pPr>
    <w:rPr>
      <w:rFonts w:ascii="Trebuchet MS" w:hAnsi="Trebuchet MS"/>
      <w:i/>
      <w:color w:val="FF0000"/>
    </w:rPr>
  </w:style>
  <w:style w:type="character" w:customStyle="1" w:styleId="RemindersChar">
    <w:name w:val="Reminders Char"/>
    <w:basedOn w:val="DefaultParagraphFont"/>
    <w:link w:val="Reminders"/>
    <w:uiPriority w:val="99"/>
    <w:rsid w:val="00F117C6"/>
    <w:rPr>
      <w:rFonts w:ascii="Trebuchet MS" w:eastAsia="Times New Roman" w:hAnsi="Trebuchet MS" w:cs="Times New Roman"/>
      <w:i/>
      <w:color w:val="FF0000"/>
      <w:szCs w:val="24"/>
    </w:rPr>
  </w:style>
  <w:style w:type="paragraph" w:styleId="Caption">
    <w:name w:val="caption"/>
    <w:basedOn w:val="Normal"/>
    <w:next w:val="Normal"/>
    <w:link w:val="CaptionChar"/>
    <w:qFormat/>
    <w:rsid w:val="00F117C6"/>
    <w:rPr>
      <w:b/>
      <w:bCs/>
      <w:szCs w:val="3276"/>
    </w:rPr>
  </w:style>
  <w:style w:type="character" w:customStyle="1" w:styleId="CaptionChar">
    <w:name w:val="Caption Char"/>
    <w:basedOn w:val="DefaultParagraphFont"/>
    <w:link w:val="Caption"/>
    <w:rsid w:val="00F117C6"/>
    <w:rPr>
      <w:rFonts w:eastAsia="Times New Roman" w:cs="Times New Roman"/>
      <w:b/>
      <w:bCs/>
      <w:szCs w:val="3276"/>
    </w:rPr>
  </w:style>
  <w:style w:type="paragraph" w:styleId="Footer">
    <w:name w:val="footer"/>
    <w:basedOn w:val="Normal"/>
    <w:link w:val="FooterChar"/>
    <w:uiPriority w:val="99"/>
    <w:unhideWhenUsed/>
    <w:rsid w:val="00F117C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117C6"/>
    <w:rPr>
      <w:rFonts w:eastAsia="Times New Roman" w:cs="Times New Roman"/>
      <w:szCs w:val="24"/>
    </w:rPr>
  </w:style>
  <w:style w:type="paragraph" w:customStyle="1" w:styleId="WPnumber">
    <w:name w:val="WPnumber"/>
    <w:basedOn w:val="Normal"/>
    <w:link w:val="WPnumberChar"/>
    <w:rsid w:val="00F117C6"/>
    <w:pPr>
      <w:jc w:val="right"/>
    </w:pPr>
    <w:rPr>
      <w:rFonts w:cstheme="minorHAnsi"/>
      <w:b/>
      <w:sz w:val="48"/>
      <w:szCs w:val="48"/>
    </w:rPr>
  </w:style>
  <w:style w:type="character" w:customStyle="1" w:styleId="WPnumberChar">
    <w:name w:val="WPnumber Char"/>
    <w:basedOn w:val="DefaultParagraphFont"/>
    <w:link w:val="WPnumber"/>
    <w:rsid w:val="00F117C6"/>
    <w:rPr>
      <w:rFonts w:eastAsia="Times New Roman" w:cstheme="minorHAnsi"/>
      <w:b/>
      <w:sz w:val="48"/>
      <w:szCs w:val="48"/>
    </w:rPr>
  </w:style>
  <w:style w:type="paragraph" w:customStyle="1" w:styleId="Revnumber">
    <w:name w:val="Revnumber"/>
    <w:basedOn w:val="WPnumber"/>
    <w:link w:val="RevnumberChar"/>
    <w:rsid w:val="00F117C6"/>
  </w:style>
  <w:style w:type="character" w:customStyle="1" w:styleId="RevnumberChar">
    <w:name w:val="Revnumber Char"/>
    <w:basedOn w:val="WPnumberChar"/>
    <w:link w:val="Revnumber"/>
    <w:rsid w:val="00F117C6"/>
    <w:rPr>
      <w:rFonts w:eastAsia="Times New Roman" w:cstheme="minorHAnsi"/>
      <w:b/>
      <w:sz w:val="48"/>
      <w:szCs w:val="48"/>
    </w:rPr>
  </w:style>
  <w:style w:type="character" w:styleId="PlaceholderText">
    <w:name w:val="Placeholder Text"/>
    <w:basedOn w:val="DefaultParagraphFont"/>
    <w:uiPriority w:val="99"/>
    <w:semiHidden/>
    <w:rsid w:val="00F117C6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17C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17C6"/>
    <w:rPr>
      <w:rFonts w:ascii="Tahoma" w:eastAsia="Times New Roman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F117C6"/>
    <w:rPr>
      <w:rFonts w:eastAsia="Times New Roman" w:cs="Arial"/>
      <w:b/>
      <w:bCs/>
      <w:smallCaps/>
      <w:kern w:val="32"/>
      <w:sz w:val="36"/>
      <w:szCs w:val="32"/>
    </w:rPr>
  </w:style>
  <w:style w:type="character" w:customStyle="1" w:styleId="Heading2Char">
    <w:name w:val="Heading 2 Char"/>
    <w:basedOn w:val="DefaultParagraphFont"/>
    <w:link w:val="Heading2"/>
    <w:rsid w:val="00F117C6"/>
    <w:rPr>
      <w:rFonts w:ascii="Arial Narrow" w:eastAsia="Times New Roman" w:hAnsi="Arial Narrow" w:cs="Arial"/>
      <w:b/>
      <w:bCs/>
      <w:iCs/>
      <w:smallCaps/>
      <w:sz w:val="28"/>
      <w:szCs w:val="28"/>
    </w:rPr>
  </w:style>
  <w:style w:type="table" w:customStyle="1" w:styleId="TableGrid1">
    <w:name w:val="Table Grid1"/>
    <w:basedOn w:val="TableNormal"/>
    <w:next w:val="TableGrid"/>
    <w:rsid w:val="00F117C6"/>
    <w:pPr>
      <w:spacing w:after="0" w:line="240" w:lineRule="auto"/>
    </w:pPr>
    <w:rPr>
      <w:rFonts w:eastAsia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rsid w:val="00F11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99"/>
    <w:qFormat/>
    <w:rsid w:val="00F117C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E520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E520B"/>
    <w:rPr>
      <w:rFonts w:eastAsia="Times New Roman" w:cs="Times New Roman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sid w:val="00C414A6"/>
    <w:rPr>
      <w:rFonts w:asciiTheme="majorHAnsi" w:eastAsiaTheme="majorEastAsia" w:hAnsiTheme="majorHAnsi" w:cstheme="majorBidi"/>
      <w:b/>
      <w:bCs/>
      <w:color w:val="4F81BD" w:themeColor="accent1"/>
      <w:szCs w:val="24"/>
    </w:rPr>
  </w:style>
  <w:style w:type="character" w:styleId="Strong">
    <w:name w:val="Strong"/>
    <w:qFormat/>
    <w:rsid w:val="00B57F32"/>
    <w:rPr>
      <w:b/>
      <w:bCs/>
    </w:rPr>
  </w:style>
  <w:style w:type="table" w:customStyle="1" w:styleId="TableGrid11">
    <w:name w:val="Table Grid11"/>
    <w:basedOn w:val="TableNormal"/>
    <w:next w:val="TableGrid"/>
    <w:rsid w:val="00B57F32"/>
    <w:pPr>
      <w:spacing w:after="0" w:line="240" w:lineRule="auto"/>
    </w:pPr>
    <w:rPr>
      <w:rFonts w:eastAsia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04D4E"/>
    <w:pPr>
      <w:autoSpaceDE w:val="0"/>
      <w:autoSpaceDN w:val="0"/>
      <w:adjustRightInd w:val="0"/>
      <w:spacing w:after="0" w:line="240" w:lineRule="auto"/>
    </w:pPr>
    <w:rPr>
      <w:rFonts w:ascii="Franklin Gothic Medium Cond" w:hAnsi="Franklin Gothic Medium Cond" w:cs="Franklin Gothic Medium Cond"/>
      <w:color w:val="000000"/>
      <w:sz w:val="24"/>
      <w:szCs w:val="24"/>
    </w:rPr>
  </w:style>
  <w:style w:type="paragraph" w:customStyle="1" w:styleId="Reminder">
    <w:name w:val="Reminder"/>
    <w:basedOn w:val="Reminders"/>
    <w:link w:val="ReminderChar"/>
    <w:uiPriority w:val="99"/>
    <w:rsid w:val="0023444F"/>
  </w:style>
  <w:style w:type="character" w:customStyle="1" w:styleId="ReminderChar">
    <w:name w:val="Reminder Char"/>
    <w:basedOn w:val="RemindersChar"/>
    <w:link w:val="Reminder"/>
    <w:uiPriority w:val="99"/>
    <w:rsid w:val="0023444F"/>
    <w:rPr>
      <w:rFonts w:ascii="Trebuchet MS" w:eastAsia="Times New Roman" w:hAnsi="Trebuchet MS" w:cs="Times New Roman"/>
      <w:i/>
      <w:color w:val="FF0000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38348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8348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83488"/>
    <w:rPr>
      <w:rFonts w:eastAsia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8348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83488"/>
    <w:rPr>
      <w:rFonts w:eastAsia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745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40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63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F025799C-05CD-4553-8A1D-DE519B86E6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954</Words>
  <Characters>5440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2017-01-18T00:22:00Z</dcterms:created>
  <dcterms:modified xsi:type="dcterms:W3CDTF">2017-01-18T00:22:00Z</dcterms:modified>
</cp:coreProperties>
</file>