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C4111" w14:textId="63A1F206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rPr>
            <w:rFonts w:cs="Arial"/>
          </w:r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76B3E" w:rsidRPr="00AF3881">
            <w:t>WPSDGENRWH0012</w:t>
          </w:r>
        </w:sdtContent>
      </w:sdt>
    </w:p>
    <w:bookmarkEnd w:id="0"/>
    <w:p w14:paraId="0AE90950" w14:textId="1BE19B6F" w:rsidR="00F117C6" w:rsidRPr="00500C4E" w:rsidRDefault="006E2AF2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0A602F">
            <w:rPr>
              <w:rStyle w:val="CaptionChar"/>
              <w:b/>
              <w:bCs w:val="0"/>
            </w:rPr>
            <w:t xml:space="preserve">Revision </w:t>
          </w:r>
          <w:r w:rsidR="00B76B3E">
            <w:rPr>
              <w:rStyle w:val="CaptionChar"/>
              <w:b/>
              <w:bCs w:val="0"/>
            </w:rPr>
            <w:t>1</w:t>
          </w:r>
        </w:sdtContent>
      </w:sdt>
    </w:p>
    <w:p w14:paraId="2916F743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71189DD4" w14:textId="77777777" w:rsidR="00F117C6" w:rsidRPr="00500C4E" w:rsidRDefault="006E2AF2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861B74">
            <w:rPr>
              <w:rFonts w:cstheme="minorHAnsi"/>
              <w:b/>
              <w:sz w:val="36"/>
              <w:szCs w:val="36"/>
            </w:rPr>
            <w:t>S</w:t>
          </w:r>
          <w:r w:rsidR="006049AE">
            <w:rPr>
              <w:rFonts w:cstheme="minorHAnsi"/>
              <w:b/>
              <w:sz w:val="36"/>
              <w:szCs w:val="36"/>
            </w:rPr>
            <w:t>an Diego Gas &amp; Electric</w:t>
          </w:r>
        </w:sdtContent>
      </w:sdt>
      <w:bookmarkEnd w:id="1"/>
    </w:p>
    <w:p w14:paraId="586BBBB6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380D0BF6" w14:textId="77777777" w:rsidR="00F117C6" w:rsidRPr="00500C4E" w:rsidRDefault="00F117C6" w:rsidP="00F117C6">
      <w:pPr>
        <w:rPr>
          <w:rFonts w:cstheme="minorHAnsi"/>
        </w:rPr>
      </w:pPr>
    </w:p>
    <w:p w14:paraId="6790A3D9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32EAA09D" w14:textId="77777777" w:rsidR="00F117C6" w:rsidRPr="00500C4E" w:rsidRDefault="00F117C6" w:rsidP="00F117C6">
      <w:pPr>
        <w:rPr>
          <w:rFonts w:cstheme="minorHAnsi"/>
        </w:rPr>
      </w:pPr>
    </w:p>
    <w:p w14:paraId="6E206646" w14:textId="77777777" w:rsidR="00F117C6" w:rsidRPr="00500C4E" w:rsidRDefault="00F117C6" w:rsidP="00F117C6">
      <w:pPr>
        <w:rPr>
          <w:rFonts w:cstheme="minorHAnsi"/>
        </w:rPr>
      </w:pPr>
    </w:p>
    <w:p w14:paraId="6C0070F5" w14:textId="77777777" w:rsidR="00F117C6" w:rsidRPr="00500C4E" w:rsidRDefault="00F117C6" w:rsidP="00F117C6">
      <w:pPr>
        <w:rPr>
          <w:rFonts w:cstheme="minorHAnsi"/>
        </w:rPr>
      </w:pPr>
    </w:p>
    <w:p w14:paraId="67FA45A3" w14:textId="77777777" w:rsidR="00F117C6" w:rsidRPr="00500C4E" w:rsidRDefault="00F117C6" w:rsidP="00F117C6">
      <w:pPr>
        <w:rPr>
          <w:rFonts w:cstheme="minorHAnsi"/>
        </w:rPr>
      </w:pPr>
    </w:p>
    <w:p w14:paraId="074E67F1" w14:textId="77777777" w:rsidR="00F117C6" w:rsidRPr="00500C4E" w:rsidRDefault="00F117C6" w:rsidP="00F117C6">
      <w:pPr>
        <w:rPr>
          <w:rFonts w:cstheme="minorHAnsi"/>
        </w:rPr>
      </w:pPr>
    </w:p>
    <w:p w14:paraId="6445474E" w14:textId="186D980F" w:rsidR="00B76B3E" w:rsidRPr="00EB34FC" w:rsidRDefault="00B76B3E" w:rsidP="00B76B3E">
      <w:pPr>
        <w:rPr>
          <w:rFonts w:cstheme="minorHAnsi"/>
          <w:b/>
          <w:sz w:val="72"/>
          <w:szCs w:val="72"/>
        </w:rPr>
      </w:pPr>
      <w:r w:rsidRPr="00CB6622">
        <w:rPr>
          <w:rFonts w:cstheme="minorHAnsi"/>
          <w:b/>
          <w:sz w:val="72"/>
          <w:szCs w:val="72"/>
        </w:rPr>
        <w:t>Low-Flow Pre-Rinse Spray Valves</w:t>
      </w:r>
    </w:p>
    <w:p w14:paraId="341BB6B0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63C4EDD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2AA2E5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5C12A23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E8AABFF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8F5162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5F98B4" w14:textId="4F05E997" w:rsidR="00861B74" w:rsidRPr="00861B74" w:rsidRDefault="00CE25BE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D41500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October 4, 2016</w:t>
      </w:r>
    </w:p>
    <w:p w14:paraId="5FB9CFF2" w14:textId="16E4C45D" w:rsidR="00542511" w:rsidRPr="008828CF" w:rsidRDefault="00542511" w:rsidP="00542511">
      <w:pPr>
        <w:pStyle w:val="Heading1"/>
      </w:pPr>
      <w:bookmarkStart w:id="2" w:name="_Toc214003090"/>
      <w:r w:rsidRPr="00542511">
        <w:lastRenderedPageBreak/>
        <w:t>Low-Flow Pre-Rinse Spray Valves Direct Install</w:t>
      </w:r>
      <w:r>
        <w:t xml:space="preserve"> </w:t>
      </w:r>
      <w:r w:rsidRPr="008828CF">
        <w:t>Short Form WP</w:t>
      </w:r>
    </w:p>
    <w:p w14:paraId="766B6F9F" w14:textId="77777777" w:rsidR="00542511" w:rsidRPr="00711962" w:rsidRDefault="00542511" w:rsidP="00542511">
      <w:pPr>
        <w:pStyle w:val="Heading2"/>
      </w:pPr>
      <w:r w:rsidRPr="00711962">
        <w:t>Introduction</w:t>
      </w:r>
    </w:p>
    <w:p w14:paraId="24E79B0C" w14:textId="34453230" w:rsidR="00711962" w:rsidRDefault="00542511" w:rsidP="00542511">
      <w:r w:rsidRPr="00711962">
        <w:t xml:space="preserve">This short form workpaper </w:t>
      </w:r>
      <w:r w:rsidR="00711962">
        <w:t>(</w:t>
      </w:r>
      <w:proofErr w:type="gramStart"/>
      <w:r w:rsidR="00711962">
        <w:t>wp</w:t>
      </w:r>
      <w:proofErr w:type="gramEnd"/>
      <w:r w:rsidR="00711962">
        <w:t xml:space="preserve">) </w:t>
      </w:r>
      <w:r w:rsidRPr="00711962">
        <w:t xml:space="preserve">documents the values adopted from </w:t>
      </w:r>
      <w:r w:rsidR="00711962">
        <w:t>SCG’s</w:t>
      </w:r>
      <w:r w:rsidRPr="00711962">
        <w:t xml:space="preserve"> </w:t>
      </w:r>
      <w:r w:rsidR="00711962">
        <w:t>wp</w:t>
      </w:r>
      <w:r w:rsidRPr="00711962">
        <w:t xml:space="preserve"> entitled “</w:t>
      </w:r>
      <w:r w:rsidR="00711962" w:rsidRPr="00711962">
        <w:t>Low-Flow Pre-Rinse Spray Valves</w:t>
      </w:r>
      <w:r w:rsidRPr="00711962">
        <w:t>” (</w:t>
      </w:r>
      <w:r w:rsidR="00711962" w:rsidRPr="00711962">
        <w:t>WPSCGNRWH121113A</w:t>
      </w:r>
      <w:r w:rsidR="00711962">
        <w:t xml:space="preserve"> Rev 3</w:t>
      </w:r>
      <w:r w:rsidR="002137EC">
        <w:t>).</w:t>
      </w:r>
      <w:r w:rsidR="00196CA4">
        <w:t xml:space="preserve">  The short form</w:t>
      </w:r>
      <w:r w:rsidR="00196CA4" w:rsidRPr="00196CA4">
        <w:t xml:space="preserve"> also includes a new proposed EUL of “Cook-</w:t>
      </w:r>
      <w:proofErr w:type="spellStart"/>
      <w:r w:rsidR="00196CA4" w:rsidRPr="00196CA4">
        <w:t>LowPreRinse</w:t>
      </w:r>
      <w:proofErr w:type="spellEnd"/>
      <w:r w:rsidR="00196CA4" w:rsidRPr="00196CA4">
        <w:t xml:space="preserve">” as it will reference the appropriate </w:t>
      </w:r>
      <w:r w:rsidR="00196CA4">
        <w:t>5 year life</w:t>
      </w:r>
      <w:r w:rsidR="00196CA4" w:rsidRPr="00196CA4">
        <w:t xml:space="preserve"> reflecting</w:t>
      </w:r>
      <w:r w:rsidR="00196CA4">
        <w:t xml:space="preserve"> the</w:t>
      </w:r>
      <w:r w:rsidR="00196CA4" w:rsidRPr="00196CA4">
        <w:t xml:space="preserve"> lead PA.  SDG&amp;E is requesting to have EAR Team create</w:t>
      </w:r>
      <w:r w:rsidR="001D3AFC">
        <w:t xml:space="preserve"> a</w:t>
      </w:r>
      <w:r w:rsidR="00196CA4" w:rsidRPr="00196CA4">
        <w:t xml:space="preserve"> new EUL for this technology.</w:t>
      </w:r>
      <w:r w:rsidR="002137EC">
        <w:t xml:space="preserve"> </w:t>
      </w:r>
      <w:ins w:id="3" w:author="kvalenzu" w:date="2016-10-06T15:19:00Z">
        <w:r w:rsidR="006E2AF2">
          <w:t xml:space="preserve"> </w:t>
        </w:r>
      </w:ins>
      <w:bookmarkStart w:id="4" w:name="_GoBack"/>
      <w:bookmarkEnd w:id="4"/>
      <w:r w:rsidRPr="00711962">
        <w:t>SD</w:t>
      </w:r>
      <w:r w:rsidR="00711962">
        <w:t xml:space="preserve">G&amp;E adopts all of the values in </w:t>
      </w:r>
      <w:r w:rsidRPr="00711962">
        <w:t>S</w:t>
      </w:r>
      <w:r w:rsidR="00711962">
        <w:t>CG</w:t>
      </w:r>
      <w:r w:rsidR="00711962" w:rsidRPr="00711962">
        <w:t>WPSCGNRWH121113A Rev 3</w:t>
      </w:r>
      <w:r w:rsidR="00711962">
        <w:t xml:space="preserve"> </w:t>
      </w:r>
      <w:r w:rsidRPr="00711962">
        <w:t xml:space="preserve">with the </w:t>
      </w:r>
      <w:r w:rsidR="00125989">
        <w:t xml:space="preserve">following </w:t>
      </w:r>
      <w:r w:rsidRPr="00711962">
        <w:t>exception</w:t>
      </w:r>
      <w:r w:rsidR="00125989">
        <w:t>s</w:t>
      </w:r>
      <w:r w:rsidR="002137EC">
        <w:t>:</w:t>
      </w:r>
    </w:p>
    <w:p w14:paraId="375E2231" w14:textId="77777777" w:rsidR="00711962" w:rsidRDefault="00711962" w:rsidP="00542511"/>
    <w:p w14:paraId="475C2080" w14:textId="265935DF" w:rsidR="00DC7417" w:rsidRDefault="00CE25BE" w:rsidP="000F5531">
      <w:pPr>
        <w:pStyle w:val="ListParagraph"/>
        <w:numPr>
          <w:ilvl w:val="0"/>
          <w:numId w:val="22"/>
        </w:numPr>
      </w:pPr>
      <w:r w:rsidRPr="00CE25BE">
        <w:t xml:space="preserve">SDGE took </w:t>
      </w:r>
      <w:r w:rsidR="00D172E6">
        <w:t xml:space="preserve">energy savings impact </w:t>
      </w:r>
      <w:r w:rsidRPr="00CE25BE">
        <w:t xml:space="preserve">values </w:t>
      </w:r>
      <w:r>
        <w:t xml:space="preserve">readily available </w:t>
      </w:r>
      <w:r w:rsidRPr="00CE25BE">
        <w:t xml:space="preserve">in </w:t>
      </w:r>
      <w:r>
        <w:t xml:space="preserve">DEER </w:t>
      </w:r>
      <w:r w:rsidRPr="00CE25BE">
        <w:t>READi</w:t>
      </w:r>
      <w:r>
        <w:t xml:space="preserve"> v.2.4.7 </w:t>
      </w:r>
      <w:r w:rsidRPr="00CE25BE">
        <w:t xml:space="preserve">and scaled them </w:t>
      </w:r>
      <w:r w:rsidR="000F5531" w:rsidRPr="000F5531">
        <w:t xml:space="preserve">based </w:t>
      </w:r>
      <w:r w:rsidR="000F5531">
        <w:t xml:space="preserve">on </w:t>
      </w:r>
      <w:r w:rsidR="000F5531" w:rsidRPr="000F5531">
        <w:t xml:space="preserve">factors derived from </w:t>
      </w:r>
      <w:r>
        <w:t xml:space="preserve">the </w:t>
      </w:r>
      <w:r w:rsidRPr="00CE25BE">
        <w:t xml:space="preserve">2013 DEER ground temperature </w:t>
      </w:r>
      <w:r w:rsidR="00D172E6">
        <w:t xml:space="preserve">weather files specific to </w:t>
      </w:r>
      <w:r w:rsidR="005B2619" w:rsidRPr="005B2619">
        <w:t>SDG&amp;E’s specific climate zones</w:t>
      </w:r>
      <w:r w:rsidR="00DC7417">
        <w:t>;</w:t>
      </w:r>
    </w:p>
    <w:p w14:paraId="3BD6B389" w14:textId="5DDC4E2E" w:rsidR="00125989" w:rsidRDefault="00125989" w:rsidP="005B2619">
      <w:pPr>
        <w:pStyle w:val="ListParagraph"/>
        <w:numPr>
          <w:ilvl w:val="0"/>
          <w:numId w:val="22"/>
        </w:numPr>
      </w:pPr>
      <w:r w:rsidRPr="00125989">
        <w:t xml:space="preserve">SDG&amp;E only offers this measure as </w:t>
      </w:r>
      <w:r>
        <w:t>Replace on Burnout (ROB)</w:t>
      </w:r>
      <w:r w:rsidR="002137EC">
        <w:t xml:space="preserve"> installation type</w:t>
      </w:r>
      <w:r w:rsidRPr="00125989">
        <w:t xml:space="preserve">; </w:t>
      </w:r>
    </w:p>
    <w:p w14:paraId="4901AA55" w14:textId="7DFFD294" w:rsidR="00125989" w:rsidRPr="00125989" w:rsidRDefault="00125989" w:rsidP="002137EC">
      <w:pPr>
        <w:pStyle w:val="ListParagraph"/>
        <w:numPr>
          <w:ilvl w:val="0"/>
          <w:numId w:val="22"/>
        </w:numPr>
      </w:pPr>
      <w:r>
        <w:t xml:space="preserve">SDG&amp;E intends to use the </w:t>
      </w:r>
      <w:r w:rsidRPr="00194497">
        <w:rPr>
          <w:rFonts w:cstheme="minorHAnsi"/>
          <w:bCs/>
          <w:szCs w:val="20"/>
        </w:rPr>
        <w:t>Com-Default&gt;2yrs</w:t>
      </w:r>
      <w:r w:rsidR="002137EC">
        <w:rPr>
          <w:rFonts w:cstheme="minorHAnsi"/>
          <w:bCs/>
          <w:szCs w:val="20"/>
        </w:rPr>
        <w:t xml:space="preserve"> Net-to-Gross (NTG) ID </w:t>
      </w:r>
      <w:r w:rsidR="006A6EAE">
        <w:rPr>
          <w:rFonts w:cstheme="minorHAnsi"/>
          <w:bCs/>
          <w:szCs w:val="20"/>
        </w:rPr>
        <w:t>only</w:t>
      </w:r>
      <w:r>
        <w:rPr>
          <w:rFonts w:cstheme="minorHAnsi"/>
          <w:bCs/>
          <w:szCs w:val="20"/>
        </w:rPr>
        <w:t>;</w:t>
      </w:r>
    </w:p>
    <w:p w14:paraId="40D98997" w14:textId="0723B42E" w:rsidR="002137EC" w:rsidRDefault="00125989" w:rsidP="002137EC">
      <w:pPr>
        <w:pStyle w:val="ListParagraph"/>
        <w:numPr>
          <w:ilvl w:val="0"/>
          <w:numId w:val="22"/>
        </w:numPr>
      </w:pPr>
      <w:r>
        <w:t xml:space="preserve">SDG&amp;E </w:t>
      </w:r>
      <w:r w:rsidR="002137EC">
        <w:t xml:space="preserve">intends to use SDG&amp;E </w:t>
      </w:r>
      <w:r>
        <w:t xml:space="preserve">direct install contractor specific gross measure costs </w:t>
      </w:r>
      <w:r w:rsidR="009D5C08">
        <w:t xml:space="preserve">at an average of </w:t>
      </w:r>
      <w:r>
        <w:t>$</w:t>
      </w:r>
      <w:r w:rsidR="002137EC" w:rsidRPr="002137EC">
        <w:t xml:space="preserve">100 ($77.78 </w:t>
      </w:r>
      <w:r w:rsidR="002137EC">
        <w:t xml:space="preserve">for materials </w:t>
      </w:r>
      <w:r w:rsidR="002137EC" w:rsidRPr="002137EC">
        <w:t xml:space="preserve">+ </w:t>
      </w:r>
      <w:r w:rsidR="000821DF" w:rsidRPr="003D3517">
        <w:t xml:space="preserve">average </w:t>
      </w:r>
      <w:r w:rsidR="00D41500">
        <w:t>DI</w:t>
      </w:r>
      <w:r w:rsidR="000821DF" w:rsidRPr="00D41500">
        <w:t xml:space="preserve"> contract labor</w:t>
      </w:r>
      <w:r w:rsidR="002137EC" w:rsidRPr="002137EC">
        <w:t>)</w:t>
      </w:r>
      <w:r w:rsidR="007B32FD">
        <w:t>;</w:t>
      </w:r>
    </w:p>
    <w:p w14:paraId="1A57A50B" w14:textId="3F07F492" w:rsidR="00125989" w:rsidRPr="00125989" w:rsidRDefault="002137EC" w:rsidP="002137EC">
      <w:pPr>
        <w:pStyle w:val="ListParagraph"/>
        <w:numPr>
          <w:ilvl w:val="0"/>
          <w:numId w:val="22"/>
        </w:numPr>
      </w:pPr>
      <w:r>
        <w:t xml:space="preserve">SDG&amp;E </w:t>
      </w:r>
      <w:r w:rsidR="007B32FD">
        <w:t xml:space="preserve">intends to use the Commercial (Com) building type </w:t>
      </w:r>
      <w:r w:rsidR="006A6EAE">
        <w:t>only</w:t>
      </w:r>
      <w:r w:rsidR="007B32FD">
        <w:t xml:space="preserve">; and </w:t>
      </w:r>
    </w:p>
    <w:p w14:paraId="56711A79" w14:textId="64CC103E" w:rsidR="00711962" w:rsidRDefault="007B32FD" w:rsidP="007B32FD">
      <w:pPr>
        <w:pStyle w:val="ListParagraph"/>
        <w:numPr>
          <w:ilvl w:val="0"/>
          <w:numId w:val="22"/>
        </w:numPr>
      </w:pPr>
      <w:r>
        <w:t xml:space="preserve">SDGE intends to use </w:t>
      </w:r>
      <w:r w:rsidR="00542511" w:rsidRPr="00711962">
        <w:t xml:space="preserve">the </w:t>
      </w:r>
      <w:r>
        <w:t>SDGE</w:t>
      </w:r>
      <w:r w:rsidRPr="007B32FD">
        <w:t>35-OTI-Otherindustrial-PROC OTH</w:t>
      </w:r>
      <w:r>
        <w:t xml:space="preserve"> </w:t>
      </w:r>
      <w:r w:rsidR="00542511" w:rsidRPr="00711962">
        <w:t xml:space="preserve">E3 load </w:t>
      </w:r>
      <w:r w:rsidR="006A6EAE">
        <w:t>shape.</w:t>
      </w:r>
    </w:p>
    <w:p w14:paraId="3C62AA26" w14:textId="77777777" w:rsidR="00711962" w:rsidRDefault="00711962" w:rsidP="00711962"/>
    <w:p w14:paraId="12A61882" w14:textId="41ECE400" w:rsidR="00542511" w:rsidRPr="0074139F" w:rsidRDefault="00542511" w:rsidP="00711962">
      <w:r w:rsidRPr="00711962">
        <w:t xml:space="preserve">SDG&amp;E used its PA specific approved value for </w:t>
      </w:r>
      <w:r w:rsidR="007B32FD">
        <w:t xml:space="preserve">the </w:t>
      </w:r>
      <w:r w:rsidR="007B32FD" w:rsidRPr="007B32FD">
        <w:t>Low-Flow Pre-Rinse Spray Valves</w:t>
      </w:r>
      <w:r w:rsidR="007B32FD">
        <w:t xml:space="preserve"> measure.</w:t>
      </w:r>
    </w:p>
    <w:p w14:paraId="0906DC84" w14:textId="77777777" w:rsidR="00542511" w:rsidRDefault="00542511" w:rsidP="00542511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693"/>
        <w:gridCol w:w="6048"/>
      </w:tblGrid>
      <w:tr w:rsidR="00542511" w:rsidRPr="00500C4E" w14:paraId="56302E5E" w14:textId="77777777" w:rsidTr="005B2619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67466AA6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13765313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3D5DC18A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50D6A978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542511" w:rsidRPr="00500C4E" w14:paraId="710D7DFA" w14:textId="77777777" w:rsidTr="00D35C9C">
        <w:trPr>
          <w:trHeight w:val="20"/>
        </w:trPr>
        <w:tc>
          <w:tcPr>
            <w:tcW w:w="274" w:type="pct"/>
            <w:vAlign w:val="center"/>
          </w:tcPr>
          <w:p w14:paraId="116FBAD2" w14:textId="77777777" w:rsidR="00542511" w:rsidRPr="000E2B6B" w:rsidRDefault="00542511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14:paraId="065EC8A2" w14:textId="77777777" w:rsidR="00542511" w:rsidRPr="000E2B6B" w:rsidRDefault="00542511" w:rsidP="005B2619">
            <w:pPr>
              <w:jc w:val="center"/>
              <w:rPr>
                <w:rFonts w:cstheme="minorHAnsi"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>04/03/2013</w:t>
            </w:r>
          </w:p>
        </w:tc>
        <w:tc>
          <w:tcPr>
            <w:tcW w:w="884" w:type="pct"/>
            <w:vAlign w:val="center"/>
          </w:tcPr>
          <w:p w14:paraId="7D43A71F" w14:textId="77777777" w:rsidR="00542511" w:rsidRPr="000E2B6B" w:rsidRDefault="00542511" w:rsidP="00D35C9C">
            <w:pPr>
              <w:rPr>
                <w:rFonts w:cstheme="minorHAnsi"/>
                <w:szCs w:val="20"/>
              </w:rPr>
            </w:pPr>
            <w:r w:rsidRPr="00CB11C9">
              <w:rPr>
                <w:rFonts w:cs="Arial"/>
                <w:bCs/>
                <w:color w:val="000000" w:themeColor="text1"/>
                <w:szCs w:val="20"/>
              </w:rPr>
              <w:t>Charles Harmstead / SDGE</w:t>
            </w:r>
          </w:p>
        </w:tc>
        <w:tc>
          <w:tcPr>
            <w:tcW w:w="3158" w:type="pct"/>
          </w:tcPr>
          <w:p w14:paraId="276F39EA" w14:textId="77777777" w:rsidR="00542511" w:rsidRPr="000E2B6B" w:rsidRDefault="00542511" w:rsidP="005B2619">
            <w:pPr>
              <w:rPr>
                <w:rFonts w:cstheme="minorHAnsi"/>
              </w:rPr>
            </w:pPr>
            <w:r w:rsidRPr="00CB11C9">
              <w:rPr>
                <w:rFonts w:cs="Arial"/>
                <w:bCs/>
                <w:color w:val="000000" w:themeColor="text1"/>
                <w:szCs w:val="20"/>
              </w:rPr>
              <w:t>Adopted from Southern California Gas Company WorkPaper WPSCGNRWH121113A Rev1 Dated January 11, 2013 without changes</w:t>
            </w:r>
          </w:p>
        </w:tc>
      </w:tr>
      <w:tr w:rsidR="00542511" w:rsidRPr="00500C4E" w14:paraId="5F54B632" w14:textId="77777777" w:rsidTr="00D35C9C">
        <w:trPr>
          <w:trHeight w:val="20"/>
        </w:trPr>
        <w:tc>
          <w:tcPr>
            <w:tcW w:w="274" w:type="pct"/>
            <w:vAlign w:val="center"/>
          </w:tcPr>
          <w:p w14:paraId="2DA6D3F6" w14:textId="77777777" w:rsidR="00542511" w:rsidRPr="000E2B6B" w:rsidRDefault="00542511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0.1</w:t>
            </w:r>
          </w:p>
        </w:tc>
        <w:tc>
          <w:tcPr>
            <w:tcW w:w="684" w:type="pct"/>
            <w:vAlign w:val="center"/>
          </w:tcPr>
          <w:p w14:paraId="741E4CD2" w14:textId="77777777" w:rsidR="00542511" w:rsidRPr="000E2B6B" w:rsidRDefault="00542511" w:rsidP="005B2619">
            <w:pPr>
              <w:jc w:val="center"/>
              <w:rPr>
                <w:rStyle w:val="Strong"/>
                <w:b w:val="0"/>
              </w:rPr>
            </w:pPr>
            <w:r w:rsidRPr="00194497">
              <w:rPr>
                <w:rFonts w:cstheme="minorHAnsi"/>
                <w:szCs w:val="20"/>
              </w:rPr>
              <w:t>06/24/2014</w:t>
            </w:r>
          </w:p>
        </w:tc>
        <w:tc>
          <w:tcPr>
            <w:tcW w:w="884" w:type="pct"/>
            <w:vAlign w:val="center"/>
          </w:tcPr>
          <w:p w14:paraId="497606EE" w14:textId="77777777" w:rsidR="00542511" w:rsidRPr="000E2B6B" w:rsidRDefault="00542511" w:rsidP="00D35C9C">
            <w:pPr>
              <w:rPr>
                <w:rStyle w:val="Strong"/>
                <w:b w:val="0"/>
              </w:rPr>
            </w:pPr>
            <w:r w:rsidRPr="00CB11C9">
              <w:rPr>
                <w:rFonts w:cstheme="minorHAnsi"/>
                <w:color w:val="000000" w:themeColor="text1"/>
                <w:szCs w:val="20"/>
              </w:rPr>
              <w:t>Judelson Enriquez / RMS Energy Consulting, LLC</w:t>
            </w:r>
          </w:p>
        </w:tc>
        <w:tc>
          <w:tcPr>
            <w:tcW w:w="3158" w:type="pct"/>
          </w:tcPr>
          <w:p w14:paraId="4FF4AF01" w14:textId="77777777" w:rsidR="00542511" w:rsidRPr="00CB11C9" w:rsidRDefault="00542511" w:rsidP="005B2619">
            <w:pPr>
              <w:rPr>
                <w:rFonts w:cstheme="minorHAnsi"/>
                <w:bCs/>
                <w:color w:val="000000" w:themeColor="text1"/>
                <w:szCs w:val="20"/>
              </w:rPr>
            </w:pPr>
            <w:r w:rsidRPr="00CB11C9">
              <w:rPr>
                <w:rFonts w:cstheme="minorHAnsi"/>
                <w:bCs/>
                <w:color w:val="000000" w:themeColor="text1"/>
                <w:szCs w:val="20"/>
              </w:rPr>
              <w:t>INTERNAL REVISION ONLY – no material impacts made</w:t>
            </w:r>
          </w:p>
          <w:p w14:paraId="78EA8B55" w14:textId="77777777" w:rsidR="00542511" w:rsidRPr="00CB11C9" w:rsidRDefault="00542511" w:rsidP="005B2619">
            <w:pPr>
              <w:rPr>
                <w:rFonts w:cstheme="minorHAnsi"/>
                <w:bCs/>
                <w:color w:val="000000" w:themeColor="text1"/>
                <w:szCs w:val="20"/>
              </w:rPr>
            </w:pPr>
            <w:r w:rsidRPr="00CB11C9">
              <w:rPr>
                <w:rFonts w:cstheme="minorHAnsi"/>
                <w:bCs/>
                <w:color w:val="000000" w:themeColor="text1"/>
                <w:szCs w:val="20"/>
              </w:rPr>
              <w:t>1. Updated to new workpaper format.</w:t>
            </w:r>
          </w:p>
          <w:p w14:paraId="58F03124" w14:textId="77777777" w:rsidR="00542511" w:rsidRPr="00CB11C9" w:rsidRDefault="00542511" w:rsidP="005B2619">
            <w:pPr>
              <w:rPr>
                <w:rFonts w:cstheme="minorHAnsi"/>
                <w:bCs/>
                <w:color w:val="000000" w:themeColor="text1"/>
                <w:szCs w:val="20"/>
              </w:rPr>
            </w:pPr>
            <w:r w:rsidRPr="00CB11C9">
              <w:rPr>
                <w:rFonts w:cstheme="minorHAnsi"/>
                <w:bCs/>
                <w:color w:val="000000" w:themeColor="text1"/>
                <w:szCs w:val="20"/>
              </w:rPr>
              <w:t>2. Added measure tables in Section 1, T20 code references and summary table, TOU section, GSIA language and ID table, and load shape table.</w:t>
            </w:r>
          </w:p>
          <w:p w14:paraId="119A1643" w14:textId="77777777" w:rsidR="00542511" w:rsidRPr="000E2B6B" w:rsidRDefault="00542511" w:rsidP="005B2619">
            <w:pPr>
              <w:rPr>
                <w:rStyle w:val="Strong"/>
                <w:b w:val="0"/>
                <w:bCs w:val="0"/>
              </w:rPr>
            </w:pPr>
            <w:r w:rsidRPr="00CB11C9">
              <w:rPr>
                <w:rFonts w:cstheme="minorHAnsi"/>
                <w:bCs/>
                <w:color w:val="000000" w:themeColor="text1"/>
                <w:szCs w:val="20"/>
              </w:rPr>
              <w:t>3. Generated calculation spreadsheet based on IOU statewide Calculation Template output and added additional columns for Mark M., and removed CZ cost factor adjustment.</w:t>
            </w:r>
          </w:p>
        </w:tc>
      </w:tr>
      <w:tr w:rsidR="00542511" w:rsidRPr="00500C4E" w14:paraId="53B8A319" w14:textId="77777777" w:rsidTr="00D35C9C">
        <w:trPr>
          <w:trHeight w:val="20"/>
        </w:trPr>
        <w:tc>
          <w:tcPr>
            <w:tcW w:w="274" w:type="pct"/>
            <w:vAlign w:val="center"/>
          </w:tcPr>
          <w:p w14:paraId="4FDE7C4C" w14:textId="77777777" w:rsidR="00542511" w:rsidRDefault="00542511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1.0</w:t>
            </w:r>
          </w:p>
        </w:tc>
        <w:tc>
          <w:tcPr>
            <w:tcW w:w="684" w:type="pct"/>
            <w:vAlign w:val="center"/>
          </w:tcPr>
          <w:p w14:paraId="25534B2C" w14:textId="080B79ED" w:rsidR="00542511" w:rsidRDefault="00D35C9C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10/04</w:t>
            </w:r>
            <w:r w:rsidR="00542511">
              <w:rPr>
                <w:rFonts w:cstheme="minorHAnsi"/>
                <w:szCs w:val="20"/>
              </w:rPr>
              <w:t>/2016</w:t>
            </w:r>
          </w:p>
        </w:tc>
        <w:tc>
          <w:tcPr>
            <w:tcW w:w="884" w:type="pct"/>
            <w:vAlign w:val="center"/>
          </w:tcPr>
          <w:p w14:paraId="0777AF7A" w14:textId="77777777" w:rsidR="00542511" w:rsidRDefault="00542511" w:rsidP="00D35C9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Eduardo Reynoso/SDGE</w:t>
            </w:r>
          </w:p>
        </w:tc>
        <w:tc>
          <w:tcPr>
            <w:tcW w:w="3158" w:type="pct"/>
          </w:tcPr>
          <w:p w14:paraId="1593A2A8" w14:textId="77777777" w:rsidR="00542511" w:rsidRPr="00194497" w:rsidRDefault="00542511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>1. Adopted revision changes from Southern California Gas Company (SCG) Workpaper WPSCGNRWH12111ARev3 Dated July 30, 2014.</w:t>
            </w:r>
          </w:p>
          <w:p w14:paraId="5BD3B782" w14:textId="77777777" w:rsidR="00542511" w:rsidRPr="00194497" w:rsidRDefault="00542511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 xml:space="preserve">2.Added new measure “Low Flow Pre-Rinse Spray Valve, 1.28 gpm”  </w:t>
            </w:r>
          </w:p>
          <w:p w14:paraId="6433E412" w14:textId="77777777" w:rsidR="00542511" w:rsidRPr="001B3C29" w:rsidRDefault="00542511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 xml:space="preserve">3.Updated MeasAppType to </w:t>
            </w:r>
            <w:r w:rsidRPr="001B3C29">
              <w:rPr>
                <w:rFonts w:cstheme="minorHAnsi"/>
                <w:bCs/>
                <w:szCs w:val="20"/>
              </w:rPr>
              <w:t>“ROB” and removed “RET”.</w:t>
            </w:r>
          </w:p>
          <w:p w14:paraId="35C16B52" w14:textId="77777777" w:rsidR="00542511" w:rsidRPr="00194497" w:rsidRDefault="00542511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>4.Update NTG ID to Com-Default&gt;2yrs.</w:t>
            </w:r>
          </w:p>
          <w:p w14:paraId="583EE807" w14:textId="78939F51" w:rsidR="00542511" w:rsidRPr="00194497" w:rsidRDefault="00542511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>5. Updated IMC cost of $</w:t>
            </w:r>
            <w:r w:rsidR="007B32FD">
              <w:rPr>
                <w:rFonts w:cstheme="minorHAnsi"/>
                <w:bCs/>
                <w:szCs w:val="20"/>
              </w:rPr>
              <w:t>100</w:t>
            </w:r>
            <w:r w:rsidRPr="00194497">
              <w:rPr>
                <w:rFonts w:cstheme="minorHAnsi"/>
                <w:bCs/>
                <w:szCs w:val="20"/>
              </w:rPr>
              <w:t xml:space="preserve"> for Direct Install. </w:t>
            </w:r>
          </w:p>
          <w:p w14:paraId="3B5129F4" w14:textId="7FC3F18B" w:rsidR="00D35C9C" w:rsidRDefault="001B3C29" w:rsidP="005B2619">
            <w:pPr>
              <w:rPr>
                <w:rFonts w:cstheme="minorHAnsi"/>
                <w:bCs/>
                <w:szCs w:val="20"/>
              </w:rPr>
            </w:pPr>
            <w:r w:rsidRPr="00194497">
              <w:rPr>
                <w:rFonts w:cstheme="minorHAnsi"/>
                <w:bCs/>
                <w:szCs w:val="20"/>
              </w:rPr>
              <w:t>6. Updated</w:t>
            </w:r>
            <w:r w:rsidR="00542511" w:rsidRPr="00194497">
              <w:rPr>
                <w:rFonts w:cstheme="minorHAnsi"/>
                <w:bCs/>
                <w:szCs w:val="20"/>
              </w:rPr>
              <w:t xml:space="preserve"> CZ to “Any”, Building Type to “Com”, EUL_ID to “</w:t>
            </w:r>
            <w:r w:rsidR="009D5C08" w:rsidRPr="00CD5F37">
              <w:rPr>
                <w:rFonts w:cs="Arial"/>
                <w:szCs w:val="20"/>
              </w:rPr>
              <w:t>Cook-</w:t>
            </w:r>
            <w:proofErr w:type="spellStart"/>
            <w:r w:rsidR="009D5C08" w:rsidRPr="00CD5F37">
              <w:rPr>
                <w:rFonts w:cs="Arial"/>
                <w:szCs w:val="20"/>
              </w:rPr>
              <w:t>LowPreRinse</w:t>
            </w:r>
            <w:proofErr w:type="spellEnd"/>
            <w:r w:rsidR="00542511" w:rsidRPr="00194497">
              <w:rPr>
                <w:rFonts w:cstheme="minorHAnsi"/>
                <w:bCs/>
                <w:szCs w:val="20"/>
              </w:rPr>
              <w:t>”</w:t>
            </w:r>
          </w:p>
          <w:p w14:paraId="00583A13" w14:textId="073D8906" w:rsidR="00542511" w:rsidRPr="00D15129" w:rsidRDefault="00D35C9C" w:rsidP="00D35C9C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7. Scaled SCG’s energy savings</w:t>
            </w:r>
            <w:r w:rsidRPr="00D35C9C">
              <w:rPr>
                <w:rFonts w:cstheme="minorHAnsi"/>
                <w:bCs/>
                <w:szCs w:val="20"/>
              </w:rPr>
              <w:t xml:space="preserve"> </w:t>
            </w:r>
            <w:r>
              <w:rPr>
                <w:rFonts w:cstheme="minorHAnsi"/>
                <w:bCs/>
                <w:szCs w:val="20"/>
              </w:rPr>
              <w:t xml:space="preserve">values </w:t>
            </w:r>
            <w:r w:rsidR="000F5531" w:rsidRPr="000F5531">
              <w:rPr>
                <w:rFonts w:cstheme="minorHAnsi"/>
                <w:bCs/>
                <w:szCs w:val="20"/>
              </w:rPr>
              <w:t xml:space="preserve">based on factors derived from </w:t>
            </w:r>
            <w:r w:rsidRPr="00D35C9C">
              <w:rPr>
                <w:rFonts w:cstheme="minorHAnsi"/>
                <w:bCs/>
                <w:szCs w:val="20"/>
              </w:rPr>
              <w:t>the 2013 DEER ground temperature weather files specific to SDG&amp;E’s specific climate zones</w:t>
            </w:r>
            <w:r w:rsidR="00542511" w:rsidRPr="00194497">
              <w:rPr>
                <w:rFonts w:cstheme="minorHAnsi"/>
                <w:bCs/>
                <w:szCs w:val="20"/>
              </w:rPr>
              <w:t xml:space="preserve">. </w:t>
            </w:r>
          </w:p>
        </w:tc>
      </w:tr>
    </w:tbl>
    <w:p w14:paraId="4F10C66C" w14:textId="77777777" w:rsidR="00CB11C9" w:rsidRDefault="00CB11C9" w:rsidP="0080699B">
      <w:pPr>
        <w:pStyle w:val="Heading1"/>
        <w:keepNext w:val="0"/>
        <w:rPr>
          <w:rFonts w:cstheme="minorHAnsi"/>
        </w:rPr>
      </w:pPr>
    </w:p>
    <w:p w14:paraId="615A711B" w14:textId="77777777" w:rsidR="00BA08D7" w:rsidRDefault="00BA08D7" w:rsidP="00BA08D7"/>
    <w:p w14:paraId="65B1F172" w14:textId="77777777" w:rsidR="00BA08D7" w:rsidRDefault="00BA08D7" w:rsidP="00BA08D7"/>
    <w:p w14:paraId="01957425" w14:textId="77777777" w:rsidR="00CB11C9" w:rsidRDefault="00CB11C9" w:rsidP="00CB11C9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5D95525B" w14:textId="77777777" w:rsidR="00CB11C9" w:rsidRDefault="00CB11C9" w:rsidP="00CB11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CB11C9" w14:paraId="13E75198" w14:textId="77777777" w:rsidTr="00D41500">
        <w:tc>
          <w:tcPr>
            <w:tcW w:w="3258" w:type="dxa"/>
          </w:tcPr>
          <w:p w14:paraId="44855FA0" w14:textId="77777777" w:rsidR="00CB11C9" w:rsidRPr="00D86243" w:rsidRDefault="00CB11C9" w:rsidP="005B2619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318" w:type="dxa"/>
          </w:tcPr>
          <w:p w14:paraId="4BB25803" w14:textId="77777777" w:rsidR="00CB11C9" w:rsidRPr="00D86243" w:rsidRDefault="00CB11C9" w:rsidP="005B2619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CB11C9" w14:paraId="0D167685" w14:textId="77777777" w:rsidTr="00D41500">
        <w:tc>
          <w:tcPr>
            <w:tcW w:w="3258" w:type="dxa"/>
            <w:vAlign w:val="center"/>
          </w:tcPr>
          <w:p w14:paraId="2C31FA47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318" w:type="dxa"/>
          </w:tcPr>
          <w:p w14:paraId="5F8F873F" w14:textId="7524C243" w:rsidR="000F5531" w:rsidRDefault="009D5C08" w:rsidP="00236D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Measures </w:t>
            </w:r>
            <w:r w:rsidR="00F67972">
              <w:rPr>
                <w:rFonts w:cs="Arial"/>
                <w:sz w:val="20"/>
                <w:szCs w:val="20"/>
              </w:rPr>
              <w:t xml:space="preserve">are </w:t>
            </w:r>
            <w:r w:rsidRPr="00F67972">
              <w:rPr>
                <w:rFonts w:cs="Arial"/>
                <w:sz w:val="20"/>
                <w:szCs w:val="20"/>
              </w:rPr>
              <w:t xml:space="preserve">pre-rinse spray valves </w:t>
            </w:r>
            <w:r>
              <w:rPr>
                <w:rFonts w:cs="Arial"/>
                <w:sz w:val="20"/>
                <w:szCs w:val="20"/>
              </w:rPr>
              <w:t>(</w:t>
            </w:r>
            <w:r w:rsidR="00F67972">
              <w:rPr>
                <w:rFonts w:cs="Arial"/>
                <w:sz w:val="20"/>
                <w:szCs w:val="20"/>
              </w:rPr>
              <w:t>PRSV</w:t>
            </w:r>
            <w:r>
              <w:rPr>
                <w:rFonts w:cs="Arial"/>
                <w:sz w:val="20"/>
                <w:szCs w:val="20"/>
              </w:rPr>
              <w:t>)</w:t>
            </w:r>
            <w:r w:rsidR="00F67972">
              <w:rPr>
                <w:rFonts w:cs="Arial"/>
                <w:sz w:val="20"/>
                <w:szCs w:val="20"/>
              </w:rPr>
              <w:t xml:space="preserve"> with dif</w:t>
            </w:r>
            <w:r w:rsidR="00F934EC">
              <w:rPr>
                <w:rFonts w:cs="Arial"/>
                <w:sz w:val="20"/>
                <w:szCs w:val="20"/>
              </w:rPr>
              <w:t>ferent GPM ratings listed below:</w:t>
            </w:r>
          </w:p>
          <w:p w14:paraId="4528AC18" w14:textId="2873CB19" w:rsidR="00CF0DA9" w:rsidRPr="00D41500" w:rsidRDefault="00236DA6" w:rsidP="00D41500">
            <w:pPr>
              <w:pStyle w:val="ListParagraph"/>
              <w:numPr>
                <w:ilvl w:val="0"/>
                <w:numId w:val="26"/>
              </w:numPr>
              <w:rPr>
                <w:rFonts w:cs="Arial"/>
                <w:sz w:val="20"/>
                <w:szCs w:val="20"/>
              </w:rPr>
            </w:pPr>
            <w:r w:rsidRPr="00D41500">
              <w:rPr>
                <w:rFonts w:cs="Arial"/>
                <w:sz w:val="20"/>
                <w:szCs w:val="20"/>
              </w:rPr>
              <w:t>Measure 1</w:t>
            </w:r>
            <w:r w:rsidR="00CF0DA9" w:rsidRPr="00D41500">
              <w:rPr>
                <w:rFonts w:cs="Arial"/>
                <w:sz w:val="20"/>
                <w:szCs w:val="20"/>
              </w:rPr>
              <w:t>:</w:t>
            </w:r>
            <w:r w:rsidRPr="00D41500">
              <w:rPr>
                <w:rFonts w:cs="Arial"/>
                <w:sz w:val="20"/>
                <w:szCs w:val="20"/>
              </w:rPr>
              <w:t xml:space="preserve"> </w:t>
            </w:r>
            <w:r w:rsidR="00CF0DA9" w:rsidRPr="00D41500">
              <w:rPr>
                <w:rFonts w:cs="Arial"/>
                <w:sz w:val="20"/>
                <w:szCs w:val="20"/>
              </w:rPr>
              <w:t>Low Flow Pre-Rinse Spray Valve, 1.07 GPM</w:t>
            </w:r>
          </w:p>
          <w:p w14:paraId="257CE342" w14:textId="77777777" w:rsidR="00236DA6" w:rsidRPr="00D41500" w:rsidRDefault="00236DA6" w:rsidP="00D41500">
            <w:pPr>
              <w:pStyle w:val="ListParagraph"/>
              <w:numPr>
                <w:ilvl w:val="0"/>
                <w:numId w:val="26"/>
              </w:numPr>
              <w:rPr>
                <w:rFonts w:cs="Arial"/>
                <w:sz w:val="20"/>
                <w:szCs w:val="20"/>
              </w:rPr>
            </w:pPr>
            <w:r w:rsidRPr="00D41500">
              <w:rPr>
                <w:rFonts w:cs="Arial"/>
                <w:sz w:val="20"/>
                <w:szCs w:val="20"/>
              </w:rPr>
              <w:t xml:space="preserve">Measure 2: </w:t>
            </w:r>
            <w:r w:rsidR="00CF0DA9" w:rsidRPr="00D41500">
              <w:rPr>
                <w:rFonts w:cs="Arial"/>
                <w:sz w:val="20"/>
                <w:szCs w:val="20"/>
              </w:rPr>
              <w:t>Low Flow Pre-Rinse Spray Valve, 1.28 GPM</w:t>
            </w:r>
          </w:p>
          <w:p w14:paraId="145B4944" w14:textId="38C7D95D" w:rsidR="00F67972" w:rsidRPr="00D41500" w:rsidRDefault="00236DA6" w:rsidP="00D41500">
            <w:pPr>
              <w:pStyle w:val="ListParagraph"/>
              <w:numPr>
                <w:ilvl w:val="0"/>
                <w:numId w:val="26"/>
              </w:numPr>
              <w:rPr>
                <w:rFonts w:cs="Arial"/>
                <w:sz w:val="20"/>
                <w:szCs w:val="20"/>
              </w:rPr>
            </w:pPr>
            <w:r w:rsidRPr="00D41500">
              <w:rPr>
                <w:rFonts w:cs="Arial"/>
                <w:sz w:val="20"/>
                <w:szCs w:val="20"/>
              </w:rPr>
              <w:t xml:space="preserve">Measure 3: </w:t>
            </w:r>
            <w:r w:rsidR="00CF0DA9" w:rsidRPr="00D41500">
              <w:rPr>
                <w:rFonts w:cs="Arial"/>
                <w:sz w:val="20"/>
                <w:szCs w:val="20"/>
              </w:rPr>
              <w:t>Low Flow Pre-Rinse Spray Valve, 1.15 GPM</w:t>
            </w:r>
          </w:p>
        </w:tc>
      </w:tr>
      <w:tr w:rsidR="00CB11C9" w14:paraId="7C876EEE" w14:textId="77777777" w:rsidTr="00D41500">
        <w:tc>
          <w:tcPr>
            <w:tcW w:w="3258" w:type="dxa"/>
            <w:vAlign w:val="center"/>
          </w:tcPr>
          <w:p w14:paraId="31CD845D" w14:textId="48686D76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318" w:type="dxa"/>
          </w:tcPr>
          <w:p w14:paraId="3DC2FD97" w14:textId="4A1D4291" w:rsidR="00CB11C9" w:rsidRPr="00D41500" w:rsidRDefault="00F67972" w:rsidP="000F5531">
            <w:pPr>
              <w:rPr>
                <w:rFonts w:cs="Arial"/>
                <w:sz w:val="20"/>
                <w:szCs w:val="20"/>
              </w:rPr>
            </w:pPr>
            <w:r w:rsidRPr="00D41500">
              <w:rPr>
                <w:rFonts w:cs="Arial"/>
                <w:sz w:val="20"/>
                <w:szCs w:val="20"/>
              </w:rPr>
              <w:t xml:space="preserve">PRSV, also referred to as spray nozzles or spray heads, are used in various food service applications such as restaurants and cafeterias </w:t>
            </w:r>
            <w:r w:rsidR="000F5531" w:rsidRPr="00D41500">
              <w:rPr>
                <w:rFonts w:cs="Arial"/>
                <w:sz w:val="20"/>
                <w:szCs w:val="20"/>
              </w:rPr>
              <w:t>by using</w:t>
            </w:r>
            <w:r w:rsidRPr="00D41500">
              <w:rPr>
                <w:rFonts w:cs="Arial"/>
                <w:sz w:val="20"/>
                <w:szCs w:val="20"/>
              </w:rPr>
              <w:t xml:space="preserve"> a knife-edge spray rather than a shower type spray to better focus the available energy and remove </w:t>
            </w:r>
            <w:r w:rsidR="000F5531" w:rsidRPr="00D41500">
              <w:rPr>
                <w:rFonts w:cs="Arial"/>
                <w:sz w:val="20"/>
                <w:szCs w:val="20"/>
              </w:rPr>
              <w:t xml:space="preserve">loose </w:t>
            </w:r>
            <w:r w:rsidRPr="00D41500">
              <w:rPr>
                <w:rFonts w:cs="Arial"/>
                <w:sz w:val="20"/>
                <w:szCs w:val="20"/>
              </w:rPr>
              <w:t xml:space="preserve">food debris </w:t>
            </w:r>
            <w:r w:rsidR="000F5531" w:rsidRPr="00D41500">
              <w:rPr>
                <w:rFonts w:cs="Arial"/>
                <w:sz w:val="20"/>
                <w:szCs w:val="20"/>
              </w:rPr>
              <w:t xml:space="preserve">from plates </w:t>
            </w:r>
            <w:r w:rsidRPr="00D41500">
              <w:rPr>
                <w:rFonts w:cs="Arial"/>
                <w:sz w:val="20"/>
                <w:szCs w:val="20"/>
              </w:rPr>
              <w:t>more efficiently</w:t>
            </w:r>
            <w:r w:rsidR="000F5531" w:rsidRPr="00D41500">
              <w:rPr>
                <w:rFonts w:cs="Arial"/>
                <w:sz w:val="20"/>
                <w:szCs w:val="20"/>
              </w:rPr>
              <w:t xml:space="preserve"> prior to loading them in the dishwasher.</w:t>
            </w:r>
          </w:p>
        </w:tc>
      </w:tr>
      <w:tr w:rsidR="00CB11C9" w14:paraId="7D223C90" w14:textId="77777777" w:rsidTr="00D41500">
        <w:tc>
          <w:tcPr>
            <w:tcW w:w="3258" w:type="dxa"/>
            <w:vAlign w:val="center"/>
          </w:tcPr>
          <w:p w14:paraId="72B7A1EF" w14:textId="77777777" w:rsidR="00CB11C9" w:rsidRPr="00822B6F" w:rsidRDefault="00CB11C9" w:rsidP="005B2619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318" w:type="dxa"/>
          </w:tcPr>
          <w:p w14:paraId="09CC493C" w14:textId="48E7E21B" w:rsidR="00CB11C9" w:rsidRPr="009B3CEE" w:rsidRDefault="00CF0DA9" w:rsidP="005B2619">
            <w:r w:rsidRPr="00CF0DA9">
              <w:rPr>
                <w:rFonts w:cs="Arial"/>
                <w:sz w:val="20"/>
                <w:szCs w:val="20"/>
              </w:rPr>
              <w:t>Low Flow Pre-Rinse Spray Valve, 1.07 GPM</w:t>
            </w:r>
          </w:p>
        </w:tc>
      </w:tr>
      <w:tr w:rsidR="00CB11C9" w14:paraId="1B010BBE" w14:textId="77777777" w:rsidTr="00D41500">
        <w:tc>
          <w:tcPr>
            <w:tcW w:w="3258" w:type="dxa"/>
            <w:vAlign w:val="center"/>
          </w:tcPr>
          <w:p w14:paraId="257A623D" w14:textId="77777777" w:rsidR="00CB11C9" w:rsidRPr="00822B6F" w:rsidRDefault="00CB11C9" w:rsidP="005B2619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2</w:t>
            </w:r>
          </w:p>
        </w:tc>
        <w:tc>
          <w:tcPr>
            <w:tcW w:w="6318" w:type="dxa"/>
          </w:tcPr>
          <w:p w14:paraId="631796CC" w14:textId="596D15BD" w:rsidR="00CB11C9" w:rsidRPr="009B3CEE" w:rsidRDefault="00CF0DA9" w:rsidP="005B2619">
            <w:r w:rsidRPr="00CF0DA9">
              <w:rPr>
                <w:rFonts w:cs="Arial"/>
                <w:sz w:val="20"/>
                <w:szCs w:val="20"/>
              </w:rPr>
              <w:t>Low Flow Pre-Rinse Spray Valve, 1.28 GPM</w:t>
            </w:r>
          </w:p>
        </w:tc>
      </w:tr>
      <w:tr w:rsidR="00CB11C9" w14:paraId="1AB1F0CC" w14:textId="77777777" w:rsidTr="00D41500">
        <w:tc>
          <w:tcPr>
            <w:tcW w:w="3258" w:type="dxa"/>
            <w:vAlign w:val="center"/>
          </w:tcPr>
          <w:p w14:paraId="122C46A0" w14:textId="77777777" w:rsidR="00CB11C9" w:rsidRPr="00822B6F" w:rsidRDefault="00CB11C9" w:rsidP="005B2619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3</w:t>
            </w:r>
          </w:p>
        </w:tc>
        <w:tc>
          <w:tcPr>
            <w:tcW w:w="6318" w:type="dxa"/>
          </w:tcPr>
          <w:p w14:paraId="479E305B" w14:textId="29937B31" w:rsidR="00CB11C9" w:rsidRPr="00F56BE9" w:rsidRDefault="00CF0DA9" w:rsidP="005B2619">
            <w:pPr>
              <w:rPr>
                <w:rFonts w:cs="Arial"/>
                <w:sz w:val="20"/>
                <w:szCs w:val="20"/>
              </w:rPr>
            </w:pPr>
            <w:r w:rsidRPr="00CF0DA9">
              <w:rPr>
                <w:rFonts w:cs="Arial"/>
                <w:sz w:val="20"/>
                <w:szCs w:val="20"/>
              </w:rPr>
              <w:t xml:space="preserve">Low Flow </w:t>
            </w:r>
            <w:r>
              <w:rPr>
                <w:rFonts w:cs="Arial"/>
                <w:sz w:val="20"/>
                <w:szCs w:val="20"/>
              </w:rPr>
              <w:t>Pre-Rinse Spray Valve, 1.15 GPM</w:t>
            </w:r>
          </w:p>
        </w:tc>
      </w:tr>
      <w:tr w:rsidR="00CB11C9" w14:paraId="11CCD6A4" w14:textId="77777777" w:rsidTr="00D41500">
        <w:tc>
          <w:tcPr>
            <w:tcW w:w="3258" w:type="dxa"/>
            <w:vAlign w:val="center"/>
          </w:tcPr>
          <w:p w14:paraId="376F7E81" w14:textId="0F75023A" w:rsidR="00CB11C9" w:rsidRPr="00822B6F" w:rsidRDefault="00CB11C9" w:rsidP="00F67972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</w:t>
            </w:r>
            <w:r w:rsidR="00F67972">
              <w:rPr>
                <w:rFonts w:cs="Arial"/>
                <w:sz w:val="20"/>
                <w:szCs w:val="20"/>
              </w:rPr>
              <w:t>for Measures</w:t>
            </w:r>
            <w:r w:rsidR="00CF0DA9">
              <w:rPr>
                <w:rFonts w:cs="Arial"/>
                <w:sz w:val="20"/>
                <w:szCs w:val="20"/>
              </w:rPr>
              <w:t xml:space="preserve"> 1</w:t>
            </w:r>
            <w:r w:rsidR="00F67972">
              <w:rPr>
                <w:rFonts w:cs="Arial"/>
                <w:sz w:val="20"/>
                <w:szCs w:val="20"/>
              </w:rPr>
              <w:t>-3</w:t>
            </w:r>
          </w:p>
        </w:tc>
        <w:tc>
          <w:tcPr>
            <w:tcW w:w="6318" w:type="dxa"/>
          </w:tcPr>
          <w:p w14:paraId="0E2A1F35" w14:textId="77777777" w:rsidR="00F934EC" w:rsidRPr="00D41500" w:rsidRDefault="00CF0DA9" w:rsidP="003D3517">
            <w:pPr>
              <w:rPr>
                <w:rFonts w:cs="Arial"/>
                <w:sz w:val="20"/>
                <w:szCs w:val="20"/>
              </w:rPr>
            </w:pPr>
            <w:r w:rsidRPr="00D41500">
              <w:rPr>
                <w:rFonts w:cs="Arial"/>
                <w:sz w:val="20"/>
                <w:szCs w:val="20"/>
              </w:rPr>
              <w:t>2014 Title-20 Appliance Efficiency Regulations for water heater efficiency</w:t>
            </w:r>
            <w:r w:rsidR="00F934EC" w:rsidRPr="00D41500">
              <w:rPr>
                <w:rFonts w:cs="Arial"/>
                <w:sz w:val="20"/>
                <w:szCs w:val="20"/>
              </w:rPr>
              <w:t xml:space="preserve"> and 2005 Energy Policy Act:</w:t>
            </w:r>
          </w:p>
          <w:p w14:paraId="4B54DDC6" w14:textId="328C079E" w:rsidR="00F67972" w:rsidRPr="00F67972" w:rsidRDefault="000F5531" w:rsidP="000F5531">
            <w:pPr>
              <w:pStyle w:val="ListParagraph"/>
              <w:numPr>
                <w:ilvl w:val="0"/>
                <w:numId w:val="23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PRSVs</w:t>
            </w:r>
            <w:r w:rsidR="00F67972" w:rsidRPr="00F6797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were </w:t>
            </w:r>
            <w:r w:rsidR="00F67972" w:rsidRPr="00F67972">
              <w:rPr>
                <w:rFonts w:cs="Arial"/>
                <w:sz w:val="20"/>
                <w:szCs w:val="20"/>
              </w:rPr>
              <w:t>limited to maximum flow of 1.6 GPM</w:t>
            </w:r>
          </w:p>
        </w:tc>
      </w:tr>
      <w:tr w:rsidR="00CB11C9" w14:paraId="7BB7F14B" w14:textId="77777777" w:rsidTr="00D41500">
        <w:tc>
          <w:tcPr>
            <w:tcW w:w="3258" w:type="dxa"/>
          </w:tcPr>
          <w:p w14:paraId="49BE6A1A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318" w:type="dxa"/>
          </w:tcPr>
          <w:p w14:paraId="28F936CC" w14:textId="77777777" w:rsidR="00CB11C9" w:rsidRPr="00D86243" w:rsidRDefault="00CB11C9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14:paraId="1706D494" w14:textId="77777777" w:rsidTr="00D41500">
        <w:tc>
          <w:tcPr>
            <w:tcW w:w="3258" w:type="dxa"/>
            <w:vAlign w:val="center"/>
          </w:tcPr>
          <w:p w14:paraId="5AB0CB7F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318" w:type="dxa"/>
          </w:tcPr>
          <w:p w14:paraId="62C41281" w14:textId="0F9CEB8F" w:rsidR="00CB11C9" w:rsidRPr="001259FE" w:rsidRDefault="00CB11C9" w:rsidP="001259FE">
            <w:pPr>
              <w:rPr>
                <w:rFonts w:cs="Arial"/>
                <w:sz w:val="20"/>
                <w:szCs w:val="20"/>
              </w:rPr>
            </w:pPr>
            <w:r w:rsidRPr="00CF0DA9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CB11C9" w14:paraId="135D5ADE" w14:textId="77777777" w:rsidTr="00D41500">
        <w:tc>
          <w:tcPr>
            <w:tcW w:w="3258" w:type="dxa"/>
            <w:vAlign w:val="center"/>
          </w:tcPr>
          <w:p w14:paraId="7C15F2F3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318" w:type="dxa"/>
          </w:tcPr>
          <w:p w14:paraId="00DC02A0" w14:textId="3653BF1B" w:rsidR="00CB11C9" w:rsidRPr="00CF0DA9" w:rsidRDefault="00F67972" w:rsidP="00CF0DA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Financial Support - </w:t>
            </w:r>
            <w:r w:rsidR="00CB11C9" w:rsidRPr="00CF0DA9">
              <w:rPr>
                <w:rFonts w:cs="Arial"/>
                <w:sz w:val="20"/>
                <w:szCs w:val="20"/>
              </w:rPr>
              <w:t>Direct Install</w:t>
            </w:r>
          </w:p>
        </w:tc>
      </w:tr>
      <w:tr w:rsidR="00CB11C9" w14:paraId="1CEA8B67" w14:textId="77777777" w:rsidTr="00D41500">
        <w:tc>
          <w:tcPr>
            <w:tcW w:w="3258" w:type="dxa"/>
          </w:tcPr>
          <w:p w14:paraId="7F73A69A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318" w:type="dxa"/>
          </w:tcPr>
          <w:p w14:paraId="12CB50E1" w14:textId="77777777" w:rsidR="00CB11C9" w:rsidRDefault="00CB11C9" w:rsidP="005B2619"/>
        </w:tc>
      </w:tr>
      <w:tr w:rsidR="00CB11C9" w14:paraId="01BD478D" w14:textId="77777777" w:rsidTr="00D41500">
        <w:tc>
          <w:tcPr>
            <w:tcW w:w="3258" w:type="dxa"/>
          </w:tcPr>
          <w:p w14:paraId="6CF2A2B7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318" w:type="dxa"/>
          </w:tcPr>
          <w:p w14:paraId="33593E71" w14:textId="77777777" w:rsidR="00CB11C9" w:rsidRPr="00D86243" w:rsidRDefault="00CB11C9" w:rsidP="005B2619">
            <w:pPr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DEER does not contain this type of measure.</w:t>
            </w:r>
          </w:p>
        </w:tc>
      </w:tr>
      <w:tr w:rsidR="00CB11C9" w14:paraId="37374930" w14:textId="77777777" w:rsidTr="00D41500">
        <w:tc>
          <w:tcPr>
            <w:tcW w:w="3258" w:type="dxa"/>
            <w:vAlign w:val="center"/>
          </w:tcPr>
          <w:p w14:paraId="556E9F2C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318" w:type="dxa"/>
          </w:tcPr>
          <w:p w14:paraId="0FDD489C" w14:textId="2F8F089D" w:rsidR="00CB11C9" w:rsidRPr="00D86243" w:rsidRDefault="00CF0DA9" w:rsidP="005B2619">
            <w:pPr>
              <w:rPr>
                <w:rFonts w:cs="Arial"/>
                <w:sz w:val="20"/>
                <w:szCs w:val="20"/>
              </w:rPr>
            </w:pPr>
            <w:r w:rsidRPr="00CF0DA9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CB11C9" w14:paraId="2A6F9BA0" w14:textId="77777777" w:rsidTr="00D41500">
        <w:tc>
          <w:tcPr>
            <w:tcW w:w="3258" w:type="dxa"/>
            <w:vAlign w:val="center"/>
          </w:tcPr>
          <w:p w14:paraId="5EFF78F9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318" w:type="dxa"/>
          </w:tcPr>
          <w:p w14:paraId="09D0CDB0" w14:textId="256EC504" w:rsidR="00CB11C9" w:rsidRPr="00D86243" w:rsidRDefault="00CF0DA9" w:rsidP="005B2619">
            <w:pPr>
              <w:rPr>
                <w:rFonts w:cs="Arial"/>
                <w:sz w:val="20"/>
                <w:szCs w:val="20"/>
              </w:rPr>
            </w:pPr>
            <w:r w:rsidRPr="00CF0DA9">
              <w:rPr>
                <w:rFonts w:cs="Arial"/>
                <w:sz w:val="20"/>
                <w:szCs w:val="20"/>
              </w:rPr>
              <w:t xml:space="preserve">5 years (DEER EUL ID: </w:t>
            </w:r>
            <w:r w:rsidR="00CD5F37" w:rsidRPr="00CD5F37">
              <w:rPr>
                <w:rFonts w:cs="Arial"/>
                <w:sz w:val="20"/>
                <w:szCs w:val="20"/>
              </w:rPr>
              <w:t>Cook-LowPreRinse</w:t>
            </w:r>
            <w:r w:rsidRPr="00CF0DA9">
              <w:rPr>
                <w:rFonts w:cs="Arial"/>
                <w:sz w:val="20"/>
                <w:szCs w:val="20"/>
              </w:rPr>
              <w:t>)</w:t>
            </w:r>
          </w:p>
        </w:tc>
      </w:tr>
      <w:tr w:rsidR="00CB11C9" w14:paraId="1AAF5F25" w14:textId="77777777" w:rsidTr="00D41500">
        <w:tc>
          <w:tcPr>
            <w:tcW w:w="3258" w:type="dxa"/>
            <w:vAlign w:val="center"/>
          </w:tcPr>
          <w:p w14:paraId="16B215EE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318" w:type="dxa"/>
            <w:vAlign w:val="center"/>
          </w:tcPr>
          <w:p w14:paraId="20EF62D6" w14:textId="7CBC92F7" w:rsidR="00CB11C9" w:rsidRPr="00CF0DA9" w:rsidRDefault="000F5531" w:rsidP="000F553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Scaled</w:t>
            </w:r>
            <w:r w:rsidR="00CD5F37" w:rsidRPr="00CD5F37">
              <w:rPr>
                <w:rFonts w:cs="Arial"/>
                <w:sz w:val="20"/>
                <w:szCs w:val="20"/>
              </w:rPr>
              <w:t xml:space="preserve"> SCG’s energy savings values </w:t>
            </w:r>
            <w:r w:rsidRPr="000F5531">
              <w:rPr>
                <w:rFonts w:cs="Arial"/>
                <w:sz w:val="20"/>
                <w:szCs w:val="20"/>
              </w:rPr>
              <w:t xml:space="preserve">based on factors derived from </w:t>
            </w:r>
            <w:r w:rsidR="00CD5F37" w:rsidRPr="00CD5F37">
              <w:rPr>
                <w:rFonts w:cs="Arial"/>
                <w:sz w:val="20"/>
                <w:szCs w:val="20"/>
              </w:rPr>
              <w:t>the 2013 DEER ground temperature weather files specific to SDG&amp;E’s climate zones</w:t>
            </w:r>
            <w:r w:rsidR="00CD5F37">
              <w:rPr>
                <w:rFonts w:cs="Arial"/>
                <w:sz w:val="20"/>
                <w:szCs w:val="20"/>
              </w:rPr>
              <w:t>.</w:t>
            </w:r>
          </w:p>
        </w:tc>
      </w:tr>
      <w:tr w:rsidR="00CB11C9" w14:paraId="2ED6E4F8" w14:textId="77777777" w:rsidTr="00D41500">
        <w:tc>
          <w:tcPr>
            <w:tcW w:w="3258" w:type="dxa"/>
            <w:vAlign w:val="center"/>
          </w:tcPr>
          <w:p w14:paraId="31EC274C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318" w:type="dxa"/>
          </w:tcPr>
          <w:p w14:paraId="4BAC5F75" w14:textId="021812F3" w:rsidR="00CB11C9" w:rsidRPr="00476F40" w:rsidRDefault="00F67972" w:rsidP="005B26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SDGE:</w:t>
            </w:r>
            <w:r w:rsidR="00CF0DA9" w:rsidRPr="00CF0DA9">
              <w:rPr>
                <w:rFonts w:cs="Arial"/>
                <w:sz w:val="20"/>
                <w:szCs w:val="20"/>
              </w:rPr>
              <w:t>35-OTI-Otherindustrial-PROC OTH</w:t>
            </w:r>
          </w:p>
        </w:tc>
      </w:tr>
      <w:tr w:rsidR="00CB11C9" w14:paraId="3A96E54E" w14:textId="77777777" w:rsidTr="00D41500">
        <w:tc>
          <w:tcPr>
            <w:tcW w:w="3258" w:type="dxa"/>
            <w:vAlign w:val="center"/>
          </w:tcPr>
          <w:p w14:paraId="051AD34B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318" w:type="dxa"/>
          </w:tcPr>
          <w:p w14:paraId="71288583" w14:textId="77777777" w:rsidR="00CB11C9" w:rsidRPr="00476F40" w:rsidRDefault="00CB11C9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14:paraId="26BD96F6" w14:textId="77777777" w:rsidTr="00D41500">
        <w:tc>
          <w:tcPr>
            <w:tcW w:w="3258" w:type="dxa"/>
          </w:tcPr>
          <w:p w14:paraId="49E7BEC5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1</w:t>
            </w:r>
          </w:p>
        </w:tc>
        <w:tc>
          <w:tcPr>
            <w:tcW w:w="6318" w:type="dxa"/>
          </w:tcPr>
          <w:p w14:paraId="5A8E78D0" w14:textId="687B3050" w:rsidR="00CB11C9" w:rsidRPr="00CF0DA9" w:rsidRDefault="00CF0DA9" w:rsidP="005B261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$0</w:t>
            </w:r>
          </w:p>
        </w:tc>
      </w:tr>
      <w:tr w:rsidR="00CB11C9" w14:paraId="2F1BD52D" w14:textId="77777777" w:rsidTr="00D41500">
        <w:tc>
          <w:tcPr>
            <w:tcW w:w="3258" w:type="dxa"/>
          </w:tcPr>
          <w:p w14:paraId="52551536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6318" w:type="dxa"/>
          </w:tcPr>
          <w:p w14:paraId="251B9B26" w14:textId="08A3D417" w:rsidR="00CB11C9" w:rsidRPr="00476F40" w:rsidRDefault="00CF0DA9" w:rsidP="005B26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$0</w:t>
            </w:r>
          </w:p>
        </w:tc>
      </w:tr>
      <w:tr w:rsidR="00CB11C9" w14:paraId="05C58A06" w14:textId="77777777" w:rsidTr="00D41500">
        <w:tc>
          <w:tcPr>
            <w:tcW w:w="3258" w:type="dxa"/>
          </w:tcPr>
          <w:p w14:paraId="59CDE70E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3</w:t>
            </w:r>
          </w:p>
        </w:tc>
        <w:tc>
          <w:tcPr>
            <w:tcW w:w="6318" w:type="dxa"/>
          </w:tcPr>
          <w:p w14:paraId="4B25D768" w14:textId="405123A9" w:rsidR="00CB11C9" w:rsidRPr="00476F40" w:rsidRDefault="00CF0DA9" w:rsidP="005B26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$0</w:t>
            </w:r>
          </w:p>
        </w:tc>
      </w:tr>
      <w:tr w:rsidR="00CB11C9" w14:paraId="61FFA715" w14:textId="77777777" w:rsidTr="00D41500">
        <w:tc>
          <w:tcPr>
            <w:tcW w:w="3258" w:type="dxa"/>
          </w:tcPr>
          <w:p w14:paraId="064CC879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318" w:type="dxa"/>
          </w:tcPr>
          <w:p w14:paraId="4AB37797" w14:textId="5767A0B2" w:rsidR="00CF0DA9" w:rsidRPr="00CF0DA9" w:rsidRDefault="00F67972" w:rsidP="00CD5F37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F67972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</w:t>
            </w:r>
            <w:r w:rsidR="00CD5F37" w:rsidRPr="00CD5F37">
              <w:rPr>
                <w:rFonts w:cs="Arial"/>
                <w:color w:val="000000" w:themeColor="text1"/>
                <w:sz w:val="20"/>
                <w:szCs w:val="20"/>
              </w:rPr>
              <w:t xml:space="preserve">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="00CD5F37" w:rsidRPr="00CD5F37">
              <w:rPr>
                <w:rFonts w:cs="Arial"/>
                <w:color w:val="000000" w:themeColor="text1"/>
                <w:sz w:val="20"/>
                <w:szCs w:val="20"/>
              </w:rPr>
              <w:t xml:space="preserve"> contract </w:t>
            </w:r>
            <w:r w:rsidR="00CD5F37">
              <w:rPr>
                <w:rFonts w:cs="Arial"/>
                <w:color w:val="000000" w:themeColor="text1"/>
                <w:sz w:val="20"/>
                <w:szCs w:val="20"/>
              </w:rPr>
              <w:t>labor</w:t>
            </w:r>
            <w:r w:rsidRPr="00F67972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CD5F37" w14:paraId="1CB3C08A" w14:textId="77777777" w:rsidTr="00D41500">
        <w:tc>
          <w:tcPr>
            <w:tcW w:w="3258" w:type="dxa"/>
          </w:tcPr>
          <w:p w14:paraId="27B9B88E" w14:textId="51DCDC4E" w:rsidR="00CD5F37" w:rsidRPr="00822B6F" w:rsidRDefault="00CD5F37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6318" w:type="dxa"/>
          </w:tcPr>
          <w:p w14:paraId="1AE9F6F4" w14:textId="58387065" w:rsidR="00CD5F37" w:rsidRPr="00CF0DA9" w:rsidRDefault="00CD5F37" w:rsidP="005B261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9586F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39586F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  <w:tr w:rsidR="00CD5F37" w14:paraId="7E180881" w14:textId="77777777" w:rsidTr="00D41500">
        <w:tc>
          <w:tcPr>
            <w:tcW w:w="3258" w:type="dxa"/>
          </w:tcPr>
          <w:p w14:paraId="36EE3611" w14:textId="77777777" w:rsidR="00CD5F37" w:rsidRPr="00822B6F" w:rsidRDefault="00CD5F37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3</w:t>
            </w:r>
          </w:p>
        </w:tc>
        <w:tc>
          <w:tcPr>
            <w:tcW w:w="6318" w:type="dxa"/>
          </w:tcPr>
          <w:p w14:paraId="6B9CEC09" w14:textId="1DDE4A9C" w:rsidR="00CD5F37" w:rsidRPr="00CF0DA9" w:rsidRDefault="00CD5F37" w:rsidP="005B261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39586F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39586F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  <w:tr w:rsidR="00F934EC" w14:paraId="1E24AF9D" w14:textId="77777777" w:rsidTr="00D41500">
        <w:tc>
          <w:tcPr>
            <w:tcW w:w="3258" w:type="dxa"/>
          </w:tcPr>
          <w:p w14:paraId="7B0B4B26" w14:textId="25751FCA" w:rsidR="00F934EC" w:rsidRPr="00822B6F" w:rsidRDefault="003D3517" w:rsidP="005B26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</w:t>
            </w:r>
            <w:r w:rsidR="00F934EC" w:rsidRPr="00822B6F">
              <w:rPr>
                <w:sz w:val="20"/>
                <w:szCs w:val="20"/>
              </w:rPr>
              <w:t xml:space="preserve"> – Measure 1</w:t>
            </w:r>
          </w:p>
        </w:tc>
        <w:tc>
          <w:tcPr>
            <w:tcW w:w="6318" w:type="dxa"/>
          </w:tcPr>
          <w:p w14:paraId="7B4EEE9B" w14:textId="5D720D15" w:rsidR="00F934EC" w:rsidRPr="00CF0DA9" w:rsidRDefault="00F934EC" w:rsidP="005B2619">
            <w:pPr>
              <w:rPr>
                <w:color w:val="000000" w:themeColor="text1"/>
              </w:rPr>
            </w:pP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  <w:tr w:rsidR="00F934EC" w14:paraId="7D76AD9D" w14:textId="77777777" w:rsidTr="00D41500">
        <w:tc>
          <w:tcPr>
            <w:tcW w:w="3258" w:type="dxa"/>
          </w:tcPr>
          <w:p w14:paraId="0071E4E5" w14:textId="52269139" w:rsidR="00F934EC" w:rsidRPr="00822B6F" w:rsidRDefault="003D3517" w:rsidP="005B26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</w:t>
            </w:r>
            <w:r w:rsidR="00F934EC" w:rsidRPr="00822B6F">
              <w:rPr>
                <w:sz w:val="20"/>
                <w:szCs w:val="20"/>
              </w:rPr>
              <w:t xml:space="preserve"> – Measure 2</w:t>
            </w:r>
          </w:p>
        </w:tc>
        <w:tc>
          <w:tcPr>
            <w:tcW w:w="6318" w:type="dxa"/>
          </w:tcPr>
          <w:p w14:paraId="2C66C3EA" w14:textId="472DD85E" w:rsidR="00F934EC" w:rsidRPr="00CF0DA9" w:rsidRDefault="00F934EC" w:rsidP="005B2619">
            <w:pPr>
              <w:rPr>
                <w:color w:val="000000" w:themeColor="text1"/>
                <w:sz w:val="20"/>
                <w:szCs w:val="20"/>
              </w:rPr>
            </w:pP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  <w:tr w:rsidR="00F934EC" w14:paraId="2788E43F" w14:textId="77777777" w:rsidTr="00D41500">
        <w:tc>
          <w:tcPr>
            <w:tcW w:w="3258" w:type="dxa"/>
          </w:tcPr>
          <w:p w14:paraId="4CEF61EC" w14:textId="50DA2B33" w:rsidR="00F934EC" w:rsidRPr="00822B6F" w:rsidRDefault="003D3517" w:rsidP="005B26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</w:t>
            </w:r>
            <w:r w:rsidR="00F934EC" w:rsidRPr="00822B6F">
              <w:rPr>
                <w:sz w:val="20"/>
                <w:szCs w:val="20"/>
              </w:rPr>
              <w:t xml:space="preserve"> – Measure 3</w:t>
            </w:r>
          </w:p>
        </w:tc>
        <w:tc>
          <w:tcPr>
            <w:tcW w:w="6318" w:type="dxa"/>
          </w:tcPr>
          <w:p w14:paraId="168C82F6" w14:textId="20A435CB" w:rsidR="00F934EC" w:rsidRPr="00CF0DA9" w:rsidRDefault="00F934EC" w:rsidP="005B2619">
            <w:pPr>
              <w:rPr>
                <w:color w:val="000000" w:themeColor="text1"/>
                <w:sz w:val="20"/>
                <w:szCs w:val="20"/>
              </w:rPr>
            </w:pP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$100 ($77.78 for materials + average </w:t>
            </w:r>
            <w:r w:rsidR="003D3517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072620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</w:tbl>
    <w:p w14:paraId="5BFC67CC" w14:textId="77777777" w:rsidR="00F67972" w:rsidRDefault="00F67972" w:rsidP="00F67972">
      <w:pPr>
        <w:pStyle w:val="Heading2"/>
      </w:pPr>
      <w:r>
        <w:lastRenderedPageBreak/>
        <w:t xml:space="preserve">Differences From Lead Program Administrator Workpaper </w:t>
      </w:r>
    </w:p>
    <w:p w14:paraId="5F6540CA" w14:textId="1452D52D" w:rsidR="00CB11C9" w:rsidRPr="00F67972" w:rsidRDefault="00F67972" w:rsidP="00F67972">
      <w:pPr>
        <w:pStyle w:val="Heading3"/>
      </w:pPr>
      <w:r>
        <w:t xml:space="preserve">I. </w:t>
      </w:r>
      <w:r w:rsidR="0080699B" w:rsidRPr="00560934">
        <w:t>Calculation</w:t>
      </w:r>
      <w:r w:rsidR="0080699B">
        <w:t xml:space="preserve"> Methodology</w:t>
      </w:r>
      <w:r>
        <w:t xml:space="preserve"> </w:t>
      </w:r>
      <w:r w:rsidR="00CB11C9">
        <w:rPr>
          <w:rFonts w:asciiTheme="minorHAnsi" w:hAnsiTheme="minorHAnsi" w:cstheme="minorHAnsi"/>
        </w:rPr>
        <w:t>Gas Energy Savings</w:t>
      </w:r>
      <w:r w:rsidR="00CB11C9" w:rsidRPr="001E1A38">
        <w:rPr>
          <w:rFonts w:asciiTheme="minorHAnsi" w:hAnsiTheme="minorHAnsi" w:cstheme="minorHAnsi"/>
        </w:rPr>
        <w:t xml:space="preserve"> Estimation Methodologies</w:t>
      </w:r>
    </w:p>
    <w:p w14:paraId="01721B88" w14:textId="15620FF8" w:rsidR="000F5531" w:rsidRDefault="000F5531" w:rsidP="00CB11C9">
      <w:r w:rsidRPr="000F5531">
        <w:t>SDGE took energy savings impact values readily available in DEER READi v.2.4.7 and scaled them based</w:t>
      </w:r>
      <w:r w:rsidR="0011063E">
        <w:t xml:space="preserve"> on</w:t>
      </w:r>
      <w:r w:rsidRPr="000F5531">
        <w:t xml:space="preserve"> </w:t>
      </w:r>
      <w:r>
        <w:t xml:space="preserve">factors derived from the </w:t>
      </w:r>
      <w:r w:rsidRPr="000F5531">
        <w:t>2013 DEER ground temperature weather files specific to SDG&amp;E’s specific climate zones</w:t>
      </w:r>
      <w:r>
        <w:t>.</w:t>
      </w:r>
      <w:r w:rsidRPr="000F5531">
        <w:t xml:space="preserve"> </w:t>
      </w:r>
    </w:p>
    <w:p w14:paraId="66BF2F1B" w14:textId="77777777" w:rsidR="000F5531" w:rsidRDefault="000F5531" w:rsidP="00CB11C9"/>
    <w:p w14:paraId="68C46D9C" w14:textId="56B074D3" w:rsidR="000F5531" w:rsidRDefault="000F5531" w:rsidP="00CB11C9">
      <w:pPr>
        <w:rPr>
          <w:sz w:val="20"/>
        </w:rPr>
      </w:pPr>
      <w:r w:rsidRPr="000F5531">
        <w:t>In order to conve</w:t>
      </w:r>
      <w:r w:rsidR="008E784F">
        <w:t xml:space="preserve">rt SCG energy savings values </w:t>
      </w:r>
      <w:r w:rsidR="00DF6A32">
        <w:t xml:space="preserve">applicable to </w:t>
      </w:r>
      <w:r w:rsidR="008E784F">
        <w:t>SDG&amp;E climate z</w:t>
      </w:r>
      <w:r w:rsidRPr="000F5531">
        <w:t>one</w:t>
      </w:r>
      <w:r w:rsidR="00DF6A32">
        <w:t>s</w:t>
      </w:r>
      <w:r w:rsidRPr="000F5531">
        <w:t xml:space="preserve">, SDG&amp;E </w:t>
      </w:r>
      <w:r w:rsidR="008E784F">
        <w:t>developed</w:t>
      </w:r>
      <w:r w:rsidRPr="000F5531">
        <w:t xml:space="preserve"> </w:t>
      </w:r>
      <w:r w:rsidR="00DF6A32">
        <w:t xml:space="preserve">climate zone specific </w:t>
      </w:r>
      <w:r w:rsidRPr="000F5531">
        <w:t>factor</w:t>
      </w:r>
      <w:r w:rsidR="008E784F">
        <w:t>s</w:t>
      </w:r>
      <w:r w:rsidRPr="000F5531">
        <w:t xml:space="preserve"> </w:t>
      </w:r>
      <w:r w:rsidR="008E784F">
        <w:t>that were applied</w:t>
      </w:r>
      <w:r w:rsidRPr="000F5531">
        <w:t xml:space="preserve"> to the SCG </w:t>
      </w:r>
      <w:proofErr w:type="gramStart"/>
      <w:r w:rsidR="008E784F">
        <w:t>wp</w:t>
      </w:r>
      <w:proofErr w:type="gramEnd"/>
      <w:r w:rsidR="008E784F">
        <w:t xml:space="preserve"> energy </w:t>
      </w:r>
      <w:r w:rsidR="00DF6A32">
        <w:t>savings values. These</w:t>
      </w:r>
      <w:r w:rsidR="00DF6A32" w:rsidRPr="00BB5EFE">
        <w:t xml:space="preserve"> factor</w:t>
      </w:r>
      <w:r w:rsidR="00DF6A32">
        <w:t xml:space="preserve">s are </w:t>
      </w:r>
      <w:r w:rsidR="00DF6A32" w:rsidRPr="00BB5EFE">
        <w:t>a ratio of the SDG&amp;E Delta-T to the SCG Delta-T</w:t>
      </w:r>
      <w:r w:rsidR="00DF6A32">
        <w:t xml:space="preserve"> (</w:t>
      </w:r>
      <w:r w:rsidR="00BB5EFE" w:rsidRPr="00BB5EFE">
        <w:t xml:space="preserve">Factor </w:t>
      </w:r>
      <w:r w:rsidR="00DF6A32">
        <w:t xml:space="preserve">= </w:t>
      </w:r>
      <w:r w:rsidR="00BB5EFE" w:rsidRPr="00BB5EFE">
        <w:t>ΔT</w:t>
      </w:r>
      <w:r w:rsidR="00BB5EFE" w:rsidRPr="00BB5EFE">
        <w:rPr>
          <w:vertAlign w:val="subscript"/>
        </w:rPr>
        <w:t>SDGE</w:t>
      </w:r>
      <w:r w:rsidR="00BB5EFE" w:rsidRPr="00BB5EFE">
        <w:t>/ΔT</w:t>
      </w:r>
      <w:r w:rsidR="00BB5EFE" w:rsidRPr="00BB5EFE">
        <w:rPr>
          <w:vertAlign w:val="subscript"/>
        </w:rPr>
        <w:t>SCG</w:t>
      </w:r>
      <w:r w:rsidR="00DF6A32">
        <w:t>).</w:t>
      </w:r>
      <w:r w:rsidR="00963EAB">
        <w:t xml:space="preserve"> The SCG specific supply water temperature is 68</w:t>
      </w:r>
      <w:r w:rsidR="00963EAB" w:rsidRPr="00175F32">
        <w:rPr>
          <w:b/>
          <w:sz w:val="20"/>
        </w:rPr>
        <w:t>°</w:t>
      </w:r>
      <w:r w:rsidR="00963EAB" w:rsidRPr="00963EAB">
        <w:rPr>
          <w:sz w:val="20"/>
        </w:rPr>
        <w:t>F</w:t>
      </w:r>
      <w:r w:rsidR="00963EAB">
        <w:rPr>
          <w:sz w:val="20"/>
        </w:rPr>
        <w:t>.</w:t>
      </w:r>
    </w:p>
    <w:p w14:paraId="1B4F25B0" w14:textId="77777777" w:rsidR="00963EAB" w:rsidRDefault="00963EAB" w:rsidP="00CB11C9">
      <w:pPr>
        <w:rPr>
          <w:sz w:val="20"/>
        </w:rPr>
      </w:pPr>
    </w:p>
    <w:p w14:paraId="08DA925B" w14:textId="77777777" w:rsidR="00692BF3" w:rsidRDefault="00692BF3" w:rsidP="00692BF3">
      <w:pPr>
        <w:jc w:val="center"/>
      </w:pPr>
      <w:r w:rsidRPr="00963EAB">
        <w:rPr>
          <w:b/>
          <w:sz w:val="20"/>
        </w:rPr>
        <w:t>Equation 1:</w:t>
      </w:r>
      <w:r>
        <w:rPr>
          <w:sz w:val="20"/>
        </w:rPr>
        <w:t xml:space="preserve"> </w:t>
      </w:r>
      <w:r w:rsidRPr="00BB5EFE">
        <w:t>SDG&amp;E Delta-T to the SCG Delta-T</w:t>
      </w:r>
      <w:r>
        <w:t xml:space="preserve"> (</w:t>
      </w:r>
      <w:r w:rsidRPr="00BB5EFE">
        <w:t>ΔT</w:t>
      </w:r>
      <w:r w:rsidRPr="00BB5EFE">
        <w:rPr>
          <w:vertAlign w:val="subscript"/>
        </w:rPr>
        <w:t>SDGE</w:t>
      </w:r>
      <w:r w:rsidRPr="00BB5EFE">
        <w:t>/ΔT</w:t>
      </w:r>
      <w:r w:rsidRPr="00BB5EFE">
        <w:rPr>
          <w:vertAlign w:val="subscript"/>
        </w:rPr>
        <w:t>SCG</w:t>
      </w:r>
      <w:r>
        <w:t>) Factor</w:t>
      </w:r>
    </w:p>
    <w:p w14:paraId="4665A408" w14:textId="77777777" w:rsidR="00963EAB" w:rsidRDefault="00963EAB" w:rsidP="00CB11C9">
      <w:pPr>
        <w:rPr>
          <w:sz w:val="20"/>
        </w:rPr>
      </w:pPr>
    </w:p>
    <w:p w14:paraId="4452B19B" w14:textId="58C0CC79" w:rsidR="00963EAB" w:rsidRDefault="00EB0C05" w:rsidP="00963EAB">
      <w:pPr>
        <w:jc w:val="center"/>
        <w:rPr>
          <w:sz w:val="20"/>
        </w:rPr>
      </w:pPr>
      <w:r w:rsidRPr="00963EAB">
        <w:rPr>
          <w:position w:val="-28"/>
          <w:sz w:val="20"/>
        </w:rPr>
        <w:object w:dxaOrig="4760" w:dyaOrig="660" w14:anchorId="10DF14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pt;height:33.5pt" o:ole="">
            <v:imagedata r:id="rId10" o:title=""/>
          </v:shape>
          <o:OLEObject Type="Embed" ProgID="Equation.3" ShapeID="_x0000_i1025" DrawAspect="Content" ObjectID="_1537272474" r:id="rId11"/>
        </w:object>
      </w:r>
      <w:r w:rsidR="00692BF3" w:rsidRPr="00963EAB">
        <w:rPr>
          <w:position w:val="-28"/>
          <w:sz w:val="20"/>
        </w:rPr>
        <w:object w:dxaOrig="2980" w:dyaOrig="660" w14:anchorId="4EDC2465">
          <v:shape id="_x0000_i1026" type="#_x0000_t75" style="width:148.5pt;height:33.5pt" o:ole="">
            <v:imagedata r:id="rId12" o:title=""/>
          </v:shape>
          <o:OLEObject Type="Embed" ProgID="Equation.3" ShapeID="_x0000_i1026" DrawAspect="Content" ObjectID="_1537272475" r:id="rId13"/>
        </w:object>
      </w:r>
      <w:r w:rsidR="000B17A7">
        <w:rPr>
          <w:sz w:val="20"/>
        </w:rPr>
        <w:t xml:space="preserve"> </w:t>
      </w:r>
    </w:p>
    <w:p w14:paraId="3D8B9FA7" w14:textId="77777777" w:rsidR="00963EAB" w:rsidRDefault="00963EAB" w:rsidP="00963EAB">
      <w:pPr>
        <w:jc w:val="center"/>
        <w:rPr>
          <w:sz w:val="20"/>
        </w:rPr>
      </w:pPr>
    </w:p>
    <w:p w14:paraId="72D3E406" w14:textId="77777777" w:rsidR="00963EAB" w:rsidRDefault="00963EAB" w:rsidP="00963EAB">
      <w:pPr>
        <w:jc w:val="center"/>
      </w:pPr>
    </w:p>
    <w:p w14:paraId="62F02748" w14:textId="77777777" w:rsidR="00692BF3" w:rsidRDefault="00692BF3" w:rsidP="00692BF3">
      <w:pPr>
        <w:jc w:val="center"/>
      </w:pPr>
      <w:r>
        <w:rPr>
          <w:b/>
          <w:sz w:val="20"/>
        </w:rPr>
        <w:t>Equation 2</w:t>
      </w:r>
      <w:r w:rsidRPr="00963EAB">
        <w:rPr>
          <w:b/>
          <w:sz w:val="20"/>
        </w:rPr>
        <w:t>:</w:t>
      </w:r>
      <w:r>
        <w:rPr>
          <w:sz w:val="20"/>
        </w:rPr>
        <w:t xml:space="preserve"> Scaled </w:t>
      </w:r>
      <w:r w:rsidRPr="00BB5EFE">
        <w:t xml:space="preserve">SDG&amp;E </w:t>
      </w:r>
      <w:r>
        <w:t>Energy Savings for Low Flow PRSV 1.07 GPM in CTZ 06</w:t>
      </w:r>
    </w:p>
    <w:p w14:paraId="4F8D564E" w14:textId="77777777" w:rsidR="000B17A7" w:rsidRDefault="000B17A7" w:rsidP="00963EAB">
      <w:pPr>
        <w:jc w:val="center"/>
      </w:pPr>
    </w:p>
    <w:p w14:paraId="31DC7B68" w14:textId="3EDA1611" w:rsidR="000B17A7" w:rsidRDefault="000B17A7" w:rsidP="00963EAB">
      <w:pPr>
        <w:jc w:val="center"/>
      </w:pPr>
      <w:r>
        <w:t xml:space="preserve">SCG Savings (Therms/yr) * SDG&amp;E Factor = SDG&amp;E Savings (Therms/yr) </w:t>
      </w:r>
    </w:p>
    <w:p w14:paraId="45DFB968" w14:textId="16B9D7AF" w:rsidR="00963EAB" w:rsidRDefault="000B17A7" w:rsidP="00963EAB">
      <w:pPr>
        <w:jc w:val="center"/>
      </w:pPr>
      <w:r>
        <w:t>52.4 Therms * 1.1366 = 59.6 Therms</w:t>
      </w:r>
    </w:p>
    <w:p w14:paraId="70923865" w14:textId="77777777" w:rsidR="00963EAB" w:rsidRDefault="00963EAB" w:rsidP="00963EAB">
      <w:pPr>
        <w:jc w:val="center"/>
      </w:pPr>
    </w:p>
    <w:p w14:paraId="32D8B51B" w14:textId="77777777" w:rsidR="00963EAB" w:rsidRDefault="00963EAB" w:rsidP="00963EAB">
      <w:pPr>
        <w:jc w:val="center"/>
      </w:pPr>
    </w:p>
    <w:p w14:paraId="52ADF41B" w14:textId="77777777" w:rsidR="000F5531" w:rsidRDefault="000F5531" w:rsidP="00CB11C9"/>
    <w:p w14:paraId="0E359F82" w14:textId="0AEF5212" w:rsidR="00CB11C9" w:rsidRDefault="001104CA" w:rsidP="00CB11C9">
      <w:r>
        <w:t>As indicated above, t</w:t>
      </w:r>
      <w:r w:rsidR="00CB11C9">
        <w:t xml:space="preserve">he energy savings </w:t>
      </w:r>
      <w:r>
        <w:t>have</w:t>
      </w:r>
      <w:r w:rsidR="00CB11C9">
        <w:t xml:space="preserve"> been updated </w:t>
      </w:r>
      <w:r w:rsidR="00F67972">
        <w:t xml:space="preserve">for SDG&amp;E’s specific climate zones </w:t>
      </w:r>
      <w:r w:rsidR="00CB11C9">
        <w:t xml:space="preserve">using weather files from </w:t>
      </w:r>
      <w:r w:rsidR="00F67972">
        <w:t xml:space="preserve">the </w:t>
      </w:r>
      <w:r w:rsidR="00A54587" w:rsidRPr="00A54587">
        <w:t>2013 DEER ground temperature data</w:t>
      </w:r>
      <w:r w:rsidR="00CB11C9">
        <w:t xml:space="preserve">. The </w:t>
      </w:r>
      <w:r>
        <w:t xml:space="preserve">SDG&amp;E climate specific </w:t>
      </w:r>
      <w:r w:rsidR="00CB11C9">
        <w:t>ground water temperature</w:t>
      </w:r>
      <w:r>
        <w:t>s</w:t>
      </w:r>
      <w:r w:rsidR="00CB11C9">
        <w:t xml:space="preserve"> </w:t>
      </w:r>
      <w:r w:rsidR="005B2619">
        <w:t>are found in Tables 2 through Table 7, which exhibit</w:t>
      </w:r>
      <w:r w:rsidR="00CB11C9">
        <w:t xml:space="preserve"> the change in supply H</w:t>
      </w:r>
      <w:r w:rsidR="00CB11C9">
        <w:rPr>
          <w:vertAlign w:val="subscript"/>
        </w:rPr>
        <w:t>2</w:t>
      </w:r>
      <w:r w:rsidR="00CB11C9">
        <w:t xml:space="preserve">O </w:t>
      </w:r>
      <w:r w:rsidR="00CB11C9">
        <w:rPr>
          <w:vertAlign w:val="superscript"/>
        </w:rPr>
        <w:t>o</w:t>
      </w:r>
      <w:r w:rsidR="00CB11C9">
        <w:t>F</w:t>
      </w:r>
      <w:r w:rsidR="005B2619">
        <w:t xml:space="preserve"> and</w:t>
      </w:r>
      <w:r w:rsidR="00CB11C9">
        <w:t xml:space="preserve"> result in the altered Therms/yr savings impacts per </w:t>
      </w:r>
      <w:r w:rsidR="005B2619">
        <w:t xml:space="preserve">the affected SDG&amp;E </w:t>
      </w:r>
      <w:r w:rsidR="00CB11C9">
        <w:t>climate zone</w:t>
      </w:r>
      <w:r w:rsidR="005B2619">
        <w:t>s.</w:t>
      </w:r>
    </w:p>
    <w:p w14:paraId="1E3D2024" w14:textId="77777777" w:rsidR="00CB11C9" w:rsidRDefault="00CB11C9" w:rsidP="00CB11C9"/>
    <w:p w14:paraId="3819E326" w14:textId="4C20969E" w:rsidR="005B2619" w:rsidRPr="00E20DA7" w:rsidRDefault="005B2619" w:rsidP="005B2619">
      <w:pPr>
        <w:jc w:val="center"/>
        <w:rPr>
          <w:rFonts w:eastAsiaTheme="minorHAnsi" w:cstheme="minorHAnsi"/>
          <w:b/>
          <w:i/>
          <w:szCs w:val="22"/>
        </w:rPr>
      </w:pPr>
      <w:r>
        <w:rPr>
          <w:rFonts w:eastAsiaTheme="minorHAnsi" w:cstheme="minorBidi"/>
          <w:b/>
          <w:szCs w:val="22"/>
        </w:rPr>
        <w:t>Table 2: Energy Savings for CZ06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5167E579" w14:textId="77777777" w:rsidTr="00F62AEF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bookmarkEnd w:id="2"/>
          <w:p w14:paraId="5DC87D49" w14:textId="48C8E182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CZ06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7B54B3" w14:textId="77777777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24336680" w14:textId="77777777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62F009E6" w14:textId="54D60182" w:rsidR="0018635C" w:rsidRPr="00175F32" w:rsidRDefault="0018635C" w:rsidP="0018635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4195A284" w14:textId="331C171C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2114A856" w14:textId="3AA60F28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308AA1A4" w14:textId="0FA054E4" w:rsidR="0018635C" w:rsidRPr="00175F32" w:rsidRDefault="0018635C" w:rsidP="005B261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3D77524D" w14:textId="77777777" w:rsidTr="00F62AEF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19DB2515" w14:textId="277E1E43" w:rsidR="0018635C" w:rsidRPr="00175F32" w:rsidRDefault="0018635C" w:rsidP="005B2619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2A4D1B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60134E50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FB0325F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6</w:t>
            </w:r>
            <w:r>
              <w:rPr>
                <w:sz w:val="20"/>
              </w:rPr>
              <w:t>1.7</w:t>
            </w:r>
          </w:p>
        </w:tc>
        <w:tc>
          <w:tcPr>
            <w:tcW w:w="1089" w:type="dxa"/>
            <w:vAlign w:val="center"/>
          </w:tcPr>
          <w:p w14:paraId="24637C83" w14:textId="09A4ED0F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7DBB8B43" w14:textId="719F3E79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1EDA72EB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6B8B8389" w14:textId="77777777" w:rsidTr="00F62AEF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259D1EE7" w14:textId="77777777" w:rsidR="0018635C" w:rsidRPr="00175F32" w:rsidRDefault="0018635C" w:rsidP="005B2619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B74FF9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0E0DFB29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4968FC0E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6</w:t>
            </w:r>
            <w:r>
              <w:rPr>
                <w:sz w:val="20"/>
              </w:rPr>
              <w:t>1.7</w:t>
            </w:r>
          </w:p>
        </w:tc>
        <w:tc>
          <w:tcPr>
            <w:tcW w:w="1089" w:type="dxa"/>
            <w:vAlign w:val="center"/>
          </w:tcPr>
          <w:p w14:paraId="4F89C781" w14:textId="5897547E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531503F9" w14:textId="1559B636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1089" w:type="dxa"/>
            <w:vAlign w:val="center"/>
          </w:tcPr>
          <w:p w14:paraId="684649D6" w14:textId="77777777" w:rsidR="0018635C" w:rsidRPr="00152326" w:rsidRDefault="0018635C" w:rsidP="005B261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52326">
              <w:rPr>
                <w:rFonts w:ascii="Calibri" w:hAnsi="Calibri"/>
                <w:b/>
                <w:bCs/>
                <w:color w:val="000000"/>
                <w:szCs w:val="22"/>
              </w:rPr>
              <w:t>59.6</w:t>
            </w:r>
          </w:p>
        </w:tc>
      </w:tr>
      <w:tr w:rsidR="0018635C" w:rsidRPr="00F13FB6" w14:paraId="0645C34E" w14:textId="77777777" w:rsidTr="00F62AEF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62421514" w14:textId="77777777" w:rsidR="0018635C" w:rsidRPr="00B414CF" w:rsidRDefault="0018635C" w:rsidP="005B2619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1C2F9947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3EC30A7B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B75D53E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6</w:t>
            </w:r>
            <w:r>
              <w:rPr>
                <w:sz w:val="20"/>
              </w:rPr>
              <w:t>1.7</w:t>
            </w:r>
          </w:p>
        </w:tc>
        <w:tc>
          <w:tcPr>
            <w:tcW w:w="1089" w:type="dxa"/>
            <w:vAlign w:val="center"/>
          </w:tcPr>
          <w:p w14:paraId="62BBC96E" w14:textId="61A878E7" w:rsidR="0018635C" w:rsidRDefault="0018635C" w:rsidP="005B2619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756B2522" w14:textId="3C9F766F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1089" w:type="dxa"/>
            <w:vAlign w:val="center"/>
          </w:tcPr>
          <w:p w14:paraId="2A7C86A2" w14:textId="77777777" w:rsidR="0018635C" w:rsidRPr="00152326" w:rsidRDefault="0018635C" w:rsidP="005B261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34.7</w:t>
            </w:r>
          </w:p>
        </w:tc>
      </w:tr>
      <w:tr w:rsidR="0018635C" w:rsidRPr="00F13FB6" w14:paraId="2C123B81" w14:textId="77777777" w:rsidTr="00F62AEF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3D6241A1" w14:textId="77777777" w:rsidR="0018635C" w:rsidRPr="00175F32" w:rsidRDefault="0018635C" w:rsidP="005B2619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7CA376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605C9116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A36F00D" w14:textId="77777777" w:rsidR="0018635C" w:rsidRPr="00175F32" w:rsidRDefault="0018635C" w:rsidP="005B2619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6</w:t>
            </w:r>
            <w:r>
              <w:rPr>
                <w:sz w:val="20"/>
              </w:rPr>
              <w:t>1.7</w:t>
            </w:r>
          </w:p>
        </w:tc>
        <w:tc>
          <w:tcPr>
            <w:tcW w:w="1089" w:type="dxa"/>
            <w:vAlign w:val="center"/>
          </w:tcPr>
          <w:p w14:paraId="7060EF78" w14:textId="6231C0C8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9B7A879" w14:textId="08CE8996" w:rsidR="0018635C" w:rsidRPr="00175F32" w:rsidRDefault="0018635C" w:rsidP="005B26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1089" w:type="dxa"/>
            <w:vAlign w:val="center"/>
          </w:tcPr>
          <w:p w14:paraId="35C6F0D7" w14:textId="77777777" w:rsidR="0018635C" w:rsidRPr="00152326" w:rsidRDefault="0018635C" w:rsidP="005B2619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49.9</w:t>
            </w:r>
          </w:p>
        </w:tc>
      </w:tr>
    </w:tbl>
    <w:p w14:paraId="4A1B2268" w14:textId="77777777" w:rsidR="005B2619" w:rsidRDefault="005B2619" w:rsidP="005B2619">
      <w:pPr>
        <w:jc w:val="center"/>
        <w:rPr>
          <w:rFonts w:eastAsiaTheme="minorHAnsi" w:cstheme="minorBidi"/>
          <w:b/>
          <w:szCs w:val="22"/>
        </w:rPr>
      </w:pPr>
    </w:p>
    <w:p w14:paraId="1A2C283A" w14:textId="77777777" w:rsidR="001104CA" w:rsidRDefault="001104CA" w:rsidP="005B2619">
      <w:pPr>
        <w:jc w:val="center"/>
        <w:rPr>
          <w:rFonts w:eastAsiaTheme="minorHAnsi" w:cstheme="minorBidi"/>
          <w:b/>
          <w:szCs w:val="22"/>
        </w:rPr>
      </w:pPr>
    </w:p>
    <w:p w14:paraId="250BA08E" w14:textId="5BB73BF2" w:rsidR="005B2619" w:rsidRPr="00E20DA7" w:rsidRDefault="005B2619" w:rsidP="005B2619">
      <w:pPr>
        <w:jc w:val="center"/>
        <w:rPr>
          <w:rFonts w:eastAsiaTheme="minorHAnsi" w:cstheme="minorHAnsi"/>
          <w:b/>
          <w:i/>
          <w:szCs w:val="22"/>
        </w:rPr>
      </w:pPr>
      <w:r>
        <w:rPr>
          <w:rFonts w:eastAsiaTheme="minorHAnsi" w:cstheme="minorBidi"/>
          <w:b/>
          <w:szCs w:val="22"/>
        </w:rPr>
        <w:lastRenderedPageBreak/>
        <w:t>Table 3: Energy Savings for CZ07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5B0CAE29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486EBA32" w14:textId="190308C2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CZ07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E9DCD0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58C910CC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349637E7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01EB71F0" w14:textId="7FD606D6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07EAF92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57225466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6044BC12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10824452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083C711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0A78C9B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6E04D85" w14:textId="3F5DDB82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1089" w:type="dxa"/>
            <w:vAlign w:val="center"/>
          </w:tcPr>
          <w:p w14:paraId="760ADCC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9C59D7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4D375F02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6C5678AD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47EFF167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0CE7B7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19223585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06BE138" w14:textId="787A07F0" w:rsidR="0018635C" w:rsidRPr="00175F32" w:rsidRDefault="0018635C" w:rsidP="0018635C">
            <w:pPr>
              <w:jc w:val="center"/>
              <w:rPr>
                <w:sz w:val="20"/>
              </w:rPr>
            </w:pPr>
            <w:r w:rsidRPr="00F94E84">
              <w:rPr>
                <w:sz w:val="20"/>
              </w:rPr>
              <w:t>62.5</w:t>
            </w:r>
          </w:p>
        </w:tc>
        <w:tc>
          <w:tcPr>
            <w:tcW w:w="1089" w:type="dxa"/>
            <w:vAlign w:val="center"/>
          </w:tcPr>
          <w:p w14:paraId="55ABFA22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1A7CD8F" w14:textId="3C39695A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5D85AD4E" w14:textId="66123F8B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58.7</w:t>
            </w:r>
          </w:p>
        </w:tc>
      </w:tr>
      <w:tr w:rsidR="0018635C" w:rsidRPr="00F13FB6" w14:paraId="3038CC0F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4C6081E7" w14:textId="77777777" w:rsidR="0018635C" w:rsidRPr="00B414CF" w:rsidRDefault="0018635C" w:rsidP="00A17E14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2D645AE7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7E001D8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657A3E3A" w14:textId="253A0E27" w:rsidR="0018635C" w:rsidRPr="00175F32" w:rsidRDefault="0018635C" w:rsidP="0018635C">
            <w:pPr>
              <w:jc w:val="center"/>
              <w:rPr>
                <w:sz w:val="20"/>
              </w:rPr>
            </w:pPr>
            <w:r w:rsidRPr="00F94E84">
              <w:rPr>
                <w:sz w:val="20"/>
              </w:rPr>
              <w:t>62.5</w:t>
            </w:r>
          </w:p>
        </w:tc>
        <w:tc>
          <w:tcPr>
            <w:tcW w:w="1089" w:type="dxa"/>
            <w:vAlign w:val="center"/>
          </w:tcPr>
          <w:p w14:paraId="1DB22418" w14:textId="77777777" w:rsidR="0018635C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561F6B35" w14:textId="7118D815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0E60BCD4" w14:textId="1983C26B" w:rsidR="0018635C" w:rsidRPr="00152326" w:rsidRDefault="0018635C" w:rsidP="0018635C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34.2</w:t>
            </w:r>
          </w:p>
        </w:tc>
      </w:tr>
      <w:tr w:rsidR="0018635C" w:rsidRPr="00F13FB6" w14:paraId="55FD513F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0DF93A63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D41A0C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49C1268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11F063D6" w14:textId="3E575B9C" w:rsidR="0018635C" w:rsidRPr="00175F32" w:rsidRDefault="0018635C" w:rsidP="0018635C">
            <w:pPr>
              <w:jc w:val="center"/>
              <w:rPr>
                <w:sz w:val="20"/>
              </w:rPr>
            </w:pPr>
            <w:r w:rsidRPr="00F94E84">
              <w:rPr>
                <w:sz w:val="20"/>
              </w:rPr>
              <w:t>62.5</w:t>
            </w:r>
          </w:p>
        </w:tc>
        <w:tc>
          <w:tcPr>
            <w:tcW w:w="1089" w:type="dxa"/>
            <w:vAlign w:val="center"/>
          </w:tcPr>
          <w:p w14:paraId="4E32CB34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0DAA6827" w14:textId="3032E47B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5D6A66F9" w14:textId="475DA229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49.2</w:t>
            </w:r>
          </w:p>
        </w:tc>
      </w:tr>
    </w:tbl>
    <w:p w14:paraId="36A0D225" w14:textId="77777777" w:rsidR="0080699B" w:rsidRDefault="0080699B" w:rsidP="0080699B"/>
    <w:p w14:paraId="7F99A6FF" w14:textId="31B44E34" w:rsidR="005B2619" w:rsidRDefault="005B2619" w:rsidP="005B2619">
      <w:pPr>
        <w:jc w:val="center"/>
      </w:pPr>
      <w:r>
        <w:rPr>
          <w:rFonts w:eastAsiaTheme="minorHAnsi" w:cstheme="minorBidi"/>
          <w:b/>
          <w:szCs w:val="22"/>
        </w:rPr>
        <w:t>Table 4: Energy Savings for CZ08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3EAAD061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4254E4E0" w14:textId="4C4AEE62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CZ08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DD3553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3A5383B9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30F1307E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2FDE14E9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75D4FEE4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07435F47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0F895CA6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3A08EBCF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4B447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798F0C2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7FD33752" w14:textId="56586471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63.7</w:t>
            </w:r>
          </w:p>
        </w:tc>
        <w:tc>
          <w:tcPr>
            <w:tcW w:w="1089" w:type="dxa"/>
            <w:vAlign w:val="center"/>
          </w:tcPr>
          <w:p w14:paraId="64FE4A3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0A72CCF9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712E1285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167E8834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23B4082D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CAA5ED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3F055CA9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4BC09137" w14:textId="7BDDD5F4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63.7</w:t>
            </w:r>
          </w:p>
        </w:tc>
        <w:tc>
          <w:tcPr>
            <w:tcW w:w="1089" w:type="dxa"/>
            <w:vAlign w:val="center"/>
          </w:tcPr>
          <w:p w14:paraId="358FD24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6983E6A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04359414" w14:textId="4C8AF5E9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57.3</w:t>
            </w:r>
          </w:p>
        </w:tc>
      </w:tr>
      <w:tr w:rsidR="0018635C" w:rsidRPr="00F13FB6" w14:paraId="2CA552B4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0F3BEA91" w14:textId="77777777" w:rsidR="0018635C" w:rsidRPr="00B414CF" w:rsidRDefault="0018635C" w:rsidP="00A17E14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08A26E95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5A78FC8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6E7DB6CA" w14:textId="4AE7729C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63.7</w:t>
            </w:r>
          </w:p>
        </w:tc>
        <w:tc>
          <w:tcPr>
            <w:tcW w:w="1089" w:type="dxa"/>
            <w:vAlign w:val="center"/>
          </w:tcPr>
          <w:p w14:paraId="67DA501A" w14:textId="77777777" w:rsidR="0018635C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3D3FE4D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573BCFF2" w14:textId="66B66FB4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33.4</w:t>
            </w:r>
          </w:p>
        </w:tc>
      </w:tr>
      <w:tr w:rsidR="0018635C" w:rsidRPr="00F13FB6" w14:paraId="69ADBC8B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5D628A6C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653291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4D51BCA4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3BEC2DB" w14:textId="16DBCF5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63.7</w:t>
            </w:r>
          </w:p>
        </w:tc>
        <w:tc>
          <w:tcPr>
            <w:tcW w:w="1089" w:type="dxa"/>
            <w:vAlign w:val="center"/>
          </w:tcPr>
          <w:p w14:paraId="58463F3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9F53F1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7082EC3C" w14:textId="2319431B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48.0</w:t>
            </w:r>
          </w:p>
        </w:tc>
      </w:tr>
    </w:tbl>
    <w:p w14:paraId="2248D875" w14:textId="77777777" w:rsidR="0080699B" w:rsidRDefault="0080699B" w:rsidP="0080699B"/>
    <w:p w14:paraId="7B5E3E97" w14:textId="708454D3" w:rsidR="005B2619" w:rsidRDefault="005B2619" w:rsidP="005B2619">
      <w:pPr>
        <w:jc w:val="center"/>
      </w:pPr>
      <w:r>
        <w:rPr>
          <w:rFonts w:eastAsiaTheme="minorHAnsi" w:cstheme="minorBidi"/>
          <w:b/>
          <w:szCs w:val="22"/>
        </w:rPr>
        <w:t>Table 5: Energy Savings for CZ10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63CB465C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1335F9CF" w14:textId="5B1E31EC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CZ10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8BD48F4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30A46872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2E47B2E9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0FA751CA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20F96E41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1C076C1D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03B4D6C3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08572F9C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CA34A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4F521732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1B50CC08" w14:textId="6DF7403A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64.1</w:t>
            </w:r>
          </w:p>
        </w:tc>
        <w:tc>
          <w:tcPr>
            <w:tcW w:w="1089" w:type="dxa"/>
            <w:vAlign w:val="center"/>
          </w:tcPr>
          <w:p w14:paraId="05B013D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EF5FD24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4DFD265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1BBF9471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4B9FB3AE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8BD06E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16BFC7C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56610087" w14:textId="0213FFCB" w:rsidR="0018635C" w:rsidRPr="00175F32" w:rsidRDefault="0018635C" w:rsidP="0018635C">
            <w:pPr>
              <w:jc w:val="center"/>
              <w:rPr>
                <w:sz w:val="20"/>
              </w:rPr>
            </w:pPr>
            <w:r w:rsidRPr="00EC5096">
              <w:rPr>
                <w:sz w:val="20"/>
              </w:rPr>
              <w:t>64.1</w:t>
            </w:r>
          </w:p>
        </w:tc>
        <w:tc>
          <w:tcPr>
            <w:tcW w:w="1089" w:type="dxa"/>
            <w:vAlign w:val="center"/>
          </w:tcPr>
          <w:p w14:paraId="625E1AF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F3CC94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6A034D76" w14:textId="1A37BB9F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56.8</w:t>
            </w:r>
          </w:p>
        </w:tc>
      </w:tr>
      <w:tr w:rsidR="0018635C" w:rsidRPr="00F13FB6" w14:paraId="3915BDF7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1FAE6E19" w14:textId="77777777" w:rsidR="0018635C" w:rsidRPr="00B414CF" w:rsidRDefault="0018635C" w:rsidP="00A17E14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01C26DA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1AF57ED4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70F58B8" w14:textId="075E0A3A" w:rsidR="0018635C" w:rsidRPr="00175F32" w:rsidRDefault="0018635C" w:rsidP="0018635C">
            <w:pPr>
              <w:jc w:val="center"/>
              <w:rPr>
                <w:sz w:val="20"/>
              </w:rPr>
            </w:pPr>
            <w:r w:rsidRPr="00EC5096">
              <w:rPr>
                <w:sz w:val="20"/>
              </w:rPr>
              <w:t>64.1</w:t>
            </w:r>
          </w:p>
        </w:tc>
        <w:tc>
          <w:tcPr>
            <w:tcW w:w="1089" w:type="dxa"/>
            <w:vAlign w:val="center"/>
          </w:tcPr>
          <w:p w14:paraId="02CB6330" w14:textId="77777777" w:rsidR="0018635C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4FA8E1D5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1CEC8778" w14:textId="35D89104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33.1</w:t>
            </w:r>
          </w:p>
        </w:tc>
      </w:tr>
      <w:tr w:rsidR="0018635C" w:rsidRPr="00F13FB6" w14:paraId="7AD4A73A" w14:textId="77777777" w:rsidTr="0018635C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12258F7D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FE7152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4D4E387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4CDA3495" w14:textId="4DC87A12" w:rsidR="0018635C" w:rsidRPr="00175F32" w:rsidRDefault="0018635C" w:rsidP="0018635C">
            <w:pPr>
              <w:jc w:val="center"/>
              <w:rPr>
                <w:sz w:val="20"/>
              </w:rPr>
            </w:pPr>
            <w:r w:rsidRPr="00EC5096">
              <w:rPr>
                <w:sz w:val="20"/>
              </w:rPr>
              <w:t>64.1</w:t>
            </w:r>
          </w:p>
        </w:tc>
        <w:tc>
          <w:tcPr>
            <w:tcW w:w="1089" w:type="dxa"/>
            <w:vAlign w:val="center"/>
          </w:tcPr>
          <w:p w14:paraId="6A2006C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69B1DC0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67531EE2" w14:textId="2528ABF8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47.6</w:t>
            </w:r>
          </w:p>
        </w:tc>
      </w:tr>
    </w:tbl>
    <w:p w14:paraId="4BFB28C2" w14:textId="77777777" w:rsidR="005B2619" w:rsidRDefault="005B2619" w:rsidP="005B2619">
      <w:pPr>
        <w:jc w:val="center"/>
        <w:rPr>
          <w:rFonts w:eastAsiaTheme="minorHAnsi" w:cstheme="minorBidi"/>
          <w:b/>
          <w:szCs w:val="22"/>
        </w:rPr>
      </w:pPr>
    </w:p>
    <w:p w14:paraId="2B0FE894" w14:textId="77777777" w:rsidR="001104CA" w:rsidRDefault="001104CA" w:rsidP="005B2619">
      <w:pPr>
        <w:jc w:val="center"/>
        <w:rPr>
          <w:rFonts w:eastAsiaTheme="minorHAnsi" w:cstheme="minorBidi"/>
          <w:b/>
          <w:szCs w:val="22"/>
        </w:rPr>
      </w:pPr>
    </w:p>
    <w:p w14:paraId="1FB709AE" w14:textId="1F6D121A" w:rsidR="005B2619" w:rsidRDefault="005B2619" w:rsidP="005B2619">
      <w:pPr>
        <w:jc w:val="center"/>
      </w:pPr>
      <w:r>
        <w:rPr>
          <w:rFonts w:eastAsiaTheme="minorHAnsi" w:cstheme="minorBidi"/>
          <w:b/>
          <w:szCs w:val="22"/>
        </w:rPr>
        <w:lastRenderedPageBreak/>
        <w:t>Table 6: Energy Savings for CZ14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19D0AFEA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061232D3" w14:textId="03BC5C5E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CZ14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348114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10488721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4974AC92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1C0D34A2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1A8EB4A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085757D1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282434B9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75F96651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D7281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082AAF97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689ED93E" w14:textId="75FE34E6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62.6</w:t>
            </w:r>
          </w:p>
        </w:tc>
        <w:tc>
          <w:tcPr>
            <w:tcW w:w="1089" w:type="dxa"/>
            <w:vAlign w:val="center"/>
          </w:tcPr>
          <w:p w14:paraId="310111D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1172C2C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41064224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2739938A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1007684A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38928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205964D6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207E36E4" w14:textId="2DCA5FEB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62.6</w:t>
            </w:r>
          </w:p>
        </w:tc>
        <w:tc>
          <w:tcPr>
            <w:tcW w:w="1089" w:type="dxa"/>
            <w:vAlign w:val="center"/>
          </w:tcPr>
          <w:p w14:paraId="250C97C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6F287E8B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7F8B89FC" w14:textId="53E8CF4B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58.5</w:t>
            </w:r>
          </w:p>
        </w:tc>
      </w:tr>
      <w:tr w:rsidR="0018635C" w:rsidRPr="00F13FB6" w14:paraId="78C004A6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66DDECDF" w14:textId="77777777" w:rsidR="0018635C" w:rsidRPr="00B414CF" w:rsidRDefault="0018635C" w:rsidP="00A17E14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6AD51BB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0C966E71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0217A8DD" w14:textId="59C57C8C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62.6</w:t>
            </w:r>
          </w:p>
        </w:tc>
        <w:tc>
          <w:tcPr>
            <w:tcW w:w="1089" w:type="dxa"/>
            <w:vAlign w:val="center"/>
          </w:tcPr>
          <w:p w14:paraId="60B5E885" w14:textId="77777777" w:rsidR="0018635C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3DA6260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2A0E1172" w14:textId="0AB5913B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34.1</w:t>
            </w:r>
          </w:p>
        </w:tc>
      </w:tr>
      <w:tr w:rsidR="0018635C" w:rsidRPr="00F13FB6" w14:paraId="7178A20C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797F4405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2616D6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0EAFC0F2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0789CF4C" w14:textId="4C5558BA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62.6</w:t>
            </w:r>
          </w:p>
        </w:tc>
        <w:tc>
          <w:tcPr>
            <w:tcW w:w="1089" w:type="dxa"/>
            <w:vAlign w:val="center"/>
          </w:tcPr>
          <w:p w14:paraId="4CE23FB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EB4518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06A7E13D" w14:textId="51E345DF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49.1</w:t>
            </w:r>
          </w:p>
        </w:tc>
      </w:tr>
    </w:tbl>
    <w:p w14:paraId="5DAAEF71" w14:textId="77777777" w:rsidR="0080699B" w:rsidRDefault="0080699B" w:rsidP="0080699B"/>
    <w:p w14:paraId="2D88B1EB" w14:textId="77777777" w:rsidR="00CB11C9" w:rsidRDefault="00CB11C9" w:rsidP="0080699B"/>
    <w:p w14:paraId="3A6AB3D0" w14:textId="60C2D750" w:rsidR="005B2619" w:rsidRDefault="005B2619" w:rsidP="005B2619">
      <w:pPr>
        <w:jc w:val="center"/>
        <w:rPr>
          <w:rFonts w:eastAsiaTheme="minorHAnsi" w:cstheme="minorBidi"/>
          <w:b/>
          <w:szCs w:val="22"/>
        </w:rPr>
      </w:pPr>
      <w:r>
        <w:rPr>
          <w:rFonts w:eastAsiaTheme="minorHAnsi" w:cstheme="minorBidi"/>
          <w:b/>
          <w:szCs w:val="22"/>
        </w:rPr>
        <w:t>Table 7: Energy Savings for CZ15 Using 2013 DEER Ground Temperature Data</w:t>
      </w:r>
    </w:p>
    <w:tbl>
      <w:tblPr>
        <w:tblW w:w="8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37"/>
        <w:gridCol w:w="1014"/>
        <w:gridCol w:w="1228"/>
        <w:gridCol w:w="1089"/>
        <w:gridCol w:w="1089"/>
        <w:gridCol w:w="1089"/>
      </w:tblGrid>
      <w:tr w:rsidR="0018635C" w:rsidRPr="00175F32" w14:paraId="6D0E6F64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250092B1" w14:textId="4DECE035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CZ15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2084FC4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GPM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33E8E646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 w:rsidRPr="00175F32">
              <w:rPr>
                <w:b/>
                <w:sz w:val="20"/>
              </w:rPr>
              <w:t>Mix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O °F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08D6DDA1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Supply H</w:t>
            </w:r>
            <w:r w:rsidRPr="009636D0">
              <w:rPr>
                <w:b/>
                <w:sz w:val="20"/>
                <w:vertAlign w:val="subscript"/>
              </w:rPr>
              <w:t>2</w:t>
            </w:r>
            <w:r w:rsidRPr="00175F32">
              <w:rPr>
                <w:b/>
                <w:sz w:val="20"/>
              </w:rPr>
              <w:t>0 °F</w:t>
            </w:r>
          </w:p>
        </w:tc>
        <w:tc>
          <w:tcPr>
            <w:tcW w:w="1089" w:type="dxa"/>
            <w:vAlign w:val="center"/>
          </w:tcPr>
          <w:p w14:paraId="360126EE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SCG </w:t>
            </w:r>
            <w:r w:rsidRPr="00175F32">
              <w:rPr>
                <w:b/>
                <w:sz w:val="20"/>
              </w:rPr>
              <w:t>Savings Therms/yr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653F5033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SDG&amp;E Factor</w:t>
            </w:r>
          </w:p>
        </w:tc>
        <w:tc>
          <w:tcPr>
            <w:tcW w:w="1089" w:type="dxa"/>
            <w:vAlign w:val="center"/>
          </w:tcPr>
          <w:p w14:paraId="48F4A944" w14:textId="77777777" w:rsidR="0018635C" w:rsidRPr="00175F32" w:rsidRDefault="0018635C" w:rsidP="00A17E1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SDG&amp;E </w:t>
            </w:r>
            <w:r w:rsidRPr="00175F32">
              <w:rPr>
                <w:b/>
                <w:sz w:val="20"/>
              </w:rPr>
              <w:t>Savings Therms/yr</w:t>
            </w:r>
          </w:p>
        </w:tc>
      </w:tr>
      <w:tr w:rsidR="0018635C" w:rsidRPr="00175F32" w14:paraId="1DD8471F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vAlign w:val="center"/>
            <w:hideMark/>
          </w:tcPr>
          <w:p w14:paraId="5DD4396D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rFonts w:cs="Arial"/>
                <w:sz w:val="20"/>
                <w:szCs w:val="20"/>
              </w:rPr>
              <w:t>Base, Pre-Rinse Spray Valve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1ABEC3B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1.6</w:t>
            </w:r>
            <w:r>
              <w:rPr>
                <w:sz w:val="20"/>
              </w:rPr>
              <w:t>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2B9260E9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299C9D71" w14:textId="5DF2C7C0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75.4</w:t>
            </w:r>
          </w:p>
        </w:tc>
        <w:tc>
          <w:tcPr>
            <w:tcW w:w="1089" w:type="dxa"/>
            <w:vAlign w:val="center"/>
          </w:tcPr>
          <w:p w14:paraId="7850C6D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4DEA5C83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  <w:tc>
          <w:tcPr>
            <w:tcW w:w="1089" w:type="dxa"/>
            <w:vAlign w:val="center"/>
          </w:tcPr>
          <w:p w14:paraId="32EBDF0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N/A</w:t>
            </w:r>
          </w:p>
        </w:tc>
      </w:tr>
      <w:tr w:rsidR="0018635C" w:rsidRPr="00F13FB6" w14:paraId="6EC83023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0D2D247D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1.07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DD9A0B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2B6B482D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4DBCB852" w14:textId="61294D58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75.4</w:t>
            </w:r>
          </w:p>
        </w:tc>
        <w:tc>
          <w:tcPr>
            <w:tcW w:w="1089" w:type="dxa"/>
            <w:vAlign w:val="center"/>
          </w:tcPr>
          <w:p w14:paraId="5BF7F0B0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52.4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51D9740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1E459740" w14:textId="21F6B27E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44.0</w:t>
            </w:r>
          </w:p>
        </w:tc>
      </w:tr>
      <w:tr w:rsidR="0018635C" w:rsidRPr="00F13FB6" w14:paraId="563B44A8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</w:tcPr>
          <w:p w14:paraId="10EBB045" w14:textId="77777777" w:rsidR="0018635C" w:rsidRPr="00B414CF" w:rsidRDefault="0018635C" w:rsidP="00A17E14">
            <w:pPr>
              <w:rPr>
                <w:sz w:val="20"/>
                <w:szCs w:val="20"/>
              </w:rPr>
            </w:pPr>
            <w:r w:rsidRPr="00B414CF">
              <w:rPr>
                <w:sz w:val="20"/>
                <w:szCs w:val="20"/>
              </w:rPr>
              <w:t>Low Flow Pre-Rinse Spray Valve, 1.</w:t>
            </w:r>
            <w:r>
              <w:rPr>
                <w:sz w:val="20"/>
                <w:szCs w:val="20"/>
              </w:rPr>
              <w:t>28</w:t>
            </w:r>
            <w:r w:rsidRPr="00B414CF">
              <w:rPr>
                <w:sz w:val="20"/>
                <w:szCs w:val="20"/>
              </w:rPr>
              <w:t xml:space="preserve"> GPM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14:paraId="3CD5FCCA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1.28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14:paraId="784FB449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24C44BBC" w14:textId="3C3F17E3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75.4</w:t>
            </w:r>
          </w:p>
        </w:tc>
        <w:tc>
          <w:tcPr>
            <w:tcW w:w="1089" w:type="dxa"/>
            <w:vAlign w:val="center"/>
          </w:tcPr>
          <w:p w14:paraId="199A1E7A" w14:textId="77777777" w:rsidR="0018635C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30.5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14:paraId="488FE41E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532F3CC5" w14:textId="1AA5C540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25.6</w:t>
            </w:r>
          </w:p>
        </w:tc>
      </w:tr>
      <w:tr w:rsidR="0018635C" w:rsidRPr="00F13FB6" w14:paraId="4599BC97" w14:textId="77777777" w:rsidTr="00A17E14">
        <w:trPr>
          <w:trHeight w:val="300"/>
          <w:jc w:val="center"/>
        </w:trPr>
        <w:tc>
          <w:tcPr>
            <w:tcW w:w="1755" w:type="dxa"/>
            <w:shd w:val="clear" w:color="auto" w:fill="auto"/>
            <w:noWrap/>
            <w:hideMark/>
          </w:tcPr>
          <w:p w14:paraId="3AC5BADF" w14:textId="77777777" w:rsidR="0018635C" w:rsidRPr="00175F32" w:rsidRDefault="0018635C" w:rsidP="00A17E14">
            <w:pPr>
              <w:rPr>
                <w:sz w:val="20"/>
              </w:rPr>
            </w:pPr>
            <w:r w:rsidRPr="00B414CF">
              <w:rPr>
                <w:sz w:val="20"/>
                <w:szCs w:val="20"/>
              </w:rPr>
              <w:t>Low Flow Pre-Rinse Spray Valve, 1.15 GPM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E9ECEAF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1.15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14:paraId="3D6BE8F7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 w:rsidRPr="00175F32">
              <w:rPr>
                <w:sz w:val="20"/>
              </w:rPr>
              <w:t>114.1</w:t>
            </w:r>
          </w:p>
        </w:tc>
        <w:tc>
          <w:tcPr>
            <w:tcW w:w="1228" w:type="dxa"/>
            <w:shd w:val="clear" w:color="auto" w:fill="auto"/>
            <w:noWrap/>
            <w:vAlign w:val="center"/>
            <w:hideMark/>
          </w:tcPr>
          <w:p w14:paraId="6FD519F4" w14:textId="7A243C2D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75.4</w:t>
            </w:r>
          </w:p>
        </w:tc>
        <w:tc>
          <w:tcPr>
            <w:tcW w:w="1089" w:type="dxa"/>
            <w:vAlign w:val="center"/>
          </w:tcPr>
          <w:p w14:paraId="5D5197C1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43.9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14:paraId="1E37B988" w14:textId="77777777" w:rsidR="0018635C" w:rsidRPr="00175F32" w:rsidRDefault="0018635C" w:rsidP="00A17E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1089" w:type="dxa"/>
            <w:vAlign w:val="center"/>
          </w:tcPr>
          <w:p w14:paraId="5AD557E4" w14:textId="5B9D9A81" w:rsidR="0018635C" w:rsidRPr="00152326" w:rsidRDefault="0018635C" w:rsidP="00A17E14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36.9</w:t>
            </w:r>
          </w:p>
        </w:tc>
      </w:tr>
    </w:tbl>
    <w:p w14:paraId="5229B48E" w14:textId="77777777" w:rsidR="0018635C" w:rsidRDefault="0018635C" w:rsidP="005B2619">
      <w:pPr>
        <w:jc w:val="center"/>
      </w:pPr>
    </w:p>
    <w:p w14:paraId="46572D64" w14:textId="78BBF614" w:rsidR="006A6EAE" w:rsidRDefault="006A6EAE" w:rsidP="006A6EAE">
      <w:pPr>
        <w:pStyle w:val="Heading3"/>
        <w:jc w:val="center"/>
        <w:rPr>
          <w:rFonts w:asciiTheme="minorHAnsi" w:eastAsia="Times New Roman" w:hAnsiTheme="minorHAnsi" w:cstheme="minorHAnsi"/>
          <w:bCs w:val="0"/>
          <w:color w:val="auto"/>
          <w:szCs w:val="22"/>
        </w:rPr>
      </w:pPr>
      <w:r w:rsidRPr="006A6EAE">
        <w:rPr>
          <w:rFonts w:asciiTheme="minorHAnsi" w:eastAsia="Times New Roman" w:hAnsiTheme="minorHAnsi" w:cstheme="minorHAnsi"/>
          <w:bCs w:val="0"/>
          <w:color w:val="auto"/>
          <w:szCs w:val="22"/>
        </w:rPr>
        <w:t>Calc</w:t>
      </w:r>
      <w:r>
        <w:rPr>
          <w:rFonts w:asciiTheme="minorHAnsi" w:eastAsia="Times New Roman" w:hAnsiTheme="minorHAnsi" w:cstheme="minorHAnsi"/>
          <w:bCs w:val="0"/>
          <w:color w:val="auto"/>
          <w:szCs w:val="22"/>
        </w:rPr>
        <w:t>ulation</w:t>
      </w:r>
      <w:r w:rsidRPr="006A6EAE">
        <w:rPr>
          <w:rFonts w:asciiTheme="minorHAnsi" w:eastAsia="Times New Roman" w:hAnsiTheme="minorHAnsi" w:cstheme="minorHAnsi"/>
          <w:bCs w:val="0"/>
          <w:color w:val="auto"/>
          <w:szCs w:val="22"/>
        </w:rPr>
        <w:t xml:space="preserve"> File</w:t>
      </w:r>
      <w:r>
        <w:rPr>
          <w:rFonts w:asciiTheme="minorHAnsi" w:eastAsia="Times New Roman" w:hAnsiTheme="minorHAnsi" w:cstheme="minorHAnsi"/>
          <w:bCs w:val="0"/>
          <w:color w:val="auto"/>
          <w:szCs w:val="22"/>
        </w:rPr>
        <w:t xml:space="preserve"> Using 2013 DEER Ground Water Temperature</w:t>
      </w:r>
    </w:p>
    <w:p w14:paraId="3C57096E" w14:textId="77777777" w:rsidR="00BA08D7" w:rsidRPr="00BA08D7" w:rsidRDefault="00BA08D7" w:rsidP="00BA08D7"/>
    <w:bookmarkStart w:id="5" w:name="_MON_1537083542"/>
    <w:bookmarkEnd w:id="5"/>
    <w:p w14:paraId="2F32A474" w14:textId="483D36BB" w:rsidR="00BA08D7" w:rsidRPr="00BA08D7" w:rsidRDefault="00D41500" w:rsidP="00ED4597">
      <w:pPr>
        <w:jc w:val="center"/>
      </w:pPr>
      <w:r>
        <w:object w:dxaOrig="1469" w:dyaOrig="941" w14:anchorId="1C5A2F63">
          <v:shape id="_x0000_i1027" type="#_x0000_t75" style="width:74pt;height:47pt" o:ole="">
            <v:imagedata r:id="rId14" o:title=""/>
          </v:shape>
          <o:OLEObject Type="Embed" ProgID="Excel.Sheet.12" ShapeID="_x0000_i1027" DrawAspect="Icon" ObjectID="_1537272476" r:id="rId15"/>
        </w:object>
      </w:r>
      <w:r w:rsidR="00ED4597">
        <w:tab/>
      </w:r>
      <w:r>
        <w:object w:dxaOrig="1469" w:dyaOrig="941" w14:anchorId="0B4F51E0">
          <v:shape id="_x0000_i1028" type="#_x0000_t75" style="width:74pt;height:47pt" o:ole="">
            <v:imagedata r:id="rId16" o:title=""/>
          </v:shape>
          <o:OLEObject Type="Embed" ProgID="Excel.Sheet.12" ShapeID="_x0000_i1028" DrawAspect="Icon" ObjectID="_1537272477" r:id="rId17"/>
        </w:object>
      </w:r>
    </w:p>
    <w:p w14:paraId="313193DE" w14:textId="15E62429" w:rsidR="008C3D1E" w:rsidRPr="0059117D" w:rsidRDefault="008C3D1E" w:rsidP="0059117D"/>
    <w:sectPr w:rsidR="008C3D1E" w:rsidRPr="0059117D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355D9" w14:textId="77777777" w:rsidR="00574F70" w:rsidRDefault="00574F70" w:rsidP="00FE520B">
      <w:r>
        <w:separator/>
      </w:r>
    </w:p>
  </w:endnote>
  <w:endnote w:type="continuationSeparator" w:id="0">
    <w:p w14:paraId="5DF1BA91" w14:textId="77777777" w:rsidR="00574F70" w:rsidRDefault="00574F70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055B9" w14:textId="77777777" w:rsidR="00CD5F37" w:rsidRDefault="006E2AF2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CD5F37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09558C54" w14:textId="5E7D0F8E" w:rsidR="00CD5F37" w:rsidRPr="00E47372" w:rsidRDefault="00CD5F37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Short Form Workpaper </w:t>
    </w:r>
    <w:sdt>
      <w:sdtPr>
        <w:rPr>
          <w:b/>
        </w:rPr>
        <w:alias w:val="Title"/>
        <w:tag w:val=""/>
        <w:id w:val="-160070782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B76B3E">
          <w:rPr>
            <w:b/>
          </w:rPr>
          <w:t>WPSDGENRWH0012</w:t>
        </w:r>
      </w:sdtContent>
    </w:sdt>
    <w:r>
      <w:rPr>
        <w:b/>
      </w:rPr>
      <w:t>, Revision 1</w:t>
    </w:r>
    <w:r>
      <w:rPr>
        <w:b/>
      </w:rPr>
      <w:tab/>
      <w:t>October 4</w:t>
    </w:r>
    <w:r w:rsidRPr="00DC5C9B">
      <w:rPr>
        <w:b/>
      </w:rPr>
      <w:t>, 201</w:t>
    </w:r>
    <w:r>
      <w:rPr>
        <w:b/>
      </w:rPr>
      <w:t>6</w:t>
    </w:r>
  </w:p>
  <w:p w14:paraId="31F51835" w14:textId="77777777" w:rsidR="00CD5F37" w:rsidRDefault="00CD5F37" w:rsidP="0084491B">
    <w:pPr>
      <w:pStyle w:val="Footer"/>
      <w:rPr>
        <w:b/>
      </w:rPr>
    </w:pPr>
    <w:r>
      <w:rPr>
        <w:b/>
      </w:rPr>
      <w:t>San Diego Gas &amp; Electric</w:t>
    </w:r>
  </w:p>
  <w:p w14:paraId="22AE6ABE" w14:textId="77777777" w:rsidR="00CD5F37" w:rsidRPr="009500DC" w:rsidRDefault="00CD5F37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05466" w14:textId="77777777" w:rsidR="00574F70" w:rsidRDefault="00574F70" w:rsidP="00FE520B">
      <w:r>
        <w:separator/>
      </w:r>
    </w:p>
  </w:footnote>
  <w:footnote w:type="continuationSeparator" w:id="0">
    <w:p w14:paraId="40C37B36" w14:textId="77777777" w:rsidR="00574F70" w:rsidRDefault="00574F70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9011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EE50C2C"/>
    <w:multiLevelType w:val="hybridMultilevel"/>
    <w:tmpl w:val="4E72E94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3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47623"/>
    <w:multiLevelType w:val="hybridMultilevel"/>
    <w:tmpl w:val="DD185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77138"/>
    <w:multiLevelType w:val="hybridMultilevel"/>
    <w:tmpl w:val="8AB82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4316BA"/>
    <w:multiLevelType w:val="multilevel"/>
    <w:tmpl w:val="40743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ADF5B3C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81DEE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A670D"/>
    <w:multiLevelType w:val="hybridMultilevel"/>
    <w:tmpl w:val="49CA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96663"/>
    <w:multiLevelType w:val="hybridMultilevel"/>
    <w:tmpl w:val="494A2B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6B48CB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2"/>
  </w:num>
  <w:num w:numId="5">
    <w:abstractNumId w:val="13"/>
  </w:num>
  <w:num w:numId="6">
    <w:abstractNumId w:val="2"/>
  </w:num>
  <w:num w:numId="7">
    <w:abstractNumId w:val="15"/>
  </w:num>
  <w:num w:numId="8">
    <w:abstractNumId w:val="18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19"/>
  </w:num>
  <w:num w:numId="21">
    <w:abstractNumId w:val="4"/>
  </w:num>
  <w:num w:numId="22">
    <w:abstractNumId w:val="10"/>
  </w:num>
  <w:num w:numId="23">
    <w:abstractNumId w:val="16"/>
  </w:num>
  <w:num w:numId="24">
    <w:abstractNumId w:val="11"/>
  </w:num>
  <w:num w:numId="25">
    <w:abstractNumId w:val="17"/>
  </w:num>
  <w:num w:numId="26">
    <w:abstractNumId w:val="1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chards Travis">
    <w15:presenceInfo w15:providerId="Windows Live" w15:userId="2a205d1549930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50C01"/>
    <w:rsid w:val="00052743"/>
    <w:rsid w:val="00052CE4"/>
    <w:rsid w:val="000821DF"/>
    <w:rsid w:val="000A602F"/>
    <w:rsid w:val="000B17A7"/>
    <w:rsid w:val="000E2E9B"/>
    <w:rsid w:val="000F5531"/>
    <w:rsid w:val="000F72EF"/>
    <w:rsid w:val="001104CA"/>
    <w:rsid w:val="0011063E"/>
    <w:rsid w:val="001158E9"/>
    <w:rsid w:val="00125989"/>
    <w:rsid w:val="001259FE"/>
    <w:rsid w:val="0018635C"/>
    <w:rsid w:val="001879C7"/>
    <w:rsid w:val="00191296"/>
    <w:rsid w:val="00192ACF"/>
    <w:rsid w:val="00193E56"/>
    <w:rsid w:val="001953D4"/>
    <w:rsid w:val="00196CA4"/>
    <w:rsid w:val="001B3C29"/>
    <w:rsid w:val="001D3AFC"/>
    <w:rsid w:val="001E4B3A"/>
    <w:rsid w:val="001E5E5C"/>
    <w:rsid w:val="001F21C7"/>
    <w:rsid w:val="002057A3"/>
    <w:rsid w:val="002137EC"/>
    <w:rsid w:val="00226262"/>
    <w:rsid w:val="00236DA6"/>
    <w:rsid w:val="00275512"/>
    <w:rsid w:val="002A4EAA"/>
    <w:rsid w:val="002C3A20"/>
    <w:rsid w:val="002C7FB3"/>
    <w:rsid w:val="00316680"/>
    <w:rsid w:val="00353ECF"/>
    <w:rsid w:val="003A7B4E"/>
    <w:rsid w:val="003C4D88"/>
    <w:rsid w:val="003C681B"/>
    <w:rsid w:val="003D3517"/>
    <w:rsid w:val="003D3CB0"/>
    <w:rsid w:val="003E122A"/>
    <w:rsid w:val="003E6FA5"/>
    <w:rsid w:val="00427A32"/>
    <w:rsid w:val="00434029"/>
    <w:rsid w:val="00437BE6"/>
    <w:rsid w:val="004537B4"/>
    <w:rsid w:val="004B1B5F"/>
    <w:rsid w:val="004C44B9"/>
    <w:rsid w:val="004F2982"/>
    <w:rsid w:val="00500D21"/>
    <w:rsid w:val="00505172"/>
    <w:rsid w:val="0053719E"/>
    <w:rsid w:val="00542511"/>
    <w:rsid w:val="00547A0B"/>
    <w:rsid w:val="00574F70"/>
    <w:rsid w:val="005815D4"/>
    <w:rsid w:val="0059117D"/>
    <w:rsid w:val="005B2619"/>
    <w:rsid w:val="005B439A"/>
    <w:rsid w:val="005C2962"/>
    <w:rsid w:val="005E7861"/>
    <w:rsid w:val="006049AE"/>
    <w:rsid w:val="006063BE"/>
    <w:rsid w:val="0062702B"/>
    <w:rsid w:val="00636490"/>
    <w:rsid w:val="00654030"/>
    <w:rsid w:val="006843C6"/>
    <w:rsid w:val="00684ABA"/>
    <w:rsid w:val="00692BF3"/>
    <w:rsid w:val="006A6EAE"/>
    <w:rsid w:val="006B2014"/>
    <w:rsid w:val="006B5381"/>
    <w:rsid w:val="006C514F"/>
    <w:rsid w:val="006E2AF2"/>
    <w:rsid w:val="0070412B"/>
    <w:rsid w:val="00711962"/>
    <w:rsid w:val="007123A8"/>
    <w:rsid w:val="007129E3"/>
    <w:rsid w:val="0074209B"/>
    <w:rsid w:val="00754473"/>
    <w:rsid w:val="00763E52"/>
    <w:rsid w:val="00776B39"/>
    <w:rsid w:val="007810E3"/>
    <w:rsid w:val="007B32FD"/>
    <w:rsid w:val="007F28EB"/>
    <w:rsid w:val="007F6B28"/>
    <w:rsid w:val="0080699B"/>
    <w:rsid w:val="008301C9"/>
    <w:rsid w:val="0084491B"/>
    <w:rsid w:val="00861B74"/>
    <w:rsid w:val="00867C9A"/>
    <w:rsid w:val="008733BD"/>
    <w:rsid w:val="008C3D1E"/>
    <w:rsid w:val="008D560C"/>
    <w:rsid w:val="008E784F"/>
    <w:rsid w:val="009452F7"/>
    <w:rsid w:val="009544BA"/>
    <w:rsid w:val="009604A3"/>
    <w:rsid w:val="00963A45"/>
    <w:rsid w:val="00963EAB"/>
    <w:rsid w:val="009A0721"/>
    <w:rsid w:val="009A0F3E"/>
    <w:rsid w:val="009A57F0"/>
    <w:rsid w:val="009B29D0"/>
    <w:rsid w:val="009B3CEE"/>
    <w:rsid w:val="009D5C08"/>
    <w:rsid w:val="00A16023"/>
    <w:rsid w:val="00A40890"/>
    <w:rsid w:val="00A43405"/>
    <w:rsid w:val="00A54587"/>
    <w:rsid w:val="00A573B4"/>
    <w:rsid w:val="00A64AB4"/>
    <w:rsid w:val="00A75EDC"/>
    <w:rsid w:val="00A833B9"/>
    <w:rsid w:val="00AB537D"/>
    <w:rsid w:val="00AD41FF"/>
    <w:rsid w:val="00AD4275"/>
    <w:rsid w:val="00B044FB"/>
    <w:rsid w:val="00B76B3E"/>
    <w:rsid w:val="00B86725"/>
    <w:rsid w:val="00BA08D7"/>
    <w:rsid w:val="00BA188B"/>
    <w:rsid w:val="00BB5EFE"/>
    <w:rsid w:val="00BF7104"/>
    <w:rsid w:val="00C079D4"/>
    <w:rsid w:val="00C13FDE"/>
    <w:rsid w:val="00C201B9"/>
    <w:rsid w:val="00C361B3"/>
    <w:rsid w:val="00C84A06"/>
    <w:rsid w:val="00C91AC2"/>
    <w:rsid w:val="00C936FB"/>
    <w:rsid w:val="00CB11C9"/>
    <w:rsid w:val="00CC12EC"/>
    <w:rsid w:val="00CD4890"/>
    <w:rsid w:val="00CD5F37"/>
    <w:rsid w:val="00CE25BE"/>
    <w:rsid w:val="00CF0DA9"/>
    <w:rsid w:val="00D172E6"/>
    <w:rsid w:val="00D17EAB"/>
    <w:rsid w:val="00D35C9C"/>
    <w:rsid w:val="00D41500"/>
    <w:rsid w:val="00D60240"/>
    <w:rsid w:val="00D619EC"/>
    <w:rsid w:val="00D63331"/>
    <w:rsid w:val="00D67814"/>
    <w:rsid w:val="00D75EED"/>
    <w:rsid w:val="00D77F05"/>
    <w:rsid w:val="00DB6775"/>
    <w:rsid w:val="00DC53A4"/>
    <w:rsid w:val="00DC7417"/>
    <w:rsid w:val="00DF6A32"/>
    <w:rsid w:val="00DF6FA0"/>
    <w:rsid w:val="00E00DCC"/>
    <w:rsid w:val="00E041B5"/>
    <w:rsid w:val="00E40E43"/>
    <w:rsid w:val="00E56CE7"/>
    <w:rsid w:val="00E70363"/>
    <w:rsid w:val="00E77D27"/>
    <w:rsid w:val="00EB0C05"/>
    <w:rsid w:val="00EC20C1"/>
    <w:rsid w:val="00ED4597"/>
    <w:rsid w:val="00EE19D6"/>
    <w:rsid w:val="00F117C6"/>
    <w:rsid w:val="00F11AF0"/>
    <w:rsid w:val="00F177CE"/>
    <w:rsid w:val="00F55CAE"/>
    <w:rsid w:val="00F56D41"/>
    <w:rsid w:val="00F67972"/>
    <w:rsid w:val="00F77684"/>
    <w:rsid w:val="00F77C08"/>
    <w:rsid w:val="00F90D2E"/>
    <w:rsid w:val="00F934EC"/>
    <w:rsid w:val="00F95AC4"/>
    <w:rsid w:val="00FA1A85"/>
    <w:rsid w:val="00FA5C27"/>
    <w:rsid w:val="00FC0E20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EB2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9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E40E43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E4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542511"/>
    <w:rPr>
      <w:b/>
      <w:bCs/>
    </w:rPr>
  </w:style>
  <w:style w:type="table" w:customStyle="1" w:styleId="TableGrid11">
    <w:name w:val="Table Grid11"/>
    <w:basedOn w:val="TableNormal"/>
    <w:next w:val="TableGrid"/>
    <w:rsid w:val="00542511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67972"/>
    <w:rPr>
      <w:rFonts w:asciiTheme="majorHAnsi" w:eastAsiaTheme="majorEastAsia" w:hAnsiTheme="majorHAnsi" w:cstheme="majorBidi"/>
      <w:b/>
      <w:bCs/>
      <w:color w:val="4F81BD" w:themeColor="accen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9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E40E43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E4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542511"/>
    <w:rPr>
      <w:b/>
      <w:bCs/>
    </w:rPr>
  </w:style>
  <w:style w:type="table" w:customStyle="1" w:styleId="TableGrid11">
    <w:name w:val="Table Grid11"/>
    <w:basedOn w:val="TableNormal"/>
    <w:next w:val="TableGrid"/>
    <w:rsid w:val="00542511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67972"/>
    <w:rPr>
      <w:rFonts w:asciiTheme="majorHAnsi" w:eastAsiaTheme="majorEastAsia" w:hAnsiTheme="majorHAnsi" w:cstheme="majorBidi"/>
      <w:b/>
      <w:b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package" Target="embeddings/Microsoft_Excel_Worksheet2.xlsx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package" Target="embeddings/Microsoft_Excel_Worksheet1.xlsx"/><Relationship Id="rId10" Type="http://schemas.openxmlformats.org/officeDocument/2006/relationships/image" Target="media/image1.wmf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8"/>
    <w:rsid w:val="00062309"/>
    <w:rsid w:val="000E697B"/>
    <w:rsid w:val="00102DA5"/>
    <w:rsid w:val="00166D59"/>
    <w:rsid w:val="00184C22"/>
    <w:rsid w:val="001F1348"/>
    <w:rsid w:val="00306DAD"/>
    <w:rsid w:val="00344BC0"/>
    <w:rsid w:val="0037586B"/>
    <w:rsid w:val="004071DC"/>
    <w:rsid w:val="005C5C4F"/>
    <w:rsid w:val="006E695C"/>
    <w:rsid w:val="00780E3A"/>
    <w:rsid w:val="007E2A46"/>
    <w:rsid w:val="0081757C"/>
    <w:rsid w:val="008262D6"/>
    <w:rsid w:val="008715A6"/>
    <w:rsid w:val="008E1A68"/>
    <w:rsid w:val="00A27CF8"/>
    <w:rsid w:val="00AC1BF4"/>
    <w:rsid w:val="00C17C9C"/>
    <w:rsid w:val="00C25CB0"/>
    <w:rsid w:val="00D044EC"/>
    <w:rsid w:val="00D92837"/>
    <w:rsid w:val="00E947C7"/>
    <w:rsid w:val="00ED1317"/>
    <w:rsid w:val="00EE60A5"/>
    <w:rsid w:val="00F814FC"/>
    <w:rsid w:val="00F9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317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  <w:style w:type="paragraph" w:customStyle="1" w:styleId="450E4005F0DD044EA9838BAF8414B1D2">
    <w:name w:val="450E4005F0DD044EA9838BAF8414B1D2"/>
    <w:rsid w:val="00ED1317"/>
    <w:pPr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317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  <w:style w:type="paragraph" w:customStyle="1" w:styleId="450E4005F0DD044EA9838BAF8414B1D2">
    <w:name w:val="450E4005F0DD044EA9838BAF8414B1D2"/>
    <w:rsid w:val="00ED131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7FBF-5A62-4F6A-B58D-7D324FB8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WPSDGENRWH0012</vt:lpstr>
    </vt:vector>
  </TitlesOfParts>
  <Company>San Diego Gas &amp; Electric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WPSDGENRWH0012</dc:title>
  <dc:creator>Mark 2009</dc:creator>
  <cp:lastModifiedBy>kvalenzu</cp:lastModifiedBy>
  <cp:revision>5</cp:revision>
  <dcterms:created xsi:type="dcterms:W3CDTF">2016-10-04T18:12:00Z</dcterms:created>
  <dcterms:modified xsi:type="dcterms:W3CDTF">2016-10-06T22:19:00Z</dcterms:modified>
  <cp:contentStatus>Revision 1</cp:contentStatus>
</cp:coreProperties>
</file>