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032DF86A" w:rsidR="00420467" w:rsidRDefault="00016E7C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6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1B1DCF41" w:rsidR="00420467" w:rsidRDefault="00016E7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28B02DE" w14:textId="77777777" w:rsidR="005A7BD2" w:rsidRDefault="005A7BD2" w:rsidP="005A7BD2">
            <w:pPr>
              <w:pStyle w:val="BodyText"/>
            </w:pPr>
            <w:r>
              <w:t>Ed Reynoso</w:t>
            </w:r>
          </w:p>
          <w:p w14:paraId="3EFD04CD" w14:textId="59F9F5A2" w:rsidR="00C2126E" w:rsidRDefault="00016E7C" w:rsidP="005A7BD2">
            <w:pPr>
              <w:pStyle w:val="BodyText"/>
            </w:pPr>
            <w:hyperlink r:id="rId8" w:history="1">
              <w:r w:rsidR="005A7BD2" w:rsidRPr="00D92587">
                <w:rPr>
                  <w:rStyle w:val="Hyperlink"/>
                </w:rPr>
                <w:t>EReynoso@semprautilities.com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5A7BD2" w14:paraId="347464DC" w14:textId="4B4A8A72" w:rsidTr="00517146">
        <w:tc>
          <w:tcPr>
            <w:tcW w:w="2340" w:type="dxa"/>
          </w:tcPr>
          <w:p w14:paraId="31EBDE98" w14:textId="4FA1EA0A" w:rsidR="005A7BD2" w:rsidRDefault="005A7BD2" w:rsidP="005A7BD2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5A7BD2" w:rsidRDefault="005A7BD2" w:rsidP="005A7BD2">
            <w:pPr>
              <w:pStyle w:val="BodyText"/>
            </w:pPr>
            <w:r>
              <w:t>This entry should match the title on the workpaper.</w:t>
            </w:r>
          </w:p>
        </w:tc>
        <w:tc>
          <w:tcPr>
            <w:tcW w:w="4140" w:type="dxa"/>
          </w:tcPr>
          <w:p w14:paraId="05AE0DA9" w14:textId="19120E90" w:rsidR="005A7BD2" w:rsidRDefault="001B26E4" w:rsidP="005A7BD2">
            <w:pPr>
              <w:pStyle w:val="BodyText"/>
            </w:pPr>
            <w:r>
              <w:t xml:space="preserve">LED </w:t>
            </w:r>
            <w:r w:rsidR="00AF18EC">
              <w:t>Outdoor Parking Garage</w:t>
            </w:r>
            <w:r w:rsidR="009F6165">
              <w:t xml:space="preserve"> Lighting</w:t>
            </w:r>
          </w:p>
        </w:tc>
      </w:tr>
      <w:tr w:rsidR="005A7BD2" w14:paraId="5A1359C9" w14:textId="014EC27F" w:rsidTr="00517146">
        <w:tc>
          <w:tcPr>
            <w:tcW w:w="2340" w:type="dxa"/>
          </w:tcPr>
          <w:p w14:paraId="704E1F17" w14:textId="2C5D0F81" w:rsidR="005A7BD2" w:rsidRDefault="005A7BD2" w:rsidP="005A7BD2">
            <w:pPr>
              <w:pStyle w:val="BodyText"/>
            </w:pPr>
            <w:r>
              <w:t xml:space="preserve">Workpaper ID </w:t>
            </w:r>
          </w:p>
        </w:tc>
        <w:tc>
          <w:tcPr>
            <w:tcW w:w="4050" w:type="dxa"/>
          </w:tcPr>
          <w:p w14:paraId="000BA707" w14:textId="05670001" w:rsidR="005A7BD2" w:rsidRDefault="005A7BD2" w:rsidP="005A7BD2">
            <w:pPr>
              <w:pStyle w:val="BodyText"/>
            </w:pPr>
            <w:r>
              <w:t>This entry should match the workpaper ID on the workpaper.</w:t>
            </w:r>
          </w:p>
        </w:tc>
        <w:tc>
          <w:tcPr>
            <w:tcW w:w="4140" w:type="dxa"/>
          </w:tcPr>
          <w:p w14:paraId="45883B28" w14:textId="202ABD83" w:rsidR="005A7BD2" w:rsidRDefault="00036299" w:rsidP="005A7BD2">
            <w:pPr>
              <w:pStyle w:val="BodyText"/>
            </w:pPr>
            <w:r w:rsidRPr="00036299">
              <w:t>WPSDGENR</w:t>
            </w:r>
            <w:r w:rsidR="005010F4">
              <w:t>LG0</w:t>
            </w:r>
            <w:r w:rsidR="009F6165">
              <w:t>181</w:t>
            </w:r>
          </w:p>
        </w:tc>
      </w:tr>
      <w:tr w:rsidR="005A7BD2" w14:paraId="40C45486" w14:textId="16525024" w:rsidTr="00517146">
        <w:tc>
          <w:tcPr>
            <w:tcW w:w="2340" w:type="dxa"/>
          </w:tcPr>
          <w:p w14:paraId="33684E3C" w14:textId="55689C0C" w:rsidR="005A7BD2" w:rsidRDefault="005A7BD2" w:rsidP="005A7BD2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5A7BD2" w:rsidRDefault="005A7BD2" w:rsidP="005A7BD2">
            <w:pPr>
              <w:pStyle w:val="BodyText"/>
            </w:pPr>
            <w:r>
              <w:t>This entry should match the revision number on the workpaper. Whole numbers only.</w:t>
            </w:r>
          </w:p>
        </w:tc>
        <w:tc>
          <w:tcPr>
            <w:tcW w:w="4140" w:type="dxa"/>
          </w:tcPr>
          <w:p w14:paraId="6ED93584" w14:textId="1815BABA" w:rsidR="005A7BD2" w:rsidRDefault="005A7BD2" w:rsidP="005A7BD2">
            <w:pPr>
              <w:pStyle w:val="BodyText"/>
            </w:pPr>
            <w:r>
              <w:t xml:space="preserve">Revision </w:t>
            </w:r>
            <w:r w:rsidR="009F6165">
              <w:t>6</w:t>
            </w:r>
          </w:p>
        </w:tc>
      </w:tr>
      <w:tr w:rsidR="005A7BD2" w14:paraId="4466F13C" w14:textId="77777777" w:rsidTr="00517146">
        <w:tc>
          <w:tcPr>
            <w:tcW w:w="2340" w:type="dxa"/>
          </w:tcPr>
          <w:p w14:paraId="58775B37" w14:textId="433EFE55" w:rsidR="005A7BD2" w:rsidRDefault="005A7BD2" w:rsidP="005A7BD2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5A7BD2" w:rsidRDefault="005A7BD2" w:rsidP="005A7BD2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2DB7A28" w:rsidR="005A7BD2" w:rsidRDefault="00036299" w:rsidP="005A7BD2">
            <w:pPr>
              <w:pStyle w:val="BodyText"/>
            </w:pPr>
            <w:r w:rsidRPr="00036299">
              <w:t>WPSDGENR</w:t>
            </w:r>
            <w:r w:rsidR="005010F4">
              <w:t>LG0</w:t>
            </w:r>
            <w:r w:rsidR="009F6165">
              <w:t>181</w:t>
            </w:r>
            <w:r>
              <w:t>-</w:t>
            </w:r>
            <w:r w:rsidR="009F6165">
              <w:t>6</w:t>
            </w:r>
          </w:p>
        </w:tc>
      </w:tr>
      <w:tr w:rsidR="005A7BD2" w14:paraId="75FA055D" w14:textId="1DE6EAE3" w:rsidTr="00517146">
        <w:tc>
          <w:tcPr>
            <w:tcW w:w="2340" w:type="dxa"/>
          </w:tcPr>
          <w:p w14:paraId="46EB7A03" w14:textId="163CABEA" w:rsidR="005A7BD2" w:rsidRDefault="005A7BD2" w:rsidP="005A7BD2">
            <w:pPr>
              <w:pStyle w:val="BodyText"/>
            </w:pPr>
            <w:r>
              <w:t>Phase and Effective Year</w:t>
            </w:r>
          </w:p>
        </w:tc>
        <w:tc>
          <w:tcPr>
            <w:tcW w:w="4050" w:type="dxa"/>
          </w:tcPr>
          <w:p w14:paraId="52B49D0E" w14:textId="4216D29C" w:rsidR="005A7BD2" w:rsidRDefault="005A7BD2" w:rsidP="005A7BD2">
            <w:pPr>
              <w:pStyle w:val="BodyText"/>
            </w:pPr>
            <w:r>
              <w:t>Please provide the Phase and effective year for the workpaper.</w:t>
            </w:r>
          </w:p>
        </w:tc>
        <w:tc>
          <w:tcPr>
            <w:tcW w:w="4140" w:type="dxa"/>
          </w:tcPr>
          <w:p w14:paraId="67E2A20E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67859EE6" w14:textId="77777777" w:rsidTr="0040312B">
              <w:tc>
                <w:tcPr>
                  <w:tcW w:w="1954" w:type="dxa"/>
                </w:tcPr>
                <w:p w14:paraId="01B15A77" w14:textId="158A5E3E" w:rsidR="005A7BD2" w:rsidRDefault="005A7BD2" w:rsidP="005A7BD2">
                  <w:pPr>
                    <w:pStyle w:val="BodyText"/>
                  </w:pPr>
                  <w:r>
                    <w:t xml:space="preserve">Year: </w:t>
                  </w:r>
                  <w:r w:rsidR="009F6165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3E297EBB" w:rsidR="005A7BD2" w:rsidRDefault="005A7BD2" w:rsidP="005A7BD2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BD8EF1F" w:rsidR="005A7BD2" w:rsidRDefault="005A7BD2" w:rsidP="005A7BD2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5A7BD2" w:rsidRDefault="005A7BD2" w:rsidP="005A7BD2">
            <w:pPr>
              <w:pStyle w:val="BodyText"/>
            </w:pPr>
            <w:r>
              <w:t xml:space="preserve">Notes: </w:t>
            </w:r>
          </w:p>
          <w:p w14:paraId="3ECDC987" w14:textId="7861515A" w:rsidR="005A7BD2" w:rsidRDefault="005A7BD2" w:rsidP="005A7BD2">
            <w:pPr>
              <w:pStyle w:val="BodyText"/>
            </w:pPr>
          </w:p>
        </w:tc>
      </w:tr>
      <w:tr w:rsidR="005A7BD2" w14:paraId="50C6C8C7" w14:textId="77B90952" w:rsidTr="00517146">
        <w:tc>
          <w:tcPr>
            <w:tcW w:w="2340" w:type="dxa"/>
          </w:tcPr>
          <w:p w14:paraId="13ACB47A" w14:textId="42C9280A" w:rsidR="005A7BD2" w:rsidRDefault="005A7BD2" w:rsidP="005A7BD2">
            <w:pPr>
              <w:pStyle w:val="BodyText"/>
            </w:pPr>
            <w:r>
              <w:t>Effective Date</w:t>
            </w:r>
          </w:p>
        </w:tc>
        <w:tc>
          <w:tcPr>
            <w:tcW w:w="4050" w:type="dxa"/>
          </w:tcPr>
          <w:p w14:paraId="6394712D" w14:textId="50823CB5" w:rsidR="005A7BD2" w:rsidRDefault="005A7BD2" w:rsidP="005A7BD2">
            <w:pPr>
              <w:pStyle w:val="BodyText"/>
            </w:pPr>
            <w:r>
              <w:t>Please provide the proposed earliest date of any claims to be made against this workpaper if it is approved. If this is a Phase 2 workpaper, please account for the submittal date as the 1</w:t>
            </w:r>
            <w:r w:rsidRPr="00421F5A">
              <w:rPr>
                <w:vertAlign w:val="superscript"/>
              </w:rPr>
              <w:t>st</w:t>
            </w:r>
            <w:r>
              <w:t xml:space="preserve"> or 3</w:t>
            </w:r>
            <w:r w:rsidRPr="00421F5A">
              <w:rPr>
                <w:vertAlign w:val="superscript"/>
              </w:rPr>
              <w:t>rd</w:t>
            </w:r>
            <w:r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13048A1" w14:textId="77777777" w:rsidTr="00F63515">
              <w:tc>
                <w:tcPr>
                  <w:tcW w:w="1954" w:type="dxa"/>
                </w:tcPr>
                <w:p w14:paraId="2B9B9762" w14:textId="58D3F556" w:rsidR="005A7BD2" w:rsidRDefault="005A7BD2" w:rsidP="005A7BD2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19E5C5DB" w:rsidR="005A7BD2" w:rsidRDefault="006F6BF6" w:rsidP="005A7BD2">
                  <w:pPr>
                    <w:pStyle w:val="BodyText"/>
                  </w:pPr>
                  <w:r>
                    <w:t>8</w:t>
                  </w:r>
                  <w:r w:rsidR="005A7BD2">
                    <w:t>/1/2019</w:t>
                  </w:r>
                </w:p>
              </w:tc>
            </w:tr>
          </w:tbl>
          <w:p w14:paraId="2FF2A99B" w14:textId="6EA06C89" w:rsidR="0003504F" w:rsidRDefault="005A7BD2" w:rsidP="0003504F">
            <w:pPr>
              <w:pStyle w:val="BodyText"/>
            </w:pPr>
            <w:r>
              <w:t>Notes:</w:t>
            </w:r>
            <w:r w:rsidR="006F6BF6">
              <w:t xml:space="preserve"> Date aligns with CPUC Energy Division Lighting Disposition </w:t>
            </w:r>
            <w:r w:rsidR="0003504F">
              <w:t>issued on May 13, 2019 with file name “</w:t>
            </w:r>
            <w:r w:rsidR="00016E7C">
              <w:t>PG&amp;E</w:t>
            </w:r>
            <w:r w:rsidR="0003504F" w:rsidRPr="00357182">
              <w:t>COLTG151 R9 Parking Garage Lighting Memo_2019-05-13</w:t>
            </w:r>
            <w:r w:rsidR="0003504F">
              <w:t>.pdf”</w:t>
            </w:r>
            <w:r w:rsidR="0003504F">
              <w:t>.</w:t>
            </w:r>
          </w:p>
          <w:p w14:paraId="10A7815C" w14:textId="1037BEA9" w:rsidR="005A7BD2" w:rsidRDefault="005A7BD2" w:rsidP="005A7BD2">
            <w:pPr>
              <w:pStyle w:val="BodyText"/>
            </w:pPr>
          </w:p>
        </w:tc>
      </w:tr>
      <w:tr w:rsidR="005A7BD2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5A7BD2" w:rsidRDefault="005A7BD2" w:rsidP="005A7BD2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5A7BD2" w:rsidRDefault="005A7BD2" w:rsidP="005A7BD2">
            <w:pPr>
              <w:pStyle w:val="BodyText"/>
            </w:pPr>
            <w:r>
              <w:t>Please provide the proposed last date of any claims to be made against this workpaper if it is approved. If this is unknown, please provide additional notes.</w:t>
            </w:r>
          </w:p>
        </w:tc>
        <w:tc>
          <w:tcPr>
            <w:tcW w:w="4140" w:type="dxa"/>
          </w:tcPr>
          <w:p w14:paraId="19DD84FC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F2771FC" w14:textId="77777777" w:rsidTr="00F63515">
              <w:tc>
                <w:tcPr>
                  <w:tcW w:w="1954" w:type="dxa"/>
                </w:tcPr>
                <w:p w14:paraId="01BBC146" w14:textId="07C768FF" w:rsidR="005A7BD2" w:rsidRDefault="005A7BD2" w:rsidP="005A7BD2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E16CC69" w:rsidR="005A7BD2" w:rsidRDefault="006F6BF6" w:rsidP="005A7BD2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3189257C" w14:textId="637B1664" w:rsidR="0003504F" w:rsidRDefault="005A7BD2" w:rsidP="0003504F">
            <w:pPr>
              <w:pStyle w:val="BodyText"/>
            </w:pPr>
            <w:r>
              <w:t>Notes:</w:t>
            </w:r>
            <w:r w:rsidR="006F6BF6">
              <w:t xml:space="preserve"> Date aligns with CPUC Energy Division Lighting Disposition</w:t>
            </w:r>
            <w:r w:rsidR="0003504F">
              <w:t xml:space="preserve"> </w:t>
            </w:r>
            <w:r w:rsidR="0003504F">
              <w:t>issued on May 13, 2019 with file name “</w:t>
            </w:r>
            <w:r w:rsidR="00016E7C">
              <w:t>PG&amp;E</w:t>
            </w:r>
            <w:r w:rsidR="0003504F" w:rsidRPr="00357182">
              <w:t>COLTG151 R9 Parking Garage Lighting Memo_2019-05-13</w:t>
            </w:r>
            <w:r w:rsidR="0003504F">
              <w:t>.pdf”</w:t>
            </w:r>
            <w:r w:rsidR="0003504F">
              <w:t>.</w:t>
            </w:r>
          </w:p>
          <w:p w14:paraId="773F5199" w14:textId="0B615F13" w:rsidR="005A7BD2" w:rsidRDefault="005A7BD2" w:rsidP="005A7BD2">
            <w:pPr>
              <w:pStyle w:val="BodyText"/>
            </w:pPr>
          </w:p>
          <w:p w14:paraId="5D6AF012" w14:textId="56C8D415" w:rsidR="005A7BD2" w:rsidRDefault="005A7BD2" w:rsidP="005A7BD2">
            <w:pPr>
              <w:pStyle w:val="BodyText"/>
            </w:pPr>
          </w:p>
        </w:tc>
      </w:tr>
      <w:tr w:rsidR="005A7BD2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5A7BD2" w:rsidRDefault="005A7BD2" w:rsidP="005A7BD2">
            <w:pPr>
              <w:pStyle w:val="BodyText"/>
            </w:pPr>
            <w:r>
              <w:lastRenderedPageBreak/>
              <w:t>% savings of total PA net lifetime portfolio as reported in the most recent ABAL</w:t>
            </w:r>
          </w:p>
        </w:tc>
        <w:tc>
          <w:tcPr>
            <w:tcW w:w="4050" w:type="dxa"/>
          </w:tcPr>
          <w:p w14:paraId="52F04700" w14:textId="5F832E22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296B4895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6ED9F8C5" w:rsidR="005A7BD2" w:rsidRDefault="005A7BD2" w:rsidP="005A7BD2">
                  <w:pPr>
                    <w:pStyle w:val="BodyText"/>
                  </w:pPr>
                  <w:r>
                    <w:t>ABAL Year</w:t>
                  </w:r>
                </w:p>
                <w:p w14:paraId="3B29A2CA" w14:textId="01995DBD" w:rsidR="005A7BD2" w:rsidRPr="005A7BD2" w:rsidRDefault="005A7BD2" w:rsidP="005A7BD2"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345BB327" w:rsidR="005A7BD2" w:rsidRDefault="005A7BD2" w:rsidP="005A7BD2">
                  <w:pPr>
                    <w:pStyle w:val="BodyText"/>
                  </w:pPr>
                  <w:r>
                    <w:t>Gas: 0</w:t>
                  </w:r>
                  <w:r w:rsidR="008E766A">
                    <w:t>.0%</w:t>
                  </w:r>
                </w:p>
                <w:p w14:paraId="7F8629A3" w14:textId="10B3AD8A" w:rsidR="005A7BD2" w:rsidRDefault="005A7BD2" w:rsidP="005A7BD2">
                  <w:pPr>
                    <w:pStyle w:val="BodyText"/>
                  </w:pPr>
                  <w:r>
                    <w:t>Electric: 0</w:t>
                  </w:r>
                  <w:r w:rsidR="008E766A">
                    <w:t>.0%</w:t>
                  </w:r>
                </w:p>
              </w:tc>
            </w:tr>
          </w:tbl>
          <w:p w14:paraId="3B6394DD" w14:textId="66F61CE6" w:rsidR="005A7BD2" w:rsidRDefault="005A7BD2" w:rsidP="005A7BD2">
            <w:pPr>
              <w:pStyle w:val="BodyText"/>
            </w:pPr>
            <w:r>
              <w:t>Notes: Not included in 2019 ABAL</w:t>
            </w:r>
          </w:p>
          <w:p w14:paraId="6320762F" w14:textId="77777777" w:rsidR="005A7BD2" w:rsidRDefault="005A7BD2" w:rsidP="005A7BD2">
            <w:pPr>
              <w:pStyle w:val="BodyText"/>
            </w:pPr>
          </w:p>
          <w:p w14:paraId="404B9E16" w14:textId="77777777" w:rsidR="008D4F59" w:rsidRDefault="008D4F59" w:rsidP="005A7BD2">
            <w:pPr>
              <w:pStyle w:val="BodyText"/>
            </w:pPr>
          </w:p>
          <w:p w14:paraId="1F5B711D" w14:textId="6F62E72D" w:rsidR="008D4F59" w:rsidRDefault="008D4F59" w:rsidP="005A7BD2">
            <w:pPr>
              <w:pStyle w:val="BodyText"/>
            </w:pPr>
          </w:p>
        </w:tc>
      </w:tr>
      <w:tr w:rsidR="005A7BD2" w14:paraId="44CDA752" w14:textId="77777777" w:rsidTr="00517146">
        <w:tc>
          <w:tcPr>
            <w:tcW w:w="2340" w:type="dxa"/>
          </w:tcPr>
          <w:p w14:paraId="4E0E134A" w14:textId="5C07A523" w:rsidR="005A7BD2" w:rsidRDefault="005A7BD2" w:rsidP="005A7BD2">
            <w:pPr>
              <w:pStyle w:val="BodyText"/>
            </w:pPr>
            <w:r>
              <w:t>% change to savings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C44A413" w14:textId="77777777" w:rsidTr="00110DF7">
              <w:tc>
                <w:tcPr>
                  <w:tcW w:w="1954" w:type="dxa"/>
                </w:tcPr>
                <w:p w14:paraId="587D83CC" w14:textId="44EAC214" w:rsidR="005A7BD2" w:rsidRDefault="005A7BD2" w:rsidP="005A7BD2">
                  <w:pPr>
                    <w:pStyle w:val="BodyText"/>
                  </w:pPr>
                  <w:r>
                    <w:t>ABAL Year</w:t>
                  </w:r>
                  <w:r w:rsidR="008E7A89">
                    <w:t>: 2019</w:t>
                  </w:r>
                </w:p>
              </w:tc>
              <w:tc>
                <w:tcPr>
                  <w:tcW w:w="1955" w:type="dxa"/>
                </w:tcPr>
                <w:p w14:paraId="62360618" w14:textId="02BF75B4" w:rsidR="005A7BD2" w:rsidRDefault="005A7BD2" w:rsidP="005A7BD2">
                  <w:pPr>
                    <w:pStyle w:val="BodyText"/>
                  </w:pPr>
                  <w:r>
                    <w:t xml:space="preserve">Gas: </w:t>
                  </w:r>
                  <w:r w:rsidR="00B13A57">
                    <w:t>0.0%</w:t>
                  </w:r>
                </w:p>
                <w:p w14:paraId="4D94B084" w14:textId="7FD31D62" w:rsidR="005A7BD2" w:rsidRDefault="005A7BD2" w:rsidP="005A7BD2">
                  <w:pPr>
                    <w:pStyle w:val="BodyText"/>
                  </w:pPr>
                  <w:r>
                    <w:t xml:space="preserve">Electric: </w:t>
                  </w:r>
                  <w:r w:rsidR="0014213D">
                    <w:t>0.0%</w:t>
                  </w:r>
                </w:p>
              </w:tc>
            </w:tr>
          </w:tbl>
          <w:p w14:paraId="50574ADD" w14:textId="189D428C" w:rsidR="005A7BD2" w:rsidRDefault="005A7BD2" w:rsidP="005A7BD2">
            <w:pPr>
              <w:pStyle w:val="BodyText"/>
            </w:pPr>
            <w:r>
              <w:t xml:space="preserve">Notes: </w:t>
            </w:r>
          </w:p>
          <w:p w14:paraId="5C7D0FA2" w14:textId="00C8455F" w:rsidR="005A7BD2" w:rsidRDefault="00D104F1" w:rsidP="005A7BD2">
            <w:pPr>
              <w:pStyle w:val="BodyText"/>
            </w:pPr>
            <w:r>
              <w:t xml:space="preserve">The workpaper measures </w:t>
            </w:r>
            <w:r w:rsidR="005A619D">
              <w:t xml:space="preserve">energy savings impacts have been reduced on average have by </w:t>
            </w:r>
            <w:r w:rsidR="0081302A">
              <w:t>84%</w:t>
            </w:r>
            <w:r w:rsidR="00794E36">
              <w:t xml:space="preserve">. </w:t>
            </w:r>
            <w:r w:rsidR="00E830CA">
              <w:t xml:space="preserve">This is due because the number of pre-existing measures was 36 versus a post measure count of 8, so a total of 28 measures are due to retired on 7/31/2019. The </w:t>
            </w:r>
            <w:r w:rsidR="00794E36">
              <w:t xml:space="preserve">SDG&amp;E </w:t>
            </w:r>
            <w:r w:rsidR="00E830CA">
              <w:t>ABAL for 2019 did not forecast LED outdoor due to DEER Resolution E4952 timing which did not align with CPUC staff disposition that was released on May 13, 2019.</w:t>
            </w:r>
          </w:p>
        </w:tc>
      </w:tr>
      <w:tr w:rsidR="005A7BD2" w14:paraId="5FE236FD" w14:textId="58597DF9" w:rsidTr="00517146">
        <w:tc>
          <w:tcPr>
            <w:tcW w:w="2340" w:type="dxa"/>
          </w:tcPr>
          <w:p w14:paraId="2346C5CE" w14:textId="3BBC3804" w:rsidR="005A7BD2" w:rsidRDefault="005A7BD2" w:rsidP="005A7BD2">
            <w:pPr>
              <w:pStyle w:val="BodyText"/>
            </w:pPr>
            <w:r>
              <w:t>Associated workpapers or from DEER</w:t>
            </w:r>
          </w:p>
        </w:tc>
        <w:tc>
          <w:tcPr>
            <w:tcW w:w="4050" w:type="dxa"/>
          </w:tcPr>
          <w:p w14:paraId="0A06C9AD" w14:textId="7B688AF8" w:rsidR="005A7BD2" w:rsidRDefault="005A7BD2" w:rsidP="005A7BD2">
            <w:pPr>
              <w:pStyle w:val="BodyText"/>
            </w:pPr>
            <w:r>
              <w:t xml:space="preserve">Is this an adopted or short form workpaper from another PA or from DEER? </w:t>
            </w:r>
          </w:p>
          <w:p w14:paraId="6D1F2BDA" w14:textId="4173B150" w:rsidR="005A7BD2" w:rsidRDefault="005A7BD2" w:rsidP="005A7BD2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4859C71C" w:rsidR="005A7BD2" w:rsidRDefault="00016E7C" w:rsidP="005A7BD2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No</w:t>
            </w:r>
          </w:p>
          <w:p w14:paraId="68D49B02" w14:textId="1148871E" w:rsidR="005A7BD2" w:rsidRDefault="005A7BD2" w:rsidP="00380988">
            <w:pPr>
              <w:rPr>
                <w:sz w:val="20"/>
                <w:szCs w:val="20"/>
              </w:rPr>
            </w:pPr>
            <w:r w:rsidRPr="00C106BF">
              <w:rPr>
                <w:sz w:val="20"/>
                <w:szCs w:val="20"/>
              </w:rPr>
              <w:t xml:space="preserve">Notes: </w:t>
            </w:r>
            <w:r w:rsidR="00036299" w:rsidRPr="003065AF">
              <w:rPr>
                <w:sz w:val="20"/>
                <w:szCs w:val="20"/>
              </w:rPr>
              <w:t xml:space="preserve">This short form workpaper documents the values adopted </w:t>
            </w:r>
            <w:r w:rsidR="00380988">
              <w:rPr>
                <w:sz w:val="20"/>
                <w:szCs w:val="20"/>
              </w:rPr>
              <w:t xml:space="preserve">from </w:t>
            </w:r>
            <w:r w:rsidR="00016E7C">
              <w:rPr>
                <w:sz w:val="20"/>
                <w:szCs w:val="20"/>
              </w:rPr>
              <w:t>PG&amp;E</w:t>
            </w:r>
            <w:r w:rsidR="00380988">
              <w:rPr>
                <w:sz w:val="20"/>
                <w:szCs w:val="20"/>
              </w:rPr>
              <w:t xml:space="preserve"> workpaper </w:t>
            </w:r>
            <w:r w:rsidR="00016E7C">
              <w:rPr>
                <w:sz w:val="20"/>
                <w:szCs w:val="20"/>
              </w:rPr>
              <w:t>PG&amp;E</w:t>
            </w:r>
            <w:r w:rsidR="00380988">
              <w:rPr>
                <w:sz w:val="20"/>
                <w:szCs w:val="20"/>
              </w:rPr>
              <w:t>COLTG</w:t>
            </w:r>
            <w:r w:rsidR="00B26C11">
              <w:rPr>
                <w:sz w:val="20"/>
                <w:szCs w:val="20"/>
              </w:rPr>
              <w:t>1</w:t>
            </w:r>
            <w:r w:rsidR="00E830CA">
              <w:rPr>
                <w:sz w:val="20"/>
                <w:szCs w:val="20"/>
              </w:rPr>
              <w:t>51</w:t>
            </w:r>
            <w:r w:rsidR="00B26C11">
              <w:rPr>
                <w:sz w:val="20"/>
                <w:szCs w:val="20"/>
              </w:rPr>
              <w:t xml:space="preserve"> Revision</w:t>
            </w:r>
            <w:r w:rsidR="00276B45">
              <w:rPr>
                <w:sz w:val="20"/>
                <w:szCs w:val="20"/>
              </w:rPr>
              <w:t xml:space="preserve"> </w:t>
            </w:r>
            <w:r w:rsidR="00E830CA">
              <w:rPr>
                <w:sz w:val="20"/>
                <w:szCs w:val="20"/>
              </w:rPr>
              <w:t>9</w:t>
            </w:r>
            <w:r w:rsidR="00B0442D">
              <w:rPr>
                <w:sz w:val="20"/>
                <w:szCs w:val="20"/>
              </w:rPr>
              <w:t xml:space="preserve"> as follows: </w:t>
            </w:r>
          </w:p>
          <w:p w14:paraId="46991859" w14:textId="77777777" w:rsidR="003F0727" w:rsidRPr="003F0727" w:rsidRDefault="003F0727" w:rsidP="003F072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F0727">
              <w:rPr>
                <w:rFonts w:ascii="Palatino Linotype" w:hAnsi="Palatino Linotype"/>
                <w:sz w:val="20"/>
                <w:szCs w:val="20"/>
              </w:rPr>
              <w:t xml:space="preserve">Updated Measure Application Type per CPUC Resolution E-4952/E-4818. </w:t>
            </w:r>
          </w:p>
          <w:p w14:paraId="7A47F97A" w14:textId="55912FF7" w:rsidR="003F0727" w:rsidRPr="003F0727" w:rsidRDefault="003F0727" w:rsidP="003F072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F0727">
              <w:rPr>
                <w:rFonts w:ascii="Palatino Linotype" w:hAnsi="Palatino Linotype"/>
                <w:sz w:val="20"/>
                <w:szCs w:val="20"/>
              </w:rPr>
              <w:t>Updated measures definitions to align with PG&amp;E’s workpaper revision (</w:t>
            </w:r>
            <w:r w:rsidR="00016E7C">
              <w:rPr>
                <w:rFonts w:ascii="Palatino Linotype" w:hAnsi="Palatino Linotype"/>
                <w:sz w:val="20"/>
                <w:szCs w:val="20"/>
              </w:rPr>
              <w:t>PG&amp;E</w:t>
            </w:r>
            <w:r w:rsidRPr="003F0727">
              <w:rPr>
                <w:rFonts w:ascii="Palatino Linotype" w:hAnsi="Palatino Linotype"/>
                <w:sz w:val="20"/>
                <w:szCs w:val="20"/>
              </w:rPr>
              <w:t xml:space="preserve">COLTG151 Revision 9), for </w:t>
            </w:r>
            <w:r w:rsidRPr="003F0727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adding TLED lamps in the baseline savings and cost. </w:t>
            </w:r>
          </w:p>
          <w:p w14:paraId="363AB3C8" w14:textId="77777777" w:rsidR="003F0727" w:rsidRPr="003F0727" w:rsidRDefault="003F0727" w:rsidP="003F072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F0727">
              <w:rPr>
                <w:rFonts w:ascii="Palatino Linotype" w:hAnsi="Palatino Linotype"/>
                <w:sz w:val="20"/>
                <w:szCs w:val="20"/>
              </w:rPr>
              <w:t>Removed legacy “sunset” measures ex-ante data records, to align with CPUC lighting disposition (dated May 13, 2019) and Resolution E-4952.</w:t>
            </w:r>
          </w:p>
          <w:p w14:paraId="050FE03E" w14:textId="77777777" w:rsidR="003F0727" w:rsidRPr="003F0727" w:rsidRDefault="003F0727" w:rsidP="003F072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F0727">
              <w:rPr>
                <w:rFonts w:ascii="Palatino Linotype" w:hAnsi="Palatino Linotype"/>
                <w:sz w:val="20"/>
                <w:szCs w:val="20"/>
              </w:rPr>
              <w:t>Adopted and created new measure definitions based on lumen bins per fixture structure, to align with PG&amp;E’s latest workpaper revision.</w:t>
            </w:r>
          </w:p>
          <w:p w14:paraId="4D1A632B" w14:textId="77777777" w:rsidR="003F0727" w:rsidRPr="003F0727" w:rsidRDefault="003F0727" w:rsidP="003F072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F0727">
              <w:rPr>
                <w:rFonts w:ascii="Palatino Linotype" w:hAnsi="Palatino Linotype"/>
                <w:sz w:val="20"/>
                <w:szCs w:val="20"/>
              </w:rPr>
              <w:t>Created new SDG&amp;E Implementations that align with latest PG&amp;E workpaper measures definitions.</w:t>
            </w:r>
          </w:p>
          <w:p w14:paraId="085B4EC1" w14:textId="2C0F7D7D" w:rsidR="003F0727" w:rsidRPr="003F0727" w:rsidRDefault="003F0727" w:rsidP="00572147">
            <w:pPr>
              <w:pStyle w:val="ListParagraph"/>
              <w:rPr>
                <w:rFonts w:ascii="Palatino Linotype" w:hAnsi="Palatino Linotype"/>
                <w:sz w:val="20"/>
                <w:szCs w:val="20"/>
              </w:rPr>
            </w:pPr>
            <w:r w:rsidRPr="003F0727">
              <w:rPr>
                <w:rFonts w:ascii="Palatino Linotype" w:hAnsi="Palatino Linotype"/>
                <w:sz w:val="20"/>
                <w:szCs w:val="20"/>
              </w:rPr>
              <w:t>467523-467530 (</w:t>
            </w:r>
            <w:proofErr w:type="spellStart"/>
            <w:r w:rsidRPr="003F0727">
              <w:rPr>
                <w:rFonts w:ascii="Palatino Linotype" w:hAnsi="Palatino Linotype"/>
                <w:sz w:val="20"/>
                <w:szCs w:val="20"/>
              </w:rPr>
              <w:t>DnDeemed</w:t>
            </w:r>
            <w:proofErr w:type="spellEnd"/>
            <w:r w:rsidRPr="003F0727">
              <w:rPr>
                <w:rFonts w:ascii="Palatino Linotype" w:hAnsi="Palatino Linotype"/>
                <w:sz w:val="20"/>
                <w:szCs w:val="20"/>
              </w:rPr>
              <w:t>)</w:t>
            </w:r>
          </w:p>
          <w:p w14:paraId="31E8E555" w14:textId="47756DFD" w:rsidR="003F0727" w:rsidRPr="003F0727" w:rsidRDefault="003F0727" w:rsidP="00572147">
            <w:pPr>
              <w:pStyle w:val="ListParagraph"/>
              <w:rPr>
                <w:rFonts w:ascii="Palatino Linotype" w:hAnsi="Palatino Linotype"/>
                <w:sz w:val="20"/>
                <w:szCs w:val="20"/>
              </w:rPr>
            </w:pPr>
            <w:r w:rsidRPr="003F0727">
              <w:rPr>
                <w:rFonts w:ascii="Palatino Linotype" w:hAnsi="Palatino Linotype"/>
                <w:sz w:val="20"/>
                <w:szCs w:val="20"/>
              </w:rPr>
              <w:t>467531-467538 (</w:t>
            </w:r>
            <w:proofErr w:type="spellStart"/>
            <w:r w:rsidRPr="003F0727">
              <w:rPr>
                <w:rFonts w:ascii="Palatino Linotype" w:hAnsi="Palatino Linotype"/>
                <w:sz w:val="20"/>
                <w:szCs w:val="20"/>
              </w:rPr>
              <w:t>DnDeemDI</w:t>
            </w:r>
            <w:proofErr w:type="spellEnd"/>
            <w:r w:rsidRPr="003F0727">
              <w:rPr>
                <w:rFonts w:ascii="Palatino Linotype" w:hAnsi="Palatino Linotype"/>
                <w:sz w:val="20"/>
                <w:szCs w:val="20"/>
              </w:rPr>
              <w:t>)</w:t>
            </w:r>
          </w:p>
          <w:p w14:paraId="4EB2AF97" w14:textId="50E63CD6" w:rsidR="003F0727" w:rsidRPr="003F0727" w:rsidRDefault="003F0727" w:rsidP="00572147">
            <w:pPr>
              <w:pStyle w:val="ListParagraph"/>
              <w:rPr>
                <w:rFonts w:ascii="Palatino Linotype" w:hAnsi="Palatino Linotype"/>
                <w:sz w:val="20"/>
                <w:szCs w:val="20"/>
              </w:rPr>
            </w:pPr>
            <w:r w:rsidRPr="003F0727">
              <w:rPr>
                <w:rFonts w:ascii="Palatino Linotype" w:hAnsi="Palatino Linotype"/>
                <w:sz w:val="20"/>
                <w:szCs w:val="20"/>
              </w:rPr>
              <w:t>467539-467546 (</w:t>
            </w:r>
            <w:proofErr w:type="spellStart"/>
            <w:r w:rsidRPr="003F0727">
              <w:rPr>
                <w:rFonts w:ascii="Palatino Linotype" w:hAnsi="Palatino Linotype"/>
                <w:sz w:val="20"/>
                <w:szCs w:val="20"/>
              </w:rPr>
              <w:t>UpDeemed</w:t>
            </w:r>
            <w:proofErr w:type="spellEnd"/>
            <w:r w:rsidRPr="003F0727">
              <w:rPr>
                <w:rFonts w:ascii="Palatino Linotype" w:hAnsi="Palatino Linotype"/>
                <w:sz w:val="20"/>
                <w:szCs w:val="20"/>
              </w:rPr>
              <w:t>)</w:t>
            </w:r>
          </w:p>
          <w:p w14:paraId="7C42905F" w14:textId="38071929" w:rsidR="00FA7E9A" w:rsidRPr="003F0727" w:rsidRDefault="003F0727" w:rsidP="003F0727">
            <w:pPr>
              <w:rPr>
                <w:sz w:val="20"/>
                <w:szCs w:val="20"/>
              </w:rPr>
            </w:pPr>
            <w:r w:rsidRPr="003F0727">
              <w:rPr>
                <w:sz w:val="20"/>
                <w:szCs w:val="20"/>
              </w:rPr>
              <w:t>SDG&amp;E workpaper and ex-ante data submission have a start date of 8/1/2019 and expiry date of 12/31/2019, to align with CPUC lighting disposition.</w:t>
            </w:r>
            <w:r>
              <w:t xml:space="preserve">       </w:t>
            </w:r>
          </w:p>
        </w:tc>
      </w:tr>
      <w:tr w:rsidR="005A7BD2" w14:paraId="5C38E2BE" w14:textId="20A98154" w:rsidTr="00517146">
        <w:tc>
          <w:tcPr>
            <w:tcW w:w="2340" w:type="dxa"/>
          </w:tcPr>
          <w:p w14:paraId="7D84A7DB" w14:textId="1F592ABC" w:rsidR="005A7BD2" w:rsidRDefault="005A7BD2" w:rsidP="005A7BD2">
            <w:pPr>
              <w:pStyle w:val="BodyText"/>
            </w:pPr>
            <w:r>
              <w:lastRenderedPageBreak/>
              <w:t>Associated dispositions</w:t>
            </w:r>
          </w:p>
        </w:tc>
        <w:tc>
          <w:tcPr>
            <w:tcW w:w="4050" w:type="dxa"/>
          </w:tcPr>
          <w:p w14:paraId="77C3CB3C" w14:textId="453327C8" w:rsidR="005A7BD2" w:rsidRDefault="005A7BD2" w:rsidP="005A7BD2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5A7BD2" w:rsidRDefault="005A7BD2" w:rsidP="005A7BD2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4CA68BCA" w14:textId="77777777" w:rsidR="005A7BD2" w:rsidRDefault="00016E7C" w:rsidP="005A7BD2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No</w:t>
            </w:r>
          </w:p>
          <w:p w14:paraId="2C4D9588" w14:textId="56D253C4" w:rsidR="00FA7E9A" w:rsidRDefault="005A7BD2" w:rsidP="00FA7E9A">
            <w:pPr>
              <w:pStyle w:val="BodyText"/>
            </w:pPr>
            <w:r>
              <w:t xml:space="preserve">Notes: </w:t>
            </w:r>
            <w:r w:rsidR="00E232E3">
              <w:t xml:space="preserve">CPUC Energy </w:t>
            </w:r>
            <w:r w:rsidR="00206A0C">
              <w:t>Division Lighting Disposition issued on May 13, 2019 with file name “</w:t>
            </w:r>
            <w:r w:rsidR="00016E7C">
              <w:t>PG&amp;E</w:t>
            </w:r>
            <w:r w:rsidR="00357182" w:rsidRPr="00357182">
              <w:t>COLTG151 R9 Parking Garage Lighting Memo_2019-05-13</w:t>
            </w:r>
            <w:r w:rsidR="00206A0C">
              <w:t>.pdf”</w:t>
            </w:r>
          </w:p>
          <w:p w14:paraId="21D32DE3" w14:textId="4D0FF4AC" w:rsidR="005A7BD2" w:rsidRDefault="005A7BD2" w:rsidP="005A7BD2">
            <w:pPr>
              <w:pStyle w:val="BodyText"/>
            </w:pPr>
          </w:p>
        </w:tc>
      </w:tr>
      <w:tr w:rsidR="005A7BD2" w14:paraId="3E3C5BAD" w14:textId="3D94240C" w:rsidTr="00517146">
        <w:tc>
          <w:tcPr>
            <w:tcW w:w="2340" w:type="dxa"/>
          </w:tcPr>
          <w:p w14:paraId="56B1DA6A" w14:textId="1FC8CE76" w:rsidR="005A7BD2" w:rsidRPr="004A647E" w:rsidRDefault="005A7BD2" w:rsidP="005A7BD2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5A7BD2" w:rsidRDefault="005A7BD2" w:rsidP="005A7BD2">
            <w:pPr>
              <w:pStyle w:val="BodyText"/>
            </w:pPr>
            <w:r>
              <w:t>Please check all boxes that apply and 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5A7BD2" w:rsidRDefault="00016E7C" w:rsidP="005A7BD2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DEER</w:t>
            </w:r>
          </w:p>
          <w:p w14:paraId="3E1207BF" w14:textId="7B391CE3" w:rsidR="005A7BD2" w:rsidRDefault="00016E7C" w:rsidP="005A7BD2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Disposition</w:t>
            </w:r>
          </w:p>
          <w:p w14:paraId="7063393C" w14:textId="24A154C1" w:rsidR="005A7BD2" w:rsidRDefault="00016E7C" w:rsidP="005A7BD2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0A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CPUC Resolution</w:t>
            </w:r>
          </w:p>
          <w:p w14:paraId="63AE8AEA" w14:textId="4538CC24" w:rsidR="005A7BD2" w:rsidRDefault="00016E7C" w:rsidP="005A7BD2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Baseline Update</w:t>
            </w:r>
          </w:p>
          <w:p w14:paraId="060548FE" w14:textId="61520557" w:rsidR="005A7BD2" w:rsidRDefault="00016E7C" w:rsidP="005A7BD2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7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Other: </w:t>
            </w:r>
            <w:r w:rsidR="00D017DB" w:rsidRPr="001D23A1">
              <w:rPr>
                <w:u w:val="single"/>
              </w:rPr>
              <w:t>New Workpaper adoption</w:t>
            </w:r>
          </w:p>
          <w:p w14:paraId="5160E724" w14:textId="22EDD2E6" w:rsidR="005A7BD2" w:rsidRDefault="00016E7C" w:rsidP="005A7BD2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Cost Update</w:t>
            </w:r>
          </w:p>
          <w:p w14:paraId="14BA0FC2" w14:textId="2B9B56F7" w:rsidR="005A7BD2" w:rsidRDefault="00016E7C" w:rsidP="005A7BD2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Industry Standard Practice Study</w:t>
            </w:r>
          </w:p>
          <w:p w14:paraId="40FB43E4" w14:textId="1D3CB80F" w:rsidR="005A7BD2" w:rsidRDefault="005A7BD2" w:rsidP="005A7BD2">
            <w:pPr>
              <w:pStyle w:val="BodyText"/>
            </w:pPr>
            <w:r>
              <w:lastRenderedPageBreak/>
              <w:t xml:space="preserve">Notes: </w:t>
            </w:r>
            <w:r w:rsidR="003F34B5">
              <w:t xml:space="preserve">As noted per </w:t>
            </w:r>
            <w:r w:rsidR="00016E7C">
              <w:t>PG&amp;E</w:t>
            </w:r>
            <w:r w:rsidR="003F34B5">
              <w:t xml:space="preserve"> revision history</w:t>
            </w:r>
            <w:r w:rsidR="00894802">
              <w:t xml:space="preserve"> for revision 6 below.</w:t>
            </w:r>
          </w:p>
          <w:p w14:paraId="70A3F575" w14:textId="77777777" w:rsidR="00357182" w:rsidRDefault="00357182" w:rsidP="00357182">
            <w:pPr>
              <w:pStyle w:val="BodyText"/>
            </w:pPr>
            <w:r>
              <w:t xml:space="preserve">-Added TLED in the baseline and updated cost for parking garage only, and sunset all other outdoor lighting measures. Switched wattage bin structure to lumen bin structure. </w:t>
            </w:r>
          </w:p>
          <w:p w14:paraId="45E5FE4C" w14:textId="77777777" w:rsidR="00357182" w:rsidRDefault="00357182" w:rsidP="00357182">
            <w:pPr>
              <w:pStyle w:val="BodyText"/>
            </w:pPr>
            <w:r>
              <w:t xml:space="preserve">-Updated to Measure Codes LT480-LT487. Removed NC MAT. </w:t>
            </w:r>
          </w:p>
          <w:p w14:paraId="4BEE2492" w14:textId="23598A32" w:rsidR="00357182" w:rsidRDefault="00357182" w:rsidP="00357182">
            <w:pPr>
              <w:pStyle w:val="BodyText"/>
            </w:pPr>
            <w:r>
              <w:t>-Measures effective 4/1/2019.</w:t>
            </w:r>
          </w:p>
          <w:p w14:paraId="09FDE2AA" w14:textId="3D1758CF" w:rsidR="00357182" w:rsidRDefault="00357182" w:rsidP="00357182">
            <w:pPr>
              <w:pStyle w:val="BodyText"/>
            </w:pPr>
            <w:r>
              <w:t>-Changing the WP title to “LED Outdoor Parking Garage Lighting” but keeping the same WP number.</w:t>
            </w:r>
          </w:p>
          <w:p w14:paraId="07544BAC" w14:textId="43B6E354" w:rsidR="00357182" w:rsidRDefault="00357182" w:rsidP="00357182">
            <w:pPr>
              <w:pStyle w:val="BodyText"/>
            </w:pPr>
            <w:r>
              <w:t xml:space="preserve">-Revised TLED lamp efficacy to 111 </w:t>
            </w:r>
            <w:proofErr w:type="spellStart"/>
            <w:r>
              <w:t>lm</w:t>
            </w:r>
            <w:proofErr w:type="spellEnd"/>
            <w:r>
              <w:t xml:space="preserve">/W, results in TLED fixture efficacy of 85.2 </w:t>
            </w:r>
            <w:proofErr w:type="spellStart"/>
            <w:r>
              <w:t>lm</w:t>
            </w:r>
            <w:proofErr w:type="spellEnd"/>
            <w:r>
              <w:t>/W.</w:t>
            </w:r>
          </w:p>
          <w:p w14:paraId="7737BE3E" w14:textId="5A3BD718" w:rsidR="005A7BD2" w:rsidRDefault="00357182" w:rsidP="00357182">
            <w:pPr>
              <w:pStyle w:val="BodyText"/>
            </w:pPr>
            <w:r>
              <w:t>-Revised TLED cost from $0.0042/</w:t>
            </w:r>
            <w:proofErr w:type="spellStart"/>
            <w:r>
              <w:t>lm</w:t>
            </w:r>
            <w:proofErr w:type="spellEnd"/>
            <w:r>
              <w:t xml:space="preserve"> to $0.0036/</w:t>
            </w:r>
            <w:proofErr w:type="spellStart"/>
            <w:r>
              <w:t>lm</w:t>
            </w:r>
            <w:proofErr w:type="spellEnd"/>
            <w:r>
              <w:t>.</w:t>
            </w:r>
          </w:p>
        </w:tc>
      </w:tr>
      <w:tr w:rsidR="005A7BD2" w14:paraId="41D15DE5" w14:textId="77777777" w:rsidTr="00517146">
        <w:tc>
          <w:tcPr>
            <w:tcW w:w="2340" w:type="dxa"/>
          </w:tcPr>
          <w:p w14:paraId="01B77149" w14:textId="650A7A6E" w:rsidR="005A7BD2" w:rsidRDefault="005A7BD2" w:rsidP="005A7BD2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A7BD2" w:rsidRDefault="005A7BD2" w:rsidP="005A7BD2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6F3513C9" w14:textId="77777777" w:rsidR="001562D1" w:rsidRDefault="005A7BD2" w:rsidP="005A7BD2">
            <w:pPr>
              <w:pStyle w:val="BodyText"/>
            </w:pPr>
            <w:r>
              <w:t xml:space="preserve">Notes: </w:t>
            </w:r>
          </w:p>
          <w:p w14:paraId="044E0630" w14:textId="39D7C335" w:rsidR="00AC41E1" w:rsidRDefault="00016E7C" w:rsidP="004C4D00">
            <w:pPr>
              <w:pStyle w:val="BodyText"/>
              <w:numPr>
                <w:ilvl w:val="0"/>
                <w:numId w:val="13"/>
              </w:numPr>
            </w:pPr>
            <w:r>
              <w:t>PG&amp;E</w:t>
            </w:r>
            <w:r w:rsidR="00AC41E1">
              <w:t xml:space="preserve"> used multiple studies to develop the workpaper. </w:t>
            </w:r>
          </w:p>
          <w:p w14:paraId="778E5A71" w14:textId="39982A78" w:rsidR="00555597" w:rsidRDefault="00016E7C" w:rsidP="00555597">
            <w:pPr>
              <w:pStyle w:val="BodyText"/>
              <w:numPr>
                <w:ilvl w:val="0"/>
                <w:numId w:val="13"/>
              </w:numPr>
            </w:pPr>
            <w:r>
              <w:t>PG&amp;E</w:t>
            </w:r>
            <w:r w:rsidR="00EB2D03">
              <w:t xml:space="preserve">, </w:t>
            </w:r>
            <w:r w:rsidR="00555597">
              <w:t>1.5</w:t>
            </w:r>
            <w:r w:rsidR="006867DA">
              <w:t xml:space="preserve"> EM&amp;V, </w:t>
            </w:r>
            <w:r w:rsidR="00555597">
              <w:t>Market Potential, and Other Studies – Base Case and Measure Case Information</w:t>
            </w:r>
          </w:p>
          <w:p w14:paraId="1983F755" w14:textId="0BD55378" w:rsidR="00EB2D03" w:rsidRDefault="006867DA" w:rsidP="006867DA">
            <w:pPr>
              <w:pStyle w:val="BodyText"/>
              <w:numPr>
                <w:ilvl w:val="0"/>
                <w:numId w:val="20"/>
              </w:numPr>
            </w:pPr>
            <w:r>
              <w:t xml:space="preserve">Section </w:t>
            </w:r>
            <w:r w:rsidR="00555597">
              <w:t>1.5.</w:t>
            </w:r>
            <w:r>
              <w:t>2</w:t>
            </w:r>
            <w:r w:rsidR="00555597">
              <w:t xml:space="preserve"> </w:t>
            </w:r>
            <w:proofErr w:type="spellStart"/>
            <w:r>
              <w:t>CALiPER</w:t>
            </w:r>
            <w:proofErr w:type="spellEnd"/>
            <w:r>
              <w:t xml:space="preserve"> Snapshot Report. </w:t>
            </w:r>
            <w:r w:rsidR="00EB2D03">
              <w:t xml:space="preserve"> </w:t>
            </w:r>
          </w:p>
          <w:p w14:paraId="65A5BC20" w14:textId="43502429" w:rsidR="006867DA" w:rsidRDefault="006867DA" w:rsidP="006867DA">
            <w:pPr>
              <w:pStyle w:val="BodyText"/>
              <w:numPr>
                <w:ilvl w:val="0"/>
                <w:numId w:val="20"/>
              </w:numPr>
            </w:pPr>
            <w:r>
              <w:t>Section 1.5.3 Lighting Dispositions</w:t>
            </w:r>
          </w:p>
          <w:p w14:paraId="748802B2" w14:textId="6A271619" w:rsidR="006867DA" w:rsidRDefault="006867DA" w:rsidP="006867DA">
            <w:pPr>
              <w:pStyle w:val="BodyText"/>
              <w:numPr>
                <w:ilvl w:val="0"/>
                <w:numId w:val="20"/>
              </w:numPr>
            </w:pPr>
            <w:r>
              <w:t>Section 1.5.4 California LED Pricing Analysis</w:t>
            </w:r>
          </w:p>
          <w:p w14:paraId="7887B81C" w14:textId="673B8082" w:rsidR="006867DA" w:rsidRDefault="006867DA" w:rsidP="006867DA">
            <w:pPr>
              <w:pStyle w:val="BodyText"/>
              <w:numPr>
                <w:ilvl w:val="0"/>
                <w:numId w:val="20"/>
              </w:numPr>
            </w:pPr>
            <w:r>
              <w:t>Section 1.5.5 LED Workpaper Update Study</w:t>
            </w:r>
          </w:p>
          <w:p w14:paraId="70BDDB0F" w14:textId="48DC1CC1" w:rsidR="006867DA" w:rsidRDefault="006867DA" w:rsidP="006867DA">
            <w:pPr>
              <w:pStyle w:val="BodyText"/>
              <w:numPr>
                <w:ilvl w:val="0"/>
                <w:numId w:val="20"/>
              </w:numPr>
            </w:pPr>
            <w:r>
              <w:lastRenderedPageBreak/>
              <w:t>Section 1.5.6 Exterior Lighting Standard Practice Baseline and Workpaper Support</w:t>
            </w:r>
          </w:p>
          <w:p w14:paraId="3F47EF7B" w14:textId="269ECA4A" w:rsidR="006867DA" w:rsidRDefault="006867DA" w:rsidP="006867DA">
            <w:pPr>
              <w:pStyle w:val="BodyText"/>
              <w:numPr>
                <w:ilvl w:val="0"/>
                <w:numId w:val="20"/>
              </w:numPr>
            </w:pPr>
            <w:r>
              <w:t xml:space="preserve">Section 1.5.7 LED Non-Residential Lighting Market Characterization </w:t>
            </w:r>
          </w:p>
          <w:p w14:paraId="4FCD5C9F" w14:textId="0C14DF7C" w:rsidR="00016E7C" w:rsidRDefault="00016E7C" w:rsidP="00016E7C">
            <w:pPr>
              <w:pStyle w:val="BodyText"/>
              <w:numPr>
                <w:ilvl w:val="0"/>
                <w:numId w:val="13"/>
              </w:numPr>
            </w:pPr>
            <w:r>
              <w:t xml:space="preserve">SDG&amp;E provided delta watts comparison between proposed PG&amp;E energy savings measures and DEER measures savings. </w:t>
            </w:r>
            <w:bookmarkStart w:id="2" w:name="_GoBack"/>
            <w:bookmarkEnd w:id="2"/>
          </w:p>
          <w:p w14:paraId="5A8A9B61" w14:textId="1B70C1F4" w:rsidR="001562D1" w:rsidRDefault="001562D1" w:rsidP="00555597">
            <w:pPr>
              <w:pStyle w:val="BodyText"/>
              <w:numPr>
                <w:ilvl w:val="0"/>
                <w:numId w:val="13"/>
              </w:numPr>
            </w:pPr>
            <w:r>
              <w:t>SDG&amp;E has a</w:t>
            </w:r>
            <w:r w:rsidR="00A1404A">
              <w:t>n</w:t>
            </w:r>
            <w:r>
              <w:t xml:space="preserve"> internal governance </w:t>
            </w:r>
            <w:r w:rsidR="007C04D6">
              <w:t xml:space="preserve">for adopting new workpapers that considers market </w:t>
            </w:r>
            <w:r w:rsidR="00C85365">
              <w:t>uptake, cost effectiveness, and third</w:t>
            </w:r>
            <w:r w:rsidR="00A1404A">
              <w:t>-</w:t>
            </w:r>
            <w:r w:rsidR="00C85365">
              <w:t xml:space="preserve">party </w:t>
            </w:r>
            <w:r w:rsidR="00DD5583">
              <w:t>implementation.</w:t>
            </w:r>
          </w:p>
          <w:p w14:paraId="0CFF8657" w14:textId="34DB135A" w:rsidR="00F86250" w:rsidRDefault="00F86250" w:rsidP="005A7BD2">
            <w:pPr>
              <w:pStyle w:val="BodyText"/>
            </w:pPr>
          </w:p>
        </w:tc>
      </w:tr>
      <w:tr w:rsidR="005A7BD2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5A7BD2" w:rsidRDefault="005A7BD2" w:rsidP="005A7BD2">
            <w:pPr>
              <w:pStyle w:val="BodyText"/>
            </w:pPr>
            <w:r>
              <w:lastRenderedPageBreak/>
              <w:t xml:space="preserve">Additional notes: </w:t>
            </w:r>
          </w:p>
        </w:tc>
        <w:tc>
          <w:tcPr>
            <w:tcW w:w="4050" w:type="dxa"/>
          </w:tcPr>
          <w:p w14:paraId="56D87F53" w14:textId="77777777" w:rsidR="005A7BD2" w:rsidRDefault="005A7BD2" w:rsidP="005A7BD2">
            <w:pPr>
              <w:pStyle w:val="BodyText"/>
            </w:pPr>
          </w:p>
        </w:tc>
        <w:tc>
          <w:tcPr>
            <w:tcW w:w="4140" w:type="dxa"/>
          </w:tcPr>
          <w:p w14:paraId="42F4BC03" w14:textId="38C6EAD4" w:rsidR="009D1C50" w:rsidRDefault="005A7BD2" w:rsidP="00785D1D">
            <w:pPr>
              <w:pStyle w:val="BodyText"/>
              <w:numPr>
                <w:ilvl w:val="0"/>
                <w:numId w:val="18"/>
              </w:numPr>
            </w:pPr>
            <w:r>
              <w:t>EAD tables are submitted with the file name “</w:t>
            </w:r>
            <w:r w:rsidR="00785D1D" w:rsidRPr="00785D1D">
              <w:t>EAD_LED Outdoor Parking Garage Ltg_2019-06-06</w:t>
            </w:r>
            <w:r>
              <w:t>.mdb”.</w:t>
            </w:r>
          </w:p>
        </w:tc>
      </w:tr>
    </w:tbl>
    <w:p w14:paraId="359058C9" w14:textId="4CA9FFEE" w:rsidR="00165E3B" w:rsidRDefault="00165E3B" w:rsidP="006B5B36">
      <w:pPr>
        <w:pStyle w:val="BodyText"/>
      </w:pPr>
    </w:p>
    <w:p w14:paraId="30CC316B" w14:textId="10391DF6" w:rsidR="00261877" w:rsidRDefault="00261877" w:rsidP="006B5B36">
      <w:pPr>
        <w:pStyle w:val="BodyText"/>
      </w:pPr>
    </w:p>
    <w:p w14:paraId="7A3F3005" w14:textId="65221EDC" w:rsidR="001370B8" w:rsidRDefault="001370B8" w:rsidP="006B5B36">
      <w:pPr>
        <w:pStyle w:val="BodyText"/>
      </w:pPr>
    </w:p>
    <w:p w14:paraId="6906BF40" w14:textId="42E3F894" w:rsidR="001370B8" w:rsidRDefault="001370B8" w:rsidP="006B5B36">
      <w:pPr>
        <w:pStyle w:val="BodyText"/>
      </w:pPr>
    </w:p>
    <w:p w14:paraId="3EC4290C" w14:textId="77777777" w:rsidR="001370B8" w:rsidRDefault="001370B8" w:rsidP="006B5B36">
      <w:pPr>
        <w:pStyle w:val="BodyText"/>
      </w:pPr>
    </w:p>
    <w:p w14:paraId="59B81892" w14:textId="0693737B" w:rsidR="00261877" w:rsidRDefault="00261877" w:rsidP="006B5B36">
      <w:pPr>
        <w:pStyle w:val="BodyText"/>
      </w:pPr>
    </w:p>
    <w:p w14:paraId="61C1F260" w14:textId="77777777" w:rsidR="00261877" w:rsidRDefault="00261877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lastRenderedPageBreak/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79EB9" w14:textId="77777777" w:rsidR="00290163" w:rsidRDefault="00290163">
      <w:r>
        <w:separator/>
      </w:r>
    </w:p>
  </w:endnote>
  <w:endnote w:type="continuationSeparator" w:id="0">
    <w:p w14:paraId="4D8D5BC1" w14:textId="77777777" w:rsidR="00290163" w:rsidRDefault="0029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016E7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1944239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58BDB" w14:textId="77777777" w:rsidR="00290163" w:rsidRDefault="00290163">
      <w:r>
        <w:separator/>
      </w:r>
    </w:p>
  </w:footnote>
  <w:footnote w:type="continuationSeparator" w:id="0">
    <w:p w14:paraId="4AD8A3D4" w14:textId="77777777" w:rsidR="00290163" w:rsidRDefault="00290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8C3"/>
    <w:multiLevelType w:val="hybridMultilevel"/>
    <w:tmpl w:val="D0D4F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70316"/>
    <w:multiLevelType w:val="hybridMultilevel"/>
    <w:tmpl w:val="DCCCFA3E"/>
    <w:lvl w:ilvl="0" w:tplc="AEDCD3BE">
      <w:start w:val="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E6580"/>
    <w:multiLevelType w:val="hybridMultilevel"/>
    <w:tmpl w:val="7BE0D8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96C1B"/>
    <w:multiLevelType w:val="hybridMultilevel"/>
    <w:tmpl w:val="756EA230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C0FB2"/>
    <w:multiLevelType w:val="hybridMultilevel"/>
    <w:tmpl w:val="7D8AB488"/>
    <w:lvl w:ilvl="0" w:tplc="C1E2A676">
      <w:start w:val="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51773"/>
    <w:multiLevelType w:val="hybridMultilevel"/>
    <w:tmpl w:val="E7B2542E"/>
    <w:lvl w:ilvl="0" w:tplc="3932AED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DEC41C5"/>
    <w:multiLevelType w:val="hybridMultilevel"/>
    <w:tmpl w:val="45BCBB7E"/>
    <w:lvl w:ilvl="0" w:tplc="E54AFC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5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ECC2176"/>
    <w:multiLevelType w:val="hybridMultilevel"/>
    <w:tmpl w:val="C4D0FE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6"/>
  </w:num>
  <w:num w:numId="4">
    <w:abstractNumId w:val="19"/>
  </w:num>
  <w:num w:numId="5">
    <w:abstractNumId w:val="1"/>
  </w:num>
  <w:num w:numId="6">
    <w:abstractNumId w:val="4"/>
  </w:num>
  <w:num w:numId="7">
    <w:abstractNumId w:val="17"/>
  </w:num>
  <w:num w:numId="8">
    <w:abstractNumId w:val="12"/>
  </w:num>
  <w:num w:numId="9">
    <w:abstractNumId w:val="6"/>
  </w:num>
  <w:num w:numId="10">
    <w:abstractNumId w:val="11"/>
  </w:num>
  <w:num w:numId="11">
    <w:abstractNumId w:val="15"/>
  </w:num>
  <w:num w:numId="12">
    <w:abstractNumId w:val="3"/>
  </w:num>
  <w:num w:numId="13">
    <w:abstractNumId w:val="0"/>
  </w:num>
  <w:num w:numId="14">
    <w:abstractNumId w:val="18"/>
  </w:num>
  <w:num w:numId="15">
    <w:abstractNumId w:val="9"/>
  </w:num>
  <w:num w:numId="16">
    <w:abstractNumId w:val="7"/>
  </w:num>
  <w:num w:numId="17">
    <w:abstractNumId w:val="2"/>
  </w:num>
  <w:num w:numId="18">
    <w:abstractNumId w:val="13"/>
  </w:num>
  <w:num w:numId="19">
    <w:abstractNumId w:val="5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E7C"/>
    <w:rsid w:val="00016F49"/>
    <w:rsid w:val="00020B2E"/>
    <w:rsid w:val="00023355"/>
    <w:rsid w:val="00023628"/>
    <w:rsid w:val="00023E42"/>
    <w:rsid w:val="00023FF0"/>
    <w:rsid w:val="00025586"/>
    <w:rsid w:val="00025FD6"/>
    <w:rsid w:val="0003504F"/>
    <w:rsid w:val="00036299"/>
    <w:rsid w:val="00065BC2"/>
    <w:rsid w:val="00066690"/>
    <w:rsid w:val="0008343D"/>
    <w:rsid w:val="00084489"/>
    <w:rsid w:val="00084989"/>
    <w:rsid w:val="000916B5"/>
    <w:rsid w:val="000949B1"/>
    <w:rsid w:val="000952CF"/>
    <w:rsid w:val="000A24FE"/>
    <w:rsid w:val="000A4EFE"/>
    <w:rsid w:val="000A6D6C"/>
    <w:rsid w:val="000B4861"/>
    <w:rsid w:val="000C6C2A"/>
    <w:rsid w:val="000D73BA"/>
    <w:rsid w:val="000E42F0"/>
    <w:rsid w:val="000F0121"/>
    <w:rsid w:val="0011600C"/>
    <w:rsid w:val="001179DB"/>
    <w:rsid w:val="00136222"/>
    <w:rsid w:val="001370B8"/>
    <w:rsid w:val="0014213D"/>
    <w:rsid w:val="00142AD3"/>
    <w:rsid w:val="0014753B"/>
    <w:rsid w:val="0015088A"/>
    <w:rsid w:val="0015183F"/>
    <w:rsid w:val="00151887"/>
    <w:rsid w:val="001562D1"/>
    <w:rsid w:val="00156D43"/>
    <w:rsid w:val="00165E3B"/>
    <w:rsid w:val="001728B4"/>
    <w:rsid w:val="001912B2"/>
    <w:rsid w:val="00191B1F"/>
    <w:rsid w:val="00197F27"/>
    <w:rsid w:val="001A6B45"/>
    <w:rsid w:val="001B1290"/>
    <w:rsid w:val="001B26E4"/>
    <w:rsid w:val="001B77B1"/>
    <w:rsid w:val="001B79C6"/>
    <w:rsid w:val="001C6CC6"/>
    <w:rsid w:val="001D23A1"/>
    <w:rsid w:val="001D2C04"/>
    <w:rsid w:val="001D6857"/>
    <w:rsid w:val="001E589F"/>
    <w:rsid w:val="001F1C95"/>
    <w:rsid w:val="001F1E48"/>
    <w:rsid w:val="001F44F7"/>
    <w:rsid w:val="001F4971"/>
    <w:rsid w:val="001F6F80"/>
    <w:rsid w:val="001F7652"/>
    <w:rsid w:val="00206A0C"/>
    <w:rsid w:val="002211A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1877"/>
    <w:rsid w:val="002730D7"/>
    <w:rsid w:val="002739E6"/>
    <w:rsid w:val="00276B45"/>
    <w:rsid w:val="0028572E"/>
    <w:rsid w:val="00287B3D"/>
    <w:rsid w:val="00290163"/>
    <w:rsid w:val="002928B6"/>
    <w:rsid w:val="00294ED0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306F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57182"/>
    <w:rsid w:val="00374135"/>
    <w:rsid w:val="003771B7"/>
    <w:rsid w:val="00380988"/>
    <w:rsid w:val="00390725"/>
    <w:rsid w:val="00396D32"/>
    <w:rsid w:val="003A3E44"/>
    <w:rsid w:val="003A428A"/>
    <w:rsid w:val="003A4D1B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3F0727"/>
    <w:rsid w:val="003F34B5"/>
    <w:rsid w:val="0040312B"/>
    <w:rsid w:val="0040642F"/>
    <w:rsid w:val="004159E9"/>
    <w:rsid w:val="00416F6D"/>
    <w:rsid w:val="00420467"/>
    <w:rsid w:val="00421F5A"/>
    <w:rsid w:val="00422435"/>
    <w:rsid w:val="00422D25"/>
    <w:rsid w:val="00424A70"/>
    <w:rsid w:val="004272B8"/>
    <w:rsid w:val="0044522D"/>
    <w:rsid w:val="0044715E"/>
    <w:rsid w:val="00450B70"/>
    <w:rsid w:val="00462F42"/>
    <w:rsid w:val="00463302"/>
    <w:rsid w:val="00477C7D"/>
    <w:rsid w:val="004845D7"/>
    <w:rsid w:val="00495E6F"/>
    <w:rsid w:val="00497C12"/>
    <w:rsid w:val="004A03F4"/>
    <w:rsid w:val="004A647E"/>
    <w:rsid w:val="004B5EB7"/>
    <w:rsid w:val="004B6DB6"/>
    <w:rsid w:val="004C4D00"/>
    <w:rsid w:val="004D02BE"/>
    <w:rsid w:val="004D105E"/>
    <w:rsid w:val="004D5537"/>
    <w:rsid w:val="004E3285"/>
    <w:rsid w:val="004E451B"/>
    <w:rsid w:val="004F0177"/>
    <w:rsid w:val="004F091C"/>
    <w:rsid w:val="004F1450"/>
    <w:rsid w:val="004F6869"/>
    <w:rsid w:val="005010F4"/>
    <w:rsid w:val="00511FA6"/>
    <w:rsid w:val="005122E1"/>
    <w:rsid w:val="00512749"/>
    <w:rsid w:val="00517146"/>
    <w:rsid w:val="0052076D"/>
    <w:rsid w:val="00534590"/>
    <w:rsid w:val="00547FC4"/>
    <w:rsid w:val="00555597"/>
    <w:rsid w:val="00566E8A"/>
    <w:rsid w:val="005720A1"/>
    <w:rsid w:val="00572147"/>
    <w:rsid w:val="00574BF5"/>
    <w:rsid w:val="00574C59"/>
    <w:rsid w:val="005752F3"/>
    <w:rsid w:val="00575B3F"/>
    <w:rsid w:val="00592E3A"/>
    <w:rsid w:val="00593673"/>
    <w:rsid w:val="005A619D"/>
    <w:rsid w:val="005A7BD2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4FCE"/>
    <w:rsid w:val="006565AA"/>
    <w:rsid w:val="00660D1B"/>
    <w:rsid w:val="006867DA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6BF6"/>
    <w:rsid w:val="0070067D"/>
    <w:rsid w:val="00706DC8"/>
    <w:rsid w:val="00710C3A"/>
    <w:rsid w:val="007223B5"/>
    <w:rsid w:val="00725328"/>
    <w:rsid w:val="0072738C"/>
    <w:rsid w:val="007304C5"/>
    <w:rsid w:val="00733B25"/>
    <w:rsid w:val="00735DDD"/>
    <w:rsid w:val="0074193B"/>
    <w:rsid w:val="007547CF"/>
    <w:rsid w:val="00754869"/>
    <w:rsid w:val="00762AC7"/>
    <w:rsid w:val="00763756"/>
    <w:rsid w:val="00763FCB"/>
    <w:rsid w:val="00767209"/>
    <w:rsid w:val="00770961"/>
    <w:rsid w:val="00773BB2"/>
    <w:rsid w:val="00775213"/>
    <w:rsid w:val="00777329"/>
    <w:rsid w:val="0078189D"/>
    <w:rsid w:val="0078403A"/>
    <w:rsid w:val="00785D1D"/>
    <w:rsid w:val="00790E7C"/>
    <w:rsid w:val="00794E36"/>
    <w:rsid w:val="007A0223"/>
    <w:rsid w:val="007A1009"/>
    <w:rsid w:val="007A109B"/>
    <w:rsid w:val="007A63DE"/>
    <w:rsid w:val="007B7815"/>
    <w:rsid w:val="007C04D6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302A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65828"/>
    <w:rsid w:val="008718A3"/>
    <w:rsid w:val="00874B8D"/>
    <w:rsid w:val="008765A2"/>
    <w:rsid w:val="0088747A"/>
    <w:rsid w:val="00890B0F"/>
    <w:rsid w:val="00893372"/>
    <w:rsid w:val="008945AB"/>
    <w:rsid w:val="00894802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D4F59"/>
    <w:rsid w:val="008E44B8"/>
    <w:rsid w:val="008E766A"/>
    <w:rsid w:val="008E7A89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4485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1C50"/>
    <w:rsid w:val="009D2852"/>
    <w:rsid w:val="009F2AD2"/>
    <w:rsid w:val="009F6165"/>
    <w:rsid w:val="009F69D4"/>
    <w:rsid w:val="00A02605"/>
    <w:rsid w:val="00A047C5"/>
    <w:rsid w:val="00A136FE"/>
    <w:rsid w:val="00A1404A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960AB"/>
    <w:rsid w:val="00AA197B"/>
    <w:rsid w:val="00AB373C"/>
    <w:rsid w:val="00AB64F6"/>
    <w:rsid w:val="00AC41E1"/>
    <w:rsid w:val="00AD070C"/>
    <w:rsid w:val="00AD4A6D"/>
    <w:rsid w:val="00AE0BDF"/>
    <w:rsid w:val="00AE2698"/>
    <w:rsid w:val="00AE6FD0"/>
    <w:rsid w:val="00AF18EC"/>
    <w:rsid w:val="00B04030"/>
    <w:rsid w:val="00B0442D"/>
    <w:rsid w:val="00B04C96"/>
    <w:rsid w:val="00B13A57"/>
    <w:rsid w:val="00B20C2D"/>
    <w:rsid w:val="00B20CBB"/>
    <w:rsid w:val="00B216EF"/>
    <w:rsid w:val="00B22BE4"/>
    <w:rsid w:val="00B26C11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5FF9"/>
    <w:rsid w:val="00B67045"/>
    <w:rsid w:val="00B72362"/>
    <w:rsid w:val="00B7269D"/>
    <w:rsid w:val="00B87F4C"/>
    <w:rsid w:val="00B90699"/>
    <w:rsid w:val="00B944BF"/>
    <w:rsid w:val="00B94C25"/>
    <w:rsid w:val="00B95C81"/>
    <w:rsid w:val="00BB1F66"/>
    <w:rsid w:val="00BC0F6C"/>
    <w:rsid w:val="00BF27FD"/>
    <w:rsid w:val="00C106BF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5365"/>
    <w:rsid w:val="00C86721"/>
    <w:rsid w:val="00C87EC2"/>
    <w:rsid w:val="00C90218"/>
    <w:rsid w:val="00CA7A89"/>
    <w:rsid w:val="00CC4904"/>
    <w:rsid w:val="00CF52E8"/>
    <w:rsid w:val="00CF78A6"/>
    <w:rsid w:val="00CF7FF3"/>
    <w:rsid w:val="00D017DB"/>
    <w:rsid w:val="00D02102"/>
    <w:rsid w:val="00D03B9C"/>
    <w:rsid w:val="00D04593"/>
    <w:rsid w:val="00D058FB"/>
    <w:rsid w:val="00D06C37"/>
    <w:rsid w:val="00D07059"/>
    <w:rsid w:val="00D104F1"/>
    <w:rsid w:val="00D262D4"/>
    <w:rsid w:val="00D441DF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D5583"/>
    <w:rsid w:val="00DE3523"/>
    <w:rsid w:val="00DE57CC"/>
    <w:rsid w:val="00DE5B0A"/>
    <w:rsid w:val="00DF1C08"/>
    <w:rsid w:val="00E016BB"/>
    <w:rsid w:val="00E038B2"/>
    <w:rsid w:val="00E0483C"/>
    <w:rsid w:val="00E0505E"/>
    <w:rsid w:val="00E232E3"/>
    <w:rsid w:val="00E24C50"/>
    <w:rsid w:val="00E27D9E"/>
    <w:rsid w:val="00E423BF"/>
    <w:rsid w:val="00E453A3"/>
    <w:rsid w:val="00E541CD"/>
    <w:rsid w:val="00E55B86"/>
    <w:rsid w:val="00E64A91"/>
    <w:rsid w:val="00E7282E"/>
    <w:rsid w:val="00E80787"/>
    <w:rsid w:val="00E809FC"/>
    <w:rsid w:val="00E830CA"/>
    <w:rsid w:val="00E95889"/>
    <w:rsid w:val="00EA2EA4"/>
    <w:rsid w:val="00EA4C8C"/>
    <w:rsid w:val="00EB148B"/>
    <w:rsid w:val="00EB2D03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86250"/>
    <w:rsid w:val="00F90797"/>
    <w:rsid w:val="00F9145A"/>
    <w:rsid w:val="00FA3622"/>
    <w:rsid w:val="00FA7E9A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894802"/>
    <w:pPr>
      <w:ind w:left="48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eynoso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15310-9740-4828-A801-ADD43D10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1049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8</cp:revision>
  <cp:lastPrinted>2018-09-13T14:26:00Z</cp:lastPrinted>
  <dcterms:created xsi:type="dcterms:W3CDTF">2019-06-13T17:35:00Z</dcterms:created>
  <dcterms:modified xsi:type="dcterms:W3CDTF">2019-06-13T22:17:00Z</dcterms:modified>
</cp:coreProperties>
</file>