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1C41A7" w14:textId="106F96B1" w:rsidR="00F117C6" w:rsidRPr="00500C4E" w:rsidRDefault="009A0721" w:rsidP="00F117C6">
      <w:pPr>
        <w:pStyle w:val="WPnumber"/>
      </w:pPr>
      <w:bookmarkStart w:id="0" w:name="_Toc153189647"/>
      <w:r>
        <w:t xml:space="preserve">Short Form </w:t>
      </w:r>
      <w:r w:rsidR="00F117C6" w:rsidRPr="00500C4E">
        <w:t xml:space="preserve">Work Paper </w:t>
      </w:r>
      <w:sdt>
        <w:sdtPr>
          <w:alias w:val="Title"/>
          <w:tag w:val=""/>
          <w:id w:val="650333005"/>
          <w:placeholder>
            <w:docPart w:val="2D1C3A54D61944DBB3D63B92C982C696"/>
          </w:placeholder>
          <w:dataBinding w:prefixMappings="xmlns:ns0='http://purl.org/dc/elements/1.1/' xmlns:ns1='http://schemas.openxmlformats.org/package/2006/metadata/core-properties' " w:xpath="/ns1:coreProperties[1]/ns0:title[1]" w:storeItemID="{6C3C8BC8-F283-45AE-878A-BAB7291924A1}"/>
          <w:text/>
        </w:sdtPr>
        <w:sdtEndPr/>
        <w:sdtContent>
          <w:r w:rsidR="00C43A86">
            <w:t>WPSDGENRLG008</w:t>
          </w:r>
          <w:r w:rsidR="00D12664">
            <w:t>4</w:t>
          </w:r>
        </w:sdtContent>
      </w:sdt>
    </w:p>
    <w:bookmarkEnd w:id="0"/>
    <w:p w14:paraId="6F0F94CF" w14:textId="7EC518C1" w:rsidR="00F117C6" w:rsidRPr="00500C4E" w:rsidRDefault="00F35C07" w:rsidP="00F117C6">
      <w:pPr>
        <w:pStyle w:val="Revnumber"/>
        <w:rPr>
          <w:rStyle w:val="CaptionChar"/>
          <w:b/>
          <w:bCs w:val="0"/>
        </w:rPr>
      </w:pPr>
      <w:sdt>
        <w:sdtPr>
          <w:rPr>
            <w:rStyle w:val="CaptionChar"/>
            <w:b/>
            <w:bCs w:val="0"/>
          </w:rPr>
          <w:alias w:val="Revision"/>
          <w:tag w:val=""/>
          <w:id w:val="-1338455471"/>
          <w:placeholder>
            <w:docPart w:val="5420FAF41CED451EAB8369D8BC2C0B60"/>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152BB8">
            <w:rPr>
              <w:rStyle w:val="CaptionChar"/>
              <w:b/>
              <w:bCs w:val="0"/>
            </w:rPr>
            <w:t xml:space="preserve">Revision </w:t>
          </w:r>
          <w:r w:rsidR="00D12664">
            <w:rPr>
              <w:rStyle w:val="CaptionChar"/>
              <w:b/>
              <w:bCs w:val="0"/>
            </w:rPr>
            <w:t>0</w:t>
          </w:r>
        </w:sdtContent>
      </w:sdt>
    </w:p>
    <w:p w14:paraId="43CCADD4" w14:textId="77777777" w:rsidR="00F117C6" w:rsidRPr="00500C4E" w:rsidRDefault="00F117C6" w:rsidP="00F117C6">
      <w:pPr>
        <w:jc w:val="right"/>
        <w:rPr>
          <w:rFonts w:cstheme="minorHAnsi"/>
          <w:b/>
          <w:sz w:val="48"/>
          <w:szCs w:val="48"/>
        </w:rPr>
      </w:pPr>
    </w:p>
    <w:bookmarkStart w:id="1" w:name="SCE"/>
    <w:p w14:paraId="1E3575C2" w14:textId="77777777" w:rsidR="00F117C6" w:rsidRPr="00500C4E" w:rsidRDefault="00F35C07" w:rsidP="00F117C6">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954041495DA644508C725EBE45A9A075"/>
          </w:placeholder>
          <w:dataBinding w:prefixMappings="xmlns:ns0='http://schemas.openxmlformats.org/officeDocument/2006/extended-properties' " w:xpath="/ns0:Properties[1]/ns0:Company[1]" w:storeItemID="{6668398D-A668-4E3E-A5EB-62B293D839F1}"/>
          <w:text/>
        </w:sdtPr>
        <w:sdtEndPr/>
        <w:sdtContent>
          <w:r w:rsidR="00861B74">
            <w:rPr>
              <w:rFonts w:cstheme="minorHAnsi"/>
              <w:b/>
              <w:sz w:val="36"/>
              <w:szCs w:val="36"/>
            </w:rPr>
            <w:t>S</w:t>
          </w:r>
          <w:r w:rsidR="006049AE">
            <w:rPr>
              <w:rFonts w:cstheme="minorHAnsi"/>
              <w:b/>
              <w:sz w:val="36"/>
              <w:szCs w:val="36"/>
            </w:rPr>
            <w:t>an Diego Gas &amp; Electric</w:t>
          </w:r>
        </w:sdtContent>
      </w:sdt>
      <w:bookmarkEnd w:id="1"/>
    </w:p>
    <w:p w14:paraId="03F361DB" w14:textId="77777777" w:rsidR="00F117C6" w:rsidRPr="006049AE" w:rsidRDefault="006049AE" w:rsidP="00F117C6">
      <w:pPr>
        <w:rPr>
          <w:rFonts w:cstheme="minorHAnsi"/>
          <w:b/>
        </w:rPr>
      </w:pPr>
      <w:r w:rsidRPr="006049AE">
        <w:rPr>
          <w:rFonts w:cstheme="minorHAnsi"/>
          <w:b/>
        </w:rPr>
        <w:t>Energy Efficiency Engineering</w:t>
      </w:r>
    </w:p>
    <w:p w14:paraId="2AFDC1E3" w14:textId="77777777" w:rsidR="00F117C6" w:rsidRPr="00500C4E" w:rsidRDefault="00F117C6" w:rsidP="00F117C6">
      <w:pPr>
        <w:rPr>
          <w:rFonts w:cstheme="minorHAnsi"/>
        </w:rPr>
      </w:pPr>
    </w:p>
    <w:p w14:paraId="6403E533" w14:textId="77777777" w:rsidR="00F117C6" w:rsidRPr="00500C4E" w:rsidRDefault="00F117C6" w:rsidP="00F117C6">
      <w:pPr>
        <w:tabs>
          <w:tab w:val="left" w:pos="8190"/>
        </w:tabs>
        <w:rPr>
          <w:rFonts w:cstheme="minorHAnsi"/>
        </w:rPr>
      </w:pPr>
      <w:r w:rsidRPr="00500C4E">
        <w:rPr>
          <w:rFonts w:cstheme="minorHAnsi"/>
        </w:rPr>
        <w:tab/>
      </w:r>
    </w:p>
    <w:p w14:paraId="047CB72A" w14:textId="77777777" w:rsidR="00F117C6" w:rsidRPr="00500C4E" w:rsidRDefault="00F117C6" w:rsidP="00F117C6">
      <w:pPr>
        <w:rPr>
          <w:rFonts w:cstheme="minorHAnsi"/>
        </w:rPr>
      </w:pPr>
    </w:p>
    <w:p w14:paraId="3F8B6D5F" w14:textId="77777777" w:rsidR="00F117C6" w:rsidRPr="00500C4E" w:rsidRDefault="00F117C6" w:rsidP="00F117C6">
      <w:pPr>
        <w:rPr>
          <w:rFonts w:cstheme="minorHAnsi"/>
        </w:rPr>
      </w:pPr>
    </w:p>
    <w:p w14:paraId="62EFA84E" w14:textId="77777777" w:rsidR="00F117C6" w:rsidRPr="00500C4E" w:rsidRDefault="00F117C6" w:rsidP="00F117C6">
      <w:pPr>
        <w:rPr>
          <w:rFonts w:cstheme="minorHAnsi"/>
        </w:rPr>
      </w:pPr>
    </w:p>
    <w:p w14:paraId="1F18AD87" w14:textId="77777777" w:rsidR="00F117C6" w:rsidRPr="00500C4E" w:rsidRDefault="00F117C6" w:rsidP="00F117C6">
      <w:pPr>
        <w:rPr>
          <w:rFonts w:cstheme="minorHAnsi"/>
        </w:rPr>
      </w:pPr>
    </w:p>
    <w:p w14:paraId="10C5CAD2" w14:textId="77777777" w:rsidR="00F117C6" w:rsidRPr="00500C4E" w:rsidRDefault="00F117C6" w:rsidP="00F117C6">
      <w:pPr>
        <w:rPr>
          <w:rFonts w:cstheme="minorHAnsi"/>
        </w:rPr>
      </w:pPr>
    </w:p>
    <w:p w14:paraId="477B5025" w14:textId="60BE8922" w:rsidR="004A0626" w:rsidRPr="00500C4E" w:rsidRDefault="004A0626" w:rsidP="004A0626">
      <w:pPr>
        <w:rPr>
          <w:rFonts w:cstheme="minorHAnsi"/>
          <w:b/>
          <w:sz w:val="72"/>
          <w:szCs w:val="72"/>
        </w:rPr>
      </w:pPr>
      <w:r>
        <w:rPr>
          <w:rFonts w:cstheme="minorHAnsi"/>
          <w:b/>
          <w:sz w:val="72"/>
          <w:szCs w:val="72"/>
        </w:rPr>
        <w:t>LED T8 Replacement Lamps UL Type A</w:t>
      </w:r>
    </w:p>
    <w:p w14:paraId="6EC0987C" w14:textId="05AC8BC9" w:rsidR="00861B74" w:rsidRDefault="00861B74" w:rsidP="000F72EF">
      <w:pPr>
        <w:rPr>
          <w:rFonts w:cstheme="minorHAnsi"/>
          <w:b/>
          <w:sz w:val="72"/>
          <w:szCs w:val="72"/>
        </w:rPr>
      </w:pPr>
    </w:p>
    <w:p w14:paraId="6DA6D21E" w14:textId="77777777" w:rsidR="00861B74" w:rsidRDefault="00861B74" w:rsidP="000F72EF">
      <w:pPr>
        <w:rPr>
          <w:rFonts w:cstheme="minorHAnsi"/>
          <w:b/>
          <w:sz w:val="72"/>
          <w:szCs w:val="72"/>
        </w:rPr>
      </w:pPr>
    </w:p>
    <w:p w14:paraId="33D7B984" w14:textId="77777777" w:rsidR="00861B74" w:rsidRDefault="00861B74" w:rsidP="000F72EF">
      <w:pPr>
        <w:rPr>
          <w:rFonts w:cstheme="minorHAnsi"/>
          <w:b/>
          <w:sz w:val="72"/>
          <w:szCs w:val="72"/>
        </w:rPr>
      </w:pPr>
    </w:p>
    <w:p w14:paraId="75F4D717" w14:textId="77777777" w:rsidR="00861B74" w:rsidRDefault="00861B74" w:rsidP="000F72EF">
      <w:pPr>
        <w:rPr>
          <w:rFonts w:cstheme="minorHAnsi"/>
          <w:b/>
          <w:sz w:val="72"/>
          <w:szCs w:val="72"/>
        </w:rPr>
      </w:pPr>
    </w:p>
    <w:p w14:paraId="4CEC7AE6" w14:textId="77777777" w:rsidR="00861B74" w:rsidRDefault="00861B74" w:rsidP="000F72EF">
      <w:pPr>
        <w:rPr>
          <w:rFonts w:cstheme="minorHAnsi"/>
          <w:b/>
          <w:sz w:val="72"/>
          <w:szCs w:val="72"/>
        </w:rPr>
      </w:pPr>
    </w:p>
    <w:p w14:paraId="2733B8FA" w14:textId="77777777" w:rsidR="00861B74" w:rsidRDefault="00861B74" w:rsidP="000F72EF">
      <w:pPr>
        <w:rPr>
          <w:rFonts w:cstheme="minorHAnsi"/>
          <w:b/>
          <w:sz w:val="72"/>
          <w:szCs w:val="72"/>
        </w:rPr>
      </w:pPr>
    </w:p>
    <w:p w14:paraId="064C061F" w14:textId="76E10437" w:rsidR="00861B74" w:rsidRPr="00861B74" w:rsidRDefault="00EB5F44" w:rsidP="00861B74">
      <w:pPr>
        <w:jc w:val="right"/>
        <w:rPr>
          <w:rFonts w:cstheme="minorHAnsi"/>
          <w:b/>
          <w:sz w:val="28"/>
          <w:szCs w:val="28"/>
        </w:rPr>
        <w:sectPr w:rsidR="00861B74" w:rsidRPr="00861B74" w:rsidSect="00017E7E">
          <w:footerReference w:type="default" r:id="rId8"/>
          <w:pgSz w:w="12240" w:h="15840"/>
          <w:pgMar w:top="1440" w:right="1440" w:bottom="1440" w:left="1440" w:header="720" w:footer="720" w:gutter="0"/>
          <w:cols w:space="720"/>
          <w:titlePg/>
          <w:docGrid w:linePitch="360"/>
        </w:sectPr>
      </w:pPr>
      <w:r>
        <w:rPr>
          <w:rFonts w:cstheme="minorHAnsi"/>
          <w:b/>
          <w:sz w:val="28"/>
          <w:szCs w:val="28"/>
        </w:rPr>
        <w:t>August 14</w:t>
      </w:r>
      <w:r w:rsidR="008E017D">
        <w:rPr>
          <w:rFonts w:cstheme="minorHAnsi"/>
          <w:b/>
          <w:sz w:val="28"/>
          <w:szCs w:val="28"/>
        </w:rPr>
        <w:t>,</w:t>
      </w:r>
      <w:r w:rsidR="00500D21">
        <w:rPr>
          <w:rFonts w:cstheme="minorHAnsi"/>
          <w:b/>
          <w:sz w:val="28"/>
          <w:szCs w:val="28"/>
        </w:rPr>
        <w:t xml:space="preserve"> </w:t>
      </w:r>
      <w:r w:rsidR="002372ED">
        <w:rPr>
          <w:rFonts w:cstheme="minorHAnsi"/>
          <w:b/>
          <w:sz w:val="28"/>
          <w:szCs w:val="28"/>
        </w:rPr>
        <w:t>2017</w:t>
      </w:r>
    </w:p>
    <w:p w14:paraId="4A39465F" w14:textId="197FB5E7" w:rsidR="00C43A86" w:rsidRPr="00C43A86" w:rsidRDefault="00C43A86" w:rsidP="00C43A86">
      <w:pPr>
        <w:pStyle w:val="Heading1"/>
      </w:pPr>
      <w:r w:rsidRPr="00C43A86">
        <w:lastRenderedPageBreak/>
        <w:t xml:space="preserve">LED </w:t>
      </w:r>
      <w:r w:rsidR="004A0626">
        <w:t>T8 Replacement Lamp UL Type A</w:t>
      </w:r>
    </w:p>
    <w:p w14:paraId="2D9388B0" w14:textId="43C7273E" w:rsidR="008828CF" w:rsidRPr="008828CF" w:rsidRDefault="008828CF" w:rsidP="008828CF">
      <w:pPr>
        <w:pStyle w:val="Heading1"/>
      </w:pPr>
      <w:r w:rsidRPr="008828CF">
        <w:t>Short Form WP</w:t>
      </w:r>
    </w:p>
    <w:p w14:paraId="0FEF8EF9" w14:textId="77777777" w:rsidR="008828CF" w:rsidRDefault="008828CF" w:rsidP="008828CF">
      <w:pPr>
        <w:pStyle w:val="Heading2"/>
      </w:pPr>
      <w:r>
        <w:t>Introduction</w:t>
      </w:r>
    </w:p>
    <w:p w14:paraId="0D80E152" w14:textId="45761E31" w:rsidR="00152BB8" w:rsidRPr="0008453F" w:rsidRDefault="00152BB8" w:rsidP="00152BB8">
      <w:pPr>
        <w:rPr>
          <w:sz w:val="20"/>
          <w:szCs w:val="20"/>
        </w:rPr>
      </w:pPr>
      <w:r w:rsidRPr="0008453F">
        <w:rPr>
          <w:sz w:val="20"/>
          <w:szCs w:val="20"/>
        </w:rPr>
        <w:t>This short form workpaper documen</w:t>
      </w:r>
      <w:r w:rsidR="00C43A86" w:rsidRPr="0008453F">
        <w:rPr>
          <w:sz w:val="20"/>
          <w:szCs w:val="20"/>
        </w:rPr>
        <w:t xml:space="preserve">ts the values adopted from </w:t>
      </w:r>
      <w:r w:rsidR="004A0626" w:rsidRPr="0008453F">
        <w:rPr>
          <w:sz w:val="20"/>
          <w:szCs w:val="20"/>
        </w:rPr>
        <w:t>SC</w:t>
      </w:r>
      <w:r w:rsidR="00C43A86" w:rsidRPr="0008453F">
        <w:rPr>
          <w:sz w:val="20"/>
          <w:szCs w:val="20"/>
        </w:rPr>
        <w:t>E’s</w:t>
      </w:r>
      <w:r w:rsidRPr="0008453F">
        <w:rPr>
          <w:sz w:val="20"/>
          <w:szCs w:val="20"/>
        </w:rPr>
        <w:t xml:space="preserve"> workpaper entitled “</w:t>
      </w:r>
      <w:r w:rsidR="00C43A86" w:rsidRPr="0008453F">
        <w:rPr>
          <w:bCs/>
          <w:sz w:val="20"/>
          <w:szCs w:val="20"/>
        </w:rPr>
        <w:t xml:space="preserve">LED </w:t>
      </w:r>
      <w:r w:rsidR="004A0626" w:rsidRPr="0008453F">
        <w:rPr>
          <w:bCs/>
          <w:sz w:val="20"/>
          <w:szCs w:val="20"/>
        </w:rPr>
        <w:t xml:space="preserve">T8 Replacement Lamp UL Type A” </w:t>
      </w:r>
      <w:r w:rsidRPr="0008453F">
        <w:rPr>
          <w:sz w:val="20"/>
          <w:szCs w:val="20"/>
        </w:rPr>
        <w:t>(</w:t>
      </w:r>
      <w:r w:rsidR="004A0626" w:rsidRPr="0008453F">
        <w:rPr>
          <w:sz w:val="20"/>
          <w:szCs w:val="20"/>
        </w:rPr>
        <w:t>SCE17LG117.0_LED_T8_Lamp_Type_A_Final</w:t>
      </w:r>
      <w:r w:rsidR="00C43A86" w:rsidRPr="0008453F">
        <w:rPr>
          <w:sz w:val="20"/>
          <w:szCs w:val="20"/>
        </w:rPr>
        <w:t>.doc</w:t>
      </w:r>
      <w:r w:rsidRPr="0008453F">
        <w:rPr>
          <w:sz w:val="20"/>
          <w:szCs w:val="20"/>
        </w:rPr>
        <w:t xml:space="preserve">). SDG&amp;E adopts all of the values in </w:t>
      </w:r>
      <w:r w:rsidR="004A0626" w:rsidRPr="0008453F">
        <w:rPr>
          <w:sz w:val="20"/>
          <w:szCs w:val="20"/>
        </w:rPr>
        <w:t xml:space="preserve">SCE17LG117 </w:t>
      </w:r>
      <w:r w:rsidR="00C43A86" w:rsidRPr="0008453F">
        <w:rPr>
          <w:sz w:val="20"/>
          <w:szCs w:val="20"/>
        </w:rPr>
        <w:t xml:space="preserve">LED </w:t>
      </w:r>
      <w:r w:rsidR="004A0626" w:rsidRPr="0008453F">
        <w:rPr>
          <w:sz w:val="20"/>
          <w:szCs w:val="20"/>
        </w:rPr>
        <w:t xml:space="preserve">T8 Replacement Lamp UL Type </w:t>
      </w:r>
      <w:r w:rsidR="00C43A86" w:rsidRPr="0008453F">
        <w:rPr>
          <w:sz w:val="20"/>
          <w:szCs w:val="20"/>
        </w:rPr>
        <w:t xml:space="preserve">A </w:t>
      </w:r>
      <w:r w:rsidRPr="0008453F">
        <w:rPr>
          <w:sz w:val="20"/>
          <w:szCs w:val="20"/>
        </w:rPr>
        <w:t xml:space="preserve">with </w:t>
      </w:r>
      <w:r w:rsidR="00C43A86" w:rsidRPr="0008453F">
        <w:rPr>
          <w:sz w:val="20"/>
          <w:szCs w:val="20"/>
        </w:rPr>
        <w:t>these exceptions:</w:t>
      </w:r>
    </w:p>
    <w:p w14:paraId="7A63BE08" w14:textId="121B3A2D" w:rsidR="00C43A86" w:rsidRPr="0008453F" w:rsidRDefault="00C43A86" w:rsidP="00152BB8">
      <w:pPr>
        <w:rPr>
          <w:sz w:val="20"/>
          <w:szCs w:val="20"/>
        </w:rPr>
      </w:pPr>
    </w:p>
    <w:p w14:paraId="0FFE07C1" w14:textId="5DD8782E" w:rsidR="004A0626" w:rsidRPr="0008453F" w:rsidRDefault="007567A1" w:rsidP="00C43A86">
      <w:pPr>
        <w:pStyle w:val="ListParagraph"/>
        <w:numPr>
          <w:ilvl w:val="0"/>
          <w:numId w:val="28"/>
        </w:numPr>
        <w:rPr>
          <w:sz w:val="20"/>
          <w:szCs w:val="20"/>
        </w:rPr>
      </w:pPr>
      <w:r w:rsidRPr="0008453F">
        <w:rPr>
          <w:sz w:val="20"/>
          <w:szCs w:val="20"/>
        </w:rPr>
        <w:t>SDG&amp;E will not be offering LED T8 Lamp</w:t>
      </w:r>
      <w:r w:rsidR="004A0CE5" w:rsidRPr="0008453F">
        <w:rPr>
          <w:sz w:val="20"/>
          <w:szCs w:val="20"/>
        </w:rPr>
        <w:t xml:space="preserve"> measure </w:t>
      </w:r>
      <w:r w:rsidRPr="0008453F">
        <w:rPr>
          <w:sz w:val="20"/>
          <w:szCs w:val="20"/>
        </w:rPr>
        <w:t>through SDGE</w:t>
      </w:r>
      <w:r w:rsidR="004A0CE5" w:rsidRPr="0008453F">
        <w:rPr>
          <w:sz w:val="20"/>
          <w:szCs w:val="20"/>
        </w:rPr>
        <w:t>’s</w:t>
      </w:r>
      <w:r w:rsidRPr="0008453F">
        <w:rPr>
          <w:sz w:val="20"/>
          <w:szCs w:val="20"/>
        </w:rPr>
        <w:t xml:space="preserve"> Multifamily Energy Efficiency Rebate (MFEER) Program</w:t>
      </w:r>
      <w:r w:rsidR="004A0626" w:rsidRPr="0008453F">
        <w:rPr>
          <w:sz w:val="20"/>
          <w:szCs w:val="20"/>
        </w:rPr>
        <w:t>.</w:t>
      </w:r>
    </w:p>
    <w:p w14:paraId="4E9CE9E4" w14:textId="054CA9EC" w:rsidR="00770BE0" w:rsidRDefault="007E67A5" w:rsidP="00C43A86">
      <w:pPr>
        <w:pStyle w:val="ListParagraph"/>
        <w:numPr>
          <w:ilvl w:val="0"/>
          <w:numId w:val="28"/>
        </w:numPr>
        <w:rPr>
          <w:ins w:id="2" w:author="Reynoso, Ed" w:date="2017-08-17T20:45:00Z"/>
          <w:sz w:val="20"/>
          <w:szCs w:val="20"/>
        </w:rPr>
      </w:pPr>
      <w:r w:rsidRPr="0008453F">
        <w:rPr>
          <w:sz w:val="20"/>
          <w:szCs w:val="20"/>
        </w:rPr>
        <w:t xml:space="preserve">SDG&amp;E will not be offering measure through a midstream </w:t>
      </w:r>
      <w:r w:rsidR="000C0819" w:rsidRPr="0008453F">
        <w:rPr>
          <w:sz w:val="20"/>
          <w:szCs w:val="20"/>
        </w:rPr>
        <w:t xml:space="preserve">Lighting Distributor </w:t>
      </w:r>
      <w:r w:rsidRPr="0008453F">
        <w:rPr>
          <w:sz w:val="20"/>
          <w:szCs w:val="20"/>
        </w:rPr>
        <w:t>program.</w:t>
      </w:r>
    </w:p>
    <w:p w14:paraId="691F85A5" w14:textId="50F963DC" w:rsidR="00E61080" w:rsidRPr="0008453F" w:rsidRDefault="00E61080" w:rsidP="00C43A86">
      <w:pPr>
        <w:pStyle w:val="ListParagraph"/>
        <w:numPr>
          <w:ilvl w:val="0"/>
          <w:numId w:val="28"/>
        </w:numPr>
        <w:rPr>
          <w:sz w:val="20"/>
          <w:szCs w:val="20"/>
        </w:rPr>
      </w:pPr>
      <w:ins w:id="3" w:author="Reynoso, Ed" w:date="2017-08-17T20:45:00Z">
        <w:r>
          <w:rPr>
            <w:sz w:val="20"/>
            <w:szCs w:val="20"/>
          </w:rPr>
          <w:t xml:space="preserve">SDGE&amp;E </w:t>
        </w:r>
      </w:ins>
      <w:ins w:id="4" w:author="Reynoso, Ed" w:date="2017-08-17T20:47:00Z">
        <w:r>
          <w:rPr>
            <w:sz w:val="20"/>
            <w:szCs w:val="20"/>
          </w:rPr>
          <w:t xml:space="preserve">for Section 1.3 </w:t>
        </w:r>
      </w:ins>
      <w:bookmarkStart w:id="5" w:name="_GoBack"/>
      <w:bookmarkEnd w:id="5"/>
      <w:ins w:id="6" w:author="Reynoso, Ed" w:date="2017-08-17T20:45:00Z">
        <w:r>
          <w:rPr>
            <w:sz w:val="20"/>
            <w:szCs w:val="20"/>
          </w:rPr>
          <w:t xml:space="preserve">removed pre/post inspection requirements for SW Direct Install program (3226) given that the third party contractor performs energy efficiency audits prior to all installations. </w:t>
        </w:r>
      </w:ins>
    </w:p>
    <w:p w14:paraId="51C10949" w14:textId="77777777" w:rsidR="0025216C" w:rsidRDefault="00500D21" w:rsidP="008828CF">
      <w:pPr>
        <w:pStyle w:val="Heading2"/>
      </w:pPr>
      <w:r w:rsidRPr="005734A4">
        <w:t>Document Revision History</w:t>
      </w:r>
      <w:r w:rsidR="0025216C" w:rsidRPr="0025216C">
        <w:t xml:space="preserve"> </w:t>
      </w:r>
    </w:p>
    <w:tbl>
      <w:tblPr>
        <w:tblStyle w:val="TableGrid11"/>
        <w:tblW w:w="5000" w:type="pct"/>
        <w:tblLook w:val="01E0" w:firstRow="1" w:lastRow="1" w:firstColumn="1" w:lastColumn="1" w:noHBand="0" w:noVBand="0"/>
      </w:tblPr>
      <w:tblGrid>
        <w:gridCol w:w="524"/>
        <w:gridCol w:w="1275"/>
        <w:gridCol w:w="1649"/>
        <w:gridCol w:w="5902"/>
      </w:tblGrid>
      <w:tr w:rsidR="0025216C" w:rsidRPr="00500C4E" w14:paraId="23A37FD4" w14:textId="77777777" w:rsidTr="005E4FE7">
        <w:trPr>
          <w:trHeight w:val="20"/>
        </w:trPr>
        <w:tc>
          <w:tcPr>
            <w:tcW w:w="274" w:type="pct"/>
            <w:shd w:val="clear" w:color="auto" w:fill="D9D9D9" w:themeFill="background1" w:themeFillShade="D9"/>
          </w:tcPr>
          <w:p w14:paraId="758E187F" w14:textId="77777777" w:rsidR="0025216C" w:rsidRPr="000E2B6B" w:rsidRDefault="0025216C" w:rsidP="005E4FE7">
            <w:pPr>
              <w:rPr>
                <w:rStyle w:val="Strong"/>
                <w:bCs w:val="0"/>
              </w:rPr>
            </w:pPr>
            <w:r w:rsidRPr="000E2B6B">
              <w:rPr>
                <w:rStyle w:val="Strong"/>
              </w:rPr>
              <w:t>Rev</w:t>
            </w:r>
          </w:p>
        </w:tc>
        <w:tc>
          <w:tcPr>
            <w:tcW w:w="684" w:type="pct"/>
            <w:shd w:val="clear" w:color="auto" w:fill="D9D9D9" w:themeFill="background1" w:themeFillShade="D9"/>
          </w:tcPr>
          <w:p w14:paraId="674EBE50" w14:textId="77777777" w:rsidR="0025216C" w:rsidRPr="000E2B6B" w:rsidRDefault="0025216C" w:rsidP="005E4FE7">
            <w:pPr>
              <w:rPr>
                <w:rStyle w:val="Strong"/>
                <w:bCs w:val="0"/>
              </w:rPr>
            </w:pPr>
            <w:r w:rsidRPr="000E2B6B">
              <w:rPr>
                <w:rStyle w:val="Strong"/>
              </w:rPr>
              <w:t>Date</w:t>
            </w:r>
          </w:p>
        </w:tc>
        <w:tc>
          <w:tcPr>
            <w:tcW w:w="884" w:type="pct"/>
            <w:shd w:val="clear" w:color="auto" w:fill="D9D9D9" w:themeFill="background1" w:themeFillShade="D9"/>
          </w:tcPr>
          <w:p w14:paraId="52E7FEC5" w14:textId="77777777" w:rsidR="0025216C" w:rsidRPr="000E2B6B" w:rsidRDefault="0025216C" w:rsidP="005E4FE7">
            <w:pPr>
              <w:rPr>
                <w:rStyle w:val="Strong"/>
                <w:bCs w:val="0"/>
              </w:rPr>
            </w:pPr>
            <w:r w:rsidRPr="000E2B6B">
              <w:rPr>
                <w:rStyle w:val="Strong"/>
              </w:rPr>
              <w:t>Author</w:t>
            </w:r>
          </w:p>
        </w:tc>
        <w:tc>
          <w:tcPr>
            <w:tcW w:w="3158" w:type="pct"/>
            <w:shd w:val="clear" w:color="auto" w:fill="D9D9D9" w:themeFill="background1" w:themeFillShade="D9"/>
          </w:tcPr>
          <w:p w14:paraId="2925A123" w14:textId="77777777" w:rsidR="0025216C" w:rsidRPr="000E2B6B" w:rsidRDefault="0025216C" w:rsidP="005E4FE7">
            <w:pPr>
              <w:rPr>
                <w:rStyle w:val="Strong"/>
                <w:bCs w:val="0"/>
              </w:rPr>
            </w:pPr>
            <w:r w:rsidRPr="000E2B6B">
              <w:rPr>
                <w:rStyle w:val="Strong"/>
              </w:rPr>
              <w:t>Summary of Changes</w:t>
            </w:r>
          </w:p>
        </w:tc>
      </w:tr>
      <w:tr w:rsidR="0025216C" w:rsidRPr="00500C4E" w14:paraId="2E4DE699" w14:textId="77777777" w:rsidTr="005E4FE7">
        <w:trPr>
          <w:trHeight w:val="20"/>
        </w:trPr>
        <w:tc>
          <w:tcPr>
            <w:tcW w:w="274" w:type="pct"/>
            <w:vAlign w:val="center"/>
          </w:tcPr>
          <w:p w14:paraId="526B9FC3" w14:textId="57633099" w:rsidR="0025216C" w:rsidRPr="000E2B6B" w:rsidRDefault="00152BB8" w:rsidP="005E4FE7">
            <w:pPr>
              <w:jc w:val="center"/>
              <w:rPr>
                <w:rFonts w:cstheme="minorHAnsi"/>
                <w:szCs w:val="20"/>
              </w:rPr>
            </w:pPr>
            <w:r>
              <w:rPr>
                <w:rFonts w:cstheme="minorHAnsi"/>
                <w:szCs w:val="20"/>
              </w:rPr>
              <w:t>0</w:t>
            </w:r>
          </w:p>
        </w:tc>
        <w:tc>
          <w:tcPr>
            <w:tcW w:w="684" w:type="pct"/>
            <w:vAlign w:val="center"/>
          </w:tcPr>
          <w:p w14:paraId="05DCDB14" w14:textId="39BAC01B" w:rsidR="0025216C" w:rsidRPr="000E2B6B" w:rsidRDefault="0025216C" w:rsidP="004A0626">
            <w:pPr>
              <w:jc w:val="center"/>
              <w:rPr>
                <w:rFonts w:cstheme="minorHAnsi"/>
                <w:szCs w:val="20"/>
              </w:rPr>
            </w:pPr>
            <w:r w:rsidRPr="000E2B6B">
              <w:rPr>
                <w:rFonts w:cstheme="minorHAnsi"/>
                <w:bCs/>
                <w:szCs w:val="20"/>
              </w:rPr>
              <w:t>0</w:t>
            </w:r>
            <w:r w:rsidR="004A0626">
              <w:rPr>
                <w:rFonts w:cstheme="minorHAnsi"/>
                <w:bCs/>
                <w:szCs w:val="20"/>
              </w:rPr>
              <w:t>8/14</w:t>
            </w:r>
            <w:r w:rsidR="00152BB8">
              <w:rPr>
                <w:rFonts w:cstheme="minorHAnsi"/>
                <w:bCs/>
                <w:szCs w:val="20"/>
              </w:rPr>
              <w:t>/2017</w:t>
            </w:r>
          </w:p>
        </w:tc>
        <w:tc>
          <w:tcPr>
            <w:tcW w:w="884" w:type="pct"/>
            <w:vAlign w:val="center"/>
          </w:tcPr>
          <w:p w14:paraId="04CD3C93" w14:textId="5A0DAB12" w:rsidR="0025216C" w:rsidRPr="000E2B6B" w:rsidRDefault="007567A1" w:rsidP="007567A1">
            <w:pPr>
              <w:rPr>
                <w:rFonts w:cstheme="minorHAnsi"/>
                <w:szCs w:val="20"/>
              </w:rPr>
            </w:pPr>
            <w:r>
              <w:rPr>
                <w:rFonts w:cstheme="minorHAnsi"/>
                <w:bCs/>
                <w:szCs w:val="20"/>
              </w:rPr>
              <w:t>Eduardo Reynoso</w:t>
            </w:r>
            <w:r w:rsidR="00152BB8">
              <w:rPr>
                <w:rFonts w:cstheme="minorHAnsi"/>
                <w:bCs/>
                <w:szCs w:val="20"/>
              </w:rPr>
              <w:t>, SDG&amp;E</w:t>
            </w:r>
          </w:p>
        </w:tc>
        <w:tc>
          <w:tcPr>
            <w:tcW w:w="3158" w:type="pct"/>
          </w:tcPr>
          <w:p w14:paraId="5099909E" w14:textId="387FCBD6" w:rsidR="0025216C" w:rsidRPr="000E2B6B" w:rsidRDefault="00FB4ADB" w:rsidP="007567A1">
            <w:pPr>
              <w:rPr>
                <w:rFonts w:cstheme="minorHAnsi"/>
              </w:rPr>
            </w:pPr>
            <w:r>
              <w:rPr>
                <w:rFonts w:cstheme="minorHAnsi"/>
                <w:bCs/>
                <w:szCs w:val="20"/>
              </w:rPr>
              <w:t xml:space="preserve">Adopted from </w:t>
            </w:r>
            <w:r w:rsidR="004A0626">
              <w:rPr>
                <w:rFonts w:cstheme="minorHAnsi"/>
                <w:bCs/>
                <w:szCs w:val="20"/>
              </w:rPr>
              <w:t>SCE</w:t>
            </w:r>
            <w:r w:rsidR="0025216C" w:rsidRPr="000E2B6B">
              <w:rPr>
                <w:rFonts w:cstheme="minorHAnsi"/>
                <w:bCs/>
                <w:szCs w:val="20"/>
              </w:rPr>
              <w:t xml:space="preserve">, </w:t>
            </w:r>
            <w:r w:rsidR="004A0626">
              <w:rPr>
                <w:rFonts w:cstheme="minorHAnsi"/>
                <w:bCs/>
                <w:szCs w:val="20"/>
              </w:rPr>
              <w:t>SCE17LG117</w:t>
            </w:r>
            <w:r w:rsidR="007567A1">
              <w:rPr>
                <w:rFonts w:cstheme="minorHAnsi"/>
                <w:bCs/>
                <w:szCs w:val="20"/>
              </w:rPr>
              <w:t>.0_LED_T8_Lamp_Type_A_Final.docx</w:t>
            </w:r>
          </w:p>
        </w:tc>
      </w:tr>
      <w:tr w:rsidR="0025216C" w:rsidRPr="00500C4E" w14:paraId="04636C3C" w14:textId="77777777" w:rsidTr="005E4FE7">
        <w:trPr>
          <w:trHeight w:val="20"/>
        </w:trPr>
        <w:tc>
          <w:tcPr>
            <w:tcW w:w="274" w:type="pct"/>
            <w:vAlign w:val="center"/>
          </w:tcPr>
          <w:p w14:paraId="7D945651" w14:textId="7696EE2C" w:rsidR="0025216C" w:rsidRPr="000E2B6B" w:rsidRDefault="0025216C" w:rsidP="005E4FE7">
            <w:pPr>
              <w:jc w:val="center"/>
              <w:rPr>
                <w:rStyle w:val="Strong"/>
                <w:b w:val="0"/>
              </w:rPr>
            </w:pPr>
          </w:p>
        </w:tc>
        <w:tc>
          <w:tcPr>
            <w:tcW w:w="684" w:type="pct"/>
            <w:vAlign w:val="center"/>
          </w:tcPr>
          <w:p w14:paraId="3EC0605B" w14:textId="14B81F56" w:rsidR="0025216C" w:rsidRPr="000E2B6B" w:rsidRDefault="0025216C" w:rsidP="005E4FE7">
            <w:pPr>
              <w:jc w:val="center"/>
              <w:rPr>
                <w:rStyle w:val="Strong"/>
                <w:b w:val="0"/>
              </w:rPr>
            </w:pPr>
          </w:p>
        </w:tc>
        <w:tc>
          <w:tcPr>
            <w:tcW w:w="884" w:type="pct"/>
            <w:vAlign w:val="center"/>
          </w:tcPr>
          <w:p w14:paraId="753D5181" w14:textId="323ACC30" w:rsidR="00EB5F44" w:rsidRPr="000E2B6B" w:rsidRDefault="00EB5F44" w:rsidP="005E4FE7">
            <w:pPr>
              <w:rPr>
                <w:rStyle w:val="Strong"/>
                <w:b w:val="0"/>
              </w:rPr>
            </w:pPr>
          </w:p>
        </w:tc>
        <w:tc>
          <w:tcPr>
            <w:tcW w:w="3158" w:type="pct"/>
          </w:tcPr>
          <w:p w14:paraId="4C6CC8E2" w14:textId="7ABCA60A" w:rsidR="00AF54DF" w:rsidRPr="007567A1" w:rsidRDefault="00AF54DF" w:rsidP="007567A1">
            <w:pPr>
              <w:rPr>
                <w:rStyle w:val="Strong"/>
                <w:b w:val="0"/>
                <w:bCs w:val="0"/>
              </w:rPr>
            </w:pPr>
          </w:p>
        </w:tc>
      </w:tr>
    </w:tbl>
    <w:p w14:paraId="478E9713" w14:textId="77777777" w:rsidR="008828CF" w:rsidRDefault="008828CF">
      <w:pPr>
        <w:spacing w:after="200" w:line="276" w:lineRule="auto"/>
        <w:rPr>
          <w:rFonts w:ascii="Arial Narrow" w:hAnsi="Arial Narrow" w:cs="Arial"/>
          <w:b/>
          <w:bCs/>
          <w:iCs/>
          <w:smallCaps/>
          <w:sz w:val="28"/>
          <w:szCs w:val="28"/>
        </w:rPr>
      </w:pPr>
    </w:p>
    <w:p w14:paraId="04A4C09E" w14:textId="77777777" w:rsidR="00152BB8" w:rsidRDefault="00152BB8" w:rsidP="000F0580">
      <w:pPr>
        <w:pStyle w:val="Heading2"/>
        <w:sectPr w:rsidR="00152BB8" w:rsidSect="00FA5C27">
          <w:pgSz w:w="12240" w:h="15840"/>
          <w:pgMar w:top="1440" w:right="1440" w:bottom="1440" w:left="1440" w:header="720" w:footer="720" w:gutter="0"/>
          <w:cols w:space="720"/>
          <w:docGrid w:linePitch="360"/>
        </w:sectPr>
      </w:pPr>
    </w:p>
    <w:p w14:paraId="44468919" w14:textId="652CD999" w:rsidR="000F0580" w:rsidRDefault="000F0580" w:rsidP="000F0580">
      <w:pPr>
        <w:pStyle w:val="Heading2"/>
      </w:pPr>
      <w:r>
        <w:lastRenderedPageBreak/>
        <w:t>Measure Summary</w:t>
      </w:r>
      <w:r w:rsidRPr="0025216C">
        <w:t xml:space="preserve"> </w:t>
      </w:r>
    </w:p>
    <w:p w14:paraId="61064BB6" w14:textId="77777777" w:rsidR="008828CF" w:rsidRDefault="008828CF" w:rsidP="008828CF">
      <w:pPr>
        <w:pStyle w:val="Heading2"/>
      </w:pPr>
    </w:p>
    <w:p w14:paraId="499377D5" w14:textId="77777777" w:rsidR="008733BD" w:rsidRDefault="008733BD" w:rsidP="00736DEF">
      <w:pPr>
        <w:pStyle w:val="Caption"/>
        <w:keepNext/>
        <w:jc w:val="center"/>
      </w:pPr>
      <w:r>
        <w:t xml:space="preserve">Table </w:t>
      </w:r>
      <w:fldSimple w:instr=" SEQ Table \* ARABIC ">
        <w:r w:rsidR="00F5794B">
          <w:rPr>
            <w:noProof/>
          </w:rPr>
          <w:t>1</w:t>
        </w:r>
      </w:fldSimple>
      <w:r>
        <w:t>: Measure Summary Table</w:t>
      </w:r>
    </w:p>
    <w:tbl>
      <w:tblPr>
        <w:tblStyle w:val="TableGrid"/>
        <w:tblW w:w="0" w:type="auto"/>
        <w:tblLook w:val="04A0" w:firstRow="1" w:lastRow="0" w:firstColumn="1" w:lastColumn="0" w:noHBand="0" w:noVBand="1"/>
      </w:tblPr>
      <w:tblGrid>
        <w:gridCol w:w="2572"/>
        <w:gridCol w:w="6778"/>
      </w:tblGrid>
      <w:tr w:rsidR="00260731" w14:paraId="6F2481B4" w14:textId="77777777" w:rsidTr="00260731">
        <w:trPr>
          <w:cantSplit/>
          <w:tblHeader/>
        </w:trPr>
        <w:tc>
          <w:tcPr>
            <w:tcW w:w="2572" w:type="dxa"/>
          </w:tcPr>
          <w:p w14:paraId="396903BE" w14:textId="77777777" w:rsidR="00736DEF" w:rsidRPr="00D86243" w:rsidRDefault="00736DEF" w:rsidP="00D86243">
            <w:pPr>
              <w:jc w:val="center"/>
              <w:rPr>
                <w:b/>
              </w:rPr>
            </w:pPr>
            <w:r w:rsidRPr="00D86243">
              <w:rPr>
                <w:b/>
              </w:rPr>
              <w:t>Section</w:t>
            </w:r>
          </w:p>
        </w:tc>
        <w:tc>
          <w:tcPr>
            <w:tcW w:w="6778" w:type="dxa"/>
          </w:tcPr>
          <w:p w14:paraId="0CC14FF1" w14:textId="77777777" w:rsidR="00736DEF" w:rsidRPr="00D86243" w:rsidRDefault="00736DEF" w:rsidP="00D86243">
            <w:pPr>
              <w:jc w:val="center"/>
              <w:rPr>
                <w:b/>
              </w:rPr>
            </w:pPr>
            <w:r w:rsidRPr="00D86243">
              <w:rPr>
                <w:b/>
              </w:rPr>
              <w:t>Value</w:t>
            </w:r>
          </w:p>
        </w:tc>
      </w:tr>
      <w:tr w:rsidR="00260731" w14:paraId="48937152" w14:textId="77777777" w:rsidTr="00260731">
        <w:trPr>
          <w:cantSplit/>
        </w:trPr>
        <w:tc>
          <w:tcPr>
            <w:tcW w:w="2572" w:type="dxa"/>
            <w:vAlign w:val="center"/>
          </w:tcPr>
          <w:p w14:paraId="6690B639" w14:textId="77777777" w:rsidR="00282C54" w:rsidRPr="004B7182" w:rsidRDefault="00282C54" w:rsidP="001D77F7">
            <w:pPr>
              <w:rPr>
                <w:b/>
                <w:sz w:val="20"/>
                <w:szCs w:val="20"/>
              </w:rPr>
            </w:pPr>
            <w:r w:rsidRPr="004B7182">
              <w:rPr>
                <w:b/>
                <w:sz w:val="20"/>
                <w:szCs w:val="20"/>
              </w:rPr>
              <w:t>Summary &amp; Purpose</w:t>
            </w:r>
          </w:p>
        </w:tc>
        <w:tc>
          <w:tcPr>
            <w:tcW w:w="6778" w:type="dxa"/>
          </w:tcPr>
          <w:p w14:paraId="58AB8ED5" w14:textId="76CAC0F3" w:rsidR="00282C54" w:rsidRPr="0037156E" w:rsidRDefault="00152BB8" w:rsidP="007567A1">
            <w:pPr>
              <w:rPr>
                <w:rFonts w:cs="Arial"/>
                <w:b/>
                <w:sz w:val="20"/>
                <w:szCs w:val="20"/>
              </w:rPr>
            </w:pPr>
            <w:r w:rsidRPr="0037156E">
              <w:rPr>
                <w:rFonts w:cs="Arial"/>
                <w:sz w:val="20"/>
                <w:szCs w:val="20"/>
              </w:rPr>
              <w:t>This work paper doc</w:t>
            </w:r>
            <w:r w:rsidR="006D4266" w:rsidRPr="0037156E">
              <w:rPr>
                <w:rFonts w:cs="Arial"/>
                <w:sz w:val="20"/>
                <w:szCs w:val="20"/>
              </w:rPr>
              <w:t xml:space="preserve">uments the values adopted from </w:t>
            </w:r>
            <w:r w:rsidR="007567A1">
              <w:rPr>
                <w:rFonts w:cs="Arial"/>
                <w:sz w:val="20"/>
                <w:szCs w:val="20"/>
              </w:rPr>
              <w:t>SCE’s</w:t>
            </w:r>
            <w:r w:rsidRPr="0037156E">
              <w:rPr>
                <w:rFonts w:cs="Arial"/>
                <w:sz w:val="20"/>
                <w:szCs w:val="20"/>
              </w:rPr>
              <w:t xml:space="preserve"> workpaper entitled “</w:t>
            </w:r>
            <w:r w:rsidR="006D4266" w:rsidRPr="0037156E">
              <w:rPr>
                <w:rFonts w:cs="Arial"/>
                <w:sz w:val="20"/>
                <w:szCs w:val="20"/>
              </w:rPr>
              <w:t xml:space="preserve">LED </w:t>
            </w:r>
            <w:r w:rsidR="007567A1">
              <w:rPr>
                <w:rFonts w:cs="Arial"/>
                <w:sz w:val="20"/>
                <w:szCs w:val="20"/>
              </w:rPr>
              <w:t>T8 Replacement Lamp UL Type A</w:t>
            </w:r>
            <w:r w:rsidRPr="0037156E">
              <w:rPr>
                <w:rFonts w:cs="Arial"/>
                <w:sz w:val="20"/>
                <w:szCs w:val="20"/>
              </w:rPr>
              <w:t>” (</w:t>
            </w:r>
            <w:r w:rsidR="007567A1">
              <w:rPr>
                <w:rFonts w:cs="Arial"/>
                <w:sz w:val="20"/>
                <w:szCs w:val="20"/>
              </w:rPr>
              <w:t xml:space="preserve">SCE17LG117 </w:t>
            </w:r>
            <w:r w:rsidR="00FB4ADB" w:rsidRPr="0037156E">
              <w:rPr>
                <w:rFonts w:cs="Arial"/>
                <w:sz w:val="20"/>
                <w:szCs w:val="20"/>
              </w:rPr>
              <w:t xml:space="preserve">Rev </w:t>
            </w:r>
            <w:r w:rsidR="007567A1">
              <w:rPr>
                <w:rFonts w:cs="Arial"/>
                <w:sz w:val="20"/>
                <w:szCs w:val="20"/>
              </w:rPr>
              <w:t>0</w:t>
            </w:r>
            <w:r w:rsidRPr="0037156E">
              <w:rPr>
                <w:rFonts w:cs="Arial"/>
                <w:sz w:val="20"/>
                <w:szCs w:val="20"/>
              </w:rPr>
              <w:t xml:space="preserve">). SDG&amp;E adopts </w:t>
            </w:r>
            <w:r w:rsidR="007567A1">
              <w:rPr>
                <w:rFonts w:cs="Arial"/>
                <w:sz w:val="20"/>
                <w:szCs w:val="20"/>
              </w:rPr>
              <w:t xml:space="preserve">all requirements and assumptions. </w:t>
            </w:r>
            <w:r w:rsidR="0037156E" w:rsidRPr="0037156E">
              <w:rPr>
                <w:sz w:val="20"/>
                <w:szCs w:val="20"/>
              </w:rPr>
              <w:t xml:space="preserve">This is based on </w:t>
            </w:r>
            <w:r w:rsidR="007567A1">
              <w:rPr>
                <w:sz w:val="20"/>
                <w:szCs w:val="20"/>
              </w:rPr>
              <w:t xml:space="preserve">workpaper details the replacement of 4-foot Linear Fluorescent T8 lamps with LED T8 Lamp UL Type A. </w:t>
            </w:r>
          </w:p>
        </w:tc>
      </w:tr>
      <w:tr w:rsidR="00260731" w14:paraId="7C6A2F82" w14:textId="77777777" w:rsidTr="00260731">
        <w:trPr>
          <w:cantSplit/>
        </w:trPr>
        <w:tc>
          <w:tcPr>
            <w:tcW w:w="2572" w:type="dxa"/>
            <w:vAlign w:val="center"/>
          </w:tcPr>
          <w:p w14:paraId="5B6F3EDD" w14:textId="77777777" w:rsidR="00736DEF" w:rsidRPr="004B7182" w:rsidRDefault="00736DEF" w:rsidP="001D77F7">
            <w:pPr>
              <w:rPr>
                <w:b/>
                <w:sz w:val="20"/>
                <w:szCs w:val="20"/>
              </w:rPr>
            </w:pPr>
            <w:r w:rsidRPr="004B7182">
              <w:rPr>
                <w:b/>
                <w:sz w:val="20"/>
                <w:szCs w:val="20"/>
              </w:rPr>
              <w:t>1.1 Measure &amp; Baseline Data</w:t>
            </w:r>
          </w:p>
        </w:tc>
        <w:tc>
          <w:tcPr>
            <w:tcW w:w="6778" w:type="dxa"/>
          </w:tcPr>
          <w:p w14:paraId="5DB48F19" w14:textId="1413AB59" w:rsidR="0037156E" w:rsidRDefault="00152BB8" w:rsidP="0037156E">
            <w:pPr>
              <w:rPr>
                <w:rFonts w:cs="Arial"/>
                <w:sz w:val="20"/>
                <w:szCs w:val="20"/>
              </w:rPr>
            </w:pPr>
            <w:r w:rsidRPr="00152BB8">
              <w:rPr>
                <w:rFonts w:cs="Arial"/>
                <w:sz w:val="20"/>
                <w:szCs w:val="20"/>
              </w:rPr>
              <w:t>This</w:t>
            </w:r>
            <w:r>
              <w:rPr>
                <w:rFonts w:cs="Arial"/>
                <w:sz w:val="20"/>
                <w:szCs w:val="20"/>
              </w:rPr>
              <w:t xml:space="preserve"> short form workpaper summarizes</w:t>
            </w:r>
            <w:r w:rsidRPr="00152BB8">
              <w:rPr>
                <w:rFonts w:cs="Arial"/>
                <w:sz w:val="20"/>
                <w:szCs w:val="20"/>
              </w:rPr>
              <w:t xml:space="preserve"> the </w:t>
            </w:r>
            <w:r w:rsidR="0037156E">
              <w:rPr>
                <w:rFonts w:cs="Arial"/>
                <w:sz w:val="20"/>
                <w:szCs w:val="20"/>
              </w:rPr>
              <w:t xml:space="preserve">replacement of </w:t>
            </w:r>
            <w:r w:rsidR="004A0CE5">
              <w:rPr>
                <w:rFonts w:cs="Arial"/>
                <w:sz w:val="20"/>
                <w:szCs w:val="20"/>
              </w:rPr>
              <w:t xml:space="preserve">4-foot </w:t>
            </w:r>
            <w:r w:rsidR="0037156E">
              <w:rPr>
                <w:rFonts w:cs="Arial"/>
                <w:sz w:val="20"/>
                <w:szCs w:val="20"/>
              </w:rPr>
              <w:t xml:space="preserve">linear fluorescent </w:t>
            </w:r>
            <w:r w:rsidR="004A0CE5">
              <w:rPr>
                <w:rFonts w:cs="Arial"/>
                <w:sz w:val="20"/>
                <w:szCs w:val="20"/>
              </w:rPr>
              <w:t xml:space="preserve">T8 lamp </w:t>
            </w:r>
            <w:r w:rsidR="0037156E">
              <w:rPr>
                <w:rFonts w:cs="Arial"/>
                <w:sz w:val="20"/>
                <w:szCs w:val="20"/>
              </w:rPr>
              <w:t xml:space="preserve">with </w:t>
            </w:r>
            <w:r w:rsidR="004A0CE5">
              <w:rPr>
                <w:rFonts w:cs="Arial"/>
                <w:sz w:val="20"/>
                <w:szCs w:val="20"/>
              </w:rPr>
              <w:t>LED T8 lamp UL Type A</w:t>
            </w:r>
            <w:r w:rsidR="0037156E">
              <w:rPr>
                <w:rFonts w:cs="Arial"/>
                <w:sz w:val="20"/>
                <w:szCs w:val="20"/>
              </w:rPr>
              <w:t xml:space="preserve">.  </w:t>
            </w:r>
            <w:r w:rsidR="0037156E" w:rsidRPr="0037156E">
              <w:rPr>
                <w:rFonts w:cs="Arial"/>
                <w:sz w:val="20"/>
                <w:szCs w:val="20"/>
              </w:rPr>
              <w:t xml:space="preserve">The LED </w:t>
            </w:r>
            <w:r w:rsidR="004A0CE5">
              <w:rPr>
                <w:rFonts w:cs="Arial"/>
                <w:sz w:val="20"/>
                <w:szCs w:val="20"/>
              </w:rPr>
              <w:t xml:space="preserve">T8 lamp </w:t>
            </w:r>
            <w:r w:rsidR="0037156E" w:rsidRPr="0037156E">
              <w:rPr>
                <w:rFonts w:cs="Arial"/>
                <w:sz w:val="20"/>
                <w:szCs w:val="20"/>
              </w:rPr>
              <w:t xml:space="preserve">must replace a </w:t>
            </w:r>
            <w:r w:rsidR="004A0CE5">
              <w:rPr>
                <w:rFonts w:cs="Arial"/>
                <w:sz w:val="20"/>
                <w:szCs w:val="20"/>
              </w:rPr>
              <w:t xml:space="preserve">4-foot </w:t>
            </w:r>
            <w:r w:rsidR="0037156E" w:rsidRPr="0037156E">
              <w:rPr>
                <w:rFonts w:cs="Arial"/>
                <w:sz w:val="20"/>
                <w:szCs w:val="20"/>
              </w:rPr>
              <w:t xml:space="preserve">linear fluorescent </w:t>
            </w:r>
            <w:r w:rsidR="004A0CE5">
              <w:rPr>
                <w:rFonts w:cs="Arial"/>
                <w:sz w:val="20"/>
                <w:szCs w:val="20"/>
              </w:rPr>
              <w:t>lamp o</w:t>
            </w:r>
            <w:r w:rsidR="0037156E" w:rsidRPr="0037156E">
              <w:rPr>
                <w:rFonts w:cs="Arial"/>
                <w:sz w:val="20"/>
                <w:szCs w:val="20"/>
              </w:rPr>
              <w:t>n a 1-for-1 basis.</w:t>
            </w:r>
          </w:p>
          <w:p w14:paraId="738A9BD7" w14:textId="77777777" w:rsidR="00DC13B9" w:rsidRPr="0037156E" w:rsidRDefault="00DC13B9" w:rsidP="0037156E">
            <w:pPr>
              <w:rPr>
                <w:rFonts w:cs="Arial"/>
                <w:sz w:val="20"/>
                <w:szCs w:val="20"/>
              </w:rPr>
            </w:pPr>
          </w:p>
          <w:tbl>
            <w:tblPr>
              <w:tblStyle w:val="TableGrid"/>
              <w:tblW w:w="5343" w:type="dxa"/>
              <w:tblLook w:val="04A0" w:firstRow="1" w:lastRow="0" w:firstColumn="1" w:lastColumn="0" w:noHBand="0" w:noVBand="1"/>
            </w:tblPr>
            <w:tblGrid>
              <w:gridCol w:w="2283"/>
              <w:gridCol w:w="3060"/>
            </w:tblGrid>
            <w:tr w:rsidR="00DC13B9" w14:paraId="4D46E8FB" w14:textId="77777777" w:rsidTr="00DC13B9">
              <w:tc>
                <w:tcPr>
                  <w:tcW w:w="2283" w:type="dxa"/>
                  <w:shd w:val="clear" w:color="auto" w:fill="D9D9D9" w:themeFill="background1" w:themeFillShade="D9"/>
                </w:tcPr>
                <w:p w14:paraId="3C38D2C8" w14:textId="61E09CA8" w:rsidR="00DC13B9" w:rsidRPr="00DC13B9" w:rsidRDefault="00DC13B9" w:rsidP="00DD4B93">
                  <w:pPr>
                    <w:rPr>
                      <w:sz w:val="16"/>
                      <w:szCs w:val="16"/>
                    </w:rPr>
                  </w:pPr>
                  <w:r w:rsidRPr="00DC13B9">
                    <w:rPr>
                      <w:rFonts w:cs="Arial"/>
                      <w:b/>
                      <w:sz w:val="16"/>
                      <w:szCs w:val="16"/>
                    </w:rPr>
                    <w:t>Case</w:t>
                  </w:r>
                </w:p>
              </w:tc>
              <w:tc>
                <w:tcPr>
                  <w:tcW w:w="3060" w:type="dxa"/>
                  <w:shd w:val="clear" w:color="auto" w:fill="D9D9D9" w:themeFill="background1" w:themeFillShade="D9"/>
                </w:tcPr>
                <w:p w14:paraId="4F63FD76" w14:textId="723E6CE1" w:rsidR="00DC13B9" w:rsidRPr="00DC13B9" w:rsidRDefault="00DC13B9" w:rsidP="00DD4B93">
                  <w:pPr>
                    <w:rPr>
                      <w:sz w:val="16"/>
                      <w:szCs w:val="16"/>
                    </w:rPr>
                  </w:pPr>
                  <w:r w:rsidRPr="00DC13B9">
                    <w:rPr>
                      <w:rFonts w:cstheme="minorHAnsi"/>
                      <w:b/>
                      <w:sz w:val="16"/>
                      <w:szCs w:val="16"/>
                    </w:rPr>
                    <w:t>Description of Typical Scenario</w:t>
                  </w:r>
                </w:p>
              </w:tc>
            </w:tr>
            <w:tr w:rsidR="00DC13B9" w14:paraId="29F8450F" w14:textId="77777777" w:rsidTr="00DC13B9">
              <w:tc>
                <w:tcPr>
                  <w:tcW w:w="2283" w:type="dxa"/>
                </w:tcPr>
                <w:p w14:paraId="3F921986" w14:textId="00E6BD84" w:rsidR="00DC13B9" w:rsidRPr="00DC13B9" w:rsidRDefault="00DC13B9" w:rsidP="00DD4B93">
                  <w:pPr>
                    <w:rPr>
                      <w:sz w:val="16"/>
                      <w:szCs w:val="16"/>
                    </w:rPr>
                  </w:pPr>
                  <w:r w:rsidRPr="00DC13B9">
                    <w:rPr>
                      <w:rFonts w:cs="Arial"/>
                      <w:sz w:val="16"/>
                      <w:szCs w:val="16"/>
                    </w:rPr>
                    <w:t>Measure</w:t>
                  </w:r>
                </w:p>
              </w:tc>
              <w:tc>
                <w:tcPr>
                  <w:tcW w:w="3060" w:type="dxa"/>
                </w:tcPr>
                <w:p w14:paraId="69CDC680" w14:textId="5FE3F0A4" w:rsidR="00DC13B9" w:rsidRPr="00DC13B9" w:rsidRDefault="00DC13B9" w:rsidP="00DD4B93">
                  <w:pPr>
                    <w:rPr>
                      <w:sz w:val="16"/>
                      <w:szCs w:val="16"/>
                    </w:rPr>
                  </w:pPr>
                  <w:r w:rsidRPr="00DC13B9">
                    <w:rPr>
                      <w:sz w:val="16"/>
                      <w:szCs w:val="16"/>
                    </w:rPr>
                    <w:t>LED T8 Lamp UL Type A 4 foot</w:t>
                  </w:r>
                </w:p>
              </w:tc>
            </w:tr>
            <w:tr w:rsidR="00DC13B9" w14:paraId="19C50392" w14:textId="77777777" w:rsidTr="00DC13B9">
              <w:tc>
                <w:tcPr>
                  <w:tcW w:w="2283" w:type="dxa"/>
                </w:tcPr>
                <w:p w14:paraId="4559A537" w14:textId="2F011452" w:rsidR="00DC13B9" w:rsidRPr="00DC13B9" w:rsidRDefault="00DC13B9" w:rsidP="00DD4B93">
                  <w:pPr>
                    <w:rPr>
                      <w:sz w:val="16"/>
                      <w:szCs w:val="16"/>
                    </w:rPr>
                  </w:pPr>
                  <w:r w:rsidRPr="00DC13B9">
                    <w:rPr>
                      <w:rFonts w:cs="Arial"/>
                      <w:sz w:val="16"/>
                      <w:szCs w:val="16"/>
                    </w:rPr>
                    <w:t>Existing Condition</w:t>
                  </w:r>
                </w:p>
              </w:tc>
              <w:tc>
                <w:tcPr>
                  <w:tcW w:w="3060" w:type="dxa"/>
                </w:tcPr>
                <w:p w14:paraId="6F54D1A5" w14:textId="4693BBFD" w:rsidR="00DC13B9" w:rsidRPr="00DC13B9" w:rsidRDefault="00DC13B9" w:rsidP="00DD4B93">
                  <w:pPr>
                    <w:rPr>
                      <w:sz w:val="16"/>
                      <w:szCs w:val="16"/>
                    </w:rPr>
                  </w:pPr>
                  <w:r w:rsidRPr="00DC13B9">
                    <w:rPr>
                      <w:sz w:val="16"/>
                      <w:szCs w:val="16"/>
                    </w:rPr>
                    <w:t>Linear Fluorescent T8 Lamp 4 foot</w:t>
                  </w:r>
                </w:p>
              </w:tc>
            </w:tr>
            <w:tr w:rsidR="00DC13B9" w14:paraId="44BC7971" w14:textId="77777777" w:rsidTr="00DC13B9">
              <w:trPr>
                <w:trHeight w:val="53"/>
              </w:trPr>
              <w:tc>
                <w:tcPr>
                  <w:tcW w:w="2283" w:type="dxa"/>
                </w:tcPr>
                <w:p w14:paraId="4F53BEE5" w14:textId="57755D70" w:rsidR="00DC13B9" w:rsidRPr="00DC13B9" w:rsidRDefault="00DC13B9" w:rsidP="00DD4B93">
                  <w:pPr>
                    <w:rPr>
                      <w:sz w:val="16"/>
                      <w:szCs w:val="16"/>
                    </w:rPr>
                  </w:pPr>
                  <w:r w:rsidRPr="00DC13B9">
                    <w:rPr>
                      <w:rFonts w:cs="Arial"/>
                      <w:sz w:val="16"/>
                      <w:szCs w:val="16"/>
                    </w:rPr>
                    <w:t>Code/Standard</w:t>
                  </w:r>
                </w:p>
              </w:tc>
              <w:tc>
                <w:tcPr>
                  <w:tcW w:w="3060" w:type="dxa"/>
                </w:tcPr>
                <w:p w14:paraId="06457F44" w14:textId="2C9FAEC8" w:rsidR="00DC13B9" w:rsidRPr="00DC13B9" w:rsidRDefault="00DC13B9" w:rsidP="00DD4B93">
                  <w:pPr>
                    <w:rPr>
                      <w:sz w:val="16"/>
                      <w:szCs w:val="16"/>
                    </w:rPr>
                  </w:pPr>
                  <w:r w:rsidRPr="00DC13B9">
                    <w:rPr>
                      <w:sz w:val="16"/>
                      <w:szCs w:val="16"/>
                    </w:rPr>
                    <w:t>F32T8 Linear Fluorescent Lamp</w:t>
                  </w:r>
                </w:p>
              </w:tc>
            </w:tr>
            <w:tr w:rsidR="00DC13B9" w14:paraId="0F8E1975" w14:textId="77777777" w:rsidTr="00DC13B9">
              <w:tc>
                <w:tcPr>
                  <w:tcW w:w="2283" w:type="dxa"/>
                </w:tcPr>
                <w:p w14:paraId="580C236D" w14:textId="4C8E7A40" w:rsidR="00DC13B9" w:rsidRPr="00DC13B9" w:rsidRDefault="00DC13B9" w:rsidP="00DD4B93">
                  <w:pPr>
                    <w:rPr>
                      <w:sz w:val="16"/>
                      <w:szCs w:val="16"/>
                    </w:rPr>
                  </w:pPr>
                  <w:r w:rsidRPr="00DC13B9">
                    <w:rPr>
                      <w:rFonts w:cs="Arial"/>
                      <w:sz w:val="16"/>
                      <w:szCs w:val="16"/>
                    </w:rPr>
                    <w:t>Industry Standard Practice</w:t>
                  </w:r>
                </w:p>
              </w:tc>
              <w:tc>
                <w:tcPr>
                  <w:tcW w:w="3060" w:type="dxa"/>
                </w:tcPr>
                <w:p w14:paraId="55CF5307" w14:textId="0500E848" w:rsidR="00DC13B9" w:rsidRPr="00DC13B9" w:rsidRDefault="00DC13B9" w:rsidP="00DD4B93">
                  <w:pPr>
                    <w:rPr>
                      <w:sz w:val="16"/>
                      <w:szCs w:val="16"/>
                    </w:rPr>
                  </w:pPr>
                  <w:r w:rsidRPr="00DC13B9">
                    <w:rPr>
                      <w:sz w:val="16"/>
                      <w:szCs w:val="16"/>
                    </w:rPr>
                    <w:t>N/A</w:t>
                  </w:r>
                </w:p>
              </w:tc>
            </w:tr>
          </w:tbl>
          <w:p w14:paraId="44E4B94D" w14:textId="77777777" w:rsidR="00DC13B9" w:rsidRDefault="00DC13B9" w:rsidP="00DD4B93"/>
          <w:tbl>
            <w:tblPr>
              <w:tblStyle w:val="TableGrid"/>
              <w:tblW w:w="0" w:type="auto"/>
              <w:tblLook w:val="04A0" w:firstRow="1" w:lastRow="0" w:firstColumn="1" w:lastColumn="0" w:noHBand="0" w:noVBand="1"/>
            </w:tblPr>
            <w:tblGrid>
              <w:gridCol w:w="933"/>
              <w:gridCol w:w="1080"/>
              <w:gridCol w:w="900"/>
              <w:gridCol w:w="3639"/>
            </w:tblGrid>
            <w:tr w:rsidR="00002DDD" w14:paraId="7CBF74D3" w14:textId="77777777" w:rsidTr="00002DDD">
              <w:tc>
                <w:tcPr>
                  <w:tcW w:w="2913" w:type="dxa"/>
                  <w:gridSpan w:val="3"/>
                  <w:shd w:val="clear" w:color="auto" w:fill="D9D9D9" w:themeFill="background1" w:themeFillShade="D9"/>
                </w:tcPr>
                <w:p w14:paraId="0141A91C" w14:textId="54962FB8" w:rsidR="00002DDD" w:rsidRPr="00002DDD" w:rsidRDefault="00002DDD" w:rsidP="00DD4B93">
                  <w:pPr>
                    <w:rPr>
                      <w:sz w:val="16"/>
                      <w:szCs w:val="16"/>
                    </w:rPr>
                  </w:pPr>
                  <w:r w:rsidRPr="00002DDD">
                    <w:rPr>
                      <w:sz w:val="16"/>
                      <w:szCs w:val="16"/>
                    </w:rPr>
                    <w:t>Measure Code</w:t>
                  </w:r>
                </w:p>
              </w:tc>
              <w:tc>
                <w:tcPr>
                  <w:tcW w:w="3639" w:type="dxa"/>
                  <w:vMerge w:val="restart"/>
                  <w:shd w:val="clear" w:color="auto" w:fill="D9D9D9" w:themeFill="background1" w:themeFillShade="D9"/>
                </w:tcPr>
                <w:p w14:paraId="4F01379E" w14:textId="20B18EBF" w:rsidR="00002DDD" w:rsidRPr="00002DDD" w:rsidRDefault="00002DDD" w:rsidP="00DD4B93">
                  <w:pPr>
                    <w:rPr>
                      <w:sz w:val="16"/>
                      <w:szCs w:val="16"/>
                    </w:rPr>
                  </w:pPr>
                  <w:r w:rsidRPr="00002DDD">
                    <w:rPr>
                      <w:sz w:val="16"/>
                      <w:szCs w:val="16"/>
                    </w:rPr>
                    <w:t>Measure Name</w:t>
                  </w:r>
                </w:p>
              </w:tc>
            </w:tr>
            <w:tr w:rsidR="00002DDD" w14:paraId="576242AE" w14:textId="77777777" w:rsidTr="00002DDD">
              <w:tc>
                <w:tcPr>
                  <w:tcW w:w="933" w:type="dxa"/>
                </w:tcPr>
                <w:p w14:paraId="57F1B272" w14:textId="0AA8E587" w:rsidR="00002DDD" w:rsidRPr="00002DDD" w:rsidRDefault="00002DDD" w:rsidP="00DD4B93">
                  <w:pPr>
                    <w:rPr>
                      <w:sz w:val="16"/>
                      <w:szCs w:val="16"/>
                    </w:rPr>
                  </w:pPr>
                  <w:r w:rsidRPr="00002DDD">
                    <w:rPr>
                      <w:sz w:val="16"/>
                      <w:szCs w:val="16"/>
                    </w:rPr>
                    <w:t>SDG&amp;E</w:t>
                  </w:r>
                </w:p>
              </w:tc>
              <w:tc>
                <w:tcPr>
                  <w:tcW w:w="1080" w:type="dxa"/>
                </w:tcPr>
                <w:p w14:paraId="6E57998D" w14:textId="53DEE191" w:rsidR="00002DDD" w:rsidRPr="00002DDD" w:rsidRDefault="00002DDD" w:rsidP="00DD4B93">
                  <w:pPr>
                    <w:rPr>
                      <w:sz w:val="16"/>
                      <w:szCs w:val="16"/>
                    </w:rPr>
                  </w:pPr>
                  <w:r w:rsidRPr="00002DDD">
                    <w:rPr>
                      <w:sz w:val="16"/>
                      <w:szCs w:val="16"/>
                    </w:rPr>
                    <w:t>SCE</w:t>
                  </w:r>
                </w:p>
              </w:tc>
              <w:tc>
                <w:tcPr>
                  <w:tcW w:w="900" w:type="dxa"/>
                </w:tcPr>
                <w:p w14:paraId="31AAA3C5" w14:textId="60A3E584" w:rsidR="00002DDD" w:rsidRPr="00002DDD" w:rsidRDefault="00002DDD" w:rsidP="00DD4B93">
                  <w:pPr>
                    <w:rPr>
                      <w:sz w:val="16"/>
                      <w:szCs w:val="16"/>
                    </w:rPr>
                  </w:pPr>
                  <w:r w:rsidRPr="00002DDD">
                    <w:rPr>
                      <w:sz w:val="16"/>
                      <w:szCs w:val="16"/>
                    </w:rPr>
                    <w:t>PG&amp;E</w:t>
                  </w:r>
                </w:p>
              </w:tc>
              <w:tc>
                <w:tcPr>
                  <w:tcW w:w="3639" w:type="dxa"/>
                  <w:vMerge/>
                </w:tcPr>
                <w:p w14:paraId="7A598578" w14:textId="501190E4" w:rsidR="00002DDD" w:rsidRPr="00002DDD" w:rsidRDefault="00002DDD" w:rsidP="00DD4B93">
                  <w:pPr>
                    <w:rPr>
                      <w:sz w:val="16"/>
                      <w:szCs w:val="16"/>
                    </w:rPr>
                  </w:pPr>
                </w:p>
              </w:tc>
            </w:tr>
            <w:tr w:rsidR="00002DDD" w14:paraId="447D957F" w14:textId="77777777" w:rsidTr="00002DDD">
              <w:tc>
                <w:tcPr>
                  <w:tcW w:w="933" w:type="dxa"/>
                </w:tcPr>
                <w:p w14:paraId="06C1C0D0" w14:textId="520E8F4D" w:rsidR="00002DDD" w:rsidRDefault="00E91DE0" w:rsidP="00DD4B93">
                  <w:pPr>
                    <w:rPr>
                      <w:sz w:val="16"/>
                      <w:szCs w:val="16"/>
                    </w:rPr>
                  </w:pPr>
                  <w:r>
                    <w:rPr>
                      <w:sz w:val="16"/>
                      <w:szCs w:val="16"/>
                    </w:rPr>
                    <w:t xml:space="preserve">463991 </w:t>
                  </w:r>
                </w:p>
                <w:p w14:paraId="400E7661" w14:textId="77777777" w:rsidR="00E91DE0" w:rsidRDefault="001F70DB" w:rsidP="00DD4B93">
                  <w:pPr>
                    <w:rPr>
                      <w:sz w:val="16"/>
                      <w:szCs w:val="16"/>
                    </w:rPr>
                  </w:pPr>
                  <w:r>
                    <w:rPr>
                      <w:sz w:val="16"/>
                      <w:szCs w:val="16"/>
                    </w:rPr>
                    <w:t>463992</w:t>
                  </w:r>
                </w:p>
                <w:p w14:paraId="6FA4F13D" w14:textId="3A11880C" w:rsidR="00076DB6" w:rsidRPr="00002DDD" w:rsidRDefault="00076DB6" w:rsidP="00DD4B93">
                  <w:pPr>
                    <w:rPr>
                      <w:sz w:val="16"/>
                      <w:szCs w:val="16"/>
                    </w:rPr>
                  </w:pPr>
                  <w:r>
                    <w:rPr>
                      <w:sz w:val="16"/>
                      <w:szCs w:val="16"/>
                    </w:rPr>
                    <w:t>463993</w:t>
                  </w:r>
                </w:p>
              </w:tc>
              <w:tc>
                <w:tcPr>
                  <w:tcW w:w="1080" w:type="dxa"/>
                </w:tcPr>
                <w:p w14:paraId="25C79DCF" w14:textId="3B4B858D" w:rsidR="00002DDD" w:rsidRPr="00002DDD" w:rsidRDefault="00002DDD" w:rsidP="00DD4B93">
                  <w:pPr>
                    <w:rPr>
                      <w:sz w:val="16"/>
                      <w:szCs w:val="16"/>
                    </w:rPr>
                  </w:pPr>
                  <w:r>
                    <w:rPr>
                      <w:sz w:val="16"/>
                      <w:szCs w:val="16"/>
                    </w:rPr>
                    <w:t>LT-11950</w:t>
                  </w:r>
                </w:p>
              </w:tc>
              <w:tc>
                <w:tcPr>
                  <w:tcW w:w="900" w:type="dxa"/>
                </w:tcPr>
                <w:p w14:paraId="75FDD035" w14:textId="77777777" w:rsidR="00002DDD" w:rsidRPr="00002DDD" w:rsidRDefault="00002DDD" w:rsidP="00DD4B93">
                  <w:pPr>
                    <w:rPr>
                      <w:sz w:val="16"/>
                      <w:szCs w:val="16"/>
                    </w:rPr>
                  </w:pPr>
                </w:p>
              </w:tc>
              <w:tc>
                <w:tcPr>
                  <w:tcW w:w="3639" w:type="dxa"/>
                </w:tcPr>
                <w:p w14:paraId="2529826F" w14:textId="215AAE31" w:rsidR="00002DDD" w:rsidRPr="00002DDD" w:rsidRDefault="00002DDD" w:rsidP="00DD4B93">
                  <w:pPr>
                    <w:rPr>
                      <w:sz w:val="16"/>
                      <w:szCs w:val="16"/>
                    </w:rPr>
                  </w:pPr>
                  <w:r w:rsidRPr="00002DDD">
                    <w:rPr>
                      <w:sz w:val="16"/>
                      <w:szCs w:val="16"/>
                    </w:rPr>
                    <w:t>4 foot LED T8 Lamp UL Type A Replacing Linear Fluorescent T8 Lamp</w:t>
                  </w:r>
                </w:p>
              </w:tc>
            </w:tr>
            <w:tr w:rsidR="00002DDD" w14:paraId="43E67EAE" w14:textId="77777777" w:rsidTr="00002DDD">
              <w:tc>
                <w:tcPr>
                  <w:tcW w:w="933" w:type="dxa"/>
                </w:tcPr>
                <w:p w14:paraId="20DCF351" w14:textId="5E4182FD" w:rsidR="00002DDD" w:rsidRPr="00002DDD" w:rsidRDefault="004E3D82" w:rsidP="00DD4B93">
                  <w:pPr>
                    <w:rPr>
                      <w:sz w:val="16"/>
                      <w:szCs w:val="16"/>
                    </w:rPr>
                  </w:pPr>
                  <w:r>
                    <w:rPr>
                      <w:sz w:val="16"/>
                      <w:szCs w:val="16"/>
                    </w:rPr>
                    <w:t>463994</w:t>
                  </w:r>
                </w:p>
              </w:tc>
              <w:tc>
                <w:tcPr>
                  <w:tcW w:w="1080" w:type="dxa"/>
                </w:tcPr>
                <w:p w14:paraId="576F3D85" w14:textId="03C4C8CB" w:rsidR="00002DDD" w:rsidRPr="00002DDD" w:rsidRDefault="00002DDD" w:rsidP="00DD4B93">
                  <w:pPr>
                    <w:rPr>
                      <w:sz w:val="16"/>
                      <w:szCs w:val="16"/>
                    </w:rPr>
                  </w:pPr>
                  <w:r w:rsidRPr="00002DDD">
                    <w:rPr>
                      <w:rFonts w:cstheme="minorHAnsi"/>
                      <w:sz w:val="16"/>
                      <w:szCs w:val="16"/>
                    </w:rPr>
                    <w:t>LT-11966</w:t>
                  </w:r>
                </w:p>
              </w:tc>
              <w:tc>
                <w:tcPr>
                  <w:tcW w:w="900" w:type="dxa"/>
                </w:tcPr>
                <w:p w14:paraId="61980203" w14:textId="77777777" w:rsidR="00002DDD" w:rsidRPr="00002DDD" w:rsidRDefault="00002DDD" w:rsidP="00DD4B93">
                  <w:pPr>
                    <w:rPr>
                      <w:sz w:val="16"/>
                      <w:szCs w:val="16"/>
                    </w:rPr>
                  </w:pPr>
                </w:p>
              </w:tc>
              <w:tc>
                <w:tcPr>
                  <w:tcW w:w="3639" w:type="dxa"/>
                </w:tcPr>
                <w:p w14:paraId="1F92201B" w14:textId="2ED944BA" w:rsidR="00002DDD" w:rsidRPr="00002DDD" w:rsidRDefault="00002DDD" w:rsidP="00DD4B93">
                  <w:pPr>
                    <w:rPr>
                      <w:sz w:val="16"/>
                      <w:szCs w:val="16"/>
                    </w:rPr>
                  </w:pPr>
                  <w:r w:rsidRPr="00002DDD">
                    <w:rPr>
                      <w:sz w:val="16"/>
                      <w:szCs w:val="16"/>
                    </w:rPr>
                    <w:t>4 foot LED T8 Lamp UL Type A Replacing Linear Fluorescent T8 Lamp (Common Area)</w:t>
                  </w:r>
                </w:p>
              </w:tc>
            </w:tr>
            <w:tr w:rsidR="00002DDD" w14:paraId="33994963" w14:textId="77777777" w:rsidTr="00002DDD">
              <w:tc>
                <w:tcPr>
                  <w:tcW w:w="933" w:type="dxa"/>
                </w:tcPr>
                <w:p w14:paraId="7C96AF00" w14:textId="071FFC24" w:rsidR="00002DDD" w:rsidRPr="00002DDD" w:rsidRDefault="004E3D82" w:rsidP="00DD4B93">
                  <w:pPr>
                    <w:rPr>
                      <w:sz w:val="16"/>
                      <w:szCs w:val="16"/>
                    </w:rPr>
                  </w:pPr>
                  <w:r>
                    <w:rPr>
                      <w:sz w:val="16"/>
                      <w:szCs w:val="16"/>
                    </w:rPr>
                    <w:t>463995</w:t>
                  </w:r>
                </w:p>
              </w:tc>
              <w:tc>
                <w:tcPr>
                  <w:tcW w:w="1080" w:type="dxa"/>
                </w:tcPr>
                <w:p w14:paraId="2F57B76A" w14:textId="77777777" w:rsidR="00002DDD" w:rsidRPr="00002DDD" w:rsidRDefault="00002DDD" w:rsidP="00B117E0">
                  <w:pPr>
                    <w:rPr>
                      <w:rFonts w:ascii="Calibri" w:hAnsi="Calibri" w:cs="Arial"/>
                      <w:sz w:val="16"/>
                      <w:szCs w:val="16"/>
                    </w:rPr>
                  </w:pPr>
                  <w:bookmarkStart w:id="7" w:name="OLE_LINK1"/>
                  <w:r w:rsidRPr="00002DDD">
                    <w:rPr>
                      <w:rFonts w:ascii="Calibri" w:hAnsi="Calibri" w:cs="Arial"/>
                      <w:sz w:val="16"/>
                      <w:szCs w:val="16"/>
                    </w:rPr>
                    <w:t>LT-19146</w:t>
                  </w:r>
                </w:p>
                <w:bookmarkEnd w:id="7"/>
                <w:p w14:paraId="3BC49261" w14:textId="77777777" w:rsidR="00002DDD" w:rsidRPr="00002DDD" w:rsidRDefault="00002DDD" w:rsidP="00DD4B93">
                  <w:pPr>
                    <w:rPr>
                      <w:sz w:val="16"/>
                      <w:szCs w:val="16"/>
                    </w:rPr>
                  </w:pPr>
                </w:p>
              </w:tc>
              <w:tc>
                <w:tcPr>
                  <w:tcW w:w="900" w:type="dxa"/>
                </w:tcPr>
                <w:p w14:paraId="7F3064FB" w14:textId="77777777" w:rsidR="00002DDD" w:rsidRPr="00002DDD" w:rsidRDefault="00002DDD" w:rsidP="00DD4B93">
                  <w:pPr>
                    <w:rPr>
                      <w:sz w:val="16"/>
                      <w:szCs w:val="16"/>
                    </w:rPr>
                  </w:pPr>
                </w:p>
              </w:tc>
              <w:tc>
                <w:tcPr>
                  <w:tcW w:w="3639" w:type="dxa"/>
                </w:tcPr>
                <w:p w14:paraId="7E9EF7E7" w14:textId="602E5804" w:rsidR="00002DDD" w:rsidRPr="00002DDD" w:rsidRDefault="00002DDD" w:rsidP="00DD4B93">
                  <w:pPr>
                    <w:rPr>
                      <w:sz w:val="16"/>
                      <w:szCs w:val="16"/>
                    </w:rPr>
                  </w:pPr>
                  <w:r w:rsidRPr="00002DDD">
                    <w:rPr>
                      <w:sz w:val="16"/>
                      <w:szCs w:val="16"/>
                    </w:rPr>
                    <w:t xml:space="preserve">4 foot LED T8 Lamp UL Type A Replacing Linear Fluorescent T8 Lamp (Dwelling Area) </w:t>
                  </w:r>
                </w:p>
              </w:tc>
            </w:tr>
          </w:tbl>
          <w:p w14:paraId="69A297EE" w14:textId="77777777" w:rsidR="00002DDD" w:rsidRDefault="00002DDD" w:rsidP="00DD4B93"/>
          <w:p w14:paraId="55CB8996" w14:textId="35200E62" w:rsidR="00002DDD" w:rsidRDefault="00002DDD" w:rsidP="00DD4B93"/>
        </w:tc>
      </w:tr>
      <w:tr w:rsidR="00002DDD" w14:paraId="36CA0919" w14:textId="77777777" w:rsidTr="00CF5970">
        <w:trPr>
          <w:cantSplit/>
          <w:trHeight w:val="5727"/>
        </w:trPr>
        <w:tc>
          <w:tcPr>
            <w:tcW w:w="2572" w:type="dxa"/>
            <w:vAlign w:val="center"/>
          </w:tcPr>
          <w:p w14:paraId="10AD7D46" w14:textId="3B49FD9E" w:rsidR="00002DDD" w:rsidRPr="004B7182" w:rsidRDefault="00002DDD" w:rsidP="001D77F7">
            <w:pPr>
              <w:rPr>
                <w:b/>
                <w:sz w:val="20"/>
                <w:szCs w:val="20"/>
              </w:rPr>
            </w:pPr>
            <w:r w:rsidRPr="004B7182">
              <w:rPr>
                <w:b/>
                <w:sz w:val="20"/>
                <w:szCs w:val="20"/>
              </w:rPr>
              <w:lastRenderedPageBreak/>
              <w:t xml:space="preserve">1.2 Technical Description </w:t>
            </w:r>
          </w:p>
        </w:tc>
        <w:tc>
          <w:tcPr>
            <w:tcW w:w="6778" w:type="dxa"/>
          </w:tcPr>
          <w:p w14:paraId="4C04F412" w14:textId="44E8149A" w:rsidR="00002DDD" w:rsidRPr="004B7182" w:rsidRDefault="00002DDD" w:rsidP="004A0CE5">
            <w:pPr>
              <w:pStyle w:val="Reminders"/>
              <w:rPr>
                <w:rFonts w:asciiTheme="minorHAnsi" w:hAnsiTheme="minorHAnsi" w:cstheme="minorHAnsi"/>
                <w:i w:val="0"/>
                <w:color w:val="auto"/>
                <w:sz w:val="20"/>
                <w:szCs w:val="20"/>
              </w:rPr>
            </w:pPr>
            <w:r w:rsidRPr="004B7182">
              <w:rPr>
                <w:rFonts w:asciiTheme="minorHAnsi" w:hAnsiTheme="minorHAnsi" w:cstheme="minorHAnsi"/>
                <w:i w:val="0"/>
                <w:color w:val="auto"/>
                <w:sz w:val="20"/>
                <w:szCs w:val="20"/>
              </w:rPr>
              <w:t xml:space="preserve">To qualify for financial incentives, the LED tube must be 4-foot and designated as UL Type A. The lamp must be listed under the Primary Use Category “Replacement Lamps (“plug and play”) (UL Type A)” on the DLC’s Qualified Products List (QPL) and meet additional criteria outlined below. The LED T8 Lamp specification sheet must also list all of the compatible ballast model numbers to ensure proper operation of the measure. </w:t>
            </w:r>
          </w:p>
          <w:p w14:paraId="7514407C" w14:textId="77777777" w:rsidR="00002DDD" w:rsidRPr="004B7182" w:rsidRDefault="00002DDD" w:rsidP="004A0CE5">
            <w:pPr>
              <w:pStyle w:val="Reminders"/>
              <w:rPr>
                <w:rFonts w:asciiTheme="minorHAnsi" w:hAnsiTheme="minorHAnsi" w:cstheme="minorHAnsi"/>
                <w:i w:val="0"/>
                <w:color w:val="auto"/>
                <w:sz w:val="20"/>
                <w:szCs w:val="20"/>
              </w:rPr>
            </w:pPr>
          </w:p>
          <w:p w14:paraId="14840196" w14:textId="24FACF1B" w:rsidR="00002DDD" w:rsidRPr="004B7182" w:rsidRDefault="00002DDD" w:rsidP="004A0CE5">
            <w:pPr>
              <w:rPr>
                <w:sz w:val="20"/>
                <w:szCs w:val="20"/>
              </w:rPr>
            </w:pPr>
            <w:r w:rsidRPr="004B7182">
              <w:rPr>
                <w:rFonts w:cstheme="minorHAnsi"/>
                <w:sz w:val="20"/>
                <w:szCs w:val="20"/>
              </w:rPr>
              <w:t>The products on the QPL will be filtered and must meet the specs as listed below.</w:t>
            </w:r>
          </w:p>
          <w:p w14:paraId="3C05F7EC" w14:textId="77777777" w:rsidR="00002DDD" w:rsidRPr="00AA3C1F" w:rsidRDefault="00002DDD" w:rsidP="00AA3C1F">
            <w:pPr>
              <w:rPr>
                <w:sz w:val="20"/>
                <w:szCs w:val="20"/>
              </w:rPr>
            </w:pPr>
          </w:p>
          <w:tbl>
            <w:tblPr>
              <w:tblStyle w:val="TableGrid"/>
              <w:tblW w:w="6545" w:type="dxa"/>
              <w:tblLook w:val="04A0" w:firstRow="1" w:lastRow="0" w:firstColumn="1" w:lastColumn="0" w:noHBand="0" w:noVBand="1"/>
            </w:tblPr>
            <w:tblGrid>
              <w:gridCol w:w="1636"/>
              <w:gridCol w:w="1547"/>
              <w:gridCol w:w="1350"/>
              <w:gridCol w:w="2012"/>
            </w:tblGrid>
            <w:tr w:rsidR="00002DDD" w14:paraId="2EFF21E2" w14:textId="77777777" w:rsidTr="00DC13B9">
              <w:trPr>
                <w:trHeight w:val="575"/>
              </w:trPr>
              <w:tc>
                <w:tcPr>
                  <w:tcW w:w="1636" w:type="dxa"/>
                  <w:shd w:val="clear" w:color="auto" w:fill="D9D9D9" w:themeFill="background1" w:themeFillShade="D9"/>
                </w:tcPr>
                <w:p w14:paraId="5E0DC421" w14:textId="509CA1E5" w:rsidR="00002DDD" w:rsidRPr="00DC13B9" w:rsidRDefault="00002DDD" w:rsidP="00D86243">
                  <w:pPr>
                    <w:rPr>
                      <w:sz w:val="16"/>
                      <w:szCs w:val="16"/>
                    </w:rPr>
                  </w:pPr>
                  <w:r w:rsidRPr="00DC13B9">
                    <w:rPr>
                      <w:rFonts w:cstheme="minorHAnsi"/>
                      <w:b/>
                      <w:sz w:val="16"/>
                      <w:szCs w:val="16"/>
                    </w:rPr>
                    <w:t>Performance Metric</w:t>
                  </w:r>
                </w:p>
              </w:tc>
              <w:tc>
                <w:tcPr>
                  <w:tcW w:w="1547" w:type="dxa"/>
                  <w:shd w:val="clear" w:color="auto" w:fill="D9D9D9" w:themeFill="background1" w:themeFillShade="D9"/>
                </w:tcPr>
                <w:p w14:paraId="4B0B7439" w14:textId="3A32F656" w:rsidR="00002DDD" w:rsidRPr="00DC13B9" w:rsidRDefault="00002DDD" w:rsidP="00D86243">
                  <w:pPr>
                    <w:rPr>
                      <w:sz w:val="16"/>
                      <w:szCs w:val="16"/>
                    </w:rPr>
                  </w:pPr>
                  <w:r w:rsidRPr="00DC13B9">
                    <w:rPr>
                      <w:rFonts w:cstheme="minorHAnsi"/>
                      <w:b/>
                      <w:sz w:val="16"/>
                      <w:szCs w:val="16"/>
                    </w:rPr>
                    <w:t>Performance Metric</w:t>
                  </w:r>
                </w:p>
              </w:tc>
              <w:tc>
                <w:tcPr>
                  <w:tcW w:w="1350" w:type="dxa"/>
                  <w:shd w:val="clear" w:color="auto" w:fill="D9D9D9" w:themeFill="background1" w:themeFillShade="D9"/>
                </w:tcPr>
                <w:p w14:paraId="70BFF571" w14:textId="0AB372DB" w:rsidR="00002DDD" w:rsidRPr="00DC13B9" w:rsidRDefault="00002DDD" w:rsidP="00D86243">
                  <w:pPr>
                    <w:rPr>
                      <w:sz w:val="16"/>
                      <w:szCs w:val="16"/>
                    </w:rPr>
                  </w:pPr>
                  <w:r w:rsidRPr="00DC13B9">
                    <w:rPr>
                      <w:rFonts w:cstheme="minorHAnsi"/>
                      <w:b/>
                      <w:sz w:val="16"/>
                      <w:szCs w:val="16"/>
                    </w:rPr>
                    <w:t>DLC Tolerance</w:t>
                  </w:r>
                </w:p>
              </w:tc>
              <w:tc>
                <w:tcPr>
                  <w:tcW w:w="2012" w:type="dxa"/>
                  <w:shd w:val="clear" w:color="auto" w:fill="D9D9D9" w:themeFill="background1" w:themeFillShade="D9"/>
                </w:tcPr>
                <w:p w14:paraId="7A9BEB42" w14:textId="4366D8D7" w:rsidR="00002DDD" w:rsidRPr="00DC13B9" w:rsidRDefault="00002DDD" w:rsidP="00D86243">
                  <w:pPr>
                    <w:rPr>
                      <w:sz w:val="16"/>
                      <w:szCs w:val="16"/>
                    </w:rPr>
                  </w:pPr>
                  <w:r w:rsidRPr="00DC13B9">
                    <w:rPr>
                      <w:rFonts w:cstheme="minorHAnsi"/>
                      <w:b/>
                      <w:sz w:val="16"/>
                      <w:szCs w:val="16"/>
                    </w:rPr>
                    <w:t>SCE Program Requirement (no tolerance)</w:t>
                  </w:r>
                </w:p>
              </w:tc>
            </w:tr>
            <w:tr w:rsidR="00002DDD" w14:paraId="0C468F8B" w14:textId="77777777" w:rsidTr="00DC13B9">
              <w:tc>
                <w:tcPr>
                  <w:tcW w:w="1636" w:type="dxa"/>
                </w:tcPr>
                <w:p w14:paraId="54CC483A" w14:textId="5C4B4A2B" w:rsidR="00002DDD" w:rsidRPr="00DC13B9" w:rsidRDefault="00002DDD" w:rsidP="00D86243">
                  <w:pPr>
                    <w:rPr>
                      <w:rFonts w:cs="Arial"/>
                      <w:sz w:val="16"/>
                      <w:szCs w:val="16"/>
                    </w:rPr>
                  </w:pPr>
                  <w:r w:rsidRPr="00DC13B9">
                    <w:rPr>
                      <w:rFonts w:cs="Arial"/>
                      <w:sz w:val="16"/>
                      <w:szCs w:val="16"/>
                    </w:rPr>
                    <w:t>Luminaire Efficacy</w:t>
                  </w:r>
                </w:p>
              </w:tc>
              <w:tc>
                <w:tcPr>
                  <w:tcW w:w="1547" w:type="dxa"/>
                </w:tcPr>
                <w:p w14:paraId="09366D7F" w14:textId="50211FBA" w:rsidR="00002DDD" w:rsidRPr="00DC13B9" w:rsidRDefault="00002DDD" w:rsidP="00D86243">
                  <w:pPr>
                    <w:rPr>
                      <w:sz w:val="16"/>
                      <w:szCs w:val="16"/>
                    </w:rPr>
                  </w:pPr>
                  <w:r w:rsidRPr="00DC13B9">
                    <w:rPr>
                      <w:rFonts w:cs="Arial"/>
                      <w:sz w:val="16"/>
                      <w:szCs w:val="16"/>
                    </w:rPr>
                    <w:t>Luminaire Efficacy</w:t>
                  </w:r>
                </w:p>
              </w:tc>
              <w:tc>
                <w:tcPr>
                  <w:tcW w:w="1350" w:type="dxa"/>
                </w:tcPr>
                <w:p w14:paraId="6F4B07E5" w14:textId="2149E48C" w:rsidR="00002DDD" w:rsidRPr="00DC13B9" w:rsidRDefault="00002DDD" w:rsidP="00D86243">
                  <w:pPr>
                    <w:rPr>
                      <w:sz w:val="16"/>
                      <w:szCs w:val="16"/>
                    </w:rPr>
                  </w:pPr>
                  <w:r w:rsidRPr="00DC13B9">
                    <w:rPr>
                      <w:rFonts w:cs="Arial"/>
                      <w:sz w:val="16"/>
                      <w:szCs w:val="16"/>
                    </w:rPr>
                    <w:t>-3%</w:t>
                  </w:r>
                </w:p>
              </w:tc>
              <w:tc>
                <w:tcPr>
                  <w:tcW w:w="2012" w:type="dxa"/>
                </w:tcPr>
                <w:p w14:paraId="0EAB4783" w14:textId="5B9978B6" w:rsidR="00002DDD" w:rsidRPr="00DC13B9" w:rsidRDefault="00002DDD" w:rsidP="00D86243">
                  <w:pPr>
                    <w:rPr>
                      <w:sz w:val="16"/>
                      <w:szCs w:val="16"/>
                    </w:rPr>
                  </w:pPr>
                  <w:r w:rsidRPr="00DC13B9">
                    <w:rPr>
                      <w:rFonts w:cs="Arial"/>
                      <w:sz w:val="16"/>
                      <w:szCs w:val="16"/>
                    </w:rPr>
                    <w:t>≥110 LPW</w:t>
                  </w:r>
                </w:p>
              </w:tc>
            </w:tr>
            <w:tr w:rsidR="00002DDD" w14:paraId="6B1E343E" w14:textId="77777777" w:rsidTr="00DC13B9">
              <w:tc>
                <w:tcPr>
                  <w:tcW w:w="1636" w:type="dxa"/>
                </w:tcPr>
                <w:p w14:paraId="44D7261D" w14:textId="7482E2FF" w:rsidR="00002DDD" w:rsidRPr="00DC13B9" w:rsidRDefault="00002DDD" w:rsidP="00D86243">
                  <w:pPr>
                    <w:rPr>
                      <w:rFonts w:cs="Arial"/>
                      <w:sz w:val="16"/>
                      <w:szCs w:val="16"/>
                    </w:rPr>
                  </w:pPr>
                  <w:r w:rsidRPr="00DC13B9">
                    <w:rPr>
                      <w:rFonts w:cs="Arial"/>
                      <w:sz w:val="16"/>
                      <w:szCs w:val="16"/>
                    </w:rPr>
                    <w:t>CRI</w:t>
                  </w:r>
                </w:p>
              </w:tc>
              <w:tc>
                <w:tcPr>
                  <w:tcW w:w="1547" w:type="dxa"/>
                </w:tcPr>
                <w:p w14:paraId="6706CF33" w14:textId="21CAFE49" w:rsidR="00002DDD" w:rsidRPr="00DC13B9" w:rsidRDefault="00002DDD" w:rsidP="00D86243">
                  <w:pPr>
                    <w:rPr>
                      <w:sz w:val="16"/>
                      <w:szCs w:val="16"/>
                    </w:rPr>
                  </w:pPr>
                  <w:r w:rsidRPr="00DC13B9">
                    <w:rPr>
                      <w:rFonts w:cs="Arial"/>
                      <w:sz w:val="16"/>
                      <w:szCs w:val="16"/>
                    </w:rPr>
                    <w:t>CRI</w:t>
                  </w:r>
                </w:p>
              </w:tc>
              <w:tc>
                <w:tcPr>
                  <w:tcW w:w="1350" w:type="dxa"/>
                </w:tcPr>
                <w:p w14:paraId="7C247160" w14:textId="2AD1900C" w:rsidR="00002DDD" w:rsidRPr="00DC13B9" w:rsidRDefault="00002DDD" w:rsidP="00D86243">
                  <w:pPr>
                    <w:rPr>
                      <w:sz w:val="16"/>
                      <w:szCs w:val="16"/>
                    </w:rPr>
                  </w:pPr>
                  <w:r w:rsidRPr="00DC13B9">
                    <w:rPr>
                      <w:rFonts w:cs="Arial"/>
                      <w:sz w:val="16"/>
                      <w:szCs w:val="16"/>
                    </w:rPr>
                    <w:t>-2 points</w:t>
                  </w:r>
                </w:p>
              </w:tc>
              <w:tc>
                <w:tcPr>
                  <w:tcW w:w="2012" w:type="dxa"/>
                </w:tcPr>
                <w:p w14:paraId="34A24EB8" w14:textId="29B8B855" w:rsidR="00002DDD" w:rsidRPr="00DC13B9" w:rsidRDefault="00002DDD" w:rsidP="00D86243">
                  <w:pPr>
                    <w:rPr>
                      <w:sz w:val="16"/>
                      <w:szCs w:val="16"/>
                    </w:rPr>
                  </w:pPr>
                  <w:r w:rsidRPr="00DC13B9">
                    <w:rPr>
                      <w:rFonts w:cs="Arial"/>
                      <w:sz w:val="16"/>
                      <w:szCs w:val="16"/>
                    </w:rPr>
                    <w:t>≥80</w:t>
                  </w:r>
                </w:p>
              </w:tc>
            </w:tr>
            <w:tr w:rsidR="00002DDD" w14:paraId="3E5D4B64" w14:textId="77777777" w:rsidTr="00DC13B9">
              <w:tc>
                <w:tcPr>
                  <w:tcW w:w="1636" w:type="dxa"/>
                </w:tcPr>
                <w:p w14:paraId="3D22C4A4" w14:textId="0C4EFF03" w:rsidR="00002DDD" w:rsidRPr="00DC13B9" w:rsidRDefault="00002DDD" w:rsidP="00D86243">
                  <w:pPr>
                    <w:rPr>
                      <w:sz w:val="16"/>
                      <w:szCs w:val="16"/>
                    </w:rPr>
                  </w:pPr>
                  <w:r w:rsidRPr="00DC13B9">
                    <w:rPr>
                      <w:rFonts w:cs="Arial"/>
                      <w:sz w:val="16"/>
                      <w:szCs w:val="16"/>
                    </w:rPr>
                    <w:t>CCT</w:t>
                  </w:r>
                </w:p>
              </w:tc>
              <w:tc>
                <w:tcPr>
                  <w:tcW w:w="1547" w:type="dxa"/>
                </w:tcPr>
                <w:p w14:paraId="5A6EBDAB" w14:textId="0389F696" w:rsidR="00002DDD" w:rsidRPr="00DC13B9" w:rsidRDefault="00002DDD" w:rsidP="00D86243">
                  <w:pPr>
                    <w:rPr>
                      <w:sz w:val="16"/>
                      <w:szCs w:val="16"/>
                    </w:rPr>
                  </w:pPr>
                  <w:r w:rsidRPr="00DC13B9">
                    <w:rPr>
                      <w:rFonts w:cs="Arial"/>
                      <w:sz w:val="16"/>
                      <w:szCs w:val="16"/>
                    </w:rPr>
                    <w:t>CCT</w:t>
                  </w:r>
                </w:p>
              </w:tc>
              <w:tc>
                <w:tcPr>
                  <w:tcW w:w="1350" w:type="dxa"/>
                </w:tcPr>
                <w:p w14:paraId="3206B4BA" w14:textId="448FF73F" w:rsidR="00002DDD" w:rsidRPr="00DC13B9" w:rsidRDefault="00002DDD" w:rsidP="00D86243">
                  <w:pPr>
                    <w:rPr>
                      <w:sz w:val="16"/>
                      <w:szCs w:val="16"/>
                    </w:rPr>
                  </w:pPr>
                  <w:r w:rsidRPr="00DC13B9">
                    <w:rPr>
                      <w:rFonts w:cs="Arial"/>
                      <w:sz w:val="16"/>
                      <w:szCs w:val="16"/>
                    </w:rPr>
                    <w:t>N/A</w:t>
                  </w:r>
                </w:p>
              </w:tc>
              <w:tc>
                <w:tcPr>
                  <w:tcW w:w="2012" w:type="dxa"/>
                </w:tcPr>
                <w:p w14:paraId="4E8DCBA8" w14:textId="2E846308" w:rsidR="00002DDD" w:rsidRPr="00DC13B9" w:rsidRDefault="00002DDD" w:rsidP="00D86243">
                  <w:pPr>
                    <w:rPr>
                      <w:sz w:val="16"/>
                      <w:szCs w:val="16"/>
                    </w:rPr>
                  </w:pPr>
                  <w:r w:rsidRPr="00DC13B9">
                    <w:rPr>
                      <w:rFonts w:cs="Arial"/>
                      <w:sz w:val="16"/>
                      <w:szCs w:val="16"/>
                    </w:rPr>
                    <w:t>≤ 5,000K</w:t>
                  </w:r>
                </w:p>
              </w:tc>
            </w:tr>
            <w:tr w:rsidR="00002DDD" w14:paraId="3DE1C366" w14:textId="77777777" w:rsidTr="00DC13B9">
              <w:tc>
                <w:tcPr>
                  <w:tcW w:w="1636" w:type="dxa"/>
                </w:tcPr>
                <w:p w14:paraId="6B98C66A" w14:textId="4D99DF5F" w:rsidR="00002DDD" w:rsidRPr="00DC13B9" w:rsidRDefault="00002DDD" w:rsidP="00D86243">
                  <w:pPr>
                    <w:rPr>
                      <w:sz w:val="16"/>
                      <w:szCs w:val="16"/>
                    </w:rPr>
                  </w:pPr>
                  <w:r w:rsidRPr="00DC13B9">
                    <w:rPr>
                      <w:rFonts w:cs="Arial"/>
                      <w:sz w:val="16"/>
                      <w:szCs w:val="16"/>
                    </w:rPr>
                    <w:t>Power Factor</w:t>
                  </w:r>
                </w:p>
              </w:tc>
              <w:tc>
                <w:tcPr>
                  <w:tcW w:w="1547" w:type="dxa"/>
                </w:tcPr>
                <w:p w14:paraId="77FB36BA" w14:textId="5EC59795" w:rsidR="00002DDD" w:rsidRPr="00DC13B9" w:rsidRDefault="00002DDD" w:rsidP="00D86243">
                  <w:pPr>
                    <w:rPr>
                      <w:sz w:val="16"/>
                      <w:szCs w:val="16"/>
                    </w:rPr>
                  </w:pPr>
                  <w:r w:rsidRPr="00DC13B9">
                    <w:rPr>
                      <w:rFonts w:cs="Arial"/>
                      <w:sz w:val="16"/>
                      <w:szCs w:val="16"/>
                    </w:rPr>
                    <w:t>Power Factor</w:t>
                  </w:r>
                </w:p>
              </w:tc>
              <w:tc>
                <w:tcPr>
                  <w:tcW w:w="1350" w:type="dxa"/>
                </w:tcPr>
                <w:p w14:paraId="07351CF9" w14:textId="620D1263" w:rsidR="00002DDD" w:rsidRPr="00DC13B9" w:rsidRDefault="00002DDD" w:rsidP="00D86243">
                  <w:pPr>
                    <w:rPr>
                      <w:sz w:val="16"/>
                      <w:szCs w:val="16"/>
                    </w:rPr>
                  </w:pPr>
                  <w:r w:rsidRPr="00DC13B9">
                    <w:rPr>
                      <w:rStyle w:val="CommentReference"/>
                      <w:rFonts w:cs="Arial"/>
                    </w:rPr>
                    <w:t>-3%</w:t>
                  </w:r>
                </w:p>
              </w:tc>
              <w:tc>
                <w:tcPr>
                  <w:tcW w:w="2012" w:type="dxa"/>
                </w:tcPr>
                <w:p w14:paraId="6D77B4CB" w14:textId="27D7EEB1" w:rsidR="00002DDD" w:rsidRPr="00DC13B9" w:rsidRDefault="00002DDD" w:rsidP="00D86243">
                  <w:pPr>
                    <w:rPr>
                      <w:sz w:val="16"/>
                      <w:szCs w:val="16"/>
                    </w:rPr>
                  </w:pPr>
                  <w:r w:rsidRPr="00DC13B9">
                    <w:rPr>
                      <w:rFonts w:cs="Arial"/>
                      <w:sz w:val="16"/>
                      <w:szCs w:val="16"/>
                    </w:rPr>
                    <w:t>≥0.9</w:t>
                  </w:r>
                </w:p>
              </w:tc>
            </w:tr>
            <w:tr w:rsidR="00002DDD" w14:paraId="27BFF709" w14:textId="77777777" w:rsidTr="00DC13B9">
              <w:tc>
                <w:tcPr>
                  <w:tcW w:w="1636" w:type="dxa"/>
                </w:tcPr>
                <w:p w14:paraId="398DD351" w14:textId="231B0BB7" w:rsidR="00002DDD" w:rsidRPr="00DC13B9" w:rsidRDefault="00002DDD" w:rsidP="00D86243">
                  <w:pPr>
                    <w:rPr>
                      <w:sz w:val="16"/>
                      <w:szCs w:val="16"/>
                    </w:rPr>
                  </w:pPr>
                  <w:r w:rsidRPr="00DC13B9">
                    <w:rPr>
                      <w:rFonts w:cs="Arial"/>
                      <w:sz w:val="16"/>
                      <w:szCs w:val="16"/>
                    </w:rPr>
                    <w:t>Total Harmonic Distortion</w:t>
                  </w:r>
                </w:p>
              </w:tc>
              <w:tc>
                <w:tcPr>
                  <w:tcW w:w="1547" w:type="dxa"/>
                </w:tcPr>
                <w:p w14:paraId="0060F949" w14:textId="5D5506B8" w:rsidR="00002DDD" w:rsidRPr="00DC13B9" w:rsidRDefault="00002DDD" w:rsidP="00D86243">
                  <w:pPr>
                    <w:rPr>
                      <w:sz w:val="16"/>
                      <w:szCs w:val="16"/>
                    </w:rPr>
                  </w:pPr>
                  <w:r w:rsidRPr="00DC13B9">
                    <w:rPr>
                      <w:rFonts w:cs="Arial"/>
                      <w:sz w:val="16"/>
                      <w:szCs w:val="16"/>
                    </w:rPr>
                    <w:t>Total Harmonic Distortion</w:t>
                  </w:r>
                </w:p>
              </w:tc>
              <w:tc>
                <w:tcPr>
                  <w:tcW w:w="1350" w:type="dxa"/>
                </w:tcPr>
                <w:p w14:paraId="29526AD6" w14:textId="2A874C63" w:rsidR="00002DDD" w:rsidRPr="00DC13B9" w:rsidRDefault="00002DDD" w:rsidP="00D86243">
                  <w:pPr>
                    <w:rPr>
                      <w:sz w:val="16"/>
                      <w:szCs w:val="16"/>
                    </w:rPr>
                  </w:pPr>
                  <w:r w:rsidRPr="00DC13B9">
                    <w:rPr>
                      <w:rStyle w:val="CommentReference"/>
                      <w:rFonts w:cs="Arial"/>
                    </w:rPr>
                    <w:t>+5%</w:t>
                  </w:r>
                </w:p>
              </w:tc>
              <w:tc>
                <w:tcPr>
                  <w:tcW w:w="2012" w:type="dxa"/>
                </w:tcPr>
                <w:p w14:paraId="0A2115CF" w14:textId="21ECCC67" w:rsidR="00002DDD" w:rsidRPr="00DC13B9" w:rsidRDefault="00002DDD" w:rsidP="00D86243">
                  <w:pPr>
                    <w:rPr>
                      <w:sz w:val="16"/>
                      <w:szCs w:val="16"/>
                    </w:rPr>
                  </w:pPr>
                  <w:r w:rsidRPr="00DC13B9">
                    <w:rPr>
                      <w:rFonts w:cs="Arial"/>
                      <w:sz w:val="16"/>
                      <w:szCs w:val="16"/>
                    </w:rPr>
                    <w:t>≤20%</w:t>
                  </w:r>
                </w:p>
              </w:tc>
            </w:tr>
            <w:tr w:rsidR="00002DDD" w14:paraId="5979EE19" w14:textId="77777777" w:rsidTr="00DC13B9">
              <w:tc>
                <w:tcPr>
                  <w:tcW w:w="1636" w:type="dxa"/>
                </w:tcPr>
                <w:p w14:paraId="7C5EA4EA" w14:textId="5F9D3AE7" w:rsidR="00002DDD" w:rsidRPr="00DC13B9" w:rsidRDefault="00002DDD" w:rsidP="00D86243">
                  <w:pPr>
                    <w:rPr>
                      <w:sz w:val="16"/>
                      <w:szCs w:val="16"/>
                    </w:rPr>
                  </w:pPr>
                  <w:r w:rsidRPr="00DC13B9">
                    <w:rPr>
                      <w:rFonts w:cs="Arial"/>
                      <w:sz w:val="16"/>
                      <w:szCs w:val="16"/>
                    </w:rPr>
                    <w:t>Lumen Maintenance</w:t>
                  </w:r>
                </w:p>
              </w:tc>
              <w:tc>
                <w:tcPr>
                  <w:tcW w:w="1547" w:type="dxa"/>
                </w:tcPr>
                <w:p w14:paraId="1F86853A" w14:textId="21EFA7A6" w:rsidR="00002DDD" w:rsidRPr="00DC13B9" w:rsidRDefault="00002DDD" w:rsidP="00D86243">
                  <w:pPr>
                    <w:rPr>
                      <w:sz w:val="16"/>
                      <w:szCs w:val="16"/>
                    </w:rPr>
                  </w:pPr>
                  <w:r w:rsidRPr="00DC13B9">
                    <w:rPr>
                      <w:rFonts w:cs="Arial"/>
                      <w:sz w:val="16"/>
                      <w:szCs w:val="16"/>
                    </w:rPr>
                    <w:t>Lumen Maintenance</w:t>
                  </w:r>
                </w:p>
              </w:tc>
              <w:tc>
                <w:tcPr>
                  <w:tcW w:w="1350" w:type="dxa"/>
                </w:tcPr>
                <w:p w14:paraId="03A731D1" w14:textId="238A4570" w:rsidR="00002DDD" w:rsidRPr="00DC13B9" w:rsidRDefault="00002DDD" w:rsidP="00D86243">
                  <w:pPr>
                    <w:rPr>
                      <w:sz w:val="16"/>
                      <w:szCs w:val="16"/>
                    </w:rPr>
                  </w:pPr>
                  <w:r w:rsidRPr="00DC13B9">
                    <w:rPr>
                      <w:rStyle w:val="CommentReference"/>
                      <w:rFonts w:cs="Arial"/>
                    </w:rPr>
                    <w:t>N/A</w:t>
                  </w:r>
                </w:p>
              </w:tc>
              <w:tc>
                <w:tcPr>
                  <w:tcW w:w="2012" w:type="dxa"/>
                </w:tcPr>
                <w:p w14:paraId="00FE889B" w14:textId="146A4591" w:rsidR="00002DDD" w:rsidRPr="00DC13B9" w:rsidRDefault="00002DDD" w:rsidP="00D86243">
                  <w:pPr>
                    <w:rPr>
                      <w:sz w:val="16"/>
                      <w:szCs w:val="16"/>
                    </w:rPr>
                  </w:pPr>
                  <w:r w:rsidRPr="00DC13B9">
                    <w:rPr>
                      <w:rFonts w:cs="Arial"/>
                      <w:sz w:val="16"/>
                      <w:szCs w:val="16"/>
                    </w:rPr>
                    <w:t>L70≥50,000</w:t>
                  </w:r>
                </w:p>
              </w:tc>
            </w:tr>
            <w:tr w:rsidR="00002DDD" w14:paraId="22DFA6B6" w14:textId="77777777" w:rsidTr="00DC13B9">
              <w:tc>
                <w:tcPr>
                  <w:tcW w:w="1636" w:type="dxa"/>
                </w:tcPr>
                <w:p w14:paraId="7C7FDC4C" w14:textId="2DE99E70" w:rsidR="00002DDD" w:rsidRPr="00DC13B9" w:rsidRDefault="00002DDD" w:rsidP="00D86243">
                  <w:pPr>
                    <w:rPr>
                      <w:sz w:val="16"/>
                      <w:szCs w:val="16"/>
                    </w:rPr>
                  </w:pPr>
                  <w:r w:rsidRPr="00DC13B9">
                    <w:rPr>
                      <w:rFonts w:cs="Arial"/>
                      <w:sz w:val="16"/>
                      <w:szCs w:val="16"/>
                    </w:rPr>
                    <w:t>Minimum Warranty</w:t>
                  </w:r>
                </w:p>
              </w:tc>
              <w:tc>
                <w:tcPr>
                  <w:tcW w:w="1547" w:type="dxa"/>
                </w:tcPr>
                <w:p w14:paraId="6D1DF00B" w14:textId="01FF46E0" w:rsidR="00002DDD" w:rsidRPr="00DC13B9" w:rsidRDefault="00002DDD" w:rsidP="00D86243">
                  <w:pPr>
                    <w:rPr>
                      <w:sz w:val="16"/>
                      <w:szCs w:val="16"/>
                    </w:rPr>
                  </w:pPr>
                  <w:r w:rsidRPr="00DC13B9">
                    <w:rPr>
                      <w:rFonts w:cs="Arial"/>
                      <w:sz w:val="16"/>
                      <w:szCs w:val="16"/>
                    </w:rPr>
                    <w:t>Minimum Warranty</w:t>
                  </w:r>
                </w:p>
              </w:tc>
              <w:tc>
                <w:tcPr>
                  <w:tcW w:w="1350" w:type="dxa"/>
                </w:tcPr>
                <w:p w14:paraId="5E05B9B4" w14:textId="0A969A81" w:rsidR="00002DDD" w:rsidRPr="00DC13B9" w:rsidRDefault="00002DDD" w:rsidP="00D86243">
                  <w:pPr>
                    <w:rPr>
                      <w:sz w:val="16"/>
                      <w:szCs w:val="16"/>
                    </w:rPr>
                  </w:pPr>
                  <w:r w:rsidRPr="00DC13B9">
                    <w:rPr>
                      <w:rStyle w:val="CommentReference"/>
                      <w:rFonts w:cs="Arial"/>
                    </w:rPr>
                    <w:t>N/A</w:t>
                  </w:r>
                </w:p>
              </w:tc>
              <w:tc>
                <w:tcPr>
                  <w:tcW w:w="2012" w:type="dxa"/>
                </w:tcPr>
                <w:p w14:paraId="73C412ED" w14:textId="4BFB7D5A" w:rsidR="00002DDD" w:rsidRPr="00DC13B9" w:rsidRDefault="00002DDD" w:rsidP="00D86243">
                  <w:pPr>
                    <w:rPr>
                      <w:sz w:val="16"/>
                      <w:szCs w:val="16"/>
                    </w:rPr>
                  </w:pPr>
                  <w:r w:rsidRPr="00DC13B9">
                    <w:rPr>
                      <w:rFonts w:cs="Arial"/>
                      <w:sz w:val="16"/>
                      <w:szCs w:val="16"/>
                    </w:rPr>
                    <w:t>5 years</w:t>
                  </w:r>
                </w:p>
              </w:tc>
            </w:tr>
          </w:tbl>
          <w:p w14:paraId="555B9E05" w14:textId="5D6E4D74" w:rsidR="00002DDD" w:rsidRPr="00152BB8" w:rsidRDefault="00002DDD" w:rsidP="00070B14">
            <w:pPr>
              <w:pStyle w:val="ListParagraph"/>
              <w:rPr>
                <w:sz w:val="20"/>
                <w:szCs w:val="20"/>
              </w:rPr>
            </w:pPr>
          </w:p>
        </w:tc>
      </w:tr>
      <w:tr w:rsidR="00260731" w14:paraId="2130DF3B" w14:textId="77777777" w:rsidTr="00260731">
        <w:trPr>
          <w:cantSplit/>
        </w:trPr>
        <w:tc>
          <w:tcPr>
            <w:tcW w:w="2572" w:type="dxa"/>
            <w:vAlign w:val="center"/>
          </w:tcPr>
          <w:p w14:paraId="163F31B8" w14:textId="787A9C54" w:rsidR="00282C54" w:rsidRPr="004B7182" w:rsidRDefault="00AB3EEE" w:rsidP="006A697F">
            <w:pPr>
              <w:jc w:val="right"/>
              <w:rPr>
                <w:rFonts w:cs="Arial"/>
                <w:sz w:val="20"/>
                <w:szCs w:val="20"/>
              </w:rPr>
            </w:pPr>
            <w:r w:rsidRPr="004B7182">
              <w:rPr>
                <w:rFonts w:cs="Arial"/>
                <w:sz w:val="20"/>
                <w:szCs w:val="20"/>
              </w:rPr>
              <w:t>Code for Measure</w:t>
            </w:r>
            <w:r w:rsidR="006A697F" w:rsidRPr="004B7182">
              <w:rPr>
                <w:rFonts w:cs="Arial"/>
                <w:sz w:val="20"/>
                <w:szCs w:val="20"/>
              </w:rPr>
              <w:t>s</w:t>
            </w:r>
            <w:r w:rsidRPr="004B7182">
              <w:rPr>
                <w:rFonts w:cs="Arial"/>
                <w:sz w:val="20"/>
                <w:szCs w:val="20"/>
              </w:rPr>
              <w:t xml:space="preserve"> </w:t>
            </w:r>
          </w:p>
        </w:tc>
        <w:tc>
          <w:tcPr>
            <w:tcW w:w="6778" w:type="dxa"/>
          </w:tcPr>
          <w:p w14:paraId="11631532" w14:textId="7BE9774A" w:rsidR="00282C54" w:rsidRPr="004B7182" w:rsidRDefault="00002DDD" w:rsidP="00002DDD">
            <w:pPr>
              <w:rPr>
                <w:rFonts w:cs="Arial"/>
                <w:sz w:val="20"/>
                <w:szCs w:val="20"/>
              </w:rPr>
            </w:pPr>
            <w:r w:rsidRPr="004B7182">
              <w:rPr>
                <w:sz w:val="20"/>
                <w:szCs w:val="20"/>
              </w:rPr>
              <w:t>F32T8 Linear Fluorescent Lamp</w:t>
            </w:r>
          </w:p>
        </w:tc>
      </w:tr>
      <w:tr w:rsidR="00260731" w14:paraId="6F685EA6" w14:textId="77777777" w:rsidTr="00260731">
        <w:trPr>
          <w:cantSplit/>
        </w:trPr>
        <w:tc>
          <w:tcPr>
            <w:tcW w:w="2572" w:type="dxa"/>
          </w:tcPr>
          <w:p w14:paraId="02DC6350" w14:textId="77777777" w:rsidR="00F56BE9" w:rsidRPr="004B7182" w:rsidRDefault="00F56BE9" w:rsidP="00736DEF">
            <w:pPr>
              <w:rPr>
                <w:b/>
                <w:sz w:val="20"/>
                <w:szCs w:val="20"/>
              </w:rPr>
            </w:pPr>
            <w:r w:rsidRPr="004B7182">
              <w:rPr>
                <w:b/>
                <w:sz w:val="20"/>
                <w:szCs w:val="20"/>
              </w:rPr>
              <w:t>1.3 Installation Type and Delivery Mechanisms</w:t>
            </w:r>
          </w:p>
        </w:tc>
        <w:tc>
          <w:tcPr>
            <w:tcW w:w="6778" w:type="dxa"/>
          </w:tcPr>
          <w:p w14:paraId="5BDAAE95" w14:textId="77777777" w:rsidR="00F56BE9" w:rsidRPr="004B7182" w:rsidRDefault="00F56BE9" w:rsidP="00736DEF">
            <w:pPr>
              <w:rPr>
                <w:rFonts w:cs="Arial"/>
                <w:sz w:val="20"/>
                <w:szCs w:val="20"/>
              </w:rPr>
            </w:pPr>
          </w:p>
        </w:tc>
      </w:tr>
      <w:tr w:rsidR="00260731" w14:paraId="6B056D38" w14:textId="77777777" w:rsidTr="00260731">
        <w:trPr>
          <w:cantSplit/>
        </w:trPr>
        <w:tc>
          <w:tcPr>
            <w:tcW w:w="2572" w:type="dxa"/>
            <w:vAlign w:val="center"/>
          </w:tcPr>
          <w:p w14:paraId="1203F2F4" w14:textId="77777777" w:rsidR="00F56BE9" w:rsidRPr="004B7182" w:rsidRDefault="00F56BE9" w:rsidP="00D86243">
            <w:pPr>
              <w:jc w:val="right"/>
              <w:rPr>
                <w:sz w:val="20"/>
                <w:szCs w:val="20"/>
              </w:rPr>
            </w:pPr>
            <w:r w:rsidRPr="004B7182">
              <w:rPr>
                <w:sz w:val="20"/>
                <w:szCs w:val="20"/>
              </w:rPr>
              <w:t>Installation Type</w:t>
            </w:r>
          </w:p>
        </w:tc>
        <w:tc>
          <w:tcPr>
            <w:tcW w:w="6778" w:type="dxa"/>
          </w:tcPr>
          <w:p w14:paraId="3C8C3CCE" w14:textId="026EFD73" w:rsidR="00002DDD" w:rsidRPr="004B7182" w:rsidRDefault="00002DDD" w:rsidP="00017E7E">
            <w:pPr>
              <w:pStyle w:val="ListParagraph"/>
              <w:numPr>
                <w:ilvl w:val="0"/>
                <w:numId w:val="18"/>
              </w:numPr>
              <w:rPr>
                <w:rFonts w:cs="Arial"/>
                <w:sz w:val="20"/>
                <w:szCs w:val="20"/>
              </w:rPr>
            </w:pPr>
            <w:r w:rsidRPr="004B7182">
              <w:rPr>
                <w:rFonts w:cs="Arial"/>
                <w:sz w:val="20"/>
                <w:szCs w:val="20"/>
              </w:rPr>
              <w:t>Early Retirement (ER)</w:t>
            </w:r>
          </w:p>
        </w:tc>
      </w:tr>
      <w:tr w:rsidR="00076DB6" w14:paraId="10CAFCC3" w14:textId="77777777" w:rsidTr="00260731">
        <w:trPr>
          <w:cantSplit/>
        </w:trPr>
        <w:tc>
          <w:tcPr>
            <w:tcW w:w="2572" w:type="dxa"/>
            <w:vAlign w:val="center"/>
          </w:tcPr>
          <w:p w14:paraId="1F4BE14F" w14:textId="5EB655C1" w:rsidR="00076DB6" w:rsidRPr="004B7182" w:rsidRDefault="00076DB6" w:rsidP="00D86243">
            <w:pPr>
              <w:jc w:val="right"/>
              <w:rPr>
                <w:sz w:val="20"/>
                <w:szCs w:val="20"/>
              </w:rPr>
            </w:pPr>
            <w:r>
              <w:rPr>
                <w:sz w:val="20"/>
                <w:szCs w:val="20"/>
              </w:rPr>
              <w:lastRenderedPageBreak/>
              <w:t xml:space="preserve">Delivery Mechanisms </w:t>
            </w:r>
          </w:p>
        </w:tc>
        <w:tc>
          <w:tcPr>
            <w:tcW w:w="6778" w:type="dxa"/>
          </w:tcPr>
          <w:tbl>
            <w:tblPr>
              <w:tblStyle w:val="TableGrid"/>
              <w:tblW w:w="0" w:type="auto"/>
              <w:tblInd w:w="123" w:type="dxa"/>
              <w:tblLook w:val="04A0" w:firstRow="1" w:lastRow="0" w:firstColumn="1" w:lastColumn="0" w:noHBand="0" w:noVBand="1"/>
            </w:tblPr>
            <w:tblGrid>
              <w:gridCol w:w="3060"/>
              <w:gridCol w:w="3060"/>
            </w:tblGrid>
            <w:tr w:rsidR="00076DB6" w:rsidRPr="004B7182" w14:paraId="5055F48D" w14:textId="77777777" w:rsidTr="00734F7F">
              <w:tc>
                <w:tcPr>
                  <w:tcW w:w="3060" w:type="dxa"/>
                  <w:shd w:val="clear" w:color="auto" w:fill="D9D9D9" w:themeFill="background1" w:themeFillShade="D9"/>
                </w:tcPr>
                <w:p w14:paraId="41EBC63F" w14:textId="77777777" w:rsidR="00076DB6" w:rsidRPr="004B7182" w:rsidRDefault="00076DB6" w:rsidP="00076DB6">
                  <w:pPr>
                    <w:rPr>
                      <w:rFonts w:cstheme="minorHAnsi"/>
                      <w:sz w:val="20"/>
                      <w:szCs w:val="20"/>
                    </w:rPr>
                  </w:pPr>
                  <w:r w:rsidRPr="004B7182">
                    <w:rPr>
                      <w:rFonts w:cstheme="minorHAnsi"/>
                      <w:sz w:val="20"/>
                      <w:szCs w:val="20"/>
                    </w:rPr>
                    <w:t>Delivery Type</w:t>
                  </w:r>
                </w:p>
              </w:tc>
              <w:tc>
                <w:tcPr>
                  <w:tcW w:w="3060" w:type="dxa"/>
                  <w:shd w:val="clear" w:color="auto" w:fill="D9D9D9" w:themeFill="background1" w:themeFillShade="D9"/>
                </w:tcPr>
                <w:p w14:paraId="35ABAB13" w14:textId="77777777" w:rsidR="00076DB6" w:rsidRDefault="00076DB6" w:rsidP="00076DB6">
                  <w:pPr>
                    <w:rPr>
                      <w:rFonts w:cstheme="minorHAnsi"/>
                      <w:sz w:val="20"/>
                      <w:szCs w:val="20"/>
                    </w:rPr>
                  </w:pPr>
                  <w:r w:rsidRPr="004B7182">
                    <w:rPr>
                      <w:rFonts w:cstheme="minorHAnsi"/>
                      <w:sz w:val="20"/>
                      <w:szCs w:val="20"/>
                    </w:rPr>
                    <w:t xml:space="preserve">SDG&amp;E Solution Code </w:t>
                  </w:r>
                </w:p>
                <w:p w14:paraId="0D2144B8" w14:textId="7DE78379" w:rsidR="00076DB6" w:rsidRPr="004B7182" w:rsidRDefault="00076DB6" w:rsidP="00076DB6">
                  <w:pPr>
                    <w:rPr>
                      <w:rFonts w:cstheme="minorHAnsi"/>
                      <w:sz w:val="20"/>
                      <w:szCs w:val="20"/>
                    </w:rPr>
                  </w:pPr>
                  <w:r w:rsidRPr="004B7182">
                    <w:rPr>
                      <w:rFonts w:cstheme="minorHAnsi"/>
                      <w:sz w:val="20"/>
                      <w:szCs w:val="20"/>
                    </w:rPr>
                    <w:t>(Implement ID)</w:t>
                  </w:r>
                </w:p>
              </w:tc>
            </w:tr>
            <w:tr w:rsidR="00076DB6" w:rsidRPr="004B7182" w14:paraId="3F0D0F97" w14:textId="77777777" w:rsidTr="00734F7F">
              <w:tc>
                <w:tcPr>
                  <w:tcW w:w="3060" w:type="dxa"/>
                </w:tcPr>
                <w:p w14:paraId="29F4DCCA" w14:textId="77777777" w:rsidR="00076DB6" w:rsidRDefault="00076DB6" w:rsidP="00076DB6">
                  <w:pPr>
                    <w:rPr>
                      <w:rFonts w:cstheme="minorHAnsi"/>
                      <w:sz w:val="20"/>
                      <w:szCs w:val="20"/>
                    </w:rPr>
                  </w:pPr>
                  <w:r w:rsidRPr="004B7182">
                    <w:rPr>
                      <w:rFonts w:cstheme="minorHAnsi"/>
                      <w:sz w:val="20"/>
                      <w:szCs w:val="20"/>
                    </w:rPr>
                    <w:t>Financial Support / Direct Install</w:t>
                  </w:r>
                </w:p>
                <w:p w14:paraId="0C93976C" w14:textId="7EFC23C3" w:rsidR="00076DB6" w:rsidRPr="004B7182" w:rsidRDefault="00076DB6" w:rsidP="00076DB6">
                  <w:pPr>
                    <w:rPr>
                      <w:rFonts w:cstheme="minorHAnsi"/>
                      <w:sz w:val="20"/>
                      <w:szCs w:val="20"/>
                    </w:rPr>
                  </w:pPr>
                </w:p>
              </w:tc>
              <w:tc>
                <w:tcPr>
                  <w:tcW w:w="3060" w:type="dxa"/>
                </w:tcPr>
                <w:p w14:paraId="1524C7AE" w14:textId="614A90DF" w:rsidR="00076DB6" w:rsidRPr="004B7182" w:rsidRDefault="00076DB6" w:rsidP="00076DB6">
                  <w:pPr>
                    <w:rPr>
                      <w:rFonts w:cstheme="minorHAnsi"/>
                      <w:sz w:val="20"/>
                      <w:szCs w:val="20"/>
                    </w:rPr>
                  </w:pPr>
                  <w:r w:rsidRPr="004B7182">
                    <w:rPr>
                      <w:rFonts w:cstheme="minorHAnsi"/>
                      <w:sz w:val="20"/>
                      <w:szCs w:val="20"/>
                    </w:rPr>
                    <w:t>463991</w:t>
                  </w:r>
                  <w:r w:rsidR="004E3D82">
                    <w:rPr>
                      <w:rFonts w:cstheme="minorHAnsi"/>
                      <w:sz w:val="20"/>
                      <w:szCs w:val="20"/>
                    </w:rPr>
                    <w:t xml:space="preserve"> (Non-Res); 463994 &amp; 463995 (Res)</w:t>
                  </w:r>
                </w:p>
              </w:tc>
            </w:tr>
            <w:tr w:rsidR="00076DB6" w:rsidRPr="004B7182" w14:paraId="3EF74E6F" w14:textId="77777777" w:rsidTr="00734F7F">
              <w:tc>
                <w:tcPr>
                  <w:tcW w:w="3060" w:type="dxa"/>
                </w:tcPr>
                <w:p w14:paraId="731BE23A" w14:textId="77777777" w:rsidR="00076DB6" w:rsidRPr="004B7182" w:rsidRDefault="00076DB6" w:rsidP="00076DB6">
                  <w:pPr>
                    <w:rPr>
                      <w:rFonts w:cstheme="minorHAnsi"/>
                      <w:sz w:val="20"/>
                      <w:szCs w:val="20"/>
                    </w:rPr>
                  </w:pPr>
                  <w:r w:rsidRPr="004B7182">
                    <w:rPr>
                      <w:rFonts w:cstheme="minorHAnsi"/>
                      <w:sz w:val="20"/>
                      <w:szCs w:val="20"/>
                    </w:rPr>
                    <w:t>Financial Support / Down-Stream Incentive – Deemed</w:t>
                  </w:r>
                </w:p>
              </w:tc>
              <w:tc>
                <w:tcPr>
                  <w:tcW w:w="3060" w:type="dxa"/>
                </w:tcPr>
                <w:p w14:paraId="0FC2CB20" w14:textId="77777777" w:rsidR="00076DB6" w:rsidRPr="004B7182" w:rsidRDefault="00076DB6" w:rsidP="00076DB6">
                  <w:pPr>
                    <w:rPr>
                      <w:rFonts w:cstheme="minorHAnsi"/>
                      <w:sz w:val="20"/>
                      <w:szCs w:val="20"/>
                    </w:rPr>
                  </w:pPr>
                  <w:r w:rsidRPr="004B7182">
                    <w:rPr>
                      <w:rFonts w:cstheme="minorHAnsi"/>
                      <w:sz w:val="20"/>
                      <w:szCs w:val="20"/>
                    </w:rPr>
                    <w:t>463992</w:t>
                  </w:r>
                </w:p>
              </w:tc>
            </w:tr>
            <w:tr w:rsidR="00076DB6" w:rsidRPr="004B7182" w14:paraId="6FF00E4F" w14:textId="77777777" w:rsidTr="00734F7F">
              <w:tc>
                <w:tcPr>
                  <w:tcW w:w="3060" w:type="dxa"/>
                </w:tcPr>
                <w:p w14:paraId="3088E0ED" w14:textId="32E10EA8" w:rsidR="00076DB6" w:rsidRPr="004B7182" w:rsidRDefault="00076DB6" w:rsidP="00076DB6">
                  <w:pPr>
                    <w:rPr>
                      <w:rFonts w:cstheme="minorHAnsi"/>
                      <w:sz w:val="20"/>
                      <w:szCs w:val="20"/>
                    </w:rPr>
                  </w:pPr>
                  <w:r w:rsidRPr="004B7182">
                    <w:rPr>
                      <w:rFonts w:cstheme="minorHAnsi"/>
                      <w:sz w:val="20"/>
                      <w:szCs w:val="20"/>
                    </w:rPr>
                    <w:t xml:space="preserve">Financial Support / </w:t>
                  </w:r>
                  <w:r>
                    <w:rPr>
                      <w:rFonts w:cstheme="minorHAnsi"/>
                      <w:sz w:val="20"/>
                      <w:szCs w:val="20"/>
                    </w:rPr>
                    <w:t>Up</w:t>
                  </w:r>
                  <w:r w:rsidRPr="004B7182">
                    <w:rPr>
                      <w:rFonts w:cstheme="minorHAnsi"/>
                      <w:sz w:val="20"/>
                      <w:szCs w:val="20"/>
                    </w:rPr>
                    <w:t xml:space="preserve">-Stream Incentive </w:t>
                  </w:r>
                  <w:r>
                    <w:rPr>
                      <w:rFonts w:cstheme="minorHAnsi"/>
                      <w:sz w:val="20"/>
                      <w:szCs w:val="20"/>
                    </w:rPr>
                    <w:t>(Midstream)</w:t>
                  </w:r>
                  <w:r w:rsidRPr="004B7182">
                    <w:rPr>
                      <w:rFonts w:cstheme="minorHAnsi"/>
                      <w:sz w:val="20"/>
                      <w:szCs w:val="20"/>
                    </w:rPr>
                    <w:t>– Deemed</w:t>
                  </w:r>
                </w:p>
              </w:tc>
              <w:tc>
                <w:tcPr>
                  <w:tcW w:w="3060" w:type="dxa"/>
                </w:tcPr>
                <w:p w14:paraId="58203C42" w14:textId="77777777" w:rsidR="00076DB6" w:rsidRDefault="00076DB6" w:rsidP="00076DB6">
                  <w:pPr>
                    <w:rPr>
                      <w:rFonts w:cstheme="minorHAnsi"/>
                      <w:sz w:val="20"/>
                      <w:szCs w:val="20"/>
                    </w:rPr>
                  </w:pPr>
                  <w:r w:rsidRPr="00B965D9">
                    <w:rPr>
                      <w:rFonts w:cstheme="minorHAnsi"/>
                      <w:sz w:val="20"/>
                      <w:szCs w:val="20"/>
                    </w:rPr>
                    <w:t>463993</w:t>
                  </w:r>
                </w:p>
                <w:p w14:paraId="0E29AD75" w14:textId="6413059A" w:rsidR="004E3D82" w:rsidRPr="004B7182" w:rsidRDefault="004E3D82" w:rsidP="00076DB6">
                  <w:pPr>
                    <w:rPr>
                      <w:rFonts w:cstheme="minorHAnsi"/>
                      <w:sz w:val="20"/>
                      <w:szCs w:val="20"/>
                    </w:rPr>
                  </w:pPr>
                </w:p>
              </w:tc>
            </w:tr>
          </w:tbl>
          <w:p w14:paraId="74BE41B6" w14:textId="77777777" w:rsidR="00076DB6" w:rsidRDefault="00076DB6" w:rsidP="00076DB6">
            <w:pPr>
              <w:pStyle w:val="Reminders"/>
              <w:rPr>
                <w:rFonts w:asciiTheme="minorHAnsi" w:hAnsiTheme="minorHAnsi" w:cstheme="minorHAnsi"/>
                <w:b/>
                <w:i w:val="0"/>
                <w:color w:val="auto"/>
                <w:sz w:val="20"/>
                <w:szCs w:val="20"/>
              </w:rPr>
            </w:pPr>
          </w:p>
          <w:p w14:paraId="3C9CE1FD" w14:textId="67E2DD32" w:rsidR="00076DB6" w:rsidRPr="002541A1" w:rsidRDefault="00076DB6" w:rsidP="00076DB6">
            <w:pPr>
              <w:pStyle w:val="Reminders"/>
              <w:rPr>
                <w:rFonts w:asciiTheme="minorHAnsi" w:hAnsiTheme="minorHAnsi" w:cstheme="minorHAnsi"/>
                <w:i w:val="0"/>
                <w:color w:val="auto"/>
                <w:sz w:val="20"/>
                <w:szCs w:val="20"/>
              </w:rPr>
            </w:pPr>
            <w:r w:rsidRPr="004B7182">
              <w:rPr>
                <w:rFonts w:asciiTheme="minorHAnsi" w:hAnsiTheme="minorHAnsi" w:cstheme="minorHAnsi"/>
                <w:b/>
                <w:i w:val="0"/>
                <w:color w:val="auto"/>
                <w:sz w:val="20"/>
                <w:szCs w:val="20"/>
              </w:rPr>
              <w:t xml:space="preserve">Commercial Direct Install Program </w:t>
            </w:r>
            <w:r w:rsidRPr="004B7182">
              <w:rPr>
                <w:rFonts w:asciiTheme="minorHAnsi" w:hAnsiTheme="minorHAnsi" w:cstheme="minorHAnsi"/>
                <w:i w:val="0"/>
                <w:color w:val="auto"/>
                <w:sz w:val="20"/>
                <w:szCs w:val="20"/>
              </w:rPr>
              <w:t xml:space="preserve">contractors have extensive knowledge of the </w:t>
            </w:r>
            <w:r w:rsidRPr="002541A1">
              <w:rPr>
                <w:rFonts w:asciiTheme="minorHAnsi" w:hAnsiTheme="minorHAnsi" w:cstheme="minorHAnsi"/>
                <w:i w:val="0"/>
                <w:color w:val="auto"/>
                <w:sz w:val="20"/>
                <w:szCs w:val="20"/>
              </w:rPr>
              <w:t>lighting products they use for the DI Program.  Direct Install contractors will confirm LED T8 lamps installed are compatible, per manufacturer’s specifications, with the existing ballasts.  Documentation can be provided regarding the lamp/ballast compatibility for the various components used and encountered in their Direct Install.</w:t>
            </w:r>
            <w:del w:id="8" w:author="Reynoso, Ed" w:date="2017-08-17T20:45:00Z">
              <w:r w:rsidRPr="002541A1" w:rsidDel="00E61080">
                <w:rPr>
                  <w:rFonts w:asciiTheme="minorHAnsi" w:hAnsiTheme="minorHAnsi" w:cstheme="minorHAnsi"/>
                  <w:i w:val="0"/>
                  <w:color w:val="auto"/>
                  <w:sz w:val="20"/>
                  <w:szCs w:val="20"/>
                </w:rPr>
                <w:delText xml:space="preserve"> The sampling rate for pre-inspection is 6% and post-inspection between 10-20%.</w:delText>
              </w:r>
            </w:del>
          </w:p>
          <w:p w14:paraId="69966ACB" w14:textId="77777777" w:rsidR="00076DB6" w:rsidRPr="004B7182" w:rsidRDefault="00076DB6" w:rsidP="00076DB6">
            <w:pPr>
              <w:pStyle w:val="Reminders"/>
              <w:rPr>
                <w:rFonts w:asciiTheme="minorHAnsi" w:hAnsiTheme="minorHAnsi" w:cstheme="minorHAnsi"/>
                <w:i w:val="0"/>
                <w:color w:val="auto"/>
                <w:sz w:val="20"/>
                <w:szCs w:val="20"/>
              </w:rPr>
            </w:pPr>
          </w:p>
          <w:p w14:paraId="4A8BDD50" w14:textId="6761DE5D" w:rsidR="00076DB6" w:rsidRDefault="00076DB6" w:rsidP="00076DB6">
            <w:pPr>
              <w:pStyle w:val="Reminders"/>
              <w:rPr>
                <w:rFonts w:asciiTheme="minorHAnsi" w:hAnsiTheme="minorHAnsi" w:cstheme="minorHAnsi"/>
                <w:i w:val="0"/>
                <w:color w:val="auto"/>
                <w:sz w:val="20"/>
                <w:szCs w:val="20"/>
              </w:rPr>
            </w:pPr>
            <w:r w:rsidRPr="004B7182">
              <w:rPr>
                <w:rFonts w:asciiTheme="minorHAnsi" w:hAnsiTheme="minorHAnsi" w:cstheme="minorHAnsi"/>
                <w:b/>
                <w:i w:val="0"/>
                <w:color w:val="auto"/>
                <w:sz w:val="20"/>
                <w:szCs w:val="20"/>
              </w:rPr>
              <w:t>Commercial Downstream Deemed Program</w:t>
            </w:r>
            <w:r w:rsidRPr="004B7182">
              <w:rPr>
                <w:rFonts w:asciiTheme="minorHAnsi" w:hAnsiTheme="minorHAnsi" w:cstheme="minorHAnsi"/>
                <w:i w:val="0"/>
                <w:color w:val="auto"/>
                <w:sz w:val="20"/>
                <w:szCs w:val="20"/>
              </w:rPr>
              <w:t xml:space="preserve"> would require applicants to submit manufacturer’s specification sheets detailing compatible ballasts and circling the one in their location. LED T8 tubes without this information available will not be eligible for the program. Ballasts will then be checked during inspections aligned with current inspection policy.</w:t>
            </w:r>
          </w:p>
          <w:p w14:paraId="309C84C1" w14:textId="77777777" w:rsidR="00076DB6" w:rsidRDefault="00076DB6" w:rsidP="00076DB6">
            <w:pPr>
              <w:pStyle w:val="Reminders"/>
              <w:rPr>
                <w:rFonts w:asciiTheme="minorHAnsi" w:hAnsiTheme="minorHAnsi" w:cstheme="minorHAnsi"/>
                <w:i w:val="0"/>
                <w:color w:val="auto"/>
                <w:sz w:val="20"/>
                <w:szCs w:val="20"/>
              </w:rPr>
            </w:pPr>
          </w:p>
          <w:p w14:paraId="09B6730B" w14:textId="045FC826" w:rsidR="00076DB6" w:rsidRDefault="00076DB6" w:rsidP="00076DB6">
            <w:pPr>
              <w:rPr>
                <w:sz w:val="20"/>
                <w:szCs w:val="20"/>
              </w:rPr>
            </w:pPr>
            <w:r w:rsidRPr="00076DB6">
              <w:rPr>
                <w:b/>
                <w:sz w:val="20"/>
                <w:szCs w:val="20"/>
              </w:rPr>
              <w:t>Midstream Program</w:t>
            </w:r>
            <w:r w:rsidRPr="00076DB6">
              <w:rPr>
                <w:sz w:val="20"/>
                <w:szCs w:val="20"/>
              </w:rPr>
              <w:t xml:space="preserve"> will verify the LED T8 Lamp specification sheet by working with lighting distributors who provide incentives on qualified lighting products.  Distributors have extensive knowledge of their lighting inventory and will provide incentives on products that meet SDG&amp;E’s requirements.  LED T8 Lamps will be pre-approved for use in the Midstream program to ensure that only LED T8 lamps with specification sheets that list the ballast model tested are eligible for incentives.  Distributors will provide the necessary documentation to SDG&amp;E requirements to verify the product is eligible for incentives.  Distributors will also let their customers know that they carry products that list compatible ballasts and should be verified before making the purchase. </w:t>
            </w:r>
          </w:p>
          <w:p w14:paraId="698E021D" w14:textId="07F4081A" w:rsidR="004E3D82" w:rsidRDefault="004E3D82" w:rsidP="00076DB6">
            <w:pPr>
              <w:rPr>
                <w:sz w:val="20"/>
                <w:szCs w:val="20"/>
              </w:rPr>
            </w:pPr>
          </w:p>
          <w:p w14:paraId="3D0F58B5" w14:textId="13B62C13" w:rsidR="00076DB6" w:rsidRPr="00076DB6" w:rsidRDefault="004E3D82" w:rsidP="00076DB6">
            <w:pPr>
              <w:rPr>
                <w:rFonts w:cs="Arial"/>
                <w:sz w:val="20"/>
                <w:szCs w:val="20"/>
              </w:rPr>
            </w:pPr>
            <w:r w:rsidRPr="004E3D82">
              <w:rPr>
                <w:sz w:val="20"/>
                <w:szCs w:val="20"/>
              </w:rPr>
              <w:t xml:space="preserve">The </w:t>
            </w:r>
            <w:r w:rsidRPr="004E3D82">
              <w:rPr>
                <w:b/>
                <w:sz w:val="20"/>
                <w:szCs w:val="20"/>
              </w:rPr>
              <w:t>Multifamily Energy Efficiency Rebate (MFEER) Program</w:t>
            </w:r>
            <w:r w:rsidRPr="004E3D82">
              <w:rPr>
                <w:sz w:val="20"/>
                <w:szCs w:val="20"/>
              </w:rPr>
              <w:t xml:space="preserve"> offers rebates on a wide variety of energy-saving products and services to motivate the multifamily property owners/managers to install energy efficient products in both common and dwelling areas of multifamily complexes. </w:t>
            </w:r>
          </w:p>
        </w:tc>
      </w:tr>
      <w:tr w:rsidR="00260731" w14:paraId="2FF65255" w14:textId="77777777" w:rsidTr="00260731">
        <w:trPr>
          <w:cantSplit/>
        </w:trPr>
        <w:tc>
          <w:tcPr>
            <w:tcW w:w="2572" w:type="dxa"/>
            <w:vAlign w:val="center"/>
          </w:tcPr>
          <w:p w14:paraId="4A3BFB00" w14:textId="26E02577" w:rsidR="00F56BE9" w:rsidRPr="00822B6F" w:rsidRDefault="00076DB6" w:rsidP="00D86243">
            <w:pPr>
              <w:jc w:val="right"/>
              <w:rPr>
                <w:sz w:val="20"/>
                <w:szCs w:val="20"/>
              </w:rPr>
            </w:pPr>
            <w:r>
              <w:rPr>
                <w:sz w:val="20"/>
                <w:szCs w:val="20"/>
              </w:rPr>
              <w:lastRenderedPageBreak/>
              <w:t>Incentive Method Descriptions</w:t>
            </w:r>
          </w:p>
        </w:tc>
        <w:tc>
          <w:tcPr>
            <w:tcW w:w="6778" w:type="dxa"/>
          </w:tcPr>
          <w:p w14:paraId="5A5030B9" w14:textId="62451F2E" w:rsidR="00F56BE9" w:rsidRDefault="00F56BE9" w:rsidP="00E91DE0">
            <w:pPr>
              <w:pStyle w:val="ListParagraph"/>
              <w:rPr>
                <w:rFonts w:cstheme="minorHAnsi"/>
                <w:szCs w:val="22"/>
              </w:rPr>
            </w:pPr>
          </w:p>
          <w:p w14:paraId="516A00A6" w14:textId="77777777" w:rsidR="00E91DE0" w:rsidRPr="004B7182" w:rsidRDefault="00E91DE0" w:rsidP="00E91DE0">
            <w:pPr>
              <w:ind w:left="360"/>
              <w:rPr>
                <w:rFonts w:cstheme="minorHAnsi"/>
                <w:sz w:val="20"/>
                <w:szCs w:val="20"/>
              </w:rPr>
            </w:pPr>
          </w:p>
          <w:tbl>
            <w:tblPr>
              <w:tblStyle w:val="TableGrid"/>
              <w:tblW w:w="0" w:type="auto"/>
              <w:tblLook w:val="04A0" w:firstRow="1" w:lastRow="0" w:firstColumn="1" w:lastColumn="0" w:noHBand="0" w:noVBand="1"/>
            </w:tblPr>
            <w:tblGrid>
              <w:gridCol w:w="3273"/>
              <w:gridCol w:w="3274"/>
            </w:tblGrid>
            <w:tr w:rsidR="00BC227C" w14:paraId="3336DA7B" w14:textId="77777777" w:rsidTr="00BC227C">
              <w:tc>
                <w:tcPr>
                  <w:tcW w:w="3273" w:type="dxa"/>
                  <w:shd w:val="clear" w:color="auto" w:fill="D9D9D9" w:themeFill="background1" w:themeFillShade="D9"/>
                </w:tcPr>
                <w:p w14:paraId="2EDBABD7" w14:textId="3778D4F6" w:rsidR="00BC227C" w:rsidRPr="00BC227C" w:rsidRDefault="00BC227C" w:rsidP="00BC227C">
                  <w:pPr>
                    <w:pStyle w:val="Reminders"/>
                    <w:rPr>
                      <w:rFonts w:asciiTheme="minorHAnsi" w:hAnsiTheme="minorHAnsi" w:cstheme="minorHAnsi"/>
                      <w:i w:val="0"/>
                      <w:color w:val="auto"/>
                      <w:sz w:val="20"/>
                      <w:szCs w:val="20"/>
                    </w:rPr>
                  </w:pPr>
                  <w:r w:rsidRPr="00BC227C">
                    <w:rPr>
                      <w:rFonts w:asciiTheme="minorHAnsi" w:hAnsiTheme="minorHAnsi" w:cstheme="minorHAnsi"/>
                      <w:i w:val="0"/>
                      <w:color w:val="auto"/>
                      <w:sz w:val="20"/>
                      <w:szCs w:val="20"/>
                    </w:rPr>
                    <w:t>Incentive Method</w:t>
                  </w:r>
                </w:p>
              </w:tc>
              <w:tc>
                <w:tcPr>
                  <w:tcW w:w="3274" w:type="dxa"/>
                  <w:shd w:val="clear" w:color="auto" w:fill="D9D9D9" w:themeFill="background1" w:themeFillShade="D9"/>
                </w:tcPr>
                <w:p w14:paraId="3C5C124D" w14:textId="318EA4A7" w:rsidR="00BC227C" w:rsidRPr="00BC227C" w:rsidRDefault="00BC227C" w:rsidP="00BC227C">
                  <w:pPr>
                    <w:pStyle w:val="Reminders"/>
                    <w:rPr>
                      <w:rFonts w:asciiTheme="minorHAnsi" w:hAnsiTheme="minorHAnsi" w:cstheme="minorHAnsi"/>
                      <w:i w:val="0"/>
                      <w:color w:val="auto"/>
                      <w:sz w:val="20"/>
                      <w:szCs w:val="20"/>
                    </w:rPr>
                  </w:pPr>
                  <w:r w:rsidRPr="00BC227C">
                    <w:rPr>
                      <w:rFonts w:asciiTheme="minorHAnsi" w:hAnsiTheme="minorHAnsi" w:cstheme="minorHAnsi"/>
                      <w:i w:val="0"/>
                      <w:color w:val="auto"/>
                      <w:sz w:val="20"/>
                      <w:szCs w:val="20"/>
                    </w:rPr>
                    <w:t>Description</w:t>
                  </w:r>
                </w:p>
              </w:tc>
            </w:tr>
            <w:tr w:rsidR="00BC227C" w14:paraId="2F918C5A" w14:textId="77777777" w:rsidTr="00BC227C">
              <w:tc>
                <w:tcPr>
                  <w:tcW w:w="3273" w:type="dxa"/>
                </w:tcPr>
                <w:p w14:paraId="5A687799" w14:textId="484F78DA" w:rsidR="00BC227C" w:rsidRPr="00BC227C" w:rsidRDefault="00BC227C" w:rsidP="00BC227C">
                  <w:pPr>
                    <w:pStyle w:val="Reminders"/>
                    <w:rPr>
                      <w:rFonts w:asciiTheme="minorHAnsi" w:hAnsiTheme="minorHAnsi" w:cstheme="minorHAnsi"/>
                      <w:i w:val="0"/>
                      <w:color w:val="auto"/>
                      <w:sz w:val="20"/>
                      <w:szCs w:val="20"/>
                    </w:rPr>
                  </w:pPr>
                  <w:r w:rsidRPr="00BC227C">
                    <w:rPr>
                      <w:rFonts w:asciiTheme="minorHAnsi" w:hAnsiTheme="minorHAnsi" w:cstheme="minorHAnsi"/>
                      <w:i w:val="0"/>
                      <w:color w:val="auto"/>
                      <w:sz w:val="20"/>
                      <w:szCs w:val="20"/>
                    </w:rPr>
                    <w:t>Direct Install</w:t>
                  </w:r>
                </w:p>
              </w:tc>
              <w:tc>
                <w:tcPr>
                  <w:tcW w:w="3274" w:type="dxa"/>
                </w:tcPr>
                <w:p w14:paraId="74C11D64" w14:textId="2BDC2966" w:rsidR="00BC227C" w:rsidRPr="00BC227C" w:rsidRDefault="00BC227C" w:rsidP="00BC227C">
                  <w:pPr>
                    <w:pStyle w:val="Reminders"/>
                    <w:rPr>
                      <w:rFonts w:asciiTheme="minorHAnsi" w:hAnsiTheme="minorHAnsi" w:cstheme="minorHAnsi"/>
                      <w:i w:val="0"/>
                      <w:color w:val="auto"/>
                      <w:sz w:val="20"/>
                      <w:szCs w:val="20"/>
                    </w:rPr>
                  </w:pPr>
                  <w:r w:rsidRPr="00BC227C">
                    <w:rPr>
                      <w:rFonts w:asciiTheme="minorHAnsi" w:hAnsiTheme="minorHAnsi" w:cstheme="minorHAnsi"/>
                      <w:i w:val="0"/>
                      <w:color w:val="auto"/>
                      <w:sz w:val="20"/>
                      <w:szCs w:val="20"/>
                    </w:rPr>
                    <w:t>The program implements energy efficiency measures for qualifying customers, at no cost to the customer.</w:t>
                  </w:r>
                </w:p>
              </w:tc>
            </w:tr>
            <w:tr w:rsidR="00BC227C" w14:paraId="6C1C6DA3" w14:textId="77777777" w:rsidTr="00BC227C">
              <w:tc>
                <w:tcPr>
                  <w:tcW w:w="3273" w:type="dxa"/>
                </w:tcPr>
                <w:p w14:paraId="7DC21875" w14:textId="382CFE9A" w:rsidR="00BC227C" w:rsidRPr="00BC227C" w:rsidRDefault="00BC227C" w:rsidP="00BC227C">
                  <w:pPr>
                    <w:pStyle w:val="Reminders"/>
                    <w:rPr>
                      <w:rFonts w:asciiTheme="minorHAnsi" w:hAnsiTheme="minorHAnsi" w:cstheme="minorHAnsi"/>
                      <w:i w:val="0"/>
                      <w:color w:val="auto"/>
                      <w:sz w:val="20"/>
                      <w:szCs w:val="20"/>
                    </w:rPr>
                  </w:pPr>
                  <w:r w:rsidRPr="00BC227C">
                    <w:rPr>
                      <w:rFonts w:asciiTheme="minorHAnsi" w:hAnsiTheme="minorHAnsi" w:cstheme="minorHAnsi"/>
                      <w:i w:val="0"/>
                      <w:color w:val="auto"/>
                      <w:sz w:val="20"/>
                      <w:szCs w:val="20"/>
                    </w:rPr>
                    <w:t>Down-Stream Incentive</w:t>
                  </w:r>
                </w:p>
              </w:tc>
              <w:tc>
                <w:tcPr>
                  <w:tcW w:w="3274" w:type="dxa"/>
                </w:tcPr>
                <w:p w14:paraId="1A313073" w14:textId="31303DE7" w:rsidR="00BC227C" w:rsidRPr="00BC227C" w:rsidRDefault="00BC227C" w:rsidP="00BC227C">
                  <w:pPr>
                    <w:pStyle w:val="Reminders"/>
                    <w:rPr>
                      <w:rFonts w:asciiTheme="minorHAnsi" w:hAnsiTheme="minorHAnsi" w:cstheme="minorHAnsi"/>
                      <w:i w:val="0"/>
                      <w:color w:val="auto"/>
                      <w:sz w:val="20"/>
                      <w:szCs w:val="20"/>
                    </w:rPr>
                  </w:pPr>
                  <w:r w:rsidRPr="00BC227C">
                    <w:rPr>
                      <w:rFonts w:asciiTheme="minorHAnsi" w:hAnsiTheme="minorHAnsi" w:cstheme="minorHAnsi"/>
                      <w:i w:val="0"/>
                      <w:color w:val="auto"/>
                      <w:sz w:val="20"/>
                      <w:szCs w:val="20"/>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BC227C" w14:paraId="24FAC68B" w14:textId="77777777" w:rsidTr="00BC227C">
              <w:tc>
                <w:tcPr>
                  <w:tcW w:w="3273" w:type="dxa"/>
                </w:tcPr>
                <w:p w14:paraId="22C3863C" w14:textId="77777777" w:rsidR="00BC227C" w:rsidRPr="00BC227C" w:rsidRDefault="00BC227C" w:rsidP="00BC227C">
                  <w:pPr>
                    <w:autoSpaceDE w:val="0"/>
                    <w:autoSpaceDN w:val="0"/>
                    <w:adjustRightInd w:val="0"/>
                    <w:spacing w:line="240" w:lineRule="atLeast"/>
                    <w:rPr>
                      <w:rFonts w:cstheme="minorHAnsi"/>
                      <w:sz w:val="20"/>
                      <w:szCs w:val="20"/>
                    </w:rPr>
                  </w:pPr>
                  <w:r w:rsidRPr="00BC227C">
                    <w:rPr>
                      <w:rFonts w:cstheme="minorHAnsi"/>
                      <w:sz w:val="20"/>
                      <w:szCs w:val="20"/>
                    </w:rPr>
                    <w:t>Mid-Stream Incentive</w:t>
                  </w:r>
                </w:p>
                <w:p w14:paraId="19A6F975" w14:textId="420171EE" w:rsidR="00BC227C" w:rsidRPr="00BC227C" w:rsidRDefault="00BC227C" w:rsidP="00BC227C">
                  <w:pPr>
                    <w:pStyle w:val="Reminders"/>
                    <w:rPr>
                      <w:rFonts w:asciiTheme="minorHAnsi" w:hAnsiTheme="minorHAnsi" w:cstheme="minorHAnsi"/>
                      <w:i w:val="0"/>
                      <w:color w:val="auto"/>
                      <w:sz w:val="20"/>
                      <w:szCs w:val="20"/>
                    </w:rPr>
                  </w:pPr>
                  <w:r w:rsidRPr="00BC227C">
                    <w:rPr>
                      <w:rFonts w:asciiTheme="minorHAnsi" w:hAnsiTheme="minorHAnsi" w:cstheme="minorHAnsi"/>
                      <w:i w:val="0"/>
                      <w:color w:val="auto"/>
                      <w:sz w:val="20"/>
                      <w:szCs w:val="20"/>
                    </w:rPr>
                    <w:t>Mid-Stream Buy Down</w:t>
                  </w:r>
                </w:p>
              </w:tc>
              <w:tc>
                <w:tcPr>
                  <w:tcW w:w="3274" w:type="dxa"/>
                </w:tcPr>
                <w:p w14:paraId="35BCBF11" w14:textId="4C7C91E6" w:rsidR="00BC227C" w:rsidRPr="00BC227C" w:rsidRDefault="00BC227C" w:rsidP="00BC227C">
                  <w:pPr>
                    <w:pStyle w:val="Reminders"/>
                    <w:rPr>
                      <w:rFonts w:asciiTheme="minorHAnsi" w:hAnsiTheme="minorHAnsi" w:cstheme="minorHAnsi"/>
                      <w:i w:val="0"/>
                      <w:color w:val="auto"/>
                      <w:sz w:val="20"/>
                      <w:szCs w:val="20"/>
                    </w:rPr>
                  </w:pPr>
                  <w:r w:rsidRPr="00BC227C">
                    <w:rPr>
                      <w:rFonts w:asciiTheme="minorHAnsi" w:hAnsiTheme="minorHAnsi" w:cstheme="minorHAnsi"/>
                      <w:i w:val="0"/>
                      <w:color w:val="auto"/>
                      <w:sz w:val="20"/>
                      <w:szCs w:val="20"/>
                    </w:rPr>
                    <w:t>The program gives a financial incentive to a midstream market actor (distributor, vendor, or retailer) to encourage the promotion of efficient measures. Buy Down means that the incentive is required to be passed down to the end-use customer.</w:t>
                  </w:r>
                </w:p>
              </w:tc>
            </w:tr>
          </w:tbl>
          <w:p w14:paraId="2B3BCB63" w14:textId="709343DF" w:rsidR="002541A1" w:rsidRPr="007E67A5" w:rsidRDefault="002541A1" w:rsidP="00076DB6">
            <w:pPr>
              <w:rPr>
                <w:rFonts w:cstheme="minorHAnsi"/>
                <w:i/>
                <w:szCs w:val="22"/>
              </w:rPr>
            </w:pPr>
          </w:p>
        </w:tc>
      </w:tr>
      <w:tr w:rsidR="00260731" w14:paraId="63114892" w14:textId="77777777" w:rsidTr="00260731">
        <w:trPr>
          <w:cantSplit/>
        </w:trPr>
        <w:tc>
          <w:tcPr>
            <w:tcW w:w="2572" w:type="dxa"/>
          </w:tcPr>
          <w:p w14:paraId="17C157A8" w14:textId="77777777" w:rsidR="00F56BE9" w:rsidRPr="004B7182" w:rsidRDefault="00F56BE9" w:rsidP="003F4A95">
            <w:pPr>
              <w:rPr>
                <w:b/>
                <w:sz w:val="20"/>
                <w:szCs w:val="20"/>
              </w:rPr>
            </w:pPr>
            <w:r w:rsidRPr="004B7182">
              <w:rPr>
                <w:b/>
                <w:sz w:val="20"/>
                <w:szCs w:val="20"/>
              </w:rPr>
              <w:t>1.4.1 DEER Data</w:t>
            </w:r>
          </w:p>
        </w:tc>
        <w:tc>
          <w:tcPr>
            <w:tcW w:w="6778" w:type="dxa"/>
          </w:tcPr>
          <w:p w14:paraId="6F4C7429" w14:textId="77777777" w:rsidR="00F56BE9" w:rsidRPr="004B7182" w:rsidRDefault="00F56BE9" w:rsidP="003F4A95">
            <w:pPr>
              <w:rPr>
                <w:sz w:val="20"/>
                <w:szCs w:val="20"/>
              </w:rPr>
            </w:pPr>
          </w:p>
        </w:tc>
      </w:tr>
      <w:tr w:rsidR="00260731" w14:paraId="1B23FFAC" w14:textId="77777777" w:rsidTr="00260731">
        <w:trPr>
          <w:cantSplit/>
        </w:trPr>
        <w:tc>
          <w:tcPr>
            <w:tcW w:w="2572" w:type="dxa"/>
          </w:tcPr>
          <w:p w14:paraId="2919F6A9" w14:textId="77777777" w:rsidR="00F56BE9" w:rsidRPr="004B7182" w:rsidRDefault="00F56BE9" w:rsidP="00736DEF">
            <w:pPr>
              <w:jc w:val="right"/>
              <w:rPr>
                <w:sz w:val="20"/>
                <w:szCs w:val="20"/>
              </w:rPr>
            </w:pPr>
            <w:r w:rsidRPr="004B7182">
              <w:rPr>
                <w:sz w:val="20"/>
                <w:szCs w:val="20"/>
              </w:rPr>
              <w:t>DEER Measure ID</w:t>
            </w:r>
          </w:p>
        </w:tc>
        <w:tc>
          <w:tcPr>
            <w:tcW w:w="6778" w:type="dxa"/>
          </w:tcPr>
          <w:p w14:paraId="64188144" w14:textId="5D8B7FC3" w:rsidR="00F56BE9" w:rsidRPr="004B7182" w:rsidRDefault="003F48E7" w:rsidP="00002DDD">
            <w:pPr>
              <w:rPr>
                <w:rFonts w:cs="Arial"/>
                <w:sz w:val="20"/>
                <w:szCs w:val="20"/>
              </w:rPr>
            </w:pPr>
            <w:r w:rsidRPr="004B7182">
              <w:rPr>
                <w:rFonts w:cs="Arial"/>
                <w:sz w:val="20"/>
                <w:szCs w:val="20"/>
              </w:rPr>
              <w:t xml:space="preserve">Adopting </w:t>
            </w:r>
            <w:r w:rsidR="00002DDD" w:rsidRPr="004B7182">
              <w:rPr>
                <w:rFonts w:cs="Arial"/>
                <w:sz w:val="20"/>
                <w:szCs w:val="20"/>
              </w:rPr>
              <w:t>SCE D</w:t>
            </w:r>
            <w:r w:rsidRPr="004B7182">
              <w:rPr>
                <w:rFonts w:cs="Arial"/>
                <w:sz w:val="20"/>
                <w:szCs w:val="20"/>
              </w:rPr>
              <w:t>eemed workpaper “</w:t>
            </w:r>
            <w:r w:rsidR="00002DDD" w:rsidRPr="004B7182">
              <w:rPr>
                <w:rFonts w:cs="Arial"/>
                <w:sz w:val="20"/>
                <w:szCs w:val="20"/>
              </w:rPr>
              <w:t>SCE17LG117 Rev 0</w:t>
            </w:r>
            <w:r w:rsidRPr="004B7182">
              <w:rPr>
                <w:rFonts w:cs="Arial"/>
                <w:sz w:val="20"/>
                <w:szCs w:val="20"/>
              </w:rPr>
              <w:t xml:space="preserve">”. </w:t>
            </w:r>
          </w:p>
        </w:tc>
      </w:tr>
      <w:tr w:rsidR="00260731" w14:paraId="6C533A9A" w14:textId="77777777" w:rsidTr="00260731">
        <w:trPr>
          <w:cantSplit/>
        </w:trPr>
        <w:tc>
          <w:tcPr>
            <w:tcW w:w="2572" w:type="dxa"/>
            <w:vAlign w:val="center"/>
          </w:tcPr>
          <w:p w14:paraId="4F142786" w14:textId="77777777" w:rsidR="00F56BE9" w:rsidRPr="004B7182" w:rsidRDefault="00F56BE9" w:rsidP="00D86243">
            <w:pPr>
              <w:jc w:val="right"/>
              <w:rPr>
                <w:sz w:val="20"/>
                <w:szCs w:val="20"/>
              </w:rPr>
            </w:pPr>
            <w:r w:rsidRPr="004B7182">
              <w:rPr>
                <w:sz w:val="20"/>
                <w:szCs w:val="20"/>
              </w:rPr>
              <w:t>Net-to-Gross Ratio</w:t>
            </w:r>
          </w:p>
        </w:tc>
        <w:tc>
          <w:tcPr>
            <w:tcW w:w="6778" w:type="dxa"/>
          </w:tcPr>
          <w:p w14:paraId="533D28CE" w14:textId="59796291" w:rsidR="00D86243" w:rsidRPr="004B7182" w:rsidRDefault="008D2881" w:rsidP="008D2881">
            <w:pPr>
              <w:tabs>
                <w:tab w:val="right" w:pos="6732"/>
              </w:tabs>
              <w:rPr>
                <w:rFonts w:cs="Arial"/>
                <w:sz w:val="20"/>
                <w:szCs w:val="20"/>
              </w:rPr>
            </w:pPr>
            <w:r w:rsidRPr="004B7182">
              <w:rPr>
                <w:sz w:val="20"/>
                <w:szCs w:val="20"/>
              </w:rPr>
              <w:t>All-Default&lt;=2yrs</w:t>
            </w:r>
          </w:p>
        </w:tc>
      </w:tr>
      <w:tr w:rsidR="007E67A5" w14:paraId="76CF09E9" w14:textId="77777777" w:rsidTr="00260731">
        <w:trPr>
          <w:cantSplit/>
        </w:trPr>
        <w:tc>
          <w:tcPr>
            <w:tcW w:w="2572" w:type="dxa"/>
            <w:vAlign w:val="center"/>
          </w:tcPr>
          <w:p w14:paraId="582D8B45" w14:textId="7FBC37C9" w:rsidR="007E67A5" w:rsidRPr="004B7182" w:rsidRDefault="007E67A5" w:rsidP="00D86243">
            <w:pPr>
              <w:jc w:val="right"/>
              <w:rPr>
                <w:sz w:val="20"/>
                <w:szCs w:val="20"/>
              </w:rPr>
            </w:pPr>
            <w:r w:rsidRPr="004B7182">
              <w:rPr>
                <w:sz w:val="20"/>
                <w:szCs w:val="20"/>
              </w:rPr>
              <w:t>GSIA ID</w:t>
            </w:r>
          </w:p>
        </w:tc>
        <w:tc>
          <w:tcPr>
            <w:tcW w:w="6778" w:type="dxa"/>
          </w:tcPr>
          <w:p w14:paraId="6644C1E3" w14:textId="00FF93B2" w:rsidR="007E67A5" w:rsidRPr="004B7182" w:rsidRDefault="007E67A5" w:rsidP="008D2881">
            <w:pPr>
              <w:tabs>
                <w:tab w:val="right" w:pos="6732"/>
              </w:tabs>
              <w:rPr>
                <w:sz w:val="20"/>
                <w:szCs w:val="20"/>
              </w:rPr>
            </w:pPr>
            <w:r w:rsidRPr="004B7182">
              <w:rPr>
                <w:sz w:val="20"/>
                <w:szCs w:val="20"/>
              </w:rPr>
              <w:t>Def-GSIA</w:t>
            </w:r>
            <w:r w:rsidR="004B7182" w:rsidRPr="004B7182">
              <w:rPr>
                <w:sz w:val="20"/>
                <w:szCs w:val="20"/>
              </w:rPr>
              <w:t xml:space="preserve"> = 1.0 </w:t>
            </w:r>
          </w:p>
        </w:tc>
      </w:tr>
      <w:tr w:rsidR="00260731" w14:paraId="5DC9266D" w14:textId="77777777" w:rsidTr="00260731">
        <w:trPr>
          <w:cantSplit/>
        </w:trPr>
        <w:tc>
          <w:tcPr>
            <w:tcW w:w="2572" w:type="dxa"/>
            <w:vAlign w:val="center"/>
          </w:tcPr>
          <w:p w14:paraId="4FFC28FF" w14:textId="77777777" w:rsidR="00F56BE9" w:rsidRPr="004B7182" w:rsidRDefault="00F56BE9" w:rsidP="00D86243">
            <w:pPr>
              <w:jc w:val="right"/>
              <w:rPr>
                <w:sz w:val="20"/>
                <w:szCs w:val="20"/>
              </w:rPr>
            </w:pPr>
            <w:r w:rsidRPr="004B7182">
              <w:rPr>
                <w:sz w:val="20"/>
                <w:szCs w:val="20"/>
              </w:rPr>
              <w:t>Effective and Remaining Useful Life</w:t>
            </w:r>
          </w:p>
        </w:tc>
        <w:tc>
          <w:tcPr>
            <w:tcW w:w="6778" w:type="dxa"/>
          </w:tcPr>
          <w:p w14:paraId="17BD8CA4" w14:textId="6E8B75F2" w:rsidR="00F56BE9" w:rsidRPr="004B7182" w:rsidRDefault="008E603F" w:rsidP="008D2881">
            <w:pPr>
              <w:tabs>
                <w:tab w:val="right" w:pos="6732"/>
              </w:tabs>
              <w:rPr>
                <w:rFonts w:cs="Arial"/>
                <w:sz w:val="20"/>
                <w:szCs w:val="20"/>
              </w:rPr>
            </w:pPr>
            <w:bookmarkStart w:id="9" w:name="OLE_LINK2"/>
            <w:proofErr w:type="spellStart"/>
            <w:r w:rsidRPr="004B7182">
              <w:rPr>
                <w:sz w:val="20"/>
                <w:szCs w:val="20"/>
              </w:rPr>
              <w:t>ILtg</w:t>
            </w:r>
            <w:proofErr w:type="spellEnd"/>
            <w:r w:rsidRPr="004B7182">
              <w:rPr>
                <w:sz w:val="20"/>
                <w:szCs w:val="20"/>
              </w:rPr>
              <w:t>-</w:t>
            </w:r>
            <w:proofErr w:type="spellStart"/>
            <w:r w:rsidRPr="004B7182">
              <w:rPr>
                <w:sz w:val="20"/>
                <w:szCs w:val="20"/>
              </w:rPr>
              <w:t>Lfluor</w:t>
            </w:r>
            <w:proofErr w:type="spellEnd"/>
            <w:r w:rsidRPr="004B7182">
              <w:rPr>
                <w:sz w:val="20"/>
                <w:szCs w:val="20"/>
              </w:rPr>
              <w:t>-Elec</w:t>
            </w:r>
            <w:bookmarkEnd w:id="9"/>
            <w:r w:rsidR="008D2881" w:rsidRPr="004B7182">
              <w:rPr>
                <w:rFonts w:cs="Arial"/>
                <w:sz w:val="20"/>
                <w:szCs w:val="20"/>
              </w:rPr>
              <w:t>; EUL=</w:t>
            </w:r>
            <w:r w:rsidR="001F70DB" w:rsidRPr="004B7182">
              <w:rPr>
                <w:rFonts w:cs="Arial"/>
                <w:sz w:val="20"/>
                <w:szCs w:val="20"/>
              </w:rPr>
              <w:t xml:space="preserve">15 years; </w:t>
            </w:r>
            <w:r w:rsidR="008D2881" w:rsidRPr="004B7182">
              <w:rPr>
                <w:rFonts w:cs="Arial"/>
                <w:sz w:val="20"/>
                <w:szCs w:val="20"/>
              </w:rPr>
              <w:t>R</w:t>
            </w:r>
            <w:r w:rsidR="00957601" w:rsidRPr="004B7182">
              <w:rPr>
                <w:rFonts w:cs="Arial"/>
                <w:sz w:val="20"/>
                <w:szCs w:val="20"/>
              </w:rPr>
              <w:t xml:space="preserve">UL = </w:t>
            </w:r>
            <w:r w:rsidR="001F70DB" w:rsidRPr="004B7182">
              <w:rPr>
                <w:rFonts w:cs="Arial"/>
                <w:sz w:val="20"/>
                <w:szCs w:val="20"/>
              </w:rPr>
              <w:t>5</w:t>
            </w:r>
            <w:r w:rsidR="00F67334" w:rsidRPr="004B7182">
              <w:rPr>
                <w:rFonts w:cs="Arial"/>
                <w:sz w:val="20"/>
                <w:szCs w:val="20"/>
              </w:rPr>
              <w:t>years</w:t>
            </w:r>
            <w:r w:rsidR="00392FA8" w:rsidRPr="004B7182">
              <w:rPr>
                <w:rFonts w:cs="Arial"/>
                <w:sz w:val="20"/>
                <w:szCs w:val="20"/>
              </w:rPr>
              <w:tab/>
            </w:r>
          </w:p>
        </w:tc>
      </w:tr>
      <w:tr w:rsidR="00260731" w14:paraId="6F71F3FF" w14:textId="77777777" w:rsidTr="00260731">
        <w:trPr>
          <w:cantSplit/>
        </w:trPr>
        <w:tc>
          <w:tcPr>
            <w:tcW w:w="2572" w:type="dxa"/>
            <w:vAlign w:val="center"/>
          </w:tcPr>
          <w:p w14:paraId="08D3FBF1" w14:textId="77777777" w:rsidR="00F56BE9" w:rsidRPr="004B7182" w:rsidRDefault="00F56BE9" w:rsidP="001D77F7">
            <w:pPr>
              <w:rPr>
                <w:b/>
                <w:sz w:val="20"/>
                <w:szCs w:val="20"/>
              </w:rPr>
            </w:pPr>
            <w:r w:rsidRPr="004B7182">
              <w:rPr>
                <w:b/>
                <w:sz w:val="20"/>
                <w:szCs w:val="20"/>
              </w:rPr>
              <w:t>Section 2. Calculation Methodology</w:t>
            </w:r>
          </w:p>
        </w:tc>
        <w:tc>
          <w:tcPr>
            <w:tcW w:w="6778" w:type="dxa"/>
            <w:vAlign w:val="center"/>
          </w:tcPr>
          <w:p w14:paraId="7F109A92" w14:textId="77777777" w:rsidR="00421052" w:rsidRPr="004B7182" w:rsidRDefault="00421052" w:rsidP="0044518E">
            <w:pPr>
              <w:rPr>
                <w:sz w:val="20"/>
                <w:szCs w:val="20"/>
              </w:rPr>
            </w:pPr>
          </w:p>
          <w:p w14:paraId="2A782ECB" w14:textId="44C2FE63" w:rsidR="008F46BC" w:rsidRPr="004B7182" w:rsidRDefault="001F70DB" w:rsidP="0044518E">
            <w:pPr>
              <w:rPr>
                <w:sz w:val="20"/>
                <w:szCs w:val="20"/>
              </w:rPr>
            </w:pPr>
            <w:r w:rsidRPr="004B7182">
              <w:rPr>
                <w:sz w:val="20"/>
                <w:szCs w:val="20"/>
              </w:rPr>
              <w:t xml:space="preserve">Adopted SCE’s workpaper, SCE17LG117 Rev 0, calculation methodology.  </w:t>
            </w:r>
          </w:p>
          <w:p w14:paraId="477505F2" w14:textId="0C6A1A35" w:rsidR="00421052" w:rsidRPr="004B7182" w:rsidRDefault="00421052" w:rsidP="008E603F">
            <w:pPr>
              <w:rPr>
                <w:sz w:val="20"/>
                <w:szCs w:val="20"/>
              </w:rPr>
            </w:pPr>
          </w:p>
        </w:tc>
      </w:tr>
      <w:tr w:rsidR="00260731" w14:paraId="41DE9B91" w14:textId="77777777" w:rsidTr="00260731">
        <w:trPr>
          <w:cantSplit/>
        </w:trPr>
        <w:tc>
          <w:tcPr>
            <w:tcW w:w="2572" w:type="dxa"/>
            <w:vAlign w:val="center"/>
          </w:tcPr>
          <w:p w14:paraId="01AA6ABD" w14:textId="0A0AC608" w:rsidR="00741B15" w:rsidRPr="004B7182" w:rsidRDefault="00741B15" w:rsidP="00822B6F">
            <w:pPr>
              <w:jc w:val="right"/>
              <w:rPr>
                <w:sz w:val="20"/>
                <w:szCs w:val="20"/>
              </w:rPr>
            </w:pPr>
            <w:r w:rsidRPr="004B7182">
              <w:rPr>
                <w:rFonts w:cs="Arial"/>
                <w:sz w:val="20"/>
                <w:szCs w:val="20"/>
              </w:rPr>
              <w:t>Energy Savings/Peak Demand Reduction Measure</w:t>
            </w:r>
            <w:r w:rsidR="00481407" w:rsidRPr="004B7182">
              <w:rPr>
                <w:rFonts w:cs="Arial"/>
                <w:sz w:val="20"/>
                <w:szCs w:val="20"/>
              </w:rPr>
              <w:t xml:space="preserve"> </w:t>
            </w:r>
          </w:p>
        </w:tc>
        <w:tc>
          <w:tcPr>
            <w:tcW w:w="6778" w:type="dxa"/>
          </w:tcPr>
          <w:p w14:paraId="01CD73C2" w14:textId="0014930C" w:rsidR="00741B15" w:rsidRPr="004B7182" w:rsidRDefault="00957601" w:rsidP="001F70DB">
            <w:pPr>
              <w:tabs>
                <w:tab w:val="right" w:pos="6732"/>
              </w:tabs>
              <w:rPr>
                <w:rFonts w:cs="Arial"/>
                <w:sz w:val="20"/>
                <w:szCs w:val="20"/>
              </w:rPr>
            </w:pPr>
            <w:r w:rsidRPr="004B7182">
              <w:rPr>
                <w:rFonts w:cs="Arial"/>
                <w:sz w:val="20"/>
                <w:szCs w:val="20"/>
              </w:rPr>
              <w:t>Various per building type</w:t>
            </w:r>
            <w:r w:rsidR="001F70DB" w:rsidRPr="004B7182">
              <w:rPr>
                <w:rFonts w:cs="Arial"/>
                <w:sz w:val="20"/>
                <w:szCs w:val="20"/>
              </w:rPr>
              <w:t xml:space="preserve"> and climate zone to account for HOU and HVAC interactive effects (IE). Refer to SDGE’s ex-ante data file submission. </w:t>
            </w:r>
            <w:r w:rsidR="00392FA8" w:rsidRPr="004B7182">
              <w:rPr>
                <w:rFonts w:cs="Arial"/>
                <w:sz w:val="20"/>
                <w:szCs w:val="20"/>
              </w:rPr>
              <w:tab/>
            </w:r>
            <w:r w:rsidR="006A697F" w:rsidRPr="004B7182">
              <w:rPr>
                <w:rFonts w:cs="Arial"/>
                <w:sz w:val="20"/>
                <w:szCs w:val="20"/>
              </w:rPr>
              <w:t xml:space="preserve">c </w:t>
            </w:r>
            <w:r w:rsidR="00741B15" w:rsidRPr="004B7182">
              <w:rPr>
                <w:rFonts w:cs="Arial"/>
                <w:sz w:val="20"/>
                <w:szCs w:val="20"/>
              </w:rPr>
              <w:t>)</w:t>
            </w:r>
          </w:p>
        </w:tc>
      </w:tr>
      <w:tr w:rsidR="00260731" w14:paraId="556DBFBE" w14:textId="77777777" w:rsidTr="00260731">
        <w:trPr>
          <w:cantSplit/>
        </w:trPr>
        <w:tc>
          <w:tcPr>
            <w:tcW w:w="2572" w:type="dxa"/>
            <w:vAlign w:val="center"/>
          </w:tcPr>
          <w:p w14:paraId="1402DC18" w14:textId="77777777" w:rsidR="00741B15" w:rsidRPr="004B7182" w:rsidRDefault="00741B15" w:rsidP="001D77F7">
            <w:pPr>
              <w:rPr>
                <w:b/>
                <w:sz w:val="20"/>
                <w:szCs w:val="20"/>
              </w:rPr>
            </w:pPr>
            <w:r w:rsidRPr="004B7182">
              <w:rPr>
                <w:b/>
                <w:sz w:val="20"/>
                <w:szCs w:val="20"/>
              </w:rPr>
              <w:t>Section 3. Load Shapes</w:t>
            </w:r>
          </w:p>
        </w:tc>
        <w:tc>
          <w:tcPr>
            <w:tcW w:w="6778" w:type="dxa"/>
          </w:tcPr>
          <w:p w14:paraId="4CC24F6C" w14:textId="6237DA14" w:rsidR="004E3D82" w:rsidRPr="004B7182" w:rsidRDefault="00F76403" w:rsidP="001F70DB">
            <w:pPr>
              <w:rPr>
                <w:rFonts w:cs="Arial"/>
                <w:sz w:val="20"/>
                <w:szCs w:val="20"/>
              </w:rPr>
            </w:pPr>
            <w:r w:rsidRPr="004B7182">
              <w:rPr>
                <w:rFonts w:cs="Arial"/>
                <w:sz w:val="20"/>
                <w:szCs w:val="20"/>
              </w:rPr>
              <w:t>SDGE:DEER::</w:t>
            </w:r>
            <w:proofErr w:type="spellStart"/>
            <w:r w:rsidRPr="004B7182">
              <w:rPr>
                <w:rFonts w:cs="Arial"/>
                <w:sz w:val="20"/>
                <w:szCs w:val="20"/>
              </w:rPr>
              <w:t>Indoor</w:t>
            </w:r>
            <w:r w:rsidR="004E3D82">
              <w:rPr>
                <w:rFonts w:cs="Arial"/>
                <w:sz w:val="20"/>
                <w:szCs w:val="20"/>
              </w:rPr>
              <w:t>_</w:t>
            </w:r>
            <w:r w:rsidRPr="004B7182">
              <w:rPr>
                <w:rFonts w:cs="Arial"/>
                <w:sz w:val="20"/>
                <w:szCs w:val="20"/>
              </w:rPr>
              <w:t>Non</w:t>
            </w:r>
            <w:proofErr w:type="spellEnd"/>
            <w:r w:rsidRPr="004B7182">
              <w:rPr>
                <w:rFonts w:cs="Arial"/>
                <w:sz w:val="20"/>
                <w:szCs w:val="20"/>
              </w:rPr>
              <w:t xml:space="preserve">-CFL </w:t>
            </w:r>
            <w:proofErr w:type="spellStart"/>
            <w:r w:rsidRPr="004B7182">
              <w:rPr>
                <w:rFonts w:cs="Arial"/>
                <w:sz w:val="20"/>
                <w:szCs w:val="20"/>
              </w:rPr>
              <w:t>Ltg</w:t>
            </w:r>
            <w:proofErr w:type="spellEnd"/>
            <w:r w:rsidR="000C0819">
              <w:rPr>
                <w:rFonts w:cs="Arial"/>
                <w:sz w:val="20"/>
                <w:szCs w:val="20"/>
              </w:rPr>
              <w:t xml:space="preserve"> </w:t>
            </w:r>
            <w:r w:rsidRPr="004B7182">
              <w:rPr>
                <w:rFonts w:cs="Arial"/>
                <w:sz w:val="20"/>
                <w:szCs w:val="20"/>
              </w:rPr>
              <w:t xml:space="preserve">; </w:t>
            </w:r>
            <w:r w:rsidR="001F70DB" w:rsidRPr="004B7182">
              <w:rPr>
                <w:rFonts w:cs="Arial"/>
                <w:sz w:val="20"/>
                <w:szCs w:val="20"/>
              </w:rPr>
              <w:t xml:space="preserve">Annual </w:t>
            </w:r>
          </w:p>
        </w:tc>
      </w:tr>
      <w:tr w:rsidR="00481407" w14:paraId="45851A0E" w14:textId="77777777" w:rsidTr="006E3162">
        <w:trPr>
          <w:cantSplit/>
          <w:trHeight w:val="2756"/>
        </w:trPr>
        <w:tc>
          <w:tcPr>
            <w:tcW w:w="2572" w:type="dxa"/>
            <w:vAlign w:val="center"/>
          </w:tcPr>
          <w:p w14:paraId="6E61D03C" w14:textId="77777777" w:rsidR="00481407" w:rsidRPr="001D77F7" w:rsidRDefault="00481407" w:rsidP="001D77F7">
            <w:pPr>
              <w:rPr>
                <w:b/>
              </w:rPr>
            </w:pPr>
            <w:r w:rsidRPr="001D77F7">
              <w:rPr>
                <w:b/>
              </w:rPr>
              <w:lastRenderedPageBreak/>
              <w:t>Section 4. Costs</w:t>
            </w:r>
          </w:p>
        </w:tc>
        <w:tc>
          <w:tcPr>
            <w:tcW w:w="6778" w:type="dxa"/>
          </w:tcPr>
          <w:p w14:paraId="31768344" w14:textId="77777777" w:rsidR="00481407" w:rsidRDefault="00481407" w:rsidP="00FC1723">
            <w:pPr>
              <w:rPr>
                <w:sz w:val="20"/>
                <w:szCs w:val="20"/>
              </w:rPr>
            </w:pPr>
            <w:r>
              <w:rPr>
                <w:sz w:val="20"/>
                <w:szCs w:val="20"/>
              </w:rPr>
              <w:t xml:space="preserve">Adopted SCE’s workpaper base cost and measure cost as stated in SCE17LG117 Rev0. </w:t>
            </w:r>
          </w:p>
          <w:p w14:paraId="6E862DB4" w14:textId="77777777" w:rsidR="00481407" w:rsidRDefault="00481407" w:rsidP="00FC1723">
            <w:pPr>
              <w:rPr>
                <w:sz w:val="20"/>
                <w:szCs w:val="20"/>
              </w:rPr>
            </w:pPr>
          </w:p>
          <w:p w14:paraId="6EF9CC17" w14:textId="77777777" w:rsidR="00481407" w:rsidRDefault="00481407" w:rsidP="00FC1723">
            <w:pPr>
              <w:rPr>
                <w:sz w:val="20"/>
                <w:szCs w:val="20"/>
              </w:rPr>
            </w:pPr>
            <w:r>
              <w:rPr>
                <w:sz w:val="20"/>
                <w:szCs w:val="20"/>
              </w:rPr>
              <w:t>Base Cost</w:t>
            </w:r>
          </w:p>
          <w:tbl>
            <w:tblPr>
              <w:tblStyle w:val="TableGrid"/>
              <w:tblW w:w="6513" w:type="dxa"/>
              <w:tblLook w:val="04A0" w:firstRow="1" w:lastRow="0" w:firstColumn="1" w:lastColumn="0" w:noHBand="0" w:noVBand="1"/>
            </w:tblPr>
            <w:tblGrid>
              <w:gridCol w:w="4083"/>
              <w:gridCol w:w="810"/>
              <w:gridCol w:w="720"/>
              <w:gridCol w:w="900"/>
            </w:tblGrid>
            <w:tr w:rsidR="00481407" w14:paraId="3C367806" w14:textId="77777777" w:rsidTr="004B7182">
              <w:tc>
                <w:tcPr>
                  <w:tcW w:w="4083" w:type="dxa"/>
                </w:tcPr>
                <w:p w14:paraId="333AE1B2" w14:textId="2FF97174" w:rsidR="00481407" w:rsidRPr="00481407" w:rsidRDefault="00481407" w:rsidP="00FC1723">
                  <w:pPr>
                    <w:rPr>
                      <w:sz w:val="16"/>
                      <w:szCs w:val="16"/>
                    </w:rPr>
                  </w:pPr>
                  <w:r w:rsidRPr="00481407">
                    <w:rPr>
                      <w:rFonts w:cstheme="minorHAnsi"/>
                      <w:b/>
                      <w:sz w:val="16"/>
                      <w:szCs w:val="16"/>
                    </w:rPr>
                    <w:t>Solution Codes</w:t>
                  </w:r>
                </w:p>
              </w:tc>
              <w:tc>
                <w:tcPr>
                  <w:tcW w:w="810" w:type="dxa"/>
                </w:tcPr>
                <w:p w14:paraId="74F14A05" w14:textId="0F8248E8" w:rsidR="00481407" w:rsidRPr="00481407" w:rsidRDefault="00481407" w:rsidP="00FC1723">
                  <w:pPr>
                    <w:rPr>
                      <w:sz w:val="16"/>
                      <w:szCs w:val="16"/>
                    </w:rPr>
                  </w:pPr>
                  <w:r w:rsidRPr="00481407">
                    <w:rPr>
                      <w:rFonts w:cstheme="minorHAnsi"/>
                      <w:b/>
                      <w:sz w:val="16"/>
                      <w:szCs w:val="16"/>
                    </w:rPr>
                    <w:t>Material</w:t>
                  </w:r>
                </w:p>
              </w:tc>
              <w:tc>
                <w:tcPr>
                  <w:tcW w:w="720" w:type="dxa"/>
                </w:tcPr>
                <w:p w14:paraId="67B19248" w14:textId="1433B6FD" w:rsidR="00481407" w:rsidRPr="00481407" w:rsidRDefault="00481407" w:rsidP="00FC1723">
                  <w:pPr>
                    <w:rPr>
                      <w:sz w:val="16"/>
                      <w:szCs w:val="16"/>
                    </w:rPr>
                  </w:pPr>
                  <w:r w:rsidRPr="00481407">
                    <w:rPr>
                      <w:rFonts w:cstheme="minorHAnsi"/>
                      <w:b/>
                      <w:sz w:val="16"/>
                      <w:szCs w:val="16"/>
                    </w:rPr>
                    <w:t>Labor</w:t>
                  </w:r>
                </w:p>
              </w:tc>
              <w:tc>
                <w:tcPr>
                  <w:tcW w:w="900" w:type="dxa"/>
                </w:tcPr>
                <w:p w14:paraId="2245C6B9" w14:textId="1EFFBF0F" w:rsidR="00481407" w:rsidRPr="00481407" w:rsidRDefault="00481407" w:rsidP="00FC1723">
                  <w:pPr>
                    <w:rPr>
                      <w:sz w:val="16"/>
                      <w:szCs w:val="16"/>
                    </w:rPr>
                  </w:pPr>
                  <w:r w:rsidRPr="00481407">
                    <w:rPr>
                      <w:rFonts w:cstheme="minorHAnsi"/>
                      <w:b/>
                      <w:sz w:val="16"/>
                      <w:szCs w:val="16"/>
                    </w:rPr>
                    <w:t>Total</w:t>
                  </w:r>
                </w:p>
              </w:tc>
            </w:tr>
            <w:tr w:rsidR="00481407" w14:paraId="57288F59" w14:textId="77777777" w:rsidTr="004B7182">
              <w:tc>
                <w:tcPr>
                  <w:tcW w:w="4083" w:type="dxa"/>
                </w:tcPr>
                <w:p w14:paraId="2304ED02" w14:textId="5451704C" w:rsidR="00481407" w:rsidRPr="00481407" w:rsidRDefault="00481407" w:rsidP="00FC1723">
                  <w:pPr>
                    <w:rPr>
                      <w:sz w:val="16"/>
                      <w:szCs w:val="16"/>
                    </w:rPr>
                  </w:pPr>
                  <w:r w:rsidRPr="00481407">
                    <w:rPr>
                      <w:rFonts w:cstheme="minorHAnsi"/>
                      <w:sz w:val="16"/>
                      <w:szCs w:val="16"/>
                    </w:rPr>
                    <w:t>All Solution Codes</w:t>
                  </w:r>
                </w:p>
              </w:tc>
              <w:tc>
                <w:tcPr>
                  <w:tcW w:w="810" w:type="dxa"/>
                </w:tcPr>
                <w:p w14:paraId="0F053C7F" w14:textId="534E093F" w:rsidR="00481407" w:rsidRPr="00481407" w:rsidRDefault="00481407" w:rsidP="00FC1723">
                  <w:pPr>
                    <w:rPr>
                      <w:sz w:val="16"/>
                      <w:szCs w:val="16"/>
                    </w:rPr>
                  </w:pPr>
                  <w:r w:rsidRPr="00481407">
                    <w:rPr>
                      <w:rFonts w:cstheme="minorHAnsi"/>
                      <w:sz w:val="16"/>
                      <w:szCs w:val="16"/>
                    </w:rPr>
                    <w:t>$3.61</w:t>
                  </w:r>
                </w:p>
              </w:tc>
              <w:tc>
                <w:tcPr>
                  <w:tcW w:w="720" w:type="dxa"/>
                </w:tcPr>
                <w:p w14:paraId="56EE94A6" w14:textId="73C59677" w:rsidR="00481407" w:rsidRPr="00481407" w:rsidRDefault="00481407" w:rsidP="00FC1723">
                  <w:pPr>
                    <w:rPr>
                      <w:sz w:val="16"/>
                      <w:szCs w:val="16"/>
                    </w:rPr>
                  </w:pPr>
                  <w:r w:rsidRPr="00481407">
                    <w:rPr>
                      <w:rFonts w:cstheme="minorHAnsi"/>
                      <w:sz w:val="16"/>
                      <w:szCs w:val="16"/>
                    </w:rPr>
                    <w:t>$8.47</w:t>
                  </w:r>
                </w:p>
              </w:tc>
              <w:tc>
                <w:tcPr>
                  <w:tcW w:w="900" w:type="dxa"/>
                </w:tcPr>
                <w:p w14:paraId="19C98D35" w14:textId="7E2A5899" w:rsidR="00481407" w:rsidRPr="00481407" w:rsidRDefault="00481407" w:rsidP="00FC1723">
                  <w:pPr>
                    <w:rPr>
                      <w:sz w:val="16"/>
                      <w:szCs w:val="16"/>
                    </w:rPr>
                  </w:pPr>
                  <w:r w:rsidRPr="00481407">
                    <w:rPr>
                      <w:rFonts w:cstheme="minorHAnsi"/>
                      <w:sz w:val="16"/>
                      <w:szCs w:val="16"/>
                    </w:rPr>
                    <w:t>$12.08</w:t>
                  </w:r>
                </w:p>
              </w:tc>
            </w:tr>
          </w:tbl>
          <w:p w14:paraId="56F481D8" w14:textId="68BCE3A8" w:rsidR="00481407" w:rsidRPr="00260731" w:rsidRDefault="00481407" w:rsidP="00FC1723">
            <w:pPr>
              <w:rPr>
                <w:sz w:val="20"/>
                <w:szCs w:val="20"/>
              </w:rPr>
            </w:pPr>
            <w:r>
              <w:rPr>
                <w:sz w:val="20"/>
                <w:szCs w:val="20"/>
              </w:rPr>
              <w:t xml:space="preserve"> </w:t>
            </w:r>
          </w:p>
          <w:p w14:paraId="33EAA813" w14:textId="77777777" w:rsidR="00481407" w:rsidRDefault="00481407" w:rsidP="003F4A95">
            <w:pPr>
              <w:rPr>
                <w:rFonts w:cs="Arial"/>
                <w:sz w:val="20"/>
                <w:szCs w:val="20"/>
              </w:rPr>
            </w:pPr>
            <w:r>
              <w:rPr>
                <w:rFonts w:cs="Arial"/>
                <w:sz w:val="20"/>
                <w:szCs w:val="20"/>
              </w:rPr>
              <w:t>Measure Cost</w:t>
            </w:r>
          </w:p>
          <w:tbl>
            <w:tblPr>
              <w:tblStyle w:val="TableGrid"/>
              <w:tblW w:w="6545" w:type="dxa"/>
              <w:tblLook w:val="04A0" w:firstRow="1" w:lastRow="0" w:firstColumn="1" w:lastColumn="0" w:noHBand="0" w:noVBand="1"/>
            </w:tblPr>
            <w:tblGrid>
              <w:gridCol w:w="1293"/>
              <w:gridCol w:w="2790"/>
              <w:gridCol w:w="810"/>
              <w:gridCol w:w="720"/>
              <w:gridCol w:w="932"/>
            </w:tblGrid>
            <w:tr w:rsidR="00481407" w14:paraId="02C34783" w14:textId="77777777" w:rsidTr="00481407">
              <w:tc>
                <w:tcPr>
                  <w:tcW w:w="1293" w:type="dxa"/>
                </w:tcPr>
                <w:p w14:paraId="40091E2E" w14:textId="5A344326" w:rsidR="00481407" w:rsidRPr="00481407" w:rsidRDefault="00481407" w:rsidP="003F4A95">
                  <w:pPr>
                    <w:rPr>
                      <w:rFonts w:cs="Arial"/>
                      <w:sz w:val="16"/>
                      <w:szCs w:val="16"/>
                    </w:rPr>
                  </w:pPr>
                  <w:r w:rsidRPr="00481407">
                    <w:rPr>
                      <w:rFonts w:cstheme="minorHAnsi"/>
                      <w:b/>
                      <w:sz w:val="16"/>
                      <w:szCs w:val="16"/>
                    </w:rPr>
                    <w:t>Measure Code</w:t>
                  </w:r>
                </w:p>
              </w:tc>
              <w:tc>
                <w:tcPr>
                  <w:tcW w:w="2790" w:type="dxa"/>
                </w:tcPr>
                <w:p w14:paraId="38D79CE8" w14:textId="2200E6FE" w:rsidR="00481407" w:rsidRPr="00481407" w:rsidRDefault="00481407" w:rsidP="003F4A95">
                  <w:pPr>
                    <w:rPr>
                      <w:rFonts w:cs="Arial"/>
                      <w:sz w:val="16"/>
                      <w:szCs w:val="16"/>
                    </w:rPr>
                  </w:pPr>
                  <w:r w:rsidRPr="00481407">
                    <w:rPr>
                      <w:rFonts w:cstheme="minorHAnsi"/>
                      <w:b/>
                      <w:sz w:val="16"/>
                      <w:szCs w:val="16"/>
                    </w:rPr>
                    <w:t>Measure Name</w:t>
                  </w:r>
                </w:p>
              </w:tc>
              <w:tc>
                <w:tcPr>
                  <w:tcW w:w="810" w:type="dxa"/>
                </w:tcPr>
                <w:p w14:paraId="42AB5416" w14:textId="17AA5E1D" w:rsidR="00481407" w:rsidRPr="00481407" w:rsidRDefault="00481407" w:rsidP="003F4A95">
                  <w:pPr>
                    <w:rPr>
                      <w:rFonts w:cs="Arial"/>
                      <w:sz w:val="16"/>
                      <w:szCs w:val="16"/>
                    </w:rPr>
                  </w:pPr>
                  <w:r w:rsidRPr="00481407">
                    <w:rPr>
                      <w:rFonts w:cstheme="minorHAnsi"/>
                      <w:b/>
                      <w:sz w:val="16"/>
                      <w:szCs w:val="16"/>
                    </w:rPr>
                    <w:t>Material</w:t>
                  </w:r>
                </w:p>
              </w:tc>
              <w:tc>
                <w:tcPr>
                  <w:tcW w:w="720" w:type="dxa"/>
                </w:tcPr>
                <w:p w14:paraId="41C5A7BC" w14:textId="7DE94F14" w:rsidR="00481407" w:rsidRPr="00481407" w:rsidRDefault="00481407" w:rsidP="003F4A95">
                  <w:pPr>
                    <w:rPr>
                      <w:rFonts w:cs="Arial"/>
                      <w:sz w:val="16"/>
                      <w:szCs w:val="16"/>
                    </w:rPr>
                  </w:pPr>
                  <w:r w:rsidRPr="00481407">
                    <w:rPr>
                      <w:rFonts w:cstheme="minorHAnsi"/>
                      <w:b/>
                      <w:sz w:val="16"/>
                      <w:szCs w:val="16"/>
                    </w:rPr>
                    <w:t>Labor</w:t>
                  </w:r>
                </w:p>
              </w:tc>
              <w:tc>
                <w:tcPr>
                  <w:tcW w:w="932" w:type="dxa"/>
                </w:tcPr>
                <w:p w14:paraId="56C0A5AC" w14:textId="7A8BBC94" w:rsidR="00481407" w:rsidRPr="00481407" w:rsidRDefault="00481407" w:rsidP="003F4A95">
                  <w:pPr>
                    <w:rPr>
                      <w:rFonts w:cs="Arial"/>
                      <w:sz w:val="16"/>
                      <w:szCs w:val="16"/>
                    </w:rPr>
                  </w:pPr>
                  <w:r w:rsidRPr="00481407">
                    <w:rPr>
                      <w:rFonts w:cstheme="minorHAnsi"/>
                      <w:b/>
                      <w:sz w:val="16"/>
                      <w:szCs w:val="16"/>
                    </w:rPr>
                    <w:t>Total</w:t>
                  </w:r>
                </w:p>
              </w:tc>
            </w:tr>
            <w:tr w:rsidR="00481407" w14:paraId="547100B1" w14:textId="77777777" w:rsidTr="00481407">
              <w:tc>
                <w:tcPr>
                  <w:tcW w:w="1293" w:type="dxa"/>
                </w:tcPr>
                <w:p w14:paraId="25EE2F16" w14:textId="5DCE85CE" w:rsidR="00481407" w:rsidRPr="00481407" w:rsidRDefault="00481407" w:rsidP="003F4A95">
                  <w:pPr>
                    <w:rPr>
                      <w:rFonts w:cs="Arial"/>
                      <w:sz w:val="16"/>
                      <w:szCs w:val="16"/>
                    </w:rPr>
                  </w:pPr>
                  <w:r w:rsidRPr="00481407">
                    <w:rPr>
                      <w:rFonts w:cstheme="minorHAnsi"/>
                      <w:sz w:val="16"/>
                      <w:szCs w:val="16"/>
                    </w:rPr>
                    <w:t>All Solution Codes</w:t>
                  </w:r>
                </w:p>
              </w:tc>
              <w:tc>
                <w:tcPr>
                  <w:tcW w:w="2790" w:type="dxa"/>
                </w:tcPr>
                <w:p w14:paraId="3D911A43" w14:textId="56F01C68" w:rsidR="00481407" w:rsidRPr="00481407" w:rsidRDefault="00481407" w:rsidP="003F4A95">
                  <w:pPr>
                    <w:rPr>
                      <w:rFonts w:cs="Arial"/>
                      <w:sz w:val="16"/>
                      <w:szCs w:val="16"/>
                    </w:rPr>
                  </w:pPr>
                  <w:r w:rsidRPr="00481407">
                    <w:rPr>
                      <w:sz w:val="16"/>
                      <w:szCs w:val="16"/>
                    </w:rPr>
                    <w:t>4 foot LED T8 Lamp UL Type A Replacing Linear Fluorescent T8 Lamp</w:t>
                  </w:r>
                </w:p>
              </w:tc>
              <w:tc>
                <w:tcPr>
                  <w:tcW w:w="810" w:type="dxa"/>
                </w:tcPr>
                <w:p w14:paraId="02A949D2" w14:textId="547EA330" w:rsidR="00481407" w:rsidRPr="00481407" w:rsidRDefault="00481407" w:rsidP="003F4A95">
                  <w:pPr>
                    <w:rPr>
                      <w:rFonts w:cs="Arial"/>
                      <w:sz w:val="16"/>
                      <w:szCs w:val="16"/>
                    </w:rPr>
                  </w:pPr>
                  <w:r w:rsidRPr="00481407">
                    <w:rPr>
                      <w:rFonts w:cstheme="minorHAnsi"/>
                      <w:sz w:val="16"/>
                      <w:szCs w:val="16"/>
                    </w:rPr>
                    <w:t>$10.00</w:t>
                  </w:r>
                </w:p>
              </w:tc>
              <w:tc>
                <w:tcPr>
                  <w:tcW w:w="720" w:type="dxa"/>
                </w:tcPr>
                <w:p w14:paraId="3381A9B9" w14:textId="19474760" w:rsidR="00481407" w:rsidRPr="00481407" w:rsidRDefault="00481407" w:rsidP="003F4A95">
                  <w:pPr>
                    <w:rPr>
                      <w:rFonts w:cs="Arial"/>
                      <w:sz w:val="16"/>
                      <w:szCs w:val="16"/>
                    </w:rPr>
                  </w:pPr>
                  <w:r w:rsidRPr="00481407">
                    <w:rPr>
                      <w:rFonts w:cstheme="minorHAnsi"/>
                      <w:sz w:val="16"/>
                      <w:szCs w:val="16"/>
                    </w:rPr>
                    <w:t>$8.47</w:t>
                  </w:r>
                </w:p>
              </w:tc>
              <w:tc>
                <w:tcPr>
                  <w:tcW w:w="932" w:type="dxa"/>
                </w:tcPr>
                <w:p w14:paraId="1058ED0A" w14:textId="5E89E6AB" w:rsidR="00481407" w:rsidRPr="00481407" w:rsidRDefault="00481407" w:rsidP="003F4A95">
                  <w:pPr>
                    <w:rPr>
                      <w:rFonts w:cs="Arial"/>
                      <w:sz w:val="16"/>
                      <w:szCs w:val="16"/>
                    </w:rPr>
                  </w:pPr>
                  <w:r w:rsidRPr="00481407">
                    <w:rPr>
                      <w:rFonts w:cstheme="minorHAnsi"/>
                      <w:sz w:val="16"/>
                      <w:szCs w:val="16"/>
                    </w:rPr>
                    <w:t>$18.47</w:t>
                  </w:r>
                </w:p>
              </w:tc>
            </w:tr>
          </w:tbl>
          <w:p w14:paraId="361E8779" w14:textId="77777777" w:rsidR="00481407" w:rsidRDefault="00481407" w:rsidP="003F4A95">
            <w:pPr>
              <w:rPr>
                <w:rFonts w:cs="Arial"/>
                <w:sz w:val="20"/>
                <w:szCs w:val="20"/>
              </w:rPr>
            </w:pPr>
          </w:p>
          <w:p w14:paraId="030BF640" w14:textId="107E75E8" w:rsidR="004B7182" w:rsidRDefault="004B7182" w:rsidP="003F4A95">
            <w:pPr>
              <w:rPr>
                <w:rFonts w:cs="Arial"/>
                <w:sz w:val="20"/>
                <w:szCs w:val="20"/>
              </w:rPr>
            </w:pPr>
            <w:r>
              <w:rPr>
                <w:rFonts w:cs="Arial"/>
                <w:sz w:val="20"/>
                <w:szCs w:val="20"/>
              </w:rPr>
              <w:t>IMC= (18.47) –(12.08) = $6.39</w:t>
            </w:r>
          </w:p>
          <w:p w14:paraId="5E7DF5E8" w14:textId="77777777" w:rsidR="004B7182" w:rsidRDefault="004B7182" w:rsidP="003F4A95">
            <w:pPr>
              <w:rPr>
                <w:rFonts w:cs="Arial"/>
                <w:sz w:val="20"/>
                <w:szCs w:val="20"/>
              </w:rPr>
            </w:pPr>
          </w:p>
          <w:p w14:paraId="397E836F" w14:textId="75F64041" w:rsidR="004B7182" w:rsidRPr="00476F40" w:rsidRDefault="004B7182" w:rsidP="003F4A95">
            <w:pPr>
              <w:rPr>
                <w:rFonts w:cs="Arial"/>
                <w:sz w:val="20"/>
                <w:szCs w:val="20"/>
              </w:rPr>
            </w:pPr>
            <w:r>
              <w:rPr>
                <w:rFonts w:cs="Arial"/>
                <w:sz w:val="20"/>
                <w:szCs w:val="20"/>
              </w:rPr>
              <w:t xml:space="preserve">For Direct Install delivery the actual third party contracted cost shall be used. </w:t>
            </w:r>
          </w:p>
        </w:tc>
      </w:tr>
    </w:tbl>
    <w:p w14:paraId="28ED9648" w14:textId="77777777" w:rsidR="0074209B" w:rsidRPr="00AB5978" w:rsidRDefault="0074209B" w:rsidP="001D77F7">
      <w:pPr>
        <w:pStyle w:val="Vertical"/>
        <w:jc w:val="left"/>
      </w:pPr>
    </w:p>
    <w:sectPr w:rsidR="0074209B" w:rsidRPr="00AB5978" w:rsidSect="00FA5C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7F633" w14:textId="77777777" w:rsidR="00F35C07" w:rsidRDefault="00F35C07" w:rsidP="00FE520B">
      <w:r>
        <w:separator/>
      </w:r>
    </w:p>
  </w:endnote>
  <w:endnote w:type="continuationSeparator" w:id="0">
    <w:p w14:paraId="7D3A99C4" w14:textId="77777777" w:rsidR="00F35C07" w:rsidRDefault="00F35C07"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5FA19" w14:textId="77777777" w:rsidR="00BF7104" w:rsidRDefault="00F35C07" w:rsidP="00BF7104">
    <w:pPr>
      <w:pStyle w:val="Footer"/>
      <w:jc w:val="right"/>
      <w:rPr>
        <w:rFonts w:cstheme="minorHAnsi"/>
        <w:b/>
        <w:sz w:val="36"/>
        <w:szCs w:val="36"/>
      </w:rPr>
    </w:pPr>
    <w:sdt>
      <w:sdtPr>
        <w:rPr>
          <w:rFonts w:cstheme="minorHAnsi"/>
          <w:b/>
          <w:sz w:val="36"/>
          <w:szCs w:val="36"/>
        </w:rPr>
        <w:alias w:val="Date"/>
        <w:tag w:val=""/>
        <w:id w:val="-1014536461"/>
        <w:showingPlcHdr/>
        <w:dataBinding w:prefixMappings="xmlns:ns0='http://schemas.microsoft.com/office/2006/coverPageProps' " w:xpath="/ns0:CoverPageProperties[1]/ns0:PublishDate[1]" w:storeItemID="{55AF091B-3C7A-41E3-B477-F2FDAA23CFDA}"/>
        <w:date w:fullDate="2015-12-23T00:00:00Z">
          <w:dateFormat w:val="MMMM d, yyyy"/>
          <w:lid w:val="en-US"/>
          <w:storeMappedDataAs w:val="dateTime"/>
          <w:calendar w:val="gregorian"/>
        </w:date>
      </w:sdtPr>
      <w:sdtEndPr/>
      <w:sdtContent>
        <w:r w:rsidR="00BF7104">
          <w:rPr>
            <w:rFonts w:cstheme="minorHAnsi"/>
            <w:b/>
            <w:sz w:val="36"/>
            <w:szCs w:val="36"/>
          </w:rPr>
          <w:t xml:space="preserve">     </w:t>
        </w:r>
      </w:sdtContent>
    </w:sdt>
  </w:p>
  <w:p w14:paraId="73584514" w14:textId="0689AA44" w:rsidR="00BF7104" w:rsidRPr="00E47372" w:rsidRDefault="00BF7104" w:rsidP="0084491B">
    <w:pPr>
      <w:pStyle w:val="Footer"/>
      <w:pBdr>
        <w:top w:val="single" w:sz="4" w:space="1" w:color="auto"/>
      </w:pBdr>
      <w:rPr>
        <w:b/>
      </w:rPr>
    </w:pPr>
    <w:r>
      <w:rPr>
        <w:b/>
      </w:rPr>
      <w:t xml:space="preserve">Workpaper </w:t>
    </w:r>
    <w:r w:rsidR="00C43A86">
      <w:rPr>
        <w:b/>
      </w:rPr>
      <w:t>WPSDGENRLG008</w:t>
    </w:r>
    <w:r w:rsidR="004A0626">
      <w:rPr>
        <w:b/>
      </w:rPr>
      <w:t>4</w:t>
    </w:r>
    <w:r w:rsidR="00736DEF">
      <w:rPr>
        <w:b/>
      </w:rPr>
      <w:t xml:space="preserve">, Revision </w:t>
    </w:r>
    <w:r w:rsidR="004A0626">
      <w:rPr>
        <w:b/>
      </w:rPr>
      <w:t>0</w:t>
    </w:r>
    <w:r w:rsidR="00E25322">
      <w:rPr>
        <w:b/>
      </w:rPr>
      <w:t xml:space="preserve">                            </w:t>
    </w:r>
    <w:r w:rsidR="0025216C">
      <w:rPr>
        <w:b/>
      </w:rPr>
      <w:tab/>
    </w:r>
    <w:r w:rsidR="00770BE0">
      <w:rPr>
        <w:b/>
      </w:rPr>
      <w:t>August 1</w:t>
    </w:r>
    <w:r w:rsidR="003F48E7">
      <w:rPr>
        <w:b/>
      </w:rPr>
      <w:t>4</w:t>
    </w:r>
    <w:r w:rsidRPr="00DC5C9B">
      <w:rPr>
        <w:b/>
      </w:rPr>
      <w:t>, 201</w:t>
    </w:r>
    <w:r w:rsidR="0040214F">
      <w:rPr>
        <w:b/>
      </w:rPr>
      <w:t>7</w:t>
    </w:r>
  </w:p>
  <w:p w14:paraId="1C5F12B8" w14:textId="77777777" w:rsidR="00BF7104" w:rsidRDefault="00BF7104" w:rsidP="0084491B">
    <w:pPr>
      <w:pStyle w:val="Footer"/>
      <w:rPr>
        <w:b/>
      </w:rPr>
    </w:pPr>
    <w:r>
      <w:rPr>
        <w:b/>
      </w:rPr>
      <w:t>San Diego Gas &amp; Electric</w:t>
    </w:r>
  </w:p>
  <w:p w14:paraId="065DD977" w14:textId="77777777" w:rsidR="00BF7104" w:rsidRPr="009500DC" w:rsidRDefault="00BF7104" w:rsidP="00BF7104">
    <w:pPr>
      <w:pStyle w:val="Footer"/>
      <w:jc w:val="right"/>
      <w:rPr>
        <w:rFonts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8F60B" w14:textId="77777777" w:rsidR="00F35C07" w:rsidRDefault="00F35C07" w:rsidP="00FE520B">
      <w:r>
        <w:separator/>
      </w:r>
    </w:p>
  </w:footnote>
  <w:footnote w:type="continuationSeparator" w:id="0">
    <w:p w14:paraId="3FD68793" w14:textId="77777777" w:rsidR="00F35C07" w:rsidRDefault="00F35C07"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C2E90"/>
    <w:multiLevelType w:val="hybridMultilevel"/>
    <w:tmpl w:val="720EE616"/>
    <w:lvl w:ilvl="0" w:tplc="0FC2E0EC">
      <w:start w:val="1"/>
      <w:numFmt w:val="lowerLetter"/>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5C19D9"/>
    <w:multiLevelType w:val="multilevel"/>
    <w:tmpl w:val="DCAC44A6"/>
    <w:lvl w:ilvl="0">
      <w:start w:val="4"/>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2"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E5B3BFC"/>
    <w:multiLevelType w:val="multilevel"/>
    <w:tmpl w:val="ED6E32FA"/>
    <w:lvl w:ilvl="0">
      <w:start w:val="1"/>
      <w:numFmt w:val="bullet"/>
      <w:lvlText w:val="●"/>
      <w:lvlJc w:val="left"/>
      <w:pPr>
        <w:ind w:left="720" w:firstLine="1080"/>
      </w:pPr>
      <w:rPr>
        <w:rFonts w:ascii="Arial" w:eastAsia="Arial" w:hAnsi="Arial" w:cs="Arial"/>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 w15:restartNumberingAfterBreak="0">
    <w:nsid w:val="229853F8"/>
    <w:multiLevelType w:val="hybridMultilevel"/>
    <w:tmpl w:val="4D00688A"/>
    <w:lvl w:ilvl="0" w:tplc="2196B82A">
      <w:start w:val="1"/>
      <w:numFmt w:val="bullet"/>
      <w:lvlText w:val=""/>
      <w:lvlJc w:val="left"/>
      <w:pPr>
        <w:tabs>
          <w:tab w:val="num" w:pos="504"/>
        </w:tabs>
        <w:ind w:left="288" w:hanging="72"/>
      </w:pPr>
      <w:rPr>
        <w:rFonts w:ascii="Wingdings" w:hAnsi="Wingdings" w:hint="default"/>
      </w:rPr>
    </w:lvl>
    <w:lvl w:ilvl="1" w:tplc="C72A4F4E">
      <w:start w:val="1"/>
      <w:numFmt w:val="bullet"/>
      <w:lvlText w:val="o"/>
      <w:lvlJc w:val="left"/>
      <w:pPr>
        <w:tabs>
          <w:tab w:val="num" w:pos="720"/>
        </w:tabs>
        <w:ind w:left="792" w:hanging="144"/>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2B6170"/>
    <w:multiLevelType w:val="multilevel"/>
    <w:tmpl w:val="C04E009C"/>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260D0843"/>
    <w:multiLevelType w:val="hybridMultilevel"/>
    <w:tmpl w:val="35AED6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426A52"/>
    <w:multiLevelType w:val="hybridMultilevel"/>
    <w:tmpl w:val="B750F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B53104"/>
    <w:multiLevelType w:val="hybridMultilevel"/>
    <w:tmpl w:val="9E6AD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pStyle w:val="WPPR2"/>
      <w:lvlText w:val="%4."/>
      <w:lvlJc w:val="left"/>
      <w:pPr>
        <w:ind w:left="2880" w:hanging="360"/>
      </w:pPr>
    </w:lvl>
    <w:lvl w:ilvl="4" w:tplc="04090019" w:tentative="1">
      <w:start w:val="1"/>
      <w:numFmt w:val="lowerLetter"/>
      <w:pStyle w:val="WPPR3"/>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B824EC7"/>
    <w:multiLevelType w:val="hybridMultilevel"/>
    <w:tmpl w:val="15C0AB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B41279"/>
    <w:multiLevelType w:val="hybridMultilevel"/>
    <w:tmpl w:val="A0B0E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8A40D7"/>
    <w:multiLevelType w:val="hybridMultilevel"/>
    <w:tmpl w:val="59846ED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B60347"/>
    <w:multiLevelType w:val="hybridMultilevel"/>
    <w:tmpl w:val="72E899C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AC2D8E"/>
    <w:multiLevelType w:val="multilevel"/>
    <w:tmpl w:val="CF2A147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9" w15:restartNumberingAfterBreak="0">
    <w:nsid w:val="5C57425F"/>
    <w:multiLevelType w:val="hybridMultilevel"/>
    <w:tmpl w:val="B29A2BBC"/>
    <w:lvl w:ilvl="0" w:tplc="C3369918">
      <w:numFmt w:val="bullet"/>
      <w:lvlText w:val="•"/>
      <w:lvlJc w:val="left"/>
      <w:pPr>
        <w:ind w:left="720" w:hanging="360"/>
      </w:pPr>
      <w:rPr>
        <w:rFonts w:ascii="Calibri" w:eastAsia="Times New Roman" w:hAnsi="Calibri" w:cs="Calibri" w:hint="default"/>
      </w:rPr>
    </w:lvl>
    <w:lvl w:ilvl="1" w:tplc="7A3604CA">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21731C"/>
    <w:multiLevelType w:val="hybridMultilevel"/>
    <w:tmpl w:val="8F5EA138"/>
    <w:lvl w:ilvl="0" w:tplc="6D1C5CCC">
      <w:start w:val="3"/>
      <w:numFmt w:val="decimal"/>
      <w:pStyle w:val="TBL"/>
      <w:lvlText w:val="Table %1 - "/>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8C699E"/>
    <w:multiLevelType w:val="hybridMultilevel"/>
    <w:tmpl w:val="1CF062C2"/>
    <w:lvl w:ilvl="0" w:tplc="04090015">
      <w:start w:val="1"/>
      <w:numFmt w:val="upp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2" w15:restartNumberingAfterBreak="0">
    <w:nsid w:val="64B3614A"/>
    <w:multiLevelType w:val="hybridMultilevel"/>
    <w:tmpl w:val="387AE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7F597A"/>
    <w:multiLevelType w:val="hybridMultilevel"/>
    <w:tmpl w:val="F1F015EA"/>
    <w:lvl w:ilvl="0" w:tplc="D6F068EA">
      <w:start w:val="1"/>
      <w:numFmt w:val="decimal"/>
      <w:lvlText w:val="Table %1 -"/>
      <w:lvlJc w:val="left"/>
      <w:pPr>
        <w:tabs>
          <w:tab w:val="num" w:pos="1080"/>
        </w:tabs>
        <w:ind w:left="1080" w:hanging="360"/>
      </w:pPr>
      <w:rPr>
        <w:rFonts w:ascii="Arial" w:hAnsi="Arial" w:hint="default"/>
        <w:b/>
        <w:i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730016AE"/>
    <w:multiLevelType w:val="multilevel"/>
    <w:tmpl w:val="A308F48C"/>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25"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7D167A69"/>
    <w:multiLevelType w:val="multilevel"/>
    <w:tmpl w:val="9F36830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9"/>
  </w:num>
  <w:num w:numId="2">
    <w:abstractNumId w:val="10"/>
  </w:num>
  <w:num w:numId="3">
    <w:abstractNumId w:val="2"/>
  </w:num>
  <w:num w:numId="4">
    <w:abstractNumId w:val="13"/>
  </w:num>
  <w:num w:numId="5">
    <w:abstractNumId w:val="17"/>
  </w:num>
  <w:num w:numId="6">
    <w:abstractNumId w:val="1"/>
  </w:num>
  <w:num w:numId="7">
    <w:abstractNumId w:val="20"/>
  </w:num>
  <w:num w:numId="8">
    <w:abstractNumId w:val="23"/>
  </w:num>
  <w:num w:numId="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0">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1">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12">
    <w:abstractNumId w:val="7"/>
  </w:num>
  <w:num w:numId="13">
    <w:abstractNumId w:val="19"/>
  </w:num>
  <w:num w:numId="14">
    <w:abstractNumId w:val="21"/>
  </w:num>
  <w:num w:numId="15">
    <w:abstractNumId w:val="1"/>
  </w:num>
  <w:num w:numId="16">
    <w:abstractNumId w:val="1"/>
  </w:num>
  <w:num w:numId="17">
    <w:abstractNumId w:val="15"/>
  </w:num>
  <w:num w:numId="18">
    <w:abstractNumId w:val="11"/>
  </w:num>
  <w:num w:numId="19">
    <w:abstractNumId w:val="25"/>
  </w:num>
  <w:num w:numId="20">
    <w:abstractNumId w:val="6"/>
  </w:num>
  <w:num w:numId="21">
    <w:abstractNumId w:val="3"/>
  </w:num>
  <w:num w:numId="22">
    <w:abstractNumId w:val="26"/>
  </w:num>
  <w:num w:numId="23">
    <w:abstractNumId w:val="0"/>
  </w:num>
  <w:num w:numId="24">
    <w:abstractNumId w:val="5"/>
  </w:num>
  <w:num w:numId="25">
    <w:abstractNumId w:val="18"/>
  </w:num>
  <w:num w:numId="26">
    <w:abstractNumId w:val="24"/>
  </w:num>
  <w:num w:numId="27">
    <w:abstractNumId w:val="14"/>
  </w:num>
  <w:num w:numId="28">
    <w:abstractNumId w:val="12"/>
  </w:num>
  <w:num w:numId="29">
    <w:abstractNumId w:val="22"/>
  </w:num>
  <w:num w:numId="30">
    <w:abstractNumId w:val="4"/>
  </w:num>
  <w:num w:numId="31">
    <w:abstractNumId w:val="16"/>
  </w:num>
  <w:num w:numId="32">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eynoso, Ed">
    <w15:presenceInfo w15:providerId="AD" w15:userId="S-1-5-21-1343024091-1078145449-682003330-1972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7C6"/>
    <w:rsid w:val="00001556"/>
    <w:rsid w:val="00002DDD"/>
    <w:rsid w:val="000143F0"/>
    <w:rsid w:val="00017E7E"/>
    <w:rsid w:val="00021AEA"/>
    <w:rsid w:val="00024C09"/>
    <w:rsid w:val="0005267D"/>
    <w:rsid w:val="00052743"/>
    <w:rsid w:val="00052CE4"/>
    <w:rsid w:val="00070B14"/>
    <w:rsid w:val="00076DB6"/>
    <w:rsid w:val="0008453F"/>
    <w:rsid w:val="000941E6"/>
    <w:rsid w:val="000C0819"/>
    <w:rsid w:val="000E2E9B"/>
    <w:rsid w:val="000F0580"/>
    <w:rsid w:val="000F72EF"/>
    <w:rsid w:val="001056E7"/>
    <w:rsid w:val="00107D86"/>
    <w:rsid w:val="001158E9"/>
    <w:rsid w:val="001272B0"/>
    <w:rsid w:val="001419AB"/>
    <w:rsid w:val="00152BB8"/>
    <w:rsid w:val="001879C7"/>
    <w:rsid w:val="00191296"/>
    <w:rsid w:val="00193E56"/>
    <w:rsid w:val="001D77F7"/>
    <w:rsid w:val="001E5E5C"/>
    <w:rsid w:val="001F020D"/>
    <w:rsid w:val="001F70DB"/>
    <w:rsid w:val="002057A3"/>
    <w:rsid w:val="00223B15"/>
    <w:rsid w:val="00226262"/>
    <w:rsid w:val="002372ED"/>
    <w:rsid w:val="00245B90"/>
    <w:rsid w:val="00250390"/>
    <w:rsid w:val="0025216C"/>
    <w:rsid w:val="002541A1"/>
    <w:rsid w:val="00255991"/>
    <w:rsid w:val="00260731"/>
    <w:rsid w:val="00262398"/>
    <w:rsid w:val="002647E9"/>
    <w:rsid w:val="00282C54"/>
    <w:rsid w:val="002C1BE5"/>
    <w:rsid w:val="002C7FB3"/>
    <w:rsid w:val="002E42C1"/>
    <w:rsid w:val="00307A88"/>
    <w:rsid w:val="003466A3"/>
    <w:rsid w:val="00353ECF"/>
    <w:rsid w:val="00353FEC"/>
    <w:rsid w:val="00362D4E"/>
    <w:rsid w:val="0037156E"/>
    <w:rsid w:val="00392FA8"/>
    <w:rsid w:val="00394045"/>
    <w:rsid w:val="003A7B4E"/>
    <w:rsid w:val="003C4D88"/>
    <w:rsid w:val="003E122A"/>
    <w:rsid w:val="003E6FA5"/>
    <w:rsid w:val="003F0417"/>
    <w:rsid w:val="003F48E7"/>
    <w:rsid w:val="003F656F"/>
    <w:rsid w:val="0040214F"/>
    <w:rsid w:val="00421052"/>
    <w:rsid w:val="00424C7F"/>
    <w:rsid w:val="0044518E"/>
    <w:rsid w:val="004537B4"/>
    <w:rsid w:val="00476F40"/>
    <w:rsid w:val="00481407"/>
    <w:rsid w:val="00481DAD"/>
    <w:rsid w:val="0048680D"/>
    <w:rsid w:val="00487D18"/>
    <w:rsid w:val="004A0626"/>
    <w:rsid w:val="004A0CE5"/>
    <w:rsid w:val="004B1B5F"/>
    <w:rsid w:val="004B7182"/>
    <w:rsid w:val="004C44B9"/>
    <w:rsid w:val="004E3D82"/>
    <w:rsid w:val="00500D21"/>
    <w:rsid w:val="00505172"/>
    <w:rsid w:val="005314D9"/>
    <w:rsid w:val="0053719E"/>
    <w:rsid w:val="005815D4"/>
    <w:rsid w:val="00581D34"/>
    <w:rsid w:val="0059117D"/>
    <w:rsid w:val="005B439A"/>
    <w:rsid w:val="005C2962"/>
    <w:rsid w:val="005C2AFD"/>
    <w:rsid w:val="005C5DBD"/>
    <w:rsid w:val="005F770E"/>
    <w:rsid w:val="006049AE"/>
    <w:rsid w:val="0062702B"/>
    <w:rsid w:val="00636490"/>
    <w:rsid w:val="00641077"/>
    <w:rsid w:val="00654030"/>
    <w:rsid w:val="00684ABA"/>
    <w:rsid w:val="006A697F"/>
    <w:rsid w:val="006B2014"/>
    <w:rsid w:val="006D4266"/>
    <w:rsid w:val="006E05ED"/>
    <w:rsid w:val="006F1B85"/>
    <w:rsid w:val="006F77E6"/>
    <w:rsid w:val="007123A8"/>
    <w:rsid w:val="00736DEF"/>
    <w:rsid w:val="0074139F"/>
    <w:rsid w:val="00741B15"/>
    <w:rsid w:val="0074209B"/>
    <w:rsid w:val="007567A1"/>
    <w:rsid w:val="007632B7"/>
    <w:rsid w:val="00763E52"/>
    <w:rsid w:val="00770BE0"/>
    <w:rsid w:val="007A2886"/>
    <w:rsid w:val="007A3BC7"/>
    <w:rsid w:val="007E67A5"/>
    <w:rsid w:val="007F6B28"/>
    <w:rsid w:val="00822B6F"/>
    <w:rsid w:val="008301C9"/>
    <w:rsid w:val="0084491B"/>
    <w:rsid w:val="00861B74"/>
    <w:rsid w:val="00867C9A"/>
    <w:rsid w:val="008733BD"/>
    <w:rsid w:val="008828CF"/>
    <w:rsid w:val="008B6B70"/>
    <w:rsid w:val="008C3CC9"/>
    <w:rsid w:val="008C3D1E"/>
    <w:rsid w:val="008D2881"/>
    <w:rsid w:val="008E017D"/>
    <w:rsid w:val="008E603F"/>
    <w:rsid w:val="008F46BC"/>
    <w:rsid w:val="009011AB"/>
    <w:rsid w:val="00904D62"/>
    <w:rsid w:val="00915B27"/>
    <w:rsid w:val="00915FF5"/>
    <w:rsid w:val="0095100A"/>
    <w:rsid w:val="009544BA"/>
    <w:rsid w:val="00957601"/>
    <w:rsid w:val="009604A3"/>
    <w:rsid w:val="009A0721"/>
    <w:rsid w:val="009A0F3E"/>
    <w:rsid w:val="009D106C"/>
    <w:rsid w:val="00A40890"/>
    <w:rsid w:val="00A43405"/>
    <w:rsid w:val="00A64AB4"/>
    <w:rsid w:val="00A738FF"/>
    <w:rsid w:val="00A756B9"/>
    <w:rsid w:val="00A75EDC"/>
    <w:rsid w:val="00AA2347"/>
    <w:rsid w:val="00AA3C1F"/>
    <w:rsid w:val="00AB3EEE"/>
    <w:rsid w:val="00AD41FF"/>
    <w:rsid w:val="00AF54DF"/>
    <w:rsid w:val="00AF71B7"/>
    <w:rsid w:val="00B63B11"/>
    <w:rsid w:val="00B86725"/>
    <w:rsid w:val="00B965D9"/>
    <w:rsid w:val="00BA188B"/>
    <w:rsid w:val="00BC227C"/>
    <w:rsid w:val="00BF7104"/>
    <w:rsid w:val="00C13FDE"/>
    <w:rsid w:val="00C27546"/>
    <w:rsid w:val="00C35CD7"/>
    <w:rsid w:val="00C361B3"/>
    <w:rsid w:val="00C43A86"/>
    <w:rsid w:val="00C469C4"/>
    <w:rsid w:val="00C84A06"/>
    <w:rsid w:val="00C85B1A"/>
    <w:rsid w:val="00CA3063"/>
    <w:rsid w:val="00CC12EC"/>
    <w:rsid w:val="00CE3C22"/>
    <w:rsid w:val="00D12664"/>
    <w:rsid w:val="00D21F2C"/>
    <w:rsid w:val="00D32070"/>
    <w:rsid w:val="00D426E4"/>
    <w:rsid w:val="00D60240"/>
    <w:rsid w:val="00D67814"/>
    <w:rsid w:val="00D76877"/>
    <w:rsid w:val="00D77F05"/>
    <w:rsid w:val="00D83ED3"/>
    <w:rsid w:val="00D86243"/>
    <w:rsid w:val="00D90D41"/>
    <w:rsid w:val="00DA3395"/>
    <w:rsid w:val="00DB6775"/>
    <w:rsid w:val="00DC13B9"/>
    <w:rsid w:val="00DC53A4"/>
    <w:rsid w:val="00DD4B93"/>
    <w:rsid w:val="00DF6FA0"/>
    <w:rsid w:val="00E00DCC"/>
    <w:rsid w:val="00E041B5"/>
    <w:rsid w:val="00E23B77"/>
    <w:rsid w:val="00E25322"/>
    <w:rsid w:val="00E42E3A"/>
    <w:rsid w:val="00E56CE7"/>
    <w:rsid w:val="00E61080"/>
    <w:rsid w:val="00E70363"/>
    <w:rsid w:val="00E77D27"/>
    <w:rsid w:val="00E91DE0"/>
    <w:rsid w:val="00EB5F44"/>
    <w:rsid w:val="00EE19D6"/>
    <w:rsid w:val="00EE4316"/>
    <w:rsid w:val="00F108BD"/>
    <w:rsid w:val="00F117C6"/>
    <w:rsid w:val="00F11AF0"/>
    <w:rsid w:val="00F23AE9"/>
    <w:rsid w:val="00F35C07"/>
    <w:rsid w:val="00F56BE9"/>
    <w:rsid w:val="00F5794B"/>
    <w:rsid w:val="00F67334"/>
    <w:rsid w:val="00F76403"/>
    <w:rsid w:val="00F77C08"/>
    <w:rsid w:val="00F8481C"/>
    <w:rsid w:val="00F95AC4"/>
    <w:rsid w:val="00FA26AF"/>
    <w:rsid w:val="00FA5C27"/>
    <w:rsid w:val="00FB4ADB"/>
    <w:rsid w:val="00FC1723"/>
    <w:rsid w:val="00FD1321"/>
    <w:rsid w:val="00FE520B"/>
    <w:rsid w:val="00FF2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A302AA"/>
  <w15:docId w15:val="{91004500-EF77-4DBC-9FBB-D754A1D66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117C6"/>
    <w:pPr>
      <w:spacing w:after="0" w:line="240" w:lineRule="auto"/>
    </w:pPr>
    <w:rPr>
      <w:rFonts w:eastAsia="Times New Roman" w:cs="Times New Roman"/>
      <w:szCs w:val="24"/>
    </w:rPr>
  </w:style>
  <w:style w:type="paragraph" w:styleId="Heading1">
    <w:name w:val="heading 1"/>
    <w:basedOn w:val="Normal"/>
    <w:next w:val="Normal"/>
    <w:link w:val="Heading1Char"/>
    <w:qFormat/>
    <w:rsid w:val="00F117C6"/>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F117C6"/>
    <w:pPr>
      <w:keepNext/>
      <w:spacing w:before="240" w:after="60"/>
      <w:outlineLvl w:val="1"/>
    </w:pPr>
    <w:rPr>
      <w:rFonts w:ascii="Arial Narrow" w:hAnsi="Arial Narrow" w:cs="Arial"/>
      <w:b/>
      <w:bCs/>
      <w:iCs/>
      <w:smallCap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pPr>
    <w:rPr>
      <w:rFonts w:ascii="Trebuchet MS" w:hAnsi="Trebuchet MS"/>
      <w:i/>
      <w:color w:val="FF0000"/>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rPr>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nhideWhenUsed/>
    <w:rsid w:val="00F117C6"/>
    <w:pPr>
      <w:tabs>
        <w:tab w:val="center" w:pos="4680"/>
        <w:tab w:val="right" w:pos="9360"/>
      </w:tabs>
    </w:pPr>
  </w:style>
  <w:style w:type="character" w:customStyle="1" w:styleId="FooterChar">
    <w:name w:val="Footer Char"/>
    <w:basedOn w:val="DefaultParagraphFont"/>
    <w:link w:val="Footer"/>
    <w:rsid w:val="00F117C6"/>
    <w:rPr>
      <w:rFonts w:eastAsia="Times New Roman" w:cs="Times New Roman"/>
      <w:szCs w:val="24"/>
    </w:rPr>
  </w:style>
  <w:style w:type="paragraph" w:customStyle="1" w:styleId="WPnumber">
    <w:name w:val="WPnumber"/>
    <w:basedOn w:val="Normal"/>
    <w:link w:val="WPnumberChar"/>
    <w:rsid w:val="00F117C6"/>
    <w:pPr>
      <w:jc w:val="right"/>
    </w:pPr>
    <w:rPr>
      <w:rFonts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ind w:left="720"/>
      <w:contextualSpacing/>
    </w:pPr>
  </w:style>
  <w:style w:type="paragraph" w:styleId="Header">
    <w:name w:val="header"/>
    <w:basedOn w:val="Normal"/>
    <w:link w:val="HeaderChar"/>
    <w:uiPriority w:val="99"/>
    <w:unhideWhenUsed/>
    <w:rsid w:val="00FE520B"/>
    <w:pPr>
      <w:tabs>
        <w:tab w:val="center" w:pos="4680"/>
        <w:tab w:val="right" w:pos="9360"/>
      </w:tabs>
    </w:pPr>
  </w:style>
  <w:style w:type="character" w:customStyle="1" w:styleId="HeaderChar">
    <w:name w:val="Header Char"/>
    <w:basedOn w:val="DefaultParagraphFont"/>
    <w:link w:val="Header"/>
    <w:uiPriority w:val="99"/>
    <w:rsid w:val="00FE520B"/>
    <w:rPr>
      <w:rFonts w:eastAsia="Times New Roman" w:cs="Times New Roman"/>
      <w:szCs w:val="24"/>
    </w:rPr>
  </w:style>
  <w:style w:type="table" w:styleId="TableContemporary">
    <w:name w:val="Table Contemporary"/>
    <w:basedOn w:val="TableNormal"/>
    <w:rsid w:val="00500D21"/>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RT">
    <w:name w:val="ART"/>
    <w:basedOn w:val="Normal"/>
    <w:next w:val="PR1"/>
    <w:rsid w:val="00A64AB4"/>
    <w:pPr>
      <w:numPr>
        <w:ilvl w:val="1"/>
        <w:numId w:val="6"/>
      </w:numPr>
      <w:suppressAutoHyphens/>
      <w:spacing w:before="240"/>
      <w:outlineLvl w:val="1"/>
    </w:pPr>
    <w:rPr>
      <w:rFonts w:ascii="Arial" w:eastAsia="Batang" w:hAnsi="Arial"/>
      <w:b/>
      <w:caps/>
      <w:sz w:val="20"/>
      <w:szCs w:val="20"/>
    </w:rPr>
  </w:style>
  <w:style w:type="paragraph" w:customStyle="1" w:styleId="PR1">
    <w:name w:val="PR1"/>
    <w:basedOn w:val="ART"/>
    <w:rsid w:val="00A64AB4"/>
    <w:pPr>
      <w:numPr>
        <w:ilvl w:val="2"/>
      </w:numPr>
      <w:outlineLvl w:val="2"/>
    </w:pPr>
    <w:rPr>
      <w:b w:val="0"/>
      <w:caps w:val="0"/>
    </w:rPr>
  </w:style>
  <w:style w:type="paragraph" w:customStyle="1" w:styleId="PR2">
    <w:name w:val="PR2"/>
    <w:basedOn w:val="PR1"/>
    <w:rsid w:val="00A64AB4"/>
    <w:pPr>
      <w:numPr>
        <w:ilvl w:val="3"/>
      </w:numPr>
      <w:spacing w:before="0"/>
      <w:outlineLvl w:val="3"/>
    </w:pPr>
  </w:style>
  <w:style w:type="paragraph" w:customStyle="1" w:styleId="PR3">
    <w:name w:val="PR3"/>
    <w:basedOn w:val="PR1"/>
    <w:rsid w:val="00A64AB4"/>
    <w:pPr>
      <w:numPr>
        <w:ilvl w:val="4"/>
      </w:numPr>
      <w:spacing w:before="0"/>
      <w:outlineLvl w:val="4"/>
    </w:pPr>
  </w:style>
  <w:style w:type="paragraph" w:customStyle="1" w:styleId="PR4">
    <w:name w:val="PR4"/>
    <w:basedOn w:val="PR1"/>
    <w:rsid w:val="00A64AB4"/>
    <w:pPr>
      <w:numPr>
        <w:ilvl w:val="5"/>
      </w:numPr>
      <w:tabs>
        <w:tab w:val="left" w:pos="2448"/>
      </w:tabs>
      <w:spacing w:before="0"/>
      <w:outlineLvl w:val="5"/>
    </w:pPr>
  </w:style>
  <w:style w:type="paragraph" w:customStyle="1" w:styleId="PR5">
    <w:name w:val="PR5"/>
    <w:basedOn w:val="PR1"/>
    <w:rsid w:val="00A64AB4"/>
    <w:pPr>
      <w:numPr>
        <w:ilvl w:val="6"/>
      </w:numPr>
      <w:spacing w:before="0"/>
      <w:outlineLvl w:val="6"/>
    </w:pPr>
  </w:style>
  <w:style w:type="paragraph" w:customStyle="1" w:styleId="PR6">
    <w:name w:val="PR6"/>
    <w:basedOn w:val="PR1"/>
    <w:rsid w:val="00A64AB4"/>
    <w:pPr>
      <w:numPr>
        <w:ilvl w:val="7"/>
      </w:numPr>
      <w:tabs>
        <w:tab w:val="left" w:pos="3744"/>
      </w:tabs>
      <w:spacing w:before="0"/>
      <w:outlineLvl w:val="7"/>
    </w:pPr>
  </w:style>
  <w:style w:type="paragraph" w:customStyle="1" w:styleId="PR7">
    <w:name w:val="PR7"/>
    <w:basedOn w:val="PR6"/>
    <w:rsid w:val="00A64AB4"/>
    <w:pPr>
      <w:numPr>
        <w:ilvl w:val="8"/>
      </w:numPr>
      <w:tabs>
        <w:tab w:val="left" w:pos="4464"/>
      </w:tabs>
    </w:pPr>
  </w:style>
  <w:style w:type="paragraph" w:customStyle="1" w:styleId="TBL">
    <w:name w:val="TBL"/>
    <w:rsid w:val="00A64AB4"/>
    <w:pPr>
      <w:numPr>
        <w:numId w:val="7"/>
      </w:numPr>
      <w:spacing w:before="120" w:after="120" w:line="240" w:lineRule="auto"/>
      <w:jc w:val="center"/>
    </w:pPr>
    <w:rPr>
      <w:rFonts w:ascii="Arial" w:eastAsia="Batang" w:hAnsi="Arial" w:cs="Times New Roman"/>
      <w:b/>
      <w:sz w:val="20"/>
      <w:szCs w:val="20"/>
    </w:rPr>
  </w:style>
  <w:style w:type="character" w:styleId="Hyperlink">
    <w:name w:val="Hyperlink"/>
    <w:basedOn w:val="DefaultParagraphFont"/>
    <w:uiPriority w:val="99"/>
    <w:rsid w:val="00A64AB4"/>
    <w:rPr>
      <w:rFonts w:cs="Times New Roman"/>
      <w:color w:val="0000FF"/>
      <w:u w:val="single"/>
    </w:rPr>
  </w:style>
  <w:style w:type="paragraph" w:customStyle="1" w:styleId="Normal1">
    <w:name w:val="Normal1"/>
    <w:basedOn w:val="Normal"/>
    <w:rsid w:val="00A64AB4"/>
    <w:pPr>
      <w:overflowPunct w:val="0"/>
      <w:autoSpaceDE w:val="0"/>
      <w:autoSpaceDN w:val="0"/>
      <w:adjustRightInd w:val="0"/>
      <w:spacing w:after="120" w:line="360" w:lineRule="atLeast"/>
      <w:textAlignment w:val="baseline"/>
    </w:pPr>
    <w:rPr>
      <w:rFonts w:ascii="Times New Roman" w:eastAsia="Batang" w:hAnsi="Times New Roman"/>
      <w:szCs w:val="20"/>
    </w:rPr>
  </w:style>
  <w:style w:type="paragraph" w:customStyle="1" w:styleId="WPSCT">
    <w:name w:val="WPSCT"/>
    <w:basedOn w:val="Normal"/>
    <w:next w:val="ART"/>
    <w:qFormat/>
    <w:rsid w:val="00A64AB4"/>
    <w:pPr>
      <w:numPr>
        <w:numId w:val="6"/>
      </w:numPr>
      <w:suppressAutoHyphens/>
      <w:spacing w:before="240"/>
      <w:outlineLvl w:val="0"/>
    </w:pPr>
    <w:rPr>
      <w:rFonts w:ascii="Arial" w:eastAsia="Batang" w:hAnsi="Arial"/>
      <w:b/>
      <w:caps/>
      <w:sz w:val="20"/>
      <w:szCs w:val="20"/>
    </w:rPr>
  </w:style>
  <w:style w:type="paragraph" w:customStyle="1" w:styleId="WPART">
    <w:name w:val="WPART"/>
    <w:basedOn w:val="ART"/>
    <w:qFormat/>
    <w:rsid w:val="00A64AB4"/>
    <w:pPr>
      <w:keepNext/>
    </w:pPr>
  </w:style>
  <w:style w:type="paragraph" w:customStyle="1" w:styleId="WPPR1">
    <w:name w:val="WPPR1"/>
    <w:basedOn w:val="PR1"/>
    <w:qFormat/>
    <w:rsid w:val="00A64AB4"/>
  </w:style>
  <w:style w:type="paragraph" w:customStyle="1" w:styleId="Vertical">
    <w:name w:val="Vertical"/>
    <w:basedOn w:val="Normal1"/>
    <w:qFormat/>
    <w:rsid w:val="00A64AB4"/>
    <w:pPr>
      <w:spacing w:line="240" w:lineRule="auto"/>
      <w:jc w:val="center"/>
    </w:pPr>
    <w:rPr>
      <w:rFonts w:ascii="Arial" w:eastAsia="Times New Roman" w:hAnsi="Arial"/>
      <w:sz w:val="20"/>
    </w:rPr>
  </w:style>
  <w:style w:type="paragraph" w:customStyle="1" w:styleId="WPPR2">
    <w:name w:val="WPPR2"/>
    <w:basedOn w:val="PR2"/>
    <w:qFormat/>
    <w:rsid w:val="005815D4"/>
    <w:pPr>
      <w:numPr>
        <w:numId w:val="1"/>
      </w:numPr>
    </w:pPr>
  </w:style>
  <w:style w:type="paragraph" w:customStyle="1" w:styleId="WPPR3">
    <w:name w:val="WPPR3"/>
    <w:basedOn w:val="PR3"/>
    <w:qFormat/>
    <w:rsid w:val="005815D4"/>
    <w:pPr>
      <w:numPr>
        <w:numId w:val="1"/>
      </w:numPr>
    </w:pPr>
  </w:style>
  <w:style w:type="character" w:styleId="EndnoteReference">
    <w:name w:val="endnote reference"/>
    <w:basedOn w:val="DefaultParagraphFont"/>
    <w:rsid w:val="00A64AB4"/>
    <w:rPr>
      <w:vertAlign w:val="superscript"/>
    </w:rPr>
  </w:style>
  <w:style w:type="paragraph" w:styleId="FootnoteText">
    <w:name w:val="footnote text"/>
    <w:basedOn w:val="Normal"/>
    <w:link w:val="FootnoteTextChar"/>
    <w:uiPriority w:val="99"/>
    <w:semiHidden/>
    <w:unhideWhenUsed/>
    <w:rsid w:val="00A64AB4"/>
    <w:rPr>
      <w:sz w:val="20"/>
      <w:szCs w:val="20"/>
    </w:rPr>
  </w:style>
  <w:style w:type="character" w:customStyle="1" w:styleId="FootnoteTextChar">
    <w:name w:val="Footnote Text Char"/>
    <w:basedOn w:val="DefaultParagraphFont"/>
    <w:link w:val="FootnoteText"/>
    <w:uiPriority w:val="99"/>
    <w:semiHidden/>
    <w:rsid w:val="00A64AB4"/>
    <w:rPr>
      <w:rFonts w:eastAsia="Times New Roman" w:cs="Times New Roman"/>
      <w:sz w:val="20"/>
      <w:szCs w:val="20"/>
    </w:rPr>
  </w:style>
  <w:style w:type="character" w:styleId="FootnoteReference">
    <w:name w:val="footnote reference"/>
    <w:basedOn w:val="DefaultParagraphFont"/>
    <w:uiPriority w:val="99"/>
    <w:semiHidden/>
    <w:unhideWhenUsed/>
    <w:rsid w:val="00A64AB4"/>
    <w:rPr>
      <w:vertAlign w:val="superscript"/>
    </w:rPr>
  </w:style>
  <w:style w:type="character" w:styleId="CommentReference">
    <w:name w:val="annotation reference"/>
    <w:basedOn w:val="DefaultParagraphFont"/>
    <w:uiPriority w:val="99"/>
    <w:semiHidden/>
    <w:unhideWhenUsed/>
    <w:rsid w:val="00A40890"/>
    <w:rPr>
      <w:sz w:val="16"/>
      <w:szCs w:val="16"/>
    </w:rPr>
  </w:style>
  <w:style w:type="paragraph" w:styleId="CommentText">
    <w:name w:val="annotation text"/>
    <w:basedOn w:val="Normal"/>
    <w:link w:val="CommentTextChar"/>
    <w:uiPriority w:val="99"/>
    <w:semiHidden/>
    <w:unhideWhenUsed/>
    <w:rsid w:val="00A40890"/>
    <w:rPr>
      <w:sz w:val="20"/>
      <w:szCs w:val="20"/>
    </w:rPr>
  </w:style>
  <w:style w:type="character" w:customStyle="1" w:styleId="CommentTextChar">
    <w:name w:val="Comment Text Char"/>
    <w:basedOn w:val="DefaultParagraphFont"/>
    <w:link w:val="CommentText"/>
    <w:uiPriority w:val="99"/>
    <w:semiHidden/>
    <w:rsid w:val="00A40890"/>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0890"/>
    <w:rPr>
      <w:b/>
      <w:bCs/>
    </w:rPr>
  </w:style>
  <w:style w:type="character" w:customStyle="1" w:styleId="CommentSubjectChar">
    <w:name w:val="Comment Subject Char"/>
    <w:basedOn w:val="CommentTextChar"/>
    <w:link w:val="CommentSubject"/>
    <w:uiPriority w:val="99"/>
    <w:semiHidden/>
    <w:rsid w:val="00A40890"/>
    <w:rPr>
      <w:rFonts w:eastAsia="Times New Roman" w:cs="Times New Roman"/>
      <w:b/>
      <w:bCs/>
      <w:sz w:val="20"/>
      <w:szCs w:val="20"/>
    </w:rPr>
  </w:style>
  <w:style w:type="character" w:styleId="Strong">
    <w:name w:val="Strong"/>
    <w:qFormat/>
    <w:rsid w:val="0025216C"/>
    <w:rPr>
      <w:b/>
      <w:bCs/>
    </w:rPr>
  </w:style>
  <w:style w:type="table" w:customStyle="1" w:styleId="TableGrid11">
    <w:name w:val="Table Grid11"/>
    <w:basedOn w:val="TableNormal"/>
    <w:next w:val="TableGrid"/>
    <w:rsid w:val="0025216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1C3A54D61944DBB3D63B92C982C696"/>
        <w:category>
          <w:name w:val="General"/>
          <w:gallery w:val="placeholder"/>
        </w:category>
        <w:types>
          <w:type w:val="bbPlcHdr"/>
        </w:types>
        <w:behaviors>
          <w:behavior w:val="content"/>
        </w:behaviors>
        <w:guid w:val="{F650BA68-2FED-4C03-A228-33EEEE5F70A1}"/>
      </w:docPartPr>
      <w:docPartBody>
        <w:p w:rsidR="005C5C4F" w:rsidRDefault="001F1348" w:rsidP="001F1348">
          <w:pPr>
            <w:pStyle w:val="2D1C3A54D61944DBB3D63B92C982C696"/>
          </w:pPr>
          <w:r w:rsidRPr="0033327F">
            <w:rPr>
              <w:rStyle w:val="PlaceholderText"/>
            </w:rPr>
            <w:t>[Title]</w:t>
          </w:r>
        </w:p>
      </w:docPartBody>
    </w:docPart>
    <w:docPart>
      <w:docPartPr>
        <w:name w:val="5420FAF41CED451EAB8369D8BC2C0B60"/>
        <w:category>
          <w:name w:val="General"/>
          <w:gallery w:val="placeholder"/>
        </w:category>
        <w:types>
          <w:type w:val="bbPlcHdr"/>
        </w:types>
        <w:behaviors>
          <w:behavior w:val="content"/>
        </w:behaviors>
        <w:guid w:val="{07636B28-D62B-4A70-8ACE-F496EEC0C22D}"/>
      </w:docPartPr>
      <w:docPartBody>
        <w:p w:rsidR="005C5C4F" w:rsidRDefault="001F1348" w:rsidP="001F1348">
          <w:pPr>
            <w:pStyle w:val="5420FAF41CED451EAB8369D8BC2C0B60"/>
          </w:pPr>
          <w:r w:rsidRPr="0033327F">
            <w:rPr>
              <w:rStyle w:val="PlaceholderText"/>
            </w:rPr>
            <w:t>[Status]</w:t>
          </w:r>
        </w:p>
      </w:docPartBody>
    </w:docPart>
    <w:docPart>
      <w:docPartPr>
        <w:name w:val="954041495DA644508C725EBE45A9A075"/>
        <w:category>
          <w:name w:val="General"/>
          <w:gallery w:val="placeholder"/>
        </w:category>
        <w:types>
          <w:type w:val="bbPlcHdr"/>
        </w:types>
        <w:behaviors>
          <w:behavior w:val="content"/>
        </w:behaviors>
        <w:guid w:val="{E0F9CD43-C7D6-4BD6-B31F-DEA4DFBB8C2B}"/>
      </w:docPartPr>
      <w:docPartBody>
        <w:p w:rsidR="005C5C4F" w:rsidRDefault="001F1348" w:rsidP="001F1348">
          <w:pPr>
            <w:pStyle w:val="954041495DA644508C725EBE45A9A075"/>
          </w:pPr>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348"/>
    <w:rsid w:val="00131B1E"/>
    <w:rsid w:val="001F1348"/>
    <w:rsid w:val="00272735"/>
    <w:rsid w:val="0029002A"/>
    <w:rsid w:val="002C53B6"/>
    <w:rsid w:val="00306DAD"/>
    <w:rsid w:val="00344BC0"/>
    <w:rsid w:val="0037586B"/>
    <w:rsid w:val="00400FBA"/>
    <w:rsid w:val="004071DC"/>
    <w:rsid w:val="004A6E2F"/>
    <w:rsid w:val="00523398"/>
    <w:rsid w:val="005C5C4F"/>
    <w:rsid w:val="00780E3A"/>
    <w:rsid w:val="008262D6"/>
    <w:rsid w:val="00882257"/>
    <w:rsid w:val="008D3C4F"/>
    <w:rsid w:val="009F7E92"/>
    <w:rsid w:val="00AC1BF4"/>
    <w:rsid w:val="00B36860"/>
    <w:rsid w:val="00BC30DF"/>
    <w:rsid w:val="00D65D1E"/>
    <w:rsid w:val="00DD71FD"/>
    <w:rsid w:val="00F34C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6DAD"/>
    <w:rPr>
      <w:color w:val="808080"/>
    </w:rPr>
  </w:style>
  <w:style w:type="paragraph" w:customStyle="1" w:styleId="2D1C3A54D61944DBB3D63B92C982C696">
    <w:name w:val="2D1C3A54D61944DBB3D63B92C982C696"/>
    <w:rsid w:val="001F1348"/>
  </w:style>
  <w:style w:type="paragraph" w:customStyle="1" w:styleId="5420FAF41CED451EAB8369D8BC2C0B60">
    <w:name w:val="5420FAF41CED451EAB8369D8BC2C0B60"/>
    <w:rsid w:val="001F1348"/>
  </w:style>
  <w:style w:type="paragraph" w:customStyle="1" w:styleId="954041495DA644508C725EBE45A9A075">
    <w:name w:val="954041495DA644508C725EBE45A9A075"/>
    <w:rsid w:val="001F1348"/>
  </w:style>
  <w:style w:type="paragraph" w:customStyle="1" w:styleId="8C46EF96C9FB444D8B5F08F2D49CB598">
    <w:name w:val="8C46EF96C9FB444D8B5F08F2D49CB598"/>
    <w:rsid w:val="00306DA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66536-E8B8-4E1F-AF55-E2DC7064B9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1092</Words>
  <Characters>6226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WPSDGENRLG0084</vt:lpstr>
    </vt:vector>
  </TitlesOfParts>
  <Company>San Diego Gas &amp; Electric</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WPSDGENRLG0084</dc:title>
  <dc:creator>Mark 2009</dc:creator>
  <cp:lastModifiedBy>Reynoso, Ed</cp:lastModifiedBy>
  <cp:revision>3</cp:revision>
  <dcterms:created xsi:type="dcterms:W3CDTF">2017-08-18T03:34:00Z</dcterms:created>
  <dcterms:modified xsi:type="dcterms:W3CDTF">2017-08-18T03:48:00Z</dcterms:modified>
  <cp:contentStatus>Revision 0</cp:contentStatus>
</cp:coreProperties>
</file>