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8D0FD" w14:textId="77777777"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FA3359" w:rsidRPr="00FA3359">
        <w:t>WPSDGENRL</w:t>
      </w:r>
      <w:r w:rsidR="00EC38B0">
        <w:t>G</w:t>
      </w:r>
      <w:r w:rsidR="00FA3359" w:rsidRPr="00FA3359">
        <w:t>0082</w:t>
      </w:r>
    </w:p>
    <w:p w14:paraId="51E66A4D" w14:textId="1C21BF8B"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>Revision</w:t>
      </w:r>
      <w:ins w:id="1" w:author="Author">
        <w:r w:rsidR="00436CBC">
          <w:rPr>
            <w:rStyle w:val="CaptionChar"/>
            <w:b/>
            <w:bCs w:val="0"/>
          </w:rPr>
          <w:t xml:space="preserve"> 2.1</w:t>
        </w:r>
      </w:ins>
      <w:del w:id="2" w:author="Author">
        <w:r w:rsidR="000E19CA" w:rsidDel="00436CBC">
          <w:rPr>
            <w:rStyle w:val="CaptionChar"/>
            <w:b/>
            <w:bCs w:val="0"/>
          </w:rPr>
          <w:delText xml:space="preserve"> </w:delText>
        </w:r>
      </w:del>
      <w:ins w:id="3" w:author="Author">
        <w:del w:id="4" w:author="Author">
          <w:r w:rsidR="00323F90" w:rsidDel="00436CBC">
            <w:rPr>
              <w:rStyle w:val="CaptionChar"/>
              <w:b/>
              <w:bCs w:val="0"/>
            </w:rPr>
            <w:delText>3</w:delText>
          </w:r>
        </w:del>
      </w:ins>
      <w:del w:id="5" w:author="Author">
        <w:r w:rsidR="00FA3359" w:rsidDel="00323F90">
          <w:rPr>
            <w:rStyle w:val="CaptionChar"/>
            <w:b/>
            <w:bCs w:val="0"/>
          </w:rPr>
          <w:delText>2</w:delText>
        </w:r>
      </w:del>
    </w:p>
    <w:bookmarkEnd w:id="0"/>
    <w:p w14:paraId="0F88F77F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14:paraId="148B8FB7" w14:textId="77777777" w:rsidR="00E6385A" w:rsidRPr="00E6385A" w:rsidRDefault="00E6385A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 w:rsidRPr="00E6385A">
        <w:rPr>
          <w:rFonts w:cstheme="minorHAnsi"/>
          <w:b/>
          <w:sz w:val="36"/>
          <w:szCs w:val="36"/>
        </w:rPr>
        <w:t>San Diego Gas &amp; Electric</w:t>
      </w:r>
    </w:p>
    <w:p w14:paraId="49152B62" w14:textId="77777777"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14:paraId="4C2E2884" w14:textId="77777777" w:rsidR="00F117C6" w:rsidRPr="00500C4E" w:rsidRDefault="00F117C6" w:rsidP="00F117C6">
      <w:pPr>
        <w:rPr>
          <w:rFonts w:cstheme="minorHAnsi"/>
        </w:rPr>
      </w:pPr>
    </w:p>
    <w:p w14:paraId="21D52898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0983247E" w14:textId="77777777" w:rsidR="00F117C6" w:rsidRPr="00500C4E" w:rsidRDefault="00F117C6" w:rsidP="00F117C6">
      <w:pPr>
        <w:rPr>
          <w:rFonts w:cstheme="minorHAnsi"/>
        </w:rPr>
      </w:pPr>
    </w:p>
    <w:p w14:paraId="071B9E04" w14:textId="77777777" w:rsidR="00F117C6" w:rsidRPr="00500C4E" w:rsidRDefault="00F117C6" w:rsidP="00F117C6">
      <w:pPr>
        <w:rPr>
          <w:rFonts w:cstheme="minorHAnsi"/>
        </w:rPr>
      </w:pPr>
    </w:p>
    <w:p w14:paraId="4989A152" w14:textId="77777777" w:rsidR="00F117C6" w:rsidRPr="00500C4E" w:rsidRDefault="00F117C6" w:rsidP="00F117C6">
      <w:pPr>
        <w:rPr>
          <w:rFonts w:cstheme="minorHAnsi"/>
        </w:rPr>
      </w:pPr>
    </w:p>
    <w:p w14:paraId="3FFEA486" w14:textId="77777777" w:rsidR="00F117C6" w:rsidRPr="00500C4E" w:rsidRDefault="00F117C6" w:rsidP="00F117C6">
      <w:pPr>
        <w:rPr>
          <w:rFonts w:cstheme="minorHAnsi"/>
        </w:rPr>
      </w:pPr>
    </w:p>
    <w:p w14:paraId="26FA8B70" w14:textId="77777777" w:rsidR="00F117C6" w:rsidRPr="00500C4E" w:rsidRDefault="00F117C6" w:rsidP="00F117C6">
      <w:pPr>
        <w:rPr>
          <w:rFonts w:cstheme="minorHAnsi"/>
        </w:rPr>
      </w:pPr>
    </w:p>
    <w:p w14:paraId="74C40A98" w14:textId="77777777" w:rsidR="000E19CA" w:rsidRDefault="00FA3359" w:rsidP="00884B9C">
      <w:pPr>
        <w:rPr>
          <w:rFonts w:cstheme="minorHAnsi"/>
          <w:b/>
          <w:sz w:val="28"/>
          <w:szCs w:val="28"/>
        </w:rPr>
      </w:pPr>
      <w:r w:rsidRPr="003C5A0D">
        <w:rPr>
          <w:rFonts w:ascii="Arial" w:hAnsi="Arial" w:cs="Arial"/>
          <w:b/>
          <w:sz w:val="72"/>
          <w:szCs w:val="72"/>
        </w:rPr>
        <w:t>LED Refrigeration Case Lighting</w:t>
      </w:r>
    </w:p>
    <w:p w14:paraId="1FD7714A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721F854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5D407D30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E0F900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614299E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E8D4F2A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E22E403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B92143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E1D721E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AAFCC53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53E8DDA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BD4CE3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DF8150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14ABF53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B9AA5A7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6D1AA9F" w14:textId="77777777"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14:paraId="048B5D06" w14:textId="55A3FE61" w:rsidR="00E372B8" w:rsidRDefault="00436CBC" w:rsidP="00241A1F">
      <w:pPr>
        <w:jc w:val="right"/>
        <w:rPr>
          <w:rFonts w:cstheme="minorHAnsi"/>
          <w:b/>
          <w:sz w:val="28"/>
          <w:szCs w:val="28"/>
        </w:rPr>
      </w:pPr>
      <w:ins w:id="6" w:author="Author">
        <w:r>
          <w:rPr>
            <w:rFonts w:cstheme="minorHAnsi"/>
            <w:b/>
            <w:sz w:val="28"/>
            <w:szCs w:val="28"/>
          </w:rPr>
          <w:t xml:space="preserve">August </w:t>
        </w:r>
        <w:del w:id="7" w:author="Author">
          <w:r w:rsidR="00323F90" w:rsidDel="00436CBC">
            <w:rPr>
              <w:rFonts w:cstheme="minorHAnsi"/>
              <w:b/>
              <w:sz w:val="28"/>
              <w:szCs w:val="28"/>
            </w:rPr>
            <w:delText xml:space="preserve">July </w:delText>
          </w:r>
        </w:del>
      </w:ins>
      <w:del w:id="8" w:author="Author">
        <w:r w:rsidR="003E6E57" w:rsidDel="00323F90">
          <w:rPr>
            <w:rFonts w:cstheme="minorHAnsi"/>
            <w:b/>
            <w:sz w:val="28"/>
            <w:szCs w:val="28"/>
          </w:rPr>
          <w:delText xml:space="preserve">October </w:delText>
        </w:r>
      </w:del>
      <w:ins w:id="9" w:author="Author">
        <w:del w:id="10" w:author="Author">
          <w:r w:rsidR="00323F90" w:rsidDel="00436CBC">
            <w:rPr>
              <w:rFonts w:cstheme="minorHAnsi"/>
              <w:b/>
              <w:sz w:val="28"/>
              <w:szCs w:val="28"/>
            </w:rPr>
            <w:delText>3</w:delText>
          </w:r>
        </w:del>
        <w:r>
          <w:rPr>
            <w:rFonts w:cstheme="minorHAnsi"/>
            <w:b/>
            <w:sz w:val="28"/>
            <w:szCs w:val="28"/>
          </w:rPr>
          <w:t>2</w:t>
        </w:r>
      </w:ins>
      <w:r w:rsidR="00FA3359">
        <w:rPr>
          <w:rFonts w:cstheme="minorHAnsi"/>
          <w:b/>
          <w:sz w:val="28"/>
          <w:szCs w:val="28"/>
        </w:rPr>
        <w:t>1</w:t>
      </w:r>
      <w:del w:id="11" w:author="Author">
        <w:r w:rsidR="00FA3359" w:rsidDel="00323F90">
          <w:rPr>
            <w:rFonts w:cstheme="minorHAnsi"/>
            <w:b/>
            <w:sz w:val="28"/>
            <w:szCs w:val="28"/>
          </w:rPr>
          <w:delText>8</w:delText>
        </w:r>
      </w:del>
      <w:r w:rsidR="000E19CA">
        <w:rPr>
          <w:rFonts w:cstheme="minorHAnsi"/>
          <w:b/>
          <w:sz w:val="28"/>
          <w:szCs w:val="28"/>
        </w:rPr>
        <w:t>, 201</w:t>
      </w:r>
      <w:ins w:id="12" w:author="Author">
        <w:r w:rsidR="00323F90">
          <w:rPr>
            <w:rFonts w:cstheme="minorHAnsi"/>
            <w:b/>
            <w:sz w:val="28"/>
            <w:szCs w:val="28"/>
          </w:rPr>
          <w:t>7</w:t>
        </w:r>
      </w:ins>
      <w:del w:id="13" w:author="Author">
        <w:r w:rsidR="000E19CA" w:rsidDel="00323F90">
          <w:rPr>
            <w:rFonts w:cstheme="minorHAnsi"/>
            <w:b/>
            <w:sz w:val="28"/>
            <w:szCs w:val="28"/>
          </w:rPr>
          <w:delText>6</w:delText>
        </w:r>
      </w:del>
    </w:p>
    <w:p w14:paraId="717C58B0" w14:textId="77777777"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4A6349E7" w14:textId="77777777" w:rsidR="00FE520B" w:rsidRDefault="0059117D" w:rsidP="00FE520B">
      <w:pPr>
        <w:pStyle w:val="Heading1"/>
      </w:pPr>
      <w:r>
        <w:lastRenderedPageBreak/>
        <w:t xml:space="preserve">SDG&amp;E </w:t>
      </w:r>
      <w:r w:rsidR="00FA3359">
        <w:t>LED Refrigeration Case Lighting</w:t>
      </w:r>
      <w:r w:rsidR="00884B9C">
        <w:t xml:space="preserve"> </w:t>
      </w:r>
    </w:p>
    <w:p w14:paraId="5E170765" w14:textId="77777777" w:rsidR="00413EF4" w:rsidRDefault="00413EF4" w:rsidP="00413EF4">
      <w:pPr>
        <w:pStyle w:val="Heading2"/>
      </w:pPr>
      <w:r>
        <w:t>Introduction</w:t>
      </w:r>
    </w:p>
    <w:p w14:paraId="34839DC9" w14:textId="77777777" w:rsidR="005E18A1" w:rsidRDefault="00C23CAB" w:rsidP="00555671">
      <w:pPr>
        <w:jc w:val="both"/>
      </w:pPr>
      <w:r>
        <w:t>This short form workpaper documents (</w:t>
      </w:r>
      <w:r w:rsidR="008E5CD5">
        <w:t>WP</w:t>
      </w:r>
      <w:r>
        <w:t xml:space="preserve">) the values adopted from PGE’s </w:t>
      </w:r>
      <w:r w:rsidR="008E5CD5">
        <w:t>WP</w:t>
      </w:r>
      <w:r>
        <w:t xml:space="preserve"> entitled “</w:t>
      </w:r>
      <w:r w:rsidR="005E18A1">
        <w:t>LED Refrigeration Case Lighting” (</w:t>
      </w:r>
      <w:r w:rsidR="005E18A1" w:rsidRPr="005E18A1">
        <w:t>PGECOLTG1</w:t>
      </w:r>
      <w:r w:rsidR="005E18A1">
        <w:t xml:space="preserve">74 R2 LED Ref Case Lighting).  SDG&amp;E </w:t>
      </w:r>
      <w:r w:rsidR="00555671">
        <w:t>a</w:t>
      </w:r>
      <w:r w:rsidR="005E18A1">
        <w:t>d</w:t>
      </w:r>
      <w:r w:rsidR="00555671">
        <w:t>op</w:t>
      </w:r>
      <w:r w:rsidR="005E18A1">
        <w:t xml:space="preserve">ts all of the values in </w:t>
      </w:r>
      <w:r w:rsidR="005E18A1" w:rsidRPr="005E18A1">
        <w:t>PGECOLTG1</w:t>
      </w:r>
      <w:r w:rsidR="005E18A1">
        <w:t>74 R2 LED Ref Case Lighting, with the following exceptions:</w:t>
      </w:r>
    </w:p>
    <w:p w14:paraId="3848F7AB" w14:textId="77777777" w:rsidR="005E18A1" w:rsidRDefault="005E18A1" w:rsidP="00555671">
      <w:pPr>
        <w:jc w:val="both"/>
      </w:pPr>
    </w:p>
    <w:p w14:paraId="6252382E" w14:textId="77777777" w:rsidR="00555671" w:rsidRDefault="00555671" w:rsidP="00555671">
      <w:pPr>
        <w:ind w:left="720"/>
        <w:jc w:val="both"/>
      </w:pPr>
      <w:r>
        <w:t>1. SDG</w:t>
      </w:r>
      <w:r w:rsidR="005E18A1">
        <w:t xml:space="preserve">&amp;E use </w:t>
      </w:r>
      <w:r>
        <w:t>different</w:t>
      </w:r>
      <w:r w:rsidR="005E18A1">
        <w:t xml:space="preserve"> measure wattage</w:t>
      </w:r>
      <w:r w:rsidR="00E408A9">
        <w:t xml:space="preserve"> ranges, which creates only</w:t>
      </w:r>
      <w:r>
        <w:t xml:space="preserve"> 4 implementations versus PGE’s 14.</w:t>
      </w:r>
    </w:p>
    <w:p w14:paraId="07422D7B" w14:textId="77777777" w:rsidR="005E18A1" w:rsidRDefault="00555671" w:rsidP="00555671">
      <w:pPr>
        <w:ind w:firstLine="720"/>
        <w:jc w:val="both"/>
      </w:pPr>
      <w:r>
        <w:t>2. SDG</w:t>
      </w:r>
      <w:r w:rsidR="005E18A1">
        <w:t>&amp;E does not include no HVAC interactive effects.</w:t>
      </w:r>
    </w:p>
    <w:p w14:paraId="10D78953" w14:textId="77777777"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75"/>
        <w:gridCol w:w="1737"/>
        <w:gridCol w:w="5814"/>
      </w:tblGrid>
      <w:tr w:rsidR="00B57F32" w:rsidRPr="00500C4E" w14:paraId="45A87B47" w14:textId="77777777" w:rsidTr="00241A1F">
        <w:trPr>
          <w:trHeight w:val="20"/>
        </w:trPr>
        <w:tc>
          <w:tcPr>
            <w:tcW w:w="274" w:type="pct"/>
            <w:shd w:val="clear" w:color="auto" w:fill="D9D9D9" w:themeFill="background1" w:themeFillShade="D9"/>
          </w:tcPr>
          <w:p w14:paraId="37BBED20" w14:textId="77777777"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4" w:type="pct"/>
            <w:shd w:val="clear" w:color="auto" w:fill="D9D9D9" w:themeFill="background1" w:themeFillShade="D9"/>
          </w:tcPr>
          <w:p w14:paraId="3F84B267" w14:textId="77777777"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31" w:type="pct"/>
            <w:shd w:val="clear" w:color="auto" w:fill="D9D9D9" w:themeFill="background1" w:themeFillShade="D9"/>
          </w:tcPr>
          <w:p w14:paraId="60BCE1B9" w14:textId="77777777"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11" w:type="pct"/>
            <w:shd w:val="clear" w:color="auto" w:fill="D9D9D9" w:themeFill="background1" w:themeFillShade="D9"/>
          </w:tcPr>
          <w:p w14:paraId="492C5AE9" w14:textId="77777777"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884B9C" w:rsidRPr="00500C4E" w14:paraId="1D73D9B5" w14:textId="77777777" w:rsidTr="00241A1F">
        <w:trPr>
          <w:trHeight w:val="20"/>
        </w:trPr>
        <w:tc>
          <w:tcPr>
            <w:tcW w:w="274" w:type="pct"/>
          </w:tcPr>
          <w:p w14:paraId="6B8E3C71" w14:textId="77777777" w:rsidR="00884B9C" w:rsidRPr="000E2B6B" w:rsidRDefault="00DB544A">
            <w:pPr>
              <w:jc w:val="center"/>
              <w:rPr>
                <w:rFonts w:cstheme="minorHAnsi"/>
                <w:szCs w:val="20"/>
              </w:rPr>
            </w:pPr>
            <w:r>
              <w:t>1</w:t>
            </w:r>
          </w:p>
        </w:tc>
        <w:tc>
          <w:tcPr>
            <w:tcW w:w="684" w:type="pct"/>
          </w:tcPr>
          <w:p w14:paraId="4AB1993C" w14:textId="77777777" w:rsidR="00884B9C" w:rsidRPr="000E2B6B" w:rsidRDefault="00DB544A" w:rsidP="00393EC8">
            <w:pPr>
              <w:jc w:val="center"/>
              <w:rPr>
                <w:rFonts w:cstheme="minorHAnsi"/>
                <w:szCs w:val="20"/>
              </w:rPr>
            </w:pPr>
            <w:r>
              <w:rPr>
                <w:szCs w:val="20"/>
              </w:rPr>
              <w:t>07/17/2009</w:t>
            </w:r>
          </w:p>
        </w:tc>
        <w:tc>
          <w:tcPr>
            <w:tcW w:w="931" w:type="pct"/>
          </w:tcPr>
          <w:p w14:paraId="1A507914" w14:textId="77777777" w:rsidR="00884B9C" w:rsidRPr="000E2B6B" w:rsidRDefault="00DB544A" w:rsidP="00393EC8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SDG&amp;E</w:t>
            </w:r>
          </w:p>
        </w:tc>
        <w:tc>
          <w:tcPr>
            <w:tcW w:w="3111" w:type="pct"/>
          </w:tcPr>
          <w:p w14:paraId="1C41A56C" w14:textId="77777777" w:rsidR="00884B9C" w:rsidRPr="005734A4" w:rsidRDefault="00DB544A" w:rsidP="00851005">
            <w:pPr>
              <w:rPr>
                <w:rFonts w:cstheme="minorHAnsi"/>
                <w:szCs w:val="20"/>
              </w:rPr>
            </w:pPr>
            <w:r>
              <w:rPr>
                <w:bCs/>
                <w:szCs w:val="20"/>
              </w:rPr>
              <w:t>No revision history found. See Rev1 for workpaper information</w:t>
            </w:r>
          </w:p>
        </w:tc>
      </w:tr>
      <w:tr w:rsidR="00884B9C" w:rsidRPr="00500C4E" w14:paraId="5E0F70B7" w14:textId="77777777" w:rsidTr="00241A1F">
        <w:trPr>
          <w:trHeight w:val="20"/>
        </w:trPr>
        <w:tc>
          <w:tcPr>
            <w:tcW w:w="274" w:type="pct"/>
          </w:tcPr>
          <w:p w14:paraId="0073B472" w14:textId="77777777" w:rsidR="00884B9C" w:rsidRPr="000E2B6B" w:rsidRDefault="00884B9C">
            <w:pPr>
              <w:jc w:val="center"/>
              <w:rPr>
                <w:rStyle w:val="Strong"/>
                <w:b w:val="0"/>
              </w:rPr>
            </w:pPr>
            <w:r w:rsidRPr="00F2079F">
              <w:t>1.</w:t>
            </w:r>
            <w:r w:rsidR="00DB544A">
              <w:t>1</w:t>
            </w:r>
          </w:p>
        </w:tc>
        <w:tc>
          <w:tcPr>
            <w:tcW w:w="684" w:type="pct"/>
          </w:tcPr>
          <w:p w14:paraId="71DE3C06" w14:textId="77777777" w:rsidR="00884B9C" w:rsidRPr="000E2B6B" w:rsidRDefault="00DB544A" w:rsidP="00393EC8">
            <w:pPr>
              <w:jc w:val="center"/>
              <w:rPr>
                <w:rStyle w:val="Strong"/>
                <w:b w:val="0"/>
              </w:rPr>
            </w:pPr>
            <w:r>
              <w:rPr>
                <w:szCs w:val="20"/>
              </w:rPr>
              <w:t>05/23/2014</w:t>
            </w:r>
          </w:p>
        </w:tc>
        <w:tc>
          <w:tcPr>
            <w:tcW w:w="931" w:type="pct"/>
          </w:tcPr>
          <w:p w14:paraId="75B19E60" w14:textId="77777777" w:rsidR="00884B9C" w:rsidRPr="000E2B6B" w:rsidRDefault="00DB544A" w:rsidP="00393EC8">
            <w:pPr>
              <w:rPr>
                <w:rStyle w:val="Strong"/>
                <w:b w:val="0"/>
              </w:rPr>
            </w:pPr>
            <w:r>
              <w:rPr>
                <w:szCs w:val="20"/>
              </w:rPr>
              <w:t>Judelson Enriquez / RMS</w:t>
            </w:r>
          </w:p>
        </w:tc>
        <w:tc>
          <w:tcPr>
            <w:tcW w:w="3111" w:type="pct"/>
          </w:tcPr>
          <w:p w14:paraId="3A15B958" w14:textId="77777777" w:rsidR="00DB544A" w:rsidRPr="006A478E" w:rsidRDefault="00DB544A" w:rsidP="00DB544A">
            <w:pPr>
              <w:rPr>
                <w:bCs/>
                <w:szCs w:val="20"/>
              </w:rPr>
            </w:pPr>
            <w:r w:rsidRPr="006A478E">
              <w:rPr>
                <w:bCs/>
                <w:szCs w:val="20"/>
              </w:rPr>
              <w:t>INTERNAL UPDATES ONLY</w:t>
            </w:r>
          </w:p>
          <w:p w14:paraId="6E74312B" w14:textId="77777777" w:rsidR="00DB544A" w:rsidRPr="006A478E" w:rsidRDefault="00DB544A" w:rsidP="00DB544A">
            <w:pPr>
              <w:rPr>
                <w:bCs/>
                <w:szCs w:val="20"/>
              </w:rPr>
            </w:pPr>
            <w:r w:rsidRPr="006A478E">
              <w:rPr>
                <w:bCs/>
                <w:szCs w:val="20"/>
              </w:rPr>
              <w:t>1. No material impacts made.</w:t>
            </w:r>
          </w:p>
          <w:p w14:paraId="7A8F3468" w14:textId="77777777" w:rsidR="00DB544A" w:rsidRPr="006A478E" w:rsidRDefault="00DB544A" w:rsidP="00DB544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2. EUL ID changed from "ILtg-LED"" to "GrocDisp-FixtLtg-LED"</w:t>
            </w:r>
            <w:r w:rsidRPr="006A478E">
              <w:rPr>
                <w:bCs/>
                <w:szCs w:val="20"/>
              </w:rPr>
              <w:t xml:space="preserve"> but values did not change.</w:t>
            </w:r>
          </w:p>
          <w:p w14:paraId="62DA684C" w14:textId="77777777" w:rsidR="00DB544A" w:rsidRPr="006A478E" w:rsidRDefault="00DB544A" w:rsidP="00DB544A">
            <w:pPr>
              <w:rPr>
                <w:bCs/>
                <w:szCs w:val="20"/>
              </w:rPr>
            </w:pPr>
            <w:r w:rsidRPr="006A478E">
              <w:rPr>
                <w:bCs/>
                <w:szCs w:val="20"/>
              </w:rPr>
              <w:t>3. NTG/GSIA/Load Shape IDs do not differ from PB.</w:t>
            </w:r>
          </w:p>
          <w:p w14:paraId="6FE028D0" w14:textId="77777777" w:rsidR="00DB544A" w:rsidRPr="006A478E" w:rsidRDefault="00DB544A" w:rsidP="00DB544A">
            <w:pPr>
              <w:rPr>
                <w:bCs/>
                <w:szCs w:val="20"/>
              </w:rPr>
            </w:pPr>
          </w:p>
          <w:p w14:paraId="058AA169" w14:textId="77777777" w:rsidR="00DB544A" w:rsidRDefault="00DB544A" w:rsidP="00DB544A">
            <w:pPr>
              <w:pStyle w:val="ListParagraph"/>
              <w:numPr>
                <w:ilvl w:val="0"/>
                <w:numId w:val="10"/>
              </w:numPr>
              <w:rPr>
                <w:bCs/>
                <w:szCs w:val="20"/>
              </w:rPr>
            </w:pPr>
            <w:r w:rsidRPr="00B57FAF">
              <w:rPr>
                <w:bCs/>
                <w:szCs w:val="20"/>
              </w:rPr>
              <w:t xml:space="preserve">Updated workpaper to new format. </w:t>
            </w:r>
          </w:p>
          <w:p w14:paraId="325EF7B6" w14:textId="77777777" w:rsidR="00DB544A" w:rsidRDefault="00DB544A" w:rsidP="00DB544A">
            <w:pPr>
              <w:pStyle w:val="ListParagraph"/>
              <w:numPr>
                <w:ilvl w:val="0"/>
                <w:numId w:val="10"/>
              </w:numPr>
              <w:rPr>
                <w:bCs/>
                <w:szCs w:val="20"/>
              </w:rPr>
            </w:pPr>
            <w:r>
              <w:rPr>
                <w:bCs/>
                <w:szCs w:val="20"/>
              </w:rPr>
              <w:t>Updated measure description, measure requirements, DEER difference analysis, code analysis, EUL, NTG section, Section 2 with 2014 updated IE/hours of operation methodology approach, measure wattage table, cost language, load shape ID, and cost table.</w:t>
            </w:r>
          </w:p>
          <w:p w14:paraId="0051CE4C" w14:textId="77777777" w:rsidR="00DB544A" w:rsidRDefault="00DB544A" w:rsidP="00DB544A">
            <w:pPr>
              <w:pStyle w:val="ListParagraph"/>
              <w:numPr>
                <w:ilvl w:val="0"/>
                <w:numId w:val="10"/>
              </w:num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Added code summary table, EUL table, NTG table, and GSIA language and table. </w:t>
            </w:r>
          </w:p>
          <w:p w14:paraId="5D63F088" w14:textId="77777777" w:rsidR="00884B9C" w:rsidRPr="000E2B6B" w:rsidRDefault="00884B9C" w:rsidP="00393EC8">
            <w:pPr>
              <w:rPr>
                <w:rStyle w:val="Strong"/>
                <w:b w:val="0"/>
                <w:bCs w:val="0"/>
              </w:rPr>
            </w:pPr>
          </w:p>
        </w:tc>
      </w:tr>
      <w:tr w:rsidR="00DB544A" w:rsidRPr="00500C4E" w14:paraId="46011D59" w14:textId="77777777" w:rsidTr="00241A1F">
        <w:trPr>
          <w:trHeight w:val="20"/>
        </w:trPr>
        <w:tc>
          <w:tcPr>
            <w:tcW w:w="274" w:type="pct"/>
          </w:tcPr>
          <w:p w14:paraId="11640682" w14:textId="77777777" w:rsidR="00DB544A" w:rsidRPr="00F2079F" w:rsidRDefault="00DB544A" w:rsidP="008C2C8A">
            <w:pPr>
              <w:jc w:val="center"/>
            </w:pPr>
            <w:r>
              <w:t>2</w:t>
            </w:r>
          </w:p>
        </w:tc>
        <w:tc>
          <w:tcPr>
            <w:tcW w:w="684" w:type="pct"/>
          </w:tcPr>
          <w:p w14:paraId="455A5D87" w14:textId="77777777" w:rsidR="00DB544A" w:rsidRDefault="00DB544A" w:rsidP="00393EC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10/18/2016</w:t>
            </w:r>
          </w:p>
        </w:tc>
        <w:tc>
          <w:tcPr>
            <w:tcW w:w="931" w:type="pct"/>
          </w:tcPr>
          <w:p w14:paraId="36C2D5A4" w14:textId="77777777" w:rsidR="00DB544A" w:rsidRDefault="00DB544A" w:rsidP="00393EC8">
            <w:pPr>
              <w:rPr>
                <w:szCs w:val="20"/>
              </w:rPr>
            </w:pPr>
            <w:r>
              <w:rPr>
                <w:szCs w:val="20"/>
              </w:rPr>
              <w:t>SDG&amp;E Workpaper Team</w:t>
            </w:r>
          </w:p>
        </w:tc>
        <w:tc>
          <w:tcPr>
            <w:tcW w:w="3111" w:type="pct"/>
          </w:tcPr>
          <w:p w14:paraId="6B8AC6FF" w14:textId="77777777" w:rsidR="00DB544A" w:rsidRPr="006A478E" w:rsidRDefault="00DB544A" w:rsidP="00DB544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Utilized </w:t>
            </w:r>
            <w:r>
              <w:t>base wattage and refrigeration compressor savings values from PG&amp;E’s LED workpaper of the same name (</w:t>
            </w:r>
            <w:r w:rsidRPr="00431763">
              <w:t>PGECOLTG174, Revision 2) to generate SDG&amp;E specific measure saving.</w:t>
            </w:r>
          </w:p>
        </w:tc>
      </w:tr>
      <w:tr w:rsidR="00323F90" w:rsidRPr="00500C4E" w14:paraId="1BDC84B4" w14:textId="77777777" w:rsidTr="00241A1F">
        <w:trPr>
          <w:trHeight w:val="20"/>
          <w:ins w:id="25" w:author="Author"/>
        </w:trPr>
        <w:tc>
          <w:tcPr>
            <w:tcW w:w="274" w:type="pct"/>
          </w:tcPr>
          <w:p w14:paraId="33CFAAC9" w14:textId="77777777" w:rsidR="00323F90" w:rsidRDefault="00323F90" w:rsidP="008C2C8A">
            <w:pPr>
              <w:jc w:val="center"/>
              <w:rPr>
                <w:ins w:id="26" w:author="Author"/>
              </w:rPr>
            </w:pPr>
            <w:ins w:id="27" w:author="Author">
              <w:r>
                <w:t>3</w:t>
              </w:r>
            </w:ins>
          </w:p>
        </w:tc>
        <w:tc>
          <w:tcPr>
            <w:tcW w:w="684" w:type="pct"/>
          </w:tcPr>
          <w:p w14:paraId="40D7B77D" w14:textId="77777777" w:rsidR="00323F90" w:rsidRDefault="00323F90" w:rsidP="00393EC8">
            <w:pPr>
              <w:jc w:val="center"/>
              <w:rPr>
                <w:ins w:id="28" w:author="Author"/>
                <w:szCs w:val="20"/>
              </w:rPr>
            </w:pPr>
            <w:ins w:id="29" w:author="Author">
              <w:r>
                <w:rPr>
                  <w:szCs w:val="20"/>
                </w:rPr>
                <w:t>07/31/2017</w:t>
              </w:r>
            </w:ins>
          </w:p>
        </w:tc>
        <w:tc>
          <w:tcPr>
            <w:tcW w:w="931" w:type="pct"/>
          </w:tcPr>
          <w:p w14:paraId="2EA7016A" w14:textId="77777777" w:rsidR="00323F90" w:rsidRDefault="00323F90" w:rsidP="00393EC8">
            <w:pPr>
              <w:rPr>
                <w:ins w:id="30" w:author="Author"/>
                <w:szCs w:val="20"/>
              </w:rPr>
            </w:pPr>
            <w:ins w:id="31" w:author="Author">
              <w:r>
                <w:rPr>
                  <w:szCs w:val="20"/>
                </w:rPr>
                <w:t>Eduardo Reynoso</w:t>
              </w:r>
            </w:ins>
          </w:p>
          <w:p w14:paraId="57EE1287" w14:textId="77777777" w:rsidR="00323F90" w:rsidRDefault="00323F90" w:rsidP="00393EC8">
            <w:pPr>
              <w:rPr>
                <w:ins w:id="32" w:author="Author"/>
                <w:szCs w:val="20"/>
              </w:rPr>
            </w:pPr>
            <w:ins w:id="33" w:author="Author">
              <w:r>
                <w:rPr>
                  <w:szCs w:val="20"/>
                </w:rPr>
                <w:t>SDG&amp;E</w:t>
              </w:r>
            </w:ins>
          </w:p>
        </w:tc>
        <w:tc>
          <w:tcPr>
            <w:tcW w:w="3111" w:type="pct"/>
          </w:tcPr>
          <w:p w14:paraId="6349A8C5" w14:textId="06DD6876" w:rsidR="00323F90" w:rsidRDefault="00323F90" w:rsidP="00DB544A">
            <w:pPr>
              <w:rPr>
                <w:ins w:id="34" w:author="Author"/>
                <w:bCs/>
                <w:szCs w:val="20"/>
              </w:rPr>
            </w:pPr>
            <w:ins w:id="35" w:author="Author">
              <w:r>
                <w:rPr>
                  <w:bCs/>
                  <w:szCs w:val="20"/>
                </w:rPr>
                <w:t>-</w:t>
              </w:r>
              <w:r w:rsidR="00436CBC">
                <w:rPr>
                  <w:bCs/>
                  <w:szCs w:val="20"/>
                </w:rPr>
                <w:t xml:space="preserve"> Minor revision change to workpaper by creating </w:t>
              </w:r>
              <w:del w:id="36" w:author="Author">
                <w:r w:rsidDel="00436CBC">
                  <w:rPr>
                    <w:bCs/>
                    <w:szCs w:val="20"/>
                  </w:rPr>
                  <w:delText xml:space="preserve">Added </w:delText>
                </w:r>
              </w:del>
              <w:r>
                <w:rPr>
                  <w:bCs/>
                  <w:szCs w:val="20"/>
                </w:rPr>
                <w:t>new Direct Install</w:t>
              </w:r>
              <w:r w:rsidR="00436CBC">
                <w:rPr>
                  <w:bCs/>
                  <w:szCs w:val="20"/>
                </w:rPr>
                <w:t xml:space="preserve"> (DI)</w:t>
              </w:r>
              <w:r>
                <w:rPr>
                  <w:bCs/>
                  <w:szCs w:val="20"/>
                </w:rPr>
                <w:t xml:space="preserve"> implementation for 5 foot and 6 foot case lighting (</w:t>
              </w:r>
              <w:r w:rsidRPr="00323F90">
                <w:rPr>
                  <w:bCs/>
                  <w:szCs w:val="20"/>
                </w:rPr>
                <w:t>463838</w:t>
              </w:r>
              <w:r>
                <w:rPr>
                  <w:bCs/>
                  <w:szCs w:val="20"/>
                </w:rPr>
                <w:t xml:space="preserve"> and </w:t>
              </w:r>
              <w:r w:rsidRPr="00323F90">
                <w:rPr>
                  <w:bCs/>
                  <w:szCs w:val="20"/>
                </w:rPr>
                <w:t>463839</w:t>
              </w:r>
              <w:r>
                <w:rPr>
                  <w:bCs/>
                  <w:szCs w:val="20"/>
                </w:rPr>
                <w:t>)</w:t>
              </w:r>
              <w:r w:rsidR="00436CBC">
                <w:rPr>
                  <w:bCs/>
                  <w:szCs w:val="20"/>
                </w:rPr>
                <w:t xml:space="preserve">. No change to EE savings impacts. </w:t>
              </w:r>
              <w:r>
                <w:rPr>
                  <w:bCs/>
                  <w:szCs w:val="20"/>
                </w:rPr>
                <w:t xml:space="preserve"> </w:t>
              </w:r>
            </w:ins>
          </w:p>
        </w:tc>
      </w:tr>
    </w:tbl>
    <w:p w14:paraId="75DBBFE2" w14:textId="77777777" w:rsidR="00DB71F1" w:rsidRDefault="00DB71F1" w:rsidP="00413EF4"/>
    <w:p w14:paraId="0A5D40C8" w14:textId="77777777" w:rsidR="00DB71F1" w:rsidRDefault="00DB71F1">
      <w:pPr>
        <w:spacing w:after="200" w:line="276" w:lineRule="auto"/>
      </w:pPr>
      <w:r>
        <w:br w:type="page"/>
      </w:r>
    </w:p>
    <w:p w14:paraId="368AFFEA" w14:textId="77777777"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0D8883E3" w14:textId="77777777" w:rsidR="00EE6CFE" w:rsidRPr="00EE6CFE" w:rsidRDefault="00EE6CFE" w:rsidP="0081521B"/>
    <w:p w14:paraId="493840B4" w14:textId="77777777" w:rsidR="00DB71F1" w:rsidRDefault="00DB71F1" w:rsidP="00DB71F1">
      <w:pPr>
        <w:pStyle w:val="Caption"/>
        <w:keepNext/>
        <w:jc w:val="center"/>
      </w:pPr>
      <w:r>
        <w:t xml:space="preserve">Table </w:t>
      </w:r>
      <w:r w:rsidR="00436CBC">
        <w:fldChar w:fldCharType="begin"/>
      </w:r>
      <w:r w:rsidR="00436CBC">
        <w:instrText xml:space="preserve"> SEQ Table \* ARABIC </w:instrText>
      </w:r>
      <w:r w:rsidR="00436CBC">
        <w:fldChar w:fldCharType="separate"/>
      </w:r>
      <w:r w:rsidR="000719BF">
        <w:rPr>
          <w:noProof/>
        </w:rPr>
        <w:t>1</w:t>
      </w:r>
      <w:r w:rsidR="00436CBC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89"/>
        <w:gridCol w:w="6761"/>
      </w:tblGrid>
      <w:tr w:rsidR="00DB71F1" w14:paraId="2BF287C8" w14:textId="77777777" w:rsidTr="00241A1F">
        <w:trPr>
          <w:cantSplit/>
          <w:tblHeader/>
        </w:trPr>
        <w:tc>
          <w:tcPr>
            <w:tcW w:w="2718" w:type="dxa"/>
          </w:tcPr>
          <w:p w14:paraId="0E171DCC" w14:textId="77777777"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858" w:type="dxa"/>
          </w:tcPr>
          <w:p w14:paraId="27DEDDDF" w14:textId="77777777"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14:paraId="17C8AECA" w14:textId="77777777" w:rsidTr="00241A1F">
        <w:trPr>
          <w:cantSplit/>
        </w:trPr>
        <w:tc>
          <w:tcPr>
            <w:tcW w:w="2718" w:type="dxa"/>
            <w:vAlign w:val="center"/>
          </w:tcPr>
          <w:p w14:paraId="124FE058" w14:textId="77777777" w:rsidR="00DB71F1" w:rsidRPr="001D77F7" w:rsidRDefault="00DB71F1" w:rsidP="00393EC8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858" w:type="dxa"/>
          </w:tcPr>
          <w:p w14:paraId="1D5E5DE6" w14:textId="77777777" w:rsidR="00DE364E" w:rsidRPr="00DE364E" w:rsidRDefault="00DB71F1" w:rsidP="008E0850">
            <w:pPr>
              <w:jc w:val="both"/>
              <w:rPr>
                <w:rFonts w:cs="Arial"/>
                <w:sz w:val="20"/>
                <w:szCs w:val="20"/>
              </w:rPr>
            </w:pPr>
            <w:r w:rsidRPr="00241A1F">
              <w:rPr>
                <w:rFonts w:cs="Arial"/>
                <w:sz w:val="20"/>
                <w:szCs w:val="20"/>
              </w:rPr>
              <w:t>This short form workpaper documents ex-ante load impact</w:t>
            </w:r>
            <w:r w:rsidR="00E733C7" w:rsidRPr="00241A1F">
              <w:rPr>
                <w:rFonts w:cs="Arial"/>
                <w:sz w:val="20"/>
                <w:szCs w:val="20"/>
              </w:rPr>
              <w:t>s</w:t>
            </w:r>
            <w:r w:rsidRPr="00241A1F">
              <w:rPr>
                <w:rFonts w:cs="Arial"/>
                <w:sz w:val="20"/>
                <w:szCs w:val="20"/>
              </w:rPr>
              <w:t xml:space="preserve"> and cost-effectiveness values for </w:t>
            </w:r>
            <w:r w:rsidR="00DB544A">
              <w:rPr>
                <w:rFonts w:cs="Arial"/>
                <w:sz w:val="20"/>
                <w:szCs w:val="20"/>
              </w:rPr>
              <w:t>Refrigeration LED Case Lighting</w:t>
            </w:r>
            <w:r w:rsidRPr="00241A1F">
              <w:rPr>
                <w:rFonts w:cs="Arial"/>
                <w:sz w:val="20"/>
                <w:szCs w:val="20"/>
              </w:rPr>
              <w:t xml:space="preserve">. </w:t>
            </w:r>
            <w:r w:rsidR="00067315">
              <w:rPr>
                <w:rFonts w:cs="Arial"/>
                <w:sz w:val="20"/>
                <w:szCs w:val="20"/>
              </w:rPr>
              <w:t xml:space="preserve">The base wattage and </w:t>
            </w:r>
            <w:r w:rsidR="00067315" w:rsidRPr="00555671">
              <w:rPr>
                <w:rFonts w:cs="Arial"/>
                <w:sz w:val="20"/>
                <w:szCs w:val="20"/>
              </w:rPr>
              <w:t xml:space="preserve">refrigeration compressor savings values from PG&amp;E’s LED workpaper of the same name (PGECOLTG174, Revision 2).  Since SDG&amp;E’s measure offering is different than </w:t>
            </w:r>
            <w:r w:rsidR="005613FC" w:rsidRPr="00555671">
              <w:rPr>
                <w:rFonts w:cs="Arial"/>
                <w:sz w:val="20"/>
                <w:szCs w:val="20"/>
              </w:rPr>
              <w:t xml:space="preserve">that of </w:t>
            </w:r>
            <w:r w:rsidR="00067315" w:rsidRPr="00555671">
              <w:rPr>
                <w:rFonts w:cs="Arial"/>
                <w:sz w:val="20"/>
                <w:szCs w:val="20"/>
              </w:rPr>
              <w:t xml:space="preserve">PG&amp;E, SDG&amp;E’s measure wattage is substituted to compute the wattage differential (delta watts).  </w:t>
            </w:r>
            <w:r w:rsidR="000F6BA3" w:rsidRPr="00555671">
              <w:rPr>
                <w:rFonts w:cs="Arial"/>
                <w:sz w:val="20"/>
                <w:szCs w:val="20"/>
              </w:rPr>
              <w:t xml:space="preserve">SDG&amp;E’s </w:t>
            </w:r>
            <w:r w:rsidR="001B5D6C" w:rsidRPr="00555671">
              <w:rPr>
                <w:rFonts w:cs="Arial"/>
                <w:sz w:val="20"/>
                <w:szCs w:val="20"/>
              </w:rPr>
              <w:t xml:space="preserve">measures are offered in either 5-foot or 6-foot.  SDG&amp;E used PG&amp;E’s per foot values and converted to its respective length.  </w:t>
            </w:r>
            <w:r w:rsidR="00067315" w:rsidRPr="00555671">
              <w:rPr>
                <w:rFonts w:cs="Arial"/>
                <w:sz w:val="20"/>
                <w:szCs w:val="20"/>
              </w:rPr>
              <w:t xml:space="preserve">Energy and load impact savings are based on the delta watts multiplied by the DEER 2016 </w:t>
            </w:r>
            <w:r w:rsidR="006A3E63" w:rsidRPr="00555671">
              <w:rPr>
                <w:rFonts w:cs="Arial"/>
                <w:sz w:val="20"/>
                <w:szCs w:val="20"/>
              </w:rPr>
              <w:t xml:space="preserve">“Building Occupancy Sensor” </w:t>
            </w:r>
            <w:r w:rsidR="00067315" w:rsidRPr="00555671">
              <w:rPr>
                <w:rFonts w:cs="Arial"/>
                <w:sz w:val="20"/>
                <w:szCs w:val="20"/>
              </w:rPr>
              <w:t>o</w:t>
            </w:r>
            <w:r w:rsidR="006A3E63" w:rsidRPr="00555671">
              <w:rPr>
                <w:rFonts w:cs="Arial"/>
                <w:sz w:val="20"/>
                <w:szCs w:val="20"/>
              </w:rPr>
              <w:t xml:space="preserve">perating hours </w:t>
            </w:r>
            <w:r w:rsidR="00067315" w:rsidRPr="00555671">
              <w:rPr>
                <w:rFonts w:cs="Arial"/>
                <w:sz w:val="20"/>
                <w:szCs w:val="20"/>
              </w:rPr>
              <w:t>and coincident demand factor</w:t>
            </w:r>
            <w:r w:rsidR="006A3E63" w:rsidRPr="00555671">
              <w:rPr>
                <w:rFonts w:cs="Arial"/>
                <w:sz w:val="20"/>
                <w:szCs w:val="20"/>
              </w:rPr>
              <w:t xml:space="preserve"> for the grocery (G</w:t>
            </w:r>
            <w:r w:rsidR="00DE364E">
              <w:rPr>
                <w:rFonts w:cs="Arial"/>
                <w:sz w:val="20"/>
                <w:szCs w:val="20"/>
              </w:rPr>
              <w:t>RO</w:t>
            </w:r>
            <w:r w:rsidR="006A3E63" w:rsidRPr="00555671">
              <w:rPr>
                <w:rFonts w:cs="Arial"/>
                <w:sz w:val="20"/>
                <w:szCs w:val="20"/>
              </w:rPr>
              <w:t>)</w:t>
            </w:r>
            <w:r w:rsidR="00067315" w:rsidRPr="00555671">
              <w:rPr>
                <w:rFonts w:cs="Arial"/>
                <w:sz w:val="20"/>
                <w:szCs w:val="20"/>
              </w:rPr>
              <w:t xml:space="preserve"> </w:t>
            </w:r>
            <w:r w:rsidR="006A3E63" w:rsidRPr="00555671">
              <w:rPr>
                <w:rFonts w:cs="Arial"/>
                <w:sz w:val="20"/>
                <w:szCs w:val="20"/>
              </w:rPr>
              <w:t>building type.</w:t>
            </w:r>
            <w:r w:rsidR="00DE364E">
              <w:rPr>
                <w:rFonts w:cs="Arial"/>
                <w:sz w:val="20"/>
                <w:szCs w:val="20"/>
              </w:rPr>
              <w:t xml:space="preserve">  Similar to PGE’s workpaper, b</w:t>
            </w:r>
            <w:r w:rsidR="00DE364E" w:rsidRPr="00DE364E">
              <w:rPr>
                <w:rFonts w:cs="Arial"/>
                <w:sz w:val="20"/>
                <w:szCs w:val="20"/>
              </w:rPr>
              <w:t>ecause Grocery (GRO) is the dominant building type for these measures, the default Com building type will use t</w:t>
            </w:r>
            <w:r w:rsidR="00DE364E">
              <w:rPr>
                <w:rFonts w:cs="Arial"/>
                <w:sz w:val="20"/>
                <w:szCs w:val="20"/>
              </w:rPr>
              <w:t xml:space="preserve">he operating hours for </w:t>
            </w:r>
            <w:r w:rsidR="00DE364E" w:rsidRPr="00DE364E">
              <w:rPr>
                <w:rFonts w:cs="Arial"/>
                <w:sz w:val="20"/>
                <w:szCs w:val="20"/>
              </w:rPr>
              <w:t xml:space="preserve">GRO building type.  Any Upstream savings calculated using the Com default building type will </w:t>
            </w:r>
            <w:r w:rsidR="00DE364E">
              <w:rPr>
                <w:rFonts w:cs="Arial"/>
                <w:sz w:val="20"/>
                <w:szCs w:val="20"/>
              </w:rPr>
              <w:t>be based on GRO operating hours.</w:t>
            </w:r>
            <w:r w:rsidR="00DE364E" w:rsidRPr="00DE364E">
              <w:rPr>
                <w:rFonts w:cs="Arial"/>
                <w:sz w:val="20"/>
                <w:szCs w:val="20"/>
              </w:rPr>
              <w:t xml:space="preserve">  </w:t>
            </w:r>
          </w:p>
          <w:p w14:paraId="4844F06F" w14:textId="77777777" w:rsidR="00DB71F1" w:rsidRPr="00D86243" w:rsidRDefault="00DB71F1" w:rsidP="00555671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B71F1" w14:paraId="2A90901B" w14:textId="77777777" w:rsidTr="00241A1F">
        <w:trPr>
          <w:cantSplit/>
        </w:trPr>
        <w:tc>
          <w:tcPr>
            <w:tcW w:w="2718" w:type="dxa"/>
            <w:vAlign w:val="center"/>
          </w:tcPr>
          <w:p w14:paraId="08E63468" w14:textId="77777777"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858" w:type="dxa"/>
          </w:tcPr>
          <w:p w14:paraId="02753607" w14:textId="77777777" w:rsidR="008C2C8A" w:rsidRPr="00555671" w:rsidRDefault="00EE6CFE" w:rsidP="001D57D7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 xml:space="preserve">Measure: </w:t>
            </w:r>
          </w:p>
          <w:p w14:paraId="65A65F84" w14:textId="77777777" w:rsidR="00DB71F1" w:rsidRPr="00555671" w:rsidRDefault="00E159C8" w:rsidP="001D57D7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>402270</w:t>
            </w:r>
            <w:ins w:id="37" w:author="Author">
              <w:r w:rsidR="00323F90">
                <w:rPr>
                  <w:rFonts w:cs="Arial"/>
                  <w:sz w:val="20"/>
                  <w:szCs w:val="20"/>
                </w:rPr>
                <w:t xml:space="preserve"> / 463838</w:t>
              </w:r>
            </w:ins>
            <w:r w:rsidRPr="00555671">
              <w:rPr>
                <w:rFonts w:cs="Arial"/>
                <w:sz w:val="20"/>
                <w:szCs w:val="20"/>
              </w:rPr>
              <w:t xml:space="preserve"> - </w:t>
            </w:r>
            <w:r w:rsidR="008C2C8A" w:rsidRPr="00555671">
              <w:rPr>
                <w:rFonts w:cs="Arial"/>
                <w:sz w:val="20"/>
                <w:szCs w:val="20"/>
              </w:rPr>
              <w:t>LED Refrigeration Case Lighting  - Premium Tier 5' Case Door</w:t>
            </w:r>
          </w:p>
          <w:p w14:paraId="3AAB34E8" w14:textId="77777777" w:rsidR="008C2C8A" w:rsidRPr="00555671" w:rsidRDefault="00E159C8" w:rsidP="008C2C8A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 xml:space="preserve">402273 - </w:t>
            </w:r>
            <w:r w:rsidR="008C2C8A" w:rsidRPr="00555671">
              <w:rPr>
                <w:rFonts w:cs="Arial"/>
                <w:sz w:val="20"/>
                <w:szCs w:val="20"/>
              </w:rPr>
              <w:t>LED Refrigeration Case Lighting - Standard Tier 5' Case Door</w:t>
            </w:r>
          </w:p>
          <w:p w14:paraId="55196C9D" w14:textId="77777777" w:rsidR="008C2C8A" w:rsidRPr="00555671" w:rsidRDefault="00E159C8" w:rsidP="008C2C8A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>402271</w:t>
            </w:r>
            <w:ins w:id="38" w:author="Author">
              <w:r w:rsidR="00323F90">
                <w:rPr>
                  <w:rFonts w:cs="Arial"/>
                  <w:sz w:val="20"/>
                  <w:szCs w:val="20"/>
                </w:rPr>
                <w:t xml:space="preserve"> / 463839</w:t>
              </w:r>
            </w:ins>
            <w:r w:rsidRPr="00555671">
              <w:rPr>
                <w:rFonts w:cs="Arial"/>
                <w:sz w:val="20"/>
                <w:szCs w:val="20"/>
              </w:rPr>
              <w:t xml:space="preserve"> - </w:t>
            </w:r>
            <w:r w:rsidR="008C2C8A" w:rsidRPr="00555671">
              <w:rPr>
                <w:rFonts w:cs="Arial"/>
                <w:sz w:val="20"/>
                <w:szCs w:val="20"/>
              </w:rPr>
              <w:t>LED Refrigeration Case Lighting  - Premium Tier 6' Case Door</w:t>
            </w:r>
          </w:p>
          <w:p w14:paraId="4B68B60D" w14:textId="77777777" w:rsidR="008C2C8A" w:rsidRPr="00555671" w:rsidRDefault="00E159C8" w:rsidP="008C2C8A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 xml:space="preserve">402274 - </w:t>
            </w:r>
            <w:r w:rsidR="008C2C8A" w:rsidRPr="00555671">
              <w:rPr>
                <w:rFonts w:cs="Arial"/>
                <w:sz w:val="20"/>
                <w:szCs w:val="20"/>
              </w:rPr>
              <w:t>LED Refrigeration Case Lighting  - Standard Tier 6' Case Door</w:t>
            </w:r>
          </w:p>
          <w:p w14:paraId="0B1CE399" w14:textId="77777777" w:rsidR="008C2C8A" w:rsidRPr="00555671" w:rsidRDefault="008C2C8A" w:rsidP="001D57D7">
            <w:pPr>
              <w:rPr>
                <w:rFonts w:cs="Arial"/>
                <w:sz w:val="20"/>
                <w:szCs w:val="20"/>
              </w:rPr>
            </w:pPr>
          </w:p>
          <w:p w14:paraId="6E541402" w14:textId="77777777" w:rsidR="00EE6CFE" w:rsidRPr="00241A1F" w:rsidRDefault="00EE6CFE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 xml:space="preserve">Baseline: </w:t>
            </w:r>
            <w:r w:rsidR="008C2C8A" w:rsidRPr="00555671">
              <w:rPr>
                <w:rFonts w:cs="Arial"/>
                <w:sz w:val="20"/>
                <w:szCs w:val="20"/>
              </w:rPr>
              <w:t>Linear fluorescent T12/T8 refrigeration case lighting</w:t>
            </w:r>
            <w:r w:rsidRPr="00555671">
              <w:rPr>
                <w:rFonts w:cs="Arial"/>
                <w:sz w:val="20"/>
                <w:szCs w:val="20"/>
              </w:rPr>
              <w:t>.</w:t>
            </w:r>
          </w:p>
        </w:tc>
      </w:tr>
      <w:tr w:rsidR="00DB71F1" w14:paraId="141C8E05" w14:textId="77777777" w:rsidTr="00241A1F">
        <w:trPr>
          <w:cantSplit/>
        </w:trPr>
        <w:tc>
          <w:tcPr>
            <w:tcW w:w="2718" w:type="dxa"/>
            <w:vAlign w:val="center"/>
          </w:tcPr>
          <w:p w14:paraId="06F52D8F" w14:textId="77777777"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858" w:type="dxa"/>
          </w:tcPr>
          <w:p w14:paraId="06E180F3" w14:textId="77777777" w:rsidR="00DB71F1" w:rsidRPr="00241A1F" w:rsidRDefault="00DB71F1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14:paraId="73744DC9" w14:textId="77777777" w:rsidTr="00241A1F">
        <w:trPr>
          <w:cantSplit/>
        </w:trPr>
        <w:tc>
          <w:tcPr>
            <w:tcW w:w="2718" w:type="dxa"/>
          </w:tcPr>
          <w:p w14:paraId="268121F2" w14:textId="77777777"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6858" w:type="dxa"/>
          </w:tcPr>
          <w:p w14:paraId="4300095F" w14:textId="77777777" w:rsidR="008775D7" w:rsidRPr="00E733C7" w:rsidRDefault="008D0B3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See Requirements</w:t>
            </w:r>
          </w:p>
        </w:tc>
      </w:tr>
      <w:tr w:rsidR="008775D7" w:rsidRPr="008775D7" w14:paraId="2D0D7F88" w14:textId="77777777" w:rsidTr="00241A1F">
        <w:trPr>
          <w:cantSplit/>
        </w:trPr>
        <w:tc>
          <w:tcPr>
            <w:tcW w:w="2718" w:type="dxa"/>
          </w:tcPr>
          <w:p w14:paraId="4FD914C6" w14:textId="77777777"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6858" w:type="dxa"/>
          </w:tcPr>
          <w:p w14:paraId="55FEDA67" w14:textId="77777777" w:rsidR="008775D7" w:rsidRPr="00653C4B" w:rsidRDefault="008D0B3C" w:rsidP="00555671">
            <w:pPr>
              <w:jc w:val="both"/>
              <w:rPr>
                <w:rFonts w:cs="Arial"/>
                <w:sz w:val="20"/>
                <w:szCs w:val="20"/>
              </w:rPr>
            </w:pPr>
            <w:r w:rsidRPr="00567FEF">
              <w:rPr>
                <w:rFonts w:cs="Arial"/>
                <w:sz w:val="20"/>
                <w:szCs w:val="20"/>
              </w:rPr>
              <w:t xml:space="preserve">See </w:t>
            </w:r>
            <w:r w:rsidRPr="00555671">
              <w:rPr>
                <w:rFonts w:cs="Arial"/>
                <w:sz w:val="20"/>
                <w:szCs w:val="20"/>
              </w:rPr>
              <w:t>PGECOLTG174, Revision 2</w:t>
            </w:r>
            <w:r>
              <w:rPr>
                <w:rFonts w:cs="Arial"/>
                <w:sz w:val="20"/>
                <w:szCs w:val="20"/>
              </w:rPr>
              <w:t xml:space="preserve"> at Page 6.</w:t>
            </w:r>
            <w:r w:rsidR="00580664">
              <w:rPr>
                <w:rFonts w:cs="Arial"/>
                <w:sz w:val="20"/>
                <w:szCs w:val="20"/>
              </w:rPr>
              <w:t xml:space="preserve">  </w:t>
            </w:r>
            <w:r w:rsidR="00580664" w:rsidRPr="00580664">
              <w:rPr>
                <w:rFonts w:cs="Arial"/>
                <w:sz w:val="20"/>
                <w:szCs w:val="20"/>
              </w:rPr>
              <w:t>These measures do not fall under Title 20 [2015]</w:t>
            </w:r>
            <w:r w:rsidR="00580664">
              <w:rPr>
                <w:rFonts w:cs="Arial"/>
                <w:sz w:val="20"/>
                <w:szCs w:val="20"/>
              </w:rPr>
              <w:t>, are not required by Title 24 (2013) except for controls, and are not addressed as a specific technology for refrigerated cases in the Federal Standards.</w:t>
            </w:r>
          </w:p>
        </w:tc>
      </w:tr>
      <w:tr w:rsidR="00E84938" w14:paraId="46FF681B" w14:textId="77777777" w:rsidTr="00241A1F">
        <w:trPr>
          <w:cantSplit/>
        </w:trPr>
        <w:tc>
          <w:tcPr>
            <w:tcW w:w="2718" w:type="dxa"/>
          </w:tcPr>
          <w:p w14:paraId="79E23D46" w14:textId="77777777"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6858" w:type="dxa"/>
          </w:tcPr>
          <w:p w14:paraId="7755A175" w14:textId="77777777" w:rsidR="001B5D6C" w:rsidRPr="00555671" w:rsidRDefault="001B5D6C" w:rsidP="00FE636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555671">
              <w:rPr>
                <w:sz w:val="20"/>
                <w:szCs w:val="20"/>
              </w:rPr>
              <w:t xml:space="preserve">Only complete, new Linear LED strips or fixtures qualify </w:t>
            </w:r>
          </w:p>
          <w:p w14:paraId="2B200F99" w14:textId="77777777" w:rsidR="001B5D6C" w:rsidRPr="00555671" w:rsidRDefault="001B5D6C" w:rsidP="00FE636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555671">
              <w:rPr>
                <w:sz w:val="20"/>
                <w:szCs w:val="20"/>
              </w:rPr>
              <w:t xml:space="preserve">LED tubes do not qualify </w:t>
            </w:r>
          </w:p>
          <w:p w14:paraId="0803316F" w14:textId="77777777" w:rsidR="001B5D6C" w:rsidRPr="00555671" w:rsidRDefault="001B5D6C" w:rsidP="00FE636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555671">
              <w:rPr>
                <w:sz w:val="20"/>
                <w:szCs w:val="20"/>
              </w:rPr>
              <w:t>Must replace existing fluorescent lighting</w:t>
            </w:r>
          </w:p>
          <w:p w14:paraId="7D8C226C" w14:textId="77777777" w:rsidR="001B5D6C" w:rsidRPr="00555671" w:rsidRDefault="001B5D6C" w:rsidP="00FE636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555671">
              <w:rPr>
                <w:sz w:val="20"/>
                <w:szCs w:val="20"/>
              </w:rPr>
              <w:t>Qualifying fixtures must be listed on one of the following lists</w:t>
            </w:r>
          </w:p>
          <w:p w14:paraId="041184CC" w14:textId="77777777" w:rsidR="001B5D6C" w:rsidRPr="00555671" w:rsidRDefault="001B5D6C" w:rsidP="00555671">
            <w:pPr>
              <w:jc w:val="both"/>
              <w:rPr>
                <w:sz w:val="20"/>
                <w:szCs w:val="20"/>
              </w:rPr>
            </w:pPr>
            <w:r w:rsidRPr="00555671">
              <w:rPr>
                <w:sz w:val="20"/>
                <w:szCs w:val="20"/>
              </w:rPr>
              <w:t xml:space="preserve">Energy Star: </w:t>
            </w:r>
            <w:r w:rsidR="00DA5D17">
              <w:rPr>
                <w:sz w:val="20"/>
                <w:szCs w:val="20"/>
              </w:rPr>
              <w:t>h</w:t>
            </w:r>
            <w:r w:rsidRPr="00555671">
              <w:rPr>
                <w:sz w:val="20"/>
                <w:szCs w:val="20"/>
              </w:rPr>
              <w:t xml:space="preserve">ttps://www.energystar.gov/productfinder/product/certified-light-fixtures/results </w:t>
            </w:r>
            <w:r w:rsidRPr="00E408A9">
              <w:t>https://www.energystar.gov/products/lighting_fans/light_bulbs</w:t>
            </w:r>
          </w:p>
          <w:p w14:paraId="2F202774" w14:textId="77777777" w:rsidR="001B5D6C" w:rsidRPr="00555671" w:rsidRDefault="001B5D6C" w:rsidP="00555671">
            <w:pPr>
              <w:jc w:val="both"/>
              <w:rPr>
                <w:sz w:val="20"/>
                <w:szCs w:val="20"/>
              </w:rPr>
            </w:pPr>
            <w:r w:rsidRPr="00555671">
              <w:rPr>
                <w:sz w:val="20"/>
                <w:szCs w:val="20"/>
              </w:rPr>
              <w:t xml:space="preserve">DLC: http://www.designlights.org/QPL </w:t>
            </w:r>
            <w:r w:rsidR="00A3401B">
              <w:rPr>
                <w:sz w:val="20"/>
                <w:szCs w:val="20"/>
              </w:rPr>
              <w:t>a</w:t>
            </w:r>
            <w:r w:rsidR="008E0850">
              <w:rPr>
                <w:sz w:val="20"/>
                <w:szCs w:val="20"/>
              </w:rPr>
              <w:t>nd</w:t>
            </w:r>
            <w:r w:rsidR="00A3401B" w:rsidRPr="00555671">
              <w:rPr>
                <w:sz w:val="20"/>
                <w:szCs w:val="20"/>
              </w:rPr>
              <w:t xml:space="preserve"> </w:t>
            </w:r>
            <w:r w:rsidRPr="00555671">
              <w:rPr>
                <w:sz w:val="20"/>
                <w:szCs w:val="20"/>
              </w:rPr>
              <w:t>Appendix E: Table of Approved LED Lighting &amp; Utility Approval Process (xls)</w:t>
            </w:r>
          </w:p>
          <w:p w14:paraId="7F966075" w14:textId="77777777" w:rsidR="00E84938" w:rsidRPr="00555671" w:rsidRDefault="00E84938" w:rsidP="00FE636E">
            <w:pPr>
              <w:rPr>
                <w:sz w:val="20"/>
                <w:szCs w:val="20"/>
              </w:rPr>
            </w:pPr>
          </w:p>
        </w:tc>
      </w:tr>
      <w:tr w:rsidR="00DB71F1" w14:paraId="600A9767" w14:textId="77777777" w:rsidTr="00241A1F">
        <w:trPr>
          <w:cantSplit/>
        </w:trPr>
        <w:tc>
          <w:tcPr>
            <w:tcW w:w="2718" w:type="dxa"/>
          </w:tcPr>
          <w:p w14:paraId="4F49BA89" w14:textId="77777777"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6858" w:type="dxa"/>
          </w:tcPr>
          <w:p w14:paraId="5A85F4BB" w14:textId="77777777" w:rsidR="00DB71F1" w:rsidRPr="00D86243" w:rsidRDefault="00DB71F1" w:rsidP="00393EC8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14:paraId="31A09398" w14:textId="77777777" w:rsidTr="00241A1F">
        <w:trPr>
          <w:cantSplit/>
        </w:trPr>
        <w:tc>
          <w:tcPr>
            <w:tcW w:w="2718" w:type="dxa"/>
            <w:vAlign w:val="center"/>
          </w:tcPr>
          <w:p w14:paraId="115F32B9" w14:textId="77777777"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858" w:type="dxa"/>
          </w:tcPr>
          <w:p w14:paraId="0C2990B1" w14:textId="77777777" w:rsidR="00CF2ABA" w:rsidRPr="00393EC8" w:rsidRDefault="008C2C8A" w:rsidP="00FE636E">
            <w:pPr>
              <w:rPr>
                <w:rFonts w:cs="Arial"/>
                <w:sz w:val="20"/>
                <w:szCs w:val="20"/>
              </w:rPr>
            </w:pPr>
            <w:r w:rsidRPr="00FE636E">
              <w:rPr>
                <w:rFonts w:cs="Arial"/>
                <w:sz w:val="20"/>
                <w:szCs w:val="20"/>
              </w:rPr>
              <w:t>Replace on Burn-out (ROB)</w:t>
            </w:r>
            <w:r w:rsidR="00CF2ABA" w:rsidRPr="00FE636E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B71F1" w14:paraId="6CC2C2D9" w14:textId="77777777" w:rsidTr="00241A1F">
        <w:trPr>
          <w:cantSplit/>
        </w:trPr>
        <w:tc>
          <w:tcPr>
            <w:tcW w:w="2718" w:type="dxa"/>
            <w:vAlign w:val="center"/>
          </w:tcPr>
          <w:p w14:paraId="784AF805" w14:textId="77777777"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858" w:type="dxa"/>
          </w:tcPr>
          <w:p w14:paraId="6F19D4CB" w14:textId="77777777" w:rsidR="00DB71F1" w:rsidRDefault="00DB71F1" w:rsidP="00FE636E">
            <w:pPr>
              <w:rPr>
                <w:ins w:id="39" w:author="Author"/>
                <w:rFonts w:cs="Arial"/>
                <w:sz w:val="20"/>
                <w:szCs w:val="20"/>
              </w:rPr>
            </w:pPr>
            <w:r w:rsidRPr="00FE636E">
              <w:rPr>
                <w:rFonts w:cs="Arial"/>
                <w:sz w:val="20"/>
                <w:szCs w:val="20"/>
              </w:rPr>
              <w:t xml:space="preserve">Downstream </w:t>
            </w:r>
            <w:r w:rsidR="003E0DC8" w:rsidRPr="00FE636E">
              <w:rPr>
                <w:rFonts w:cs="Arial"/>
                <w:sz w:val="20"/>
                <w:szCs w:val="20"/>
              </w:rPr>
              <w:t>Rebate</w:t>
            </w:r>
            <w:r w:rsidRPr="00FE636E">
              <w:rPr>
                <w:rFonts w:cs="Arial"/>
                <w:sz w:val="20"/>
                <w:szCs w:val="20"/>
              </w:rPr>
              <w:t xml:space="preserve"> – Deemed</w:t>
            </w:r>
          </w:p>
          <w:p w14:paraId="4D056F0C" w14:textId="7966859B" w:rsidR="00323F90" w:rsidRDefault="00323F90" w:rsidP="00FE636E">
            <w:pPr>
              <w:rPr>
                <w:rFonts w:cs="Arial"/>
                <w:sz w:val="20"/>
                <w:szCs w:val="20"/>
              </w:rPr>
            </w:pPr>
            <w:ins w:id="40" w:author="Author">
              <w:r>
                <w:rPr>
                  <w:rFonts w:cs="Arial"/>
                  <w:sz w:val="20"/>
                  <w:szCs w:val="20"/>
                </w:rPr>
                <w:t xml:space="preserve">Direct Install - </w:t>
              </w:r>
              <w:r w:rsidR="00436CBC">
                <w:rPr>
                  <w:rFonts w:cs="Arial"/>
                  <w:sz w:val="20"/>
                  <w:szCs w:val="20"/>
                </w:rPr>
                <w:t>Deemed</w:t>
              </w:r>
            </w:ins>
            <w:bookmarkStart w:id="41" w:name="_GoBack"/>
            <w:bookmarkEnd w:id="41"/>
          </w:p>
          <w:p w14:paraId="64821093" w14:textId="77777777" w:rsidR="00B9551F" w:rsidRPr="00FE636E" w:rsidRDefault="00B9551F" w:rsidP="00FE636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NOTE:  Measures are offered in the SDG&amp;E Direct Install program yet require a customer co-pay and are treated as downstream deemed.</w:t>
            </w:r>
          </w:p>
        </w:tc>
      </w:tr>
      <w:tr w:rsidR="00DB71F1" w14:paraId="159DA156" w14:textId="77777777" w:rsidTr="00241A1F">
        <w:trPr>
          <w:cantSplit/>
        </w:trPr>
        <w:tc>
          <w:tcPr>
            <w:tcW w:w="2718" w:type="dxa"/>
          </w:tcPr>
          <w:p w14:paraId="06B9EACF" w14:textId="77777777"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858" w:type="dxa"/>
          </w:tcPr>
          <w:p w14:paraId="2571B0F0" w14:textId="77777777" w:rsidR="00DB71F1" w:rsidRDefault="00DB71F1" w:rsidP="00393EC8"/>
        </w:tc>
      </w:tr>
      <w:tr w:rsidR="00A61271" w14:paraId="7ABBF2F7" w14:textId="77777777" w:rsidTr="00241A1F">
        <w:trPr>
          <w:cantSplit/>
        </w:trPr>
        <w:tc>
          <w:tcPr>
            <w:tcW w:w="2718" w:type="dxa"/>
            <w:vAlign w:val="center"/>
          </w:tcPr>
          <w:p w14:paraId="5B4311EB" w14:textId="77777777"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6858" w:type="dxa"/>
          </w:tcPr>
          <w:p w14:paraId="37134E9F" w14:textId="77777777" w:rsidR="00A61271" w:rsidRPr="00D86243" w:rsidRDefault="00A61271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A61271">
              <w:rPr>
                <w:rFonts w:cs="Arial"/>
                <w:sz w:val="20"/>
                <w:szCs w:val="20"/>
              </w:rPr>
              <w:t>Com-Default&gt;2yrs</w:t>
            </w:r>
          </w:p>
        </w:tc>
      </w:tr>
      <w:tr w:rsidR="00A61271" w14:paraId="726A1097" w14:textId="77777777" w:rsidTr="00241A1F">
        <w:trPr>
          <w:cantSplit/>
        </w:trPr>
        <w:tc>
          <w:tcPr>
            <w:tcW w:w="2718" w:type="dxa"/>
            <w:vAlign w:val="center"/>
          </w:tcPr>
          <w:p w14:paraId="1764D955" w14:textId="77777777"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lastRenderedPageBreak/>
              <w:t>Effective and Remaining Useful Life</w:t>
            </w:r>
          </w:p>
        </w:tc>
        <w:tc>
          <w:tcPr>
            <w:tcW w:w="6858" w:type="dxa"/>
          </w:tcPr>
          <w:p w14:paraId="12F23F10" w14:textId="77777777" w:rsidR="00A61271" w:rsidRPr="00D86243" w:rsidRDefault="0032761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>GrocDisp-FixtLtg-LED</w:t>
            </w:r>
          </w:p>
        </w:tc>
      </w:tr>
      <w:tr w:rsidR="00A61271" w14:paraId="4622BFDE" w14:textId="77777777" w:rsidTr="00241A1F">
        <w:trPr>
          <w:cantSplit/>
        </w:trPr>
        <w:tc>
          <w:tcPr>
            <w:tcW w:w="2718" w:type="dxa"/>
            <w:vAlign w:val="center"/>
          </w:tcPr>
          <w:p w14:paraId="6A0B7181" w14:textId="77777777"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6858" w:type="dxa"/>
            <w:vAlign w:val="center"/>
          </w:tcPr>
          <w:p w14:paraId="540E5D6B" w14:textId="77777777" w:rsidR="00A61271" w:rsidRPr="00241A1F" w:rsidRDefault="008D0B3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DEER</w:t>
            </w:r>
            <w:r w:rsidR="00DA5D17">
              <w:rPr>
                <w:rFonts w:cs="Arial"/>
                <w:sz w:val="20"/>
                <w:szCs w:val="20"/>
              </w:rPr>
              <w:t xml:space="preserve"> 2016</w:t>
            </w:r>
            <w:r w:rsidR="002D7B3E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A61271" w14:paraId="40B6E254" w14:textId="77777777" w:rsidTr="00241A1F">
        <w:trPr>
          <w:cantSplit/>
        </w:trPr>
        <w:tc>
          <w:tcPr>
            <w:tcW w:w="2718" w:type="dxa"/>
            <w:vAlign w:val="center"/>
          </w:tcPr>
          <w:p w14:paraId="3E277400" w14:textId="77777777" w:rsidR="00A61271" w:rsidRDefault="00A6127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6858" w:type="dxa"/>
          </w:tcPr>
          <w:p w14:paraId="0A9A015D" w14:textId="77777777" w:rsidR="00FB4B16" w:rsidRDefault="00E159C8" w:rsidP="00555671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FE636E">
              <w:rPr>
                <w:rFonts w:cs="Arial"/>
                <w:sz w:val="20"/>
                <w:szCs w:val="20"/>
              </w:rPr>
              <w:t>Base wattage is based on PG&amp;E’s Tier 2 (</w:t>
            </w:r>
            <w:r w:rsidRPr="00555671">
              <w:rPr>
                <w:rFonts w:cs="Arial"/>
                <w:sz w:val="20"/>
                <w:szCs w:val="20"/>
              </w:rPr>
              <w:t>≤</w:t>
            </w:r>
            <w:r w:rsidRPr="00FE636E">
              <w:rPr>
                <w:rFonts w:cs="Arial"/>
                <w:sz w:val="20"/>
                <w:szCs w:val="20"/>
              </w:rPr>
              <w:t>5-foot = 10.45 watts</w:t>
            </w:r>
            <w:r w:rsidR="00E05871">
              <w:rPr>
                <w:rFonts w:cs="Arial"/>
                <w:sz w:val="20"/>
                <w:szCs w:val="20"/>
              </w:rPr>
              <w:t>/foot</w:t>
            </w:r>
            <w:r w:rsidRPr="00FE636E">
              <w:rPr>
                <w:rFonts w:cs="Arial"/>
                <w:sz w:val="20"/>
                <w:szCs w:val="20"/>
              </w:rPr>
              <w:t xml:space="preserve"> &amp; &gt; 5-foot = 24.96 watts</w:t>
            </w:r>
            <w:r w:rsidR="00E05871">
              <w:rPr>
                <w:rFonts w:cs="Arial"/>
                <w:sz w:val="20"/>
                <w:szCs w:val="20"/>
              </w:rPr>
              <w:t>/foot</w:t>
            </w:r>
            <w:r w:rsidRPr="00567FEF">
              <w:rPr>
                <w:rFonts w:cs="Arial"/>
                <w:sz w:val="20"/>
                <w:szCs w:val="20"/>
              </w:rPr>
              <w:t>)</w:t>
            </w:r>
            <w:r w:rsidR="002D7B3E">
              <w:rPr>
                <w:rFonts w:cs="Arial"/>
                <w:sz w:val="20"/>
                <w:szCs w:val="20"/>
              </w:rPr>
              <w:t>.</w:t>
            </w:r>
            <w:r w:rsidRPr="00567FEF">
              <w:rPr>
                <w:rFonts w:cs="Arial"/>
                <w:sz w:val="20"/>
                <w:szCs w:val="20"/>
              </w:rPr>
              <w:t xml:space="preserve"> </w:t>
            </w:r>
            <w:r w:rsidR="002D7B3E">
              <w:rPr>
                <w:rFonts w:cs="Arial"/>
                <w:sz w:val="20"/>
                <w:szCs w:val="20"/>
              </w:rPr>
              <w:t xml:space="preserve"> </w:t>
            </w:r>
            <w:r w:rsidRPr="00567FEF">
              <w:rPr>
                <w:rFonts w:cs="Arial"/>
                <w:sz w:val="20"/>
                <w:szCs w:val="20"/>
              </w:rPr>
              <w:t xml:space="preserve">The Refrigeration Compressor </w:t>
            </w:r>
            <w:r w:rsidR="00E859F0">
              <w:rPr>
                <w:rFonts w:cs="Arial"/>
                <w:sz w:val="20"/>
                <w:szCs w:val="20"/>
              </w:rPr>
              <w:t xml:space="preserve">Savings </w:t>
            </w:r>
            <w:r w:rsidRPr="00567FEF">
              <w:rPr>
                <w:rFonts w:cs="Arial"/>
                <w:sz w:val="20"/>
                <w:szCs w:val="20"/>
              </w:rPr>
              <w:t xml:space="preserve">Factor = </w:t>
            </w:r>
            <w:r w:rsidR="0032761E">
              <w:rPr>
                <w:rFonts w:cs="Arial"/>
                <w:sz w:val="20"/>
                <w:szCs w:val="20"/>
              </w:rPr>
              <w:t>1.374</w:t>
            </w:r>
            <w:r w:rsidR="000F6BA3">
              <w:rPr>
                <w:rFonts w:cs="Arial"/>
                <w:sz w:val="20"/>
                <w:szCs w:val="20"/>
              </w:rPr>
              <w:t xml:space="preserve"> </w:t>
            </w:r>
            <w:r w:rsidR="005613FC">
              <w:rPr>
                <w:rFonts w:cs="Arial"/>
                <w:sz w:val="20"/>
                <w:szCs w:val="20"/>
              </w:rPr>
              <w:t>for PG&amp;E’s workpaper at page 9, Section 2.01.</w:t>
            </w:r>
          </w:p>
          <w:p w14:paraId="51330CB3" w14:textId="77777777" w:rsidR="006A3E63" w:rsidDel="00323F90" w:rsidRDefault="000F6BA3" w:rsidP="00323F90">
            <w:pPr>
              <w:tabs>
                <w:tab w:val="right" w:pos="6732"/>
              </w:tabs>
              <w:jc w:val="both"/>
              <w:rPr>
                <w:del w:id="42" w:author="Author"/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Energy and load impact were computed using </w:t>
            </w:r>
            <w:r w:rsidR="006A3E63" w:rsidRPr="00555671">
              <w:rPr>
                <w:rFonts w:cs="Arial"/>
                <w:sz w:val="20"/>
                <w:szCs w:val="20"/>
              </w:rPr>
              <w:t>DEER 2016 “Building Occupancy Sensor” operating hours and coincident demand factor for the grocery (G</w:t>
            </w:r>
            <w:r w:rsidR="008E0850">
              <w:rPr>
                <w:rFonts w:cs="Arial"/>
                <w:sz w:val="20"/>
                <w:szCs w:val="20"/>
              </w:rPr>
              <w:t>RO</w:t>
            </w:r>
            <w:r w:rsidR="006A3E63" w:rsidRPr="00555671">
              <w:rPr>
                <w:rFonts w:cs="Arial"/>
                <w:sz w:val="20"/>
                <w:szCs w:val="20"/>
              </w:rPr>
              <w:t>) building type</w:t>
            </w:r>
            <w:r w:rsidR="006A3E63">
              <w:rPr>
                <w:rFonts w:cs="Arial"/>
                <w:sz w:val="20"/>
                <w:szCs w:val="20"/>
              </w:rPr>
              <w:t xml:space="preserve"> (5,390 &amp; 0.886, respectively)</w:t>
            </w:r>
          </w:p>
          <w:p w14:paraId="2E7B068C" w14:textId="77777777" w:rsidR="00A61271" w:rsidRPr="00555671" w:rsidRDefault="00A61271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  <w:pPrChange w:id="43" w:author="Author">
                <w:pPr>
                  <w:tabs>
                    <w:tab w:val="right" w:pos="6732"/>
                  </w:tabs>
                </w:pPr>
              </w:pPrChange>
            </w:pPr>
          </w:p>
        </w:tc>
      </w:tr>
      <w:tr w:rsidR="00A61271" w14:paraId="209DC981" w14:textId="77777777" w:rsidTr="00241A1F">
        <w:trPr>
          <w:cantSplit/>
        </w:trPr>
        <w:tc>
          <w:tcPr>
            <w:tcW w:w="2718" w:type="dxa"/>
            <w:vAlign w:val="center"/>
          </w:tcPr>
          <w:p w14:paraId="43159691" w14:textId="77777777"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858" w:type="dxa"/>
          </w:tcPr>
          <w:p w14:paraId="2E3E21A7" w14:textId="77777777" w:rsidR="00A61271" w:rsidRPr="00476F40" w:rsidRDefault="00E048E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</w:rPr>
              <w:t>DEER:Com:</w:t>
            </w:r>
            <w:r w:rsidR="0032761E">
              <w:rPr>
                <w:rFonts w:cstheme="minorHAnsi"/>
                <w:bCs/>
                <w:sz w:val="20"/>
              </w:rPr>
              <w:t>Indoor_Non-CFL_Ltg</w:t>
            </w:r>
          </w:p>
        </w:tc>
      </w:tr>
      <w:tr w:rsidR="00A61271" w14:paraId="07DE7901" w14:textId="77777777" w:rsidTr="00241A1F">
        <w:trPr>
          <w:cantSplit/>
        </w:trPr>
        <w:tc>
          <w:tcPr>
            <w:tcW w:w="2718" w:type="dxa"/>
            <w:vAlign w:val="center"/>
          </w:tcPr>
          <w:p w14:paraId="6048186D" w14:textId="77777777"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6858" w:type="dxa"/>
          </w:tcPr>
          <w:p w14:paraId="48DE0123" w14:textId="77777777" w:rsidR="00A61271" w:rsidRPr="00476F40" w:rsidRDefault="00A61271" w:rsidP="00C048F4">
            <w:pPr>
              <w:rPr>
                <w:rFonts w:cs="Arial"/>
                <w:sz w:val="20"/>
                <w:szCs w:val="20"/>
              </w:rPr>
            </w:pPr>
          </w:p>
        </w:tc>
      </w:tr>
      <w:tr w:rsidR="00A61271" w:rsidRPr="00393EC8" w14:paraId="6D1CE0C6" w14:textId="77777777" w:rsidTr="00393EC8">
        <w:trPr>
          <w:cantSplit/>
        </w:trPr>
        <w:tc>
          <w:tcPr>
            <w:tcW w:w="2718" w:type="dxa"/>
          </w:tcPr>
          <w:p w14:paraId="7CD4D44E" w14:textId="77777777" w:rsidR="00A61271" w:rsidRPr="00393EC8" w:rsidRDefault="00A61271">
            <w:pPr>
              <w:rPr>
                <w:b/>
              </w:rPr>
            </w:pPr>
            <w:r w:rsidRPr="00393EC8">
              <w:rPr>
                <w:b/>
              </w:rPr>
              <w:t xml:space="preserve">Section 4.1 </w:t>
            </w:r>
            <w:r w:rsidR="00695478">
              <w:rPr>
                <w:b/>
              </w:rPr>
              <w:t>Base and Measure Costs</w:t>
            </w:r>
          </w:p>
        </w:tc>
        <w:tc>
          <w:tcPr>
            <w:tcW w:w="6858" w:type="dxa"/>
          </w:tcPr>
          <w:p w14:paraId="0BE1B657" w14:textId="77777777" w:rsidR="00A61271" w:rsidRPr="00393EC8" w:rsidRDefault="00A61271" w:rsidP="00393EC8">
            <w:pPr>
              <w:rPr>
                <w:b/>
              </w:rPr>
            </w:pPr>
          </w:p>
        </w:tc>
      </w:tr>
      <w:tr w:rsidR="00E05871" w14:paraId="0BE27A2A" w14:textId="77777777" w:rsidTr="00241A1F">
        <w:trPr>
          <w:cantSplit/>
        </w:trPr>
        <w:tc>
          <w:tcPr>
            <w:tcW w:w="2718" w:type="dxa"/>
          </w:tcPr>
          <w:p w14:paraId="07E7FC7A" w14:textId="77777777" w:rsidR="00E05871" w:rsidRPr="00822B6F" w:rsidRDefault="00E05871" w:rsidP="00E0587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</w:t>
            </w:r>
          </w:p>
        </w:tc>
        <w:tc>
          <w:tcPr>
            <w:tcW w:w="6858" w:type="dxa"/>
          </w:tcPr>
          <w:p w14:paraId="69CD8133" w14:textId="77777777" w:rsidR="00E05871" w:rsidRDefault="00E05871" w:rsidP="00E058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14:paraId="6AF937C5" w14:textId="77777777" w:rsidTr="00241A1F">
        <w:trPr>
          <w:cantSplit/>
        </w:trPr>
        <w:tc>
          <w:tcPr>
            <w:tcW w:w="2718" w:type="dxa"/>
          </w:tcPr>
          <w:p w14:paraId="0A7561AC" w14:textId="77777777" w:rsidR="00A61271" w:rsidRPr="00822B6F" w:rsidRDefault="00E058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402270/402273</w:t>
            </w:r>
          </w:p>
        </w:tc>
        <w:tc>
          <w:tcPr>
            <w:tcW w:w="6858" w:type="dxa"/>
          </w:tcPr>
          <w:p w14:paraId="5430B0BD" w14:textId="77777777" w:rsidR="00A61271" w:rsidRPr="00476F40" w:rsidRDefault="00A612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E05871">
              <w:rPr>
                <w:rFonts w:cs="Arial"/>
                <w:sz w:val="20"/>
                <w:szCs w:val="20"/>
              </w:rPr>
              <w:t>3.14/foot x 5 feet = $15.70</w:t>
            </w:r>
            <w:r w:rsidR="00695478">
              <w:rPr>
                <w:rFonts w:cs="Arial"/>
                <w:sz w:val="20"/>
                <w:szCs w:val="20"/>
              </w:rPr>
              <w:t xml:space="preserve"> (</w:t>
            </w:r>
            <w:r w:rsidR="00E05871">
              <w:rPr>
                <w:rFonts w:cs="Arial"/>
                <w:sz w:val="20"/>
                <w:szCs w:val="20"/>
              </w:rPr>
              <w:t>PG&amp;E LB07</w:t>
            </w:r>
            <w:r w:rsidR="00695478">
              <w:rPr>
                <w:rFonts w:cs="Arial"/>
                <w:sz w:val="20"/>
                <w:szCs w:val="20"/>
              </w:rPr>
              <w:t>)</w:t>
            </w:r>
          </w:p>
        </w:tc>
      </w:tr>
      <w:tr w:rsidR="00E05871" w14:paraId="395693B9" w14:textId="77777777" w:rsidTr="00241A1F">
        <w:trPr>
          <w:cantSplit/>
        </w:trPr>
        <w:tc>
          <w:tcPr>
            <w:tcW w:w="2718" w:type="dxa"/>
          </w:tcPr>
          <w:p w14:paraId="75DD7D18" w14:textId="77777777" w:rsidR="00E05871" w:rsidRPr="00822B6F" w:rsidRDefault="00E05871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402271/402274</w:t>
            </w:r>
          </w:p>
        </w:tc>
        <w:tc>
          <w:tcPr>
            <w:tcW w:w="6858" w:type="dxa"/>
          </w:tcPr>
          <w:p w14:paraId="4D14FDB9" w14:textId="77777777" w:rsidR="00E05871" w:rsidRDefault="00E058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7.01/foot x 6 feet = $42.06</w:t>
            </w:r>
            <w:r w:rsidR="00695478">
              <w:rPr>
                <w:rFonts w:cs="Arial"/>
                <w:sz w:val="20"/>
                <w:szCs w:val="20"/>
              </w:rPr>
              <w:t xml:space="preserve">  (PG&amp;E LB09)</w:t>
            </w:r>
          </w:p>
        </w:tc>
      </w:tr>
      <w:tr w:rsidR="00323F90" w14:paraId="65DE07E8" w14:textId="77777777" w:rsidTr="00241A1F">
        <w:trPr>
          <w:cantSplit/>
          <w:ins w:id="44" w:author="Author"/>
        </w:trPr>
        <w:tc>
          <w:tcPr>
            <w:tcW w:w="2718" w:type="dxa"/>
          </w:tcPr>
          <w:p w14:paraId="496E012A" w14:textId="77777777" w:rsidR="00323F90" w:rsidRDefault="00323F90" w:rsidP="00393EC8">
            <w:pPr>
              <w:jc w:val="right"/>
              <w:rPr>
                <w:ins w:id="45" w:author="Author"/>
                <w:sz w:val="20"/>
                <w:szCs w:val="20"/>
              </w:rPr>
            </w:pPr>
            <w:ins w:id="46" w:author="Author">
              <w:r>
                <w:rPr>
                  <w:sz w:val="20"/>
                  <w:szCs w:val="20"/>
                </w:rPr>
                <w:t>463838/463839</w:t>
              </w:r>
            </w:ins>
          </w:p>
        </w:tc>
        <w:tc>
          <w:tcPr>
            <w:tcW w:w="6858" w:type="dxa"/>
          </w:tcPr>
          <w:p w14:paraId="1C2F83BF" w14:textId="77777777" w:rsidR="00323F90" w:rsidRDefault="00323F90">
            <w:pPr>
              <w:tabs>
                <w:tab w:val="right" w:pos="6732"/>
              </w:tabs>
              <w:rPr>
                <w:ins w:id="47" w:author="Author"/>
                <w:rFonts w:cs="Arial"/>
                <w:sz w:val="20"/>
                <w:szCs w:val="20"/>
              </w:rPr>
            </w:pPr>
            <w:ins w:id="48" w:author="Author">
              <w:r>
                <w:rPr>
                  <w:rFonts w:cs="Arial"/>
                  <w:sz w:val="20"/>
                  <w:szCs w:val="20"/>
                </w:rPr>
                <w:t>Direct Install 3P Contracted Cost</w:t>
              </w:r>
            </w:ins>
          </w:p>
        </w:tc>
      </w:tr>
      <w:tr w:rsidR="00A61271" w14:paraId="79E81639" w14:textId="77777777" w:rsidTr="00241A1F">
        <w:trPr>
          <w:cantSplit/>
        </w:trPr>
        <w:tc>
          <w:tcPr>
            <w:tcW w:w="2718" w:type="dxa"/>
          </w:tcPr>
          <w:p w14:paraId="11E2411A" w14:textId="77777777" w:rsidR="00A61271" w:rsidRPr="00822B6F" w:rsidRDefault="00A6127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 xml:space="preserve">Measure Cost </w:t>
            </w:r>
          </w:p>
        </w:tc>
        <w:tc>
          <w:tcPr>
            <w:tcW w:w="6858" w:type="dxa"/>
          </w:tcPr>
          <w:p w14:paraId="2FE8328D" w14:textId="77777777" w:rsidR="00A61271" w:rsidRPr="00476F40" w:rsidRDefault="00A612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244447">
              <w:rPr>
                <w:rFonts w:cs="Arial"/>
                <w:sz w:val="20"/>
                <w:szCs w:val="20"/>
              </w:rPr>
              <w:t>24.84/foot</w:t>
            </w:r>
            <w:r w:rsidR="00695478">
              <w:rPr>
                <w:rFonts w:cs="Arial"/>
                <w:sz w:val="20"/>
                <w:szCs w:val="20"/>
              </w:rPr>
              <w:t xml:space="preserve"> (PG&amp;E LB07 &amp; LB09)</w:t>
            </w:r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591D85" w14:paraId="53D46CC4" w14:textId="77777777" w:rsidTr="00241A1F">
        <w:trPr>
          <w:cantSplit/>
        </w:trPr>
        <w:tc>
          <w:tcPr>
            <w:tcW w:w="2718" w:type="dxa"/>
          </w:tcPr>
          <w:p w14:paraId="57A98217" w14:textId="77777777" w:rsidR="00591D85" w:rsidRPr="00822B6F" w:rsidRDefault="00591D85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402270/402273</w:t>
            </w:r>
          </w:p>
        </w:tc>
        <w:tc>
          <w:tcPr>
            <w:tcW w:w="6858" w:type="dxa"/>
          </w:tcPr>
          <w:p w14:paraId="1CF09016" w14:textId="77777777" w:rsidR="00591D85" w:rsidRDefault="00591D85" w:rsidP="00C048F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24.84/foot x 5 feet =</w:t>
            </w:r>
            <w:r w:rsidR="00244447">
              <w:rPr>
                <w:rFonts w:cs="Arial"/>
                <w:sz w:val="20"/>
                <w:szCs w:val="20"/>
              </w:rPr>
              <w:t>$</w:t>
            </w:r>
            <w:r w:rsidR="00695478">
              <w:rPr>
                <w:rFonts w:cs="Arial"/>
                <w:sz w:val="20"/>
                <w:szCs w:val="20"/>
              </w:rPr>
              <w:t>124.2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591D85" w14:paraId="00DF083B" w14:textId="77777777" w:rsidTr="00241A1F">
        <w:trPr>
          <w:cantSplit/>
        </w:trPr>
        <w:tc>
          <w:tcPr>
            <w:tcW w:w="2718" w:type="dxa"/>
          </w:tcPr>
          <w:p w14:paraId="175D6DB4" w14:textId="77777777" w:rsidR="00591D85" w:rsidRPr="00822B6F" w:rsidRDefault="00695478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402271/402274</w:t>
            </w:r>
          </w:p>
        </w:tc>
        <w:tc>
          <w:tcPr>
            <w:tcW w:w="6858" w:type="dxa"/>
          </w:tcPr>
          <w:p w14:paraId="76464557" w14:textId="77777777" w:rsidR="00591D85" w:rsidRDefault="0069547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24.84/foot x 6 feet =</w:t>
            </w:r>
            <w:r w:rsidR="00244447">
              <w:rPr>
                <w:rFonts w:cs="Arial"/>
                <w:sz w:val="20"/>
                <w:szCs w:val="20"/>
              </w:rPr>
              <w:t>$</w:t>
            </w:r>
            <w:r>
              <w:rPr>
                <w:rFonts w:cs="Arial"/>
                <w:sz w:val="20"/>
                <w:szCs w:val="20"/>
              </w:rPr>
              <w:t>149.04</w:t>
            </w:r>
          </w:p>
        </w:tc>
      </w:tr>
      <w:tr w:rsidR="00323F90" w14:paraId="30703CC0" w14:textId="77777777" w:rsidTr="00241A1F">
        <w:trPr>
          <w:cantSplit/>
          <w:ins w:id="49" w:author="Author"/>
        </w:trPr>
        <w:tc>
          <w:tcPr>
            <w:tcW w:w="2718" w:type="dxa"/>
          </w:tcPr>
          <w:p w14:paraId="074B6906" w14:textId="77777777" w:rsidR="00323F90" w:rsidRDefault="00323F90" w:rsidP="00323F90">
            <w:pPr>
              <w:jc w:val="right"/>
              <w:rPr>
                <w:ins w:id="50" w:author="Author"/>
                <w:sz w:val="20"/>
                <w:szCs w:val="20"/>
              </w:rPr>
            </w:pPr>
            <w:ins w:id="51" w:author="Author">
              <w:r>
                <w:rPr>
                  <w:sz w:val="20"/>
                  <w:szCs w:val="20"/>
                </w:rPr>
                <w:t>463838/463839</w:t>
              </w:r>
            </w:ins>
          </w:p>
        </w:tc>
        <w:tc>
          <w:tcPr>
            <w:tcW w:w="6858" w:type="dxa"/>
          </w:tcPr>
          <w:p w14:paraId="7308B763" w14:textId="77777777" w:rsidR="00323F90" w:rsidRDefault="00323F90" w:rsidP="00323F90">
            <w:pPr>
              <w:tabs>
                <w:tab w:val="right" w:pos="6732"/>
              </w:tabs>
              <w:rPr>
                <w:ins w:id="52" w:author="Author"/>
                <w:rFonts w:cs="Arial"/>
                <w:sz w:val="20"/>
                <w:szCs w:val="20"/>
              </w:rPr>
            </w:pPr>
            <w:ins w:id="53" w:author="Author">
              <w:r>
                <w:rPr>
                  <w:rFonts w:cs="Arial"/>
                  <w:sz w:val="20"/>
                  <w:szCs w:val="20"/>
                </w:rPr>
                <w:t>Direct Install 3P Contracted Cost</w:t>
              </w:r>
            </w:ins>
          </w:p>
        </w:tc>
      </w:tr>
    </w:tbl>
    <w:p w14:paraId="5CD763A5" w14:textId="77777777" w:rsidR="001B5D6C" w:rsidRDefault="001B5D6C" w:rsidP="00FE636E">
      <w:pPr>
        <w:spacing w:after="200" w:line="276" w:lineRule="auto"/>
      </w:pPr>
    </w:p>
    <w:p w14:paraId="4E169F3C" w14:textId="77777777" w:rsidR="0032761E" w:rsidRDefault="0032761E">
      <w:pPr>
        <w:pStyle w:val="Heading2"/>
      </w:pPr>
      <w:r>
        <w:t>Savings Calculation Methodology</w:t>
      </w:r>
    </w:p>
    <w:p w14:paraId="54E7A905" w14:textId="77777777" w:rsidR="00031221" w:rsidRDefault="00031221" w:rsidP="00E408A9">
      <w:r>
        <w:t>SDG&amp;E does not accept the HVAC interactive effects since the refrigerated cases are considered self-contained and any interactive effect is absorbed by the refrigeration compressor, not the HVAC system.</w:t>
      </w:r>
    </w:p>
    <w:p w14:paraId="564C180E" w14:textId="77777777" w:rsidR="00031221" w:rsidRPr="00E408A9" w:rsidRDefault="00031221" w:rsidP="00E408A9">
      <w:r>
        <w:t xml:space="preserve"> </w:t>
      </w:r>
    </w:p>
    <w:p w14:paraId="4043B8DD" w14:textId="77777777" w:rsidR="003A4277" w:rsidRPr="00FD3D43" w:rsidRDefault="003A4277" w:rsidP="00FE636E">
      <w:pPr>
        <w:pStyle w:val="ListParagraph"/>
        <w:numPr>
          <w:ilvl w:val="0"/>
          <w:numId w:val="12"/>
        </w:numPr>
        <w:rPr>
          <w:rFonts w:cs="Arial"/>
          <w:szCs w:val="20"/>
        </w:rPr>
      </w:pPr>
      <w:r w:rsidRPr="00FD3D43">
        <w:rPr>
          <w:rFonts w:cs="Arial"/>
          <w:szCs w:val="20"/>
        </w:rPr>
        <w:t>Measure Unit = Case Door (Door)</w:t>
      </w:r>
    </w:p>
    <w:p w14:paraId="0117BFB8" w14:textId="77777777" w:rsidR="00E859F0" w:rsidRPr="00FD3D43" w:rsidRDefault="00E859F0" w:rsidP="00FE636E">
      <w:pPr>
        <w:pStyle w:val="ListParagraph"/>
        <w:numPr>
          <w:ilvl w:val="0"/>
          <w:numId w:val="12"/>
        </w:numPr>
        <w:rPr>
          <w:szCs w:val="20"/>
        </w:rPr>
      </w:pPr>
      <w:r w:rsidRPr="00FD3D43">
        <w:rPr>
          <w:rFonts w:cs="Arial"/>
          <w:szCs w:val="20"/>
        </w:rPr>
        <w:t>Compressor Savings Factor = 1.374 (Section</w:t>
      </w:r>
      <w:r w:rsidR="00FD3D43">
        <w:rPr>
          <w:rFonts w:cs="Arial"/>
          <w:szCs w:val="20"/>
        </w:rPr>
        <w:t xml:space="preserve"> </w:t>
      </w:r>
      <w:r w:rsidRPr="00FD3D43">
        <w:rPr>
          <w:rFonts w:cs="Arial"/>
          <w:szCs w:val="20"/>
        </w:rPr>
        <w:t>2 above)</w:t>
      </w:r>
    </w:p>
    <w:p w14:paraId="0722A99F" w14:textId="77777777" w:rsidR="0032761E" w:rsidRPr="00FD3D43" w:rsidRDefault="00E859F0" w:rsidP="00FE636E">
      <w:pPr>
        <w:pStyle w:val="ListParagraph"/>
        <w:numPr>
          <w:ilvl w:val="0"/>
          <w:numId w:val="12"/>
        </w:numPr>
        <w:rPr>
          <w:szCs w:val="20"/>
        </w:rPr>
      </w:pPr>
      <w:r w:rsidRPr="00FD3D43">
        <w:rPr>
          <w:rFonts w:cs="Arial"/>
          <w:szCs w:val="20"/>
        </w:rPr>
        <w:t>∆Watts/door =</w:t>
      </w:r>
      <w:r w:rsidRPr="00FD3D43">
        <w:rPr>
          <w:rFonts w:cs="Arial"/>
          <w:b/>
          <w:szCs w:val="20"/>
        </w:rPr>
        <w:t xml:space="preserve"> </w:t>
      </w:r>
      <w:r w:rsidRPr="00FD3D43">
        <w:rPr>
          <w:rFonts w:cs="Arial"/>
          <w:szCs w:val="20"/>
        </w:rPr>
        <w:t>(Base Case Watts/door - Measure Case Watts/door) x Compressor Savings Factor</w:t>
      </w:r>
    </w:p>
    <w:p w14:paraId="57D1FFF2" w14:textId="77777777" w:rsidR="000F6BA3" w:rsidRPr="00FD3D43" w:rsidRDefault="000F6BA3" w:rsidP="00FE636E">
      <w:pPr>
        <w:rPr>
          <w:szCs w:val="22"/>
        </w:rPr>
      </w:pPr>
    </w:p>
    <w:p w14:paraId="2E54BB52" w14:textId="77777777" w:rsidR="000F6BA3" w:rsidRPr="00FD3D43" w:rsidRDefault="000F6BA3" w:rsidP="00555671">
      <w:pPr>
        <w:jc w:val="both"/>
        <w:rPr>
          <w:szCs w:val="20"/>
        </w:rPr>
      </w:pPr>
      <w:r w:rsidRPr="00FD3D43">
        <w:rPr>
          <w:rFonts w:cs="Arial"/>
          <w:szCs w:val="22"/>
        </w:rPr>
        <w:t xml:space="preserve">As an example, </w:t>
      </w:r>
      <w:r w:rsidR="00E859F0" w:rsidRPr="00FD3D43">
        <w:rPr>
          <w:rFonts w:cs="Arial"/>
          <w:szCs w:val="22"/>
        </w:rPr>
        <w:t xml:space="preserve">SDG&amp;E product code 402270 assumes a 5 door refrigerated display case. </w:t>
      </w:r>
      <w:r w:rsidR="00E859F0" w:rsidRPr="00FD3D43">
        <w:rPr>
          <w:rFonts w:eastAsiaTheme="minorHAnsi"/>
          <w:szCs w:val="22"/>
        </w:rPr>
        <w:t>5 foot lamps (52.25W per lamp</w:t>
      </w:r>
      <w:r w:rsidRPr="00FD3D43">
        <w:rPr>
          <w:rFonts w:eastAsiaTheme="minorHAnsi"/>
          <w:szCs w:val="22"/>
        </w:rPr>
        <w:t>, per PG&amp;E</w:t>
      </w:r>
      <w:r w:rsidR="00E859F0" w:rsidRPr="00FD3D43">
        <w:rPr>
          <w:rFonts w:eastAsiaTheme="minorHAnsi"/>
          <w:szCs w:val="22"/>
        </w:rPr>
        <w:t xml:space="preserve">), which has a fixture wattage of </w:t>
      </w:r>
      <w:r w:rsidR="00E859F0" w:rsidRPr="00FD3D43">
        <w:rPr>
          <w:rFonts w:cs="Arial"/>
          <w:szCs w:val="22"/>
        </w:rPr>
        <w:t xml:space="preserve">62.7W per door. </w:t>
      </w:r>
    </w:p>
    <w:p w14:paraId="03A31734" w14:textId="77777777" w:rsidR="000F6BA3" w:rsidRPr="00FD3D43" w:rsidRDefault="000F6BA3" w:rsidP="00FE636E">
      <w:pPr>
        <w:rPr>
          <w:rFonts w:cs="Arial"/>
          <w:b/>
          <w:szCs w:val="20"/>
        </w:rPr>
      </w:pPr>
    </w:p>
    <w:p w14:paraId="22BDD446" w14:textId="77777777" w:rsidR="003A4277" w:rsidRPr="00FD3D43" w:rsidRDefault="003A4277" w:rsidP="00555671">
      <w:pPr>
        <w:pStyle w:val="ListParagraph"/>
        <w:numPr>
          <w:ilvl w:val="0"/>
          <w:numId w:val="13"/>
        </w:numPr>
        <w:jc w:val="both"/>
        <w:rPr>
          <w:rFonts w:cs="Arial"/>
          <w:b/>
          <w:szCs w:val="20"/>
        </w:rPr>
      </w:pPr>
      <w:r w:rsidRPr="00FD3D43">
        <w:rPr>
          <w:rFonts w:cs="Arial"/>
          <w:szCs w:val="20"/>
        </w:rPr>
        <w:t>Annual Electric Savings [kWh/door] = (∆Watts/door) x (DEER 2016 Annual Hours of Operation)/ (1,000 Watts / kW</w:t>
      </w:r>
      <w:r w:rsidR="00143843" w:rsidRPr="00FD3D43">
        <w:rPr>
          <w:rFonts w:cs="Arial"/>
          <w:szCs w:val="20"/>
        </w:rPr>
        <w:t>)</w:t>
      </w:r>
    </w:p>
    <w:p w14:paraId="6785459D" w14:textId="77777777" w:rsidR="003A4277" w:rsidRPr="00FD3D43" w:rsidRDefault="003A4277" w:rsidP="003A4277">
      <w:pPr>
        <w:rPr>
          <w:rFonts w:cs="Arial"/>
          <w:b/>
          <w:szCs w:val="20"/>
        </w:rPr>
      </w:pPr>
    </w:p>
    <w:p w14:paraId="7ECC7D1C" w14:textId="77777777" w:rsidR="003A4277" w:rsidRPr="00FD3D43" w:rsidRDefault="003A4277" w:rsidP="00555671">
      <w:pPr>
        <w:pStyle w:val="ListParagraph"/>
        <w:numPr>
          <w:ilvl w:val="0"/>
          <w:numId w:val="13"/>
        </w:numPr>
        <w:jc w:val="both"/>
      </w:pPr>
      <w:r w:rsidRPr="00FD3D43">
        <w:rPr>
          <w:rFonts w:cs="Arial"/>
          <w:szCs w:val="20"/>
        </w:rPr>
        <w:t>Demand Reduction [kW/door]</w:t>
      </w:r>
      <w:r w:rsidRPr="00FD3D43">
        <w:rPr>
          <w:rFonts w:cs="Arial"/>
          <w:b/>
          <w:szCs w:val="20"/>
        </w:rPr>
        <w:t xml:space="preserve"> =</w:t>
      </w:r>
      <w:r w:rsidRPr="00FD3D43">
        <w:rPr>
          <w:rFonts w:cs="Arial"/>
          <w:szCs w:val="20"/>
        </w:rPr>
        <w:t xml:space="preserve"> (∆Watts/door) x (DEER 2016 Lighting Coincident Demand)/(1,000 Watts/kW)</w:t>
      </w:r>
    </w:p>
    <w:p w14:paraId="05E89CA7" w14:textId="77777777" w:rsidR="003A4277" w:rsidRPr="00FD3D43" w:rsidRDefault="003A4277" w:rsidP="003A4277">
      <w:pPr>
        <w:rPr>
          <w:rFonts w:cs="Arial"/>
          <w:b/>
          <w:szCs w:val="20"/>
        </w:rPr>
      </w:pPr>
    </w:p>
    <w:p w14:paraId="47CE6159" w14:textId="77777777" w:rsidR="003A4277" w:rsidRPr="00FD3D43" w:rsidRDefault="003A4277" w:rsidP="003A4277">
      <w:pPr>
        <w:rPr>
          <w:rFonts w:cs="Arial"/>
          <w:szCs w:val="22"/>
        </w:rPr>
      </w:pPr>
      <w:r w:rsidRPr="00FD3D43">
        <w:rPr>
          <w:rFonts w:cs="Arial"/>
          <w:szCs w:val="22"/>
        </w:rPr>
        <w:t>(See calculation workbook</w:t>
      </w:r>
      <w:r w:rsidR="006D03F9" w:rsidRPr="00FD3D43">
        <w:rPr>
          <w:rFonts w:cs="Arial"/>
          <w:szCs w:val="22"/>
        </w:rPr>
        <w:t xml:space="preserve"> for specific computations</w:t>
      </w:r>
      <w:r w:rsidRPr="00FD3D43">
        <w:rPr>
          <w:rFonts w:cs="Arial"/>
          <w:szCs w:val="22"/>
        </w:rPr>
        <w:t>)</w:t>
      </w:r>
    </w:p>
    <w:p w14:paraId="53797364" w14:textId="77777777" w:rsidR="0059117D" w:rsidRDefault="003A4277" w:rsidP="00FE636E">
      <w:pPr>
        <w:pStyle w:val="Heading2"/>
      </w:pPr>
      <w:r>
        <w:lastRenderedPageBreak/>
        <w:t>Savings Calculation Workbook</w:t>
      </w:r>
    </w:p>
    <w:p w14:paraId="754C97EB" w14:textId="77777777" w:rsidR="00567FEF" w:rsidRPr="00FD3D43" w:rsidRDefault="00CB10BC" w:rsidP="00567FEF">
      <w:r>
        <w:object w:dxaOrig="1551" w:dyaOrig="1004" w14:anchorId="166D15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pt;height:50.5pt" o:ole="">
            <v:imagedata r:id="rId10" o:title=""/>
          </v:shape>
          <o:OLEObject Type="Embed" ProgID="Excel.Sheet.12" ShapeID="_x0000_i1025" DrawAspect="Icon" ObjectID="_1564835386" r:id="rId11"/>
        </w:object>
      </w:r>
    </w:p>
    <w:sectPr w:rsidR="00567FEF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B9C2C" w14:textId="77777777" w:rsidR="00BC6454" w:rsidRDefault="00BC6454" w:rsidP="00FE520B">
      <w:r>
        <w:separator/>
      </w:r>
    </w:p>
  </w:endnote>
  <w:endnote w:type="continuationSeparator" w:id="0">
    <w:p w14:paraId="1AC148FE" w14:textId="77777777" w:rsidR="00BC6454" w:rsidRDefault="00BC6454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1ABD0" w14:textId="4A0A8674" w:rsidR="008F2E00" w:rsidRPr="00241A1F" w:rsidRDefault="00B57F32" w:rsidP="00241A1F">
    <w:pPr>
      <w:pStyle w:val="Footer"/>
      <w:rPr>
        <w:rFonts w:cstheme="minorHAnsi"/>
        <w:b/>
        <w:szCs w:val="22"/>
      </w:rPr>
    </w:pPr>
    <w:r>
      <w:rPr>
        <w:b/>
      </w:rPr>
      <w:t xml:space="preserve">Workpaper </w:t>
    </w:r>
    <w:r w:rsidR="00DB544A" w:rsidRPr="00DB544A">
      <w:rPr>
        <w:b/>
      </w:rPr>
      <w:t>WPSDGENRL0082</w:t>
    </w:r>
    <w:r>
      <w:rPr>
        <w:b/>
      </w:rPr>
      <w:t xml:space="preserve">, Revision </w:t>
    </w:r>
    <w:ins w:id="14" w:author="Author">
      <w:r w:rsidR="00436CBC">
        <w:rPr>
          <w:b/>
        </w:rPr>
        <w:t>2.1</w:t>
      </w:r>
      <w:del w:id="15" w:author="Author">
        <w:r w:rsidR="00323F90" w:rsidDel="00436CBC">
          <w:rPr>
            <w:b/>
          </w:rPr>
          <w:delText>3</w:delText>
        </w:r>
      </w:del>
    </w:ins>
    <w:del w:id="16" w:author="Author">
      <w:r w:rsidR="00DB544A" w:rsidDel="00323F90">
        <w:rPr>
          <w:b/>
        </w:rPr>
        <w:delText>2</w:delText>
      </w:r>
    </w:del>
    <w:r w:rsidR="00E372B8">
      <w:rPr>
        <w:b/>
      </w:rPr>
      <w:tab/>
    </w:r>
    <w:r w:rsidR="00E372B8">
      <w:rPr>
        <w:b/>
      </w:rPr>
      <w:tab/>
    </w:r>
    <w:ins w:id="17" w:author="Author">
      <w:r w:rsidR="00436CBC">
        <w:rPr>
          <w:b/>
        </w:rPr>
        <w:t xml:space="preserve">August </w:t>
      </w:r>
      <w:del w:id="18" w:author="Author">
        <w:r w:rsidR="00323F90" w:rsidDel="00436CBC">
          <w:rPr>
            <w:rFonts w:cstheme="minorHAnsi"/>
            <w:b/>
            <w:szCs w:val="22"/>
          </w:rPr>
          <w:delText>July</w:delText>
        </w:r>
      </w:del>
    </w:ins>
    <w:del w:id="19" w:author="Author">
      <w:r w:rsidR="003E6E57" w:rsidDel="00323F90">
        <w:rPr>
          <w:rFonts w:cstheme="minorHAnsi"/>
          <w:b/>
          <w:szCs w:val="22"/>
        </w:rPr>
        <w:delText>October</w:delText>
      </w:r>
      <w:r w:rsidR="003E6E57" w:rsidDel="00436CBC">
        <w:rPr>
          <w:rFonts w:cstheme="minorHAnsi"/>
          <w:b/>
          <w:szCs w:val="22"/>
        </w:rPr>
        <w:delText xml:space="preserve"> </w:delText>
      </w:r>
    </w:del>
    <w:ins w:id="20" w:author="Author">
      <w:del w:id="21" w:author="Author">
        <w:r w:rsidR="00323F90" w:rsidDel="00436CBC">
          <w:rPr>
            <w:rFonts w:cstheme="minorHAnsi"/>
            <w:b/>
            <w:szCs w:val="22"/>
          </w:rPr>
          <w:delText>3</w:delText>
        </w:r>
      </w:del>
      <w:r w:rsidR="00436CBC">
        <w:rPr>
          <w:rFonts w:cstheme="minorHAnsi"/>
          <w:b/>
          <w:szCs w:val="22"/>
        </w:rPr>
        <w:t>2</w:t>
      </w:r>
    </w:ins>
    <w:r w:rsidR="00DB544A">
      <w:rPr>
        <w:rFonts w:cstheme="minorHAnsi"/>
        <w:b/>
        <w:szCs w:val="22"/>
      </w:rPr>
      <w:t>1</w:t>
    </w:r>
    <w:del w:id="22" w:author="Author">
      <w:r w:rsidR="00DB544A" w:rsidDel="00323F90">
        <w:rPr>
          <w:rFonts w:cstheme="minorHAnsi"/>
          <w:b/>
          <w:szCs w:val="22"/>
        </w:rPr>
        <w:delText>8</w:delText>
      </w:r>
    </w:del>
    <w:r w:rsidR="00E372B8" w:rsidRPr="00241A1F">
      <w:rPr>
        <w:rFonts w:cstheme="minorHAnsi"/>
        <w:b/>
        <w:szCs w:val="22"/>
      </w:rPr>
      <w:t>, 201</w:t>
    </w:r>
    <w:ins w:id="23" w:author="Author">
      <w:r w:rsidR="00323F90">
        <w:rPr>
          <w:rFonts w:cstheme="minorHAnsi"/>
          <w:b/>
          <w:szCs w:val="22"/>
        </w:rPr>
        <w:t>7</w:t>
      </w:r>
    </w:ins>
    <w:del w:id="24" w:author="Author">
      <w:r w:rsidR="00E372B8" w:rsidRPr="00241A1F" w:rsidDel="00323F90">
        <w:rPr>
          <w:rFonts w:cstheme="minorHAnsi"/>
          <w:b/>
          <w:szCs w:val="22"/>
        </w:rPr>
        <w:delText>6</w:delText>
      </w:r>
    </w:del>
  </w:p>
  <w:p w14:paraId="280951A9" w14:textId="252BE69E" w:rsidR="008F2E00" w:rsidRPr="009500DC" w:rsidRDefault="00E372B8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  <w:r w:rsidR="00C7215A" w:rsidRPr="00C7215A">
      <w:rPr>
        <w:b/>
      </w:rPr>
      <w:fldChar w:fldCharType="begin"/>
    </w:r>
    <w:r w:rsidR="00C7215A" w:rsidRPr="00C7215A">
      <w:rPr>
        <w:b/>
      </w:rPr>
      <w:instrText xml:space="preserve"> PAGE   \* MERGEFORMAT </w:instrText>
    </w:r>
    <w:r w:rsidR="00C7215A" w:rsidRPr="00C7215A">
      <w:rPr>
        <w:b/>
      </w:rPr>
      <w:fldChar w:fldCharType="separate"/>
    </w:r>
    <w:r w:rsidR="00436CBC">
      <w:rPr>
        <w:b/>
        <w:noProof/>
      </w:rPr>
      <w:t>3</w:t>
    </w:r>
    <w:r w:rsidR="00C7215A"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A46A7" w14:textId="77777777" w:rsidR="00BC6454" w:rsidRDefault="00BC6454" w:rsidP="00FE520B">
      <w:r>
        <w:separator/>
      </w:r>
    </w:p>
  </w:footnote>
  <w:footnote w:type="continuationSeparator" w:id="0">
    <w:p w14:paraId="4CF28D01" w14:textId="77777777" w:rsidR="00BC6454" w:rsidRDefault="00BC6454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3"/>
  </w:num>
  <w:num w:numId="7">
    <w:abstractNumId w:val="12"/>
  </w:num>
  <w:num w:numId="8">
    <w:abstractNumId w:val="9"/>
  </w:num>
  <w:num w:numId="9">
    <w:abstractNumId w:val="4"/>
  </w:num>
  <w:num w:numId="10">
    <w:abstractNumId w:val="10"/>
  </w:num>
  <w:num w:numId="11">
    <w:abstractNumId w:val="11"/>
  </w:num>
  <w:num w:numId="12">
    <w:abstractNumId w:val="7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C6"/>
    <w:rsid w:val="00004D4E"/>
    <w:rsid w:val="00023C32"/>
    <w:rsid w:val="00031221"/>
    <w:rsid w:val="00031BA0"/>
    <w:rsid w:val="00052743"/>
    <w:rsid w:val="00052CE4"/>
    <w:rsid w:val="00067315"/>
    <w:rsid w:val="000719BF"/>
    <w:rsid w:val="000C13AE"/>
    <w:rsid w:val="000E19CA"/>
    <w:rsid w:val="000E2CA6"/>
    <w:rsid w:val="000F6BA3"/>
    <w:rsid w:val="000F72EF"/>
    <w:rsid w:val="0012271D"/>
    <w:rsid w:val="00143843"/>
    <w:rsid w:val="00194466"/>
    <w:rsid w:val="001A4875"/>
    <w:rsid w:val="001B1C8A"/>
    <w:rsid w:val="001B5D6C"/>
    <w:rsid w:val="001C3663"/>
    <w:rsid w:val="001D0AB9"/>
    <w:rsid w:val="001D57D7"/>
    <w:rsid w:val="00200310"/>
    <w:rsid w:val="00215828"/>
    <w:rsid w:val="00241A1F"/>
    <w:rsid w:val="00244447"/>
    <w:rsid w:val="00291B2B"/>
    <w:rsid w:val="002D7B3E"/>
    <w:rsid w:val="002E0948"/>
    <w:rsid w:val="002E24BE"/>
    <w:rsid w:val="00323F90"/>
    <w:rsid w:val="0032761E"/>
    <w:rsid w:val="00360CFA"/>
    <w:rsid w:val="003A0D2B"/>
    <w:rsid w:val="003A4277"/>
    <w:rsid w:val="003A7B4E"/>
    <w:rsid w:val="003B5DCF"/>
    <w:rsid w:val="003C2EE4"/>
    <w:rsid w:val="003D1C21"/>
    <w:rsid w:val="003E0DC8"/>
    <w:rsid w:val="003E122A"/>
    <w:rsid w:val="003E6E57"/>
    <w:rsid w:val="003E6FA5"/>
    <w:rsid w:val="003F1F0D"/>
    <w:rsid w:val="00413EF4"/>
    <w:rsid w:val="00431763"/>
    <w:rsid w:val="00436CBC"/>
    <w:rsid w:val="0044686E"/>
    <w:rsid w:val="00467DB3"/>
    <w:rsid w:val="004A6215"/>
    <w:rsid w:val="004D0326"/>
    <w:rsid w:val="004D5D19"/>
    <w:rsid w:val="004E13B2"/>
    <w:rsid w:val="005428E1"/>
    <w:rsid w:val="00555671"/>
    <w:rsid w:val="005613FC"/>
    <w:rsid w:val="00567FEF"/>
    <w:rsid w:val="00580664"/>
    <w:rsid w:val="0059117D"/>
    <w:rsid w:val="00591D85"/>
    <w:rsid w:val="0059663B"/>
    <w:rsid w:val="005B5614"/>
    <w:rsid w:val="005E18A1"/>
    <w:rsid w:val="00636490"/>
    <w:rsid w:val="00650C31"/>
    <w:rsid w:val="00650F0D"/>
    <w:rsid w:val="00653C4B"/>
    <w:rsid w:val="00666CDA"/>
    <w:rsid w:val="00684ABA"/>
    <w:rsid w:val="00695478"/>
    <w:rsid w:val="006A3E63"/>
    <w:rsid w:val="006B0D5C"/>
    <w:rsid w:val="006D03F9"/>
    <w:rsid w:val="00727839"/>
    <w:rsid w:val="00785AC8"/>
    <w:rsid w:val="00787D7C"/>
    <w:rsid w:val="00792928"/>
    <w:rsid w:val="00797B54"/>
    <w:rsid w:val="007D1F1E"/>
    <w:rsid w:val="007D3A21"/>
    <w:rsid w:val="0081521B"/>
    <w:rsid w:val="00856FA4"/>
    <w:rsid w:val="00862113"/>
    <w:rsid w:val="008724D6"/>
    <w:rsid w:val="008775D7"/>
    <w:rsid w:val="00884B9C"/>
    <w:rsid w:val="008A1557"/>
    <w:rsid w:val="008A1D1C"/>
    <w:rsid w:val="008A4224"/>
    <w:rsid w:val="008C2C8A"/>
    <w:rsid w:val="008D0B3C"/>
    <w:rsid w:val="008E0850"/>
    <w:rsid w:val="008E5CD5"/>
    <w:rsid w:val="00910D54"/>
    <w:rsid w:val="00950249"/>
    <w:rsid w:val="00957C01"/>
    <w:rsid w:val="00986A83"/>
    <w:rsid w:val="009C3F2D"/>
    <w:rsid w:val="009C6AE8"/>
    <w:rsid w:val="009F3770"/>
    <w:rsid w:val="00A051D9"/>
    <w:rsid w:val="00A3401B"/>
    <w:rsid w:val="00A61271"/>
    <w:rsid w:val="00A75EDC"/>
    <w:rsid w:val="00B471CC"/>
    <w:rsid w:val="00B47B58"/>
    <w:rsid w:val="00B57F32"/>
    <w:rsid w:val="00B61FCD"/>
    <w:rsid w:val="00B75260"/>
    <w:rsid w:val="00B9234D"/>
    <w:rsid w:val="00B9551F"/>
    <w:rsid w:val="00BB2D80"/>
    <w:rsid w:val="00BC6454"/>
    <w:rsid w:val="00C048F4"/>
    <w:rsid w:val="00C06B9E"/>
    <w:rsid w:val="00C15F66"/>
    <w:rsid w:val="00C23CAB"/>
    <w:rsid w:val="00C414A6"/>
    <w:rsid w:val="00C44E5A"/>
    <w:rsid w:val="00C54AC6"/>
    <w:rsid w:val="00C7215A"/>
    <w:rsid w:val="00CB10BC"/>
    <w:rsid w:val="00CF295D"/>
    <w:rsid w:val="00CF2ABA"/>
    <w:rsid w:val="00D60240"/>
    <w:rsid w:val="00D73723"/>
    <w:rsid w:val="00DA5D17"/>
    <w:rsid w:val="00DB544A"/>
    <w:rsid w:val="00DB71F1"/>
    <w:rsid w:val="00DC7243"/>
    <w:rsid w:val="00DE1C5D"/>
    <w:rsid w:val="00DE364E"/>
    <w:rsid w:val="00E048EA"/>
    <w:rsid w:val="00E05871"/>
    <w:rsid w:val="00E05B9C"/>
    <w:rsid w:val="00E159C8"/>
    <w:rsid w:val="00E165FC"/>
    <w:rsid w:val="00E372B8"/>
    <w:rsid w:val="00E408A9"/>
    <w:rsid w:val="00E56CE7"/>
    <w:rsid w:val="00E6385A"/>
    <w:rsid w:val="00E6631C"/>
    <w:rsid w:val="00E733C7"/>
    <w:rsid w:val="00E76853"/>
    <w:rsid w:val="00E84938"/>
    <w:rsid w:val="00E859F0"/>
    <w:rsid w:val="00EC38B0"/>
    <w:rsid w:val="00ED3B34"/>
    <w:rsid w:val="00ED65C0"/>
    <w:rsid w:val="00EE38DA"/>
    <w:rsid w:val="00EE6CFE"/>
    <w:rsid w:val="00F117C6"/>
    <w:rsid w:val="00F77C08"/>
    <w:rsid w:val="00F855DD"/>
    <w:rsid w:val="00FA3359"/>
    <w:rsid w:val="00FB4B16"/>
    <w:rsid w:val="00FD3D43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C98EA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Excel_Worksheet.xlsx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9572E43-2118-4BE1-A471-093A3A964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2017-08-21T22:43:00Z</dcterms:created>
  <dcterms:modified xsi:type="dcterms:W3CDTF">2017-08-21T22:43:00Z</dcterms:modified>
</cp:coreProperties>
</file>