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1C3663">
        <w:t>WPSDGENRBS0001</w:t>
      </w:r>
    </w:p>
    <w:p w:rsidR="00E6385A" w:rsidRPr="00500C4E" w:rsidRDefault="00E6385A" w:rsidP="00F117C6">
      <w:pPr>
        <w:pStyle w:val="WPnumber"/>
      </w:pPr>
      <w:r>
        <w:tab/>
      </w:r>
      <w:r w:rsidR="000E19CA">
        <w:rPr>
          <w:rStyle w:val="CaptionChar"/>
          <w:b/>
          <w:bCs w:val="0"/>
        </w:rPr>
        <w:t xml:space="preserve">Revision </w:t>
      </w:r>
      <w:r w:rsidR="001C3663">
        <w:rPr>
          <w:rStyle w:val="CaptionChar"/>
          <w:b/>
          <w:bCs w:val="0"/>
        </w:rPr>
        <w:t>1</w:t>
      </w:r>
    </w:p>
    <w:bookmarkEnd w:id="0"/>
    <w:p w:rsidR="00F117C6" w:rsidRPr="00500C4E" w:rsidRDefault="00F117C6" w:rsidP="00F117C6">
      <w:pPr>
        <w:jc w:val="right"/>
        <w:rPr>
          <w:rFonts w:cstheme="minorHAnsi"/>
          <w:b/>
          <w:sz w:val="48"/>
          <w:szCs w:val="48"/>
        </w:rPr>
      </w:pPr>
    </w:p>
    <w:p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884B9C" w:rsidRDefault="00884B9C" w:rsidP="00884B9C">
      <w:pPr>
        <w:rPr>
          <w:rFonts w:cstheme="minorHAnsi"/>
          <w:b/>
          <w:sz w:val="72"/>
          <w:szCs w:val="72"/>
        </w:rPr>
      </w:pPr>
      <w:r>
        <w:rPr>
          <w:rFonts w:cstheme="minorHAnsi"/>
          <w:b/>
          <w:sz w:val="72"/>
          <w:szCs w:val="72"/>
        </w:rPr>
        <w:t xml:space="preserve">Window Film – </w:t>
      </w:r>
    </w:p>
    <w:p w:rsidR="000E19CA" w:rsidRDefault="00884B9C" w:rsidP="00884B9C">
      <w:pPr>
        <w:rPr>
          <w:rFonts w:cstheme="minorHAnsi"/>
          <w:b/>
          <w:sz w:val="28"/>
          <w:szCs w:val="28"/>
        </w:rPr>
      </w:pPr>
      <w:r>
        <w:rPr>
          <w:rFonts w:cstheme="minorHAnsi"/>
          <w:b/>
          <w:sz w:val="72"/>
          <w:szCs w:val="72"/>
        </w:rPr>
        <w:t>DEER Unit Adjustment</w:t>
      </w:r>
      <w:r w:rsidR="00031BA0">
        <w:rPr>
          <w:rFonts w:cstheme="minorHAnsi"/>
          <w:b/>
          <w:sz w:val="72"/>
          <w:szCs w:val="72"/>
        </w:rPr>
        <w:t xml:space="preserve"> and Measure Cost</w:t>
      </w:r>
      <w:r w:rsidR="000E19CA" w:rsidRPr="000E19CA">
        <w:rPr>
          <w:rFonts w:cstheme="minorHAnsi"/>
          <w:b/>
          <w:sz w:val="28"/>
          <w:szCs w:val="28"/>
        </w:rPr>
        <w:t xml:space="preserve"> </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3E6E57" w:rsidP="00241A1F">
      <w:pPr>
        <w:jc w:val="right"/>
        <w:rPr>
          <w:rFonts w:cstheme="minorHAnsi"/>
          <w:b/>
          <w:sz w:val="28"/>
          <w:szCs w:val="28"/>
        </w:rPr>
      </w:pPr>
      <w:r>
        <w:rPr>
          <w:rFonts w:cstheme="minorHAnsi"/>
          <w:b/>
          <w:sz w:val="28"/>
          <w:szCs w:val="28"/>
        </w:rPr>
        <w:t>October 4</w:t>
      </w:r>
      <w:r w:rsidR="000E19CA">
        <w:rPr>
          <w:rFonts w:cstheme="minorHAnsi"/>
          <w:b/>
          <w:sz w:val="28"/>
          <w:szCs w:val="28"/>
        </w:rPr>
        <w:t>, 2016</w:t>
      </w:r>
    </w:p>
    <w:p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884B9C">
        <w:t xml:space="preserve">Window Film </w:t>
      </w:r>
    </w:p>
    <w:p w:rsidR="00413EF4" w:rsidRDefault="00413EF4" w:rsidP="00413EF4">
      <w:pPr>
        <w:pStyle w:val="Heading2"/>
      </w:pPr>
      <w:r>
        <w:t>Introduction</w:t>
      </w:r>
    </w:p>
    <w:p w:rsidR="00413EF4" w:rsidRDefault="00413EF4" w:rsidP="00C06B9E">
      <w:r>
        <w:t xml:space="preserve">This short form workpaper documents the </w:t>
      </w:r>
      <w:r w:rsidR="00C414A6">
        <w:t>ex-ante</w:t>
      </w:r>
      <w:r w:rsidR="00C06B9E">
        <w:t xml:space="preserve"> load impact and cost-effectiveness </w:t>
      </w:r>
      <w:r>
        <w:t xml:space="preserve">values </w:t>
      </w:r>
      <w:r w:rsidR="00C06B9E">
        <w:t xml:space="preserve">used for </w:t>
      </w:r>
      <w:r w:rsidR="00884B9C">
        <w:t>Window Film</w:t>
      </w:r>
      <w:r w:rsidR="00C06B9E">
        <w:t xml:space="preserve">. </w:t>
      </w:r>
      <w:r w:rsidR="00C54AC6">
        <w:t xml:space="preserve"> It also translates the DEER units of per-100-SF of window area to per-1-sf of area, as well as provides window film cost based on customer invoices.</w:t>
      </w:r>
      <w:r w:rsidR="00650C31">
        <w:t xml:space="preserve">  Savings are computed as a simple average of DEER orientations.</w:t>
      </w:r>
    </w:p>
    <w:p w:rsidR="00413EF4" w:rsidRDefault="00413EF4" w:rsidP="00413EF4"/>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5"/>
        <w:gridCol w:w="1310"/>
        <w:gridCol w:w="1783"/>
        <w:gridCol w:w="5958"/>
      </w:tblGrid>
      <w:tr w:rsidR="00B57F32" w:rsidRPr="00500C4E" w:rsidTr="00241A1F">
        <w:trPr>
          <w:trHeight w:val="20"/>
        </w:trPr>
        <w:tc>
          <w:tcPr>
            <w:tcW w:w="274"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84"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931"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111"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241A1F">
        <w:trPr>
          <w:trHeight w:val="20"/>
        </w:trPr>
        <w:tc>
          <w:tcPr>
            <w:tcW w:w="274" w:type="pct"/>
          </w:tcPr>
          <w:p w:rsidR="00884B9C" w:rsidRPr="000E2B6B" w:rsidRDefault="00884B9C" w:rsidP="00393EC8">
            <w:pPr>
              <w:jc w:val="center"/>
              <w:rPr>
                <w:rFonts w:cstheme="minorHAnsi"/>
                <w:szCs w:val="20"/>
              </w:rPr>
            </w:pPr>
            <w:r w:rsidRPr="00F2079F">
              <w:t>0</w:t>
            </w:r>
          </w:p>
        </w:tc>
        <w:tc>
          <w:tcPr>
            <w:tcW w:w="684" w:type="pct"/>
          </w:tcPr>
          <w:p w:rsidR="00884B9C" w:rsidRPr="000E2B6B" w:rsidRDefault="00884B9C" w:rsidP="00393EC8">
            <w:pPr>
              <w:jc w:val="center"/>
              <w:rPr>
                <w:rFonts w:cstheme="minorHAnsi"/>
                <w:szCs w:val="20"/>
              </w:rPr>
            </w:pPr>
            <w:r>
              <w:rPr>
                <w:rFonts w:cstheme="minorHAnsi"/>
                <w:szCs w:val="20"/>
              </w:rPr>
              <w:t>08/29/2014</w:t>
            </w:r>
          </w:p>
        </w:tc>
        <w:tc>
          <w:tcPr>
            <w:tcW w:w="931" w:type="pct"/>
          </w:tcPr>
          <w:p w:rsidR="00884B9C" w:rsidRPr="000E2B6B" w:rsidRDefault="00884B9C" w:rsidP="00393EC8">
            <w:pPr>
              <w:rPr>
                <w:rFonts w:cstheme="minorHAnsi"/>
                <w:szCs w:val="20"/>
              </w:rPr>
            </w:pPr>
            <w:r>
              <w:rPr>
                <w:rFonts w:cstheme="minorHAnsi"/>
                <w:szCs w:val="20"/>
              </w:rPr>
              <w:t>Rocaciano Vega/RMS</w:t>
            </w:r>
          </w:p>
        </w:tc>
        <w:tc>
          <w:tcPr>
            <w:tcW w:w="3111" w:type="pct"/>
          </w:tcPr>
          <w:p w:rsidR="00884B9C" w:rsidRPr="005734A4" w:rsidRDefault="00884B9C" w:rsidP="00851005">
            <w:pPr>
              <w:rPr>
                <w:rFonts w:cstheme="minorHAnsi"/>
                <w:szCs w:val="20"/>
              </w:rPr>
            </w:pPr>
            <w:r>
              <w:rPr>
                <w:rFonts w:cstheme="minorHAnsi"/>
                <w:bCs/>
                <w:szCs w:val="20"/>
              </w:rPr>
              <w:t>Original workpaper (modified DEER) for Reflective Window Film.</w:t>
            </w:r>
          </w:p>
        </w:tc>
      </w:tr>
      <w:tr w:rsidR="00884B9C" w:rsidRPr="00500C4E" w:rsidTr="00241A1F">
        <w:trPr>
          <w:trHeight w:val="20"/>
        </w:trPr>
        <w:tc>
          <w:tcPr>
            <w:tcW w:w="274" w:type="pct"/>
          </w:tcPr>
          <w:p w:rsidR="00884B9C" w:rsidRPr="000E2B6B" w:rsidRDefault="00884B9C" w:rsidP="00393EC8">
            <w:pPr>
              <w:jc w:val="center"/>
              <w:rPr>
                <w:rStyle w:val="Strong"/>
                <w:b w:val="0"/>
              </w:rPr>
            </w:pPr>
            <w:r w:rsidRPr="00F2079F">
              <w:t>1.0</w:t>
            </w:r>
          </w:p>
        </w:tc>
        <w:tc>
          <w:tcPr>
            <w:tcW w:w="684" w:type="pct"/>
          </w:tcPr>
          <w:p w:rsidR="00884B9C" w:rsidRPr="000E2B6B" w:rsidRDefault="003E6E57" w:rsidP="00393EC8">
            <w:pPr>
              <w:jc w:val="center"/>
              <w:rPr>
                <w:rStyle w:val="Strong"/>
                <w:b w:val="0"/>
              </w:rPr>
            </w:pPr>
            <w:r>
              <w:t>10</w:t>
            </w:r>
            <w:r w:rsidR="00884B9C">
              <w:t>/</w:t>
            </w:r>
            <w:r>
              <w:t>4</w:t>
            </w:r>
            <w:r w:rsidR="00884B9C">
              <w:t>/2016</w:t>
            </w:r>
          </w:p>
        </w:tc>
        <w:tc>
          <w:tcPr>
            <w:tcW w:w="931" w:type="pct"/>
          </w:tcPr>
          <w:p w:rsidR="00884B9C" w:rsidRPr="000E2B6B" w:rsidRDefault="00884B9C" w:rsidP="00393EC8">
            <w:pPr>
              <w:rPr>
                <w:rStyle w:val="Strong"/>
                <w:b w:val="0"/>
              </w:rPr>
            </w:pPr>
            <w:r>
              <w:rPr>
                <w:rStyle w:val="Strong"/>
                <w:b w:val="0"/>
              </w:rPr>
              <w:t>SDGE</w:t>
            </w:r>
            <w:r w:rsidR="003B5DCF">
              <w:rPr>
                <w:rStyle w:val="Strong"/>
                <w:b w:val="0"/>
              </w:rPr>
              <w:t xml:space="preserve"> WP Team</w:t>
            </w:r>
          </w:p>
        </w:tc>
        <w:tc>
          <w:tcPr>
            <w:tcW w:w="3111" w:type="pct"/>
          </w:tcPr>
          <w:p w:rsidR="00884B9C" w:rsidRPr="000E2B6B" w:rsidRDefault="00884B9C" w:rsidP="00393EC8">
            <w:pPr>
              <w:rPr>
                <w:rStyle w:val="Strong"/>
                <w:b w:val="0"/>
                <w:bCs w:val="0"/>
              </w:rPr>
            </w:pPr>
            <w:r>
              <w:t>Updated documentation</w:t>
            </w:r>
            <w:r w:rsidR="003B5DCF">
              <w:t>, unit area,</w:t>
            </w:r>
            <w:r>
              <w:t xml:space="preserve"> and measure cost</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99350E">
        <w:fldChar w:fldCharType="begin"/>
      </w:r>
      <w:r w:rsidR="0099350E">
        <w:instrText xml:space="preserve"> SEQ Table \* ARABIC </w:instrText>
      </w:r>
      <w:r w:rsidR="0099350E">
        <w:fldChar w:fldCharType="separate"/>
      </w:r>
      <w:r>
        <w:rPr>
          <w:noProof/>
        </w:rPr>
        <w:t>1</w:t>
      </w:r>
      <w:r w:rsidR="0099350E">
        <w:rPr>
          <w:noProof/>
        </w:rPr>
        <w:fldChar w:fldCharType="end"/>
      </w:r>
      <w:r>
        <w:t>: Measure Summary Table</w:t>
      </w:r>
    </w:p>
    <w:tbl>
      <w:tblPr>
        <w:tblStyle w:val="TableGrid"/>
        <w:tblW w:w="0" w:type="auto"/>
        <w:tblLook w:val="04A0" w:firstRow="1" w:lastRow="0" w:firstColumn="1" w:lastColumn="0" w:noHBand="0" w:noVBand="1"/>
      </w:tblPr>
      <w:tblGrid>
        <w:gridCol w:w="2718"/>
        <w:gridCol w:w="6858"/>
      </w:tblGrid>
      <w:tr w:rsidR="00DB71F1" w:rsidTr="00241A1F">
        <w:trPr>
          <w:cantSplit/>
          <w:tblHeader/>
        </w:trPr>
        <w:tc>
          <w:tcPr>
            <w:tcW w:w="2718" w:type="dxa"/>
          </w:tcPr>
          <w:p w:rsidR="00DB71F1" w:rsidRPr="00D86243" w:rsidRDefault="00DB71F1" w:rsidP="00393EC8">
            <w:pPr>
              <w:jc w:val="center"/>
              <w:rPr>
                <w:b/>
              </w:rPr>
            </w:pPr>
            <w:r w:rsidRPr="00D86243">
              <w:rPr>
                <w:b/>
              </w:rPr>
              <w:t>Section</w:t>
            </w:r>
          </w:p>
        </w:tc>
        <w:tc>
          <w:tcPr>
            <w:tcW w:w="6858" w:type="dxa"/>
          </w:tcPr>
          <w:p w:rsidR="00DB71F1" w:rsidRPr="00D86243" w:rsidRDefault="00DB71F1" w:rsidP="00393EC8">
            <w:pPr>
              <w:jc w:val="center"/>
              <w:rPr>
                <w:b/>
              </w:rPr>
            </w:pPr>
            <w:r w:rsidRPr="00D86243">
              <w:rPr>
                <w:b/>
              </w:rPr>
              <w:t>Value</w:t>
            </w:r>
          </w:p>
        </w:tc>
      </w:tr>
      <w:tr w:rsidR="00DB71F1" w:rsidTr="00241A1F">
        <w:trPr>
          <w:cantSplit/>
        </w:trPr>
        <w:tc>
          <w:tcPr>
            <w:tcW w:w="2718" w:type="dxa"/>
            <w:vAlign w:val="center"/>
          </w:tcPr>
          <w:p w:rsidR="00DB71F1" w:rsidRPr="001D77F7" w:rsidRDefault="00DB71F1" w:rsidP="00393EC8">
            <w:pPr>
              <w:rPr>
                <w:b/>
              </w:rPr>
            </w:pPr>
            <w:r>
              <w:rPr>
                <w:b/>
              </w:rPr>
              <w:t>Summary &amp; Purpose</w:t>
            </w:r>
          </w:p>
        </w:tc>
        <w:tc>
          <w:tcPr>
            <w:tcW w:w="6858" w:type="dxa"/>
          </w:tcPr>
          <w:p w:rsidR="00DB71F1" w:rsidRPr="00D86243" w:rsidRDefault="00DB71F1" w:rsidP="00884B9C">
            <w:pPr>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884B9C">
              <w:rPr>
                <w:rFonts w:cs="Arial"/>
                <w:sz w:val="20"/>
                <w:szCs w:val="20"/>
              </w:rPr>
              <w:t>Window Film</w:t>
            </w:r>
            <w:r w:rsidRPr="00241A1F">
              <w:rPr>
                <w:rFonts w:cs="Arial"/>
                <w:sz w:val="20"/>
                <w:szCs w:val="20"/>
              </w:rPr>
              <w:t xml:space="preserve">. </w:t>
            </w:r>
            <w:r w:rsidR="00884B9C">
              <w:rPr>
                <w:rFonts w:cs="Arial"/>
                <w:sz w:val="20"/>
                <w:szCs w:val="20"/>
              </w:rPr>
              <w:t xml:space="preserve">The energy savings and load impacts are based on DEER.  The savings units are adjusted from 100s of square feet to square feet.  The DEER 2008 cost values are updated based on actual customer invoices.  </w:t>
            </w:r>
            <w:r w:rsidRPr="00241A1F">
              <w:rPr>
                <w:rFonts w:cs="Arial"/>
                <w:sz w:val="20"/>
                <w:szCs w:val="20"/>
              </w:rPr>
              <w:t>All other parameters are per DEER/READI and are used by SDG&amp;E as noted in th</w:t>
            </w:r>
            <w:r w:rsidR="00E733C7" w:rsidRPr="00241A1F">
              <w:rPr>
                <w:rFonts w:cs="Arial"/>
                <w:sz w:val="20"/>
                <w:szCs w:val="20"/>
              </w:rPr>
              <w:t>is</w:t>
            </w:r>
            <w:r w:rsidRPr="00241A1F">
              <w:rPr>
                <w:rFonts w:cs="Arial"/>
                <w:sz w:val="20"/>
                <w:szCs w:val="20"/>
              </w:rPr>
              <w:t xml:space="preserve"> Measure Table Summary (Table 1).</w:t>
            </w:r>
          </w:p>
        </w:tc>
      </w:tr>
      <w:tr w:rsidR="00DB71F1" w:rsidTr="00241A1F">
        <w:trPr>
          <w:cantSplit/>
        </w:trPr>
        <w:tc>
          <w:tcPr>
            <w:tcW w:w="2718" w:type="dxa"/>
            <w:vAlign w:val="center"/>
          </w:tcPr>
          <w:p w:rsidR="00DB71F1" w:rsidRPr="001D77F7" w:rsidRDefault="00DB71F1" w:rsidP="00393EC8">
            <w:pPr>
              <w:rPr>
                <w:b/>
              </w:rPr>
            </w:pPr>
            <w:r w:rsidRPr="001D77F7">
              <w:rPr>
                <w:b/>
              </w:rPr>
              <w:t>1.1 Measure &amp; Baseline Data</w:t>
            </w:r>
          </w:p>
        </w:tc>
        <w:tc>
          <w:tcPr>
            <w:tcW w:w="6858" w:type="dxa"/>
          </w:tcPr>
          <w:p w:rsidR="00DB71F1" w:rsidRDefault="00EE6CFE" w:rsidP="001D57D7">
            <w:r>
              <w:t xml:space="preserve">Measure: Add </w:t>
            </w:r>
            <w:r w:rsidR="00A61271">
              <w:t>Reflective Window Film</w:t>
            </w:r>
          </w:p>
          <w:p w:rsidR="00EE6CFE" w:rsidRPr="00241A1F" w:rsidRDefault="00EE6CFE" w:rsidP="001D57D7">
            <w:pPr>
              <w:rPr>
                <w:rFonts w:cs="Arial"/>
                <w:sz w:val="20"/>
                <w:szCs w:val="20"/>
              </w:rPr>
            </w:pPr>
            <w:r>
              <w:t>Baseline: DEER Pre-Existing window without film.</w:t>
            </w:r>
          </w:p>
        </w:tc>
      </w:tr>
      <w:tr w:rsidR="00DB71F1" w:rsidTr="00241A1F">
        <w:trPr>
          <w:cantSplit/>
        </w:trPr>
        <w:tc>
          <w:tcPr>
            <w:tcW w:w="2718" w:type="dxa"/>
            <w:vAlign w:val="center"/>
          </w:tcPr>
          <w:p w:rsidR="00DB71F1" w:rsidRPr="001D77F7" w:rsidRDefault="00DB71F1" w:rsidP="00393EC8">
            <w:pPr>
              <w:rPr>
                <w:b/>
              </w:rPr>
            </w:pPr>
            <w:r w:rsidRPr="001D77F7">
              <w:rPr>
                <w:b/>
              </w:rPr>
              <w:t xml:space="preserve">1.2 Technical Description </w:t>
            </w:r>
          </w:p>
        </w:tc>
        <w:tc>
          <w:tcPr>
            <w:tcW w:w="6858" w:type="dxa"/>
          </w:tcPr>
          <w:p w:rsidR="00DB71F1" w:rsidRPr="00241A1F" w:rsidRDefault="00E048EA" w:rsidP="008A1D1C">
            <w:pPr>
              <w:rPr>
                <w:rFonts w:cs="Arial"/>
                <w:sz w:val="20"/>
                <w:szCs w:val="20"/>
              </w:rPr>
            </w:pPr>
            <w:r>
              <w:rPr>
                <w:rFonts w:cs="Arial"/>
                <w:sz w:val="20"/>
                <w:szCs w:val="20"/>
              </w:rPr>
              <w:t>Window fil</w:t>
            </w:r>
            <w:r w:rsidR="008A1D1C">
              <w:rPr>
                <w:rFonts w:cs="Arial"/>
                <w:sz w:val="20"/>
                <w:szCs w:val="20"/>
              </w:rPr>
              <w:t>m</w:t>
            </w:r>
            <w:r>
              <w:rPr>
                <w:rFonts w:cs="Arial"/>
                <w:sz w:val="20"/>
                <w:szCs w:val="20"/>
              </w:rPr>
              <w:t xml:space="preserve"> with a SHGC less than 0.39</w:t>
            </w:r>
            <w:r w:rsidR="00C54AC6">
              <w:rPr>
                <w:rFonts w:cs="Arial"/>
                <w:sz w:val="20"/>
                <w:szCs w:val="20"/>
              </w:rPr>
              <w:t>,</w:t>
            </w:r>
            <w:r>
              <w:rPr>
                <w:rFonts w:cs="Arial"/>
                <w:sz w:val="20"/>
                <w:szCs w:val="20"/>
              </w:rPr>
              <w:t xml:space="preserve"> or </w:t>
            </w:r>
            <w:r w:rsidR="00004D4E">
              <w:rPr>
                <w:rFonts w:cs="Arial"/>
                <w:sz w:val="20"/>
                <w:szCs w:val="20"/>
              </w:rPr>
              <w:t xml:space="preserve">SHGC of 0.47 </w:t>
            </w:r>
            <w:r w:rsidR="00004D4E" w:rsidRPr="00004D4E">
              <w:rPr>
                <w:rFonts w:cs="Arial"/>
                <w:sz w:val="20"/>
                <w:szCs w:val="20"/>
              </w:rPr>
              <w:t xml:space="preserve">and visible transmittance/solar heat gain coefficient (VT/SHGC) ratio greater than </w:t>
            </w:r>
            <w:r w:rsidR="003A0D2B" w:rsidRPr="00004D4E">
              <w:rPr>
                <w:rFonts w:cs="Arial"/>
                <w:sz w:val="20"/>
                <w:szCs w:val="20"/>
              </w:rPr>
              <w:t>1.3.</w:t>
            </w:r>
          </w:p>
        </w:tc>
      </w:tr>
      <w:tr w:rsidR="008775D7" w:rsidRPr="008775D7" w:rsidTr="00241A1F">
        <w:trPr>
          <w:cantSplit/>
        </w:trPr>
        <w:tc>
          <w:tcPr>
            <w:tcW w:w="2718" w:type="dxa"/>
          </w:tcPr>
          <w:p w:rsidR="008775D7" w:rsidRPr="00241A1F" w:rsidRDefault="008775D7" w:rsidP="00241A1F">
            <w:pPr>
              <w:jc w:val="right"/>
              <w:rPr>
                <w:sz w:val="20"/>
                <w:szCs w:val="20"/>
              </w:rPr>
            </w:pPr>
            <w:r w:rsidRPr="00241A1F">
              <w:rPr>
                <w:sz w:val="20"/>
                <w:szCs w:val="20"/>
              </w:rPr>
              <w:t>Measures</w:t>
            </w:r>
          </w:p>
        </w:tc>
        <w:tc>
          <w:tcPr>
            <w:tcW w:w="6858" w:type="dxa"/>
          </w:tcPr>
          <w:p w:rsidR="008775D7" w:rsidRPr="00E733C7" w:rsidRDefault="008775D7">
            <w:pPr>
              <w:rPr>
                <w:rFonts w:cs="Arial"/>
                <w:sz w:val="20"/>
                <w:szCs w:val="20"/>
              </w:rPr>
            </w:pPr>
            <w:r w:rsidRPr="00797B54">
              <w:rPr>
                <w:rFonts w:cs="Arial"/>
                <w:sz w:val="20"/>
                <w:szCs w:val="20"/>
              </w:rPr>
              <w:t>Per DEER/READI with IDs as below</w:t>
            </w:r>
          </w:p>
        </w:tc>
      </w:tr>
      <w:tr w:rsidR="008775D7" w:rsidRPr="008775D7" w:rsidTr="00241A1F">
        <w:trPr>
          <w:cantSplit/>
        </w:trPr>
        <w:tc>
          <w:tcPr>
            <w:tcW w:w="2718" w:type="dxa"/>
          </w:tcPr>
          <w:p w:rsidR="008775D7" w:rsidRPr="00241A1F" w:rsidRDefault="008775D7" w:rsidP="00241A1F">
            <w:pPr>
              <w:jc w:val="right"/>
              <w:rPr>
                <w:sz w:val="20"/>
                <w:szCs w:val="20"/>
              </w:rPr>
            </w:pPr>
            <w:r w:rsidRPr="00241A1F">
              <w:rPr>
                <w:sz w:val="20"/>
                <w:szCs w:val="20"/>
              </w:rPr>
              <w:t>Code for All Measures</w:t>
            </w:r>
          </w:p>
        </w:tc>
        <w:tc>
          <w:tcPr>
            <w:tcW w:w="6858" w:type="dxa"/>
          </w:tcPr>
          <w:p w:rsidR="008775D7" w:rsidRPr="00E733C7" w:rsidRDefault="00004D4E" w:rsidP="00E84938">
            <w:pPr>
              <w:rPr>
                <w:rFonts w:cs="Arial"/>
                <w:sz w:val="20"/>
                <w:szCs w:val="20"/>
              </w:rPr>
            </w:pPr>
            <w:r>
              <w:rPr>
                <w:rFonts w:cs="Arial"/>
                <w:sz w:val="20"/>
                <w:szCs w:val="20"/>
              </w:rPr>
              <w:t xml:space="preserve">Not applicable </w:t>
            </w:r>
            <w:r w:rsidR="00E84938">
              <w:rPr>
                <w:rFonts w:cs="Arial"/>
                <w:sz w:val="20"/>
                <w:szCs w:val="20"/>
              </w:rPr>
              <w:t>due to Requirements</w:t>
            </w:r>
          </w:p>
        </w:tc>
      </w:tr>
      <w:tr w:rsidR="00E84938" w:rsidTr="00241A1F">
        <w:trPr>
          <w:cantSplit/>
        </w:trPr>
        <w:tc>
          <w:tcPr>
            <w:tcW w:w="2718" w:type="dxa"/>
          </w:tcPr>
          <w:p w:rsidR="00E84938" w:rsidRPr="001D77F7" w:rsidRDefault="00E84938" w:rsidP="008724D6">
            <w:pPr>
              <w:jc w:val="right"/>
              <w:rPr>
                <w:b/>
              </w:rPr>
            </w:pPr>
            <w:r w:rsidRPr="00197677">
              <w:rPr>
                <w:rFonts w:cs="Arial"/>
                <w:sz w:val="20"/>
                <w:szCs w:val="20"/>
              </w:rPr>
              <w:t>Requirements</w:t>
            </w:r>
          </w:p>
        </w:tc>
        <w:tc>
          <w:tcPr>
            <w:tcW w:w="6858" w:type="dxa"/>
          </w:tcPr>
          <w:p w:rsidR="00E84938" w:rsidRPr="008724D6" w:rsidRDefault="00E84938" w:rsidP="008724D6">
            <w:pPr>
              <w:pStyle w:val="ListParagraph"/>
              <w:numPr>
                <w:ilvl w:val="0"/>
                <w:numId w:val="8"/>
              </w:numPr>
              <w:ind w:left="162" w:hanging="180"/>
              <w:rPr>
                <w:rFonts w:cs="Arial"/>
                <w:sz w:val="20"/>
                <w:szCs w:val="20"/>
              </w:rPr>
            </w:pPr>
            <w:r w:rsidRPr="008724D6">
              <w:rPr>
                <w:rFonts w:cs="Arial"/>
                <w:sz w:val="20"/>
                <w:szCs w:val="20"/>
              </w:rPr>
              <w:t>Film must have a minimum 5-year manufacturer’s warranty</w:t>
            </w:r>
          </w:p>
          <w:p w:rsidR="00E84938" w:rsidRPr="008724D6" w:rsidRDefault="00E84938" w:rsidP="008724D6">
            <w:pPr>
              <w:pStyle w:val="ListParagraph"/>
              <w:numPr>
                <w:ilvl w:val="0"/>
                <w:numId w:val="8"/>
              </w:numPr>
              <w:ind w:left="162" w:hanging="180"/>
              <w:rPr>
                <w:rFonts w:cs="Arial"/>
                <w:sz w:val="20"/>
                <w:szCs w:val="20"/>
              </w:rPr>
            </w:pPr>
            <w:r w:rsidRPr="008724D6">
              <w:rPr>
                <w:rFonts w:cs="Arial"/>
                <w:sz w:val="20"/>
                <w:szCs w:val="20"/>
              </w:rPr>
              <w:t xml:space="preserve">Space must be cooled by vapor-compression AC </w:t>
            </w:r>
          </w:p>
          <w:p w:rsidR="00E84938" w:rsidRPr="008724D6" w:rsidRDefault="00E84938" w:rsidP="008724D6">
            <w:pPr>
              <w:pStyle w:val="ListParagraph"/>
              <w:numPr>
                <w:ilvl w:val="0"/>
                <w:numId w:val="8"/>
              </w:numPr>
              <w:ind w:left="162" w:hanging="180"/>
              <w:rPr>
                <w:rFonts w:cs="Arial"/>
                <w:sz w:val="20"/>
                <w:szCs w:val="20"/>
              </w:rPr>
            </w:pPr>
            <w:r w:rsidRPr="008724D6">
              <w:rPr>
                <w:rFonts w:cs="Arial"/>
                <w:sz w:val="20"/>
                <w:szCs w:val="20"/>
              </w:rPr>
              <w:t>Rebates not available for northern exposure (+ 45 degrees of due north)</w:t>
            </w:r>
          </w:p>
          <w:p w:rsidR="00E84938" w:rsidRPr="008724D6" w:rsidRDefault="00E84938" w:rsidP="008724D6">
            <w:pPr>
              <w:pStyle w:val="ListParagraph"/>
              <w:numPr>
                <w:ilvl w:val="0"/>
                <w:numId w:val="8"/>
              </w:numPr>
              <w:ind w:left="162" w:hanging="180"/>
              <w:rPr>
                <w:rFonts w:cs="Arial"/>
                <w:sz w:val="20"/>
                <w:szCs w:val="20"/>
              </w:rPr>
            </w:pPr>
            <w:r w:rsidRPr="008724D6">
              <w:rPr>
                <w:rFonts w:cs="Arial"/>
                <w:sz w:val="20"/>
                <w:szCs w:val="20"/>
              </w:rPr>
              <w:t xml:space="preserve">Must be applied to windows installed </w:t>
            </w:r>
            <w:r>
              <w:rPr>
                <w:rFonts w:cs="Arial"/>
                <w:sz w:val="20"/>
                <w:szCs w:val="20"/>
              </w:rPr>
              <w:t xml:space="preserve">before </w:t>
            </w:r>
            <w:r w:rsidRPr="008724D6">
              <w:rPr>
                <w:rFonts w:cs="Arial"/>
                <w:sz w:val="20"/>
                <w:szCs w:val="20"/>
              </w:rPr>
              <w:t>2008 or</w:t>
            </w:r>
            <w:r>
              <w:rPr>
                <w:rFonts w:cs="Arial"/>
                <w:sz w:val="20"/>
                <w:szCs w:val="20"/>
              </w:rPr>
              <w:t xml:space="preserve"> </w:t>
            </w:r>
            <w:r w:rsidRPr="008724D6">
              <w:rPr>
                <w:rFonts w:cs="Arial"/>
                <w:sz w:val="20"/>
                <w:szCs w:val="20"/>
              </w:rPr>
              <w:t>clear, single-pane glass</w:t>
            </w:r>
          </w:p>
          <w:p w:rsidR="00E84938" w:rsidRPr="008724D6" w:rsidRDefault="00E84938" w:rsidP="008724D6">
            <w:pPr>
              <w:pStyle w:val="ListParagraph"/>
              <w:numPr>
                <w:ilvl w:val="0"/>
                <w:numId w:val="8"/>
              </w:numPr>
              <w:ind w:left="162" w:hanging="180"/>
              <w:rPr>
                <w:rFonts w:cs="Arial"/>
                <w:sz w:val="20"/>
                <w:szCs w:val="20"/>
              </w:rPr>
            </w:pPr>
            <w:r w:rsidRPr="008724D6">
              <w:rPr>
                <w:rFonts w:cs="Arial"/>
                <w:sz w:val="20"/>
                <w:szCs w:val="20"/>
              </w:rPr>
              <w:t>Must meet one of the following criteria:</w:t>
            </w:r>
          </w:p>
          <w:p w:rsidR="00E84938" w:rsidRPr="008724D6" w:rsidRDefault="00E84938" w:rsidP="008724D6">
            <w:pPr>
              <w:pStyle w:val="ListParagraph"/>
              <w:numPr>
                <w:ilvl w:val="0"/>
                <w:numId w:val="9"/>
              </w:numPr>
              <w:ind w:left="342" w:hanging="162"/>
              <w:rPr>
                <w:rFonts w:cs="Arial"/>
                <w:sz w:val="20"/>
                <w:szCs w:val="20"/>
              </w:rPr>
            </w:pPr>
            <w:r w:rsidRPr="008724D6">
              <w:rPr>
                <w:rFonts w:cs="Arial"/>
                <w:sz w:val="20"/>
                <w:szCs w:val="20"/>
              </w:rPr>
              <w:t>Film must have a SHGC less than 0.39</w:t>
            </w:r>
          </w:p>
          <w:p w:rsidR="00E84938" w:rsidRPr="008724D6" w:rsidRDefault="00E84938" w:rsidP="008724D6">
            <w:pPr>
              <w:pStyle w:val="ListParagraph"/>
              <w:numPr>
                <w:ilvl w:val="0"/>
                <w:numId w:val="9"/>
              </w:numPr>
              <w:ind w:left="342" w:hanging="162"/>
              <w:rPr>
                <w:rFonts w:cs="Arial"/>
                <w:sz w:val="20"/>
                <w:szCs w:val="20"/>
              </w:rPr>
            </w:pPr>
            <w:r w:rsidRPr="008724D6">
              <w:rPr>
                <w:rFonts w:cs="Arial"/>
                <w:sz w:val="20"/>
                <w:szCs w:val="20"/>
              </w:rPr>
              <w:t>Film can have a SHGC less than 0.47 and visible transmittance/SHGC (VT/SHGC) ratio greater than 1.3</w:t>
            </w:r>
          </w:p>
          <w:p w:rsidR="00E84938" w:rsidRPr="008724D6" w:rsidRDefault="00E84938" w:rsidP="008724D6">
            <w:pPr>
              <w:pStyle w:val="ListParagraph"/>
              <w:numPr>
                <w:ilvl w:val="0"/>
                <w:numId w:val="9"/>
              </w:numPr>
              <w:ind w:left="342" w:hanging="162"/>
              <w:rPr>
                <w:rFonts w:cs="Arial"/>
                <w:sz w:val="20"/>
                <w:szCs w:val="20"/>
              </w:rPr>
            </w:pPr>
            <w:r>
              <w:rPr>
                <w:rFonts w:cs="Arial"/>
                <w:sz w:val="20"/>
                <w:szCs w:val="20"/>
              </w:rPr>
              <w:t>Invoice must document s</w:t>
            </w:r>
            <w:r w:rsidRPr="008724D6">
              <w:rPr>
                <w:rFonts w:cs="Arial"/>
                <w:sz w:val="20"/>
                <w:szCs w:val="20"/>
              </w:rPr>
              <w:t>pecification and square footage installed</w:t>
            </w:r>
          </w:p>
        </w:tc>
      </w:tr>
      <w:tr w:rsidR="00DB71F1" w:rsidTr="00241A1F">
        <w:trPr>
          <w:cantSplit/>
        </w:trPr>
        <w:tc>
          <w:tcPr>
            <w:tcW w:w="2718" w:type="dxa"/>
          </w:tcPr>
          <w:p w:rsidR="00DB71F1" w:rsidRPr="001D77F7" w:rsidRDefault="00DB71F1" w:rsidP="00393EC8">
            <w:pPr>
              <w:rPr>
                <w:b/>
              </w:rPr>
            </w:pPr>
            <w:r w:rsidRPr="001D77F7">
              <w:rPr>
                <w:b/>
              </w:rPr>
              <w:t>1.3 Installation Type and Delivery Mechanisms</w:t>
            </w:r>
          </w:p>
        </w:tc>
        <w:tc>
          <w:tcPr>
            <w:tcW w:w="6858" w:type="dxa"/>
          </w:tcPr>
          <w:p w:rsidR="00DB71F1" w:rsidRPr="00D86243" w:rsidRDefault="00DB71F1" w:rsidP="00393EC8">
            <w:pPr>
              <w:rPr>
                <w:rFonts w:cs="Arial"/>
                <w:sz w:val="20"/>
                <w:szCs w:val="20"/>
              </w:rPr>
            </w:pP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Installation Type</w:t>
            </w:r>
          </w:p>
        </w:tc>
        <w:tc>
          <w:tcPr>
            <w:tcW w:w="6858" w:type="dxa"/>
          </w:tcPr>
          <w:p w:rsidR="00DB71F1" w:rsidRDefault="00DB71F1" w:rsidP="00004D4E">
            <w:pPr>
              <w:pStyle w:val="ListParagraph"/>
              <w:numPr>
                <w:ilvl w:val="0"/>
                <w:numId w:val="6"/>
              </w:numPr>
              <w:rPr>
                <w:rFonts w:cs="Arial"/>
                <w:sz w:val="20"/>
                <w:szCs w:val="20"/>
              </w:rPr>
            </w:pPr>
            <w:r w:rsidRPr="00D86243">
              <w:rPr>
                <w:rFonts w:cs="Arial"/>
                <w:sz w:val="20"/>
                <w:szCs w:val="20"/>
              </w:rPr>
              <w:t>Re</w:t>
            </w:r>
            <w:r w:rsidR="00004D4E">
              <w:rPr>
                <w:rFonts w:cs="Arial"/>
                <w:sz w:val="20"/>
                <w:szCs w:val="20"/>
              </w:rPr>
              <w:t xml:space="preserve">trofit Add-on </w:t>
            </w:r>
            <w:r w:rsidRPr="00D86243">
              <w:rPr>
                <w:rFonts w:cs="Arial"/>
                <w:sz w:val="20"/>
                <w:szCs w:val="20"/>
              </w:rPr>
              <w:t>(R</w:t>
            </w:r>
            <w:r w:rsidR="00004D4E">
              <w:rPr>
                <w:rFonts w:cs="Arial"/>
                <w:sz w:val="20"/>
                <w:szCs w:val="20"/>
              </w:rPr>
              <w:t>EA</w:t>
            </w:r>
            <w:r w:rsidRPr="00D86243">
              <w:rPr>
                <w:rFonts w:cs="Arial"/>
                <w:sz w:val="20"/>
                <w:szCs w:val="20"/>
              </w:rPr>
              <w:t>)</w:t>
            </w:r>
            <w:r w:rsidR="00CF2ABA">
              <w:rPr>
                <w:rFonts w:cs="Arial"/>
                <w:sz w:val="20"/>
                <w:szCs w:val="20"/>
              </w:rPr>
              <w:t xml:space="preserve"> </w:t>
            </w:r>
          </w:p>
          <w:p w:rsidR="00CF2ABA" w:rsidRPr="00393EC8" w:rsidRDefault="00CF2ABA" w:rsidP="008724D6">
            <w:pPr>
              <w:pStyle w:val="ListParagraph"/>
              <w:ind w:left="360"/>
              <w:rPr>
                <w:rFonts w:cs="Arial"/>
                <w:sz w:val="20"/>
                <w:szCs w:val="20"/>
              </w:rPr>
            </w:pPr>
            <w:r>
              <w:rPr>
                <w:rFonts w:cs="Arial"/>
                <w:sz w:val="20"/>
                <w:szCs w:val="20"/>
              </w:rPr>
              <w:t xml:space="preserve">Full EUL granted to this REA measure since window EUL </w:t>
            </w:r>
            <w:r w:rsidR="00B75260">
              <w:rPr>
                <w:rFonts w:cs="Arial"/>
                <w:sz w:val="20"/>
                <w:szCs w:val="20"/>
              </w:rPr>
              <w:t>well</w:t>
            </w:r>
            <w:r>
              <w:rPr>
                <w:rFonts w:cs="Arial"/>
                <w:sz w:val="20"/>
                <w:szCs w:val="20"/>
              </w:rPr>
              <w:t xml:space="preserve"> exceeds film EUL</w:t>
            </w: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Delivery Mechanisms</w:t>
            </w:r>
          </w:p>
        </w:tc>
        <w:tc>
          <w:tcPr>
            <w:tcW w:w="6858" w:type="dxa"/>
          </w:tcPr>
          <w:p w:rsidR="00DB71F1" w:rsidRPr="00241A1F" w:rsidRDefault="00DB71F1">
            <w:pPr>
              <w:pStyle w:val="ListParagraph"/>
              <w:numPr>
                <w:ilvl w:val="0"/>
                <w:numId w:val="7"/>
              </w:numPr>
              <w:rPr>
                <w:rFonts w:cs="Arial"/>
                <w:sz w:val="20"/>
                <w:szCs w:val="20"/>
              </w:rPr>
            </w:pPr>
            <w:r w:rsidRPr="00476F40">
              <w:rPr>
                <w:rFonts w:cs="Arial"/>
                <w:sz w:val="20"/>
                <w:szCs w:val="20"/>
              </w:rPr>
              <w:t xml:space="preserve">Downstream </w:t>
            </w:r>
            <w:r w:rsidR="003E0DC8">
              <w:rPr>
                <w:rFonts w:cs="Arial"/>
                <w:sz w:val="20"/>
                <w:szCs w:val="20"/>
              </w:rPr>
              <w:t>Rebate</w:t>
            </w:r>
            <w:r w:rsidRPr="00476F40">
              <w:rPr>
                <w:rFonts w:cs="Arial"/>
                <w:sz w:val="20"/>
                <w:szCs w:val="20"/>
              </w:rPr>
              <w:t xml:space="preserve"> – Deemed</w:t>
            </w:r>
          </w:p>
        </w:tc>
      </w:tr>
      <w:tr w:rsidR="00DB71F1" w:rsidTr="00241A1F">
        <w:trPr>
          <w:cantSplit/>
        </w:trPr>
        <w:tc>
          <w:tcPr>
            <w:tcW w:w="2718" w:type="dxa"/>
          </w:tcPr>
          <w:p w:rsidR="00DB71F1" w:rsidRPr="001D77F7" w:rsidRDefault="00DB71F1" w:rsidP="00393EC8">
            <w:pPr>
              <w:rPr>
                <w:b/>
              </w:rPr>
            </w:pPr>
            <w:r w:rsidRPr="001D77F7">
              <w:rPr>
                <w:b/>
              </w:rPr>
              <w:t>1.4.1 DEER Data</w:t>
            </w:r>
          </w:p>
        </w:tc>
        <w:tc>
          <w:tcPr>
            <w:tcW w:w="6858" w:type="dxa"/>
          </w:tcPr>
          <w:p w:rsidR="00DB71F1" w:rsidRDefault="00DB71F1" w:rsidP="00393EC8"/>
        </w:tc>
      </w:tr>
      <w:tr w:rsidR="00DB71F1" w:rsidTr="00241A1F">
        <w:trPr>
          <w:cantSplit/>
        </w:trPr>
        <w:tc>
          <w:tcPr>
            <w:tcW w:w="2718" w:type="dxa"/>
          </w:tcPr>
          <w:p w:rsidR="00DB71F1" w:rsidRPr="00822B6F" w:rsidRDefault="00DB71F1" w:rsidP="00393EC8">
            <w:pPr>
              <w:jc w:val="right"/>
              <w:rPr>
                <w:sz w:val="20"/>
                <w:szCs w:val="20"/>
              </w:rPr>
            </w:pPr>
            <w:r w:rsidRPr="00822B6F">
              <w:rPr>
                <w:sz w:val="20"/>
                <w:szCs w:val="20"/>
              </w:rPr>
              <w:t>DEER Measure ID</w:t>
            </w:r>
            <w:r w:rsidR="00F855DD">
              <w:rPr>
                <w:sz w:val="20"/>
                <w:szCs w:val="20"/>
              </w:rPr>
              <w:t xml:space="preserve"> - 1</w:t>
            </w:r>
          </w:p>
        </w:tc>
        <w:tc>
          <w:tcPr>
            <w:tcW w:w="6858" w:type="dxa"/>
          </w:tcPr>
          <w:p w:rsidR="00DB71F1" w:rsidRPr="00D86243" w:rsidRDefault="00A61271" w:rsidP="00393EC8">
            <w:pPr>
              <w:rPr>
                <w:rFonts w:cs="Arial"/>
                <w:sz w:val="20"/>
                <w:szCs w:val="20"/>
              </w:rPr>
            </w:pPr>
            <w:r w:rsidRPr="00440B52">
              <w:rPr>
                <w:rFonts w:cstheme="minorHAnsi"/>
                <w:bCs/>
                <w:sz w:val="20"/>
              </w:rPr>
              <w:t>D03-018</w:t>
            </w:r>
            <w:r>
              <w:rPr>
                <w:rFonts w:cstheme="minorHAnsi"/>
                <w:bCs/>
                <w:sz w:val="20"/>
              </w:rPr>
              <w:t xml:space="preserve"> - </w:t>
            </w:r>
            <w:r w:rsidRPr="00440B52">
              <w:rPr>
                <w:rFonts w:cstheme="minorHAnsi"/>
                <w:bCs/>
                <w:sz w:val="20"/>
              </w:rPr>
              <w:t xml:space="preserve">East glass SHGC 20% less than required by </w:t>
            </w:r>
            <w:r w:rsidR="003B5DCF">
              <w:rPr>
                <w:rFonts w:cstheme="minorHAnsi"/>
                <w:bCs/>
                <w:sz w:val="20"/>
              </w:rPr>
              <w:t xml:space="preserve">2005 </w:t>
            </w:r>
            <w:r w:rsidRPr="00440B52">
              <w:rPr>
                <w:rFonts w:cstheme="minorHAnsi"/>
                <w:bCs/>
                <w:sz w:val="20"/>
              </w:rPr>
              <w:t>T-24</w:t>
            </w:r>
          </w:p>
        </w:tc>
      </w:tr>
      <w:tr w:rsidR="00F855DD" w:rsidTr="00241A1F">
        <w:trPr>
          <w:cantSplit/>
        </w:trPr>
        <w:tc>
          <w:tcPr>
            <w:tcW w:w="2718" w:type="dxa"/>
            <w:vAlign w:val="center"/>
          </w:tcPr>
          <w:p w:rsidR="00F855DD" w:rsidRPr="00822B6F" w:rsidRDefault="00F855DD" w:rsidP="00393EC8">
            <w:pPr>
              <w:jc w:val="right"/>
              <w:rPr>
                <w:sz w:val="20"/>
                <w:szCs w:val="20"/>
              </w:rPr>
            </w:pPr>
            <w:r w:rsidRPr="00822B6F">
              <w:rPr>
                <w:sz w:val="20"/>
                <w:szCs w:val="20"/>
              </w:rPr>
              <w:t>DEER Measure ID</w:t>
            </w:r>
            <w:r>
              <w:rPr>
                <w:sz w:val="20"/>
                <w:szCs w:val="20"/>
              </w:rPr>
              <w:t xml:space="preserve"> - 2</w:t>
            </w:r>
          </w:p>
        </w:tc>
        <w:tc>
          <w:tcPr>
            <w:tcW w:w="6858" w:type="dxa"/>
          </w:tcPr>
          <w:p w:rsidR="00F855DD" w:rsidRPr="00D86243" w:rsidRDefault="00A61271" w:rsidP="00A61271">
            <w:pPr>
              <w:tabs>
                <w:tab w:val="right" w:pos="6732"/>
              </w:tabs>
              <w:rPr>
                <w:rFonts w:cs="Arial"/>
                <w:sz w:val="20"/>
                <w:szCs w:val="20"/>
              </w:rPr>
            </w:pPr>
            <w:r w:rsidRPr="00440B52">
              <w:rPr>
                <w:rFonts w:cstheme="minorHAnsi"/>
                <w:bCs/>
                <w:sz w:val="20"/>
              </w:rPr>
              <w:t>D03-01</w:t>
            </w:r>
            <w:r>
              <w:rPr>
                <w:rFonts w:cstheme="minorHAnsi"/>
                <w:bCs/>
                <w:sz w:val="20"/>
              </w:rPr>
              <w:t xml:space="preserve">9 - </w:t>
            </w:r>
            <w:r w:rsidRPr="00440B52">
              <w:rPr>
                <w:rFonts w:cstheme="minorHAnsi"/>
                <w:bCs/>
                <w:sz w:val="20"/>
              </w:rPr>
              <w:t xml:space="preserve">South glass SHGC 20% less than required by </w:t>
            </w:r>
            <w:r w:rsidR="003B5DCF">
              <w:rPr>
                <w:rFonts w:cstheme="minorHAnsi"/>
                <w:bCs/>
                <w:sz w:val="20"/>
              </w:rPr>
              <w:t xml:space="preserve">2005 </w:t>
            </w:r>
            <w:r w:rsidRPr="00440B52">
              <w:rPr>
                <w:rFonts w:cstheme="minorHAnsi"/>
                <w:bCs/>
                <w:sz w:val="20"/>
              </w:rPr>
              <w:t>T-24</w:t>
            </w:r>
          </w:p>
        </w:tc>
      </w:tr>
      <w:tr w:rsidR="00A61271" w:rsidTr="00241A1F">
        <w:trPr>
          <w:cantSplit/>
        </w:trPr>
        <w:tc>
          <w:tcPr>
            <w:tcW w:w="2718" w:type="dxa"/>
            <w:vAlign w:val="center"/>
          </w:tcPr>
          <w:p w:rsidR="00A61271" w:rsidRPr="00822B6F" w:rsidRDefault="00A61271" w:rsidP="00851005">
            <w:pPr>
              <w:jc w:val="right"/>
              <w:rPr>
                <w:sz w:val="20"/>
                <w:szCs w:val="20"/>
              </w:rPr>
            </w:pPr>
            <w:r w:rsidRPr="00822B6F">
              <w:rPr>
                <w:sz w:val="20"/>
                <w:szCs w:val="20"/>
              </w:rPr>
              <w:t>DEER Measure ID</w:t>
            </w:r>
            <w:r>
              <w:rPr>
                <w:sz w:val="20"/>
                <w:szCs w:val="20"/>
              </w:rPr>
              <w:t xml:space="preserve"> - </w:t>
            </w:r>
            <w:r w:rsidR="004252CE">
              <w:rPr>
                <w:sz w:val="20"/>
                <w:szCs w:val="20"/>
              </w:rPr>
              <w:t>3</w:t>
            </w:r>
          </w:p>
        </w:tc>
        <w:tc>
          <w:tcPr>
            <w:tcW w:w="6858" w:type="dxa"/>
          </w:tcPr>
          <w:p w:rsidR="00A61271" w:rsidRPr="00D86243" w:rsidRDefault="00A61271" w:rsidP="00785AC8">
            <w:pPr>
              <w:tabs>
                <w:tab w:val="right" w:pos="6732"/>
              </w:tabs>
              <w:rPr>
                <w:rFonts w:cs="Arial"/>
                <w:sz w:val="20"/>
                <w:szCs w:val="20"/>
              </w:rPr>
            </w:pPr>
            <w:r w:rsidRPr="00440B52">
              <w:rPr>
                <w:rFonts w:cstheme="minorHAnsi"/>
                <w:bCs/>
                <w:sz w:val="20"/>
              </w:rPr>
              <w:t>D03-</w:t>
            </w:r>
            <w:r w:rsidR="00785AC8" w:rsidRPr="00440B52">
              <w:rPr>
                <w:rFonts w:cstheme="minorHAnsi"/>
                <w:bCs/>
                <w:sz w:val="20"/>
              </w:rPr>
              <w:t>0</w:t>
            </w:r>
            <w:r w:rsidR="00785AC8">
              <w:rPr>
                <w:rFonts w:cstheme="minorHAnsi"/>
                <w:bCs/>
                <w:sz w:val="20"/>
              </w:rPr>
              <w:t xml:space="preserve">20 </w:t>
            </w:r>
            <w:r>
              <w:rPr>
                <w:rFonts w:cstheme="minorHAnsi"/>
                <w:bCs/>
                <w:sz w:val="20"/>
              </w:rPr>
              <w:t>- West</w:t>
            </w:r>
            <w:r w:rsidRPr="00440B52">
              <w:rPr>
                <w:rFonts w:cstheme="minorHAnsi"/>
                <w:bCs/>
                <w:sz w:val="20"/>
              </w:rPr>
              <w:t xml:space="preserve"> glass SHGC 20% less than required by</w:t>
            </w:r>
            <w:ins w:id="1" w:author="Author">
              <w:r w:rsidR="0099350E">
                <w:rPr>
                  <w:rFonts w:cstheme="minorHAnsi"/>
                  <w:bCs/>
                  <w:sz w:val="20"/>
                </w:rPr>
                <w:t xml:space="preserve"> 2005</w:t>
              </w:r>
            </w:ins>
            <w:bookmarkStart w:id="2" w:name="_GoBack"/>
            <w:bookmarkEnd w:id="2"/>
            <w:r w:rsidRPr="00440B52">
              <w:rPr>
                <w:rFonts w:cstheme="minorHAnsi"/>
                <w:bCs/>
                <w:sz w:val="20"/>
              </w:rPr>
              <w:t xml:space="preserve"> T-24</w:t>
            </w:r>
          </w:p>
        </w:tc>
      </w:tr>
      <w:tr w:rsidR="00E048EA" w:rsidTr="00241A1F">
        <w:trPr>
          <w:cantSplit/>
        </w:trPr>
        <w:tc>
          <w:tcPr>
            <w:tcW w:w="2718" w:type="dxa"/>
            <w:vAlign w:val="center"/>
          </w:tcPr>
          <w:p w:rsidR="00E048EA" w:rsidRPr="00822B6F" w:rsidRDefault="00E048EA" w:rsidP="00851005">
            <w:pPr>
              <w:jc w:val="right"/>
              <w:rPr>
                <w:sz w:val="20"/>
                <w:szCs w:val="20"/>
              </w:rPr>
            </w:pPr>
          </w:p>
        </w:tc>
        <w:tc>
          <w:tcPr>
            <w:tcW w:w="6858" w:type="dxa"/>
          </w:tcPr>
          <w:p w:rsidR="00E048EA" w:rsidRPr="00440B52" w:rsidRDefault="00E048EA" w:rsidP="00A61271">
            <w:pPr>
              <w:tabs>
                <w:tab w:val="right" w:pos="6732"/>
              </w:tabs>
              <w:rPr>
                <w:rFonts w:cstheme="minorHAnsi"/>
                <w:bCs/>
                <w:sz w:val="20"/>
              </w:rPr>
            </w:pPr>
            <w:r>
              <w:rPr>
                <w:rFonts w:cstheme="minorHAnsi"/>
                <w:bCs/>
                <w:sz w:val="20"/>
              </w:rPr>
              <w:t>Savings and load impact</w:t>
            </w:r>
            <w:r w:rsidR="00CF2ABA">
              <w:rPr>
                <w:rFonts w:cstheme="minorHAnsi"/>
                <w:bCs/>
                <w:sz w:val="20"/>
              </w:rPr>
              <w:t>s</w:t>
            </w:r>
            <w:r>
              <w:rPr>
                <w:rFonts w:cstheme="minorHAnsi"/>
                <w:bCs/>
                <w:sz w:val="20"/>
              </w:rPr>
              <w:t xml:space="preserve"> are a simple average of the three DEER measures</w:t>
            </w:r>
          </w:p>
        </w:tc>
      </w:tr>
      <w:tr w:rsidR="00A61271" w:rsidTr="00241A1F">
        <w:trPr>
          <w:cantSplit/>
        </w:trPr>
        <w:tc>
          <w:tcPr>
            <w:tcW w:w="2718" w:type="dxa"/>
            <w:vAlign w:val="center"/>
          </w:tcPr>
          <w:p w:rsidR="00A61271" w:rsidRPr="00822B6F" w:rsidRDefault="00A61271" w:rsidP="00393EC8">
            <w:pPr>
              <w:jc w:val="right"/>
              <w:rPr>
                <w:sz w:val="20"/>
                <w:szCs w:val="20"/>
              </w:rPr>
            </w:pPr>
            <w:r w:rsidRPr="00822B6F">
              <w:rPr>
                <w:sz w:val="20"/>
                <w:szCs w:val="20"/>
              </w:rPr>
              <w:t>Net-to-Gross Ratio</w:t>
            </w:r>
          </w:p>
        </w:tc>
        <w:tc>
          <w:tcPr>
            <w:tcW w:w="6858" w:type="dxa"/>
          </w:tcPr>
          <w:p w:rsidR="00A61271" w:rsidRPr="00D86243" w:rsidRDefault="00A61271" w:rsidP="00393EC8">
            <w:pPr>
              <w:tabs>
                <w:tab w:val="right" w:pos="6732"/>
              </w:tabs>
              <w:rPr>
                <w:rFonts w:cs="Arial"/>
                <w:sz w:val="20"/>
                <w:szCs w:val="20"/>
              </w:rPr>
            </w:pPr>
            <w:r w:rsidRPr="00A61271">
              <w:rPr>
                <w:rFonts w:cs="Arial"/>
                <w:sz w:val="20"/>
                <w:szCs w:val="20"/>
              </w:rPr>
              <w:t>Com-Default&gt;2yrs</w:t>
            </w:r>
          </w:p>
        </w:tc>
      </w:tr>
      <w:tr w:rsidR="00A61271" w:rsidTr="00241A1F">
        <w:trPr>
          <w:cantSplit/>
        </w:trPr>
        <w:tc>
          <w:tcPr>
            <w:tcW w:w="2718"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6858" w:type="dxa"/>
          </w:tcPr>
          <w:p w:rsidR="00A61271" w:rsidRPr="00D86243" w:rsidRDefault="00A61271">
            <w:pPr>
              <w:tabs>
                <w:tab w:val="right" w:pos="6732"/>
              </w:tabs>
              <w:rPr>
                <w:rFonts w:cs="Arial"/>
                <w:sz w:val="20"/>
                <w:szCs w:val="20"/>
              </w:rPr>
            </w:pPr>
            <w:proofErr w:type="spellStart"/>
            <w:r w:rsidRPr="00A61271">
              <w:rPr>
                <w:rFonts w:cs="Arial"/>
                <w:sz w:val="20"/>
                <w:szCs w:val="20"/>
              </w:rPr>
              <w:t>GlazDaylt-WinFilm</w:t>
            </w:r>
            <w:proofErr w:type="spellEnd"/>
          </w:p>
        </w:tc>
      </w:tr>
      <w:tr w:rsidR="00A61271" w:rsidTr="00241A1F">
        <w:trPr>
          <w:cantSplit/>
        </w:trPr>
        <w:tc>
          <w:tcPr>
            <w:tcW w:w="2718" w:type="dxa"/>
            <w:vAlign w:val="center"/>
          </w:tcPr>
          <w:p w:rsidR="00A61271" w:rsidRPr="001D77F7" w:rsidRDefault="00A61271" w:rsidP="00393EC8">
            <w:pPr>
              <w:rPr>
                <w:b/>
              </w:rPr>
            </w:pPr>
            <w:r w:rsidRPr="001D77F7">
              <w:rPr>
                <w:b/>
              </w:rPr>
              <w:t>Section 2. Calculation Methodology</w:t>
            </w:r>
          </w:p>
        </w:tc>
        <w:tc>
          <w:tcPr>
            <w:tcW w:w="6858" w:type="dxa"/>
            <w:vAlign w:val="center"/>
          </w:tcPr>
          <w:p w:rsidR="00A61271" w:rsidRPr="00241A1F" w:rsidRDefault="00A61271" w:rsidP="00CF2ABA">
            <w:pPr>
              <w:rPr>
                <w:rFonts w:cs="Arial"/>
                <w:sz w:val="20"/>
                <w:szCs w:val="20"/>
              </w:rPr>
            </w:pPr>
            <w:r w:rsidRPr="00241A1F">
              <w:rPr>
                <w:rFonts w:cs="Arial"/>
                <w:sz w:val="20"/>
                <w:szCs w:val="20"/>
              </w:rPr>
              <w:t>Measures will be processed by building type and Building Location.  All will be processed and claimed using “Existing” vintage.</w:t>
            </w:r>
            <w:r>
              <w:rPr>
                <w:rFonts w:cs="Arial"/>
                <w:sz w:val="20"/>
                <w:szCs w:val="20"/>
              </w:rPr>
              <w:t xml:space="preserve">  Savings and load impacts are a simple average of the three measures</w:t>
            </w:r>
            <w:r w:rsidR="00004D4E">
              <w:rPr>
                <w:rFonts w:cs="Arial"/>
                <w:sz w:val="20"/>
                <w:szCs w:val="20"/>
              </w:rPr>
              <w:t xml:space="preserve"> with the savings units converted from “per Area-100Win</w:t>
            </w:r>
            <w:r w:rsidR="00CF2ABA">
              <w:rPr>
                <w:rFonts w:cs="Arial"/>
                <w:sz w:val="20"/>
                <w:szCs w:val="20"/>
              </w:rPr>
              <w:t>”</w:t>
            </w:r>
            <w:r w:rsidR="00004D4E">
              <w:rPr>
                <w:rFonts w:cs="Arial"/>
                <w:sz w:val="20"/>
                <w:szCs w:val="20"/>
              </w:rPr>
              <w:t xml:space="preserve"> to “perArea-1Win</w:t>
            </w:r>
            <w:r w:rsidR="00CF2ABA">
              <w:rPr>
                <w:rFonts w:cs="Arial"/>
                <w:sz w:val="20"/>
                <w:szCs w:val="20"/>
              </w:rPr>
              <w:t>”</w:t>
            </w:r>
            <w:r w:rsidR="00004D4E">
              <w:rPr>
                <w:rFonts w:cs="Arial"/>
                <w:sz w:val="20"/>
                <w:szCs w:val="20"/>
              </w:rPr>
              <w:t xml:space="preserve"> (per square foot of glazing area).</w:t>
            </w:r>
          </w:p>
        </w:tc>
      </w:tr>
      <w:tr w:rsidR="00A61271" w:rsidTr="00241A1F">
        <w:trPr>
          <w:cantSplit/>
        </w:trPr>
        <w:tc>
          <w:tcPr>
            <w:tcW w:w="2718" w:type="dxa"/>
            <w:vAlign w:val="center"/>
          </w:tcPr>
          <w:p w:rsidR="00A61271" w:rsidRDefault="00A61271" w:rsidP="00787D7C">
            <w:pPr>
              <w:jc w:val="right"/>
            </w:pPr>
            <w:r>
              <w:rPr>
                <w:rFonts w:cs="Arial"/>
                <w:sz w:val="20"/>
                <w:szCs w:val="20"/>
              </w:rPr>
              <w:t>Energy Savings/Peak Demand Reduction – All Measures</w:t>
            </w:r>
          </w:p>
        </w:tc>
        <w:tc>
          <w:tcPr>
            <w:tcW w:w="6858" w:type="dxa"/>
          </w:tcPr>
          <w:p w:rsidR="00A61271" w:rsidRPr="00476F40" w:rsidRDefault="00A61271" w:rsidP="00393EC8">
            <w:pPr>
              <w:tabs>
                <w:tab w:val="right" w:pos="6732"/>
              </w:tabs>
              <w:rPr>
                <w:rFonts w:cs="Arial"/>
                <w:sz w:val="20"/>
                <w:szCs w:val="20"/>
              </w:rPr>
            </w:pPr>
            <w:r>
              <w:rPr>
                <w:rFonts w:cs="Arial"/>
                <w:sz w:val="20"/>
                <w:szCs w:val="20"/>
              </w:rPr>
              <w:t>All Energy Impacts per DEER Measure IDs noted above</w:t>
            </w:r>
          </w:p>
        </w:tc>
      </w:tr>
      <w:tr w:rsidR="00A61271" w:rsidTr="00241A1F">
        <w:trPr>
          <w:cantSplit/>
        </w:trPr>
        <w:tc>
          <w:tcPr>
            <w:tcW w:w="2718" w:type="dxa"/>
            <w:vAlign w:val="center"/>
          </w:tcPr>
          <w:p w:rsidR="00A61271" w:rsidRPr="001D77F7" w:rsidRDefault="00A61271" w:rsidP="00393EC8">
            <w:pPr>
              <w:rPr>
                <w:b/>
              </w:rPr>
            </w:pPr>
            <w:r w:rsidRPr="001D77F7">
              <w:rPr>
                <w:b/>
              </w:rPr>
              <w:t>Section 3. Load Shapes</w:t>
            </w:r>
          </w:p>
        </w:tc>
        <w:tc>
          <w:tcPr>
            <w:tcW w:w="6858" w:type="dxa"/>
          </w:tcPr>
          <w:p w:rsidR="00A61271" w:rsidRPr="00476F40" w:rsidRDefault="00E048EA" w:rsidP="00E048EA">
            <w:pPr>
              <w:tabs>
                <w:tab w:val="right" w:pos="6732"/>
              </w:tabs>
              <w:rPr>
                <w:rFonts w:cs="Arial"/>
                <w:sz w:val="20"/>
                <w:szCs w:val="20"/>
              </w:rPr>
            </w:pPr>
            <w:proofErr w:type="spellStart"/>
            <w:r>
              <w:rPr>
                <w:rFonts w:cstheme="minorHAnsi"/>
                <w:bCs/>
                <w:sz w:val="20"/>
              </w:rPr>
              <w:t>DEER:Com:HVAC_Split-Package_AC</w:t>
            </w:r>
            <w:proofErr w:type="spellEnd"/>
          </w:p>
        </w:tc>
      </w:tr>
      <w:tr w:rsidR="00A61271" w:rsidTr="00241A1F">
        <w:trPr>
          <w:cantSplit/>
        </w:trPr>
        <w:tc>
          <w:tcPr>
            <w:tcW w:w="2718" w:type="dxa"/>
            <w:vAlign w:val="center"/>
          </w:tcPr>
          <w:p w:rsidR="00A61271" w:rsidRPr="001D77F7" w:rsidRDefault="00A61271" w:rsidP="00393EC8">
            <w:pPr>
              <w:rPr>
                <w:b/>
              </w:rPr>
            </w:pPr>
            <w:r w:rsidRPr="001D77F7">
              <w:rPr>
                <w:b/>
              </w:rPr>
              <w:t>Section 4. Costs</w:t>
            </w:r>
          </w:p>
        </w:tc>
        <w:tc>
          <w:tcPr>
            <w:tcW w:w="6858" w:type="dxa"/>
          </w:tcPr>
          <w:p w:rsidR="00A61271" w:rsidRPr="00476F40" w:rsidRDefault="00A61271" w:rsidP="00C048F4">
            <w:pPr>
              <w:rPr>
                <w:rFonts w:cs="Arial"/>
                <w:sz w:val="20"/>
                <w:szCs w:val="20"/>
              </w:rPr>
            </w:pPr>
            <w:r w:rsidRPr="00B61FCD">
              <w:rPr>
                <w:rFonts w:cs="Arial"/>
                <w:sz w:val="20"/>
                <w:szCs w:val="20"/>
              </w:rPr>
              <w:t xml:space="preserve">See </w:t>
            </w:r>
            <w:r w:rsidR="00C048F4">
              <w:rPr>
                <w:rFonts w:cs="Arial"/>
                <w:sz w:val="20"/>
                <w:szCs w:val="20"/>
              </w:rPr>
              <w:t>below</w:t>
            </w:r>
            <w:r w:rsidR="00C048F4" w:rsidRPr="00B61FCD">
              <w:rPr>
                <w:rFonts w:cs="Arial"/>
                <w:sz w:val="20"/>
                <w:szCs w:val="20"/>
              </w:rPr>
              <w:t xml:space="preserve"> </w:t>
            </w:r>
            <w:r w:rsidRPr="00B61FCD">
              <w:rPr>
                <w:rFonts w:cs="Arial"/>
                <w:sz w:val="20"/>
                <w:szCs w:val="20"/>
              </w:rPr>
              <w:t xml:space="preserve">supporting </w:t>
            </w:r>
            <w:r w:rsidR="00C048F4">
              <w:rPr>
                <w:rFonts w:cs="Arial"/>
                <w:sz w:val="20"/>
                <w:szCs w:val="20"/>
              </w:rPr>
              <w:t xml:space="preserve">invoice </w:t>
            </w:r>
            <w:r w:rsidRPr="00B61FCD">
              <w:rPr>
                <w:rFonts w:cs="Arial"/>
                <w:sz w:val="20"/>
                <w:szCs w:val="20"/>
              </w:rPr>
              <w:t>documentation</w:t>
            </w:r>
          </w:p>
        </w:tc>
      </w:tr>
      <w:tr w:rsidR="00A61271" w:rsidRPr="00393EC8" w:rsidTr="00393EC8">
        <w:trPr>
          <w:cantSplit/>
        </w:trPr>
        <w:tc>
          <w:tcPr>
            <w:tcW w:w="2718" w:type="dxa"/>
          </w:tcPr>
          <w:p w:rsidR="00A61271" w:rsidRPr="00393EC8" w:rsidRDefault="00A61271" w:rsidP="00393EC8">
            <w:pPr>
              <w:rPr>
                <w:b/>
              </w:rPr>
            </w:pPr>
            <w:r w:rsidRPr="00393EC8">
              <w:rPr>
                <w:b/>
              </w:rPr>
              <w:t>Section 4.1 Modeled Costs</w:t>
            </w:r>
          </w:p>
        </w:tc>
        <w:tc>
          <w:tcPr>
            <w:tcW w:w="6858" w:type="dxa"/>
          </w:tcPr>
          <w:p w:rsidR="00A61271" w:rsidRPr="00393EC8" w:rsidRDefault="00A61271" w:rsidP="00393EC8">
            <w:pPr>
              <w:rPr>
                <w:b/>
              </w:rPr>
            </w:pPr>
            <w:r>
              <w:rPr>
                <w:rFonts w:cs="Arial"/>
                <w:sz w:val="20"/>
                <w:szCs w:val="20"/>
              </w:rPr>
              <w:t xml:space="preserve">There are no CostIDs for these measures in READI.  </w:t>
            </w:r>
          </w:p>
        </w:tc>
      </w:tr>
      <w:tr w:rsidR="00A61271" w:rsidTr="00241A1F">
        <w:trPr>
          <w:cantSplit/>
        </w:trPr>
        <w:tc>
          <w:tcPr>
            <w:tcW w:w="2718" w:type="dxa"/>
          </w:tcPr>
          <w:p w:rsidR="00A61271" w:rsidRPr="00822B6F" w:rsidRDefault="00A61271" w:rsidP="00393EC8">
            <w:pPr>
              <w:jc w:val="right"/>
              <w:rPr>
                <w:sz w:val="20"/>
                <w:szCs w:val="20"/>
              </w:rPr>
            </w:pPr>
            <w:r w:rsidRPr="00822B6F">
              <w:rPr>
                <w:sz w:val="20"/>
                <w:szCs w:val="20"/>
              </w:rPr>
              <w:t>Base Cost – Measure</w:t>
            </w:r>
            <w:r>
              <w:rPr>
                <w:sz w:val="20"/>
                <w:szCs w:val="20"/>
              </w:rPr>
              <w:t xml:space="preserve"> 1</w:t>
            </w:r>
          </w:p>
        </w:tc>
        <w:tc>
          <w:tcPr>
            <w:tcW w:w="6858" w:type="dxa"/>
          </w:tcPr>
          <w:p w:rsidR="00A61271" w:rsidRPr="00476F40" w:rsidRDefault="00A61271" w:rsidP="00C048F4">
            <w:pPr>
              <w:tabs>
                <w:tab w:val="right" w:pos="6732"/>
              </w:tabs>
              <w:rPr>
                <w:rFonts w:cs="Arial"/>
                <w:sz w:val="20"/>
                <w:szCs w:val="20"/>
              </w:rPr>
            </w:pPr>
            <w:r>
              <w:rPr>
                <w:rFonts w:cs="Arial"/>
                <w:sz w:val="20"/>
                <w:szCs w:val="20"/>
              </w:rPr>
              <w:t>$</w:t>
            </w:r>
            <w:r w:rsidR="00E048EA">
              <w:rPr>
                <w:rFonts w:cs="Arial"/>
                <w:sz w:val="20"/>
                <w:szCs w:val="20"/>
              </w:rPr>
              <w:t>0</w:t>
            </w:r>
            <w:r>
              <w:rPr>
                <w:rFonts w:cs="Arial"/>
                <w:sz w:val="20"/>
                <w:szCs w:val="20"/>
              </w:rPr>
              <w:tab/>
              <w:t xml:space="preserve">Per </w:t>
            </w:r>
            <w:r w:rsidR="00C048F4">
              <w:rPr>
                <w:rFonts w:cs="Arial"/>
                <w:sz w:val="20"/>
                <w:szCs w:val="20"/>
              </w:rPr>
              <w:t xml:space="preserve">invoice data </w:t>
            </w:r>
            <w:r>
              <w:rPr>
                <w:rFonts w:cs="Arial"/>
                <w:sz w:val="20"/>
                <w:szCs w:val="20"/>
              </w:rPr>
              <w:t>herein</w:t>
            </w:r>
          </w:p>
        </w:tc>
      </w:tr>
      <w:tr w:rsidR="00A61271" w:rsidTr="00241A1F">
        <w:trPr>
          <w:cantSplit/>
        </w:trPr>
        <w:tc>
          <w:tcPr>
            <w:tcW w:w="2718" w:type="dxa"/>
          </w:tcPr>
          <w:p w:rsidR="00A61271" w:rsidRPr="00822B6F" w:rsidRDefault="00A61271" w:rsidP="00393EC8">
            <w:pPr>
              <w:jc w:val="right"/>
              <w:rPr>
                <w:sz w:val="20"/>
                <w:szCs w:val="20"/>
              </w:rPr>
            </w:pPr>
            <w:r w:rsidRPr="00822B6F">
              <w:rPr>
                <w:sz w:val="20"/>
                <w:szCs w:val="20"/>
              </w:rPr>
              <w:t>Measure Cost – Measure</w:t>
            </w:r>
            <w:r>
              <w:rPr>
                <w:sz w:val="20"/>
                <w:szCs w:val="20"/>
              </w:rPr>
              <w:t xml:space="preserve"> 1</w:t>
            </w:r>
          </w:p>
        </w:tc>
        <w:tc>
          <w:tcPr>
            <w:tcW w:w="6858" w:type="dxa"/>
          </w:tcPr>
          <w:p w:rsidR="00A61271" w:rsidRPr="00476F40" w:rsidRDefault="00A61271" w:rsidP="00C048F4">
            <w:pPr>
              <w:tabs>
                <w:tab w:val="right" w:pos="6732"/>
              </w:tabs>
              <w:rPr>
                <w:rFonts w:cs="Arial"/>
                <w:sz w:val="20"/>
                <w:szCs w:val="20"/>
              </w:rPr>
            </w:pPr>
            <w:r>
              <w:rPr>
                <w:rFonts w:cs="Arial"/>
                <w:sz w:val="20"/>
                <w:szCs w:val="20"/>
              </w:rPr>
              <w:t>$</w:t>
            </w:r>
            <w:r w:rsidR="00E048EA">
              <w:rPr>
                <w:rFonts w:cs="Arial"/>
                <w:sz w:val="20"/>
                <w:szCs w:val="20"/>
              </w:rPr>
              <w:t>4.23</w:t>
            </w:r>
            <w:r>
              <w:rPr>
                <w:rFonts w:cs="Arial"/>
                <w:sz w:val="20"/>
                <w:szCs w:val="20"/>
              </w:rPr>
              <w:tab/>
              <w:t xml:space="preserve">Per </w:t>
            </w:r>
            <w:r w:rsidR="00C048F4">
              <w:rPr>
                <w:rFonts w:cs="Arial"/>
                <w:sz w:val="20"/>
                <w:szCs w:val="20"/>
              </w:rPr>
              <w:t xml:space="preserve">invoice data </w:t>
            </w:r>
            <w:r>
              <w:rPr>
                <w:rFonts w:cs="Arial"/>
                <w:sz w:val="20"/>
                <w:szCs w:val="20"/>
              </w:rPr>
              <w:t>herein</w:t>
            </w:r>
          </w:p>
        </w:tc>
      </w:tr>
    </w:tbl>
    <w:p w:rsidR="00787D7C" w:rsidRDefault="00787D7C">
      <w:pPr>
        <w:spacing w:after="200" w:line="276" w:lineRule="auto"/>
      </w:pPr>
    </w:p>
    <w:p w:rsidR="00C06B9E" w:rsidRDefault="0059117D" w:rsidP="00C06B9E">
      <w:pPr>
        <w:pStyle w:val="Heading2"/>
      </w:pPr>
      <w:r w:rsidRPr="00A75EDC">
        <w:t>Cost Calculation</w:t>
      </w:r>
      <w:r w:rsidR="00A75EDC" w:rsidRPr="00A75EDC">
        <w:t xml:space="preserve"> Documentation</w:t>
      </w:r>
    </w:p>
    <w:p w:rsidR="00E165FC" w:rsidRPr="00797B54" w:rsidRDefault="00E165FC" w:rsidP="00241A1F"/>
    <w:p w:rsidR="00C06B9E" w:rsidRPr="00C06B9E" w:rsidRDefault="00E048EA" w:rsidP="00E048EA">
      <w:pPr>
        <w:autoSpaceDE w:val="0"/>
        <w:autoSpaceDN w:val="0"/>
        <w:adjustRightInd w:val="0"/>
        <w:jc w:val="both"/>
      </w:pPr>
      <w:r>
        <w:t xml:space="preserve">SDG&amp;E computed a weighted average cost based on all of the 2016 claims through September 2016.  </w:t>
      </w:r>
    </w:p>
    <w:p w:rsidR="00C06B9E" w:rsidRPr="00413EF4" w:rsidRDefault="00C06B9E" w:rsidP="00C06B9E">
      <w:pPr>
        <w:rPr>
          <w:rFonts w:ascii="Calibri" w:eastAsia="Calibri" w:hAnsi="Calibri"/>
          <w:szCs w:val="22"/>
        </w:rPr>
      </w:pPr>
    </w:p>
    <w:p w:rsidR="00A75EDC" w:rsidRDefault="00EE6CFE" w:rsidP="00031BA0">
      <w:r>
        <w:rPr>
          <w:rFonts w:ascii="Calibri" w:eastAsia="Calibri" w:hAnsi="Calibri"/>
          <w:szCs w:val="22"/>
        </w:rPr>
        <w:object w:dxaOrig="12368" w:dyaOrig="14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55.35pt" o:ole="">
            <v:imagedata r:id="rId10" o:title=""/>
          </v:shape>
          <o:OLEObject Type="Embed" ProgID="Excel.Sheet.12" ShapeID="_x0000_i1025" DrawAspect="Content" ObjectID="_1537257185" r:id="rId11"/>
        </w:object>
      </w:r>
    </w:p>
    <w:p w:rsidR="0059117D" w:rsidRPr="0059117D" w:rsidRDefault="0059117D" w:rsidP="0059117D"/>
    <w:sectPr w:rsidR="0059117D"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1F5" w:rsidRDefault="00FF31F5" w:rsidP="00FE520B">
      <w:r>
        <w:separator/>
      </w:r>
    </w:p>
  </w:endnote>
  <w:endnote w:type="continuationSeparator" w:id="0">
    <w:p w:rsidR="00FF31F5" w:rsidRDefault="00FF31F5"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altName w:val="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 xml:space="preserve">Workpaper </w:t>
    </w:r>
    <w:r w:rsidR="00B9234D" w:rsidRPr="00B9234D">
      <w:rPr>
        <w:b/>
      </w:rPr>
      <w:t>WPSDGENRBS0001</w:t>
    </w:r>
    <w:r>
      <w:rPr>
        <w:b/>
      </w:rPr>
      <w:t xml:space="preserve">, Revision </w:t>
    </w:r>
    <w:r w:rsidR="00B9234D">
      <w:rPr>
        <w:b/>
      </w:rPr>
      <w:t>1</w:t>
    </w:r>
    <w:r w:rsidR="00E372B8">
      <w:rPr>
        <w:b/>
      </w:rPr>
      <w:tab/>
    </w:r>
    <w:r w:rsidR="00E372B8">
      <w:rPr>
        <w:b/>
      </w:rPr>
      <w:tab/>
    </w:r>
    <w:r w:rsidR="003E6E57">
      <w:rPr>
        <w:rFonts w:cstheme="minorHAnsi"/>
        <w:b/>
        <w:szCs w:val="22"/>
      </w:rPr>
      <w:t>October 4</w:t>
    </w:r>
    <w:r w:rsidR="00E372B8" w:rsidRPr="00241A1F">
      <w:rPr>
        <w:rFonts w:cstheme="minorHAnsi"/>
        <w:b/>
        <w:szCs w:val="22"/>
      </w:rPr>
      <w:t>, 2016</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1F5" w:rsidRDefault="00FF31F5" w:rsidP="00FE520B">
      <w:r>
        <w:separator/>
      </w:r>
    </w:p>
  </w:footnote>
  <w:footnote w:type="continuationSeparator" w:id="0">
    <w:p w:rsidR="00FF31F5" w:rsidRDefault="00FF31F5" w:rsidP="00FE5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6"/>
  </w:num>
  <w:num w:numId="6">
    <w:abstractNumId w:val="3"/>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revisionView w:markup="0"/>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31BA0"/>
    <w:rsid w:val="00052743"/>
    <w:rsid w:val="00052CE4"/>
    <w:rsid w:val="000C13AE"/>
    <w:rsid w:val="000E19CA"/>
    <w:rsid w:val="000F72EF"/>
    <w:rsid w:val="00194466"/>
    <w:rsid w:val="001A4875"/>
    <w:rsid w:val="001B1C8A"/>
    <w:rsid w:val="001C3663"/>
    <w:rsid w:val="001D0AB9"/>
    <w:rsid w:val="001D57D7"/>
    <w:rsid w:val="00215828"/>
    <w:rsid w:val="00241A1F"/>
    <w:rsid w:val="00291B2B"/>
    <w:rsid w:val="002E0948"/>
    <w:rsid w:val="00360CFA"/>
    <w:rsid w:val="003A0D2B"/>
    <w:rsid w:val="003A7B4E"/>
    <w:rsid w:val="003B5DCF"/>
    <w:rsid w:val="003C2EE4"/>
    <w:rsid w:val="003D1C21"/>
    <w:rsid w:val="003E0DC8"/>
    <w:rsid w:val="003E122A"/>
    <w:rsid w:val="003E6E57"/>
    <w:rsid w:val="003E6FA5"/>
    <w:rsid w:val="00413EF4"/>
    <w:rsid w:val="004252CE"/>
    <w:rsid w:val="0044686E"/>
    <w:rsid w:val="00467DB3"/>
    <w:rsid w:val="004A6215"/>
    <w:rsid w:val="004D0326"/>
    <w:rsid w:val="004D5D19"/>
    <w:rsid w:val="005428E1"/>
    <w:rsid w:val="0059117D"/>
    <w:rsid w:val="005B5614"/>
    <w:rsid w:val="00636490"/>
    <w:rsid w:val="00650C31"/>
    <w:rsid w:val="00684ABA"/>
    <w:rsid w:val="006B0D5C"/>
    <w:rsid w:val="00727839"/>
    <w:rsid w:val="00785AC8"/>
    <w:rsid w:val="00787D7C"/>
    <w:rsid w:val="00792928"/>
    <w:rsid w:val="00797B54"/>
    <w:rsid w:val="007D1F1E"/>
    <w:rsid w:val="007D3A21"/>
    <w:rsid w:val="0081521B"/>
    <w:rsid w:val="00856FA4"/>
    <w:rsid w:val="00862113"/>
    <w:rsid w:val="008724D6"/>
    <w:rsid w:val="008775D7"/>
    <w:rsid w:val="00884B9C"/>
    <w:rsid w:val="008A1557"/>
    <w:rsid w:val="008A1D1C"/>
    <w:rsid w:val="008A4224"/>
    <w:rsid w:val="00910D54"/>
    <w:rsid w:val="00950249"/>
    <w:rsid w:val="00957C01"/>
    <w:rsid w:val="0099350E"/>
    <w:rsid w:val="009C3F2D"/>
    <w:rsid w:val="00A051D9"/>
    <w:rsid w:val="00A61271"/>
    <w:rsid w:val="00A75EDC"/>
    <w:rsid w:val="00B47B58"/>
    <w:rsid w:val="00B57F32"/>
    <w:rsid w:val="00B61FCD"/>
    <w:rsid w:val="00B75260"/>
    <w:rsid w:val="00B9234D"/>
    <w:rsid w:val="00C048F4"/>
    <w:rsid w:val="00C06B9E"/>
    <w:rsid w:val="00C15F66"/>
    <w:rsid w:val="00C414A6"/>
    <w:rsid w:val="00C44E5A"/>
    <w:rsid w:val="00C54AC6"/>
    <w:rsid w:val="00CF2ABA"/>
    <w:rsid w:val="00D60240"/>
    <w:rsid w:val="00D73723"/>
    <w:rsid w:val="00DB71F1"/>
    <w:rsid w:val="00DC7243"/>
    <w:rsid w:val="00DE1C5D"/>
    <w:rsid w:val="00E048EA"/>
    <w:rsid w:val="00E165FC"/>
    <w:rsid w:val="00E372B8"/>
    <w:rsid w:val="00E56CE7"/>
    <w:rsid w:val="00E6385A"/>
    <w:rsid w:val="00E6631C"/>
    <w:rsid w:val="00E733C7"/>
    <w:rsid w:val="00E84938"/>
    <w:rsid w:val="00ED3B34"/>
    <w:rsid w:val="00EE38DA"/>
    <w:rsid w:val="00EE6CFE"/>
    <w:rsid w:val="00F117C6"/>
    <w:rsid w:val="00F77C08"/>
    <w:rsid w:val="00F855DD"/>
    <w:rsid w:val="00FE520B"/>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2016-10-04T00:03:00Z</dcterms:created>
  <dcterms:modified xsi:type="dcterms:W3CDTF">2016-10-06T18:05:00Z</dcterms:modified>
</cp:coreProperties>
</file>