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ACEC0" w14:textId="2FC53C2D"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AA0CA6">
            <w:t>WPSCGNRWH120206B</w:t>
          </w:r>
        </w:sdtContent>
      </w:sdt>
    </w:p>
    <w:bookmarkEnd w:id="0"/>
    <w:p w14:paraId="493ACEC1" w14:textId="7CE30E2E" w:rsidR="00DA690B" w:rsidRPr="00500C4E" w:rsidRDefault="00B605D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AA0CA6">
            <w:rPr>
              <w:rStyle w:val="CaptionChar"/>
              <w:rFonts w:asciiTheme="minorHAnsi" w:hAnsiTheme="minorHAnsi" w:cstheme="minorHAnsi"/>
              <w:b/>
              <w:bCs w:val="0"/>
              <w:sz w:val="48"/>
              <w:szCs w:val="48"/>
            </w:rPr>
            <w:t>7</w:t>
          </w:r>
        </w:sdtContent>
      </w:sdt>
    </w:p>
    <w:p w14:paraId="493ACEC2" w14:textId="77777777" w:rsidR="00285A0D" w:rsidRPr="00500C4E" w:rsidRDefault="00285A0D" w:rsidP="00DE5758">
      <w:pPr>
        <w:jc w:val="right"/>
        <w:rPr>
          <w:rFonts w:cstheme="minorHAnsi"/>
          <w:b/>
          <w:sz w:val="48"/>
          <w:szCs w:val="48"/>
        </w:rPr>
      </w:pPr>
    </w:p>
    <w:bookmarkStart w:id="2" w:name="SCE"/>
    <w:p w14:paraId="493ACEC3" w14:textId="5561C7DC" w:rsidR="00DA690B" w:rsidRPr="00500C4E" w:rsidRDefault="00B605D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AA0CA6">
            <w:rPr>
              <w:rFonts w:cstheme="minorHAnsi"/>
              <w:b/>
              <w:sz w:val="36"/>
              <w:szCs w:val="36"/>
            </w:rPr>
            <w:t>Southern California Gas Company</w:t>
          </w:r>
        </w:sdtContent>
      </w:sdt>
      <w:bookmarkEnd w:id="2"/>
    </w:p>
    <w:p w14:paraId="493ACEC4" w14:textId="77777777" w:rsidR="00DA690B" w:rsidRPr="00500C4E" w:rsidRDefault="00DA690B" w:rsidP="00DA690B">
      <w:pPr>
        <w:rPr>
          <w:rFonts w:cstheme="minorHAnsi"/>
        </w:rPr>
      </w:pPr>
    </w:p>
    <w:p w14:paraId="493ACEC5" w14:textId="77777777" w:rsidR="00DA690B" w:rsidRPr="00500C4E" w:rsidRDefault="00DA690B" w:rsidP="00DA690B">
      <w:pPr>
        <w:rPr>
          <w:rFonts w:cstheme="minorHAnsi"/>
        </w:rPr>
      </w:pPr>
    </w:p>
    <w:p w14:paraId="493ACEC6" w14:textId="77777777" w:rsidR="00DA690B" w:rsidRPr="00500C4E" w:rsidRDefault="009D0753" w:rsidP="009D0753">
      <w:pPr>
        <w:tabs>
          <w:tab w:val="left" w:pos="8190"/>
        </w:tabs>
        <w:rPr>
          <w:rFonts w:cstheme="minorHAnsi"/>
        </w:rPr>
      </w:pPr>
      <w:r w:rsidRPr="00500C4E">
        <w:rPr>
          <w:rFonts w:cstheme="minorHAnsi"/>
        </w:rPr>
        <w:tab/>
      </w:r>
    </w:p>
    <w:p w14:paraId="493ACEC7" w14:textId="77777777" w:rsidR="00DA690B" w:rsidRPr="00500C4E" w:rsidRDefault="00DA690B" w:rsidP="00DA690B">
      <w:pPr>
        <w:rPr>
          <w:rFonts w:cstheme="minorHAnsi"/>
        </w:rPr>
      </w:pPr>
    </w:p>
    <w:p w14:paraId="493ACEC8" w14:textId="77777777" w:rsidR="00DA690B" w:rsidRPr="00500C4E" w:rsidRDefault="00DA690B" w:rsidP="00DA690B">
      <w:pPr>
        <w:rPr>
          <w:rFonts w:cstheme="minorHAnsi"/>
        </w:rPr>
      </w:pPr>
    </w:p>
    <w:p w14:paraId="493ACEC9" w14:textId="77777777" w:rsidR="00DA690B" w:rsidRPr="00500C4E" w:rsidRDefault="00DA690B" w:rsidP="00DA690B">
      <w:pPr>
        <w:rPr>
          <w:rFonts w:cstheme="minorHAnsi"/>
        </w:rPr>
      </w:pPr>
    </w:p>
    <w:p w14:paraId="493ACECA" w14:textId="77777777" w:rsidR="00DA690B" w:rsidRPr="00500C4E" w:rsidRDefault="00DA690B" w:rsidP="00DA690B">
      <w:pPr>
        <w:rPr>
          <w:rFonts w:cstheme="minorHAnsi"/>
        </w:rPr>
      </w:pPr>
    </w:p>
    <w:p w14:paraId="493ACECB" w14:textId="77777777" w:rsidR="00DA690B" w:rsidRPr="00500C4E" w:rsidRDefault="00DA690B" w:rsidP="00DA690B">
      <w:pPr>
        <w:rPr>
          <w:rFonts w:cstheme="minorHAnsi"/>
        </w:rPr>
      </w:pPr>
    </w:p>
    <w:p w14:paraId="493ACECC" w14:textId="233D8BC3" w:rsidR="00DA690B" w:rsidRPr="00AA0CA6" w:rsidRDefault="00AA0CA6" w:rsidP="00DA690B">
      <w:pPr>
        <w:rPr>
          <w:rFonts w:cstheme="minorHAnsi"/>
          <w:b/>
          <w:sz w:val="56"/>
          <w:szCs w:val="72"/>
        </w:rPr>
      </w:pPr>
      <w:r w:rsidRPr="00AA0CA6">
        <w:rPr>
          <w:rFonts w:cstheme="minorHAnsi"/>
          <w:b/>
          <w:sz w:val="56"/>
          <w:szCs w:val="72"/>
        </w:rPr>
        <w:t>Tankless Water Heaters for Commercial Applications</w:t>
      </w:r>
    </w:p>
    <w:p w14:paraId="493ACECD" w14:textId="77777777" w:rsidR="00E76B31" w:rsidRPr="00500C4E" w:rsidRDefault="00E76B31" w:rsidP="00E76B31">
      <w:pPr>
        <w:pStyle w:val="Reminders"/>
        <w:rPr>
          <w:rFonts w:asciiTheme="minorHAnsi" w:hAnsiTheme="minorHAnsi" w:cstheme="minorHAnsi"/>
          <w:i w:val="0"/>
          <w:szCs w:val="22"/>
        </w:rPr>
      </w:pPr>
    </w:p>
    <w:p w14:paraId="493ACECF" w14:textId="77777777" w:rsidR="00EF4E6B" w:rsidRPr="00500C4E" w:rsidRDefault="00EF4E6B" w:rsidP="00E76B31">
      <w:pPr>
        <w:pStyle w:val="Reminders"/>
        <w:rPr>
          <w:rFonts w:asciiTheme="minorHAnsi" w:hAnsiTheme="minorHAnsi" w:cstheme="minorHAnsi"/>
          <w:b/>
          <w:i w:val="0"/>
          <w:sz w:val="32"/>
          <w:szCs w:val="22"/>
        </w:rPr>
      </w:pPr>
    </w:p>
    <w:p w14:paraId="493ACEEB"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493ACEEC"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93ACEEF" w14:textId="77777777" w:rsidTr="00920905">
        <w:trPr>
          <w:trHeight w:val="465"/>
        </w:trPr>
        <w:tc>
          <w:tcPr>
            <w:tcW w:w="1875" w:type="pct"/>
          </w:tcPr>
          <w:p w14:paraId="493ACEED"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93ACEEE" w14:textId="3BA0A408" w:rsidR="00AC5309" w:rsidRPr="00500C4E" w:rsidRDefault="00AB430F">
            <w:pPr>
              <w:rPr>
                <w:rFonts w:cs="Arial"/>
                <w:bCs/>
                <w:color w:val="FF0000"/>
                <w:szCs w:val="20"/>
              </w:rPr>
            </w:pPr>
            <w:r>
              <w:rPr>
                <w:rFonts w:cs="Arial"/>
                <w:color w:val="FF0000"/>
                <w:szCs w:val="20"/>
              </w:rPr>
              <w:t>TBD</w:t>
            </w:r>
          </w:p>
        </w:tc>
      </w:tr>
      <w:tr w:rsidR="00AC5309" w:rsidRPr="00500C4E" w14:paraId="493ACEF2" w14:textId="77777777" w:rsidTr="00920905">
        <w:trPr>
          <w:trHeight w:val="465"/>
        </w:trPr>
        <w:tc>
          <w:tcPr>
            <w:tcW w:w="1875" w:type="pct"/>
          </w:tcPr>
          <w:p w14:paraId="493ACEF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1619C480" w14:textId="77777777" w:rsidR="00290ED8" w:rsidRDefault="00807BC7">
            <w:pPr>
              <w:rPr>
                <w:rFonts w:cs="Arial"/>
                <w:szCs w:val="20"/>
              </w:rPr>
            </w:pPr>
            <w:r w:rsidRPr="00807BC7">
              <w:rPr>
                <w:rFonts w:cs="Arial"/>
                <w:szCs w:val="20"/>
              </w:rPr>
              <w:t>High Efficiency Tankless Water heaters for commercial applications.</w:t>
            </w:r>
          </w:p>
          <w:p w14:paraId="38D2A09C" w14:textId="4EB113BF" w:rsidR="008364EA" w:rsidRPr="008364EA" w:rsidRDefault="0040423B" w:rsidP="008364EA">
            <w:pPr>
              <w:pStyle w:val="ListParagraph"/>
              <w:numPr>
                <w:ilvl w:val="0"/>
                <w:numId w:val="38"/>
              </w:numPr>
              <w:rPr>
                <w:rFonts w:cs="Arial"/>
                <w:szCs w:val="20"/>
              </w:rPr>
            </w:pPr>
            <w:r>
              <w:rPr>
                <w:rFonts w:cs="Arial"/>
                <w:szCs w:val="20"/>
              </w:rPr>
              <w:t xml:space="preserve">High Efficiency </w:t>
            </w:r>
            <w:r w:rsidRPr="0040423B">
              <w:rPr>
                <w:rFonts w:cs="Arial"/>
                <w:szCs w:val="20"/>
              </w:rPr>
              <w:t>Large Gas Insta</w:t>
            </w:r>
            <w:r>
              <w:rPr>
                <w:rFonts w:cs="Arial"/>
                <w:szCs w:val="20"/>
              </w:rPr>
              <w:t>ntaneous Water Heater</w:t>
            </w:r>
            <w:r w:rsidR="008364EA">
              <w:rPr>
                <w:rFonts w:cs="Arial"/>
                <w:szCs w:val="20"/>
              </w:rPr>
              <w:t>; Tier I – Et ≥ 80%, Tier II – Et ≥ 90%</w:t>
            </w:r>
          </w:p>
          <w:p w14:paraId="493ACEF1" w14:textId="481383A8" w:rsidR="0040423B" w:rsidRPr="0040423B" w:rsidRDefault="0040423B" w:rsidP="0040423B">
            <w:pPr>
              <w:pStyle w:val="ListParagraph"/>
              <w:numPr>
                <w:ilvl w:val="0"/>
                <w:numId w:val="38"/>
              </w:numPr>
              <w:rPr>
                <w:rFonts w:cs="Arial"/>
                <w:szCs w:val="20"/>
              </w:rPr>
            </w:pPr>
            <w:r>
              <w:rPr>
                <w:rFonts w:cs="Arial"/>
                <w:szCs w:val="20"/>
              </w:rPr>
              <w:t>High Efficiency Small Instantaneous water heater</w:t>
            </w:r>
            <w:r w:rsidR="008364EA">
              <w:rPr>
                <w:rFonts w:cs="Arial"/>
                <w:szCs w:val="20"/>
              </w:rPr>
              <w:t>; Tier I – UEF ≥ .81, Tier II – UEF ≥ .87</w:t>
            </w:r>
          </w:p>
        </w:tc>
      </w:tr>
      <w:tr w:rsidR="00AC5309" w:rsidRPr="00500C4E" w14:paraId="493ACEF5" w14:textId="77777777" w:rsidTr="00920905">
        <w:trPr>
          <w:trHeight w:val="465"/>
        </w:trPr>
        <w:tc>
          <w:tcPr>
            <w:tcW w:w="1875" w:type="pct"/>
          </w:tcPr>
          <w:p w14:paraId="493ACEF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3BA37AC3" w14:textId="77777777" w:rsidR="00290ED8" w:rsidRDefault="0040423B">
            <w:r>
              <w:t>Code/Standard rated storage water tank</w:t>
            </w:r>
            <w:r w:rsidR="00AB430F">
              <w:t xml:space="preserve"> </w:t>
            </w:r>
          </w:p>
          <w:p w14:paraId="60AE7424" w14:textId="77777777" w:rsidR="0040423B" w:rsidRDefault="0040423B" w:rsidP="0040423B">
            <w:pPr>
              <w:pStyle w:val="ListParagraph"/>
              <w:numPr>
                <w:ilvl w:val="0"/>
                <w:numId w:val="37"/>
              </w:numPr>
              <w:rPr>
                <w:rFonts w:cs="Arial"/>
                <w:szCs w:val="20"/>
              </w:rPr>
            </w:pPr>
            <w:r w:rsidRPr="0040423B">
              <w:rPr>
                <w:rFonts w:cs="Arial"/>
                <w:szCs w:val="20"/>
              </w:rPr>
              <w:t>Large Gas Storage Water Heater, Et = 0.80, Stdby Loss = 0.56%/hr</w:t>
            </w:r>
          </w:p>
          <w:p w14:paraId="493ACEF4" w14:textId="17F79B2C" w:rsidR="0040423B" w:rsidRPr="0040423B" w:rsidRDefault="0040423B" w:rsidP="0040423B">
            <w:pPr>
              <w:pStyle w:val="ListParagraph"/>
              <w:numPr>
                <w:ilvl w:val="0"/>
                <w:numId w:val="37"/>
              </w:numPr>
              <w:rPr>
                <w:rFonts w:cs="Arial"/>
                <w:szCs w:val="20"/>
              </w:rPr>
            </w:pPr>
            <w:r w:rsidRPr="0040423B">
              <w:rPr>
                <w:rFonts w:cs="Arial"/>
                <w:szCs w:val="20"/>
              </w:rPr>
              <w:t>Small storage Gas water heater: 40 gallon, EF = 0.62, RE = 0.76, Cap = 40kBTUh, UA = 6.43 BTU/hr-F, AuxBTUh: 350</w:t>
            </w:r>
          </w:p>
        </w:tc>
      </w:tr>
      <w:tr w:rsidR="00D36798" w:rsidRPr="00500C4E" w14:paraId="493ACEF8" w14:textId="77777777" w:rsidTr="00920905">
        <w:trPr>
          <w:trHeight w:val="465"/>
        </w:trPr>
        <w:tc>
          <w:tcPr>
            <w:tcW w:w="1875" w:type="pct"/>
          </w:tcPr>
          <w:p w14:paraId="493ACEF6"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84EA961" w14:textId="3A50A8D6" w:rsidR="00E606C7" w:rsidRPr="00BB78A0" w:rsidDel="00847177" w:rsidRDefault="00AB430F">
            <w:pPr>
              <w:rPr>
                <w:del w:id="7" w:author="Mendoza, Matthew D" w:date="2018-09-06T10:21:00Z"/>
                <w:rFonts w:cs="Arial"/>
                <w:szCs w:val="20"/>
              </w:rPr>
            </w:pPr>
            <w:r w:rsidRPr="00BB78A0">
              <w:rPr>
                <w:rFonts w:cs="Arial"/>
                <w:szCs w:val="20"/>
              </w:rPr>
              <w:t>Per Cap-kBtuh</w:t>
            </w:r>
          </w:p>
          <w:p w14:paraId="493ACEF7" w14:textId="7B3917B0" w:rsidR="00E606C7" w:rsidRPr="00500C4E" w:rsidRDefault="00E606C7" w:rsidP="00847177">
            <w:pPr>
              <w:rPr>
                <w:rFonts w:cs="Arial"/>
                <w:color w:val="FF0000"/>
                <w:szCs w:val="20"/>
              </w:rPr>
            </w:pPr>
          </w:p>
        </w:tc>
      </w:tr>
      <w:tr w:rsidR="00290ED8" w:rsidRPr="00500C4E" w14:paraId="493ACEFC" w14:textId="77777777" w:rsidTr="00920905">
        <w:trPr>
          <w:trHeight w:val="465"/>
        </w:trPr>
        <w:tc>
          <w:tcPr>
            <w:tcW w:w="1875" w:type="pct"/>
          </w:tcPr>
          <w:p w14:paraId="493ACEF9"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493ACEFB" w14:textId="5D170627" w:rsidR="00290ED8" w:rsidRPr="00500C4E" w:rsidRDefault="00D36798">
            <w:pPr>
              <w:rPr>
                <w:rFonts w:cs="Arial"/>
                <w:szCs w:val="20"/>
              </w:rPr>
            </w:pPr>
            <w:r w:rsidRPr="00500C4E">
              <w:rPr>
                <w:rFonts w:cs="Arial"/>
                <w:szCs w:val="20"/>
              </w:rPr>
              <w:t>Refer to Excel Calculation Attachment</w:t>
            </w:r>
            <w:r w:rsidR="00807BC7">
              <w:rPr>
                <w:rFonts w:cs="Arial"/>
                <w:szCs w:val="20"/>
              </w:rPr>
              <w:t xml:space="preserve">; </w:t>
            </w:r>
            <w:r w:rsidR="00807BC7" w:rsidRPr="00807BC7">
              <w:rPr>
                <w:rFonts w:cs="Arial"/>
                <w:i/>
                <w:szCs w:val="20"/>
              </w:rPr>
              <w:t>Attachment A, Savings Calculations and Measure Summary</w:t>
            </w:r>
          </w:p>
        </w:tc>
      </w:tr>
      <w:tr w:rsidR="00290ED8" w:rsidRPr="00500C4E" w14:paraId="493ACF00" w14:textId="77777777" w:rsidTr="00920905">
        <w:trPr>
          <w:trHeight w:val="465"/>
        </w:trPr>
        <w:tc>
          <w:tcPr>
            <w:tcW w:w="1875" w:type="pct"/>
          </w:tcPr>
          <w:p w14:paraId="493ACEFD"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493ACEFF" w14:textId="145EBCCF" w:rsidR="00290ED8" w:rsidRPr="00500C4E" w:rsidRDefault="00AC2F5B" w:rsidP="00AC2F5B">
            <w:pPr>
              <w:rPr>
                <w:rFonts w:cs="Arial"/>
                <w:szCs w:val="20"/>
              </w:rPr>
            </w:pPr>
            <w:r w:rsidRPr="00500C4E">
              <w:rPr>
                <w:rFonts w:cs="Arial"/>
                <w:szCs w:val="20"/>
              </w:rPr>
              <w:t>Refer to Excel Calculation Attachment</w:t>
            </w:r>
            <w:r w:rsidR="00807BC7">
              <w:rPr>
                <w:rFonts w:cs="Arial"/>
                <w:szCs w:val="20"/>
              </w:rPr>
              <w:t xml:space="preserve">; </w:t>
            </w:r>
            <w:r w:rsidR="00807BC7" w:rsidRPr="00807BC7">
              <w:rPr>
                <w:rFonts w:cs="Arial"/>
                <w:i/>
                <w:szCs w:val="20"/>
              </w:rPr>
              <w:t>Attachment D, Cost Calculations</w:t>
            </w:r>
          </w:p>
        </w:tc>
      </w:tr>
      <w:tr w:rsidR="00AC5309" w:rsidRPr="00500C4E" w14:paraId="493ACF04" w14:textId="77777777" w:rsidTr="00920905">
        <w:trPr>
          <w:trHeight w:val="465"/>
        </w:trPr>
        <w:tc>
          <w:tcPr>
            <w:tcW w:w="1875" w:type="pct"/>
          </w:tcPr>
          <w:p w14:paraId="493ACF0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93ACF03" w14:textId="2AE664BD" w:rsidR="00290ED8" w:rsidRPr="00500C4E" w:rsidRDefault="00AC2F5B" w:rsidP="00AC2F5B">
            <w:pPr>
              <w:rPr>
                <w:rFonts w:cs="Arial"/>
                <w:szCs w:val="20"/>
              </w:rPr>
            </w:pPr>
            <w:r w:rsidRPr="00500C4E">
              <w:rPr>
                <w:rFonts w:cs="Arial"/>
                <w:szCs w:val="20"/>
              </w:rPr>
              <w:t>Refer to Excel Calculation Attachment</w:t>
            </w:r>
            <w:r w:rsidR="00807BC7">
              <w:rPr>
                <w:rFonts w:cs="Arial"/>
                <w:szCs w:val="20"/>
              </w:rPr>
              <w:t>;</w:t>
            </w:r>
            <w:r w:rsidR="00807BC7" w:rsidRPr="00807BC7">
              <w:rPr>
                <w:rFonts w:cs="Arial"/>
                <w:i/>
                <w:szCs w:val="20"/>
              </w:rPr>
              <w:t xml:space="preserve"> Attachment D, Cost Calculations</w:t>
            </w:r>
          </w:p>
        </w:tc>
      </w:tr>
      <w:tr w:rsidR="00290ED8" w:rsidRPr="00500C4E" w14:paraId="493ACF08" w14:textId="77777777" w:rsidTr="00920905">
        <w:trPr>
          <w:trHeight w:val="465"/>
        </w:trPr>
        <w:tc>
          <w:tcPr>
            <w:tcW w:w="1875" w:type="pct"/>
          </w:tcPr>
          <w:p w14:paraId="493ACF05"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93ACF07" w14:textId="6E653D6F" w:rsidR="00290ED8" w:rsidRPr="00500C4E" w:rsidRDefault="00AB430F">
            <w:pPr>
              <w:rPr>
                <w:rFonts w:cs="Arial"/>
                <w:color w:val="FF0000"/>
                <w:szCs w:val="20"/>
              </w:rPr>
            </w:pPr>
            <w:r>
              <w:rPr>
                <w:rFonts w:cs="Arial"/>
                <w:szCs w:val="20"/>
              </w:rPr>
              <w:t xml:space="preserve">20 Years: (DEER EUL ID: </w:t>
            </w:r>
            <w:r w:rsidRPr="00AB430F">
              <w:rPr>
                <w:rFonts w:cs="Arial"/>
                <w:i/>
                <w:szCs w:val="20"/>
              </w:rPr>
              <w:t>WtrHt-Instant-Com</w:t>
            </w:r>
            <w:r>
              <w:rPr>
                <w:rFonts w:cs="Arial"/>
                <w:szCs w:val="20"/>
              </w:rPr>
              <w:t>)</w:t>
            </w:r>
          </w:p>
        </w:tc>
      </w:tr>
      <w:tr w:rsidR="00AC5309" w:rsidRPr="00500C4E" w14:paraId="493ACF0B" w14:textId="77777777" w:rsidTr="00920905">
        <w:trPr>
          <w:trHeight w:val="465"/>
        </w:trPr>
        <w:tc>
          <w:tcPr>
            <w:tcW w:w="1875" w:type="pct"/>
          </w:tcPr>
          <w:p w14:paraId="493ACF09"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93ACF0A" w14:textId="4E02963B" w:rsidR="00290ED8" w:rsidRPr="00500C4E" w:rsidRDefault="00AB430F">
            <w:pPr>
              <w:rPr>
                <w:rFonts w:cs="Arial"/>
                <w:color w:val="FF0000"/>
                <w:szCs w:val="20"/>
              </w:rPr>
            </w:pPr>
            <w:r>
              <w:rPr>
                <w:szCs w:val="20"/>
              </w:rPr>
              <w:t>Replace on Burnout/New Construction (ROB/NC)</w:t>
            </w:r>
          </w:p>
        </w:tc>
      </w:tr>
      <w:tr w:rsidR="00290ED8" w:rsidRPr="00500C4E" w14:paraId="493ACF0F" w14:textId="77777777" w:rsidTr="00920905">
        <w:trPr>
          <w:trHeight w:val="465"/>
        </w:trPr>
        <w:tc>
          <w:tcPr>
            <w:tcW w:w="1875" w:type="pct"/>
          </w:tcPr>
          <w:p w14:paraId="493ACF0C"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93ACF0E" w14:textId="4D67B99E" w:rsidR="00290ED8" w:rsidRPr="00AB430F" w:rsidRDefault="001C1338">
            <w:pPr>
              <w:rPr>
                <w:rFonts w:cs="Arial"/>
                <w:szCs w:val="20"/>
              </w:rPr>
            </w:pPr>
            <w:r w:rsidRPr="00AB430F">
              <w:rPr>
                <w:rFonts w:cs="Arial"/>
                <w:szCs w:val="20"/>
              </w:rPr>
              <w:t xml:space="preserve">0.6 (DEER NTGR ID: </w:t>
            </w:r>
            <w:r w:rsidRPr="00AB430F">
              <w:rPr>
                <w:szCs w:val="20"/>
              </w:rPr>
              <w:t>Com-Default&gt;2yrs)</w:t>
            </w:r>
          </w:p>
        </w:tc>
      </w:tr>
      <w:tr w:rsidR="00290ED8" w:rsidRPr="00500C4E" w14:paraId="493ACF12" w14:textId="77777777" w:rsidTr="00920905">
        <w:trPr>
          <w:trHeight w:val="465"/>
        </w:trPr>
        <w:tc>
          <w:tcPr>
            <w:tcW w:w="1875" w:type="pct"/>
          </w:tcPr>
          <w:p w14:paraId="493ACF1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493ACF11"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493ACF13" w14:textId="77777777" w:rsidR="00AC5309" w:rsidRPr="00500C4E" w:rsidRDefault="00AC5309">
      <w:pPr>
        <w:spacing w:after="200" w:line="276" w:lineRule="auto"/>
        <w:rPr>
          <w:rFonts w:cstheme="minorHAnsi"/>
          <w:b/>
          <w:bCs/>
          <w:smallCaps/>
          <w:kern w:val="32"/>
          <w:sz w:val="36"/>
          <w:szCs w:val="32"/>
        </w:rPr>
      </w:pPr>
    </w:p>
    <w:p w14:paraId="493ACF14"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493ACF15" w14:textId="77777777" w:rsidR="0088361D" w:rsidRPr="00500C4E" w:rsidRDefault="00EB34FC" w:rsidP="00C959CA">
      <w:pPr>
        <w:pStyle w:val="Heading1"/>
      </w:pPr>
      <w:r w:rsidRPr="00500C4E">
        <w:t>Revision History</w:t>
      </w:r>
    </w:p>
    <w:tbl>
      <w:tblPr>
        <w:tblStyle w:val="TableGrid1"/>
        <w:tblW w:w="5000" w:type="pct"/>
        <w:tblLook w:val="01E0" w:firstRow="1" w:lastRow="1" w:firstColumn="1" w:lastColumn="1" w:noHBand="0" w:noVBand="0"/>
      </w:tblPr>
      <w:tblGrid>
        <w:gridCol w:w="542"/>
        <w:gridCol w:w="1276"/>
        <w:gridCol w:w="1710"/>
        <w:gridCol w:w="6048"/>
      </w:tblGrid>
      <w:tr w:rsidR="003845E5" w:rsidRPr="00500C4E" w14:paraId="493ACF1A" w14:textId="77777777" w:rsidTr="00AA0CA6">
        <w:trPr>
          <w:trHeight w:val="20"/>
        </w:trPr>
        <w:tc>
          <w:tcPr>
            <w:tcW w:w="283" w:type="pct"/>
            <w:shd w:val="clear" w:color="auto" w:fill="D9D9D9" w:themeFill="background1" w:themeFillShade="D9"/>
          </w:tcPr>
          <w:p w14:paraId="493ACF16" w14:textId="77777777" w:rsidR="00933188" w:rsidRPr="00500C4E" w:rsidRDefault="003845E5" w:rsidP="003845E5">
            <w:pPr>
              <w:rPr>
                <w:rFonts w:cstheme="minorHAnsi"/>
                <w:b/>
                <w:bCs/>
                <w:szCs w:val="20"/>
              </w:rPr>
            </w:pPr>
            <w:r>
              <w:rPr>
                <w:rFonts w:cstheme="minorHAnsi"/>
                <w:b/>
                <w:szCs w:val="20"/>
              </w:rPr>
              <w:t>Rev</w:t>
            </w:r>
          </w:p>
        </w:tc>
        <w:tc>
          <w:tcPr>
            <w:tcW w:w="666" w:type="pct"/>
            <w:shd w:val="clear" w:color="auto" w:fill="D9D9D9" w:themeFill="background1" w:themeFillShade="D9"/>
          </w:tcPr>
          <w:p w14:paraId="493ACF17" w14:textId="77777777" w:rsidR="00933188" w:rsidRPr="00500C4E" w:rsidRDefault="00933188" w:rsidP="005729C8">
            <w:pPr>
              <w:rPr>
                <w:rFonts w:cstheme="minorHAnsi"/>
                <w:b/>
                <w:bCs/>
                <w:szCs w:val="20"/>
              </w:rPr>
            </w:pPr>
            <w:r w:rsidRPr="00920905">
              <w:rPr>
                <w:rFonts w:cstheme="minorHAnsi"/>
                <w:b/>
                <w:szCs w:val="20"/>
              </w:rPr>
              <w:t>Date</w:t>
            </w:r>
          </w:p>
        </w:tc>
        <w:tc>
          <w:tcPr>
            <w:tcW w:w="893" w:type="pct"/>
            <w:shd w:val="clear" w:color="auto" w:fill="D9D9D9" w:themeFill="background1" w:themeFillShade="D9"/>
          </w:tcPr>
          <w:p w14:paraId="493ACF18" w14:textId="77777777" w:rsidR="00933188" w:rsidRPr="00500C4E" w:rsidRDefault="003845E5" w:rsidP="003845E5">
            <w:pPr>
              <w:rPr>
                <w:rFonts w:cstheme="minorHAnsi"/>
                <w:b/>
                <w:bCs/>
                <w:szCs w:val="20"/>
              </w:rPr>
            </w:pPr>
            <w:r>
              <w:rPr>
                <w:rFonts w:cstheme="minorHAnsi"/>
                <w:b/>
                <w:szCs w:val="20"/>
              </w:rPr>
              <w:t>Author</w:t>
            </w:r>
          </w:p>
        </w:tc>
        <w:tc>
          <w:tcPr>
            <w:tcW w:w="3158" w:type="pct"/>
            <w:shd w:val="clear" w:color="auto" w:fill="D9D9D9" w:themeFill="background1" w:themeFillShade="D9"/>
          </w:tcPr>
          <w:p w14:paraId="493ACF19" w14:textId="77777777" w:rsidR="00933188" w:rsidRPr="00500C4E" w:rsidRDefault="00933188" w:rsidP="005729C8">
            <w:pPr>
              <w:rPr>
                <w:rFonts w:cstheme="minorHAnsi"/>
                <w:b/>
                <w:bCs/>
                <w:szCs w:val="20"/>
              </w:rPr>
            </w:pPr>
            <w:r w:rsidRPr="00920905">
              <w:rPr>
                <w:rFonts w:cstheme="minorHAnsi"/>
                <w:b/>
                <w:szCs w:val="20"/>
              </w:rPr>
              <w:t>Summary of Changes</w:t>
            </w:r>
          </w:p>
        </w:tc>
      </w:tr>
      <w:tr w:rsidR="00AA0CA6" w:rsidRPr="00500C4E" w14:paraId="493ACF27" w14:textId="77777777" w:rsidTr="00AA0CA6">
        <w:trPr>
          <w:trHeight w:val="20"/>
        </w:trPr>
        <w:tc>
          <w:tcPr>
            <w:tcW w:w="283" w:type="pct"/>
          </w:tcPr>
          <w:p w14:paraId="493ACF1B" w14:textId="2ED950FF" w:rsidR="00AA0CA6" w:rsidRPr="00920905" w:rsidRDefault="00AA0CA6" w:rsidP="00AA0CA6">
            <w:pPr>
              <w:rPr>
                <w:rFonts w:cstheme="minorHAnsi"/>
                <w:color w:val="FF0000"/>
                <w:szCs w:val="20"/>
              </w:rPr>
            </w:pPr>
            <w:r>
              <w:rPr>
                <w:rFonts w:cs="Arial"/>
                <w:bCs/>
                <w:sz w:val="18"/>
              </w:rPr>
              <w:t>B</w:t>
            </w:r>
          </w:p>
        </w:tc>
        <w:tc>
          <w:tcPr>
            <w:tcW w:w="666" w:type="pct"/>
          </w:tcPr>
          <w:p w14:paraId="493ACF1C" w14:textId="0D55BCC4" w:rsidR="00AA0CA6" w:rsidRPr="00920905" w:rsidRDefault="00AA0CA6" w:rsidP="00AA0CA6">
            <w:pPr>
              <w:rPr>
                <w:rFonts w:cstheme="minorHAnsi"/>
                <w:color w:val="FF0000"/>
                <w:szCs w:val="20"/>
              </w:rPr>
            </w:pPr>
            <w:r>
              <w:rPr>
                <w:rFonts w:cs="Arial"/>
                <w:bCs/>
                <w:sz w:val="18"/>
              </w:rPr>
              <w:t>Jan. 25, 2006</w:t>
            </w:r>
          </w:p>
        </w:tc>
        <w:tc>
          <w:tcPr>
            <w:tcW w:w="893" w:type="pct"/>
          </w:tcPr>
          <w:p w14:paraId="493ACF1D" w14:textId="17CCE33A" w:rsidR="00AA0CA6" w:rsidRPr="00920905" w:rsidRDefault="00AA0CA6" w:rsidP="00AA0CA6">
            <w:pPr>
              <w:rPr>
                <w:rFonts w:cstheme="minorHAnsi"/>
                <w:color w:val="FF0000"/>
                <w:szCs w:val="20"/>
              </w:rPr>
            </w:pPr>
            <w:r>
              <w:rPr>
                <w:rFonts w:cs="Arial"/>
                <w:sz w:val="18"/>
                <w:szCs w:val="18"/>
              </w:rPr>
              <w:t>Stu Knoke (EEA)</w:t>
            </w:r>
          </w:p>
        </w:tc>
        <w:tc>
          <w:tcPr>
            <w:tcW w:w="3158" w:type="pct"/>
          </w:tcPr>
          <w:p w14:paraId="493ACF26" w14:textId="5ED8664C" w:rsidR="00AA0CA6" w:rsidRPr="00500C4E" w:rsidRDefault="00AA0CA6" w:rsidP="00AA0CA6">
            <w:r>
              <w:rPr>
                <w:rFonts w:cs="Arial"/>
                <w:bCs/>
                <w:sz w:val="18"/>
              </w:rPr>
              <w:t xml:space="preserve">Original release </w:t>
            </w:r>
          </w:p>
        </w:tc>
      </w:tr>
      <w:tr w:rsidR="00AA0CA6" w:rsidRPr="00500C4E" w14:paraId="493ACF2C" w14:textId="77777777" w:rsidTr="00AA0CA6">
        <w:trPr>
          <w:trHeight w:val="20"/>
        </w:trPr>
        <w:tc>
          <w:tcPr>
            <w:tcW w:w="283" w:type="pct"/>
          </w:tcPr>
          <w:p w14:paraId="493ACF28" w14:textId="7BB4B6DE" w:rsidR="00AA0CA6" w:rsidRPr="00500C4E" w:rsidRDefault="00AA0CA6" w:rsidP="00AA0CA6">
            <w:pPr>
              <w:rPr>
                <w:rFonts w:cstheme="minorHAnsi"/>
                <w:szCs w:val="20"/>
              </w:rPr>
            </w:pPr>
            <w:r>
              <w:rPr>
                <w:rFonts w:cs="Arial"/>
                <w:bCs/>
                <w:sz w:val="18"/>
              </w:rPr>
              <w:t>3</w:t>
            </w:r>
          </w:p>
        </w:tc>
        <w:tc>
          <w:tcPr>
            <w:tcW w:w="666" w:type="pct"/>
          </w:tcPr>
          <w:p w14:paraId="493ACF29" w14:textId="2D3754CA" w:rsidR="00AA0CA6" w:rsidRPr="00500C4E" w:rsidRDefault="00AA0CA6" w:rsidP="00AA0CA6">
            <w:pPr>
              <w:rPr>
                <w:rFonts w:cstheme="minorHAnsi"/>
                <w:szCs w:val="20"/>
              </w:rPr>
            </w:pPr>
            <w:r w:rsidRPr="004F1ECA">
              <w:rPr>
                <w:rFonts w:cs="Arial"/>
                <w:bCs/>
                <w:sz w:val="18"/>
              </w:rPr>
              <w:t>May 18</w:t>
            </w:r>
            <w:r>
              <w:rPr>
                <w:rFonts w:cs="Arial"/>
                <w:bCs/>
                <w:sz w:val="18"/>
              </w:rPr>
              <w:t>, 2012</w:t>
            </w:r>
          </w:p>
        </w:tc>
        <w:tc>
          <w:tcPr>
            <w:tcW w:w="893" w:type="pct"/>
          </w:tcPr>
          <w:p w14:paraId="493ACF2A" w14:textId="2A35F938" w:rsidR="00AA0CA6" w:rsidRPr="00500C4E" w:rsidRDefault="00AA0CA6" w:rsidP="00AA0CA6">
            <w:pPr>
              <w:rPr>
                <w:rFonts w:cstheme="minorHAnsi"/>
                <w:szCs w:val="20"/>
              </w:rPr>
            </w:pPr>
            <w:r>
              <w:rPr>
                <w:rFonts w:cs="Arial"/>
                <w:sz w:val="18"/>
                <w:szCs w:val="18"/>
              </w:rPr>
              <w:t>Stu Knoke (ICF)</w:t>
            </w:r>
          </w:p>
        </w:tc>
        <w:tc>
          <w:tcPr>
            <w:tcW w:w="3158" w:type="pct"/>
          </w:tcPr>
          <w:p w14:paraId="493ACF2B" w14:textId="6DB9606A" w:rsidR="00AA0CA6" w:rsidRPr="00500C4E" w:rsidRDefault="00AA0CA6" w:rsidP="00AA0CA6">
            <w:pPr>
              <w:rPr>
                <w:rFonts w:cstheme="minorHAnsi"/>
                <w:bCs/>
                <w:szCs w:val="20"/>
              </w:rPr>
            </w:pPr>
            <w:r>
              <w:rPr>
                <w:rFonts w:cs="Arial"/>
                <w:bCs/>
                <w:sz w:val="18"/>
              </w:rPr>
              <w:t xml:space="preserve">Updated cost and efficiency data from </w:t>
            </w:r>
            <w:r w:rsidRPr="002F7EB4">
              <w:rPr>
                <w:rFonts w:cs="Arial"/>
                <w:bCs/>
                <w:sz w:val="18"/>
              </w:rPr>
              <w:t>B-REP-05-599-17B</w:t>
            </w:r>
          </w:p>
        </w:tc>
      </w:tr>
      <w:tr w:rsidR="00AA0CA6" w:rsidRPr="00500C4E" w14:paraId="37287F28" w14:textId="77777777" w:rsidTr="00AA0CA6">
        <w:trPr>
          <w:trHeight w:val="20"/>
        </w:trPr>
        <w:tc>
          <w:tcPr>
            <w:tcW w:w="283" w:type="pct"/>
          </w:tcPr>
          <w:p w14:paraId="56D0342B" w14:textId="752D80F6" w:rsidR="00AA0CA6" w:rsidRDefault="00AA0CA6" w:rsidP="00AA0CA6">
            <w:pPr>
              <w:rPr>
                <w:rFonts w:cstheme="minorHAnsi"/>
                <w:szCs w:val="20"/>
              </w:rPr>
            </w:pPr>
            <w:r>
              <w:rPr>
                <w:rFonts w:cs="Arial"/>
                <w:bCs/>
                <w:sz w:val="18"/>
              </w:rPr>
              <w:t>4</w:t>
            </w:r>
          </w:p>
        </w:tc>
        <w:tc>
          <w:tcPr>
            <w:tcW w:w="666" w:type="pct"/>
          </w:tcPr>
          <w:p w14:paraId="0C6E37A1" w14:textId="3EBC9BF4" w:rsidR="00AA0CA6" w:rsidRPr="00500C4E" w:rsidRDefault="00AA0CA6" w:rsidP="00AA0CA6">
            <w:pPr>
              <w:rPr>
                <w:rFonts w:cstheme="minorHAnsi"/>
                <w:szCs w:val="20"/>
              </w:rPr>
            </w:pPr>
            <w:r>
              <w:rPr>
                <w:rFonts w:cs="Arial"/>
                <w:bCs/>
                <w:sz w:val="18"/>
              </w:rPr>
              <w:t>May 29, 2014</w:t>
            </w:r>
          </w:p>
        </w:tc>
        <w:tc>
          <w:tcPr>
            <w:tcW w:w="893" w:type="pct"/>
          </w:tcPr>
          <w:p w14:paraId="7B58E570" w14:textId="73A6A851" w:rsidR="00AA0CA6" w:rsidRPr="00500C4E" w:rsidRDefault="00AA0CA6" w:rsidP="00AA0CA6">
            <w:pPr>
              <w:rPr>
                <w:rFonts w:cstheme="minorHAnsi"/>
                <w:szCs w:val="20"/>
              </w:rPr>
            </w:pPr>
            <w:r>
              <w:rPr>
                <w:rFonts w:cs="Arial"/>
                <w:sz w:val="18"/>
                <w:szCs w:val="18"/>
              </w:rPr>
              <w:t>Miguel Urrea (SCG)</w:t>
            </w:r>
          </w:p>
        </w:tc>
        <w:tc>
          <w:tcPr>
            <w:tcW w:w="3158" w:type="pct"/>
          </w:tcPr>
          <w:p w14:paraId="373C3A80" w14:textId="77777777" w:rsidR="00AA0CA6" w:rsidRDefault="00AA0CA6" w:rsidP="00AA0CA6">
            <w:pPr>
              <w:pStyle w:val="ListParagraph"/>
              <w:numPr>
                <w:ilvl w:val="0"/>
                <w:numId w:val="35"/>
              </w:numPr>
              <w:rPr>
                <w:rFonts w:cs="Arial"/>
                <w:bCs/>
                <w:sz w:val="18"/>
              </w:rPr>
            </w:pPr>
            <w:r w:rsidRPr="004601D8">
              <w:rPr>
                <w:rFonts w:cs="Arial"/>
                <w:bCs/>
                <w:sz w:val="18"/>
              </w:rPr>
              <w:t xml:space="preserve">Update </w:t>
            </w:r>
            <w:r>
              <w:rPr>
                <w:rFonts w:cs="Arial"/>
                <w:bCs/>
                <w:sz w:val="18"/>
              </w:rPr>
              <w:t xml:space="preserve">to </w:t>
            </w:r>
            <w:r w:rsidRPr="004601D8">
              <w:rPr>
                <w:rFonts w:cs="Arial"/>
                <w:bCs/>
                <w:sz w:val="18"/>
              </w:rPr>
              <w:t>DEER</w:t>
            </w:r>
            <w:r>
              <w:rPr>
                <w:rFonts w:cs="Arial"/>
                <w:bCs/>
                <w:sz w:val="18"/>
              </w:rPr>
              <w:t xml:space="preserve"> 2014</w:t>
            </w:r>
            <w:r w:rsidRPr="004601D8">
              <w:rPr>
                <w:rFonts w:cs="Arial"/>
                <w:bCs/>
                <w:sz w:val="18"/>
              </w:rPr>
              <w:t xml:space="preserve"> </w:t>
            </w:r>
            <w:r>
              <w:rPr>
                <w:rFonts w:cs="Arial"/>
                <w:bCs/>
                <w:sz w:val="18"/>
              </w:rPr>
              <w:t>saving values</w:t>
            </w:r>
          </w:p>
          <w:p w14:paraId="1C9D030A" w14:textId="77777777" w:rsidR="00AA0CA6" w:rsidRDefault="00AA0CA6" w:rsidP="00AA0CA6">
            <w:pPr>
              <w:pStyle w:val="ListParagraph"/>
              <w:numPr>
                <w:ilvl w:val="0"/>
                <w:numId w:val="35"/>
              </w:numPr>
              <w:rPr>
                <w:rFonts w:cs="Arial"/>
                <w:bCs/>
                <w:sz w:val="18"/>
              </w:rPr>
            </w:pPr>
            <w:r>
              <w:rPr>
                <w:rFonts w:cs="Arial"/>
                <w:bCs/>
                <w:sz w:val="18"/>
              </w:rPr>
              <w:t>Update Workpaper Template</w:t>
            </w:r>
          </w:p>
          <w:p w14:paraId="66238501" w14:textId="77777777" w:rsidR="00AA0CA6" w:rsidRPr="00AA0CA6" w:rsidRDefault="00AA0CA6" w:rsidP="00AA0CA6">
            <w:pPr>
              <w:pStyle w:val="ListParagraph"/>
              <w:numPr>
                <w:ilvl w:val="0"/>
                <w:numId w:val="35"/>
              </w:numPr>
              <w:rPr>
                <w:rFonts w:cstheme="minorHAnsi"/>
                <w:bCs/>
                <w:szCs w:val="20"/>
              </w:rPr>
            </w:pPr>
            <w:r>
              <w:rPr>
                <w:rFonts w:cs="Arial"/>
                <w:bCs/>
                <w:sz w:val="18"/>
              </w:rPr>
              <w:t>Updated Cost Information</w:t>
            </w:r>
          </w:p>
          <w:p w14:paraId="1C67049B" w14:textId="7AA6A561" w:rsidR="00AA0CA6" w:rsidRDefault="00AA0CA6" w:rsidP="00AA0CA6">
            <w:pPr>
              <w:pStyle w:val="ListParagraph"/>
              <w:numPr>
                <w:ilvl w:val="0"/>
                <w:numId w:val="35"/>
              </w:numPr>
              <w:rPr>
                <w:rFonts w:cstheme="minorHAnsi"/>
                <w:bCs/>
                <w:szCs w:val="20"/>
              </w:rPr>
            </w:pPr>
            <w:r>
              <w:rPr>
                <w:rFonts w:cs="Arial"/>
                <w:bCs/>
                <w:sz w:val="18"/>
              </w:rPr>
              <w:t>Added Electric Savings</w:t>
            </w:r>
          </w:p>
        </w:tc>
      </w:tr>
      <w:tr w:rsidR="00AA0CA6" w:rsidRPr="00500C4E" w14:paraId="43A4173A" w14:textId="77777777" w:rsidTr="00AA0CA6">
        <w:trPr>
          <w:trHeight w:val="20"/>
        </w:trPr>
        <w:tc>
          <w:tcPr>
            <w:tcW w:w="283" w:type="pct"/>
          </w:tcPr>
          <w:p w14:paraId="3815A9A3" w14:textId="60743902" w:rsidR="00AA0CA6" w:rsidRDefault="00AA0CA6" w:rsidP="00AA0CA6">
            <w:pPr>
              <w:rPr>
                <w:rFonts w:cstheme="minorHAnsi"/>
                <w:szCs w:val="20"/>
              </w:rPr>
            </w:pPr>
            <w:r>
              <w:rPr>
                <w:rFonts w:cs="Arial"/>
                <w:bCs/>
                <w:sz w:val="18"/>
              </w:rPr>
              <w:t>5</w:t>
            </w:r>
          </w:p>
        </w:tc>
        <w:tc>
          <w:tcPr>
            <w:tcW w:w="666" w:type="pct"/>
          </w:tcPr>
          <w:p w14:paraId="32199FFE" w14:textId="64B7BFEC" w:rsidR="00AA0CA6" w:rsidRPr="00500C4E" w:rsidRDefault="00AA0CA6" w:rsidP="00AA0CA6">
            <w:pPr>
              <w:rPr>
                <w:rFonts w:cstheme="minorHAnsi"/>
                <w:szCs w:val="20"/>
              </w:rPr>
            </w:pPr>
            <w:r>
              <w:rPr>
                <w:rFonts w:cs="Arial"/>
                <w:bCs/>
                <w:sz w:val="18"/>
              </w:rPr>
              <w:t>April 6, 2015</w:t>
            </w:r>
          </w:p>
        </w:tc>
        <w:tc>
          <w:tcPr>
            <w:tcW w:w="893" w:type="pct"/>
          </w:tcPr>
          <w:p w14:paraId="1C1B9B95" w14:textId="5B94167F" w:rsidR="00AA0CA6" w:rsidRPr="00500C4E" w:rsidRDefault="00AA0CA6" w:rsidP="00AA0CA6">
            <w:pPr>
              <w:rPr>
                <w:rFonts w:cstheme="minorHAnsi"/>
                <w:szCs w:val="20"/>
              </w:rPr>
            </w:pPr>
            <w:r>
              <w:rPr>
                <w:rFonts w:cs="Arial"/>
                <w:sz w:val="18"/>
                <w:szCs w:val="18"/>
              </w:rPr>
              <w:t>Miguel Urrea (SCG)</w:t>
            </w:r>
          </w:p>
        </w:tc>
        <w:tc>
          <w:tcPr>
            <w:tcW w:w="3158" w:type="pct"/>
          </w:tcPr>
          <w:p w14:paraId="432A2CF8" w14:textId="77777777" w:rsidR="00AA0CA6" w:rsidRDefault="00AA0CA6" w:rsidP="00AA0CA6">
            <w:pPr>
              <w:pStyle w:val="ListParagraph"/>
              <w:numPr>
                <w:ilvl w:val="0"/>
                <w:numId w:val="35"/>
              </w:numPr>
              <w:rPr>
                <w:rFonts w:cs="Arial"/>
                <w:bCs/>
                <w:sz w:val="18"/>
              </w:rPr>
            </w:pPr>
            <w:r>
              <w:rPr>
                <w:rFonts w:cs="Arial"/>
                <w:bCs/>
                <w:sz w:val="18"/>
              </w:rPr>
              <w:t>Updated small tankless measures for DEER 2015 code update</w:t>
            </w:r>
          </w:p>
          <w:p w14:paraId="440BF3A5" w14:textId="77777777" w:rsidR="00AA0CA6" w:rsidRDefault="00AA0CA6" w:rsidP="00AA0CA6">
            <w:pPr>
              <w:pStyle w:val="ListParagraph"/>
              <w:numPr>
                <w:ilvl w:val="0"/>
                <w:numId w:val="35"/>
              </w:numPr>
              <w:rPr>
                <w:rFonts w:cs="Arial"/>
                <w:bCs/>
                <w:sz w:val="18"/>
              </w:rPr>
            </w:pPr>
            <w:r>
              <w:rPr>
                <w:rFonts w:cs="Arial"/>
                <w:bCs/>
                <w:sz w:val="18"/>
              </w:rPr>
              <w:t>Changed NTG for condensing technology to Com-Default &gt;2 yrs</w:t>
            </w:r>
          </w:p>
          <w:p w14:paraId="198EDAB5" w14:textId="77777777" w:rsidR="00AA0CA6" w:rsidRPr="00386550" w:rsidRDefault="00AA0CA6" w:rsidP="00AA0CA6">
            <w:pPr>
              <w:pStyle w:val="ListParagraph"/>
              <w:numPr>
                <w:ilvl w:val="0"/>
                <w:numId w:val="35"/>
              </w:numPr>
              <w:rPr>
                <w:rFonts w:cs="Arial"/>
                <w:bCs/>
                <w:sz w:val="18"/>
              </w:rPr>
            </w:pPr>
            <w:r w:rsidRPr="00386550">
              <w:rPr>
                <w:rFonts w:cs="Arial"/>
                <w:bCs/>
                <w:sz w:val="18"/>
              </w:rPr>
              <w:t>Added application type New Construction</w:t>
            </w:r>
          </w:p>
          <w:p w14:paraId="3E1C8060" w14:textId="77777777" w:rsidR="00AA0CA6" w:rsidRPr="00AA0CA6" w:rsidRDefault="00AA0CA6" w:rsidP="00AA0CA6">
            <w:pPr>
              <w:pStyle w:val="ListParagraph"/>
              <w:numPr>
                <w:ilvl w:val="0"/>
                <w:numId w:val="35"/>
              </w:numPr>
              <w:rPr>
                <w:rFonts w:cstheme="minorHAnsi"/>
                <w:bCs/>
                <w:szCs w:val="20"/>
              </w:rPr>
            </w:pPr>
            <w:r w:rsidRPr="00386550">
              <w:rPr>
                <w:rFonts w:cs="Arial"/>
                <w:bCs/>
                <w:sz w:val="18"/>
              </w:rPr>
              <w:t>Changed Midstream rebates to preferred delivery method instead of downstream.</w:t>
            </w:r>
          </w:p>
          <w:p w14:paraId="6A2C6178" w14:textId="20AA3E15" w:rsidR="00AA0CA6" w:rsidRDefault="00AA0CA6" w:rsidP="00AA0CA6">
            <w:pPr>
              <w:pStyle w:val="ListParagraph"/>
              <w:numPr>
                <w:ilvl w:val="0"/>
                <w:numId w:val="35"/>
              </w:numPr>
              <w:rPr>
                <w:rFonts w:cstheme="minorHAnsi"/>
                <w:bCs/>
                <w:szCs w:val="20"/>
              </w:rPr>
            </w:pPr>
            <w:r w:rsidRPr="00386550">
              <w:rPr>
                <w:rFonts w:cs="Arial"/>
                <w:bCs/>
                <w:sz w:val="18"/>
              </w:rPr>
              <w:t>Added Industrial a</w:t>
            </w:r>
            <w:r>
              <w:rPr>
                <w:rFonts w:cs="Arial"/>
                <w:bCs/>
                <w:sz w:val="18"/>
              </w:rPr>
              <w:t>nd Agriculture building type ap</w:t>
            </w:r>
            <w:r w:rsidRPr="00386550">
              <w:rPr>
                <w:rFonts w:cs="Arial"/>
                <w:bCs/>
                <w:sz w:val="18"/>
              </w:rPr>
              <w:t>plications</w:t>
            </w:r>
          </w:p>
        </w:tc>
      </w:tr>
      <w:tr w:rsidR="00AA0CA6" w:rsidRPr="00500C4E" w14:paraId="7871E36F" w14:textId="77777777" w:rsidTr="00AA0CA6">
        <w:trPr>
          <w:trHeight w:val="20"/>
        </w:trPr>
        <w:tc>
          <w:tcPr>
            <w:tcW w:w="283" w:type="pct"/>
          </w:tcPr>
          <w:p w14:paraId="5A46F673" w14:textId="553714E0" w:rsidR="00AA0CA6" w:rsidRPr="00500C4E" w:rsidRDefault="00AA0CA6" w:rsidP="00AA0CA6">
            <w:pPr>
              <w:rPr>
                <w:rFonts w:cstheme="minorHAnsi"/>
                <w:szCs w:val="20"/>
              </w:rPr>
            </w:pPr>
            <w:r>
              <w:rPr>
                <w:rFonts w:cs="Arial"/>
                <w:bCs/>
                <w:sz w:val="18"/>
              </w:rPr>
              <w:t>6</w:t>
            </w:r>
          </w:p>
        </w:tc>
        <w:tc>
          <w:tcPr>
            <w:tcW w:w="666" w:type="pct"/>
          </w:tcPr>
          <w:p w14:paraId="6F6975C9" w14:textId="784AAA3B" w:rsidR="00AA0CA6" w:rsidRPr="00500C4E" w:rsidRDefault="00AA0CA6" w:rsidP="00AA0CA6">
            <w:pPr>
              <w:rPr>
                <w:rFonts w:cstheme="minorHAnsi"/>
                <w:szCs w:val="20"/>
              </w:rPr>
            </w:pPr>
            <w:r w:rsidRPr="00257A84">
              <w:rPr>
                <w:rFonts w:cs="Arial"/>
                <w:bCs/>
                <w:sz w:val="18"/>
              </w:rPr>
              <w:t>July 26</w:t>
            </w:r>
            <w:r>
              <w:rPr>
                <w:rFonts w:cs="Arial"/>
                <w:bCs/>
                <w:sz w:val="18"/>
              </w:rPr>
              <w:t>, 2016</w:t>
            </w:r>
          </w:p>
        </w:tc>
        <w:tc>
          <w:tcPr>
            <w:tcW w:w="893" w:type="pct"/>
          </w:tcPr>
          <w:p w14:paraId="3BD8A252" w14:textId="5B2FF5B4" w:rsidR="00AA0CA6" w:rsidRPr="00500C4E" w:rsidRDefault="00AA0CA6" w:rsidP="00AA0CA6">
            <w:pPr>
              <w:rPr>
                <w:rFonts w:cstheme="minorHAnsi"/>
                <w:szCs w:val="20"/>
              </w:rPr>
            </w:pPr>
            <w:r>
              <w:rPr>
                <w:rFonts w:cs="Arial"/>
                <w:sz w:val="18"/>
                <w:szCs w:val="18"/>
              </w:rPr>
              <w:t>Miguel Urrea (SCG)</w:t>
            </w:r>
          </w:p>
        </w:tc>
        <w:tc>
          <w:tcPr>
            <w:tcW w:w="3158" w:type="pct"/>
          </w:tcPr>
          <w:p w14:paraId="6E5A8C9C" w14:textId="77777777" w:rsidR="00AA0CA6" w:rsidRDefault="00AA0CA6" w:rsidP="00AA0CA6">
            <w:pPr>
              <w:pStyle w:val="ListParagraph"/>
              <w:numPr>
                <w:ilvl w:val="0"/>
                <w:numId w:val="35"/>
              </w:numPr>
              <w:rPr>
                <w:rFonts w:cs="Arial"/>
                <w:bCs/>
                <w:sz w:val="18"/>
              </w:rPr>
            </w:pPr>
            <w:r>
              <w:rPr>
                <w:rFonts w:cs="Arial"/>
                <w:bCs/>
                <w:sz w:val="18"/>
              </w:rPr>
              <w:t>Updates per Water Heater Disposition (Attachment F)</w:t>
            </w:r>
          </w:p>
          <w:p w14:paraId="22D11D42" w14:textId="77777777" w:rsidR="00AA0CA6" w:rsidRDefault="00AA0CA6" w:rsidP="00AA0CA6">
            <w:pPr>
              <w:pStyle w:val="ListParagraph"/>
              <w:numPr>
                <w:ilvl w:val="0"/>
                <w:numId w:val="35"/>
              </w:numPr>
              <w:rPr>
                <w:rFonts w:cs="Arial"/>
                <w:bCs/>
                <w:sz w:val="18"/>
              </w:rPr>
            </w:pPr>
            <w:r>
              <w:rPr>
                <w:rFonts w:cs="Arial"/>
                <w:bCs/>
                <w:sz w:val="18"/>
              </w:rPr>
              <w:t>Removed NC for Small tankless Water Heater</w:t>
            </w:r>
          </w:p>
          <w:p w14:paraId="4B5C25B2" w14:textId="77777777" w:rsidR="00AA0CA6" w:rsidRDefault="00AA0CA6" w:rsidP="00AA0CA6">
            <w:pPr>
              <w:pStyle w:val="ListParagraph"/>
              <w:numPr>
                <w:ilvl w:val="0"/>
                <w:numId w:val="35"/>
              </w:numPr>
              <w:rPr>
                <w:rFonts w:cs="Arial"/>
                <w:bCs/>
                <w:sz w:val="18"/>
              </w:rPr>
            </w:pPr>
            <w:r>
              <w:rPr>
                <w:rFonts w:cs="Arial"/>
                <w:bCs/>
                <w:sz w:val="18"/>
              </w:rPr>
              <w:t>Adjust cost to include installation (Labor and Material)</w:t>
            </w:r>
          </w:p>
          <w:p w14:paraId="275940CA" w14:textId="77777777" w:rsidR="00AA0CA6" w:rsidRDefault="00AA0CA6" w:rsidP="00AA0CA6">
            <w:pPr>
              <w:pStyle w:val="ListParagraph"/>
              <w:numPr>
                <w:ilvl w:val="0"/>
                <w:numId w:val="35"/>
              </w:numPr>
              <w:rPr>
                <w:rFonts w:cs="Arial"/>
                <w:bCs/>
                <w:sz w:val="18"/>
              </w:rPr>
            </w:pPr>
            <w:r>
              <w:rPr>
                <w:rFonts w:cs="Arial"/>
                <w:bCs/>
                <w:sz w:val="18"/>
              </w:rPr>
              <w:t>Changed energy impacts to report per IOU</w:t>
            </w:r>
          </w:p>
          <w:p w14:paraId="00D7F8D6" w14:textId="1AC58A59" w:rsidR="00AA0CA6" w:rsidRPr="00AA0CA6" w:rsidRDefault="00AA0CA6" w:rsidP="00AA0CA6">
            <w:pPr>
              <w:pStyle w:val="ListParagraph"/>
              <w:numPr>
                <w:ilvl w:val="0"/>
                <w:numId w:val="35"/>
              </w:numPr>
              <w:rPr>
                <w:rFonts w:cs="Arial"/>
                <w:bCs/>
                <w:sz w:val="18"/>
              </w:rPr>
            </w:pPr>
            <w:r w:rsidRPr="00AA0CA6">
              <w:rPr>
                <w:rFonts w:cs="Arial"/>
                <w:bCs/>
                <w:sz w:val="18"/>
              </w:rPr>
              <w:t>Added air quality emission requirements</w:t>
            </w:r>
          </w:p>
        </w:tc>
      </w:tr>
      <w:tr w:rsidR="00F63880" w:rsidRPr="00500C4E" w14:paraId="726E0AB1" w14:textId="77777777" w:rsidTr="00AA0CA6">
        <w:trPr>
          <w:trHeight w:val="20"/>
        </w:trPr>
        <w:tc>
          <w:tcPr>
            <w:tcW w:w="283" w:type="pct"/>
          </w:tcPr>
          <w:p w14:paraId="6F926E37" w14:textId="61F2DE15" w:rsidR="00F63880" w:rsidRDefault="00F63880" w:rsidP="00AA0CA6">
            <w:pPr>
              <w:rPr>
                <w:rFonts w:cs="Arial"/>
                <w:bCs/>
                <w:sz w:val="18"/>
              </w:rPr>
            </w:pPr>
            <w:r>
              <w:rPr>
                <w:rFonts w:cs="Arial"/>
                <w:bCs/>
                <w:sz w:val="18"/>
              </w:rPr>
              <w:t>7</w:t>
            </w:r>
          </w:p>
        </w:tc>
        <w:tc>
          <w:tcPr>
            <w:tcW w:w="666" w:type="pct"/>
          </w:tcPr>
          <w:p w14:paraId="5F9B3980" w14:textId="1E805775" w:rsidR="00F63880" w:rsidRPr="00257A84" w:rsidRDefault="00BE10CF" w:rsidP="00AA0CA6">
            <w:pPr>
              <w:rPr>
                <w:rFonts w:cs="Arial"/>
                <w:bCs/>
                <w:sz w:val="18"/>
              </w:rPr>
            </w:pPr>
            <w:r>
              <w:rPr>
                <w:rFonts w:cs="Arial"/>
                <w:bCs/>
                <w:sz w:val="18"/>
              </w:rPr>
              <w:t>October 16, 2018</w:t>
            </w:r>
          </w:p>
        </w:tc>
        <w:tc>
          <w:tcPr>
            <w:tcW w:w="893" w:type="pct"/>
          </w:tcPr>
          <w:p w14:paraId="60F9D7B6" w14:textId="1746E000" w:rsidR="00F63880" w:rsidRDefault="00855853" w:rsidP="00AA0CA6">
            <w:pPr>
              <w:rPr>
                <w:rFonts w:cs="Arial"/>
                <w:sz w:val="18"/>
                <w:szCs w:val="18"/>
              </w:rPr>
            </w:pPr>
            <w:r>
              <w:rPr>
                <w:rFonts w:cs="Arial"/>
                <w:sz w:val="18"/>
                <w:szCs w:val="18"/>
              </w:rPr>
              <w:t>Matthew Mendoza (SCG)</w:t>
            </w:r>
          </w:p>
        </w:tc>
        <w:tc>
          <w:tcPr>
            <w:tcW w:w="3158" w:type="pct"/>
          </w:tcPr>
          <w:p w14:paraId="6A38B064" w14:textId="15C4A69C" w:rsidR="00F63880" w:rsidRDefault="00963314" w:rsidP="00AA0CA6">
            <w:pPr>
              <w:pStyle w:val="ListParagraph"/>
              <w:numPr>
                <w:ilvl w:val="0"/>
                <w:numId w:val="35"/>
              </w:numPr>
              <w:rPr>
                <w:rFonts w:cs="Arial"/>
                <w:bCs/>
                <w:sz w:val="18"/>
              </w:rPr>
            </w:pPr>
            <w:r>
              <w:rPr>
                <w:rFonts w:cs="Arial"/>
                <w:bCs/>
                <w:sz w:val="18"/>
              </w:rPr>
              <w:t>Conversion of DEER EF Values to UEF Values</w:t>
            </w:r>
            <w:r w:rsidR="001A6829">
              <w:rPr>
                <w:rFonts w:cs="Arial"/>
                <w:bCs/>
                <w:sz w:val="18"/>
              </w:rPr>
              <w:t xml:space="preserve"> for applicable technology</w:t>
            </w:r>
          </w:p>
          <w:p w14:paraId="301F6DC2" w14:textId="72995440" w:rsidR="00963314" w:rsidRDefault="00963314" w:rsidP="00AA0CA6">
            <w:pPr>
              <w:pStyle w:val="ListParagraph"/>
              <w:numPr>
                <w:ilvl w:val="0"/>
                <w:numId w:val="35"/>
              </w:numPr>
              <w:rPr>
                <w:rFonts w:cs="Arial"/>
                <w:bCs/>
                <w:sz w:val="18"/>
              </w:rPr>
            </w:pPr>
            <w:r>
              <w:rPr>
                <w:rFonts w:cs="Arial"/>
                <w:bCs/>
                <w:sz w:val="18"/>
              </w:rPr>
              <w:t>Update M</w:t>
            </w:r>
            <w:r w:rsidR="001A6829">
              <w:rPr>
                <w:rFonts w:cs="Arial"/>
                <w:bCs/>
                <w:sz w:val="18"/>
              </w:rPr>
              <w:t>easure Costs according to the US DOE Technical Support Document for Commercial Water Heating Equipment</w:t>
            </w:r>
          </w:p>
          <w:p w14:paraId="318E2947" w14:textId="2154BDD4" w:rsidR="00963314" w:rsidRDefault="00963314" w:rsidP="00AA0CA6">
            <w:pPr>
              <w:pStyle w:val="ListParagraph"/>
              <w:numPr>
                <w:ilvl w:val="0"/>
                <w:numId w:val="35"/>
              </w:numPr>
              <w:rPr>
                <w:rFonts w:cs="Arial"/>
                <w:bCs/>
                <w:sz w:val="18"/>
              </w:rPr>
            </w:pPr>
            <w:r>
              <w:rPr>
                <w:rFonts w:cs="Arial"/>
                <w:bCs/>
                <w:sz w:val="18"/>
              </w:rPr>
              <w:t>Addition of all building types</w:t>
            </w:r>
            <w:r w:rsidR="001A6829">
              <w:rPr>
                <w:rFonts w:cs="Arial"/>
                <w:bCs/>
                <w:sz w:val="18"/>
              </w:rPr>
              <w:t xml:space="preserve"> given within the DEER Database</w:t>
            </w:r>
            <w:r>
              <w:rPr>
                <w:rFonts w:cs="Arial"/>
                <w:bCs/>
                <w:sz w:val="18"/>
              </w:rPr>
              <w:t xml:space="preserve"> for all IOUs</w:t>
            </w:r>
          </w:p>
          <w:p w14:paraId="6BD556C1" w14:textId="5F05DEE0" w:rsidR="00963314" w:rsidRPr="00B96294" w:rsidRDefault="00963314" w:rsidP="00B96294">
            <w:pPr>
              <w:pStyle w:val="ListParagraph"/>
              <w:numPr>
                <w:ilvl w:val="0"/>
                <w:numId w:val="35"/>
              </w:numPr>
              <w:rPr>
                <w:rFonts w:cs="Arial"/>
                <w:bCs/>
                <w:sz w:val="18"/>
              </w:rPr>
            </w:pPr>
            <w:r>
              <w:rPr>
                <w:rFonts w:cs="Arial"/>
                <w:bCs/>
                <w:sz w:val="18"/>
              </w:rPr>
              <w:t xml:space="preserve">Conversion of workpaper to </w:t>
            </w:r>
            <w:r w:rsidR="001A6829">
              <w:rPr>
                <w:rFonts w:cs="Arial"/>
                <w:bCs/>
                <w:sz w:val="18"/>
              </w:rPr>
              <w:t xml:space="preserve">current </w:t>
            </w:r>
            <w:r>
              <w:rPr>
                <w:rFonts w:cs="Arial"/>
                <w:bCs/>
                <w:sz w:val="18"/>
              </w:rPr>
              <w:t>Statewide Template</w:t>
            </w:r>
          </w:p>
        </w:tc>
      </w:tr>
    </w:tbl>
    <w:p w14:paraId="64CEF893" w14:textId="77777777" w:rsidR="009A2C42" w:rsidRDefault="009A2C42" w:rsidP="00BA5FE4">
      <w:pPr>
        <w:spacing w:line="276" w:lineRule="auto"/>
        <w:rPr>
          <w:szCs w:val="20"/>
        </w:rPr>
        <w:sectPr w:rsidR="009A2C42" w:rsidSect="00E87C8F">
          <w:footerReference w:type="default" r:id="rId10"/>
          <w:pgSz w:w="12240" w:h="15840"/>
          <w:pgMar w:top="1440" w:right="1440" w:bottom="1557" w:left="1440" w:header="720" w:footer="720" w:gutter="0"/>
          <w:cols w:space="720"/>
          <w:docGrid w:linePitch="360"/>
        </w:sectPr>
      </w:pPr>
    </w:p>
    <w:p w14:paraId="197F5BD3" w14:textId="7FE95271" w:rsidR="00DF103E" w:rsidRDefault="00DF103E" w:rsidP="00DF103E">
      <w:pPr>
        <w:pStyle w:val="Pref"/>
        <w:rPr>
          <w:b/>
        </w:rPr>
      </w:pPr>
      <w:bookmarkStart w:id="8" w:name="_Toc371423602"/>
      <w:bookmarkStart w:id="9" w:name="_Toc416089358"/>
      <w:r w:rsidRPr="00F153BB">
        <w:rPr>
          <w:sz w:val="28"/>
          <w:szCs w:val="28"/>
        </w:rPr>
        <w:t>Measure Summary Table</w:t>
      </w:r>
      <w:bookmarkEnd w:id="8"/>
      <w:bookmarkEnd w:id="9"/>
    </w:p>
    <w:tbl>
      <w:tblPr>
        <w:tblW w:w="5000" w:type="pct"/>
        <w:jc w:val="center"/>
        <w:tblLook w:val="04A0" w:firstRow="1" w:lastRow="0" w:firstColumn="1" w:lastColumn="0" w:noHBand="0" w:noVBand="1"/>
      </w:tblPr>
      <w:tblGrid>
        <w:gridCol w:w="3443"/>
        <w:gridCol w:w="2995"/>
        <w:gridCol w:w="1492"/>
        <w:gridCol w:w="1080"/>
        <w:gridCol w:w="1038"/>
        <w:gridCol w:w="1297"/>
        <w:gridCol w:w="1067"/>
        <w:gridCol w:w="764"/>
      </w:tblGrid>
      <w:tr w:rsidR="009D7AF2" w:rsidRPr="00DF103E" w14:paraId="60251303" w14:textId="77777777" w:rsidTr="00DF103E">
        <w:trPr>
          <w:trHeight w:val="600"/>
          <w:jc w:val="center"/>
        </w:trPr>
        <w:tc>
          <w:tcPr>
            <w:tcW w:w="1305"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047177AD"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Measure ID</w:t>
            </w:r>
          </w:p>
        </w:tc>
        <w:tc>
          <w:tcPr>
            <w:tcW w:w="1136" w:type="pct"/>
            <w:tcBorders>
              <w:top w:val="single" w:sz="4" w:space="0" w:color="auto"/>
              <w:left w:val="nil"/>
              <w:bottom w:val="single" w:sz="4" w:space="0" w:color="auto"/>
              <w:right w:val="single" w:sz="4" w:space="0" w:color="auto"/>
            </w:tcBorders>
            <w:shd w:val="clear" w:color="000000" w:fill="D0CECE"/>
            <w:vAlign w:val="center"/>
            <w:hideMark/>
          </w:tcPr>
          <w:p w14:paraId="1008D7F4"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Measure Name</w:t>
            </w:r>
          </w:p>
        </w:tc>
        <w:tc>
          <w:tcPr>
            <w:tcW w:w="566" w:type="pct"/>
            <w:tcBorders>
              <w:top w:val="single" w:sz="4" w:space="0" w:color="auto"/>
              <w:left w:val="nil"/>
              <w:bottom w:val="single" w:sz="4" w:space="0" w:color="auto"/>
              <w:right w:val="single" w:sz="4" w:space="0" w:color="auto"/>
            </w:tcBorders>
            <w:shd w:val="clear" w:color="000000" w:fill="D0CECE"/>
            <w:vAlign w:val="center"/>
            <w:hideMark/>
          </w:tcPr>
          <w:p w14:paraId="26B14319"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Average Savings (Therms/Yr)</w:t>
            </w:r>
          </w:p>
        </w:tc>
        <w:tc>
          <w:tcPr>
            <w:tcW w:w="410" w:type="pct"/>
            <w:tcBorders>
              <w:top w:val="single" w:sz="4" w:space="0" w:color="auto"/>
              <w:left w:val="nil"/>
              <w:bottom w:val="single" w:sz="4" w:space="0" w:color="auto"/>
              <w:right w:val="single" w:sz="4" w:space="0" w:color="auto"/>
            </w:tcBorders>
            <w:shd w:val="clear" w:color="000000" w:fill="D0CECE"/>
            <w:vAlign w:val="center"/>
            <w:hideMark/>
          </w:tcPr>
          <w:p w14:paraId="7967E6DA"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Unit</w:t>
            </w:r>
          </w:p>
        </w:tc>
        <w:tc>
          <w:tcPr>
            <w:tcW w:w="394" w:type="pct"/>
            <w:tcBorders>
              <w:top w:val="single" w:sz="4" w:space="0" w:color="auto"/>
              <w:left w:val="nil"/>
              <w:bottom w:val="single" w:sz="4" w:space="0" w:color="auto"/>
              <w:right w:val="single" w:sz="4" w:space="0" w:color="auto"/>
            </w:tcBorders>
            <w:shd w:val="clear" w:color="000000" w:fill="D0CECE"/>
            <w:vAlign w:val="center"/>
            <w:hideMark/>
          </w:tcPr>
          <w:p w14:paraId="2210320F"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Base Cost</w:t>
            </w:r>
          </w:p>
        </w:tc>
        <w:tc>
          <w:tcPr>
            <w:tcW w:w="492" w:type="pct"/>
            <w:tcBorders>
              <w:top w:val="single" w:sz="4" w:space="0" w:color="auto"/>
              <w:left w:val="nil"/>
              <w:bottom w:val="single" w:sz="4" w:space="0" w:color="auto"/>
              <w:right w:val="single" w:sz="4" w:space="0" w:color="auto"/>
            </w:tcBorders>
            <w:shd w:val="clear" w:color="000000" w:fill="D0CECE"/>
            <w:vAlign w:val="center"/>
            <w:hideMark/>
          </w:tcPr>
          <w:p w14:paraId="625D1C79"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Material Cost</w:t>
            </w:r>
          </w:p>
        </w:tc>
        <w:tc>
          <w:tcPr>
            <w:tcW w:w="405" w:type="pct"/>
            <w:tcBorders>
              <w:top w:val="single" w:sz="4" w:space="0" w:color="auto"/>
              <w:left w:val="nil"/>
              <w:bottom w:val="single" w:sz="4" w:space="0" w:color="auto"/>
              <w:right w:val="single" w:sz="4" w:space="0" w:color="auto"/>
            </w:tcBorders>
            <w:shd w:val="clear" w:color="000000" w:fill="D0CECE"/>
            <w:vAlign w:val="center"/>
            <w:hideMark/>
          </w:tcPr>
          <w:p w14:paraId="291A428C"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Labor Cost</w:t>
            </w:r>
          </w:p>
        </w:tc>
        <w:tc>
          <w:tcPr>
            <w:tcW w:w="290" w:type="pct"/>
            <w:tcBorders>
              <w:top w:val="single" w:sz="4" w:space="0" w:color="auto"/>
              <w:left w:val="nil"/>
              <w:bottom w:val="single" w:sz="4" w:space="0" w:color="auto"/>
              <w:right w:val="single" w:sz="4" w:space="0" w:color="auto"/>
            </w:tcBorders>
            <w:shd w:val="clear" w:color="000000" w:fill="D0CECE"/>
            <w:vAlign w:val="center"/>
            <w:hideMark/>
          </w:tcPr>
          <w:p w14:paraId="6F77C09C"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IMC</w:t>
            </w:r>
          </w:p>
        </w:tc>
      </w:tr>
      <w:tr w:rsidR="009D7AF2" w:rsidRPr="00DF103E" w14:paraId="6D538EF7"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09573B20"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NG-WtrHt-LrgInst-Gas-gt200kBtuh-0p80Et</w:t>
            </w:r>
          </w:p>
        </w:tc>
        <w:tc>
          <w:tcPr>
            <w:tcW w:w="1136" w:type="pct"/>
            <w:tcBorders>
              <w:top w:val="nil"/>
              <w:left w:val="nil"/>
              <w:bottom w:val="single" w:sz="4" w:space="0" w:color="auto"/>
              <w:right w:val="single" w:sz="4" w:space="0" w:color="auto"/>
            </w:tcBorders>
            <w:shd w:val="clear" w:color="auto" w:fill="auto"/>
            <w:vAlign w:val="center"/>
            <w:hideMark/>
          </w:tcPr>
          <w:p w14:paraId="7283F6B7"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 Large Gas Instantaneous Water Heater, Et = 0.80</w:t>
            </w:r>
          </w:p>
        </w:tc>
        <w:tc>
          <w:tcPr>
            <w:tcW w:w="566" w:type="pct"/>
            <w:tcBorders>
              <w:top w:val="nil"/>
              <w:left w:val="nil"/>
              <w:bottom w:val="single" w:sz="4" w:space="0" w:color="auto"/>
              <w:right w:val="single" w:sz="4" w:space="0" w:color="auto"/>
            </w:tcBorders>
            <w:shd w:val="clear" w:color="auto" w:fill="auto"/>
            <w:vAlign w:val="center"/>
            <w:hideMark/>
          </w:tcPr>
          <w:p w14:paraId="177E194D"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0.31</w:t>
            </w:r>
          </w:p>
        </w:tc>
        <w:tc>
          <w:tcPr>
            <w:tcW w:w="410" w:type="pct"/>
            <w:tcBorders>
              <w:top w:val="nil"/>
              <w:left w:val="nil"/>
              <w:bottom w:val="single" w:sz="4" w:space="0" w:color="auto"/>
              <w:right w:val="single" w:sz="4" w:space="0" w:color="auto"/>
            </w:tcBorders>
            <w:shd w:val="clear" w:color="auto" w:fill="auto"/>
            <w:vAlign w:val="center"/>
            <w:hideMark/>
          </w:tcPr>
          <w:p w14:paraId="5B9D5140"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3D42D985" w14:textId="182313A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8.74</w:t>
            </w:r>
          </w:p>
        </w:tc>
        <w:tc>
          <w:tcPr>
            <w:tcW w:w="492" w:type="pct"/>
            <w:tcBorders>
              <w:top w:val="nil"/>
              <w:left w:val="nil"/>
              <w:bottom w:val="single" w:sz="4" w:space="0" w:color="auto"/>
              <w:right w:val="single" w:sz="4" w:space="0" w:color="auto"/>
            </w:tcBorders>
            <w:shd w:val="clear" w:color="auto" w:fill="auto"/>
            <w:vAlign w:val="center"/>
            <w:hideMark/>
          </w:tcPr>
          <w:p w14:paraId="489F91EA" w14:textId="7F589128"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17.94</w:t>
            </w:r>
          </w:p>
        </w:tc>
        <w:tc>
          <w:tcPr>
            <w:tcW w:w="405" w:type="pct"/>
            <w:tcBorders>
              <w:top w:val="nil"/>
              <w:left w:val="nil"/>
              <w:bottom w:val="single" w:sz="4" w:space="0" w:color="auto"/>
              <w:right w:val="single" w:sz="4" w:space="0" w:color="auto"/>
            </w:tcBorders>
            <w:shd w:val="clear" w:color="auto" w:fill="auto"/>
            <w:vAlign w:val="center"/>
            <w:hideMark/>
          </w:tcPr>
          <w:p w14:paraId="2CADAC9A" w14:textId="546BE599"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0.75</w:t>
            </w:r>
          </w:p>
        </w:tc>
        <w:tc>
          <w:tcPr>
            <w:tcW w:w="290" w:type="pct"/>
            <w:tcBorders>
              <w:top w:val="nil"/>
              <w:left w:val="nil"/>
              <w:bottom w:val="single" w:sz="4" w:space="0" w:color="auto"/>
              <w:right w:val="single" w:sz="4" w:space="0" w:color="auto"/>
            </w:tcBorders>
            <w:shd w:val="clear" w:color="auto" w:fill="auto"/>
            <w:vAlign w:val="center"/>
            <w:hideMark/>
          </w:tcPr>
          <w:p w14:paraId="1DC36DAF" w14:textId="7E55A0E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$9.96</w:t>
            </w:r>
          </w:p>
        </w:tc>
      </w:tr>
      <w:tr w:rsidR="009D7AF2" w:rsidRPr="00DF103E" w14:paraId="13BD6C50"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39A08301"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NG-WtrHt-LrgInst-Gas-gt200kBtuh-0p90Et</w:t>
            </w:r>
          </w:p>
        </w:tc>
        <w:tc>
          <w:tcPr>
            <w:tcW w:w="1136" w:type="pct"/>
            <w:tcBorders>
              <w:top w:val="nil"/>
              <w:left w:val="nil"/>
              <w:bottom w:val="single" w:sz="4" w:space="0" w:color="auto"/>
              <w:right w:val="single" w:sz="4" w:space="0" w:color="auto"/>
            </w:tcBorders>
            <w:shd w:val="clear" w:color="auto" w:fill="auto"/>
            <w:vAlign w:val="center"/>
            <w:hideMark/>
          </w:tcPr>
          <w:p w14:paraId="5DCE9F25"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II; Large Gas Instantaneous Water Heater, Et = 0.90</w:t>
            </w:r>
          </w:p>
        </w:tc>
        <w:tc>
          <w:tcPr>
            <w:tcW w:w="566" w:type="pct"/>
            <w:tcBorders>
              <w:top w:val="nil"/>
              <w:left w:val="nil"/>
              <w:bottom w:val="single" w:sz="4" w:space="0" w:color="auto"/>
              <w:right w:val="single" w:sz="4" w:space="0" w:color="auto"/>
            </w:tcBorders>
            <w:shd w:val="clear" w:color="auto" w:fill="auto"/>
            <w:vAlign w:val="center"/>
            <w:hideMark/>
          </w:tcPr>
          <w:p w14:paraId="7ECC051B"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2.29</w:t>
            </w:r>
          </w:p>
        </w:tc>
        <w:tc>
          <w:tcPr>
            <w:tcW w:w="410" w:type="pct"/>
            <w:tcBorders>
              <w:top w:val="nil"/>
              <w:left w:val="nil"/>
              <w:bottom w:val="single" w:sz="4" w:space="0" w:color="auto"/>
              <w:right w:val="single" w:sz="4" w:space="0" w:color="auto"/>
            </w:tcBorders>
            <w:shd w:val="clear" w:color="auto" w:fill="auto"/>
            <w:vAlign w:val="center"/>
            <w:hideMark/>
          </w:tcPr>
          <w:p w14:paraId="73ECD969"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605D940B" w14:textId="08222BF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8.74</w:t>
            </w:r>
          </w:p>
        </w:tc>
        <w:tc>
          <w:tcPr>
            <w:tcW w:w="492" w:type="pct"/>
            <w:tcBorders>
              <w:top w:val="nil"/>
              <w:left w:val="nil"/>
              <w:bottom w:val="single" w:sz="4" w:space="0" w:color="auto"/>
              <w:right w:val="single" w:sz="4" w:space="0" w:color="auto"/>
            </w:tcBorders>
            <w:shd w:val="clear" w:color="auto" w:fill="auto"/>
            <w:vAlign w:val="center"/>
            <w:hideMark/>
          </w:tcPr>
          <w:p w14:paraId="0105506D" w14:textId="68DB7333"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22.01</w:t>
            </w:r>
          </w:p>
        </w:tc>
        <w:tc>
          <w:tcPr>
            <w:tcW w:w="405" w:type="pct"/>
            <w:tcBorders>
              <w:top w:val="nil"/>
              <w:left w:val="nil"/>
              <w:bottom w:val="single" w:sz="4" w:space="0" w:color="auto"/>
              <w:right w:val="single" w:sz="4" w:space="0" w:color="auto"/>
            </w:tcBorders>
            <w:shd w:val="clear" w:color="auto" w:fill="auto"/>
            <w:vAlign w:val="center"/>
            <w:hideMark/>
          </w:tcPr>
          <w:p w14:paraId="43EB24B0" w14:textId="137F2CA0"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0.75</w:t>
            </w:r>
          </w:p>
        </w:tc>
        <w:tc>
          <w:tcPr>
            <w:tcW w:w="290" w:type="pct"/>
            <w:tcBorders>
              <w:top w:val="nil"/>
              <w:left w:val="nil"/>
              <w:bottom w:val="single" w:sz="4" w:space="0" w:color="auto"/>
              <w:right w:val="single" w:sz="4" w:space="0" w:color="auto"/>
            </w:tcBorders>
            <w:shd w:val="clear" w:color="auto" w:fill="auto"/>
            <w:vAlign w:val="center"/>
            <w:hideMark/>
          </w:tcPr>
          <w:p w14:paraId="2EEB4B88" w14:textId="1652B77B"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$14.02</w:t>
            </w:r>
          </w:p>
        </w:tc>
      </w:tr>
      <w:tr w:rsidR="009D7AF2" w:rsidRPr="00DF103E" w14:paraId="331EA672"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64F0EC9C"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WPSCGNRWH120206B_Rev06_Msr001</w:t>
            </w:r>
          </w:p>
        </w:tc>
        <w:tc>
          <w:tcPr>
            <w:tcW w:w="1136" w:type="pct"/>
            <w:tcBorders>
              <w:top w:val="nil"/>
              <w:left w:val="nil"/>
              <w:bottom w:val="single" w:sz="4" w:space="0" w:color="auto"/>
              <w:right w:val="single" w:sz="4" w:space="0" w:color="auto"/>
            </w:tcBorders>
            <w:shd w:val="clear" w:color="auto" w:fill="auto"/>
            <w:vAlign w:val="center"/>
            <w:hideMark/>
          </w:tcPr>
          <w:p w14:paraId="09B21BAE"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 Small Instaneous Water Heater (UEF&gt;=0.81), Savings per Cap-kbtuh</w:t>
            </w:r>
          </w:p>
        </w:tc>
        <w:tc>
          <w:tcPr>
            <w:tcW w:w="566" w:type="pct"/>
            <w:tcBorders>
              <w:top w:val="nil"/>
              <w:left w:val="nil"/>
              <w:bottom w:val="single" w:sz="4" w:space="0" w:color="auto"/>
              <w:right w:val="single" w:sz="4" w:space="0" w:color="auto"/>
            </w:tcBorders>
            <w:shd w:val="clear" w:color="auto" w:fill="auto"/>
            <w:vAlign w:val="center"/>
            <w:hideMark/>
          </w:tcPr>
          <w:p w14:paraId="4511C8BB"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2.33</w:t>
            </w:r>
          </w:p>
        </w:tc>
        <w:tc>
          <w:tcPr>
            <w:tcW w:w="410" w:type="pct"/>
            <w:tcBorders>
              <w:top w:val="nil"/>
              <w:left w:val="nil"/>
              <w:bottom w:val="single" w:sz="4" w:space="0" w:color="auto"/>
              <w:right w:val="single" w:sz="4" w:space="0" w:color="auto"/>
            </w:tcBorders>
            <w:shd w:val="clear" w:color="auto" w:fill="auto"/>
            <w:vAlign w:val="center"/>
            <w:hideMark/>
          </w:tcPr>
          <w:p w14:paraId="564E8BAB"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1E5101E1" w14:textId="05AD55F9"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5.85</w:t>
            </w:r>
          </w:p>
        </w:tc>
        <w:tc>
          <w:tcPr>
            <w:tcW w:w="492" w:type="pct"/>
            <w:tcBorders>
              <w:top w:val="nil"/>
              <w:left w:val="nil"/>
              <w:bottom w:val="single" w:sz="4" w:space="0" w:color="auto"/>
              <w:right w:val="single" w:sz="4" w:space="0" w:color="auto"/>
            </w:tcBorders>
            <w:shd w:val="clear" w:color="auto" w:fill="auto"/>
            <w:vAlign w:val="center"/>
            <w:hideMark/>
          </w:tcPr>
          <w:p w14:paraId="24C1D7A7" w14:textId="5A2E9814"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5.57</w:t>
            </w:r>
          </w:p>
        </w:tc>
        <w:tc>
          <w:tcPr>
            <w:tcW w:w="405" w:type="pct"/>
            <w:tcBorders>
              <w:top w:val="nil"/>
              <w:left w:val="nil"/>
              <w:bottom w:val="single" w:sz="4" w:space="0" w:color="auto"/>
              <w:right w:val="single" w:sz="4" w:space="0" w:color="auto"/>
            </w:tcBorders>
            <w:shd w:val="clear" w:color="auto" w:fill="auto"/>
            <w:vAlign w:val="center"/>
            <w:hideMark/>
          </w:tcPr>
          <w:p w14:paraId="3B7ADD03" w14:textId="7AE3153F"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6.39</w:t>
            </w:r>
          </w:p>
        </w:tc>
        <w:tc>
          <w:tcPr>
            <w:tcW w:w="290" w:type="pct"/>
            <w:tcBorders>
              <w:top w:val="nil"/>
              <w:left w:val="nil"/>
              <w:bottom w:val="single" w:sz="4" w:space="0" w:color="auto"/>
              <w:right w:val="single" w:sz="4" w:space="0" w:color="auto"/>
            </w:tcBorders>
            <w:shd w:val="clear" w:color="auto" w:fill="auto"/>
            <w:vAlign w:val="center"/>
            <w:hideMark/>
          </w:tcPr>
          <w:p w14:paraId="737D9088" w14:textId="4682786D"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$ 6.11</w:t>
            </w:r>
          </w:p>
        </w:tc>
      </w:tr>
      <w:tr w:rsidR="009D7AF2" w:rsidRPr="00DF103E" w14:paraId="3562C953"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39E432C4"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WPSCGNRWH120206B_Rev06_Msr002</w:t>
            </w:r>
          </w:p>
        </w:tc>
        <w:tc>
          <w:tcPr>
            <w:tcW w:w="1136" w:type="pct"/>
            <w:tcBorders>
              <w:top w:val="nil"/>
              <w:left w:val="nil"/>
              <w:bottom w:val="single" w:sz="4" w:space="0" w:color="auto"/>
              <w:right w:val="single" w:sz="4" w:space="0" w:color="auto"/>
            </w:tcBorders>
            <w:shd w:val="clear" w:color="auto" w:fill="auto"/>
            <w:vAlign w:val="center"/>
            <w:hideMark/>
          </w:tcPr>
          <w:p w14:paraId="027C4A65"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II; Small Instaneous Water Heater (UEF&gt;=0.87), Savings per Cap-kBtuh</w:t>
            </w:r>
          </w:p>
        </w:tc>
        <w:tc>
          <w:tcPr>
            <w:tcW w:w="566" w:type="pct"/>
            <w:tcBorders>
              <w:top w:val="nil"/>
              <w:left w:val="nil"/>
              <w:bottom w:val="single" w:sz="4" w:space="0" w:color="auto"/>
              <w:right w:val="single" w:sz="4" w:space="0" w:color="auto"/>
            </w:tcBorders>
            <w:shd w:val="clear" w:color="auto" w:fill="auto"/>
            <w:vAlign w:val="center"/>
            <w:hideMark/>
          </w:tcPr>
          <w:p w14:paraId="78F9C72E"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4.87</w:t>
            </w:r>
          </w:p>
        </w:tc>
        <w:tc>
          <w:tcPr>
            <w:tcW w:w="410" w:type="pct"/>
            <w:tcBorders>
              <w:top w:val="nil"/>
              <w:left w:val="nil"/>
              <w:bottom w:val="single" w:sz="4" w:space="0" w:color="auto"/>
              <w:right w:val="single" w:sz="4" w:space="0" w:color="auto"/>
            </w:tcBorders>
            <w:shd w:val="clear" w:color="auto" w:fill="auto"/>
            <w:vAlign w:val="center"/>
            <w:hideMark/>
          </w:tcPr>
          <w:p w14:paraId="215B2773"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41053B5F" w14:textId="6663F522"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5.85</w:t>
            </w:r>
          </w:p>
        </w:tc>
        <w:tc>
          <w:tcPr>
            <w:tcW w:w="492" w:type="pct"/>
            <w:tcBorders>
              <w:top w:val="nil"/>
              <w:left w:val="nil"/>
              <w:bottom w:val="single" w:sz="4" w:space="0" w:color="auto"/>
              <w:right w:val="single" w:sz="4" w:space="0" w:color="auto"/>
            </w:tcBorders>
            <w:shd w:val="clear" w:color="auto" w:fill="auto"/>
            <w:vAlign w:val="center"/>
            <w:hideMark/>
          </w:tcPr>
          <w:p w14:paraId="00C38821" w14:textId="59AA3E60"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8.44</w:t>
            </w:r>
          </w:p>
        </w:tc>
        <w:tc>
          <w:tcPr>
            <w:tcW w:w="405" w:type="pct"/>
            <w:tcBorders>
              <w:top w:val="nil"/>
              <w:left w:val="nil"/>
              <w:bottom w:val="single" w:sz="4" w:space="0" w:color="auto"/>
              <w:right w:val="single" w:sz="4" w:space="0" w:color="auto"/>
            </w:tcBorders>
            <w:shd w:val="clear" w:color="auto" w:fill="auto"/>
            <w:vAlign w:val="center"/>
            <w:hideMark/>
          </w:tcPr>
          <w:p w14:paraId="6849FA94" w14:textId="15DDC1B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4.82</w:t>
            </w:r>
          </w:p>
        </w:tc>
        <w:tc>
          <w:tcPr>
            <w:tcW w:w="290" w:type="pct"/>
            <w:tcBorders>
              <w:top w:val="nil"/>
              <w:left w:val="nil"/>
              <w:bottom w:val="single" w:sz="4" w:space="0" w:color="auto"/>
              <w:right w:val="single" w:sz="4" w:space="0" w:color="auto"/>
            </w:tcBorders>
            <w:shd w:val="clear" w:color="auto" w:fill="auto"/>
            <w:vAlign w:val="center"/>
            <w:hideMark/>
          </w:tcPr>
          <w:p w14:paraId="791F007E" w14:textId="5C446278"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$7.42</w:t>
            </w:r>
          </w:p>
        </w:tc>
      </w:tr>
    </w:tbl>
    <w:p w14:paraId="344DE85F" w14:textId="263F17B5" w:rsidR="00DF103E" w:rsidRDefault="00DF103E" w:rsidP="00DF103E">
      <w:pPr>
        <w:rPr>
          <w:b/>
        </w:rPr>
      </w:pPr>
      <w:r>
        <w:rPr>
          <w:b/>
        </w:rPr>
        <w:t>*Average therm savings presented within this table are aggregate averages amongst climate zones for the COM building type</w:t>
      </w:r>
    </w:p>
    <w:p w14:paraId="5D7D3F89" w14:textId="77777777" w:rsidR="009D7AF2" w:rsidRDefault="009D7AF2" w:rsidP="00DF103E">
      <w:pPr>
        <w:rPr>
          <w:b/>
        </w:rPr>
      </w:pPr>
    </w:p>
    <w:p w14:paraId="5F41B2E9" w14:textId="1D5EB1E9" w:rsidR="00DF103E" w:rsidRPr="00FB6C69" w:rsidRDefault="00DF103E" w:rsidP="009D7AF2">
      <w:pPr>
        <w:sectPr w:rsidR="00DF103E" w:rsidRPr="00FB6C69" w:rsidSect="009D7AF2">
          <w:footerReference w:type="even" r:id="rId11"/>
          <w:footerReference w:type="default" r:id="rId12"/>
          <w:endnotePr>
            <w:numFmt w:val="decimal"/>
          </w:endnotePr>
          <w:pgSz w:w="15840" w:h="12240" w:orient="landscape" w:code="1"/>
          <w:pgMar w:top="1440" w:right="1440" w:bottom="1440" w:left="1440" w:header="720" w:footer="720" w:gutter="0"/>
          <w:pgNumType w:fmt="lowerRoman"/>
          <w:cols w:space="720"/>
          <w:docGrid w:linePitch="360"/>
        </w:sectPr>
      </w:pPr>
      <w:r>
        <w:rPr>
          <w:b/>
        </w:rPr>
        <w:t>*</w:t>
      </w:r>
      <w:r w:rsidRPr="00935894">
        <w:rPr>
          <w:b/>
        </w:rPr>
        <w:t>For the complete list of Measures, refer to the accompanying calculation spreadshee</w:t>
      </w:r>
      <w:r w:rsidR="009D7AF2">
        <w:rPr>
          <w:b/>
        </w:rPr>
        <w:t>t found in Attachment A.</w:t>
      </w:r>
    </w:p>
    <w:p w14:paraId="493ACF50" w14:textId="6CC696D5"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93ACF51" w14:textId="77777777"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493ACF52" w14:textId="703A92C3" w:rsidR="001D3223" w:rsidRDefault="005C0BCE" w:rsidP="001D3223">
      <w:pPr>
        <w:pStyle w:val="Reminders"/>
        <w:tabs>
          <w:tab w:val="num" w:pos="360"/>
        </w:tabs>
        <w:rPr>
          <w:rFonts w:asciiTheme="minorHAnsi" w:hAnsiTheme="minorHAnsi" w:cstheme="minorHAnsi"/>
          <w:i w:val="0"/>
          <w:color w:val="auto"/>
          <w:szCs w:val="22"/>
        </w:rPr>
      </w:pPr>
      <w:r w:rsidRPr="005C0BCE">
        <w:rPr>
          <w:rFonts w:asciiTheme="minorHAnsi" w:hAnsiTheme="minorHAnsi" w:cstheme="minorHAnsi"/>
          <w:i w:val="0"/>
          <w:color w:val="auto"/>
          <w:szCs w:val="22"/>
        </w:rPr>
        <w:t xml:space="preserve">Tankless water heaters have become </w:t>
      </w:r>
      <w:r w:rsidR="007C64B5">
        <w:rPr>
          <w:rFonts w:asciiTheme="minorHAnsi" w:hAnsiTheme="minorHAnsi" w:cstheme="minorHAnsi"/>
          <w:i w:val="0"/>
          <w:color w:val="auto"/>
          <w:szCs w:val="22"/>
        </w:rPr>
        <w:t xml:space="preserve">widely </w:t>
      </w:r>
      <w:r w:rsidRPr="005C0BCE">
        <w:rPr>
          <w:rFonts w:asciiTheme="minorHAnsi" w:hAnsiTheme="minorHAnsi" w:cstheme="minorHAnsi"/>
          <w:i w:val="0"/>
          <w:color w:val="auto"/>
          <w:szCs w:val="22"/>
        </w:rPr>
        <w:t>available in recent years for a variety of applications.  Relative to a storage water heater, a tankless unit has a relatively large burner that rapidly heats water to the desired temperature.  Due to the rapid “instantaneous” heating, a tankless water heater does not require a storage tank, although a small tank may be included</w:t>
      </w:r>
      <w:r>
        <w:rPr>
          <w:rFonts w:asciiTheme="minorHAnsi" w:hAnsiTheme="minorHAnsi" w:cstheme="minorHAnsi"/>
          <w:i w:val="0"/>
          <w:color w:val="auto"/>
          <w:szCs w:val="22"/>
        </w:rPr>
        <w:t xml:space="preserve">. </w:t>
      </w:r>
      <w:r w:rsidRPr="005C0BCE">
        <w:rPr>
          <w:rFonts w:asciiTheme="minorHAnsi" w:hAnsiTheme="minorHAnsi" w:cstheme="minorHAnsi"/>
          <w:i w:val="0"/>
          <w:color w:val="auto"/>
          <w:szCs w:val="22"/>
        </w:rPr>
        <w:t xml:space="preserve">Due to the relatively larger burner size, these water heating devices </w:t>
      </w:r>
      <w:r w:rsidR="00AA1F22" w:rsidRPr="005C0BCE">
        <w:rPr>
          <w:rFonts w:asciiTheme="minorHAnsi" w:hAnsiTheme="minorHAnsi" w:cstheme="minorHAnsi"/>
          <w:i w:val="0"/>
          <w:color w:val="auto"/>
          <w:szCs w:val="22"/>
        </w:rPr>
        <w:t>can provide</w:t>
      </w:r>
      <w:r w:rsidRPr="005C0BCE">
        <w:rPr>
          <w:rFonts w:asciiTheme="minorHAnsi" w:hAnsiTheme="minorHAnsi" w:cstheme="minorHAnsi"/>
          <w:i w:val="0"/>
          <w:color w:val="auto"/>
          <w:szCs w:val="22"/>
        </w:rPr>
        <w:t xml:space="preserve"> hot water on a continuous basis.  They have relatively high energy efficiency levels because standby losses from storage tanks are essentially eliminated</w:t>
      </w:r>
      <w:r>
        <w:rPr>
          <w:rFonts w:asciiTheme="minorHAnsi" w:hAnsiTheme="minorHAnsi" w:cstheme="minorHAnsi"/>
          <w:i w:val="0"/>
          <w:color w:val="auto"/>
          <w:szCs w:val="22"/>
        </w:rPr>
        <w:t>.</w:t>
      </w:r>
    </w:p>
    <w:p w14:paraId="52842983" w14:textId="0F1DDB27" w:rsidR="00AA1F22" w:rsidRPr="00800706" w:rsidRDefault="00AA1F22" w:rsidP="001D3223">
      <w:pPr>
        <w:pStyle w:val="Reminders"/>
        <w:tabs>
          <w:tab w:val="num" w:pos="360"/>
        </w:tabs>
        <w:rPr>
          <w:rFonts w:asciiTheme="minorHAnsi" w:hAnsiTheme="minorHAnsi" w:cstheme="minorHAnsi"/>
          <w:i w:val="0"/>
          <w:szCs w:val="22"/>
        </w:rPr>
      </w:pPr>
    </w:p>
    <w:p w14:paraId="493ACF53"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493ACF56" w14:textId="77777777" w:rsidTr="00920905">
        <w:trPr>
          <w:trHeight w:val="20"/>
        </w:trPr>
        <w:tc>
          <w:tcPr>
            <w:tcW w:w="1502" w:type="pct"/>
            <w:shd w:val="clear" w:color="auto" w:fill="D9D9D9" w:themeFill="background1" w:themeFillShade="D9"/>
          </w:tcPr>
          <w:p w14:paraId="493ACF54"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493ACF55"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493ACF59" w14:textId="77777777" w:rsidTr="00920905">
        <w:trPr>
          <w:trHeight w:val="20"/>
        </w:trPr>
        <w:tc>
          <w:tcPr>
            <w:tcW w:w="1502" w:type="pct"/>
          </w:tcPr>
          <w:p w14:paraId="493ACF57"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93ACF58" w14:textId="32BB2BF6" w:rsidR="00D85F09" w:rsidRPr="00920905" w:rsidRDefault="002773D9" w:rsidP="00920905">
            <w:pPr>
              <w:rPr>
                <w:szCs w:val="20"/>
              </w:rPr>
            </w:pPr>
            <w:r>
              <w:rPr>
                <w:szCs w:val="20"/>
              </w:rPr>
              <w:t xml:space="preserve">High </w:t>
            </w:r>
            <w:r w:rsidR="00893535">
              <w:rPr>
                <w:szCs w:val="20"/>
              </w:rPr>
              <w:t>Efficien</w:t>
            </w:r>
            <w:r>
              <w:rPr>
                <w:szCs w:val="20"/>
              </w:rPr>
              <w:t>cy</w:t>
            </w:r>
            <w:r w:rsidR="00893535">
              <w:rPr>
                <w:szCs w:val="20"/>
              </w:rPr>
              <w:t xml:space="preserve"> Tankless</w:t>
            </w:r>
            <w:r w:rsidR="00246E1B">
              <w:rPr>
                <w:szCs w:val="20"/>
              </w:rPr>
              <w:t>/Instantaneous</w:t>
            </w:r>
            <w:r w:rsidR="00893535">
              <w:rPr>
                <w:szCs w:val="20"/>
              </w:rPr>
              <w:t xml:space="preserve"> Water Heater</w:t>
            </w:r>
          </w:p>
        </w:tc>
      </w:tr>
      <w:tr w:rsidR="00D85F09" w:rsidRPr="00800706" w14:paraId="493ACF5C" w14:textId="77777777" w:rsidTr="00920905">
        <w:trPr>
          <w:trHeight w:val="20"/>
        </w:trPr>
        <w:tc>
          <w:tcPr>
            <w:tcW w:w="1502" w:type="pct"/>
          </w:tcPr>
          <w:p w14:paraId="493ACF5A"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493ACF5B" w14:textId="4048DFD4" w:rsidR="00D85F09" w:rsidRPr="00920905" w:rsidRDefault="00893535" w:rsidP="00920905">
            <w:pPr>
              <w:rPr>
                <w:i/>
                <w:szCs w:val="20"/>
              </w:rPr>
            </w:pPr>
            <w:r>
              <w:rPr>
                <w:i/>
                <w:szCs w:val="20"/>
              </w:rPr>
              <w:t>N/A</w:t>
            </w:r>
          </w:p>
        </w:tc>
      </w:tr>
      <w:tr w:rsidR="002344FB" w:rsidRPr="00800706" w14:paraId="493ACF5F" w14:textId="77777777" w:rsidTr="006F21E8">
        <w:trPr>
          <w:trHeight w:val="20"/>
        </w:trPr>
        <w:tc>
          <w:tcPr>
            <w:tcW w:w="1502" w:type="pct"/>
          </w:tcPr>
          <w:p w14:paraId="493ACF5D"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93ACF5E" w14:textId="32AA2EF6" w:rsidR="002344FB" w:rsidRPr="0080189A" w:rsidRDefault="00893535">
            <w:pPr>
              <w:rPr>
                <w:color w:val="FF0000"/>
                <w:szCs w:val="20"/>
              </w:rPr>
            </w:pPr>
            <w:r w:rsidRPr="00893535">
              <w:rPr>
                <w:szCs w:val="20"/>
              </w:rPr>
              <w:t>Gas Storage Water Heater as defined by Title 20</w:t>
            </w:r>
          </w:p>
        </w:tc>
      </w:tr>
      <w:tr w:rsidR="00D85F09" w:rsidRPr="00800706" w14:paraId="493ACF62" w14:textId="77777777" w:rsidTr="00920905">
        <w:trPr>
          <w:trHeight w:val="20"/>
        </w:trPr>
        <w:tc>
          <w:tcPr>
            <w:tcW w:w="1502" w:type="pct"/>
          </w:tcPr>
          <w:p w14:paraId="493ACF60"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493ACF61" w14:textId="40A0752E" w:rsidR="00D85F09" w:rsidRPr="00920905" w:rsidRDefault="00893535" w:rsidP="00920905">
            <w:pPr>
              <w:rPr>
                <w:i/>
                <w:szCs w:val="20"/>
              </w:rPr>
            </w:pPr>
            <w:r>
              <w:rPr>
                <w:szCs w:val="20"/>
              </w:rPr>
              <w:t>N/A</w:t>
            </w:r>
          </w:p>
        </w:tc>
      </w:tr>
    </w:tbl>
    <w:p w14:paraId="493ACF63" w14:textId="65222621" w:rsidR="00D85F09" w:rsidRDefault="00D85F09" w:rsidP="00920905">
      <w:pPr>
        <w:pStyle w:val="NoSpacing"/>
        <w:rPr>
          <w:ins w:id="11" w:author="Mendoza, Matthew D" w:date="2018-09-06T10:33:00Z"/>
        </w:rPr>
      </w:pPr>
    </w:p>
    <w:p w14:paraId="6A1DBC5E" w14:textId="77777777" w:rsidR="006E3969" w:rsidRPr="00800706" w:rsidRDefault="006E3969" w:rsidP="00920905">
      <w:pPr>
        <w:pStyle w:val="NoSpacing"/>
      </w:pPr>
    </w:p>
    <w:p w14:paraId="493ACF65"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93ACF68" w14:textId="77777777" w:rsidTr="00920905">
        <w:tc>
          <w:tcPr>
            <w:tcW w:w="2356" w:type="pct"/>
            <w:gridSpan w:val="4"/>
            <w:shd w:val="clear" w:color="auto" w:fill="D9D9D9" w:themeFill="background1" w:themeFillShade="D9"/>
          </w:tcPr>
          <w:p w14:paraId="493ACF66"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493ACF67"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93ACF6E" w14:textId="77777777" w:rsidTr="00920905">
        <w:tc>
          <w:tcPr>
            <w:tcW w:w="539" w:type="pct"/>
            <w:shd w:val="clear" w:color="auto" w:fill="F2F2F2" w:themeFill="background1" w:themeFillShade="F2"/>
          </w:tcPr>
          <w:p w14:paraId="493ACF69"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93ACF6A"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93ACF6B"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493ACF6C"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93ACF6D" w14:textId="77777777" w:rsidR="003A3170" w:rsidRPr="00800706" w:rsidRDefault="003A3170" w:rsidP="005729C8">
            <w:pPr>
              <w:rPr>
                <w:rFonts w:cstheme="minorHAnsi"/>
                <w:szCs w:val="20"/>
              </w:rPr>
            </w:pPr>
          </w:p>
        </w:tc>
      </w:tr>
      <w:tr w:rsidR="00B96294" w:rsidRPr="00800706" w14:paraId="493ACF74" w14:textId="77777777" w:rsidTr="00633876">
        <w:trPr>
          <w:trHeight w:val="243"/>
        </w:trPr>
        <w:tc>
          <w:tcPr>
            <w:tcW w:w="539" w:type="pct"/>
          </w:tcPr>
          <w:p w14:paraId="493ACF6F" w14:textId="4C38152A" w:rsidR="00B96294" w:rsidRPr="00963314" w:rsidRDefault="00B96294" w:rsidP="00B96294">
            <w:pPr>
              <w:rPr>
                <w:rFonts w:cstheme="minorHAnsi"/>
                <w:szCs w:val="20"/>
              </w:rPr>
            </w:pPr>
            <w:r w:rsidRPr="00102E52">
              <w:rPr>
                <w:rFonts w:cstheme="minorHAnsi"/>
                <w:szCs w:val="20"/>
              </w:rPr>
              <w:t>TBD</w:t>
            </w:r>
          </w:p>
        </w:tc>
        <w:tc>
          <w:tcPr>
            <w:tcW w:w="539" w:type="pct"/>
          </w:tcPr>
          <w:p w14:paraId="493ACF70" w14:textId="77777777" w:rsidR="00B96294" w:rsidRPr="00963314" w:rsidRDefault="00B96294" w:rsidP="00B96294">
            <w:pPr>
              <w:rPr>
                <w:rFonts w:cstheme="minorHAnsi"/>
                <w:szCs w:val="20"/>
              </w:rPr>
            </w:pPr>
          </w:p>
        </w:tc>
        <w:tc>
          <w:tcPr>
            <w:tcW w:w="605" w:type="pct"/>
          </w:tcPr>
          <w:p w14:paraId="493ACF71" w14:textId="2E67D64F" w:rsidR="00B96294" w:rsidRPr="00963314" w:rsidRDefault="00B96294" w:rsidP="00B96294">
            <w:pPr>
              <w:rPr>
                <w:rFonts w:cstheme="minorHAnsi"/>
                <w:szCs w:val="20"/>
              </w:rPr>
            </w:pPr>
          </w:p>
        </w:tc>
        <w:tc>
          <w:tcPr>
            <w:tcW w:w="673" w:type="pct"/>
          </w:tcPr>
          <w:p w14:paraId="493ACF72" w14:textId="405C5F33" w:rsidR="00B96294" w:rsidRPr="00963314" w:rsidRDefault="00B96294" w:rsidP="00B96294">
            <w:pPr>
              <w:rPr>
                <w:rFonts w:cstheme="minorHAnsi"/>
                <w:szCs w:val="20"/>
              </w:rPr>
            </w:pPr>
          </w:p>
        </w:tc>
        <w:tc>
          <w:tcPr>
            <w:tcW w:w="2644" w:type="pct"/>
            <w:tcBorders>
              <w:top w:val="single" w:sz="4" w:space="0" w:color="auto"/>
              <w:left w:val="single" w:sz="4" w:space="0" w:color="auto"/>
              <w:bottom w:val="single" w:sz="4" w:space="0" w:color="auto"/>
              <w:right w:val="single" w:sz="4" w:space="0" w:color="auto"/>
            </w:tcBorders>
            <w:shd w:val="clear" w:color="auto" w:fill="auto"/>
            <w:vAlign w:val="center"/>
          </w:tcPr>
          <w:p w14:paraId="493ACF73" w14:textId="24797DFF" w:rsidR="00B96294" w:rsidRPr="00963314" w:rsidRDefault="007C64B5" w:rsidP="00B96294">
            <w:r>
              <w:rPr>
                <w:rFonts w:ascii="Calibri" w:hAnsi="Calibri" w:cs="Calibri"/>
                <w:color w:val="000000"/>
                <w:sz w:val="22"/>
                <w:szCs w:val="22"/>
              </w:rPr>
              <w:t xml:space="preserve">Large </w:t>
            </w:r>
            <w:r w:rsidR="00B96294">
              <w:rPr>
                <w:rFonts w:ascii="Calibri" w:hAnsi="Calibri" w:cs="Calibri"/>
                <w:color w:val="000000"/>
                <w:sz w:val="22"/>
                <w:szCs w:val="22"/>
              </w:rPr>
              <w:t xml:space="preserve">Instantaneous </w:t>
            </w:r>
            <w:r>
              <w:rPr>
                <w:rFonts w:ascii="Calibri" w:hAnsi="Calibri" w:cs="Calibri"/>
                <w:color w:val="000000"/>
                <w:sz w:val="22"/>
                <w:szCs w:val="22"/>
              </w:rPr>
              <w:t xml:space="preserve">Gas </w:t>
            </w:r>
            <w:r w:rsidR="00B96294">
              <w:rPr>
                <w:rFonts w:ascii="Calibri" w:hAnsi="Calibri" w:cs="Calibri"/>
                <w:color w:val="000000"/>
                <w:sz w:val="22"/>
                <w:szCs w:val="22"/>
              </w:rPr>
              <w:t xml:space="preserve">Water Heater, Et </w:t>
            </w:r>
            <w:r w:rsidR="006E3969">
              <w:rPr>
                <w:rFonts w:ascii="Calibri" w:hAnsi="Calibri" w:cs="Calibri"/>
                <w:color w:val="000000"/>
                <w:sz w:val="22"/>
                <w:szCs w:val="22"/>
              </w:rPr>
              <w:t>≥</w:t>
            </w:r>
            <w:r w:rsidR="00B96294">
              <w:rPr>
                <w:rFonts w:ascii="Calibri" w:hAnsi="Calibri" w:cs="Calibri"/>
                <w:color w:val="000000"/>
                <w:sz w:val="22"/>
                <w:szCs w:val="22"/>
              </w:rPr>
              <w:t xml:space="preserve"> 0.80</w:t>
            </w:r>
          </w:p>
        </w:tc>
      </w:tr>
      <w:tr w:rsidR="00B96294" w:rsidRPr="00800706" w14:paraId="493ACF7A" w14:textId="77777777" w:rsidTr="00633876">
        <w:trPr>
          <w:trHeight w:val="243"/>
        </w:trPr>
        <w:tc>
          <w:tcPr>
            <w:tcW w:w="539" w:type="pct"/>
          </w:tcPr>
          <w:p w14:paraId="493ACF75" w14:textId="1E90CB58" w:rsidR="00B96294" w:rsidRPr="00963314" w:rsidRDefault="00B96294" w:rsidP="00B96294">
            <w:pPr>
              <w:rPr>
                <w:rFonts w:cstheme="minorHAnsi"/>
                <w:szCs w:val="20"/>
              </w:rPr>
            </w:pPr>
            <w:r w:rsidRPr="00102E52">
              <w:rPr>
                <w:rFonts w:cstheme="minorHAnsi"/>
                <w:szCs w:val="20"/>
              </w:rPr>
              <w:t>TBD</w:t>
            </w:r>
          </w:p>
        </w:tc>
        <w:tc>
          <w:tcPr>
            <w:tcW w:w="539" w:type="pct"/>
          </w:tcPr>
          <w:p w14:paraId="493ACF76" w14:textId="77777777" w:rsidR="00B96294" w:rsidRPr="00963314" w:rsidRDefault="00B96294" w:rsidP="00B96294">
            <w:pPr>
              <w:rPr>
                <w:rFonts w:cstheme="minorHAnsi"/>
                <w:szCs w:val="20"/>
              </w:rPr>
            </w:pPr>
          </w:p>
        </w:tc>
        <w:tc>
          <w:tcPr>
            <w:tcW w:w="605" w:type="pct"/>
          </w:tcPr>
          <w:p w14:paraId="493ACF77" w14:textId="77777777" w:rsidR="00B96294" w:rsidRPr="00963314" w:rsidRDefault="00B96294" w:rsidP="00B96294">
            <w:pPr>
              <w:rPr>
                <w:rFonts w:cstheme="minorHAnsi"/>
                <w:szCs w:val="20"/>
              </w:rPr>
            </w:pPr>
          </w:p>
        </w:tc>
        <w:tc>
          <w:tcPr>
            <w:tcW w:w="673" w:type="pct"/>
          </w:tcPr>
          <w:p w14:paraId="493ACF78"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493ACF79" w14:textId="44AD4076" w:rsidR="00B96294" w:rsidRPr="00963314" w:rsidRDefault="00B96294" w:rsidP="00B96294">
            <w:r>
              <w:rPr>
                <w:rFonts w:ascii="Calibri" w:hAnsi="Calibri" w:cs="Calibri"/>
                <w:color w:val="000000"/>
                <w:sz w:val="22"/>
                <w:szCs w:val="22"/>
              </w:rPr>
              <w:t xml:space="preserve">Large Instantaneous </w:t>
            </w:r>
            <w:r w:rsidR="007C64B5">
              <w:rPr>
                <w:rFonts w:ascii="Calibri" w:hAnsi="Calibri" w:cs="Calibri"/>
                <w:color w:val="000000"/>
                <w:sz w:val="22"/>
                <w:szCs w:val="22"/>
              </w:rPr>
              <w:t xml:space="preserve">Gas </w:t>
            </w:r>
            <w:r>
              <w:rPr>
                <w:rFonts w:ascii="Calibri" w:hAnsi="Calibri" w:cs="Calibri"/>
                <w:color w:val="000000"/>
                <w:sz w:val="22"/>
                <w:szCs w:val="22"/>
              </w:rPr>
              <w:t xml:space="preserve">Water Heater, Et </w:t>
            </w:r>
            <w:r w:rsidR="006E3969">
              <w:rPr>
                <w:rFonts w:ascii="Calibri" w:hAnsi="Calibri" w:cs="Calibri"/>
                <w:color w:val="000000"/>
                <w:sz w:val="22"/>
                <w:szCs w:val="22"/>
              </w:rPr>
              <w:t>≥</w:t>
            </w:r>
            <w:r>
              <w:rPr>
                <w:rFonts w:ascii="Calibri" w:hAnsi="Calibri" w:cs="Calibri"/>
                <w:color w:val="000000"/>
                <w:sz w:val="22"/>
                <w:szCs w:val="22"/>
              </w:rPr>
              <w:t xml:space="preserve"> 0.90</w:t>
            </w:r>
          </w:p>
        </w:tc>
      </w:tr>
      <w:tr w:rsidR="00B96294" w:rsidRPr="00800706" w14:paraId="121A323D" w14:textId="77777777" w:rsidTr="00633876">
        <w:trPr>
          <w:trHeight w:val="243"/>
        </w:trPr>
        <w:tc>
          <w:tcPr>
            <w:tcW w:w="539" w:type="pct"/>
          </w:tcPr>
          <w:p w14:paraId="155D318B" w14:textId="633D9048" w:rsidR="00B96294" w:rsidRPr="00963314" w:rsidRDefault="00B96294" w:rsidP="00B96294">
            <w:pPr>
              <w:rPr>
                <w:rFonts w:cstheme="minorHAnsi"/>
                <w:szCs w:val="20"/>
              </w:rPr>
            </w:pPr>
            <w:r w:rsidRPr="00102E52">
              <w:rPr>
                <w:rFonts w:cstheme="minorHAnsi"/>
                <w:szCs w:val="20"/>
              </w:rPr>
              <w:t>TBD</w:t>
            </w:r>
          </w:p>
        </w:tc>
        <w:tc>
          <w:tcPr>
            <w:tcW w:w="539" w:type="pct"/>
          </w:tcPr>
          <w:p w14:paraId="33425366" w14:textId="77777777" w:rsidR="00B96294" w:rsidRPr="00963314" w:rsidRDefault="00B96294" w:rsidP="00B96294">
            <w:pPr>
              <w:rPr>
                <w:rFonts w:cstheme="minorHAnsi"/>
                <w:szCs w:val="20"/>
              </w:rPr>
            </w:pPr>
          </w:p>
        </w:tc>
        <w:tc>
          <w:tcPr>
            <w:tcW w:w="605" w:type="pct"/>
          </w:tcPr>
          <w:p w14:paraId="128648D9" w14:textId="77777777" w:rsidR="00B96294" w:rsidRPr="00963314" w:rsidRDefault="00B96294" w:rsidP="00B96294">
            <w:pPr>
              <w:rPr>
                <w:rFonts w:cstheme="minorHAnsi"/>
                <w:szCs w:val="20"/>
              </w:rPr>
            </w:pPr>
          </w:p>
        </w:tc>
        <w:tc>
          <w:tcPr>
            <w:tcW w:w="673" w:type="pct"/>
          </w:tcPr>
          <w:p w14:paraId="44A569AD"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18D3D835" w14:textId="0A53AB57" w:rsidR="00B96294" w:rsidRPr="00963314" w:rsidRDefault="00B96294" w:rsidP="00B96294">
            <w:r>
              <w:rPr>
                <w:rFonts w:ascii="Calibri" w:hAnsi="Calibri" w:cs="Calibri"/>
                <w:color w:val="000000"/>
                <w:sz w:val="22"/>
                <w:szCs w:val="22"/>
              </w:rPr>
              <w:t>Small Instantaneous Gas Water Heater, UEF &gt;= 0.81</w:t>
            </w:r>
          </w:p>
        </w:tc>
      </w:tr>
      <w:tr w:rsidR="00B96294" w:rsidRPr="00800706" w14:paraId="44F0EF9B" w14:textId="77777777" w:rsidTr="00633876">
        <w:trPr>
          <w:trHeight w:val="243"/>
        </w:trPr>
        <w:tc>
          <w:tcPr>
            <w:tcW w:w="539" w:type="pct"/>
          </w:tcPr>
          <w:p w14:paraId="4231CF99" w14:textId="4BD4FBF0" w:rsidR="00B96294" w:rsidRPr="00963314" w:rsidRDefault="00B96294" w:rsidP="00B96294">
            <w:pPr>
              <w:rPr>
                <w:rFonts w:cstheme="minorHAnsi"/>
                <w:szCs w:val="20"/>
              </w:rPr>
            </w:pPr>
            <w:r w:rsidRPr="00102E52">
              <w:rPr>
                <w:rFonts w:cstheme="minorHAnsi"/>
                <w:szCs w:val="20"/>
              </w:rPr>
              <w:t>TBD</w:t>
            </w:r>
          </w:p>
        </w:tc>
        <w:tc>
          <w:tcPr>
            <w:tcW w:w="539" w:type="pct"/>
          </w:tcPr>
          <w:p w14:paraId="0BF5EFA3" w14:textId="77777777" w:rsidR="00B96294" w:rsidRPr="00963314" w:rsidRDefault="00B96294" w:rsidP="00B96294">
            <w:pPr>
              <w:rPr>
                <w:rFonts w:cstheme="minorHAnsi"/>
                <w:szCs w:val="20"/>
              </w:rPr>
            </w:pPr>
          </w:p>
        </w:tc>
        <w:tc>
          <w:tcPr>
            <w:tcW w:w="605" w:type="pct"/>
          </w:tcPr>
          <w:p w14:paraId="74F6E587" w14:textId="77777777" w:rsidR="00B96294" w:rsidRPr="00963314" w:rsidRDefault="00B96294" w:rsidP="00B96294">
            <w:pPr>
              <w:rPr>
                <w:rFonts w:cstheme="minorHAnsi"/>
                <w:szCs w:val="20"/>
              </w:rPr>
            </w:pPr>
          </w:p>
        </w:tc>
        <w:tc>
          <w:tcPr>
            <w:tcW w:w="673" w:type="pct"/>
          </w:tcPr>
          <w:p w14:paraId="3ED0576A"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59B66296" w14:textId="2765FAB7" w:rsidR="00132EA5" w:rsidRPr="00132EA5" w:rsidRDefault="0002584B" w:rsidP="00B96294">
            <w:pPr>
              <w:rPr>
                <w:rFonts w:ascii="Calibri" w:hAnsi="Calibri" w:cs="Calibri"/>
                <w:color w:val="000000"/>
                <w:sz w:val="22"/>
                <w:szCs w:val="22"/>
              </w:rPr>
            </w:pPr>
            <w:r>
              <w:rPr>
                <w:rFonts w:ascii="Calibri" w:hAnsi="Calibri" w:cs="Calibri"/>
                <w:color w:val="000000"/>
                <w:sz w:val="22"/>
                <w:szCs w:val="22"/>
              </w:rPr>
              <w:t xml:space="preserve">Small </w:t>
            </w:r>
            <w:r w:rsidR="00B96294">
              <w:rPr>
                <w:rFonts w:ascii="Calibri" w:hAnsi="Calibri" w:cs="Calibri"/>
                <w:color w:val="000000"/>
                <w:sz w:val="22"/>
                <w:szCs w:val="22"/>
              </w:rPr>
              <w:t>Instantaneous Gas Water</w:t>
            </w:r>
            <w:r w:rsidR="00132EA5">
              <w:rPr>
                <w:rFonts w:ascii="Calibri" w:hAnsi="Calibri" w:cs="Calibri"/>
                <w:color w:val="000000"/>
                <w:sz w:val="22"/>
                <w:szCs w:val="22"/>
              </w:rPr>
              <w:t xml:space="preserve"> Heater, UEF &gt;= 0.87</w:t>
            </w:r>
          </w:p>
        </w:tc>
      </w:tr>
    </w:tbl>
    <w:p w14:paraId="493ACF7B" w14:textId="77777777" w:rsidR="00760CDC" w:rsidRPr="00800706" w:rsidRDefault="00760CDC" w:rsidP="00697868">
      <w:pPr>
        <w:pStyle w:val="Reminders"/>
        <w:rPr>
          <w:rFonts w:asciiTheme="minorHAnsi" w:hAnsiTheme="minorHAnsi" w:cstheme="minorHAnsi"/>
          <w:i w:val="0"/>
          <w:szCs w:val="22"/>
        </w:rPr>
      </w:pPr>
    </w:p>
    <w:p w14:paraId="675143F0" w14:textId="77777777" w:rsidR="009171A8" w:rsidRPr="002276ED" w:rsidRDefault="009171A8" w:rsidP="009171A8">
      <w:pPr>
        <w:pStyle w:val="NoSpacing"/>
        <w:numPr>
          <w:ilvl w:val="0"/>
          <w:numId w:val="27"/>
        </w:numPr>
        <w:ind w:left="720"/>
      </w:pPr>
      <w:r w:rsidRPr="002276ED">
        <w:rPr>
          <w:b/>
        </w:rPr>
        <w:t>Eligibility requirements</w:t>
      </w:r>
      <w:r w:rsidRPr="002276ED">
        <w:t xml:space="preserve">: All </w:t>
      </w:r>
      <w:r>
        <w:t>storage water heating units</w:t>
      </w:r>
      <w:r w:rsidRPr="002276ED">
        <w:t xml:space="preserve"> must exceed the UEF or thermal efficiency values described in the </w:t>
      </w:r>
      <w:r>
        <w:t xml:space="preserve">following table </w:t>
      </w:r>
      <w:r w:rsidRPr="002276ED">
        <w:t>to participate in the EE program.</w:t>
      </w:r>
    </w:p>
    <w:p w14:paraId="33A84EFE" w14:textId="77777777" w:rsidR="009171A8" w:rsidRDefault="009171A8" w:rsidP="009171A8">
      <w:pPr>
        <w:pStyle w:val="NoSpacing"/>
        <w:numPr>
          <w:ilvl w:val="0"/>
          <w:numId w:val="27"/>
        </w:numPr>
        <w:ind w:left="720"/>
      </w:pPr>
      <w:r w:rsidRPr="002276ED">
        <w:rPr>
          <w:b/>
        </w:rPr>
        <w:t>Implementation and installation requirements</w:t>
      </w:r>
      <w:r w:rsidRPr="002276ED">
        <w:t>: This workpaper has savings values for many commercial and</w:t>
      </w:r>
      <w:r>
        <w:t xml:space="preserve"> industrial building types. Non-</w:t>
      </w:r>
      <w:r w:rsidRPr="002276ED">
        <w:t xml:space="preserve">Residential building types that are not </w:t>
      </w:r>
      <w:r>
        <w:t xml:space="preserve">explicitly </w:t>
      </w:r>
      <w:r w:rsidRPr="002276ED">
        <w:t>included within the measure table tab within attachment A shall use the COM Building type designation.</w:t>
      </w:r>
    </w:p>
    <w:p w14:paraId="36109AE1" w14:textId="36127544" w:rsidR="009171A8" w:rsidRDefault="009171A8" w:rsidP="00B469FF">
      <w:pPr>
        <w:pStyle w:val="NoSpacing"/>
        <w:rPr>
          <w:b/>
          <w:color w:val="FF0000"/>
        </w:rPr>
      </w:pPr>
    </w:p>
    <w:p w14:paraId="3E651EF6" w14:textId="77777777" w:rsidR="009171A8" w:rsidRDefault="009171A8" w:rsidP="009171A8">
      <w:pPr>
        <w:pStyle w:val="NoSpacing"/>
      </w:pPr>
      <w:r>
        <w:t xml:space="preserve">The measures defined within this workpaper are offered as a Replace on Burnout (ROB/NC) offering. Therefore, the baseline for each measure is to be defined by either Code or standard practice. In this case, all measures are evaluated against the code defined by Title 20, as elaborated on in section 1.4.2. The below table shows the measure and baseline descriptions. </w:t>
      </w:r>
    </w:p>
    <w:p w14:paraId="7D298F23" w14:textId="77777777" w:rsidR="009171A8" w:rsidRDefault="009171A8" w:rsidP="00B469FF">
      <w:pPr>
        <w:pStyle w:val="NoSpacing"/>
        <w:rPr>
          <w:b/>
          <w:color w:val="FF0000"/>
        </w:rPr>
      </w:pPr>
    </w:p>
    <w:p w14:paraId="45116412" w14:textId="19424534" w:rsidR="00B469FF" w:rsidRPr="009171A8" w:rsidRDefault="009171A8" w:rsidP="00B469FF">
      <w:pPr>
        <w:pStyle w:val="NoSpacing"/>
        <w:rPr>
          <w:b/>
        </w:rPr>
      </w:pPr>
      <w:r>
        <w:rPr>
          <w:b/>
        </w:rPr>
        <w:t>Measure Summary Table</w:t>
      </w:r>
    </w:p>
    <w:tbl>
      <w:tblPr>
        <w:tblW w:w="9985" w:type="dxa"/>
        <w:tblInd w:w="113" w:type="dxa"/>
        <w:tblLook w:val="04A0" w:firstRow="1" w:lastRow="0" w:firstColumn="1" w:lastColumn="0" w:noHBand="0" w:noVBand="1"/>
      </w:tblPr>
      <w:tblGrid>
        <w:gridCol w:w="2515"/>
        <w:gridCol w:w="3060"/>
        <w:gridCol w:w="4410"/>
      </w:tblGrid>
      <w:tr w:rsidR="00B469FF" w:rsidRPr="00B469FF" w14:paraId="26AFE61E" w14:textId="77777777" w:rsidTr="009171A8">
        <w:trPr>
          <w:trHeight w:val="260"/>
        </w:trPr>
        <w:tc>
          <w:tcPr>
            <w:tcW w:w="2515"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92610B2"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Measure Name</w:t>
            </w:r>
          </w:p>
        </w:tc>
        <w:tc>
          <w:tcPr>
            <w:tcW w:w="3060" w:type="dxa"/>
            <w:tcBorders>
              <w:top w:val="single" w:sz="4" w:space="0" w:color="auto"/>
              <w:left w:val="nil"/>
              <w:bottom w:val="single" w:sz="4" w:space="0" w:color="auto"/>
              <w:right w:val="single" w:sz="4" w:space="0" w:color="auto"/>
            </w:tcBorders>
            <w:shd w:val="clear" w:color="000000" w:fill="D0CECE"/>
            <w:vAlign w:val="center"/>
            <w:hideMark/>
          </w:tcPr>
          <w:p w14:paraId="045B3D2E"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Measure Description</w:t>
            </w:r>
          </w:p>
        </w:tc>
        <w:tc>
          <w:tcPr>
            <w:tcW w:w="4410" w:type="dxa"/>
            <w:tcBorders>
              <w:top w:val="single" w:sz="4" w:space="0" w:color="auto"/>
              <w:left w:val="nil"/>
              <w:bottom w:val="single" w:sz="4" w:space="0" w:color="auto"/>
              <w:right w:val="single" w:sz="4" w:space="0" w:color="auto"/>
            </w:tcBorders>
            <w:shd w:val="clear" w:color="000000" w:fill="D0CECE"/>
            <w:vAlign w:val="center"/>
            <w:hideMark/>
          </w:tcPr>
          <w:p w14:paraId="3B46D03F"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Base Case Description</w:t>
            </w:r>
          </w:p>
        </w:tc>
      </w:tr>
      <w:tr w:rsidR="00B469FF" w:rsidRPr="00B469FF" w14:paraId="0AA696A4"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451BCF96"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 Large Gas Instantaneous Water Heater, Et = 0.80</w:t>
            </w:r>
          </w:p>
        </w:tc>
        <w:tc>
          <w:tcPr>
            <w:tcW w:w="3060" w:type="dxa"/>
            <w:tcBorders>
              <w:top w:val="nil"/>
              <w:left w:val="nil"/>
              <w:bottom w:val="single" w:sz="4" w:space="0" w:color="auto"/>
              <w:right w:val="single" w:sz="4" w:space="0" w:color="auto"/>
            </w:tcBorders>
            <w:shd w:val="clear" w:color="auto" w:fill="auto"/>
            <w:vAlign w:val="center"/>
            <w:hideMark/>
          </w:tcPr>
          <w:p w14:paraId="56F77A4B"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Instantaneous Water Heater, Et ≥ 0.80</w:t>
            </w:r>
          </w:p>
        </w:tc>
        <w:tc>
          <w:tcPr>
            <w:tcW w:w="4410" w:type="dxa"/>
            <w:tcBorders>
              <w:top w:val="nil"/>
              <w:left w:val="nil"/>
              <w:bottom w:val="single" w:sz="4" w:space="0" w:color="auto"/>
              <w:right w:val="single" w:sz="4" w:space="0" w:color="auto"/>
            </w:tcBorders>
            <w:shd w:val="clear" w:color="auto" w:fill="auto"/>
            <w:vAlign w:val="center"/>
            <w:hideMark/>
          </w:tcPr>
          <w:p w14:paraId="6F1B700D"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Storage Water Heater, Et = 0.80, Stdby Loss = 0.56%/hr</w:t>
            </w:r>
          </w:p>
        </w:tc>
      </w:tr>
      <w:tr w:rsidR="00B469FF" w:rsidRPr="00B469FF" w14:paraId="2E4F04E0" w14:textId="77777777" w:rsidTr="009171A8">
        <w:trPr>
          <w:trHeight w:val="53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3EDC50E"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II; Large Gas Instantaneous Water Heater, Et = 0.90</w:t>
            </w:r>
          </w:p>
        </w:tc>
        <w:tc>
          <w:tcPr>
            <w:tcW w:w="3060" w:type="dxa"/>
            <w:tcBorders>
              <w:top w:val="nil"/>
              <w:left w:val="nil"/>
              <w:bottom w:val="single" w:sz="4" w:space="0" w:color="auto"/>
              <w:right w:val="single" w:sz="4" w:space="0" w:color="auto"/>
            </w:tcBorders>
            <w:shd w:val="clear" w:color="auto" w:fill="auto"/>
            <w:vAlign w:val="center"/>
            <w:hideMark/>
          </w:tcPr>
          <w:p w14:paraId="43AD7BC2"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Instantaneous Water Heater, Et ≥ 0.90</w:t>
            </w:r>
          </w:p>
        </w:tc>
        <w:tc>
          <w:tcPr>
            <w:tcW w:w="4410" w:type="dxa"/>
            <w:tcBorders>
              <w:top w:val="nil"/>
              <w:left w:val="nil"/>
              <w:bottom w:val="single" w:sz="4" w:space="0" w:color="auto"/>
              <w:right w:val="single" w:sz="4" w:space="0" w:color="auto"/>
            </w:tcBorders>
            <w:shd w:val="clear" w:color="auto" w:fill="auto"/>
            <w:vAlign w:val="center"/>
            <w:hideMark/>
          </w:tcPr>
          <w:p w14:paraId="71719ADD"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Storage Water Heater, Et = 0.80, Stdby Loss = 0.56%/hr</w:t>
            </w:r>
          </w:p>
        </w:tc>
      </w:tr>
      <w:tr w:rsidR="00B469FF" w:rsidRPr="00B469FF" w14:paraId="4140A98E"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287AD121"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 Small Instaneous Water Heater (UEF&gt;=0.81), Savings per Cap-kbtuh</w:t>
            </w:r>
          </w:p>
        </w:tc>
        <w:tc>
          <w:tcPr>
            <w:tcW w:w="3060" w:type="dxa"/>
            <w:tcBorders>
              <w:top w:val="nil"/>
              <w:left w:val="nil"/>
              <w:bottom w:val="single" w:sz="4" w:space="0" w:color="auto"/>
              <w:right w:val="single" w:sz="4" w:space="0" w:color="auto"/>
            </w:tcBorders>
            <w:shd w:val="clear" w:color="auto" w:fill="auto"/>
            <w:vAlign w:val="center"/>
            <w:hideMark/>
          </w:tcPr>
          <w:p w14:paraId="0AB5AAF8"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Instantaneous Gas Water Heater, UEF &gt;= 0.81</w:t>
            </w:r>
          </w:p>
        </w:tc>
        <w:tc>
          <w:tcPr>
            <w:tcW w:w="4410" w:type="dxa"/>
            <w:tcBorders>
              <w:top w:val="nil"/>
              <w:left w:val="nil"/>
              <w:bottom w:val="single" w:sz="4" w:space="0" w:color="auto"/>
              <w:right w:val="single" w:sz="4" w:space="0" w:color="auto"/>
            </w:tcBorders>
            <w:shd w:val="clear" w:color="auto" w:fill="auto"/>
            <w:vAlign w:val="center"/>
            <w:hideMark/>
          </w:tcPr>
          <w:p w14:paraId="766CA69C"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storage Gas water heater: 40 gallon, EF = 0.62, RE = 0.76, Cap = 40kBTUh, UA = 6.43 BTU/hr-F, AuxBTUh: 350</w:t>
            </w:r>
          </w:p>
        </w:tc>
      </w:tr>
      <w:tr w:rsidR="00B469FF" w:rsidRPr="00B469FF" w14:paraId="61E3785F"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68B5823A"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II; Small Instaneous Water Heater (UEF&gt;=0.87), Savings per Cap-kBtuh</w:t>
            </w:r>
          </w:p>
        </w:tc>
        <w:tc>
          <w:tcPr>
            <w:tcW w:w="3060" w:type="dxa"/>
            <w:tcBorders>
              <w:top w:val="nil"/>
              <w:left w:val="nil"/>
              <w:bottom w:val="single" w:sz="4" w:space="0" w:color="auto"/>
              <w:right w:val="single" w:sz="4" w:space="0" w:color="auto"/>
            </w:tcBorders>
            <w:shd w:val="clear" w:color="auto" w:fill="auto"/>
            <w:vAlign w:val="center"/>
            <w:hideMark/>
          </w:tcPr>
          <w:p w14:paraId="1651DC84"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Instantaneous Gas Water Heater, UEF &gt;= 0.87</w:t>
            </w:r>
          </w:p>
        </w:tc>
        <w:tc>
          <w:tcPr>
            <w:tcW w:w="4410" w:type="dxa"/>
            <w:tcBorders>
              <w:top w:val="nil"/>
              <w:left w:val="nil"/>
              <w:bottom w:val="single" w:sz="4" w:space="0" w:color="auto"/>
              <w:right w:val="single" w:sz="4" w:space="0" w:color="auto"/>
            </w:tcBorders>
            <w:shd w:val="clear" w:color="auto" w:fill="auto"/>
            <w:vAlign w:val="center"/>
            <w:hideMark/>
          </w:tcPr>
          <w:p w14:paraId="5D856794"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storage Gas water heater: 40 gallon, EF = 0.62, RE = 0.76, Cap = 40kBTUh, UA = 6.43 BTU/hr-F, AuxBTUh: 350</w:t>
            </w:r>
          </w:p>
        </w:tc>
      </w:tr>
    </w:tbl>
    <w:p w14:paraId="493ACF80"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7521C04" w14:textId="2E84E663" w:rsidR="0024329E" w:rsidRDefault="002519ED" w:rsidP="00223FD6">
      <w:pPr>
        <w:pStyle w:val="Reminders"/>
        <w:tabs>
          <w:tab w:val="num" w:pos="360"/>
        </w:tabs>
        <w:rPr>
          <w:ins w:id="12" w:author="Mendoza, Matthew D" w:date="2018-09-07T13:44:00Z"/>
          <w:rFonts w:asciiTheme="minorHAnsi" w:hAnsiTheme="minorHAnsi" w:cstheme="minorHAnsi"/>
          <w:i w:val="0"/>
          <w:color w:val="auto"/>
          <w:szCs w:val="22"/>
        </w:rPr>
      </w:pPr>
      <w:r>
        <w:rPr>
          <w:rFonts w:asciiTheme="minorHAnsi" w:hAnsiTheme="minorHAnsi" w:cstheme="minorHAnsi"/>
          <w:i w:val="0"/>
          <w:color w:val="auto"/>
          <w:szCs w:val="22"/>
        </w:rPr>
        <w:t xml:space="preserve">Tankless water heaters, which can also be referred to as instantaneous or continuous flow water heaters, are high power water heaters that instantly heats up water as it flows through the heat exchanger of the unit. </w:t>
      </w:r>
      <w:r w:rsidR="00E25B00">
        <w:rPr>
          <w:rFonts w:asciiTheme="minorHAnsi" w:hAnsiTheme="minorHAnsi" w:cstheme="minorHAnsi"/>
          <w:i w:val="0"/>
          <w:color w:val="auto"/>
          <w:szCs w:val="22"/>
        </w:rPr>
        <w:t>In most cases, these types of water heaters heat water directly without the use of a storage tank. When a hot water tap is turned on, cold water travels through a pipe and into the unit. A gas burner heats the water and as a result, there is a constant supply of hot water at the point of use.</w:t>
      </w:r>
      <w:r w:rsidR="00223FD6">
        <w:rPr>
          <w:rFonts w:asciiTheme="minorHAnsi" w:hAnsiTheme="minorHAnsi" w:cstheme="minorHAnsi"/>
          <w:i w:val="0"/>
          <w:color w:val="auto"/>
          <w:szCs w:val="22"/>
        </w:rPr>
        <w:t xml:space="preserve"> Typically, a tankless water heater can provide hot water at a rate of 2-5 gallons per minute which is a limiting factor when assessing the technologies possible applications.</w:t>
      </w:r>
      <w:r w:rsidR="00223FD6">
        <w:rPr>
          <w:rStyle w:val="EndnoteReference"/>
          <w:rFonts w:asciiTheme="minorHAnsi" w:hAnsiTheme="minorHAnsi" w:cstheme="minorHAnsi"/>
          <w:i w:val="0"/>
          <w:color w:val="auto"/>
          <w:szCs w:val="22"/>
        </w:rPr>
        <w:endnoteReference w:id="1"/>
      </w:r>
      <w:r w:rsidR="0024329E">
        <w:rPr>
          <w:rFonts w:asciiTheme="minorHAnsi" w:hAnsiTheme="minorHAnsi" w:cstheme="minorHAnsi"/>
          <w:i w:val="0"/>
          <w:color w:val="auto"/>
          <w:szCs w:val="22"/>
        </w:rPr>
        <w:t xml:space="preserve"> </w:t>
      </w:r>
      <w:r w:rsidR="00223FD6" w:rsidRPr="00223FD6">
        <w:rPr>
          <w:rFonts w:asciiTheme="minorHAnsi" w:hAnsiTheme="minorHAnsi" w:cstheme="minorHAnsi"/>
          <w:i w:val="0"/>
          <w:color w:val="auto"/>
          <w:szCs w:val="22"/>
        </w:rPr>
        <w:t xml:space="preserve">Tankless water heaters are most useful in point-of-use applications, i.e., at the faucet and with no circulation loop.  They are very inefficient in applications with a circulation loop due to the temperature loss in the circulation system which causes the tankless water heater to run without water demand.  They are </w:t>
      </w:r>
      <w:r w:rsidR="006D60C3">
        <w:rPr>
          <w:rFonts w:asciiTheme="minorHAnsi" w:hAnsiTheme="minorHAnsi" w:cstheme="minorHAnsi"/>
          <w:i w:val="0"/>
          <w:color w:val="auto"/>
          <w:szCs w:val="22"/>
        </w:rPr>
        <w:t xml:space="preserve">also </w:t>
      </w:r>
      <w:r w:rsidR="00223FD6" w:rsidRPr="00223FD6">
        <w:rPr>
          <w:rFonts w:asciiTheme="minorHAnsi" w:hAnsiTheme="minorHAnsi" w:cstheme="minorHAnsi"/>
          <w:i w:val="0"/>
          <w:color w:val="auto"/>
          <w:szCs w:val="22"/>
        </w:rPr>
        <w:t>problematic in central systems with circulation loops which have long pipe runs from the water heater to the faucet.</w:t>
      </w:r>
    </w:p>
    <w:p w14:paraId="27919B5C" w14:textId="04D411ED" w:rsidR="006B1F22" w:rsidRDefault="006B1F22" w:rsidP="00223FD6">
      <w:pPr>
        <w:pStyle w:val="Reminders"/>
        <w:tabs>
          <w:tab w:val="num" w:pos="360"/>
        </w:tabs>
        <w:rPr>
          <w:ins w:id="13" w:author="Mendoza, Matthew D" w:date="2018-09-07T13:44:00Z"/>
          <w:rFonts w:asciiTheme="minorHAnsi" w:hAnsiTheme="minorHAnsi" w:cstheme="minorHAnsi"/>
          <w:i w:val="0"/>
          <w:color w:val="auto"/>
          <w:szCs w:val="22"/>
        </w:rPr>
      </w:pPr>
    </w:p>
    <w:p w14:paraId="7CF07E84" w14:textId="44D5F8DC" w:rsidR="002250F1" w:rsidRDefault="002250F1" w:rsidP="00223FD6">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t>Measure Description:</w:t>
      </w:r>
    </w:p>
    <w:p w14:paraId="36F284E9" w14:textId="3644DE58" w:rsidR="00B4023E" w:rsidRDefault="002250F1" w:rsidP="00223FD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measures highlighted within this workpaper</w:t>
      </w:r>
      <w:r w:rsidR="00D52111">
        <w:rPr>
          <w:rFonts w:asciiTheme="minorHAnsi" w:hAnsiTheme="minorHAnsi" w:cstheme="minorHAnsi"/>
          <w:i w:val="0"/>
          <w:color w:val="auto"/>
          <w:szCs w:val="22"/>
        </w:rPr>
        <w:t xml:space="preserve"> are both high efficiency small instantaneous water heaters and large instantaneous water heaters. </w:t>
      </w:r>
      <w:r w:rsidR="002773D9">
        <w:rPr>
          <w:rFonts w:asciiTheme="minorHAnsi" w:hAnsiTheme="minorHAnsi" w:cstheme="minorHAnsi"/>
          <w:i w:val="0"/>
          <w:color w:val="auto"/>
          <w:szCs w:val="22"/>
        </w:rPr>
        <w:t xml:space="preserve">For small instantaneous water heaters, the measure has two tiers. The first tier is for small instantaneous water heaters (≤ 200 kBtuh) that have a UEF rating greater than 0.81 to 0.86. The UEF range for the second tier for these water heaters will be ≥ 0.87. A UEF value of 0.87 corresponds to a </w:t>
      </w:r>
      <w:r w:rsidR="00B4023E">
        <w:rPr>
          <w:rFonts w:asciiTheme="minorHAnsi" w:hAnsiTheme="minorHAnsi" w:cstheme="minorHAnsi"/>
          <w:i w:val="0"/>
          <w:color w:val="auto"/>
          <w:szCs w:val="22"/>
        </w:rPr>
        <w:t xml:space="preserve">condensing </w:t>
      </w:r>
      <w:r w:rsidR="002773D9">
        <w:rPr>
          <w:rFonts w:asciiTheme="minorHAnsi" w:hAnsiTheme="minorHAnsi" w:cstheme="minorHAnsi"/>
          <w:i w:val="0"/>
          <w:color w:val="auto"/>
          <w:szCs w:val="22"/>
        </w:rPr>
        <w:t>recovery efficiency of .90</w:t>
      </w:r>
      <w:r w:rsidR="00B4023E">
        <w:rPr>
          <w:rFonts w:asciiTheme="minorHAnsi" w:hAnsiTheme="minorHAnsi" w:cstheme="minorHAnsi"/>
          <w:i w:val="0"/>
          <w:color w:val="auto"/>
          <w:szCs w:val="22"/>
        </w:rPr>
        <w:t xml:space="preserve">, which can be seen in </w:t>
      </w:r>
      <w:r w:rsidR="00B4023E" w:rsidRPr="00B4023E">
        <w:rPr>
          <w:rFonts w:asciiTheme="minorHAnsi" w:hAnsiTheme="minorHAnsi" w:cstheme="minorHAnsi"/>
          <w:color w:val="auto"/>
          <w:szCs w:val="22"/>
        </w:rPr>
        <w:t>Attachment A</w:t>
      </w:r>
      <w:r w:rsidR="00B4023E">
        <w:rPr>
          <w:rFonts w:asciiTheme="minorHAnsi" w:hAnsiTheme="minorHAnsi" w:cstheme="minorHAnsi"/>
          <w:i w:val="0"/>
          <w:color w:val="auto"/>
          <w:szCs w:val="22"/>
        </w:rPr>
        <w:t>. For large instantaneous water heaters, this workpaper adopts energy impact values directly from DE</w:t>
      </w:r>
      <w:r w:rsidR="006D60C3">
        <w:rPr>
          <w:rFonts w:asciiTheme="minorHAnsi" w:hAnsiTheme="minorHAnsi" w:cstheme="minorHAnsi"/>
          <w:i w:val="0"/>
          <w:color w:val="auto"/>
          <w:szCs w:val="22"/>
        </w:rPr>
        <w:t>ER, without modification</w:t>
      </w:r>
      <w:r w:rsidR="00B4023E">
        <w:rPr>
          <w:rFonts w:asciiTheme="minorHAnsi" w:hAnsiTheme="minorHAnsi" w:cstheme="minorHAnsi"/>
          <w:i w:val="0"/>
          <w:color w:val="auto"/>
          <w:szCs w:val="22"/>
        </w:rPr>
        <w:t xml:space="preserve">. This measure is also split into two tiers, the first at ≥ 80% Thermal Efficiency and the second at ≥ 90% Thermal Efficiency. </w:t>
      </w:r>
    </w:p>
    <w:p w14:paraId="6E57664D" w14:textId="77777777" w:rsidR="00B4023E" w:rsidRPr="00B4023E" w:rsidRDefault="00B4023E" w:rsidP="00223FD6">
      <w:pPr>
        <w:pStyle w:val="Reminders"/>
        <w:tabs>
          <w:tab w:val="num" w:pos="360"/>
        </w:tabs>
        <w:rPr>
          <w:rFonts w:asciiTheme="minorHAnsi" w:hAnsiTheme="minorHAnsi" w:cstheme="minorHAnsi"/>
          <w:i w:val="0"/>
          <w:color w:val="auto"/>
          <w:szCs w:val="22"/>
        </w:rPr>
      </w:pPr>
    </w:p>
    <w:p w14:paraId="78260D13" w14:textId="02B9F811" w:rsidR="002250F1" w:rsidRDefault="002250F1" w:rsidP="00223FD6">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t>Base Description:</w:t>
      </w:r>
    </w:p>
    <w:p w14:paraId="56C371FF" w14:textId="6056DADF" w:rsidR="00B4023E" w:rsidRPr="00B4023E" w:rsidRDefault="007A4386" w:rsidP="00223FD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measures in this workpaper are </w:t>
      </w:r>
      <w:r w:rsidR="006D60C3">
        <w:rPr>
          <w:rFonts w:asciiTheme="minorHAnsi" w:hAnsiTheme="minorHAnsi" w:cstheme="minorHAnsi"/>
          <w:i w:val="0"/>
          <w:color w:val="auto"/>
          <w:szCs w:val="22"/>
        </w:rPr>
        <w:t>to have a measure application type of</w:t>
      </w:r>
      <w:r>
        <w:rPr>
          <w:rFonts w:asciiTheme="minorHAnsi" w:hAnsiTheme="minorHAnsi" w:cstheme="minorHAnsi"/>
          <w:i w:val="0"/>
          <w:color w:val="auto"/>
          <w:szCs w:val="22"/>
        </w:rPr>
        <w:t xml:space="preserve"> Replace On Burnout (ROB) and are evaluated against the current code or standard. </w:t>
      </w:r>
      <w:r w:rsidR="00B4023E">
        <w:rPr>
          <w:rFonts w:asciiTheme="minorHAnsi" w:hAnsiTheme="minorHAnsi" w:cstheme="minorHAnsi"/>
          <w:i w:val="0"/>
          <w:color w:val="auto"/>
          <w:szCs w:val="22"/>
        </w:rPr>
        <w:t>The base case description</w:t>
      </w:r>
      <w:r w:rsidR="00B61E12">
        <w:rPr>
          <w:rFonts w:asciiTheme="minorHAnsi" w:hAnsiTheme="minorHAnsi" w:cstheme="minorHAnsi"/>
          <w:i w:val="0"/>
          <w:color w:val="auto"/>
          <w:szCs w:val="22"/>
        </w:rPr>
        <w:t xml:space="preserve"> for small instantaneous water heaters is considered to be a 40 gallon water heater </w:t>
      </w:r>
      <w:r w:rsidR="00683E94">
        <w:rPr>
          <w:rFonts w:asciiTheme="minorHAnsi" w:hAnsiTheme="minorHAnsi" w:cstheme="minorHAnsi"/>
          <w:i w:val="0"/>
          <w:color w:val="auto"/>
          <w:szCs w:val="22"/>
        </w:rPr>
        <w:t xml:space="preserve">with an Energy Factor (EF) rating of 0.62 and a Recovery Efficiency of </w:t>
      </w:r>
      <w:r w:rsidR="00C42FC2">
        <w:rPr>
          <w:rFonts w:asciiTheme="minorHAnsi" w:hAnsiTheme="minorHAnsi" w:cstheme="minorHAnsi"/>
          <w:i w:val="0"/>
          <w:color w:val="auto"/>
          <w:szCs w:val="22"/>
        </w:rPr>
        <w:t xml:space="preserve">76%. This baseline is applied to both </w:t>
      </w:r>
      <w:r w:rsidR="0002584B">
        <w:rPr>
          <w:rFonts w:asciiTheme="minorHAnsi" w:hAnsiTheme="minorHAnsi" w:cstheme="minorHAnsi"/>
          <w:i w:val="0"/>
          <w:color w:val="auto"/>
          <w:szCs w:val="22"/>
        </w:rPr>
        <w:t>measure tiers</w:t>
      </w:r>
      <w:r>
        <w:rPr>
          <w:rFonts w:asciiTheme="minorHAnsi" w:hAnsiTheme="minorHAnsi" w:cstheme="minorHAnsi"/>
          <w:i w:val="0"/>
          <w:color w:val="auto"/>
          <w:szCs w:val="22"/>
        </w:rPr>
        <w:t>. The base case for Large Gas Instantaneous water heaters are large 75 gallon storage water heaters with a thermal efficiency of 80%. Both base case descriptions derive from the DEER Database and the current Title 20 federal code.</w:t>
      </w:r>
    </w:p>
    <w:p w14:paraId="493ACF82"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D3849A9" w14:textId="76533DF0" w:rsidR="00D33AA8" w:rsidRDefault="008C2128"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will only be implemented using the Replace on Burnout and New Construction </w:t>
      </w:r>
      <w:r w:rsidR="006D60C3">
        <w:rPr>
          <w:rFonts w:asciiTheme="minorHAnsi" w:hAnsiTheme="minorHAnsi" w:cstheme="minorHAnsi"/>
          <w:i w:val="0"/>
          <w:color w:val="auto"/>
          <w:szCs w:val="22"/>
        </w:rPr>
        <w:t>measure application</w:t>
      </w:r>
      <w:r w:rsidR="00D33AA8">
        <w:rPr>
          <w:rFonts w:asciiTheme="minorHAnsi" w:hAnsiTheme="minorHAnsi" w:cstheme="minorHAnsi"/>
          <w:i w:val="0"/>
          <w:color w:val="auto"/>
          <w:szCs w:val="22"/>
        </w:rPr>
        <w:t xml:space="preserve"> types. The savings and useful life will only be evaluated for the 1</w:t>
      </w:r>
      <w:r w:rsidR="00D33AA8" w:rsidRPr="00D33AA8">
        <w:rPr>
          <w:rFonts w:asciiTheme="minorHAnsi" w:hAnsiTheme="minorHAnsi" w:cstheme="minorHAnsi"/>
          <w:i w:val="0"/>
          <w:color w:val="auto"/>
          <w:szCs w:val="22"/>
          <w:vertAlign w:val="superscript"/>
        </w:rPr>
        <w:t>st</w:t>
      </w:r>
      <w:r w:rsidR="00D33AA8">
        <w:rPr>
          <w:rFonts w:asciiTheme="minorHAnsi" w:hAnsiTheme="minorHAnsi" w:cstheme="minorHAnsi"/>
          <w:i w:val="0"/>
          <w:color w:val="auto"/>
          <w:szCs w:val="22"/>
        </w:rPr>
        <w:t xml:space="preserve"> baseline, no sec</w:t>
      </w:r>
      <w:r w:rsidR="00763901">
        <w:rPr>
          <w:rFonts w:asciiTheme="minorHAnsi" w:hAnsiTheme="minorHAnsi" w:cstheme="minorHAnsi"/>
          <w:i w:val="0"/>
          <w:color w:val="auto"/>
          <w:szCs w:val="22"/>
        </w:rPr>
        <w:t>ond baseline will be needed</w:t>
      </w:r>
      <w:r w:rsidR="002773D9">
        <w:rPr>
          <w:rFonts w:asciiTheme="minorHAnsi" w:hAnsiTheme="minorHAnsi" w:cstheme="minorHAnsi"/>
          <w:i w:val="0"/>
          <w:color w:val="auto"/>
          <w:szCs w:val="22"/>
        </w:rPr>
        <w:t xml:space="preserve"> as described in the table below</w:t>
      </w:r>
      <w:r w:rsidR="00763901">
        <w:rPr>
          <w:rFonts w:asciiTheme="minorHAnsi" w:hAnsiTheme="minorHAnsi" w:cstheme="minorHAnsi"/>
          <w:i w:val="0"/>
          <w:color w:val="auto"/>
          <w:szCs w:val="22"/>
        </w:rPr>
        <w:t>. This</w:t>
      </w:r>
      <w:r w:rsidR="00D33AA8">
        <w:rPr>
          <w:rFonts w:asciiTheme="minorHAnsi" w:hAnsiTheme="minorHAnsi" w:cstheme="minorHAnsi"/>
          <w:i w:val="0"/>
          <w:color w:val="auto"/>
          <w:szCs w:val="22"/>
        </w:rPr>
        <w:t xml:space="preserve"> measure offering will be extended to customers of any </w:t>
      </w:r>
      <w:r w:rsidR="002773D9">
        <w:rPr>
          <w:rFonts w:asciiTheme="minorHAnsi" w:hAnsiTheme="minorHAnsi" w:cstheme="minorHAnsi"/>
          <w:i w:val="0"/>
          <w:color w:val="auto"/>
          <w:szCs w:val="22"/>
        </w:rPr>
        <w:t xml:space="preserve">commercial </w:t>
      </w:r>
      <w:r w:rsidR="00D33AA8">
        <w:rPr>
          <w:rFonts w:asciiTheme="minorHAnsi" w:hAnsiTheme="minorHAnsi" w:cstheme="minorHAnsi"/>
          <w:i w:val="0"/>
          <w:color w:val="auto"/>
          <w:szCs w:val="22"/>
        </w:rPr>
        <w:t>building type.</w:t>
      </w:r>
    </w:p>
    <w:p w14:paraId="20188C9B" w14:textId="491D9AF7" w:rsidR="00D33AA8" w:rsidRPr="00D33AA8" w:rsidRDefault="00D33AA8" w:rsidP="00697868">
      <w:pPr>
        <w:pStyle w:val="Reminders"/>
        <w:tabs>
          <w:tab w:val="num" w:pos="360"/>
        </w:tabs>
        <w:rPr>
          <w:rFonts w:asciiTheme="minorHAnsi" w:hAnsiTheme="minorHAnsi" w:cstheme="minorHAnsi"/>
          <w:i w:val="0"/>
          <w:color w:val="auto"/>
          <w:szCs w:val="22"/>
        </w:rPr>
      </w:pPr>
    </w:p>
    <w:p w14:paraId="493ACF84"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493ACF88" w14:textId="77777777" w:rsidTr="00920905">
        <w:trPr>
          <w:trHeight w:val="20"/>
        </w:trPr>
        <w:tc>
          <w:tcPr>
            <w:tcW w:w="1778" w:type="pct"/>
            <w:vMerge w:val="restart"/>
            <w:shd w:val="clear" w:color="auto" w:fill="D9D9D9" w:themeFill="background1" w:themeFillShade="D9"/>
          </w:tcPr>
          <w:p w14:paraId="493ACF85"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493ACF86"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493ACF87" w14:textId="77777777" w:rsidR="006F1B21" w:rsidRPr="00920905" w:rsidRDefault="006F1B21" w:rsidP="001B2301">
            <w:pPr>
              <w:rPr>
                <w:b/>
                <w:sz w:val="18"/>
                <w:szCs w:val="18"/>
              </w:rPr>
            </w:pPr>
            <w:r w:rsidRPr="00920905">
              <w:rPr>
                <w:b/>
                <w:sz w:val="18"/>
                <w:szCs w:val="18"/>
              </w:rPr>
              <w:t>Life</w:t>
            </w:r>
          </w:p>
        </w:tc>
      </w:tr>
      <w:tr w:rsidR="006F1B21" w:rsidRPr="00500C4E" w14:paraId="493ACF8E" w14:textId="77777777" w:rsidTr="006F1B21">
        <w:trPr>
          <w:trHeight w:val="20"/>
        </w:trPr>
        <w:tc>
          <w:tcPr>
            <w:tcW w:w="1778" w:type="pct"/>
            <w:vMerge/>
            <w:shd w:val="clear" w:color="auto" w:fill="D9D9D9" w:themeFill="background1" w:themeFillShade="D9"/>
          </w:tcPr>
          <w:p w14:paraId="493ACF89" w14:textId="77777777" w:rsidR="006F1B21" w:rsidRPr="00500C4E" w:rsidRDefault="006F1B21" w:rsidP="001B2301">
            <w:pPr>
              <w:rPr>
                <w:sz w:val="18"/>
                <w:szCs w:val="18"/>
              </w:rPr>
            </w:pPr>
          </w:p>
        </w:tc>
        <w:tc>
          <w:tcPr>
            <w:tcW w:w="1107" w:type="pct"/>
            <w:shd w:val="clear" w:color="auto" w:fill="F2F2F2" w:themeFill="background1" w:themeFillShade="F2"/>
          </w:tcPr>
          <w:p w14:paraId="493ACF8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93ACF8B"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93ACF8C"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493ACF8D"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493ACF94" w14:textId="77777777" w:rsidTr="006F1B21">
        <w:trPr>
          <w:trHeight w:val="20"/>
        </w:trPr>
        <w:tc>
          <w:tcPr>
            <w:tcW w:w="1778" w:type="pct"/>
          </w:tcPr>
          <w:p w14:paraId="493ACF8F" w14:textId="77777777" w:rsidR="006F1B21" w:rsidRPr="00500C4E" w:rsidRDefault="006F1B21">
            <w:pPr>
              <w:rPr>
                <w:sz w:val="18"/>
                <w:szCs w:val="18"/>
              </w:rPr>
            </w:pPr>
            <w:r w:rsidRPr="00500C4E">
              <w:rPr>
                <w:sz w:val="18"/>
                <w:szCs w:val="18"/>
              </w:rPr>
              <w:t>Replace on Burnout (ROB)</w:t>
            </w:r>
          </w:p>
        </w:tc>
        <w:tc>
          <w:tcPr>
            <w:tcW w:w="1107" w:type="pct"/>
          </w:tcPr>
          <w:p w14:paraId="493ACF90" w14:textId="77777777" w:rsidR="006F1B21" w:rsidRPr="00500C4E" w:rsidRDefault="006F1B21" w:rsidP="00E5625D">
            <w:pPr>
              <w:rPr>
                <w:sz w:val="18"/>
                <w:szCs w:val="18"/>
              </w:rPr>
            </w:pPr>
            <w:r w:rsidRPr="00500C4E">
              <w:rPr>
                <w:sz w:val="18"/>
                <w:szCs w:val="18"/>
              </w:rPr>
              <w:t>Above Code or Standard</w:t>
            </w:r>
          </w:p>
        </w:tc>
        <w:tc>
          <w:tcPr>
            <w:tcW w:w="1108" w:type="pct"/>
          </w:tcPr>
          <w:p w14:paraId="493ACF91" w14:textId="77777777" w:rsidR="006F1B21" w:rsidRPr="00500C4E" w:rsidRDefault="006F1B21" w:rsidP="00E5625D">
            <w:pPr>
              <w:rPr>
                <w:sz w:val="18"/>
                <w:szCs w:val="18"/>
              </w:rPr>
            </w:pPr>
            <w:r w:rsidRPr="00500C4E">
              <w:rPr>
                <w:sz w:val="18"/>
                <w:szCs w:val="18"/>
              </w:rPr>
              <w:t>N/A</w:t>
            </w:r>
          </w:p>
        </w:tc>
        <w:tc>
          <w:tcPr>
            <w:tcW w:w="481" w:type="pct"/>
          </w:tcPr>
          <w:p w14:paraId="493ACF92" w14:textId="77777777" w:rsidR="006F1B21" w:rsidRPr="00500C4E" w:rsidRDefault="006F1B21" w:rsidP="00E5625D">
            <w:pPr>
              <w:rPr>
                <w:sz w:val="18"/>
                <w:szCs w:val="18"/>
              </w:rPr>
            </w:pPr>
            <w:r w:rsidRPr="00500C4E">
              <w:rPr>
                <w:sz w:val="18"/>
                <w:szCs w:val="18"/>
              </w:rPr>
              <w:t>EUL</w:t>
            </w:r>
          </w:p>
        </w:tc>
        <w:tc>
          <w:tcPr>
            <w:tcW w:w="526" w:type="pct"/>
          </w:tcPr>
          <w:p w14:paraId="493ACF93" w14:textId="77777777" w:rsidR="006F1B21" w:rsidRPr="00500C4E" w:rsidRDefault="006F1B21" w:rsidP="00E5625D">
            <w:pPr>
              <w:rPr>
                <w:sz w:val="18"/>
                <w:szCs w:val="18"/>
              </w:rPr>
            </w:pPr>
            <w:r w:rsidRPr="00500C4E">
              <w:rPr>
                <w:sz w:val="18"/>
                <w:szCs w:val="18"/>
              </w:rPr>
              <w:t>N/A</w:t>
            </w:r>
          </w:p>
        </w:tc>
      </w:tr>
      <w:tr w:rsidR="006F1B21" w:rsidRPr="00500C4E" w14:paraId="493ACF9A" w14:textId="77777777" w:rsidTr="006F1B21">
        <w:trPr>
          <w:trHeight w:val="20"/>
        </w:trPr>
        <w:tc>
          <w:tcPr>
            <w:tcW w:w="1778" w:type="pct"/>
          </w:tcPr>
          <w:p w14:paraId="493ACF95" w14:textId="77777777"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493ACF96" w14:textId="77777777" w:rsidR="006F1B21" w:rsidRPr="00500C4E" w:rsidRDefault="006F1B21" w:rsidP="00E5625D">
            <w:pPr>
              <w:rPr>
                <w:sz w:val="18"/>
                <w:szCs w:val="18"/>
              </w:rPr>
            </w:pPr>
            <w:r w:rsidRPr="00500C4E">
              <w:rPr>
                <w:sz w:val="18"/>
                <w:szCs w:val="18"/>
              </w:rPr>
              <w:t>Above Code or Standard</w:t>
            </w:r>
          </w:p>
        </w:tc>
        <w:tc>
          <w:tcPr>
            <w:tcW w:w="1108" w:type="pct"/>
          </w:tcPr>
          <w:p w14:paraId="493ACF97" w14:textId="77777777" w:rsidR="006F1B21" w:rsidRPr="00500C4E" w:rsidRDefault="006F1B21" w:rsidP="00E5625D">
            <w:pPr>
              <w:rPr>
                <w:sz w:val="18"/>
                <w:szCs w:val="18"/>
              </w:rPr>
            </w:pPr>
            <w:r w:rsidRPr="00500C4E">
              <w:rPr>
                <w:sz w:val="18"/>
                <w:szCs w:val="18"/>
              </w:rPr>
              <w:t>N/A</w:t>
            </w:r>
          </w:p>
        </w:tc>
        <w:tc>
          <w:tcPr>
            <w:tcW w:w="481" w:type="pct"/>
          </w:tcPr>
          <w:p w14:paraId="493ACF98" w14:textId="77777777" w:rsidR="006F1B21" w:rsidRPr="00500C4E" w:rsidRDefault="006F1B21" w:rsidP="00E5625D">
            <w:pPr>
              <w:rPr>
                <w:sz w:val="18"/>
                <w:szCs w:val="18"/>
              </w:rPr>
            </w:pPr>
            <w:r w:rsidRPr="00500C4E">
              <w:rPr>
                <w:sz w:val="18"/>
                <w:szCs w:val="18"/>
              </w:rPr>
              <w:t>EUL</w:t>
            </w:r>
          </w:p>
        </w:tc>
        <w:tc>
          <w:tcPr>
            <w:tcW w:w="526" w:type="pct"/>
          </w:tcPr>
          <w:p w14:paraId="493ACF99" w14:textId="77777777" w:rsidR="006F1B21" w:rsidRPr="00500C4E" w:rsidRDefault="006F1B21" w:rsidP="00E5625D">
            <w:pPr>
              <w:rPr>
                <w:sz w:val="18"/>
                <w:szCs w:val="18"/>
              </w:rPr>
            </w:pPr>
            <w:r w:rsidRPr="00500C4E">
              <w:rPr>
                <w:sz w:val="18"/>
                <w:szCs w:val="18"/>
              </w:rPr>
              <w:t>N/A</w:t>
            </w:r>
          </w:p>
        </w:tc>
      </w:tr>
    </w:tbl>
    <w:p w14:paraId="493ACFAD" w14:textId="77777777" w:rsidR="001B2301" w:rsidRDefault="001B2301" w:rsidP="00697868">
      <w:pPr>
        <w:pStyle w:val="Reminders"/>
        <w:tabs>
          <w:tab w:val="num" w:pos="360"/>
        </w:tabs>
        <w:rPr>
          <w:rFonts w:asciiTheme="minorHAnsi" w:hAnsiTheme="minorHAnsi" w:cstheme="minorHAnsi"/>
          <w:i w:val="0"/>
          <w:szCs w:val="22"/>
        </w:rPr>
      </w:pPr>
    </w:p>
    <w:p w14:paraId="493ACFAE"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93ACFAF" w14:textId="77777777" w:rsidR="00C05AAF" w:rsidRDefault="00C05AAF" w:rsidP="00920905">
      <w:pPr>
        <w:pStyle w:val="NoSpacing"/>
      </w:pPr>
    </w:p>
    <w:p w14:paraId="493ACFB0"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493ACFB3" w14:textId="77777777" w:rsidTr="00920905">
        <w:tc>
          <w:tcPr>
            <w:tcW w:w="1297" w:type="pct"/>
            <w:shd w:val="clear" w:color="auto" w:fill="D9D9D9" w:themeFill="background1" w:themeFillShade="D9"/>
          </w:tcPr>
          <w:p w14:paraId="493ACFB1"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93ACFB2" w14:textId="77777777" w:rsidR="00C05AAF" w:rsidRPr="00920905" w:rsidRDefault="00C05AAF" w:rsidP="008F6298">
            <w:pPr>
              <w:rPr>
                <w:b/>
                <w:sz w:val="18"/>
                <w:szCs w:val="18"/>
              </w:rPr>
            </w:pPr>
            <w:r w:rsidRPr="00920905">
              <w:rPr>
                <w:b/>
                <w:sz w:val="18"/>
                <w:szCs w:val="18"/>
              </w:rPr>
              <w:t>Description</w:t>
            </w:r>
          </w:p>
        </w:tc>
      </w:tr>
      <w:tr w:rsidR="00C05AAF" w:rsidRPr="00A3164A" w14:paraId="493ACFBF" w14:textId="77777777" w:rsidTr="00920905">
        <w:tc>
          <w:tcPr>
            <w:tcW w:w="1297" w:type="pct"/>
          </w:tcPr>
          <w:p w14:paraId="493ACFBD"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493ACFBE"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493ACFC5" w14:textId="77777777" w:rsidTr="00920905">
        <w:tc>
          <w:tcPr>
            <w:tcW w:w="1297" w:type="pct"/>
          </w:tcPr>
          <w:p w14:paraId="493ACFC3" w14:textId="77777777"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493ACFC4" w14:textId="77777777"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493ACFCF" w14:textId="77777777" w:rsidR="001B2301" w:rsidRPr="00500C4E" w:rsidRDefault="001B2301" w:rsidP="00920905"/>
    <w:p w14:paraId="493ACFD0"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493ACFD3" w14:textId="77777777" w:rsidTr="00920905">
        <w:tc>
          <w:tcPr>
            <w:tcW w:w="1297" w:type="pct"/>
            <w:shd w:val="clear" w:color="auto" w:fill="D9D9D9" w:themeFill="background1" w:themeFillShade="D9"/>
          </w:tcPr>
          <w:p w14:paraId="493ACFD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93ACFD2" w14:textId="77777777" w:rsidR="001B2301" w:rsidRPr="00920905" w:rsidRDefault="001B2301" w:rsidP="001B2301">
            <w:pPr>
              <w:rPr>
                <w:b/>
                <w:sz w:val="18"/>
                <w:szCs w:val="18"/>
              </w:rPr>
            </w:pPr>
            <w:r w:rsidRPr="00920905">
              <w:rPr>
                <w:b/>
                <w:sz w:val="18"/>
                <w:szCs w:val="18"/>
              </w:rPr>
              <w:t>Description</w:t>
            </w:r>
          </w:p>
        </w:tc>
      </w:tr>
      <w:tr w:rsidR="001B2301" w:rsidRPr="00A3164A" w14:paraId="493ACFD9" w14:textId="77777777" w:rsidTr="00920905">
        <w:tc>
          <w:tcPr>
            <w:tcW w:w="1297" w:type="pct"/>
          </w:tcPr>
          <w:p w14:paraId="493ACFD7"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493ACFD8"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493ACFDC" w14:textId="77777777" w:rsidTr="00920905">
        <w:tc>
          <w:tcPr>
            <w:tcW w:w="1297" w:type="pct"/>
          </w:tcPr>
          <w:p w14:paraId="493ACFDA"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493ACFD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bl>
    <w:p w14:paraId="493ACFED" w14:textId="77777777" w:rsidR="001B2301" w:rsidRPr="00500C4E" w:rsidRDefault="001B2301"/>
    <w:p w14:paraId="493ACFEE" w14:textId="77777777" w:rsidR="00E16609" w:rsidRPr="00500C4E" w:rsidRDefault="00824F1C" w:rsidP="00824F1C">
      <w:pPr>
        <w:pStyle w:val="Heading2"/>
        <w:rPr>
          <w:rFonts w:asciiTheme="minorHAnsi" w:hAnsiTheme="minorHAnsi" w:cstheme="minorHAnsi"/>
        </w:rPr>
      </w:pPr>
      <w:bookmarkStart w:id="14"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4"/>
      <w:r w:rsidR="00F810DD">
        <w:rPr>
          <w:rFonts w:asciiTheme="minorHAnsi" w:hAnsiTheme="minorHAnsi" w:cstheme="minorHAnsi"/>
        </w:rPr>
        <w:t>Parameters</w:t>
      </w:r>
    </w:p>
    <w:p w14:paraId="493ACFEF"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C991557" w14:textId="2B8E62A0" w:rsidR="00224010" w:rsidRDefault="00224010" w:rsidP="00224010">
      <w:pPr>
        <w:pStyle w:val="Reminder"/>
        <w:rPr>
          <w:rFonts w:asciiTheme="minorHAnsi" w:hAnsiTheme="minorHAnsi" w:cstheme="minorHAnsi"/>
          <w:i w:val="0"/>
          <w:color w:val="auto"/>
          <w:szCs w:val="22"/>
        </w:rPr>
      </w:pPr>
      <w:bookmarkStart w:id="15" w:name="_Toc385592671"/>
      <w:bookmarkStart w:id="16" w:name="_Toc214003087"/>
      <w:r>
        <w:rPr>
          <w:rFonts w:asciiTheme="minorHAnsi" w:hAnsiTheme="minorHAnsi" w:cstheme="minorHAnsi"/>
          <w:i w:val="0"/>
          <w:color w:val="auto"/>
          <w:szCs w:val="22"/>
        </w:rPr>
        <w:t xml:space="preserve">DEER measures for all small instantaneous water heaters were provided by the approved </w:t>
      </w:r>
      <w:r w:rsidR="00AF6B02">
        <w:rPr>
          <w:rFonts w:asciiTheme="minorHAnsi" w:hAnsiTheme="minorHAnsi" w:cstheme="minorHAnsi"/>
          <w:i w:val="0"/>
          <w:color w:val="auto"/>
          <w:szCs w:val="22"/>
        </w:rPr>
        <w:t xml:space="preserve">DEER Database </w:t>
      </w:r>
      <w:r>
        <w:rPr>
          <w:rFonts w:asciiTheme="minorHAnsi" w:hAnsiTheme="minorHAnsi" w:cstheme="minorHAnsi"/>
          <w:i w:val="0"/>
          <w:color w:val="auto"/>
          <w:szCs w:val="22"/>
        </w:rPr>
        <w:t>and given in a Per Unit savings basis. This workpaper uses some assumptions to convert savings into a per Cap-kBTUh savings basis.</w:t>
      </w:r>
    </w:p>
    <w:p w14:paraId="493ACFF1"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15"/>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2773D9" w14:paraId="493ACFF4" w14:textId="77777777" w:rsidTr="00920905">
        <w:trPr>
          <w:trHeight w:val="20"/>
        </w:trPr>
        <w:tc>
          <w:tcPr>
            <w:tcW w:w="1548" w:type="pct"/>
            <w:shd w:val="clear" w:color="auto" w:fill="D9D9D9" w:themeFill="background1" w:themeFillShade="D9"/>
          </w:tcPr>
          <w:p w14:paraId="493ACFF2" w14:textId="77777777" w:rsidR="00E326BA" w:rsidRPr="002773D9" w:rsidRDefault="00E326BA" w:rsidP="00920905">
            <w:pPr>
              <w:tabs>
                <w:tab w:val="right" w:pos="2957"/>
              </w:tabs>
              <w:rPr>
                <w:rFonts w:cs="Arial"/>
                <w:b/>
                <w:sz w:val="18"/>
                <w:szCs w:val="20"/>
              </w:rPr>
            </w:pPr>
            <w:r w:rsidRPr="002773D9">
              <w:rPr>
                <w:rFonts w:cs="Arial"/>
                <w:b/>
                <w:sz w:val="18"/>
                <w:szCs w:val="20"/>
              </w:rPr>
              <w:t>DEER</w:t>
            </w:r>
            <w:r w:rsidR="002B502E" w:rsidRPr="002773D9">
              <w:rPr>
                <w:rFonts w:cs="Arial"/>
                <w:b/>
                <w:sz w:val="18"/>
                <w:szCs w:val="20"/>
              </w:rPr>
              <w:t xml:space="preserve"> </w:t>
            </w:r>
            <w:r w:rsidR="00D86A9D" w:rsidRPr="002773D9">
              <w:rPr>
                <w:rFonts w:cs="Arial"/>
                <w:b/>
                <w:sz w:val="18"/>
                <w:szCs w:val="20"/>
              </w:rPr>
              <w:t>Item</w:t>
            </w:r>
          </w:p>
        </w:tc>
        <w:tc>
          <w:tcPr>
            <w:tcW w:w="3452" w:type="pct"/>
            <w:shd w:val="clear" w:color="auto" w:fill="D9D9D9" w:themeFill="background1" w:themeFillShade="D9"/>
          </w:tcPr>
          <w:p w14:paraId="493ACFF3" w14:textId="77777777" w:rsidR="00E326BA" w:rsidRPr="002773D9" w:rsidRDefault="00E326BA" w:rsidP="00920905">
            <w:pPr>
              <w:rPr>
                <w:rFonts w:cs="Arial"/>
                <w:b/>
                <w:sz w:val="18"/>
                <w:szCs w:val="20"/>
              </w:rPr>
            </w:pPr>
            <w:r w:rsidRPr="002773D9">
              <w:rPr>
                <w:rFonts w:cs="Arial"/>
                <w:b/>
                <w:sz w:val="18"/>
                <w:szCs w:val="20"/>
              </w:rPr>
              <w:t xml:space="preserve">Used </w:t>
            </w:r>
            <w:r w:rsidR="0001002B" w:rsidRPr="002773D9">
              <w:rPr>
                <w:rFonts w:cs="Arial"/>
                <w:b/>
                <w:sz w:val="18"/>
                <w:szCs w:val="20"/>
              </w:rPr>
              <w:t>for</w:t>
            </w:r>
            <w:r w:rsidRPr="002773D9">
              <w:rPr>
                <w:rFonts w:cs="Arial"/>
                <w:b/>
                <w:sz w:val="18"/>
                <w:szCs w:val="20"/>
              </w:rPr>
              <w:t xml:space="preserve"> Workpaper?</w:t>
            </w:r>
          </w:p>
        </w:tc>
      </w:tr>
      <w:tr w:rsidR="00726AD5" w:rsidRPr="002773D9" w14:paraId="493ACFF7" w14:textId="77777777" w:rsidTr="00920905">
        <w:trPr>
          <w:trHeight w:val="20"/>
        </w:trPr>
        <w:tc>
          <w:tcPr>
            <w:tcW w:w="1548" w:type="pct"/>
          </w:tcPr>
          <w:p w14:paraId="493ACFF5" w14:textId="77777777" w:rsidR="00E326BA" w:rsidRPr="002773D9" w:rsidRDefault="00E326BA" w:rsidP="00920905">
            <w:pPr>
              <w:rPr>
                <w:rFonts w:cs="Arial"/>
                <w:sz w:val="18"/>
                <w:szCs w:val="20"/>
              </w:rPr>
            </w:pPr>
            <w:r w:rsidRPr="002773D9">
              <w:rPr>
                <w:rFonts w:cs="Arial"/>
                <w:sz w:val="18"/>
                <w:szCs w:val="20"/>
              </w:rPr>
              <w:t>Modified DEER methodology</w:t>
            </w:r>
          </w:p>
        </w:tc>
        <w:tc>
          <w:tcPr>
            <w:tcW w:w="3452" w:type="pct"/>
          </w:tcPr>
          <w:p w14:paraId="493ACFF6" w14:textId="577F1D64" w:rsidR="00E326BA" w:rsidRPr="002773D9" w:rsidRDefault="00113462" w:rsidP="00920905">
            <w:pPr>
              <w:rPr>
                <w:rFonts w:cs="Arial"/>
                <w:b/>
                <w:sz w:val="18"/>
                <w:szCs w:val="20"/>
              </w:rPr>
            </w:pPr>
            <w:r w:rsidRPr="002773D9">
              <w:rPr>
                <w:rFonts w:cs="Arial"/>
                <w:sz w:val="18"/>
                <w:szCs w:val="20"/>
              </w:rPr>
              <w:t>Yes</w:t>
            </w:r>
          </w:p>
        </w:tc>
      </w:tr>
      <w:tr w:rsidR="00726AD5" w:rsidRPr="002773D9" w14:paraId="493ACFFA" w14:textId="77777777" w:rsidTr="00920905">
        <w:trPr>
          <w:trHeight w:val="20"/>
        </w:trPr>
        <w:tc>
          <w:tcPr>
            <w:tcW w:w="1548" w:type="pct"/>
          </w:tcPr>
          <w:p w14:paraId="493ACFF8" w14:textId="77777777" w:rsidR="00E326BA" w:rsidRPr="002773D9" w:rsidRDefault="00E326BA" w:rsidP="00920905">
            <w:pPr>
              <w:rPr>
                <w:rFonts w:cs="Arial"/>
                <w:sz w:val="18"/>
                <w:szCs w:val="20"/>
              </w:rPr>
            </w:pPr>
            <w:r w:rsidRPr="002773D9">
              <w:rPr>
                <w:rFonts w:cs="Arial"/>
                <w:sz w:val="18"/>
                <w:szCs w:val="20"/>
              </w:rPr>
              <w:t>Scaled DEER measure</w:t>
            </w:r>
          </w:p>
        </w:tc>
        <w:tc>
          <w:tcPr>
            <w:tcW w:w="3452" w:type="pct"/>
          </w:tcPr>
          <w:p w14:paraId="493ACFF9" w14:textId="51F0CC2E" w:rsidR="00E326BA" w:rsidRPr="002773D9" w:rsidRDefault="007A4386" w:rsidP="00920905">
            <w:pPr>
              <w:rPr>
                <w:rFonts w:cs="Arial"/>
                <w:sz w:val="18"/>
                <w:szCs w:val="20"/>
              </w:rPr>
            </w:pPr>
            <w:r>
              <w:rPr>
                <w:rFonts w:cs="Arial"/>
                <w:sz w:val="18"/>
                <w:szCs w:val="20"/>
              </w:rPr>
              <w:t>Yes</w:t>
            </w:r>
          </w:p>
        </w:tc>
      </w:tr>
      <w:tr w:rsidR="00726AD5" w:rsidRPr="002773D9" w14:paraId="493ACFFD" w14:textId="77777777" w:rsidTr="00920905">
        <w:trPr>
          <w:trHeight w:val="20"/>
        </w:trPr>
        <w:tc>
          <w:tcPr>
            <w:tcW w:w="1548" w:type="pct"/>
          </w:tcPr>
          <w:p w14:paraId="493ACFFB"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B</w:t>
            </w:r>
            <w:r w:rsidRPr="002773D9">
              <w:rPr>
                <w:rFonts w:cs="Arial"/>
                <w:sz w:val="18"/>
                <w:szCs w:val="20"/>
              </w:rPr>
              <w:t xml:space="preserve">ase </w:t>
            </w:r>
            <w:r w:rsidR="009D10A4" w:rsidRPr="002773D9">
              <w:rPr>
                <w:rFonts w:cs="Arial"/>
                <w:sz w:val="18"/>
                <w:szCs w:val="20"/>
              </w:rPr>
              <w:t>C</w:t>
            </w:r>
            <w:r w:rsidRPr="002773D9">
              <w:rPr>
                <w:rFonts w:cs="Arial"/>
                <w:sz w:val="18"/>
                <w:szCs w:val="20"/>
              </w:rPr>
              <w:t>ase</w:t>
            </w:r>
          </w:p>
        </w:tc>
        <w:tc>
          <w:tcPr>
            <w:tcW w:w="3452" w:type="pct"/>
          </w:tcPr>
          <w:p w14:paraId="493ACFFC" w14:textId="7DF16F4C" w:rsidR="00E326BA" w:rsidRPr="002773D9" w:rsidRDefault="00113462" w:rsidP="00920905">
            <w:pPr>
              <w:rPr>
                <w:rFonts w:cs="Arial"/>
                <w:sz w:val="18"/>
                <w:szCs w:val="20"/>
              </w:rPr>
            </w:pPr>
            <w:r w:rsidRPr="002773D9">
              <w:rPr>
                <w:rFonts w:cs="Arial"/>
                <w:sz w:val="18"/>
                <w:szCs w:val="20"/>
              </w:rPr>
              <w:t>Yes</w:t>
            </w:r>
          </w:p>
        </w:tc>
      </w:tr>
      <w:tr w:rsidR="00726AD5" w:rsidRPr="002773D9" w14:paraId="493AD000" w14:textId="77777777" w:rsidTr="00920905">
        <w:trPr>
          <w:trHeight w:val="20"/>
        </w:trPr>
        <w:tc>
          <w:tcPr>
            <w:tcW w:w="1548" w:type="pct"/>
          </w:tcPr>
          <w:p w14:paraId="493ACFFE"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M</w:t>
            </w:r>
            <w:r w:rsidRPr="002773D9">
              <w:rPr>
                <w:rFonts w:cs="Arial"/>
                <w:sz w:val="18"/>
                <w:szCs w:val="20"/>
              </w:rPr>
              <w:t xml:space="preserve">easure </w:t>
            </w:r>
            <w:r w:rsidR="009D10A4" w:rsidRPr="002773D9">
              <w:rPr>
                <w:rFonts w:cs="Arial"/>
                <w:sz w:val="18"/>
                <w:szCs w:val="20"/>
              </w:rPr>
              <w:t>C</w:t>
            </w:r>
            <w:r w:rsidRPr="002773D9">
              <w:rPr>
                <w:rFonts w:cs="Arial"/>
                <w:sz w:val="18"/>
                <w:szCs w:val="20"/>
              </w:rPr>
              <w:t>ase</w:t>
            </w:r>
          </w:p>
        </w:tc>
        <w:tc>
          <w:tcPr>
            <w:tcW w:w="3452" w:type="pct"/>
          </w:tcPr>
          <w:p w14:paraId="493ACFFF" w14:textId="3729DECB" w:rsidR="00E326BA" w:rsidRPr="002773D9" w:rsidRDefault="00113462" w:rsidP="00920905">
            <w:pPr>
              <w:rPr>
                <w:rFonts w:cs="Arial"/>
                <w:sz w:val="18"/>
                <w:szCs w:val="20"/>
              </w:rPr>
            </w:pPr>
            <w:r w:rsidRPr="002773D9">
              <w:rPr>
                <w:rFonts w:cs="Arial"/>
                <w:sz w:val="18"/>
                <w:szCs w:val="20"/>
              </w:rPr>
              <w:t>Yes</w:t>
            </w:r>
          </w:p>
        </w:tc>
      </w:tr>
      <w:tr w:rsidR="00726AD5" w:rsidRPr="002773D9" w14:paraId="493AD003" w14:textId="77777777" w:rsidTr="00920905">
        <w:trPr>
          <w:trHeight w:val="20"/>
        </w:trPr>
        <w:tc>
          <w:tcPr>
            <w:tcW w:w="1548" w:type="pct"/>
          </w:tcPr>
          <w:p w14:paraId="493AD001"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B</w:t>
            </w:r>
            <w:r w:rsidRPr="002773D9">
              <w:rPr>
                <w:rFonts w:cs="Arial"/>
                <w:sz w:val="18"/>
                <w:szCs w:val="20"/>
              </w:rPr>
              <w:t xml:space="preserve">uilding </w:t>
            </w:r>
            <w:r w:rsidR="009D10A4" w:rsidRPr="002773D9">
              <w:rPr>
                <w:rFonts w:cs="Arial"/>
                <w:sz w:val="18"/>
                <w:szCs w:val="20"/>
              </w:rPr>
              <w:t>T</w:t>
            </w:r>
            <w:r w:rsidRPr="002773D9">
              <w:rPr>
                <w:rFonts w:cs="Arial"/>
                <w:sz w:val="18"/>
                <w:szCs w:val="20"/>
              </w:rPr>
              <w:t>ypes</w:t>
            </w:r>
          </w:p>
        </w:tc>
        <w:tc>
          <w:tcPr>
            <w:tcW w:w="3452" w:type="pct"/>
          </w:tcPr>
          <w:p w14:paraId="493AD002" w14:textId="000B1D4B" w:rsidR="00E326BA" w:rsidRPr="002773D9" w:rsidRDefault="00686326" w:rsidP="00920905">
            <w:pPr>
              <w:rPr>
                <w:rFonts w:cs="Arial"/>
                <w:sz w:val="18"/>
                <w:szCs w:val="20"/>
              </w:rPr>
            </w:pPr>
            <w:r w:rsidRPr="002773D9">
              <w:rPr>
                <w:rFonts w:cs="Arial"/>
                <w:sz w:val="18"/>
                <w:szCs w:val="20"/>
              </w:rPr>
              <w:t>Yes</w:t>
            </w:r>
          </w:p>
        </w:tc>
      </w:tr>
      <w:tr w:rsidR="00726AD5" w:rsidRPr="002773D9" w14:paraId="493AD006" w14:textId="77777777" w:rsidTr="00920905">
        <w:trPr>
          <w:trHeight w:val="20"/>
        </w:trPr>
        <w:tc>
          <w:tcPr>
            <w:tcW w:w="1548" w:type="pct"/>
          </w:tcPr>
          <w:p w14:paraId="493AD004"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O</w:t>
            </w:r>
            <w:r w:rsidRPr="002773D9">
              <w:rPr>
                <w:rFonts w:cs="Arial"/>
                <w:sz w:val="18"/>
                <w:szCs w:val="20"/>
              </w:rPr>
              <w:t xml:space="preserve">perating </w:t>
            </w:r>
            <w:r w:rsidR="009D10A4" w:rsidRPr="002773D9">
              <w:rPr>
                <w:rFonts w:cs="Arial"/>
                <w:sz w:val="18"/>
                <w:szCs w:val="20"/>
              </w:rPr>
              <w:t>H</w:t>
            </w:r>
            <w:r w:rsidRPr="002773D9">
              <w:rPr>
                <w:rFonts w:cs="Arial"/>
                <w:sz w:val="18"/>
                <w:szCs w:val="20"/>
              </w:rPr>
              <w:t>ours</w:t>
            </w:r>
          </w:p>
        </w:tc>
        <w:tc>
          <w:tcPr>
            <w:tcW w:w="3452" w:type="pct"/>
          </w:tcPr>
          <w:p w14:paraId="493AD005" w14:textId="45A05DBC" w:rsidR="00E326BA" w:rsidRPr="002773D9" w:rsidRDefault="00686326" w:rsidP="00920905">
            <w:pPr>
              <w:rPr>
                <w:rFonts w:cs="Arial"/>
                <w:sz w:val="18"/>
                <w:szCs w:val="20"/>
              </w:rPr>
            </w:pPr>
            <w:r w:rsidRPr="002773D9">
              <w:rPr>
                <w:rFonts w:cs="Arial"/>
                <w:sz w:val="18"/>
                <w:szCs w:val="20"/>
              </w:rPr>
              <w:t>Yes</w:t>
            </w:r>
          </w:p>
        </w:tc>
      </w:tr>
      <w:tr w:rsidR="00726AD5" w:rsidRPr="002773D9" w14:paraId="493AD009" w14:textId="77777777" w:rsidTr="00920905">
        <w:trPr>
          <w:trHeight w:val="20"/>
        </w:trPr>
        <w:tc>
          <w:tcPr>
            <w:tcW w:w="1548" w:type="pct"/>
          </w:tcPr>
          <w:p w14:paraId="493AD007" w14:textId="77777777" w:rsidR="00505CEC" w:rsidRPr="002773D9" w:rsidRDefault="00505CEC" w:rsidP="00920905">
            <w:pPr>
              <w:rPr>
                <w:rFonts w:cs="Arial"/>
                <w:sz w:val="18"/>
                <w:szCs w:val="20"/>
              </w:rPr>
            </w:pPr>
            <w:r w:rsidRPr="002773D9">
              <w:rPr>
                <w:rFonts w:cs="Arial"/>
                <w:sz w:val="18"/>
                <w:szCs w:val="20"/>
              </w:rPr>
              <w:t xml:space="preserve">DEER </w:t>
            </w:r>
            <w:r w:rsidR="009D10A4" w:rsidRPr="002773D9">
              <w:rPr>
                <w:rFonts w:cs="Arial"/>
                <w:sz w:val="18"/>
                <w:szCs w:val="20"/>
              </w:rPr>
              <w:t>eQUEST P</w:t>
            </w:r>
            <w:r w:rsidRPr="002773D9">
              <w:rPr>
                <w:rFonts w:cs="Arial"/>
                <w:sz w:val="18"/>
                <w:szCs w:val="20"/>
              </w:rPr>
              <w:t>rototype</w:t>
            </w:r>
            <w:r w:rsidR="009D10A4" w:rsidRPr="002773D9">
              <w:rPr>
                <w:rFonts w:cs="Arial"/>
                <w:sz w:val="18"/>
                <w:szCs w:val="20"/>
              </w:rPr>
              <w:t>s</w:t>
            </w:r>
          </w:p>
        </w:tc>
        <w:tc>
          <w:tcPr>
            <w:tcW w:w="3452" w:type="pct"/>
          </w:tcPr>
          <w:p w14:paraId="493AD008" w14:textId="79C2710D" w:rsidR="00505CEC" w:rsidRPr="002773D9" w:rsidDel="00505CEC" w:rsidRDefault="00686326" w:rsidP="00920905">
            <w:pPr>
              <w:rPr>
                <w:rFonts w:cs="Arial"/>
                <w:sz w:val="18"/>
                <w:szCs w:val="20"/>
              </w:rPr>
            </w:pPr>
            <w:r w:rsidRPr="002773D9">
              <w:rPr>
                <w:rFonts w:cs="Arial"/>
                <w:sz w:val="18"/>
                <w:szCs w:val="20"/>
              </w:rPr>
              <w:t>Yes</w:t>
            </w:r>
          </w:p>
        </w:tc>
      </w:tr>
      <w:tr w:rsidR="00D86A9D" w:rsidRPr="002773D9" w14:paraId="493AD00C" w14:textId="77777777" w:rsidTr="00920905">
        <w:trPr>
          <w:trHeight w:val="20"/>
        </w:trPr>
        <w:tc>
          <w:tcPr>
            <w:tcW w:w="1548" w:type="pct"/>
          </w:tcPr>
          <w:p w14:paraId="493AD00A" w14:textId="77777777" w:rsidR="00D86A9D" w:rsidRPr="002773D9" w:rsidRDefault="00D86A9D" w:rsidP="00175D14">
            <w:pPr>
              <w:rPr>
                <w:rFonts w:cs="Arial"/>
                <w:sz w:val="18"/>
                <w:szCs w:val="20"/>
              </w:rPr>
            </w:pPr>
            <w:r w:rsidRPr="002773D9">
              <w:rPr>
                <w:rFonts w:cs="Arial"/>
                <w:sz w:val="18"/>
                <w:szCs w:val="20"/>
              </w:rPr>
              <w:t>DEER Version</w:t>
            </w:r>
          </w:p>
        </w:tc>
        <w:tc>
          <w:tcPr>
            <w:tcW w:w="3452" w:type="pct"/>
          </w:tcPr>
          <w:p w14:paraId="493AD00B" w14:textId="52CC118B" w:rsidR="00D86A9D" w:rsidRPr="002773D9" w:rsidRDefault="00D86A9D" w:rsidP="00175D14">
            <w:pPr>
              <w:rPr>
                <w:rFonts w:cs="Arial"/>
                <w:sz w:val="18"/>
                <w:szCs w:val="20"/>
              </w:rPr>
            </w:pPr>
            <w:r w:rsidRPr="002773D9">
              <w:rPr>
                <w:rFonts w:cstheme="minorHAnsi"/>
                <w:sz w:val="18"/>
                <w:szCs w:val="20"/>
              </w:rPr>
              <w:t>DEER 2015, R</w:t>
            </w:r>
            <w:r w:rsidR="00686326" w:rsidRPr="002773D9">
              <w:rPr>
                <w:rFonts w:cstheme="minorHAnsi"/>
                <w:sz w:val="18"/>
                <w:szCs w:val="20"/>
              </w:rPr>
              <w:t>EADI v2.4.7</w:t>
            </w:r>
          </w:p>
        </w:tc>
      </w:tr>
      <w:tr w:rsidR="00726AD5" w:rsidRPr="002773D9" w14:paraId="493AD00F" w14:textId="77777777" w:rsidTr="00920905">
        <w:trPr>
          <w:trHeight w:val="20"/>
        </w:trPr>
        <w:tc>
          <w:tcPr>
            <w:tcW w:w="1548" w:type="pct"/>
          </w:tcPr>
          <w:p w14:paraId="493AD00D" w14:textId="77777777" w:rsidR="00E326BA" w:rsidRPr="002773D9" w:rsidRDefault="00E326BA" w:rsidP="00920905">
            <w:pPr>
              <w:rPr>
                <w:rFonts w:cs="Arial"/>
                <w:sz w:val="18"/>
                <w:szCs w:val="20"/>
              </w:rPr>
            </w:pPr>
            <w:r w:rsidRPr="002773D9">
              <w:rPr>
                <w:rFonts w:cs="Arial"/>
                <w:sz w:val="18"/>
                <w:szCs w:val="20"/>
              </w:rPr>
              <w:t>Reason for Deviation from DEER</w:t>
            </w:r>
          </w:p>
        </w:tc>
        <w:tc>
          <w:tcPr>
            <w:tcW w:w="3452" w:type="pct"/>
          </w:tcPr>
          <w:p w14:paraId="493AD00E" w14:textId="3FFE5ECA" w:rsidR="00E326BA" w:rsidRPr="002773D9" w:rsidRDefault="00686326" w:rsidP="00920905">
            <w:pPr>
              <w:rPr>
                <w:rFonts w:cs="Arial"/>
                <w:sz w:val="18"/>
                <w:szCs w:val="20"/>
              </w:rPr>
            </w:pPr>
            <w:r w:rsidRPr="002773D9">
              <w:rPr>
                <w:rFonts w:cs="Arial"/>
                <w:sz w:val="18"/>
                <w:szCs w:val="20"/>
              </w:rPr>
              <w:t xml:space="preserve">DEER tankless water heating measures include ratings with Energy factor and Thermal Efficiency. Due to recent DOE ruling, the ratings in deer </w:t>
            </w:r>
            <w:r w:rsidR="00AF6B02" w:rsidRPr="002773D9">
              <w:rPr>
                <w:rFonts w:cs="Arial"/>
                <w:sz w:val="18"/>
                <w:szCs w:val="20"/>
              </w:rPr>
              <w:t>w</w:t>
            </w:r>
            <w:r w:rsidRPr="002773D9">
              <w:rPr>
                <w:rFonts w:cs="Arial"/>
                <w:sz w:val="18"/>
                <w:szCs w:val="20"/>
              </w:rPr>
              <w:t xml:space="preserve">ill be converted to UEF values. </w:t>
            </w:r>
            <w:r w:rsidR="006D60C3">
              <w:rPr>
                <w:rFonts w:cs="Arial"/>
                <w:sz w:val="18"/>
                <w:szCs w:val="20"/>
              </w:rPr>
              <w:t xml:space="preserve">The savings for small instantaneous water heaters are also converted to Cap-kBtuh. </w:t>
            </w:r>
          </w:p>
        </w:tc>
      </w:tr>
      <w:tr w:rsidR="00726AD5" w:rsidRPr="002773D9" w14:paraId="493AD012" w14:textId="77777777" w:rsidTr="00AF6B02">
        <w:trPr>
          <w:trHeight w:val="1070"/>
        </w:trPr>
        <w:tc>
          <w:tcPr>
            <w:tcW w:w="1548" w:type="pct"/>
          </w:tcPr>
          <w:p w14:paraId="493AD010"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 xml:space="preserve">Measure </w:t>
            </w:r>
            <w:r w:rsidRPr="002773D9">
              <w:rPr>
                <w:rFonts w:cs="Arial"/>
                <w:sz w:val="18"/>
                <w:szCs w:val="20"/>
              </w:rPr>
              <w:t>ID</w:t>
            </w:r>
            <w:r w:rsidR="009D10A4" w:rsidRPr="002773D9">
              <w:rPr>
                <w:rFonts w:cs="Arial"/>
                <w:sz w:val="18"/>
                <w:szCs w:val="20"/>
              </w:rPr>
              <w:t>s</w:t>
            </w:r>
            <w:r w:rsidR="007A5F52" w:rsidRPr="002773D9">
              <w:rPr>
                <w:rFonts w:cs="Arial"/>
                <w:sz w:val="18"/>
                <w:szCs w:val="20"/>
              </w:rPr>
              <w:t xml:space="preserve"> Used</w:t>
            </w:r>
          </w:p>
        </w:tc>
        <w:tc>
          <w:tcPr>
            <w:tcW w:w="3452" w:type="pct"/>
          </w:tcPr>
          <w:tbl>
            <w:tblPr>
              <w:tblW w:w="4800" w:type="dxa"/>
              <w:tblLook w:val="04A0" w:firstRow="1" w:lastRow="0" w:firstColumn="1" w:lastColumn="0" w:noHBand="0" w:noVBand="1"/>
            </w:tblPr>
            <w:tblGrid>
              <w:gridCol w:w="4800"/>
            </w:tblGrid>
            <w:tr w:rsidR="00AF6B02" w:rsidRPr="002773D9" w14:paraId="3A301367" w14:textId="77777777" w:rsidTr="00AF6B02">
              <w:trPr>
                <w:trHeight w:val="300"/>
              </w:trPr>
              <w:tc>
                <w:tcPr>
                  <w:tcW w:w="4800" w:type="dxa"/>
                  <w:tcBorders>
                    <w:top w:val="nil"/>
                    <w:left w:val="nil"/>
                    <w:bottom w:val="nil"/>
                    <w:right w:val="nil"/>
                  </w:tcBorders>
                  <w:shd w:val="clear" w:color="auto" w:fill="auto"/>
                  <w:noWrap/>
                  <w:vAlign w:val="bottom"/>
                  <w:hideMark/>
                </w:tcPr>
                <w:p w14:paraId="7258227D"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NG-WtrHt-LrgInst-Gas-gt200kBtuh-0p80Et</w:t>
                  </w:r>
                </w:p>
              </w:tc>
            </w:tr>
            <w:tr w:rsidR="00AF6B02" w:rsidRPr="002773D9" w14:paraId="0191AA4F" w14:textId="77777777" w:rsidTr="00AF6B02">
              <w:trPr>
                <w:trHeight w:val="300"/>
              </w:trPr>
              <w:tc>
                <w:tcPr>
                  <w:tcW w:w="4800" w:type="dxa"/>
                  <w:tcBorders>
                    <w:top w:val="nil"/>
                    <w:left w:val="nil"/>
                    <w:bottom w:val="nil"/>
                    <w:right w:val="nil"/>
                  </w:tcBorders>
                  <w:shd w:val="clear" w:color="auto" w:fill="auto"/>
                  <w:noWrap/>
                  <w:vAlign w:val="bottom"/>
                  <w:hideMark/>
                </w:tcPr>
                <w:p w14:paraId="61652D8F"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NG-WtrHt-LrgInst-Gas-gt200kBtuh-0p90Et</w:t>
                  </w:r>
                </w:p>
              </w:tc>
            </w:tr>
            <w:tr w:rsidR="00AF6B02" w:rsidRPr="002773D9" w14:paraId="32857598" w14:textId="77777777" w:rsidTr="00AF6B02">
              <w:trPr>
                <w:trHeight w:val="300"/>
              </w:trPr>
              <w:tc>
                <w:tcPr>
                  <w:tcW w:w="4800" w:type="dxa"/>
                  <w:tcBorders>
                    <w:top w:val="nil"/>
                    <w:left w:val="nil"/>
                    <w:bottom w:val="nil"/>
                    <w:right w:val="nil"/>
                  </w:tcBorders>
                  <w:shd w:val="clear" w:color="auto" w:fill="auto"/>
                  <w:noWrap/>
                  <w:vAlign w:val="bottom"/>
                  <w:hideMark/>
                </w:tcPr>
                <w:p w14:paraId="4C3F46A1"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NG-WtrHt-SmlInst-Gas-150kBtuh-lt2G-0p82EF-40g</w:t>
                  </w:r>
                </w:p>
              </w:tc>
            </w:tr>
            <w:tr w:rsidR="00AF6B02" w:rsidRPr="002773D9" w14:paraId="39AC7DB0" w14:textId="77777777" w:rsidTr="00AF6B02">
              <w:trPr>
                <w:trHeight w:val="300"/>
              </w:trPr>
              <w:tc>
                <w:tcPr>
                  <w:tcW w:w="4800" w:type="dxa"/>
                  <w:tcBorders>
                    <w:top w:val="nil"/>
                    <w:left w:val="nil"/>
                    <w:bottom w:val="nil"/>
                    <w:right w:val="nil"/>
                  </w:tcBorders>
                  <w:shd w:val="clear" w:color="auto" w:fill="auto"/>
                  <w:noWrap/>
                  <w:vAlign w:val="bottom"/>
                  <w:hideMark/>
                </w:tcPr>
                <w:p w14:paraId="44FD04C3"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NG-WtrHt-SmlInst-Gas-150kBtuh-lt2G-0p92EF-40g</w:t>
                  </w:r>
                </w:p>
              </w:tc>
            </w:tr>
          </w:tbl>
          <w:p w14:paraId="493AD011" w14:textId="7C2D4E6B" w:rsidR="00E326BA" w:rsidRPr="002773D9" w:rsidRDefault="00E326BA" w:rsidP="00920905">
            <w:pPr>
              <w:rPr>
                <w:rFonts w:cs="Arial"/>
                <w:color w:val="FF0000"/>
                <w:sz w:val="18"/>
                <w:szCs w:val="20"/>
              </w:rPr>
            </w:pPr>
          </w:p>
        </w:tc>
      </w:tr>
    </w:tbl>
    <w:p w14:paraId="493AD013" w14:textId="77777777" w:rsidR="00472250" w:rsidRPr="00500C4E" w:rsidRDefault="00472250" w:rsidP="00920905">
      <w:pPr>
        <w:pStyle w:val="Caption"/>
        <w:keepNext/>
        <w:rPr>
          <w:rFonts w:cstheme="minorHAnsi"/>
          <w:b w:val="0"/>
          <w:i/>
          <w:szCs w:val="22"/>
        </w:rPr>
      </w:pPr>
    </w:p>
    <w:p w14:paraId="493AD014"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93AD016"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493AD01D" w14:textId="77777777" w:rsidTr="00920905">
        <w:tc>
          <w:tcPr>
            <w:tcW w:w="673" w:type="pct"/>
            <w:shd w:val="clear" w:color="auto" w:fill="D9D9D9" w:themeFill="background1" w:themeFillShade="D9"/>
          </w:tcPr>
          <w:p w14:paraId="493AD017"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493AD018"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493AD019"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493AD01A"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93AD01B"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93AD01C"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8C2128" w14:paraId="493AD02B" w14:textId="77777777" w:rsidTr="00920905">
        <w:tc>
          <w:tcPr>
            <w:tcW w:w="673" w:type="pct"/>
          </w:tcPr>
          <w:p w14:paraId="493AD025" w14:textId="77777777" w:rsidR="00907697" w:rsidRPr="008C2128" w:rsidRDefault="00907697" w:rsidP="005729C8">
            <w:pPr>
              <w:rPr>
                <w:szCs w:val="20"/>
              </w:rPr>
            </w:pPr>
            <w:r w:rsidRPr="008C2128">
              <w:rPr>
                <w:szCs w:val="20"/>
              </w:rPr>
              <w:t>Com-Default&gt;2yrs</w:t>
            </w:r>
          </w:p>
        </w:tc>
        <w:tc>
          <w:tcPr>
            <w:tcW w:w="2019" w:type="pct"/>
          </w:tcPr>
          <w:p w14:paraId="493AD026" w14:textId="77777777" w:rsidR="00907697" w:rsidRPr="008C2128" w:rsidRDefault="00907697" w:rsidP="005729C8">
            <w:pPr>
              <w:rPr>
                <w:szCs w:val="20"/>
              </w:rPr>
            </w:pPr>
            <w:r w:rsidRPr="008C2128">
              <w:rPr>
                <w:szCs w:val="20"/>
              </w:rPr>
              <w:t>All other EEMs with no evaluated NTGR; existing EEM in programs with same delivery mechanism for more than 2 years</w:t>
            </w:r>
          </w:p>
        </w:tc>
        <w:tc>
          <w:tcPr>
            <w:tcW w:w="434" w:type="pct"/>
          </w:tcPr>
          <w:p w14:paraId="493AD027" w14:textId="77777777" w:rsidR="00907697" w:rsidRPr="008C2128" w:rsidRDefault="00907697" w:rsidP="005729C8">
            <w:pPr>
              <w:rPr>
                <w:szCs w:val="20"/>
              </w:rPr>
            </w:pPr>
            <w:r w:rsidRPr="008C2128">
              <w:rPr>
                <w:szCs w:val="20"/>
              </w:rPr>
              <w:t>Com</w:t>
            </w:r>
          </w:p>
        </w:tc>
        <w:tc>
          <w:tcPr>
            <w:tcW w:w="529" w:type="pct"/>
          </w:tcPr>
          <w:p w14:paraId="493AD028" w14:textId="77777777" w:rsidR="00907697" w:rsidRPr="008C2128" w:rsidRDefault="00907697" w:rsidP="005729C8">
            <w:pPr>
              <w:rPr>
                <w:szCs w:val="20"/>
              </w:rPr>
            </w:pPr>
            <w:r w:rsidRPr="008C2128">
              <w:rPr>
                <w:szCs w:val="20"/>
              </w:rPr>
              <w:t>Any</w:t>
            </w:r>
          </w:p>
        </w:tc>
        <w:tc>
          <w:tcPr>
            <w:tcW w:w="915" w:type="pct"/>
          </w:tcPr>
          <w:p w14:paraId="493AD029" w14:textId="77777777" w:rsidR="00907697" w:rsidRPr="008C2128" w:rsidRDefault="00907697" w:rsidP="005729C8">
            <w:pPr>
              <w:rPr>
                <w:szCs w:val="20"/>
              </w:rPr>
            </w:pPr>
            <w:r w:rsidRPr="008C2128">
              <w:rPr>
                <w:szCs w:val="20"/>
              </w:rPr>
              <w:t>Any</w:t>
            </w:r>
          </w:p>
        </w:tc>
        <w:tc>
          <w:tcPr>
            <w:tcW w:w="430" w:type="pct"/>
          </w:tcPr>
          <w:p w14:paraId="493AD02A" w14:textId="77777777" w:rsidR="00907697" w:rsidRPr="008C2128" w:rsidRDefault="00907697" w:rsidP="005729C8">
            <w:pPr>
              <w:rPr>
                <w:szCs w:val="20"/>
              </w:rPr>
            </w:pPr>
            <w:r w:rsidRPr="008C2128">
              <w:rPr>
                <w:szCs w:val="20"/>
              </w:rPr>
              <w:t>0.6</w:t>
            </w:r>
          </w:p>
        </w:tc>
      </w:tr>
    </w:tbl>
    <w:p w14:paraId="493AD02D" w14:textId="77777777" w:rsidR="00C018E0" w:rsidRPr="00920905" w:rsidRDefault="00C018E0" w:rsidP="000968C6">
      <w:pPr>
        <w:pStyle w:val="Reminders"/>
        <w:rPr>
          <w:rFonts w:asciiTheme="minorHAnsi" w:hAnsiTheme="minorHAnsi" w:cstheme="minorHAnsi"/>
          <w:i w:val="0"/>
          <w:szCs w:val="22"/>
        </w:rPr>
      </w:pPr>
    </w:p>
    <w:p w14:paraId="493AD02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493AD02F"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93AD030" w14:textId="77777777" w:rsidR="003003EC" w:rsidRPr="00500C4E" w:rsidRDefault="003003EC" w:rsidP="000968C6">
      <w:pPr>
        <w:pStyle w:val="Reminders"/>
        <w:rPr>
          <w:rFonts w:asciiTheme="minorHAnsi" w:hAnsiTheme="minorHAnsi" w:cstheme="minorHAnsi"/>
          <w:i w:val="0"/>
          <w:color w:val="auto"/>
          <w:szCs w:val="22"/>
        </w:rPr>
      </w:pPr>
    </w:p>
    <w:p w14:paraId="493AD031"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93AD033"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493AD03A" w14:textId="77777777" w:rsidTr="00920905">
        <w:tc>
          <w:tcPr>
            <w:tcW w:w="722" w:type="pct"/>
            <w:shd w:val="clear" w:color="auto" w:fill="D9D9D9" w:themeFill="background1" w:themeFillShade="D9"/>
          </w:tcPr>
          <w:p w14:paraId="493AD034"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493AD035"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493AD036"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493AD037"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93AD03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493AD039" w14:textId="77777777" w:rsidR="006B4A48" w:rsidRPr="00920905" w:rsidRDefault="00FB2590" w:rsidP="005729C8">
            <w:pPr>
              <w:rPr>
                <w:rFonts w:cstheme="minorHAnsi"/>
                <w:b/>
                <w:szCs w:val="20"/>
              </w:rPr>
            </w:pPr>
            <w:r w:rsidRPr="00920905">
              <w:rPr>
                <w:rFonts w:cstheme="minorHAnsi"/>
                <w:b/>
                <w:szCs w:val="20"/>
              </w:rPr>
              <w:t>GSIAValue</w:t>
            </w:r>
          </w:p>
        </w:tc>
      </w:tr>
      <w:tr w:rsidR="00FA4AC3" w:rsidRPr="00FA4AC3" w14:paraId="493AD041" w14:textId="77777777" w:rsidTr="00920905">
        <w:tc>
          <w:tcPr>
            <w:tcW w:w="722" w:type="pct"/>
          </w:tcPr>
          <w:p w14:paraId="493AD03B" w14:textId="77777777" w:rsidR="002F4E34" w:rsidRPr="00FA4AC3" w:rsidRDefault="002F4E34" w:rsidP="005729C8">
            <w:pPr>
              <w:rPr>
                <w:szCs w:val="20"/>
              </w:rPr>
            </w:pPr>
            <w:r w:rsidRPr="00FA4AC3">
              <w:rPr>
                <w:szCs w:val="20"/>
              </w:rPr>
              <w:t>Def-GSIA</w:t>
            </w:r>
          </w:p>
        </w:tc>
        <w:tc>
          <w:tcPr>
            <w:tcW w:w="1404" w:type="pct"/>
          </w:tcPr>
          <w:p w14:paraId="493AD03C" w14:textId="77777777" w:rsidR="002F4E34" w:rsidRPr="00FA4AC3" w:rsidRDefault="002F4E34" w:rsidP="005729C8">
            <w:pPr>
              <w:rPr>
                <w:szCs w:val="20"/>
              </w:rPr>
            </w:pPr>
            <w:r w:rsidRPr="00FA4AC3">
              <w:rPr>
                <w:szCs w:val="20"/>
              </w:rPr>
              <w:t>Default GSIA values</w:t>
            </w:r>
          </w:p>
        </w:tc>
        <w:tc>
          <w:tcPr>
            <w:tcW w:w="688" w:type="pct"/>
          </w:tcPr>
          <w:p w14:paraId="493AD03D" w14:textId="77777777" w:rsidR="002F4E34" w:rsidRPr="00FA4AC3" w:rsidRDefault="002F4E34" w:rsidP="005729C8">
            <w:pPr>
              <w:rPr>
                <w:szCs w:val="20"/>
              </w:rPr>
            </w:pPr>
            <w:r w:rsidRPr="00FA4AC3">
              <w:rPr>
                <w:szCs w:val="20"/>
              </w:rPr>
              <w:t>Any</w:t>
            </w:r>
          </w:p>
        </w:tc>
        <w:tc>
          <w:tcPr>
            <w:tcW w:w="858" w:type="pct"/>
          </w:tcPr>
          <w:p w14:paraId="493AD03E" w14:textId="77777777" w:rsidR="002F4E34" w:rsidRPr="00FA4AC3" w:rsidRDefault="002F4E34" w:rsidP="005729C8">
            <w:pPr>
              <w:rPr>
                <w:szCs w:val="20"/>
              </w:rPr>
            </w:pPr>
            <w:r w:rsidRPr="00FA4AC3">
              <w:rPr>
                <w:szCs w:val="20"/>
              </w:rPr>
              <w:t>Any</w:t>
            </w:r>
          </w:p>
        </w:tc>
        <w:tc>
          <w:tcPr>
            <w:tcW w:w="693" w:type="pct"/>
          </w:tcPr>
          <w:p w14:paraId="493AD03F" w14:textId="77777777" w:rsidR="002F4E34" w:rsidRPr="00FA4AC3" w:rsidRDefault="002F4E34" w:rsidP="005729C8">
            <w:pPr>
              <w:rPr>
                <w:szCs w:val="20"/>
              </w:rPr>
            </w:pPr>
            <w:r w:rsidRPr="00FA4AC3">
              <w:rPr>
                <w:szCs w:val="20"/>
              </w:rPr>
              <w:t>Any</w:t>
            </w:r>
          </w:p>
        </w:tc>
        <w:tc>
          <w:tcPr>
            <w:tcW w:w="634" w:type="pct"/>
          </w:tcPr>
          <w:p w14:paraId="493AD040" w14:textId="77777777" w:rsidR="002F4E34" w:rsidRPr="00FA4AC3" w:rsidRDefault="002F4E34" w:rsidP="005729C8">
            <w:pPr>
              <w:rPr>
                <w:szCs w:val="20"/>
              </w:rPr>
            </w:pPr>
            <w:r w:rsidRPr="00FA4AC3">
              <w:rPr>
                <w:szCs w:val="20"/>
              </w:rPr>
              <w:t>1</w:t>
            </w:r>
          </w:p>
        </w:tc>
      </w:tr>
    </w:tbl>
    <w:p w14:paraId="493AD042" w14:textId="77777777" w:rsidR="006B4A48" w:rsidRPr="00B05647" w:rsidRDefault="006B4A48" w:rsidP="000968C6">
      <w:pPr>
        <w:pStyle w:val="Reminders"/>
        <w:rPr>
          <w:rFonts w:asciiTheme="minorHAnsi" w:hAnsiTheme="minorHAnsi" w:cstheme="minorHAnsi"/>
          <w:b/>
          <w:i w:val="0"/>
          <w:color w:val="auto"/>
          <w:szCs w:val="22"/>
        </w:rPr>
      </w:pPr>
    </w:p>
    <w:p w14:paraId="493AD043"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93AD045" w14:textId="3E4BC2E3" w:rsidR="008B1357" w:rsidRPr="00920905"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an RET measure with an applicable code baseline. </w:t>
      </w:r>
      <w:r w:rsidR="006D60C3">
        <w:t xml:space="preserve">For this ROB measure, only the EUL will be utilized. </w:t>
      </w:r>
      <w:r w:rsidRPr="0087393E">
        <w:t>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493AD04C" w14:textId="77777777" w:rsidTr="00920905">
        <w:tc>
          <w:tcPr>
            <w:tcW w:w="824" w:type="pct"/>
            <w:shd w:val="clear" w:color="auto" w:fill="D9D9D9" w:themeFill="background1" w:themeFillShade="D9"/>
          </w:tcPr>
          <w:p w14:paraId="493AD046"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493AD047"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493AD048"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493AD049"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493AD04A"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493AD04B" w14:textId="77777777" w:rsidR="008B1357" w:rsidRPr="00920905" w:rsidRDefault="008B1357" w:rsidP="00BA2E7E">
            <w:pPr>
              <w:rPr>
                <w:rFonts w:cstheme="minorHAnsi"/>
                <w:b/>
                <w:szCs w:val="20"/>
              </w:rPr>
            </w:pPr>
            <w:r w:rsidRPr="00920905">
              <w:rPr>
                <w:rFonts w:cstheme="minorHAnsi"/>
                <w:b/>
                <w:szCs w:val="20"/>
              </w:rPr>
              <w:t>RUL (Years)</w:t>
            </w:r>
          </w:p>
        </w:tc>
      </w:tr>
      <w:tr w:rsidR="00FA4AC3" w:rsidRPr="00FA4AC3" w14:paraId="493AD053" w14:textId="77777777" w:rsidTr="00FA4AC3">
        <w:trPr>
          <w:trHeight w:val="243"/>
        </w:trPr>
        <w:tc>
          <w:tcPr>
            <w:tcW w:w="824" w:type="pct"/>
            <w:shd w:val="clear" w:color="auto" w:fill="auto"/>
          </w:tcPr>
          <w:p w14:paraId="493AD04D" w14:textId="44C3E577" w:rsidR="00BA2E7E" w:rsidRPr="00FA4AC3" w:rsidRDefault="00FA4AC3" w:rsidP="00BA2E7E">
            <w:pPr>
              <w:rPr>
                <w:szCs w:val="20"/>
              </w:rPr>
            </w:pPr>
            <w:r w:rsidRPr="00FA4AC3">
              <w:rPr>
                <w:szCs w:val="20"/>
              </w:rPr>
              <w:t>WtrHt-Instant-Com</w:t>
            </w:r>
          </w:p>
        </w:tc>
        <w:tc>
          <w:tcPr>
            <w:tcW w:w="1436" w:type="pct"/>
            <w:shd w:val="clear" w:color="auto" w:fill="auto"/>
          </w:tcPr>
          <w:p w14:paraId="493AD04E" w14:textId="58C41112" w:rsidR="00BA2E7E" w:rsidRPr="00FA4AC3" w:rsidRDefault="00FA4AC3" w:rsidP="00BA2E7E">
            <w:pPr>
              <w:rPr>
                <w:szCs w:val="20"/>
              </w:rPr>
            </w:pPr>
            <w:r w:rsidRPr="00FA4AC3">
              <w:rPr>
                <w:szCs w:val="20"/>
              </w:rPr>
              <w:t>Commercial Instantaneous Water Heater</w:t>
            </w:r>
          </w:p>
        </w:tc>
        <w:tc>
          <w:tcPr>
            <w:tcW w:w="474" w:type="pct"/>
            <w:shd w:val="clear" w:color="auto" w:fill="auto"/>
          </w:tcPr>
          <w:p w14:paraId="493AD04F" w14:textId="77777777" w:rsidR="00BA2E7E" w:rsidRPr="00FA4AC3" w:rsidRDefault="00BA2E7E" w:rsidP="00BA2E7E">
            <w:pPr>
              <w:rPr>
                <w:szCs w:val="20"/>
              </w:rPr>
            </w:pPr>
            <w:r w:rsidRPr="00FA4AC3">
              <w:rPr>
                <w:szCs w:val="20"/>
              </w:rPr>
              <w:t>Com</w:t>
            </w:r>
          </w:p>
        </w:tc>
        <w:tc>
          <w:tcPr>
            <w:tcW w:w="676" w:type="pct"/>
            <w:shd w:val="clear" w:color="auto" w:fill="auto"/>
          </w:tcPr>
          <w:p w14:paraId="493AD050" w14:textId="318D6164" w:rsidR="00BA2E7E" w:rsidRPr="00FA4AC3" w:rsidRDefault="00FA4AC3" w:rsidP="00BA2E7E">
            <w:pPr>
              <w:rPr>
                <w:szCs w:val="20"/>
              </w:rPr>
            </w:pPr>
            <w:r w:rsidRPr="00FA4AC3">
              <w:rPr>
                <w:szCs w:val="20"/>
              </w:rPr>
              <w:t>SHW</w:t>
            </w:r>
          </w:p>
        </w:tc>
        <w:tc>
          <w:tcPr>
            <w:tcW w:w="813" w:type="pct"/>
            <w:shd w:val="clear" w:color="auto" w:fill="auto"/>
          </w:tcPr>
          <w:p w14:paraId="493AD051" w14:textId="6AB98725" w:rsidR="00BA2E7E" w:rsidRPr="00FA4AC3" w:rsidRDefault="00FA4AC3" w:rsidP="00BA2E7E">
            <w:pPr>
              <w:rPr>
                <w:szCs w:val="20"/>
              </w:rPr>
            </w:pPr>
            <w:r w:rsidRPr="00FA4AC3">
              <w:rPr>
                <w:szCs w:val="20"/>
              </w:rPr>
              <w:t>20</w:t>
            </w:r>
          </w:p>
        </w:tc>
        <w:tc>
          <w:tcPr>
            <w:tcW w:w="777" w:type="pct"/>
            <w:shd w:val="clear" w:color="auto" w:fill="auto"/>
          </w:tcPr>
          <w:p w14:paraId="493AD052" w14:textId="57CFFADB" w:rsidR="00BA2E7E" w:rsidRPr="00FA4AC3" w:rsidRDefault="00FA4AC3" w:rsidP="00BA2E7E">
            <w:pPr>
              <w:rPr>
                <w:szCs w:val="20"/>
              </w:rPr>
            </w:pPr>
            <w:r w:rsidRPr="00FA4AC3">
              <w:rPr>
                <w:szCs w:val="20"/>
              </w:rPr>
              <w:t>6.7</w:t>
            </w:r>
          </w:p>
        </w:tc>
      </w:tr>
    </w:tbl>
    <w:p w14:paraId="6BF56D79" w14:textId="77777777" w:rsidR="005E780D" w:rsidRDefault="005E780D" w:rsidP="005E780D">
      <w:pPr>
        <w:pStyle w:val="Heading3"/>
        <w:rPr>
          <w:rFonts w:asciiTheme="minorHAnsi" w:hAnsiTheme="minorHAnsi"/>
        </w:rPr>
      </w:pPr>
      <w:bookmarkStart w:id="17" w:name="_Toc304800207"/>
      <w:bookmarkStart w:id="18" w:name="_Toc324318343"/>
      <w:bookmarkStart w:id="19" w:name="_Toc324340487"/>
      <w:bookmarkStart w:id="20" w:name="_Toc383441992"/>
      <w:bookmarkStart w:id="21" w:name="_Toc214003090"/>
      <w:bookmarkEnd w:id="16"/>
      <w:r w:rsidRPr="00500C4E">
        <w:rPr>
          <w:rFonts w:asciiTheme="minorHAnsi" w:hAnsiTheme="minorHAnsi"/>
        </w:rPr>
        <w:t xml:space="preserve">1.4.2 Codes and Standards Analysis </w:t>
      </w:r>
    </w:p>
    <w:p w14:paraId="2FC7522E" w14:textId="4DC3495A" w:rsidR="00FA4AC3" w:rsidRDefault="00FA4AC3" w:rsidP="00FA4AC3">
      <w:r>
        <w:t xml:space="preserve">The manufacturing of tankless water heaters is federally regulated and have established standards within the California Code of Regulations. Title 20. Section 1605.1(f) shows the current standards for water </w:t>
      </w:r>
      <w:r w:rsidRPr="00D9290B">
        <w:t xml:space="preserve">heaters. For large tankless water heaters, units having an input rating of 200 kBtuh or more, the </w:t>
      </w:r>
      <w:r w:rsidR="00E92B64">
        <w:t>following standards, shown in T</w:t>
      </w:r>
      <w:r w:rsidRPr="00D9290B">
        <w:t xml:space="preserve">able </w:t>
      </w:r>
      <w:r w:rsidR="00E92B64">
        <w:t>1,</w:t>
      </w:r>
      <w:r w:rsidRPr="00D9290B">
        <w:t xml:space="preserve"> will apply. These standards were rated with thermal efficiency (%) and in maximum standby loss (Btu/hr).</w:t>
      </w:r>
    </w:p>
    <w:p w14:paraId="0CA86BEE" w14:textId="77777777" w:rsidR="00FA4AC3" w:rsidRDefault="00FA4AC3" w:rsidP="00FA4AC3">
      <w:pPr>
        <w:jc w:val="center"/>
      </w:pPr>
    </w:p>
    <w:p w14:paraId="34414C4C" w14:textId="4C5D87AB" w:rsidR="00FA4AC3" w:rsidRPr="00103AD7" w:rsidRDefault="00E92B64" w:rsidP="00FA4AC3">
      <w:pPr>
        <w:jc w:val="center"/>
        <w:rPr>
          <w:b/>
        </w:rPr>
      </w:pPr>
      <w:r>
        <w:rPr>
          <w:b/>
        </w:rPr>
        <w:t>Table 1</w:t>
      </w:r>
      <w:r w:rsidR="00FA4AC3" w:rsidRPr="00103AD7">
        <w:rPr>
          <w:b/>
        </w:rPr>
        <w:t xml:space="preserve">: </w:t>
      </w:r>
      <w:r w:rsidR="00FA4AC3" w:rsidRPr="002773D9">
        <w:rPr>
          <w:b/>
        </w:rPr>
        <w:t xml:space="preserve">Title 20 </w:t>
      </w:r>
      <w:r w:rsidR="00FA4AC3" w:rsidRPr="00103AD7">
        <w:rPr>
          <w:b/>
        </w:rPr>
        <w:t>Stand</w:t>
      </w:r>
      <w:r w:rsidR="00FA4AC3">
        <w:rPr>
          <w:b/>
        </w:rPr>
        <w:t>ards for Large Water Heaters</w:t>
      </w:r>
    </w:p>
    <w:p w14:paraId="4818DA59" w14:textId="77777777" w:rsidR="00FA4AC3" w:rsidRDefault="00FA4AC3" w:rsidP="00FA4AC3">
      <w:pPr>
        <w:jc w:val="center"/>
      </w:pPr>
      <w:r>
        <w:rPr>
          <w:noProof/>
        </w:rPr>
        <w:drawing>
          <wp:inline distT="0" distB="0" distL="0" distR="0" wp14:anchorId="229A7B75" wp14:editId="1B7F0E59">
            <wp:extent cx="5943600" cy="3834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834130"/>
                    </a:xfrm>
                    <a:prstGeom prst="rect">
                      <a:avLst/>
                    </a:prstGeom>
                  </pic:spPr>
                </pic:pic>
              </a:graphicData>
            </a:graphic>
          </wp:inline>
        </w:drawing>
      </w:r>
    </w:p>
    <w:p w14:paraId="7C7D60E5" w14:textId="77777777" w:rsidR="00FA4AC3" w:rsidRDefault="00FA4AC3" w:rsidP="00FA4AC3">
      <w:pPr>
        <w:jc w:val="center"/>
      </w:pPr>
    </w:p>
    <w:p w14:paraId="70FB25DA" w14:textId="77777777" w:rsidR="00FA4AC3" w:rsidRDefault="00FA4AC3" w:rsidP="00FA4AC3">
      <w:r w:rsidRPr="00D9290B">
        <w:t>For small tankless water heaters, units with an input rating of less than or equal to 200 kBtuh, Title 20 section 1605.1(f) shows the following, rated with Energy Factor (EF).</w:t>
      </w:r>
    </w:p>
    <w:p w14:paraId="6DE8155A" w14:textId="77777777" w:rsidR="00FA4AC3" w:rsidRDefault="00FA4AC3" w:rsidP="00FA4AC3"/>
    <w:p w14:paraId="7B8812F4" w14:textId="1725BEAE" w:rsidR="00FA4AC3" w:rsidRPr="00103AD7" w:rsidRDefault="00FA4AC3" w:rsidP="00FA4AC3">
      <w:pPr>
        <w:jc w:val="center"/>
        <w:rPr>
          <w:b/>
        </w:rPr>
      </w:pPr>
      <w:r w:rsidRPr="00103AD7">
        <w:rPr>
          <w:b/>
        </w:rPr>
        <w:t xml:space="preserve">Table </w:t>
      </w:r>
      <w:r w:rsidR="00E92B64">
        <w:rPr>
          <w:b/>
        </w:rPr>
        <w:t>2</w:t>
      </w:r>
      <w:r w:rsidRPr="00103AD7">
        <w:rPr>
          <w:b/>
        </w:rPr>
        <w:t>: Title 20 Standards for Small Water Heaters</w:t>
      </w:r>
    </w:p>
    <w:p w14:paraId="2E4C252F" w14:textId="77777777" w:rsidR="00FA4AC3" w:rsidRDefault="00FA4AC3" w:rsidP="00FA4AC3">
      <w:pPr>
        <w:jc w:val="center"/>
      </w:pPr>
      <w:r>
        <w:rPr>
          <w:noProof/>
        </w:rPr>
        <w:drawing>
          <wp:inline distT="0" distB="0" distL="0" distR="0" wp14:anchorId="745633D0" wp14:editId="2A0E9758">
            <wp:extent cx="5943600" cy="1882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882140"/>
                    </a:xfrm>
                    <a:prstGeom prst="rect">
                      <a:avLst/>
                    </a:prstGeom>
                  </pic:spPr>
                </pic:pic>
              </a:graphicData>
            </a:graphic>
          </wp:inline>
        </w:drawing>
      </w:r>
    </w:p>
    <w:p w14:paraId="3A3B505F" w14:textId="77777777" w:rsidR="00FA4AC3" w:rsidRDefault="00FA4AC3" w:rsidP="00FA4AC3"/>
    <w:p w14:paraId="10870D41" w14:textId="1BCD00EA" w:rsidR="00FA4AC3" w:rsidRDefault="00FA4AC3" w:rsidP="00FA4AC3">
      <w:r>
        <w:t>As of December 29, 2016, the Department of Energy developed a final ruling within the federal register which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w:t>
      </w:r>
      <w:r>
        <w:rPr>
          <w:rStyle w:val="EndnoteReference"/>
        </w:rPr>
        <w:endnoteReference w:id="2"/>
      </w:r>
      <w:r>
        <w:t xml:space="preserve">. These categories are based on draw pattern and differ by the labels </w:t>
      </w:r>
      <w:r>
        <w:rPr>
          <w:i/>
        </w:rPr>
        <w:t xml:space="preserve">very small, low, medium, </w:t>
      </w:r>
      <w:r>
        <w:t xml:space="preserve">and </w:t>
      </w:r>
      <w:r>
        <w:rPr>
          <w:i/>
        </w:rPr>
        <w:t>high</w:t>
      </w:r>
      <w:r>
        <w:t>. This allows water heaters to be compared more easily between different types (i.e. Storage and Tankless), so long as they are being compared within those same bins. The final ruling from the Federal Register dated on December 29, 20</w:t>
      </w:r>
      <w:r w:rsidR="00E92B64">
        <w:t xml:space="preserve">19 can be found in </w:t>
      </w:r>
      <w:r w:rsidR="00E92B64" w:rsidRPr="00E92B64">
        <w:rPr>
          <w:i/>
        </w:rPr>
        <w:t>Attachment B</w:t>
      </w:r>
      <w:r>
        <w:t>. The attachment contains the following table</w:t>
      </w:r>
      <w:r w:rsidR="00E162B0">
        <w:t xml:space="preserve"> </w:t>
      </w:r>
      <w:r>
        <w:t>that can be referenced when evaluating the UEF of units that coincide with the current code standards of Title 20 for water heaters.</w:t>
      </w:r>
    </w:p>
    <w:p w14:paraId="281427B1" w14:textId="77777777" w:rsidR="00FA4AC3" w:rsidRDefault="00FA4AC3" w:rsidP="00FA4AC3"/>
    <w:p w14:paraId="28438A2B" w14:textId="2FA5CD6A" w:rsidR="00FA4AC3" w:rsidRPr="00D9290B" w:rsidRDefault="00FA4AC3" w:rsidP="00FA4AC3">
      <w:pPr>
        <w:jc w:val="center"/>
        <w:rPr>
          <w:b/>
        </w:rPr>
      </w:pPr>
      <w:r w:rsidRPr="00D9290B">
        <w:rPr>
          <w:b/>
        </w:rPr>
        <w:t xml:space="preserve">Table </w:t>
      </w:r>
      <w:r w:rsidR="00E162B0">
        <w:rPr>
          <w:b/>
        </w:rPr>
        <w:t>3</w:t>
      </w:r>
      <w:r w:rsidRPr="00D9290B">
        <w:rPr>
          <w:b/>
        </w:rPr>
        <w:t>: Equations to Convert Current Title 20 Code to UEF</w:t>
      </w:r>
    </w:p>
    <w:p w14:paraId="4218576E" w14:textId="77777777" w:rsidR="00FA4AC3" w:rsidRDefault="00FA4AC3" w:rsidP="00FA4AC3">
      <w:r>
        <w:rPr>
          <w:noProof/>
        </w:rPr>
        <w:drawing>
          <wp:inline distT="0" distB="0" distL="0" distR="0" wp14:anchorId="0CD0CA49" wp14:editId="40ED18A7">
            <wp:extent cx="5943600" cy="294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40050"/>
                    </a:xfrm>
                    <a:prstGeom prst="rect">
                      <a:avLst/>
                    </a:prstGeom>
                  </pic:spPr>
                </pic:pic>
              </a:graphicData>
            </a:graphic>
          </wp:inline>
        </w:drawing>
      </w:r>
    </w:p>
    <w:p w14:paraId="3ADEFF90" w14:textId="77777777" w:rsidR="00FA4AC3" w:rsidRDefault="00FA4AC3" w:rsidP="00FA4AC3">
      <w:r>
        <w:rPr>
          <w:noProof/>
        </w:rPr>
        <w:drawing>
          <wp:inline distT="0" distB="0" distL="0" distR="0" wp14:anchorId="62D7991B" wp14:editId="041983DE">
            <wp:extent cx="5943600" cy="22199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219960"/>
                    </a:xfrm>
                    <a:prstGeom prst="rect">
                      <a:avLst/>
                    </a:prstGeom>
                  </pic:spPr>
                </pic:pic>
              </a:graphicData>
            </a:graphic>
          </wp:inline>
        </w:drawing>
      </w:r>
    </w:p>
    <w:p w14:paraId="17FF00AC" w14:textId="77777777" w:rsidR="00FA4AC3" w:rsidRPr="0017694E" w:rsidRDefault="00FA4AC3" w:rsidP="00FA4AC3"/>
    <w:p w14:paraId="2CC9734B" w14:textId="77777777" w:rsidR="00FA4AC3" w:rsidRDefault="00FA4AC3" w:rsidP="00FA4AC3">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4758CF8D" w14:textId="77777777" w:rsidR="00FA4AC3" w:rsidRDefault="00FA4AC3" w:rsidP="00FA4AC3">
      <w:pPr>
        <w:pStyle w:val="Reminders"/>
        <w:rPr>
          <w:rFonts w:asciiTheme="minorHAnsi" w:hAnsiTheme="minorHAnsi" w:cstheme="minorHAnsi"/>
          <w:i w:val="0"/>
          <w:color w:val="auto"/>
          <w:szCs w:val="22"/>
        </w:rPr>
      </w:pPr>
    </w:p>
    <w:p w14:paraId="351F1CC1" w14:textId="77777777" w:rsidR="00FA4AC3" w:rsidRDefault="00FA4AC3" w:rsidP="00FA4AC3">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059EEB5D" w14:textId="77777777" w:rsidR="00FA4AC3" w:rsidRDefault="00FA4AC3" w:rsidP="00FA4AC3">
      <w:pPr>
        <w:pStyle w:val="Reminders"/>
        <w:rPr>
          <w:rFonts w:asciiTheme="minorHAnsi" w:hAnsiTheme="minorHAnsi" w:cstheme="minorHAnsi"/>
          <w:color w:val="auto"/>
          <w:szCs w:val="22"/>
        </w:rPr>
      </w:pPr>
    </w:p>
    <w:p w14:paraId="3CB7FAB2" w14:textId="77777777" w:rsidR="00FA4AC3" w:rsidRDefault="00FA4AC3" w:rsidP="00FA4AC3">
      <w:pPr>
        <w:pStyle w:val="Reminders"/>
        <w:rPr>
          <w:rFonts w:asciiTheme="minorHAnsi" w:hAnsiTheme="minorHAnsi" w:cstheme="minorHAnsi"/>
          <w:color w:val="auto"/>
          <w:szCs w:val="22"/>
        </w:rPr>
      </w:pPr>
      <w:r>
        <w:rPr>
          <w:rFonts w:asciiTheme="minorHAnsi" w:hAnsiTheme="minorHAnsi" w:cstheme="minorHAnsi"/>
          <w:color w:val="auto"/>
          <w:szCs w:val="22"/>
        </w:rPr>
        <w:t>(1) For consumer gas-fired water heaters, consumer oil-fired water heaters, consumer electric water heaters, tabletop water heaters, grid enabled water heaters, residential-duty commercial gas water heaters, residential-duty commercial oil filed water heaters: Use the New FHR (First Hour Rating) to select the applicable draw pattern from the table in this paragraph:</w:t>
      </w:r>
    </w:p>
    <w:p w14:paraId="79194312" w14:textId="609F9BC4" w:rsidR="00FA4AC3" w:rsidRPr="00D9290B" w:rsidRDefault="00FA4AC3" w:rsidP="00FA4AC3">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E162B0">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592F0385" w14:textId="77777777" w:rsidR="00FA4AC3" w:rsidRDefault="00FA4AC3" w:rsidP="00FA4AC3">
      <w:pPr>
        <w:pStyle w:val="Reminders"/>
        <w:rPr>
          <w:rFonts w:asciiTheme="minorHAnsi" w:hAnsiTheme="minorHAnsi" w:cstheme="minorHAnsi"/>
          <w:color w:val="auto"/>
          <w:szCs w:val="22"/>
        </w:rPr>
      </w:pPr>
      <w:r>
        <w:rPr>
          <w:noProof/>
        </w:rPr>
        <w:drawing>
          <wp:inline distT="0" distB="0" distL="0" distR="0" wp14:anchorId="61E49411" wp14:editId="191147C4">
            <wp:extent cx="5943600" cy="754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754380"/>
                    </a:xfrm>
                    <a:prstGeom prst="rect">
                      <a:avLst/>
                    </a:prstGeom>
                  </pic:spPr>
                </pic:pic>
              </a:graphicData>
            </a:graphic>
          </wp:inline>
        </w:drawing>
      </w:r>
    </w:p>
    <w:p w14:paraId="7BA6FA6D" w14:textId="77777777" w:rsidR="00FA4AC3" w:rsidRDefault="00FA4AC3" w:rsidP="00FA4AC3">
      <w:pPr>
        <w:pStyle w:val="Reminders"/>
        <w:rPr>
          <w:rFonts w:asciiTheme="minorHAnsi" w:hAnsiTheme="minorHAnsi" w:cstheme="minorHAnsi"/>
          <w:color w:val="auto"/>
          <w:szCs w:val="22"/>
        </w:rPr>
      </w:pPr>
    </w:p>
    <w:p w14:paraId="4FE22421" w14:textId="77777777" w:rsidR="00FA4AC3" w:rsidRDefault="00FA4AC3" w:rsidP="00FA4AC3">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3190DBA2" w14:textId="02C41FBC" w:rsidR="00FA4AC3" w:rsidRPr="00D9290B" w:rsidRDefault="00FA4AC3" w:rsidP="00FA4AC3">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E162B0">
        <w:rPr>
          <w:rFonts w:asciiTheme="minorHAnsi" w:hAnsiTheme="minorHAnsi" w:cstheme="minorHAnsi"/>
          <w:b/>
          <w:i w:val="0"/>
          <w:color w:val="auto"/>
          <w:szCs w:val="22"/>
        </w:rPr>
        <w:t>5</w:t>
      </w:r>
      <w:r w:rsidRPr="00D9290B">
        <w:rPr>
          <w:rFonts w:asciiTheme="minorHAnsi" w:hAnsiTheme="minorHAnsi" w:cstheme="minorHAnsi"/>
          <w:b/>
          <w:i w:val="0"/>
          <w:color w:val="auto"/>
          <w:szCs w:val="22"/>
        </w:rPr>
        <w:t>: Instantaneous Water Heater Draw Patterns</w:t>
      </w:r>
    </w:p>
    <w:p w14:paraId="281C0A6A" w14:textId="1736A111" w:rsidR="0086376F" w:rsidRPr="0086376F" w:rsidRDefault="00FA4AC3" w:rsidP="0086376F">
      <w:pPr>
        <w:pStyle w:val="Reminders"/>
        <w:rPr>
          <w:rFonts w:asciiTheme="minorHAnsi" w:hAnsiTheme="minorHAnsi" w:cstheme="minorHAnsi"/>
          <w:i w:val="0"/>
          <w:color w:val="auto"/>
          <w:szCs w:val="22"/>
        </w:rPr>
      </w:pPr>
      <w:r>
        <w:rPr>
          <w:noProof/>
        </w:rPr>
        <w:drawing>
          <wp:inline distT="0" distB="0" distL="0" distR="0" wp14:anchorId="46FAD9C8" wp14:editId="2081B49C">
            <wp:extent cx="5943600" cy="788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788670"/>
                    </a:xfrm>
                    <a:prstGeom prst="rect">
                      <a:avLst/>
                    </a:prstGeom>
                  </pic:spPr>
                </pic:pic>
              </a:graphicData>
            </a:graphic>
          </wp:inline>
        </w:drawing>
      </w:r>
    </w:p>
    <w:p w14:paraId="2FE9AF63" w14:textId="22034187" w:rsidR="00FA4AC3" w:rsidRPr="00500C4E" w:rsidRDefault="00FA4AC3" w:rsidP="00FA4AC3">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FA4AC3" w:rsidRPr="00826ADC" w14:paraId="1277221B" w14:textId="77777777" w:rsidTr="00FA4AC3">
        <w:tc>
          <w:tcPr>
            <w:tcW w:w="1155" w:type="pct"/>
            <w:shd w:val="clear" w:color="auto" w:fill="D9D9D9" w:themeFill="background1" w:themeFillShade="D9"/>
          </w:tcPr>
          <w:p w14:paraId="32FA3A1D" w14:textId="77777777" w:rsidR="00FA4AC3" w:rsidRPr="00826ADC" w:rsidRDefault="00FA4AC3" w:rsidP="00FA4AC3">
            <w:pPr>
              <w:rPr>
                <w:rFonts w:cstheme="minorHAnsi"/>
                <w:b/>
                <w:szCs w:val="20"/>
              </w:rPr>
            </w:pPr>
            <w:r w:rsidRPr="00826ADC">
              <w:rPr>
                <w:rFonts w:cstheme="minorHAnsi"/>
                <w:b/>
                <w:szCs w:val="20"/>
              </w:rPr>
              <w:t>Code</w:t>
            </w:r>
          </w:p>
        </w:tc>
        <w:tc>
          <w:tcPr>
            <w:tcW w:w="2711" w:type="pct"/>
            <w:shd w:val="clear" w:color="auto" w:fill="D9D9D9" w:themeFill="background1" w:themeFillShade="D9"/>
          </w:tcPr>
          <w:p w14:paraId="44943982" w14:textId="77777777" w:rsidR="00FA4AC3" w:rsidRPr="00826ADC" w:rsidRDefault="00FA4AC3" w:rsidP="00FA4AC3">
            <w:pPr>
              <w:rPr>
                <w:rFonts w:cstheme="minorHAnsi"/>
                <w:b/>
                <w:szCs w:val="20"/>
              </w:rPr>
            </w:pPr>
            <w:r w:rsidRPr="00826ADC">
              <w:rPr>
                <w:rFonts w:cstheme="minorHAnsi"/>
                <w:b/>
                <w:szCs w:val="20"/>
              </w:rPr>
              <w:t>Reference</w:t>
            </w:r>
          </w:p>
        </w:tc>
        <w:tc>
          <w:tcPr>
            <w:tcW w:w="1134" w:type="pct"/>
            <w:shd w:val="clear" w:color="auto" w:fill="D9D9D9" w:themeFill="background1" w:themeFillShade="D9"/>
          </w:tcPr>
          <w:p w14:paraId="056F1B4E" w14:textId="77777777" w:rsidR="00FA4AC3" w:rsidRPr="00826ADC" w:rsidRDefault="00FA4AC3" w:rsidP="00FA4AC3">
            <w:pPr>
              <w:rPr>
                <w:rFonts w:cstheme="minorHAnsi"/>
                <w:b/>
                <w:szCs w:val="20"/>
              </w:rPr>
            </w:pPr>
            <w:r w:rsidRPr="00826ADC">
              <w:rPr>
                <w:rFonts w:cstheme="minorHAnsi"/>
                <w:b/>
                <w:szCs w:val="20"/>
              </w:rPr>
              <w:t>Effective Dates</w:t>
            </w:r>
          </w:p>
        </w:tc>
      </w:tr>
      <w:tr w:rsidR="00FA4AC3" w:rsidRPr="00826ADC" w14:paraId="25009EF8" w14:textId="77777777" w:rsidTr="00FA4AC3">
        <w:trPr>
          <w:trHeight w:val="243"/>
        </w:trPr>
        <w:tc>
          <w:tcPr>
            <w:tcW w:w="1155" w:type="pct"/>
          </w:tcPr>
          <w:p w14:paraId="7F642412" w14:textId="77777777" w:rsidR="00FA4AC3" w:rsidRPr="00826ADC" w:rsidRDefault="00FA4AC3" w:rsidP="00FA4AC3">
            <w:pPr>
              <w:rPr>
                <w:rFonts w:cstheme="minorHAnsi"/>
                <w:szCs w:val="20"/>
              </w:rPr>
            </w:pPr>
            <w:r w:rsidRPr="00826ADC">
              <w:rPr>
                <w:rFonts w:cstheme="minorHAnsi"/>
                <w:szCs w:val="20"/>
              </w:rPr>
              <w:t>Title 20 (2017)</w:t>
            </w:r>
          </w:p>
        </w:tc>
        <w:tc>
          <w:tcPr>
            <w:tcW w:w="2711" w:type="pct"/>
          </w:tcPr>
          <w:p w14:paraId="3FC8C492" w14:textId="77777777" w:rsidR="00FA4AC3" w:rsidRPr="00826ADC" w:rsidRDefault="00FA4AC3" w:rsidP="00FA4AC3">
            <w:pPr>
              <w:rPr>
                <w:rFonts w:cstheme="minorHAnsi"/>
                <w:szCs w:val="20"/>
              </w:rPr>
            </w:pPr>
            <w:r w:rsidRPr="00826ADC">
              <w:rPr>
                <w:rFonts w:cstheme="minorHAnsi"/>
                <w:szCs w:val="20"/>
              </w:rPr>
              <w:t>Section 1605.1(f) Water Heaters (1) Large Water Heaters</w:t>
            </w:r>
          </w:p>
        </w:tc>
        <w:tc>
          <w:tcPr>
            <w:tcW w:w="1134" w:type="pct"/>
          </w:tcPr>
          <w:p w14:paraId="1429DC99" w14:textId="77777777" w:rsidR="00FA4AC3" w:rsidRPr="00826ADC" w:rsidRDefault="00FA4AC3" w:rsidP="00FA4AC3">
            <w:pPr>
              <w:rPr>
                <w:rFonts w:cstheme="minorHAnsi"/>
                <w:szCs w:val="20"/>
              </w:rPr>
            </w:pPr>
            <w:r w:rsidRPr="00826ADC">
              <w:rPr>
                <w:rFonts w:cstheme="minorHAnsi"/>
                <w:szCs w:val="20"/>
              </w:rPr>
              <w:t>October 29, 2013</w:t>
            </w:r>
          </w:p>
        </w:tc>
      </w:tr>
      <w:tr w:rsidR="00FA4AC3" w:rsidRPr="00826ADC" w14:paraId="50119222" w14:textId="77777777" w:rsidTr="00FA4AC3">
        <w:trPr>
          <w:trHeight w:val="243"/>
        </w:trPr>
        <w:tc>
          <w:tcPr>
            <w:tcW w:w="1155" w:type="pct"/>
          </w:tcPr>
          <w:p w14:paraId="23DF4B37" w14:textId="77777777" w:rsidR="00FA4AC3" w:rsidRPr="00826ADC" w:rsidRDefault="00FA4AC3" w:rsidP="00FA4AC3">
            <w:pPr>
              <w:rPr>
                <w:rFonts w:cstheme="minorHAnsi"/>
                <w:szCs w:val="20"/>
              </w:rPr>
            </w:pPr>
            <w:r w:rsidRPr="00826ADC">
              <w:rPr>
                <w:rFonts w:cstheme="minorHAnsi"/>
                <w:szCs w:val="20"/>
              </w:rPr>
              <w:t>Title 20 (2017)</w:t>
            </w:r>
          </w:p>
        </w:tc>
        <w:tc>
          <w:tcPr>
            <w:tcW w:w="2711" w:type="pct"/>
          </w:tcPr>
          <w:p w14:paraId="48553C85" w14:textId="77777777" w:rsidR="00FA4AC3" w:rsidRPr="00826ADC" w:rsidRDefault="00FA4AC3" w:rsidP="00FA4AC3">
            <w:pPr>
              <w:rPr>
                <w:rFonts w:cstheme="minorHAnsi"/>
                <w:szCs w:val="20"/>
              </w:rPr>
            </w:pPr>
            <w:r w:rsidRPr="00826ADC">
              <w:rPr>
                <w:rFonts w:cstheme="minorHAnsi"/>
                <w:szCs w:val="20"/>
              </w:rPr>
              <w:t>Section 1605.1(f) Water Heaters (2) Small Water Heaters</w:t>
            </w:r>
          </w:p>
        </w:tc>
        <w:tc>
          <w:tcPr>
            <w:tcW w:w="1134" w:type="pct"/>
          </w:tcPr>
          <w:p w14:paraId="08FF955C" w14:textId="77777777" w:rsidR="00FA4AC3" w:rsidRPr="00826ADC" w:rsidRDefault="00FA4AC3" w:rsidP="00FA4AC3">
            <w:pPr>
              <w:rPr>
                <w:rFonts w:cstheme="minorHAnsi"/>
                <w:szCs w:val="20"/>
              </w:rPr>
            </w:pPr>
            <w:r w:rsidRPr="00826ADC">
              <w:rPr>
                <w:rFonts w:cstheme="minorHAnsi"/>
                <w:szCs w:val="20"/>
              </w:rPr>
              <w:t>April 16, 2015</w:t>
            </w:r>
          </w:p>
        </w:tc>
      </w:tr>
      <w:tr w:rsidR="00FA4AC3" w:rsidRPr="00826ADC" w14:paraId="4459AC8A" w14:textId="77777777" w:rsidTr="00FA4AC3">
        <w:trPr>
          <w:trHeight w:val="243"/>
        </w:trPr>
        <w:tc>
          <w:tcPr>
            <w:tcW w:w="1155" w:type="pct"/>
          </w:tcPr>
          <w:p w14:paraId="4D200688" w14:textId="77777777" w:rsidR="00FA4AC3" w:rsidRPr="00826ADC" w:rsidRDefault="00FA4AC3" w:rsidP="00FA4AC3">
            <w:pPr>
              <w:rPr>
                <w:rFonts w:cstheme="minorHAnsi"/>
                <w:szCs w:val="20"/>
              </w:rPr>
            </w:pPr>
            <w:r w:rsidRPr="00826ADC">
              <w:rPr>
                <w:rFonts w:cstheme="minorHAnsi"/>
                <w:szCs w:val="20"/>
              </w:rPr>
              <w:t>Federal Register</w:t>
            </w:r>
          </w:p>
        </w:tc>
        <w:tc>
          <w:tcPr>
            <w:tcW w:w="2711" w:type="pct"/>
          </w:tcPr>
          <w:p w14:paraId="60A763A0" w14:textId="77777777" w:rsidR="00FA4AC3" w:rsidRPr="00826ADC" w:rsidRDefault="00FA4AC3" w:rsidP="00FA4AC3">
            <w:pPr>
              <w:rPr>
                <w:rFonts w:cstheme="minorHAnsi"/>
                <w:szCs w:val="20"/>
              </w:rPr>
            </w:pPr>
            <w:r w:rsidRPr="00826ADC">
              <w:rPr>
                <w:rFonts w:cstheme="minorHAnsi"/>
                <w:szCs w:val="20"/>
              </w:rPr>
              <w:t>Vol. 81, No. 250; Department of Energy, Rules and Regulations [Docket No. EERE-2015-BT-TP-0007]</w:t>
            </w:r>
          </w:p>
        </w:tc>
        <w:tc>
          <w:tcPr>
            <w:tcW w:w="1134" w:type="pct"/>
          </w:tcPr>
          <w:p w14:paraId="10A5D143" w14:textId="77777777" w:rsidR="00FA4AC3" w:rsidRPr="00826ADC" w:rsidRDefault="00FA4AC3" w:rsidP="00FA4AC3">
            <w:pPr>
              <w:rPr>
                <w:rFonts w:cstheme="minorHAnsi"/>
                <w:szCs w:val="20"/>
              </w:rPr>
            </w:pPr>
            <w:r w:rsidRPr="00826ADC">
              <w:rPr>
                <w:rFonts w:cstheme="minorHAnsi"/>
                <w:szCs w:val="20"/>
              </w:rPr>
              <w:t>December 29, 2016</w:t>
            </w:r>
          </w:p>
        </w:tc>
      </w:tr>
    </w:tbl>
    <w:p w14:paraId="55090D66" w14:textId="599E7806" w:rsidR="005E780D" w:rsidRDefault="005E780D" w:rsidP="005E780D"/>
    <w:p w14:paraId="2F6F5BBB" w14:textId="77777777" w:rsidR="00015BBE" w:rsidRDefault="00015BBE" w:rsidP="005E780D"/>
    <w:p w14:paraId="493AD077" w14:textId="0A0DA419" w:rsidR="00572D2F" w:rsidRPr="00B95C0D" w:rsidRDefault="00572D2F" w:rsidP="00B95C0D">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7"/>
      <w:bookmarkEnd w:id="18"/>
      <w:bookmarkEnd w:id="19"/>
      <w:bookmarkEnd w:id="20"/>
    </w:p>
    <w:p w14:paraId="493AD078" w14:textId="6BBA2286"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B95C0D">
        <w:rPr>
          <w:rFonts w:asciiTheme="minorHAnsi" w:hAnsiTheme="minorHAnsi"/>
        </w:rPr>
        <w:t>Department of Energy – Rules and Regulations (Federal Register)</w:t>
      </w:r>
    </w:p>
    <w:p w14:paraId="7D3D0D3E" w14:textId="7F6FC6D7" w:rsidR="00B95C0D" w:rsidRPr="00554685" w:rsidRDefault="00F91226" w:rsidP="00B95C0D">
      <w:pPr>
        <w:rPr>
          <w:rFonts w:cs="Arial"/>
          <w:szCs w:val="22"/>
        </w:rPr>
      </w:pPr>
      <w:r>
        <w:t>Attachment B</w:t>
      </w:r>
      <w:r w:rsidR="00B95C0D" w:rsidRPr="00554685">
        <w:t>:</w:t>
      </w:r>
    </w:p>
    <w:p w14:paraId="493AD07A" w14:textId="762F6C2F" w:rsidR="00A54C66" w:rsidRPr="00554685" w:rsidRDefault="00B95C0D" w:rsidP="00920905">
      <w:pPr>
        <w:pStyle w:val="ListParagraph"/>
        <w:numPr>
          <w:ilvl w:val="0"/>
          <w:numId w:val="30"/>
        </w:numPr>
        <w:rPr>
          <w:rFonts w:cs="Arial"/>
          <w:szCs w:val="22"/>
        </w:rPr>
      </w:pPr>
      <w:r w:rsidRPr="00554685">
        <w:rPr>
          <w:rFonts w:cs="Arial"/>
          <w:szCs w:val="22"/>
        </w:rPr>
        <w:t>The effective date of this rule was December 29, 2016, proposed by the Department of Energy.</w:t>
      </w:r>
    </w:p>
    <w:p w14:paraId="493AD07B" w14:textId="5964D28D" w:rsidR="00A54C66" w:rsidRPr="00554685" w:rsidRDefault="00B95C0D" w:rsidP="00920905">
      <w:pPr>
        <w:pStyle w:val="ListParagraph"/>
        <w:numPr>
          <w:ilvl w:val="0"/>
          <w:numId w:val="30"/>
        </w:numPr>
        <w:rPr>
          <w:rFonts w:cs="Arial"/>
          <w:szCs w:val="22"/>
        </w:rPr>
      </w:pPr>
      <w:r w:rsidRPr="00554685">
        <w:rPr>
          <w:rFonts w:cs="Arial"/>
          <w:szCs w:val="22"/>
        </w:rPr>
        <w:t xml:space="preserve">This ruling was intended to change the way that residential water heating equipment is rated. </w:t>
      </w:r>
    </w:p>
    <w:p w14:paraId="493AD07C" w14:textId="01730F61" w:rsidR="00A54C66" w:rsidRPr="00554685" w:rsidRDefault="00B95C0D" w:rsidP="00920905">
      <w:pPr>
        <w:pStyle w:val="ListParagraph"/>
        <w:numPr>
          <w:ilvl w:val="0"/>
          <w:numId w:val="30"/>
        </w:numPr>
        <w:rPr>
          <w:rFonts w:cs="Arial"/>
          <w:szCs w:val="22"/>
        </w:rPr>
      </w:pPr>
      <w:r w:rsidRPr="00554685">
        <w:rPr>
          <w:rFonts w:cs="Arial"/>
          <w:szCs w:val="22"/>
        </w:rPr>
        <w:t>In this final rule, DOE establishes a mathematical conversion factor between the values determined using the Energy Factor (EF), Thermal Efficiency (TE), and Standby Losses (SL)</w:t>
      </w:r>
      <w:r w:rsidR="00554685" w:rsidRPr="00554685">
        <w:rPr>
          <w:rFonts w:cs="Arial"/>
          <w:szCs w:val="22"/>
        </w:rPr>
        <w:t xml:space="preserve"> test procedures and the values would be determined using the uniform efficiency descriptor test procedure. The DOE used the conversion factors to derive minimum energy conservation standards in terms of UEF, which can be found in section 1.4.2. The standards denominated in UEF are neither more nor less stringent than the EF-denominated standards for consumer water heaters and for commercial water-heating equipment based on the thermal efficiency and standby loss metrics. </w:t>
      </w:r>
    </w:p>
    <w:p w14:paraId="14D03376" w14:textId="2BC5D624" w:rsidR="007135EB" w:rsidRPr="007135EB" w:rsidRDefault="00554685" w:rsidP="007135EB">
      <w:pPr>
        <w:pStyle w:val="ListParagraph"/>
        <w:numPr>
          <w:ilvl w:val="0"/>
          <w:numId w:val="30"/>
        </w:numPr>
        <w:rPr>
          <w:rFonts w:cs="Arial"/>
          <w:szCs w:val="22"/>
        </w:rPr>
      </w:pPr>
      <w:r w:rsidRPr="00554685">
        <w:rPr>
          <w:rFonts w:cs="Arial"/>
          <w:szCs w:val="22"/>
        </w:rPr>
        <w:t>This ruling has caused a shift in manufacturing to UEF rated appliances as opposed to EF rated appliances. This new workpaper update will address this shift by converting both baseline and measure cases to be rated with UEF</w:t>
      </w:r>
      <w:r w:rsidR="00946079">
        <w:rPr>
          <w:rFonts w:cs="Arial"/>
          <w:szCs w:val="22"/>
        </w:rPr>
        <w:t>, Medium and High Draw</w:t>
      </w:r>
      <w:r w:rsidRPr="00554685">
        <w:rPr>
          <w:rFonts w:cs="Arial"/>
          <w:szCs w:val="22"/>
        </w:rPr>
        <w:t xml:space="preserve">. </w:t>
      </w:r>
    </w:p>
    <w:p w14:paraId="50F74431" w14:textId="618DD028" w:rsidR="007135EB" w:rsidRDefault="007135EB" w:rsidP="007135EB">
      <w:pPr>
        <w:pStyle w:val="Heading3"/>
        <w:rPr>
          <w:rFonts w:asciiTheme="minorHAnsi" w:hAnsiTheme="minorHAnsi"/>
        </w:rPr>
      </w:pPr>
      <w:bookmarkStart w:id="22" w:name="_Toc513127187"/>
      <w:r w:rsidRPr="00920905">
        <w:rPr>
          <w:rFonts w:asciiTheme="minorHAnsi" w:hAnsiTheme="minorHAnsi"/>
        </w:rPr>
        <w:t>1.</w:t>
      </w:r>
      <w:r>
        <w:rPr>
          <w:rFonts w:asciiTheme="minorHAnsi" w:hAnsiTheme="minorHAnsi"/>
        </w:rPr>
        <w:t>5.2</w:t>
      </w:r>
      <w:r w:rsidRPr="00920905">
        <w:rPr>
          <w:rFonts w:asciiTheme="minorHAnsi" w:hAnsiTheme="minorHAnsi"/>
        </w:rPr>
        <w:t xml:space="preserve"> </w:t>
      </w:r>
      <w:bookmarkEnd w:id="22"/>
      <w:r w:rsidR="00BD58F3">
        <w:rPr>
          <w:rFonts w:asciiTheme="minorHAnsi" w:hAnsiTheme="minorHAnsi"/>
        </w:rPr>
        <w:t>Technical Support Document: Energy Efficiency Program for Consumer Products and Commercial and Industrial Equipment: Commercial Water Heating Equipment</w:t>
      </w:r>
    </w:p>
    <w:p w14:paraId="38FFE544" w14:textId="24F28029" w:rsidR="007135EB" w:rsidRDefault="007135EB" w:rsidP="007135EB">
      <w:r>
        <w:t>Attachment C:</w:t>
      </w:r>
    </w:p>
    <w:p w14:paraId="4C0B36E5" w14:textId="375A53AF" w:rsidR="007135EB" w:rsidRDefault="007135EB" w:rsidP="007135EB">
      <w:pPr>
        <w:pStyle w:val="ListParagraph"/>
        <w:numPr>
          <w:ilvl w:val="0"/>
          <w:numId w:val="36"/>
        </w:numPr>
      </w:pPr>
      <w:r>
        <w:t xml:space="preserve">This </w:t>
      </w:r>
      <w:r w:rsidR="00BD58F3">
        <w:t>technical support document</w:t>
      </w:r>
      <w:r>
        <w:t xml:space="preserve"> was utilized for cost data amongst all measures within this workpaper. </w:t>
      </w:r>
    </w:p>
    <w:p w14:paraId="6545DD2F" w14:textId="6DC40CBA" w:rsidR="007135EB" w:rsidRDefault="007135EB" w:rsidP="007135EB">
      <w:pPr>
        <w:pStyle w:val="ListParagraph"/>
        <w:numPr>
          <w:ilvl w:val="0"/>
          <w:numId w:val="36"/>
        </w:numPr>
      </w:pPr>
      <w:r>
        <w:t xml:space="preserve">This </w:t>
      </w:r>
      <w:r w:rsidR="00BD58F3">
        <w:t>document</w:t>
      </w:r>
      <w:r>
        <w:t xml:space="preserve"> was </w:t>
      </w:r>
      <w:r w:rsidR="00BD58F3">
        <w:t>developed</w:t>
      </w:r>
      <w:r>
        <w:t xml:space="preserve"> by </w:t>
      </w:r>
      <w:r w:rsidR="00BD58F3">
        <w:t>Navigant Consulting on behalf of the department of energy</w:t>
      </w:r>
      <w:r>
        <w:t xml:space="preserve"> and published on</w:t>
      </w:r>
      <w:r w:rsidR="00BD58F3">
        <w:t xml:space="preserve"> April 18, 206</w:t>
      </w:r>
      <w:r>
        <w:t xml:space="preserve">4. </w:t>
      </w:r>
    </w:p>
    <w:p w14:paraId="63FF90BE" w14:textId="034C9512" w:rsidR="007135EB" w:rsidRPr="006A7D6F" w:rsidRDefault="007135EB" w:rsidP="007135EB">
      <w:pPr>
        <w:pStyle w:val="ListParagraph"/>
        <w:numPr>
          <w:ilvl w:val="0"/>
          <w:numId w:val="36"/>
        </w:numPr>
      </w:pPr>
      <w:r>
        <w:t>The cost estimates provided by this study is the sole source of cost es</w:t>
      </w:r>
      <w:r w:rsidR="00794E7D">
        <w:t xml:space="preserve">timation within this workpaper. The data provides information about labor and costs for several efficiency levels for both commercial storage and tankless water heaters. </w:t>
      </w:r>
    </w:p>
    <w:p w14:paraId="54F93B7D" w14:textId="77777777" w:rsidR="007135EB" w:rsidRPr="007135EB" w:rsidRDefault="007135EB" w:rsidP="007135EB">
      <w:pPr>
        <w:rPr>
          <w:rFonts w:cs="Arial"/>
          <w:szCs w:val="22"/>
        </w:rPr>
      </w:pPr>
    </w:p>
    <w:p w14:paraId="12448859" w14:textId="1DEAF5B2" w:rsidR="00946079" w:rsidRPr="00946079" w:rsidRDefault="009844A1" w:rsidP="00946079">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93AD084" w14:textId="157227A4" w:rsidR="00602F18" w:rsidRPr="00E92B64" w:rsidRDefault="00963314" w:rsidP="00E92B64">
      <w:pPr>
        <w:rPr>
          <w:rFonts w:cs="Arial"/>
          <w:szCs w:val="22"/>
        </w:rPr>
      </w:pPr>
      <w:r>
        <w:rPr>
          <w:rFonts w:cs="Arial"/>
          <w:szCs w:val="22"/>
        </w:rPr>
        <w:t xml:space="preserve">The data provided and utilized for the means of this workpaper </w:t>
      </w:r>
      <w:r w:rsidR="002E6F35">
        <w:rPr>
          <w:rFonts w:cs="Arial"/>
          <w:szCs w:val="22"/>
        </w:rPr>
        <w:t xml:space="preserve">is considered </w:t>
      </w:r>
      <w:r>
        <w:rPr>
          <w:rFonts w:cs="Arial"/>
          <w:szCs w:val="22"/>
        </w:rPr>
        <w:t>sufficient.</w:t>
      </w:r>
      <w:r w:rsidR="00883414">
        <w:rPr>
          <w:rFonts w:cs="Arial"/>
          <w:szCs w:val="22"/>
        </w:rPr>
        <w:t xml:space="preserve"> The savings values utilized within this workpaper are approved valu</w:t>
      </w:r>
      <w:r w:rsidR="0057764A">
        <w:rPr>
          <w:rFonts w:cs="Arial"/>
          <w:szCs w:val="22"/>
        </w:rPr>
        <w:t>es through the DEER READI Tool.</w:t>
      </w:r>
      <w:r>
        <w:rPr>
          <w:rFonts w:cs="Arial"/>
          <w:szCs w:val="22"/>
        </w:rPr>
        <w:t xml:space="preserve"> Future data n</w:t>
      </w:r>
      <w:r w:rsidR="002E6F35">
        <w:rPr>
          <w:rFonts w:cs="Arial"/>
          <w:szCs w:val="22"/>
        </w:rPr>
        <w:t xml:space="preserve">eeds may come if there becomes a need to re-evaluate the measure costs that were based on </w:t>
      </w:r>
      <w:r w:rsidR="00AF45FF">
        <w:rPr>
          <w:rFonts w:cs="Arial"/>
          <w:szCs w:val="22"/>
        </w:rPr>
        <w:t xml:space="preserve">data from 2014 and earlier. </w:t>
      </w:r>
      <w:r w:rsidR="00B04797">
        <w:rPr>
          <w:rFonts w:cs="Arial"/>
          <w:szCs w:val="22"/>
        </w:rPr>
        <w:t>Furthermore, available product databases published by the CEC and AHRI do not include sufficient quantities of UEF rated water heaters to develop typical code baseline and measure level performance criteria. Therefore, DEER measure and baselin</w:t>
      </w:r>
      <w:r w:rsidR="00A62165">
        <w:rPr>
          <w:rFonts w:cs="Arial"/>
          <w:szCs w:val="22"/>
        </w:rPr>
        <w:t>e definitions were not revised.</w:t>
      </w:r>
      <w:r w:rsidR="00A62165">
        <w:rPr>
          <w:rStyle w:val="EndnoteReference"/>
          <w:rFonts w:cs="Arial"/>
          <w:szCs w:val="22"/>
        </w:rPr>
        <w:endnoteReference w:id="3"/>
      </w:r>
      <w:r w:rsidR="008129AA">
        <w:rPr>
          <w:rFonts w:cs="Arial"/>
          <w:szCs w:val="22"/>
        </w:rPr>
        <w:t xml:space="preserve"> </w:t>
      </w:r>
      <w:r w:rsidR="00206C81">
        <w:rPr>
          <w:rFonts w:cs="Arial"/>
          <w:szCs w:val="22"/>
        </w:rPr>
        <w:t xml:space="preserve">The small instantaneous water heater as implemented in non-residential building types should also be re-evaluated within upcoming versions of the DEER water heating Calculator. According to DEER, the savings were last referenced from WaterHeater-Calculator-v1.1, while the current version is 3.1.1 and does not include calculations for small sized units. This workpaper is using the best available data captured within DEER. </w:t>
      </w:r>
    </w:p>
    <w:p w14:paraId="5A103765" w14:textId="0F5CF78C" w:rsidR="008A6B52" w:rsidRPr="00500C4E" w:rsidRDefault="008A6B52" w:rsidP="008A6B52">
      <w:pPr>
        <w:pStyle w:val="Heading1"/>
        <w:keepNext w:val="0"/>
        <w:rPr>
          <w:rFonts w:cstheme="minorHAnsi"/>
        </w:rPr>
      </w:pPr>
      <w:bookmarkStart w:id="23" w:name="_Toc214003093"/>
      <w:bookmarkEnd w:id="21"/>
      <w:r w:rsidRPr="00500C4E">
        <w:rPr>
          <w:rFonts w:cstheme="minorHAnsi"/>
        </w:rPr>
        <w:t>Section 2</w:t>
      </w:r>
      <w:r>
        <w:rPr>
          <w:rFonts w:cstheme="minorHAnsi"/>
        </w:rPr>
        <w:t>.</w:t>
      </w:r>
      <w:r w:rsidRPr="00500C4E">
        <w:rPr>
          <w:rFonts w:cstheme="minorHAnsi"/>
        </w:rPr>
        <w:t xml:space="preserve"> Calculation Methodology</w:t>
      </w:r>
      <w:ins w:id="24" w:author="Mendoza, Matthew D" w:date="2018-09-10T14:20:00Z">
        <w:r w:rsidR="002404AF">
          <w:rPr>
            <w:rFonts w:cstheme="minorHAnsi"/>
          </w:rPr>
          <w:t xml:space="preserve"> </w:t>
        </w:r>
      </w:ins>
    </w:p>
    <w:p w14:paraId="0AA99C97" w14:textId="5D35930B" w:rsidR="00AF6B02" w:rsidRDefault="00AF6B02" w:rsidP="00AF6B02">
      <w:pPr>
        <w:pStyle w:val="Heading2"/>
        <w:rPr>
          <w:rFonts w:asciiTheme="minorHAnsi" w:hAnsiTheme="minorHAnsi" w:cstheme="minorHAnsi"/>
        </w:rPr>
      </w:pPr>
      <w:bookmarkStart w:id="25" w:name="_Toc513127191"/>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Conversion from Energy Factor to Uniform Energy Factor</w:t>
      </w:r>
      <w:bookmarkEnd w:id="25"/>
    </w:p>
    <w:p w14:paraId="6B56F0F3" w14:textId="71F70DF9" w:rsidR="0000497E" w:rsidRDefault="0000497E" w:rsidP="0000497E">
      <w:r>
        <w:t>Tankless water heaters follow a different calculation methodology to convert the Energy Factor to Uniform Energy Factor than storage water heaters. The UEF is largely dependent on the recovery efficiency (</w:t>
      </w:r>
      <w:r>
        <w:rPr>
          <w:i/>
        </w:rPr>
        <w:t>n</w:t>
      </w:r>
      <w:r>
        <w:rPr>
          <w:i/>
          <w:vertAlign w:val="subscript"/>
        </w:rPr>
        <w:t>r</w:t>
      </w:r>
      <w:r>
        <w:rPr>
          <w:i/>
        </w:rPr>
        <w:t xml:space="preserve">) </w:t>
      </w:r>
      <w:r>
        <w:t xml:space="preserve">and the max gallons per minute (GPM) rating of the unit. Due to the design of a tankless water heater, other factors, like standby losses, play a minimal role in their energy rating. </w:t>
      </w:r>
      <w:r w:rsidR="001A6916">
        <w:t xml:space="preserve">The DOE Federal Register, as described in section 1.5.1, elaborates on a simple calculation from EF to UEF for these units. </w:t>
      </w:r>
    </w:p>
    <w:p w14:paraId="4A07294F" w14:textId="77777777" w:rsidR="004352B7" w:rsidRDefault="004352B7" w:rsidP="004352B7">
      <w:r>
        <w:t xml:space="preserve"> </w:t>
      </w:r>
    </w:p>
    <w:p w14:paraId="08C4D348" w14:textId="3F92B218" w:rsidR="001A6916" w:rsidRPr="001A6916" w:rsidRDefault="004352B7" w:rsidP="004352B7">
      <w:r>
        <w:t xml:space="preserve">(1) </w:t>
      </w:r>
      <w:r>
        <w:tab/>
      </w:r>
      <w:r>
        <w:tab/>
      </w:r>
      <w:r>
        <w:tab/>
      </w:r>
      <w:r>
        <w:tab/>
      </w:r>
      <w:r>
        <w:tab/>
      </w:r>
      <m:oMath>
        <m:sSub>
          <m:sSubPr>
            <m:ctrlPr>
              <w:rPr>
                <w:rFonts w:ascii="Cambria Math" w:hAnsi="Cambria Math"/>
                <w:i/>
                <w:sz w:val="28"/>
              </w:rPr>
            </m:ctrlPr>
          </m:sSubPr>
          <m:e>
            <m:r>
              <w:rPr>
                <w:rFonts w:ascii="Cambria Math" w:hAnsi="Cambria Math"/>
                <w:sz w:val="28"/>
              </w:rPr>
              <m:t>UEF</m:t>
            </m:r>
          </m:e>
          <m:sub>
            <m:r>
              <w:rPr>
                <w:rFonts w:ascii="Cambria Math" w:hAnsi="Cambria Math"/>
                <w:sz w:val="28"/>
              </w:rPr>
              <m:t>model</m:t>
            </m:r>
          </m:sub>
        </m:sSub>
        <m:r>
          <w:rPr>
            <w:rFonts w:ascii="Cambria Math" w:hAnsi="Cambria Math"/>
            <w:sz w:val="28"/>
          </w:rPr>
          <m:t>=</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n</m:t>
                </m:r>
              </m:e>
              <m:sub>
                <m:r>
                  <w:rPr>
                    <w:rFonts w:ascii="Cambria Math" w:hAnsi="Cambria Math"/>
                    <w:sz w:val="28"/>
                  </w:rPr>
                  <m:t>r</m:t>
                </m:r>
              </m:sub>
            </m:sSub>
          </m:num>
          <m:den>
            <m:r>
              <w:rPr>
                <w:rFonts w:ascii="Cambria Math" w:hAnsi="Cambria Math"/>
                <w:sz w:val="28"/>
              </w:rPr>
              <m:t>1+A</m:t>
            </m:r>
            <m:sSub>
              <m:sSubPr>
                <m:ctrlPr>
                  <w:rPr>
                    <w:rFonts w:ascii="Cambria Math" w:hAnsi="Cambria Math"/>
                    <w:i/>
                    <w:sz w:val="28"/>
                  </w:rPr>
                </m:ctrlPr>
              </m:sSubPr>
              <m:e>
                <m:r>
                  <w:rPr>
                    <w:rFonts w:ascii="Cambria Math" w:hAnsi="Cambria Math"/>
                    <w:sz w:val="28"/>
                  </w:rPr>
                  <m:t>*n</m:t>
                </m:r>
              </m:e>
              <m:sub>
                <m:r>
                  <w:rPr>
                    <w:rFonts w:ascii="Cambria Math" w:hAnsi="Cambria Math"/>
                    <w:sz w:val="28"/>
                  </w:rPr>
                  <m:t>r</m:t>
                </m:r>
              </m:sub>
            </m:sSub>
          </m:den>
        </m:f>
      </m:oMath>
    </w:p>
    <w:p w14:paraId="0CB6C717" w14:textId="6F4399C3" w:rsidR="001A6916" w:rsidRDefault="001A6916" w:rsidP="001A6916"/>
    <w:p w14:paraId="0F6EBBEA" w14:textId="7BB14AB7" w:rsidR="001A6916" w:rsidRDefault="001A6916" w:rsidP="001A6916">
      <w:r>
        <w:t>The UEF</w:t>
      </w:r>
      <w:r>
        <w:rPr>
          <w:vertAlign w:val="subscript"/>
        </w:rPr>
        <w:t>model</w:t>
      </w:r>
      <w:r>
        <w:rPr>
          <w:vertAlign w:val="subscript"/>
        </w:rPr>
        <w:softHyphen/>
      </w:r>
      <w:r>
        <w:t xml:space="preserve"> is first calculated based on the recovery efficiency of the unit (n</w:t>
      </w:r>
      <w:r>
        <w:rPr>
          <w:vertAlign w:val="subscript"/>
        </w:rPr>
        <w:t>r</w:t>
      </w:r>
      <w:r>
        <w:rPr>
          <w:vertAlign w:val="subscript"/>
        </w:rPr>
        <w:softHyphen/>
      </w:r>
      <w:r>
        <w:t xml:space="preserve">). This recovery efficiency can either be a tested value but is typically manufacturer rated and can be found as a nameplate value on the unit. The value of </w:t>
      </w:r>
      <w:r>
        <w:rPr>
          <w:i/>
        </w:rPr>
        <w:t>A</w:t>
      </w:r>
      <w:r>
        <w:t xml:space="preserve"> is a coefficient given within the DOE documentation. This variable is given for all 4 draw patterns for electric and gas units. </w:t>
      </w:r>
    </w:p>
    <w:p w14:paraId="7C0FF6F7" w14:textId="507DA6AC" w:rsidR="001A6916" w:rsidRDefault="001A6916" w:rsidP="001A6916"/>
    <w:p w14:paraId="7DFAA836" w14:textId="77777777" w:rsidR="001A6916" w:rsidRDefault="001A6916" w:rsidP="001A6916">
      <w:pPr>
        <w:keepNext/>
      </w:pPr>
      <w:r>
        <w:rPr>
          <w:noProof/>
        </w:rPr>
        <w:drawing>
          <wp:inline distT="0" distB="0" distL="0" distR="0" wp14:anchorId="06796190" wp14:editId="70AFC14B">
            <wp:extent cx="5943600" cy="971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971550"/>
                    </a:xfrm>
                    <a:prstGeom prst="rect">
                      <a:avLst/>
                    </a:prstGeom>
                  </pic:spPr>
                </pic:pic>
              </a:graphicData>
            </a:graphic>
          </wp:inline>
        </w:drawing>
      </w:r>
    </w:p>
    <w:p w14:paraId="7F6FEE52" w14:textId="6BD396E7" w:rsidR="001A6916" w:rsidRDefault="001A6916" w:rsidP="001A6916">
      <w:pPr>
        <w:pStyle w:val="Caption"/>
        <w:jc w:val="center"/>
        <w:rPr>
          <w:sz w:val="20"/>
        </w:rPr>
      </w:pPr>
      <w:r w:rsidRPr="001A6916">
        <w:rPr>
          <w:sz w:val="20"/>
        </w:rPr>
        <w:t xml:space="preserve">Figure </w:t>
      </w:r>
      <w:r w:rsidRPr="001A6916">
        <w:rPr>
          <w:sz w:val="20"/>
        </w:rPr>
        <w:fldChar w:fldCharType="begin"/>
      </w:r>
      <w:r w:rsidRPr="001A6916">
        <w:rPr>
          <w:sz w:val="20"/>
        </w:rPr>
        <w:instrText xml:space="preserve"> SEQ Figure \* ARABIC </w:instrText>
      </w:r>
      <w:r w:rsidRPr="001A6916">
        <w:rPr>
          <w:sz w:val="20"/>
        </w:rPr>
        <w:fldChar w:fldCharType="separate"/>
      </w:r>
      <w:r w:rsidR="001D61F8">
        <w:rPr>
          <w:noProof/>
          <w:sz w:val="20"/>
        </w:rPr>
        <w:t>1</w:t>
      </w:r>
      <w:r w:rsidRPr="001A6916">
        <w:rPr>
          <w:sz w:val="20"/>
        </w:rPr>
        <w:fldChar w:fldCharType="end"/>
      </w:r>
      <w:r w:rsidRPr="001A6916">
        <w:rPr>
          <w:sz w:val="20"/>
        </w:rPr>
        <w:t>: Coefficients for the Analytical UEF conversion Factor for Consumer Instantaneous Water Heaters</w:t>
      </w:r>
    </w:p>
    <w:p w14:paraId="7D8A741C" w14:textId="15B6DEDC" w:rsidR="001A6916" w:rsidRDefault="001A6916" w:rsidP="001A6916"/>
    <w:p w14:paraId="23905140" w14:textId="2D07C9DC" w:rsidR="001A6916" w:rsidRDefault="001A6916" w:rsidP="001A6916">
      <w:r>
        <w:t xml:space="preserve">As seen above, each draw pattern is given a different coefficient that is unique to the draw pattern. This draw pattern correlates with the Max GPM of the unit. Due to the energy rating change, the measurement of Max GPM has changed and a conversion equation to go from a units original Max GPM to the unit’s “New Max GPM” was given with the DOE documentation. </w:t>
      </w:r>
    </w:p>
    <w:p w14:paraId="1ED7D0B2" w14:textId="77777777" w:rsidR="007135EB" w:rsidRDefault="007135EB" w:rsidP="001A6916"/>
    <w:p w14:paraId="109085F5" w14:textId="3C406F31" w:rsidR="001A6916" w:rsidRDefault="004352B7" w:rsidP="001A6916">
      <w:r>
        <w:t>(2)</w:t>
      </w:r>
      <w:r>
        <w:tab/>
      </w:r>
      <w:r>
        <w:tab/>
      </w:r>
      <w:r>
        <w:tab/>
      </w:r>
      <w:r>
        <w:tab/>
      </w:r>
      <m:oMath>
        <m:r>
          <w:rPr>
            <w:rFonts w:ascii="Cambria Math" w:hAnsi="Cambria Math"/>
          </w:rPr>
          <m:t>New Max GPM=1.1461*</m:t>
        </m:r>
        <m:sSub>
          <m:sSubPr>
            <m:ctrlPr>
              <w:rPr>
                <w:rFonts w:ascii="Cambria Math" w:hAnsi="Cambria Math"/>
                <w:i/>
              </w:rPr>
            </m:ctrlPr>
          </m:sSubPr>
          <m:e>
            <m:r>
              <w:rPr>
                <w:rFonts w:ascii="Cambria Math" w:hAnsi="Cambria Math"/>
              </w:rPr>
              <m:t>Max GPM</m:t>
            </m:r>
          </m:e>
          <m:sub>
            <m:r>
              <w:rPr>
                <w:rFonts w:ascii="Cambria Math" w:hAnsi="Cambria Math"/>
              </w:rPr>
              <m:t>p</m:t>
            </m:r>
          </m:sub>
        </m:sSub>
      </m:oMath>
    </w:p>
    <w:p w14:paraId="2292F33A" w14:textId="674F10EB" w:rsidR="001A6916" w:rsidRDefault="001A6916" w:rsidP="001A6916"/>
    <w:p w14:paraId="5F48F451" w14:textId="2CC68344" w:rsidR="008456D7" w:rsidRDefault="008456D7" w:rsidP="001A6916">
      <w:r>
        <w:t>The Max GPM</w:t>
      </w:r>
      <w:r>
        <w:rPr>
          <w:vertAlign w:val="subscript"/>
        </w:rPr>
        <w:t>p</w:t>
      </w:r>
      <w:r>
        <w:t xml:space="preserve"> correlates with the manufacturer rated Max GPM rating. The new volumetric flow rating can then be used to determine the draw pattern of the unit using the given table in the Federal Register, which can be found on table __ within section 1.4.2 of this workpaper. </w:t>
      </w:r>
    </w:p>
    <w:p w14:paraId="5C059F62" w14:textId="6659A086" w:rsidR="008456D7" w:rsidRDefault="008456D7" w:rsidP="001A6916"/>
    <w:p w14:paraId="177015F0" w14:textId="461B2F5B" w:rsidR="008456D7" w:rsidRDefault="00CE1587" w:rsidP="001A6916">
      <w:r>
        <w:t xml:space="preserve">The new UEF value for gas-fired instantaneous </w:t>
      </w:r>
      <w:r w:rsidR="004352B7">
        <w:t>water heaters is calculated using the following equation.</w:t>
      </w:r>
    </w:p>
    <w:p w14:paraId="1BF4A119" w14:textId="2027F8E8" w:rsidR="004352B7" w:rsidRDefault="004352B7" w:rsidP="001A6916"/>
    <w:p w14:paraId="3884AE8E" w14:textId="19C154A7" w:rsidR="004352B7" w:rsidRDefault="004352B7" w:rsidP="001A6916">
      <w:r>
        <w:t>(3)</w:t>
      </w:r>
      <w:r>
        <w:tab/>
      </w:r>
      <w:r>
        <w:tab/>
      </w:r>
      <w:r>
        <w:tab/>
      </w:r>
      <w:r>
        <w:tab/>
      </w:r>
      <m:oMath>
        <m:r>
          <w:rPr>
            <w:rFonts w:ascii="Cambria Math" w:hAnsi="Cambria Math"/>
          </w:rPr>
          <m:t>New UEF=0.1006+0.8622*</m:t>
        </m:r>
        <m:sSub>
          <m:sSubPr>
            <m:ctrlPr>
              <w:rPr>
                <w:rFonts w:ascii="Cambria Math" w:hAnsi="Cambria Math"/>
                <w:i/>
              </w:rPr>
            </m:ctrlPr>
          </m:sSubPr>
          <m:e>
            <m:r>
              <w:rPr>
                <w:rFonts w:ascii="Cambria Math" w:hAnsi="Cambria Math"/>
              </w:rPr>
              <m:t>UEF</m:t>
            </m:r>
          </m:e>
          <m:sub>
            <m:r>
              <w:rPr>
                <w:rFonts w:ascii="Cambria Math" w:hAnsi="Cambria Math"/>
              </w:rPr>
              <m:t>model</m:t>
            </m:r>
          </m:sub>
        </m:sSub>
      </m:oMath>
    </w:p>
    <w:p w14:paraId="28D958AC" w14:textId="16FC10A5" w:rsidR="004352B7" w:rsidRDefault="004352B7" w:rsidP="001A6916"/>
    <w:p w14:paraId="5F1735D9" w14:textId="17625419" w:rsidR="004352B7" w:rsidRDefault="004352B7" w:rsidP="001A6916">
      <w:r>
        <w:t xml:space="preserve">The result from equation (1) is inserted into equation (3) to obtain the new UEF. Equation (2) is used to determine which draw pattern the unit belongs to. </w:t>
      </w:r>
    </w:p>
    <w:p w14:paraId="32411342" w14:textId="47E2BB49" w:rsidR="004352B7" w:rsidRDefault="004352B7" w:rsidP="001A6916"/>
    <w:p w14:paraId="6037B576" w14:textId="11E306D1" w:rsidR="004352B7" w:rsidRDefault="004352B7" w:rsidP="001A6916">
      <w:r>
        <w:rPr>
          <w:b/>
        </w:rPr>
        <w:t>Sample Calculation:</w:t>
      </w:r>
    </w:p>
    <w:p w14:paraId="4D8934E6" w14:textId="083F8B4D" w:rsidR="004352B7" w:rsidRDefault="004352B7" w:rsidP="001A6916">
      <w:r>
        <w:t xml:space="preserve">Using an example obtained from the CEC database for small tankless gas fired water heaters, which can be found within attachment </w:t>
      </w:r>
      <w:r>
        <w:rPr>
          <w:i/>
        </w:rPr>
        <w:t>A</w:t>
      </w:r>
      <w:r>
        <w:t>, a sample calculation is performed as follows.</w:t>
      </w:r>
    </w:p>
    <w:p w14:paraId="08CFCB70" w14:textId="5B86B5AA" w:rsidR="004352B7" w:rsidRDefault="004352B7" w:rsidP="001A6916"/>
    <w:p w14:paraId="212D4282" w14:textId="2D7F495A" w:rsidR="00E162B0" w:rsidRDefault="00E162B0" w:rsidP="00E162B0">
      <w:pPr>
        <w:pStyle w:val="Caption"/>
        <w:keepNext/>
        <w:jc w:val="center"/>
      </w:pPr>
      <w:r>
        <w:t>Table 6: Example Unit Info</w:t>
      </w:r>
    </w:p>
    <w:tbl>
      <w:tblPr>
        <w:tblW w:w="7674" w:type="dxa"/>
        <w:jc w:val="center"/>
        <w:tblLook w:val="04A0" w:firstRow="1" w:lastRow="0" w:firstColumn="1" w:lastColumn="0" w:noHBand="0" w:noVBand="1"/>
      </w:tblPr>
      <w:tblGrid>
        <w:gridCol w:w="1635"/>
        <w:gridCol w:w="1169"/>
        <w:gridCol w:w="909"/>
        <w:gridCol w:w="1148"/>
        <w:gridCol w:w="886"/>
        <w:gridCol w:w="1088"/>
        <w:gridCol w:w="839"/>
      </w:tblGrid>
      <w:tr w:rsidR="004352B7" w:rsidRPr="004352B7" w14:paraId="5C3B45DA" w14:textId="77777777" w:rsidTr="00E162B0">
        <w:trPr>
          <w:trHeight w:val="300"/>
          <w:jc w:val="center"/>
        </w:trPr>
        <w:tc>
          <w:tcPr>
            <w:tcW w:w="1635" w:type="dxa"/>
            <w:tcBorders>
              <w:top w:val="nil"/>
              <w:left w:val="nil"/>
              <w:bottom w:val="nil"/>
              <w:right w:val="nil"/>
            </w:tcBorders>
            <w:shd w:val="clear" w:color="000000" w:fill="D9D9D9"/>
            <w:noWrap/>
            <w:vAlign w:val="bottom"/>
            <w:hideMark/>
          </w:tcPr>
          <w:p w14:paraId="2B438E9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Manufacturer</w:t>
            </w:r>
          </w:p>
        </w:tc>
        <w:tc>
          <w:tcPr>
            <w:tcW w:w="1169" w:type="dxa"/>
            <w:tcBorders>
              <w:top w:val="nil"/>
              <w:left w:val="nil"/>
              <w:bottom w:val="nil"/>
              <w:right w:val="nil"/>
            </w:tcBorders>
            <w:shd w:val="clear" w:color="000000" w:fill="D9D9D9"/>
            <w:noWrap/>
            <w:vAlign w:val="bottom"/>
            <w:hideMark/>
          </w:tcPr>
          <w:p w14:paraId="1FBDBAA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Model Number</w:t>
            </w:r>
          </w:p>
        </w:tc>
        <w:tc>
          <w:tcPr>
            <w:tcW w:w="909" w:type="dxa"/>
            <w:tcBorders>
              <w:top w:val="nil"/>
              <w:left w:val="nil"/>
              <w:bottom w:val="nil"/>
              <w:right w:val="nil"/>
            </w:tcBorders>
            <w:shd w:val="clear" w:color="000000" w:fill="D9D9D9"/>
            <w:noWrap/>
            <w:vAlign w:val="bottom"/>
            <w:hideMark/>
          </w:tcPr>
          <w:p w14:paraId="4CAF1C85"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Energy Source</w:t>
            </w:r>
          </w:p>
        </w:tc>
        <w:tc>
          <w:tcPr>
            <w:tcW w:w="1148" w:type="dxa"/>
            <w:tcBorders>
              <w:top w:val="nil"/>
              <w:left w:val="nil"/>
              <w:bottom w:val="nil"/>
              <w:right w:val="nil"/>
            </w:tcBorders>
            <w:shd w:val="clear" w:color="000000" w:fill="D9D9D9"/>
            <w:noWrap/>
            <w:vAlign w:val="bottom"/>
            <w:hideMark/>
          </w:tcPr>
          <w:p w14:paraId="74E5F175"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Maximum GPM</w:t>
            </w:r>
          </w:p>
        </w:tc>
        <w:tc>
          <w:tcPr>
            <w:tcW w:w="886" w:type="dxa"/>
            <w:tcBorders>
              <w:top w:val="nil"/>
              <w:left w:val="nil"/>
              <w:bottom w:val="nil"/>
              <w:right w:val="nil"/>
            </w:tcBorders>
            <w:shd w:val="clear" w:color="000000" w:fill="D9D9D9"/>
            <w:noWrap/>
            <w:vAlign w:val="bottom"/>
            <w:hideMark/>
          </w:tcPr>
          <w:p w14:paraId="346CF8D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Input BTUH</w:t>
            </w:r>
          </w:p>
        </w:tc>
        <w:tc>
          <w:tcPr>
            <w:tcW w:w="1088" w:type="dxa"/>
            <w:tcBorders>
              <w:top w:val="nil"/>
              <w:left w:val="nil"/>
              <w:bottom w:val="nil"/>
              <w:right w:val="nil"/>
            </w:tcBorders>
            <w:shd w:val="clear" w:color="000000" w:fill="D9D9D9"/>
            <w:noWrap/>
            <w:vAlign w:val="bottom"/>
            <w:hideMark/>
          </w:tcPr>
          <w:p w14:paraId="5393E45D"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Recovery Efficiency</w:t>
            </w:r>
          </w:p>
        </w:tc>
        <w:tc>
          <w:tcPr>
            <w:tcW w:w="839" w:type="dxa"/>
            <w:tcBorders>
              <w:top w:val="nil"/>
              <w:left w:val="nil"/>
              <w:bottom w:val="nil"/>
              <w:right w:val="nil"/>
            </w:tcBorders>
            <w:shd w:val="clear" w:color="000000" w:fill="D9D9D9"/>
            <w:noWrap/>
            <w:vAlign w:val="bottom"/>
            <w:hideMark/>
          </w:tcPr>
          <w:p w14:paraId="6BACB8D2"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Energy Factor</w:t>
            </w:r>
          </w:p>
        </w:tc>
      </w:tr>
      <w:tr w:rsidR="004352B7" w:rsidRPr="004352B7" w14:paraId="053AECA4" w14:textId="77777777" w:rsidTr="00E162B0">
        <w:trPr>
          <w:trHeight w:val="300"/>
          <w:jc w:val="center"/>
        </w:trPr>
        <w:tc>
          <w:tcPr>
            <w:tcW w:w="1635" w:type="dxa"/>
            <w:tcBorders>
              <w:top w:val="nil"/>
              <w:left w:val="nil"/>
              <w:bottom w:val="nil"/>
              <w:right w:val="nil"/>
            </w:tcBorders>
            <w:shd w:val="clear" w:color="auto" w:fill="auto"/>
            <w:noWrap/>
            <w:vAlign w:val="center"/>
            <w:hideMark/>
          </w:tcPr>
          <w:p w14:paraId="68F395E2"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Rheem Sales Co.| Inc.</w:t>
            </w:r>
          </w:p>
        </w:tc>
        <w:tc>
          <w:tcPr>
            <w:tcW w:w="1169" w:type="dxa"/>
            <w:tcBorders>
              <w:top w:val="nil"/>
              <w:left w:val="nil"/>
              <w:bottom w:val="nil"/>
              <w:right w:val="nil"/>
            </w:tcBorders>
            <w:shd w:val="clear" w:color="auto" w:fill="auto"/>
            <w:noWrap/>
            <w:vAlign w:val="center"/>
            <w:hideMark/>
          </w:tcPr>
          <w:p w14:paraId="54042B28"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PH2-20RDVSLN</w:t>
            </w:r>
          </w:p>
        </w:tc>
        <w:tc>
          <w:tcPr>
            <w:tcW w:w="909" w:type="dxa"/>
            <w:tcBorders>
              <w:top w:val="nil"/>
              <w:left w:val="nil"/>
              <w:bottom w:val="nil"/>
              <w:right w:val="nil"/>
            </w:tcBorders>
            <w:shd w:val="clear" w:color="auto" w:fill="auto"/>
            <w:noWrap/>
            <w:vAlign w:val="center"/>
            <w:hideMark/>
          </w:tcPr>
          <w:p w14:paraId="3EF8915F"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Natural Gas</w:t>
            </w:r>
          </w:p>
        </w:tc>
        <w:tc>
          <w:tcPr>
            <w:tcW w:w="1148" w:type="dxa"/>
            <w:tcBorders>
              <w:top w:val="nil"/>
              <w:left w:val="nil"/>
              <w:bottom w:val="nil"/>
              <w:right w:val="nil"/>
            </w:tcBorders>
            <w:shd w:val="clear" w:color="auto" w:fill="auto"/>
            <w:noWrap/>
            <w:vAlign w:val="center"/>
            <w:hideMark/>
          </w:tcPr>
          <w:p w14:paraId="60EDBC4E"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3</w:t>
            </w:r>
          </w:p>
        </w:tc>
        <w:tc>
          <w:tcPr>
            <w:tcW w:w="886" w:type="dxa"/>
            <w:tcBorders>
              <w:top w:val="nil"/>
              <w:left w:val="nil"/>
              <w:bottom w:val="nil"/>
              <w:right w:val="nil"/>
            </w:tcBorders>
            <w:shd w:val="clear" w:color="auto" w:fill="auto"/>
            <w:noWrap/>
            <w:vAlign w:val="center"/>
            <w:hideMark/>
          </w:tcPr>
          <w:p w14:paraId="1B5DF187"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150000</w:t>
            </w:r>
          </w:p>
        </w:tc>
        <w:tc>
          <w:tcPr>
            <w:tcW w:w="1088" w:type="dxa"/>
            <w:tcBorders>
              <w:top w:val="nil"/>
              <w:left w:val="nil"/>
              <w:bottom w:val="nil"/>
              <w:right w:val="nil"/>
            </w:tcBorders>
            <w:shd w:val="clear" w:color="auto" w:fill="auto"/>
            <w:noWrap/>
            <w:vAlign w:val="center"/>
            <w:hideMark/>
          </w:tcPr>
          <w:p w14:paraId="7E077ED0"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84</w:t>
            </w:r>
          </w:p>
        </w:tc>
        <w:tc>
          <w:tcPr>
            <w:tcW w:w="839" w:type="dxa"/>
            <w:tcBorders>
              <w:top w:val="nil"/>
              <w:left w:val="nil"/>
              <w:bottom w:val="nil"/>
              <w:right w:val="nil"/>
            </w:tcBorders>
            <w:shd w:val="clear" w:color="auto" w:fill="auto"/>
            <w:noWrap/>
            <w:vAlign w:val="center"/>
            <w:hideMark/>
          </w:tcPr>
          <w:p w14:paraId="0098E94D"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0.82</w:t>
            </w:r>
          </w:p>
        </w:tc>
      </w:tr>
    </w:tbl>
    <w:p w14:paraId="63069592" w14:textId="77777777" w:rsidR="004352B7" w:rsidRPr="004352B7" w:rsidRDefault="004352B7" w:rsidP="001A6916"/>
    <w:p w14:paraId="55DF01E2" w14:textId="11B4733C" w:rsidR="004352B7" w:rsidRDefault="004352B7" w:rsidP="001A6916">
      <w:r>
        <w:t>Using equation (2);</w:t>
      </w:r>
    </w:p>
    <w:p w14:paraId="52B5866F" w14:textId="2041B1A6" w:rsidR="004352B7" w:rsidRPr="004352B7" w:rsidRDefault="004352B7" w:rsidP="001A6916">
      <m:oMathPara>
        <m:oMath>
          <m:r>
            <w:rPr>
              <w:rFonts w:ascii="Cambria Math" w:hAnsi="Cambria Math"/>
            </w:rPr>
            <m:t>New Max GPM=1.1461*3 gpm</m:t>
          </m:r>
        </m:oMath>
      </m:oMathPara>
    </w:p>
    <w:p w14:paraId="134901FA" w14:textId="77777777" w:rsidR="004352B7" w:rsidRPr="004352B7" w:rsidRDefault="004352B7" w:rsidP="001A6916"/>
    <w:p w14:paraId="0CC904B3" w14:textId="4D7525B6" w:rsidR="004352B7" w:rsidRDefault="004352B7" w:rsidP="001A6916">
      <m:oMathPara>
        <m:oMath>
          <m:r>
            <w:rPr>
              <w:rFonts w:ascii="Cambria Math" w:hAnsi="Cambria Math"/>
            </w:rPr>
            <m:t>New Max GPM=3.4383 gpm</m:t>
          </m:r>
        </m:oMath>
      </m:oMathPara>
    </w:p>
    <w:p w14:paraId="21B72050" w14:textId="222AB745" w:rsidR="004352B7" w:rsidRDefault="004352B7" w:rsidP="001A6916"/>
    <w:p w14:paraId="5BC59606" w14:textId="21E7A0A3" w:rsidR="004352B7" w:rsidRPr="008C3026" w:rsidRDefault="004352B7" w:rsidP="001A6916">
      <w:r>
        <w:t xml:space="preserve">This new max gpm will allow the determination of the proper coefficient used for UEF conversion. </w:t>
      </w:r>
      <w:r w:rsidR="008C3026">
        <w:t xml:space="preserve">Using table __, it is found that this unit is of the Medium Draw type. Using figure 1, the medium draw unit correlates with a coefficient of </w:t>
      </w:r>
      <w:r w:rsidR="008C3026">
        <w:rPr>
          <w:i/>
        </w:rPr>
        <w:t>A = 0.008362</w:t>
      </w:r>
      <w:r w:rsidR="008C3026">
        <w:t xml:space="preserve"> for a gas fired unit. Using the Recovery Efficiency (n</w:t>
      </w:r>
      <w:r w:rsidR="008C3026">
        <w:rPr>
          <w:vertAlign w:val="subscript"/>
        </w:rPr>
        <w:t>r</w:t>
      </w:r>
      <w:r w:rsidR="008C3026">
        <w:t>) found in the unit info table, the UEF</w:t>
      </w:r>
      <w:r w:rsidR="008C3026">
        <w:rPr>
          <w:vertAlign w:val="subscript"/>
        </w:rPr>
        <w:t>model</w:t>
      </w:r>
      <w:r w:rsidR="008C3026">
        <w:rPr>
          <w:vertAlign w:val="subscript"/>
        </w:rPr>
        <w:softHyphen/>
      </w:r>
      <w:r w:rsidR="008C3026">
        <w:t xml:space="preserve"> is found.</w:t>
      </w:r>
    </w:p>
    <w:p w14:paraId="7AFB5DF6" w14:textId="77777777" w:rsidR="004352B7" w:rsidRDefault="004352B7" w:rsidP="001A6916"/>
    <w:p w14:paraId="0FAB321B" w14:textId="10D20B15" w:rsidR="004352B7" w:rsidRPr="008C3026" w:rsidRDefault="00B605D0" w:rsidP="004352B7">
      <w:pPr>
        <w:jc w:val="center"/>
      </w:pPr>
      <m:oMathPara>
        <m:oMath>
          <m:sSub>
            <m:sSubPr>
              <m:ctrlPr>
                <w:rPr>
                  <w:rFonts w:ascii="Cambria Math" w:hAnsi="Cambria Math"/>
                  <w:i/>
                </w:rPr>
              </m:ctrlPr>
            </m:sSubPr>
            <m:e>
              <m:r>
                <w:rPr>
                  <w:rFonts w:ascii="Cambria Math" w:hAnsi="Cambria Math"/>
                </w:rPr>
                <m:t>UEF</m:t>
              </m:r>
            </m:e>
            <m:sub>
              <m:r>
                <w:rPr>
                  <w:rFonts w:ascii="Cambria Math" w:hAnsi="Cambria Math"/>
                </w:rPr>
                <m:t>model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r</m:t>
                  </m:r>
                </m:sub>
              </m:sSub>
            </m:num>
            <m:den>
              <m:r>
                <w:rPr>
                  <w:rFonts w:ascii="Cambria Math" w:hAnsi="Cambria Math"/>
                </w:rPr>
                <m:t>1+A</m:t>
              </m:r>
              <m:sSub>
                <m:sSubPr>
                  <m:ctrlPr>
                    <w:rPr>
                      <w:rFonts w:ascii="Cambria Math" w:hAnsi="Cambria Math"/>
                      <w:i/>
                    </w:rPr>
                  </m:ctrlPr>
                </m:sSubPr>
                <m:e>
                  <m:r>
                    <w:rPr>
                      <w:rFonts w:ascii="Cambria Math" w:hAnsi="Cambria Math"/>
                    </w:rPr>
                    <m:t>*n</m:t>
                  </m:r>
                </m:e>
                <m:sub>
                  <m:r>
                    <w:rPr>
                      <w:rFonts w:ascii="Cambria Math" w:hAnsi="Cambria Math"/>
                    </w:rPr>
                    <m:t>r</m:t>
                  </m:r>
                </m:sub>
              </m:sSub>
            </m:den>
          </m:f>
        </m:oMath>
      </m:oMathPara>
    </w:p>
    <w:p w14:paraId="64FFE5F7" w14:textId="77777777" w:rsidR="008C3026" w:rsidRPr="008C3026" w:rsidRDefault="008C3026" w:rsidP="004352B7">
      <w:pPr>
        <w:jc w:val="center"/>
      </w:pPr>
    </w:p>
    <w:p w14:paraId="40B17496" w14:textId="7A10DB0F" w:rsidR="008C3026" w:rsidRPr="008C3026" w:rsidRDefault="00B605D0" w:rsidP="008C3026">
      <w:pPr>
        <w:jc w:val="center"/>
      </w:pPr>
      <m:oMathPara>
        <m:oMath>
          <m:sSub>
            <m:sSubPr>
              <m:ctrlPr>
                <w:rPr>
                  <w:rFonts w:ascii="Cambria Math" w:hAnsi="Cambria Math"/>
                  <w:i/>
                </w:rPr>
              </m:ctrlPr>
            </m:sSubPr>
            <m:e>
              <m:r>
                <w:rPr>
                  <w:rFonts w:ascii="Cambria Math" w:hAnsi="Cambria Math"/>
                </w:rPr>
                <m:t>UEF</m:t>
              </m:r>
            </m:e>
            <m:sub>
              <m:r>
                <w:rPr>
                  <w:rFonts w:ascii="Cambria Math" w:hAnsi="Cambria Math"/>
                </w:rPr>
                <m:t>model</m:t>
              </m:r>
            </m:sub>
          </m:sSub>
          <m:r>
            <w:rPr>
              <w:rFonts w:ascii="Cambria Math" w:hAnsi="Cambria Math"/>
            </w:rPr>
            <m:t>=</m:t>
          </m:r>
          <m:f>
            <m:fPr>
              <m:ctrlPr>
                <w:rPr>
                  <w:rFonts w:ascii="Cambria Math" w:hAnsi="Cambria Math"/>
                  <w:i/>
                </w:rPr>
              </m:ctrlPr>
            </m:fPr>
            <m:num>
              <m:r>
                <w:rPr>
                  <w:rFonts w:ascii="Cambria Math" w:hAnsi="Cambria Math"/>
                </w:rPr>
                <m:t>0.84</m:t>
              </m:r>
            </m:num>
            <m:den>
              <m:r>
                <w:rPr>
                  <w:rFonts w:ascii="Cambria Math" w:hAnsi="Cambria Math"/>
                </w:rPr>
                <m:t>1+0.008362*.84</m:t>
              </m:r>
            </m:den>
          </m:f>
          <m:r>
            <w:rPr>
              <w:rFonts w:ascii="Cambria Math" w:hAnsi="Cambria Math"/>
            </w:rPr>
            <m:t>=0.834</m:t>
          </m:r>
        </m:oMath>
      </m:oMathPara>
    </w:p>
    <w:p w14:paraId="2D0A670C" w14:textId="40459A0A" w:rsidR="008C3026" w:rsidRDefault="008C3026" w:rsidP="008C3026"/>
    <w:p w14:paraId="49334900" w14:textId="3D9E05E2" w:rsidR="008C3026" w:rsidRDefault="008C3026" w:rsidP="008C3026">
      <w:r>
        <w:t>Using equation (3), the final New UEF can be found.</w:t>
      </w:r>
    </w:p>
    <w:p w14:paraId="72548AD0" w14:textId="77777777" w:rsidR="008C3026" w:rsidRDefault="008C3026" w:rsidP="008C3026"/>
    <w:p w14:paraId="00D76290" w14:textId="303166A3" w:rsidR="008C3026" w:rsidRPr="004352B7" w:rsidRDefault="008C3026" w:rsidP="008C3026">
      <m:oMathPara>
        <m:oMath>
          <m:r>
            <w:rPr>
              <w:rFonts w:ascii="Cambria Math" w:hAnsi="Cambria Math"/>
            </w:rPr>
            <m:t>New UEF=0.1006+0.8622*0.834=0.820</m:t>
          </m:r>
        </m:oMath>
      </m:oMathPara>
    </w:p>
    <w:p w14:paraId="6F770ECA" w14:textId="5181799C" w:rsidR="00AF6B02" w:rsidRDefault="00AF6B02" w:rsidP="00AF6B02">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 xml:space="preserve">UEF Estimation for </w:t>
      </w:r>
      <w:r w:rsidR="005A6AC0">
        <w:rPr>
          <w:rFonts w:asciiTheme="minorHAnsi" w:hAnsiTheme="minorHAnsi" w:cstheme="minorHAnsi"/>
        </w:rPr>
        <w:t>Small Instantaneous Water Heater</w:t>
      </w:r>
      <w:r>
        <w:rPr>
          <w:rFonts w:asciiTheme="minorHAnsi" w:hAnsiTheme="minorHAnsi" w:cstheme="minorHAnsi"/>
        </w:rPr>
        <w:t xml:space="preserve"> Measures</w:t>
      </w:r>
    </w:p>
    <w:p w14:paraId="4B16EE16" w14:textId="77777777" w:rsidR="001D61F8" w:rsidRDefault="001D61F8" w:rsidP="00AF6B02">
      <w:r>
        <w:t xml:space="preserve">A plot of the UEF calculation for small instantaneous water heaters for all four draw patterns can be seen below. </w:t>
      </w:r>
    </w:p>
    <w:p w14:paraId="79A61886" w14:textId="77777777" w:rsidR="001D61F8" w:rsidRDefault="001D61F8" w:rsidP="001D61F8">
      <w:pPr>
        <w:keepNext/>
      </w:pPr>
      <w:r>
        <w:rPr>
          <w:noProof/>
        </w:rPr>
        <w:drawing>
          <wp:inline distT="0" distB="0" distL="0" distR="0" wp14:anchorId="4A648AE2" wp14:editId="6AE2FFB4">
            <wp:extent cx="5943600" cy="2971165"/>
            <wp:effectExtent l="0" t="0" r="0" b="635"/>
            <wp:docPr id="10" name="Chart 10">
              <a:extLst xmlns:a="http://schemas.openxmlformats.org/drawingml/2006/main">
                <a:ext uri="{FF2B5EF4-FFF2-40B4-BE49-F238E27FC236}">
                  <a16:creationId xmlns:a16="http://schemas.microsoft.com/office/drawing/2014/main" id="{90BB99C5-2E06-4E92-A170-523314E975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23ED9F7" w14:textId="6166E53A" w:rsidR="001D61F8" w:rsidRDefault="001D61F8" w:rsidP="001D61F8">
      <w:pPr>
        <w:pStyle w:val="Caption"/>
        <w:jc w:val="center"/>
      </w:pPr>
      <w:r>
        <w:t xml:space="preserve">Figure </w:t>
      </w:r>
      <w:fldSimple w:instr=" SEQ Figure \* ARABIC ">
        <w:r>
          <w:rPr>
            <w:noProof/>
          </w:rPr>
          <w:t>2</w:t>
        </w:r>
      </w:fldSimple>
      <w:r>
        <w:t>: Plot of UEF Ratings as recovery efficiency increases</w:t>
      </w:r>
    </w:p>
    <w:p w14:paraId="54567AD1" w14:textId="46ECE7B6" w:rsidR="001D61F8" w:rsidRDefault="001D61F8" w:rsidP="00AF6B02"/>
    <w:p w14:paraId="6A072448" w14:textId="1F737E34" w:rsidR="004B0D56" w:rsidRDefault="001D61F8" w:rsidP="008A6B52">
      <w:r>
        <w:t xml:space="preserve">Figure two above shows that the difference in UEF ratings are miniscule between the low, medium, and high draw patterns. The data used to create this plot can be found in </w:t>
      </w:r>
      <w:r>
        <w:rPr>
          <w:i/>
        </w:rPr>
        <w:t>attachment A</w:t>
      </w:r>
      <w:r w:rsidR="00FD0E23">
        <w:rPr>
          <w:i/>
        </w:rPr>
        <w:t>, tab “UEF Calcs</w:t>
      </w:r>
      <w:r>
        <w:t>.</w:t>
      </w:r>
      <w:r w:rsidR="00FD0E23">
        <w:t>”</w:t>
      </w:r>
      <w:r>
        <w:t xml:space="preserve"> </w:t>
      </w:r>
      <w:r w:rsidR="0087380E">
        <w:t>Due to this small difference, this workpaper utilizes one UEF value and one savings value for both medium and high draw patterns</w:t>
      </w:r>
      <w:r w:rsidR="009E6414">
        <w:t xml:space="preserve"> for nonresidential tankless water heaters.</w:t>
      </w:r>
      <w:r w:rsidR="0087380E">
        <w:t xml:space="preserve"> </w:t>
      </w:r>
    </w:p>
    <w:p w14:paraId="6151C100" w14:textId="77777777" w:rsidR="00C104B7" w:rsidRDefault="00C104B7" w:rsidP="008A6B52"/>
    <w:p w14:paraId="40CCAC99" w14:textId="7B84EE74" w:rsidR="002C10A0" w:rsidRDefault="002C10A0" w:rsidP="002C10A0">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Conversion from Per Unit Savings to Cap-kBTUh Savings</w:t>
      </w:r>
    </w:p>
    <w:p w14:paraId="4077A43F" w14:textId="67D7B3EE" w:rsidR="00FD0E23" w:rsidRDefault="002C10A0" w:rsidP="008A6B52">
      <w:pPr>
        <w:rPr>
          <w:rFonts w:cstheme="minorHAnsi"/>
          <w:i/>
          <w:szCs w:val="22"/>
        </w:rPr>
      </w:pPr>
      <w:r w:rsidRPr="002C10A0">
        <w:rPr>
          <w:rFonts w:cstheme="minorHAnsi"/>
          <w:szCs w:val="22"/>
        </w:rPr>
        <w:t xml:space="preserve">This workpaper adds additional measures that convert the per unit savings to savings per input capacity of the unit for all small category water heaters. This was done by using the average input rating per small sized </w:t>
      </w:r>
      <w:r>
        <w:rPr>
          <w:rFonts w:cstheme="minorHAnsi"/>
          <w:szCs w:val="22"/>
        </w:rPr>
        <w:t>instantaneous</w:t>
      </w:r>
      <w:r w:rsidRPr="002C10A0">
        <w:rPr>
          <w:rFonts w:cstheme="minorHAnsi"/>
          <w:szCs w:val="22"/>
        </w:rPr>
        <w:t xml:space="preserve"> water heater provided in the </w:t>
      </w:r>
      <w:r>
        <w:rPr>
          <w:rFonts w:cstheme="minorHAnsi"/>
          <w:szCs w:val="22"/>
        </w:rPr>
        <w:t>READI Database</w:t>
      </w:r>
      <w:r w:rsidRPr="002C10A0">
        <w:rPr>
          <w:rFonts w:cstheme="minorHAnsi"/>
          <w:szCs w:val="22"/>
        </w:rPr>
        <w:t xml:space="preserve">. The corresponding input rate used in the calculator for each capacity is </w:t>
      </w:r>
      <w:r>
        <w:rPr>
          <w:rFonts w:cstheme="minorHAnsi"/>
          <w:szCs w:val="22"/>
        </w:rPr>
        <w:t>150</w:t>
      </w:r>
      <w:r w:rsidRPr="002C10A0">
        <w:rPr>
          <w:rFonts w:cstheme="minorHAnsi"/>
          <w:szCs w:val="22"/>
        </w:rPr>
        <w:t xml:space="preserve"> kBtuh for</w:t>
      </w:r>
      <w:r>
        <w:rPr>
          <w:rFonts w:cstheme="minorHAnsi"/>
          <w:szCs w:val="22"/>
        </w:rPr>
        <w:t xml:space="preserve"> Tier 1 and Tier 2 Small gas instantaneous water heaters</w:t>
      </w:r>
      <w:r w:rsidRPr="002C10A0">
        <w:rPr>
          <w:rFonts w:cstheme="minorHAnsi"/>
          <w:szCs w:val="22"/>
        </w:rPr>
        <w:t xml:space="preserve">. All therm savings per unit provided by the </w:t>
      </w:r>
      <w:r>
        <w:rPr>
          <w:rFonts w:cstheme="minorHAnsi"/>
          <w:szCs w:val="22"/>
        </w:rPr>
        <w:t>DEER Database</w:t>
      </w:r>
      <w:r w:rsidRPr="002C10A0">
        <w:rPr>
          <w:rFonts w:cstheme="minorHAnsi"/>
          <w:szCs w:val="22"/>
        </w:rPr>
        <w:t xml:space="preserve"> were divided by </w:t>
      </w:r>
      <w:r>
        <w:rPr>
          <w:rFonts w:cstheme="minorHAnsi"/>
          <w:szCs w:val="22"/>
        </w:rPr>
        <w:t>the</w:t>
      </w:r>
      <w:r w:rsidRPr="002C10A0">
        <w:rPr>
          <w:rFonts w:cstheme="minorHAnsi"/>
          <w:szCs w:val="22"/>
        </w:rPr>
        <w:t xml:space="preserve"> corresponding average input rating to find the savings per Cap-kBtuh input rating. These calculations can be found within </w:t>
      </w:r>
      <w:r w:rsidRPr="002C10A0">
        <w:rPr>
          <w:rFonts w:cstheme="minorHAnsi"/>
          <w:i/>
          <w:szCs w:val="22"/>
        </w:rPr>
        <w:t>Atta</w:t>
      </w:r>
      <w:r w:rsidR="006E1220">
        <w:rPr>
          <w:rFonts w:cstheme="minorHAnsi"/>
          <w:i/>
          <w:szCs w:val="22"/>
        </w:rPr>
        <w:t>chment A, sheet “Msr001 &amp; Msr002</w:t>
      </w:r>
      <w:r w:rsidRPr="002C10A0">
        <w:rPr>
          <w:rFonts w:cstheme="minorHAnsi"/>
          <w:i/>
          <w:szCs w:val="22"/>
        </w:rPr>
        <w:t>”</w:t>
      </w:r>
    </w:p>
    <w:p w14:paraId="2C450B8F" w14:textId="55D1FC4B" w:rsidR="002C10A0" w:rsidRDefault="002C10A0" w:rsidP="002C10A0">
      <w:pPr>
        <w:pStyle w:val="Reminders"/>
        <w:rPr>
          <w:rFonts w:asciiTheme="minorHAnsi" w:hAnsiTheme="minorHAnsi" w:cstheme="minorHAnsi"/>
          <w:i w:val="0"/>
          <w:color w:val="auto"/>
          <w:szCs w:val="22"/>
        </w:rPr>
      </w:pPr>
    </w:p>
    <w:p w14:paraId="6FD93387" w14:textId="77777777" w:rsidR="002C10A0" w:rsidRPr="00500C4E" w:rsidRDefault="002C10A0" w:rsidP="002C10A0">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Pr>
          <w:rFonts w:asciiTheme="minorHAnsi" w:hAnsiTheme="minorHAnsi" w:cstheme="minorHAnsi"/>
          <w:i w:val="0"/>
          <w:color w:val="auto"/>
          <w:szCs w:val="22"/>
        </w:rPr>
        <w:t>indicates which</w:t>
      </w:r>
      <w:r w:rsidRPr="00500C4E">
        <w:rPr>
          <w:rFonts w:asciiTheme="minorHAnsi" w:hAnsiTheme="minorHAnsi" w:cstheme="minorHAnsi"/>
          <w:i w:val="0"/>
          <w:color w:val="auto"/>
          <w:szCs w:val="22"/>
        </w:rPr>
        <w:t xml:space="preserve"> measures</w:t>
      </w:r>
      <w:r>
        <w:rPr>
          <w:rFonts w:asciiTheme="minorHAnsi" w:hAnsiTheme="minorHAnsi" w:cstheme="minorHAnsi"/>
          <w:i w:val="0"/>
          <w:color w:val="auto"/>
          <w:szCs w:val="22"/>
        </w:rPr>
        <w:t xml:space="preserve"> are</w:t>
      </w:r>
      <w:r w:rsidRPr="00500C4E">
        <w:rPr>
          <w:rFonts w:asciiTheme="minorHAnsi" w:hAnsiTheme="minorHAnsi" w:cstheme="minorHAnsi"/>
          <w:i w:val="0"/>
          <w:color w:val="auto"/>
          <w:szCs w:val="22"/>
        </w:rPr>
        <w:t xml:space="preserve"> taken directly from or created with the DEER READI </w:t>
      </w:r>
      <w:r>
        <w:rPr>
          <w:rFonts w:asciiTheme="minorHAnsi" w:hAnsiTheme="minorHAnsi" w:cstheme="minorHAnsi"/>
          <w:i w:val="0"/>
          <w:color w:val="auto"/>
          <w:szCs w:val="22"/>
        </w:rPr>
        <w:t>t</w:t>
      </w:r>
      <w:r w:rsidRPr="00500C4E">
        <w:rPr>
          <w:rFonts w:asciiTheme="minorHAnsi" w:hAnsiTheme="minorHAnsi" w:cstheme="minorHAnsi"/>
          <w:i w:val="0"/>
          <w:color w:val="auto"/>
          <w:szCs w:val="22"/>
        </w:rPr>
        <w:t>ool.</w:t>
      </w:r>
    </w:p>
    <w:p w14:paraId="7A9AC64A" w14:textId="77777777" w:rsidR="002C10A0" w:rsidRPr="00500C4E" w:rsidRDefault="002C10A0" w:rsidP="002C10A0">
      <w:pPr>
        <w:pStyle w:val="Caption"/>
        <w:keepNext/>
        <w:rPr>
          <w:rFonts w:cstheme="minorHAnsi"/>
          <w:szCs w:val="22"/>
        </w:rPr>
      </w:pPr>
      <w:r w:rsidRPr="00500C4E">
        <w:rPr>
          <w:rFonts w:cstheme="minorHAnsi"/>
          <w:szCs w:val="22"/>
        </w:rPr>
        <w:t>READI</w:t>
      </w:r>
      <w:r>
        <w:rPr>
          <w:rFonts w:cstheme="minorHAnsi"/>
          <w:szCs w:val="22"/>
        </w:rPr>
        <w:t xml:space="preserve"> Data Used</w:t>
      </w:r>
    </w:p>
    <w:tbl>
      <w:tblPr>
        <w:tblStyle w:val="TableGrid1"/>
        <w:tblW w:w="5000" w:type="pct"/>
        <w:tblLook w:val="01E0" w:firstRow="1" w:lastRow="1" w:firstColumn="1" w:lastColumn="1" w:noHBand="0" w:noVBand="0"/>
      </w:tblPr>
      <w:tblGrid>
        <w:gridCol w:w="3348"/>
        <w:gridCol w:w="4114"/>
        <w:gridCol w:w="2114"/>
      </w:tblGrid>
      <w:tr w:rsidR="002C10A0" w:rsidRPr="00500C4E" w14:paraId="23B46527" w14:textId="77777777" w:rsidTr="007135EB">
        <w:tc>
          <w:tcPr>
            <w:tcW w:w="1748" w:type="pct"/>
            <w:shd w:val="clear" w:color="auto" w:fill="D9D9D9" w:themeFill="background1" w:themeFillShade="D9"/>
          </w:tcPr>
          <w:p w14:paraId="1EB5F5A7" w14:textId="77777777" w:rsidR="002C10A0" w:rsidRPr="00920905" w:rsidRDefault="002C10A0" w:rsidP="007135EB">
            <w:pPr>
              <w:rPr>
                <w:rFonts w:cstheme="minorHAnsi"/>
                <w:b/>
                <w:szCs w:val="20"/>
              </w:rPr>
            </w:pPr>
            <w:r w:rsidRPr="00920905">
              <w:rPr>
                <w:rFonts w:cstheme="minorHAnsi"/>
                <w:b/>
                <w:szCs w:val="20"/>
              </w:rPr>
              <w:t>Measure Code</w:t>
            </w:r>
          </w:p>
        </w:tc>
        <w:tc>
          <w:tcPr>
            <w:tcW w:w="2148" w:type="pct"/>
            <w:shd w:val="clear" w:color="auto" w:fill="D9D9D9" w:themeFill="background1" w:themeFillShade="D9"/>
          </w:tcPr>
          <w:p w14:paraId="459DC961" w14:textId="335EC9FA" w:rsidR="002C10A0" w:rsidRPr="00920905" w:rsidRDefault="002C10A0" w:rsidP="007135EB">
            <w:pPr>
              <w:rPr>
                <w:rFonts w:cstheme="minorHAnsi"/>
                <w:b/>
                <w:szCs w:val="20"/>
              </w:rPr>
            </w:pPr>
            <w:r w:rsidRPr="00920905">
              <w:rPr>
                <w:rFonts w:cstheme="minorHAnsi"/>
                <w:b/>
                <w:szCs w:val="20"/>
              </w:rPr>
              <w:t xml:space="preserve">Measure </w:t>
            </w:r>
            <w:r w:rsidR="00D60542">
              <w:rPr>
                <w:rFonts w:cstheme="minorHAnsi"/>
                <w:b/>
                <w:szCs w:val="20"/>
              </w:rPr>
              <w:t>Description</w:t>
            </w:r>
          </w:p>
        </w:tc>
        <w:tc>
          <w:tcPr>
            <w:tcW w:w="1104" w:type="pct"/>
            <w:shd w:val="clear" w:color="auto" w:fill="D9D9D9" w:themeFill="background1" w:themeFillShade="D9"/>
          </w:tcPr>
          <w:p w14:paraId="5143738A" w14:textId="77777777" w:rsidR="002C10A0" w:rsidRPr="00920905" w:rsidRDefault="002C10A0" w:rsidP="007135E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2C10A0" w:rsidRPr="00500C4E" w14:paraId="2FE7FC35" w14:textId="77777777" w:rsidTr="007135EB">
        <w:tc>
          <w:tcPr>
            <w:tcW w:w="1748" w:type="pct"/>
          </w:tcPr>
          <w:p w14:paraId="5A9951D9" w14:textId="63381F9C"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NG-WtrHt-LrgInst-Gas-gt200kBtuh-0p80Et</w:t>
            </w:r>
          </w:p>
        </w:tc>
        <w:tc>
          <w:tcPr>
            <w:tcW w:w="2148" w:type="pct"/>
          </w:tcPr>
          <w:p w14:paraId="46E5D304" w14:textId="525E5C3A"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Large Gas Instantaneous Water Heater</w:t>
            </w:r>
            <w:r w:rsidR="008129AA">
              <w:rPr>
                <w:rFonts w:ascii="Calibri" w:hAnsi="Calibri" w:cs="Calibri"/>
                <w:color w:val="000000"/>
                <w:sz w:val="18"/>
                <w:szCs w:val="20"/>
              </w:rPr>
              <w:t xml:space="preserve"> ≥ 20 kBtuh</w:t>
            </w:r>
            <w:r w:rsidRPr="002C10A0">
              <w:rPr>
                <w:rFonts w:ascii="Calibri" w:hAnsi="Calibri" w:cs="Calibri"/>
                <w:color w:val="000000"/>
                <w:sz w:val="18"/>
                <w:szCs w:val="20"/>
              </w:rPr>
              <w:t>, Et = 0.80</w:t>
            </w:r>
          </w:p>
        </w:tc>
        <w:tc>
          <w:tcPr>
            <w:tcW w:w="1104" w:type="pct"/>
          </w:tcPr>
          <w:p w14:paraId="10D04EF7" w14:textId="0FFF096A" w:rsidR="002C10A0" w:rsidRPr="002C10A0" w:rsidRDefault="008129AA" w:rsidP="007135EB">
            <w:pPr>
              <w:rPr>
                <w:rFonts w:cstheme="minorHAnsi"/>
                <w:sz w:val="18"/>
                <w:szCs w:val="20"/>
              </w:rPr>
            </w:pPr>
            <w:r>
              <w:rPr>
                <w:rFonts w:cstheme="minorHAnsi"/>
                <w:sz w:val="18"/>
                <w:szCs w:val="20"/>
              </w:rPr>
              <w:t>DEER 2014</w:t>
            </w:r>
          </w:p>
          <w:p w14:paraId="79DD0A7B" w14:textId="5813F5FA" w:rsidR="002C10A0" w:rsidRPr="002C10A0" w:rsidRDefault="002C10A0" w:rsidP="007135EB">
            <w:pPr>
              <w:rPr>
                <w:rFonts w:cstheme="minorHAnsi"/>
                <w:sz w:val="18"/>
                <w:szCs w:val="20"/>
              </w:rPr>
            </w:pPr>
          </w:p>
        </w:tc>
      </w:tr>
      <w:tr w:rsidR="002C10A0" w:rsidRPr="00500C4E" w14:paraId="4F5F4B33" w14:textId="77777777" w:rsidTr="007135EB">
        <w:tc>
          <w:tcPr>
            <w:tcW w:w="1748" w:type="pct"/>
          </w:tcPr>
          <w:p w14:paraId="71C349E7" w14:textId="3F49F112"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NG-WtrHt-LrgInst-Gas-gt200kBtuh-0p90Et</w:t>
            </w:r>
          </w:p>
        </w:tc>
        <w:tc>
          <w:tcPr>
            <w:tcW w:w="2148" w:type="pct"/>
          </w:tcPr>
          <w:p w14:paraId="6BF71C26" w14:textId="4CA6E3B6"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Large Gas Instantaneous Water Heater</w:t>
            </w:r>
            <w:r w:rsidR="008129AA">
              <w:rPr>
                <w:rFonts w:ascii="Calibri" w:hAnsi="Calibri" w:cs="Calibri"/>
                <w:color w:val="000000"/>
                <w:sz w:val="18"/>
                <w:szCs w:val="20"/>
              </w:rPr>
              <w:t xml:space="preserve"> ≥ 200 kBtuh</w:t>
            </w:r>
            <w:r w:rsidRPr="002C10A0">
              <w:rPr>
                <w:rFonts w:ascii="Calibri" w:hAnsi="Calibri" w:cs="Calibri"/>
                <w:color w:val="000000"/>
                <w:sz w:val="18"/>
                <w:szCs w:val="20"/>
              </w:rPr>
              <w:t>, Et = 0.90</w:t>
            </w:r>
          </w:p>
        </w:tc>
        <w:tc>
          <w:tcPr>
            <w:tcW w:w="1104" w:type="pct"/>
          </w:tcPr>
          <w:p w14:paraId="393E0210" w14:textId="2C81B620" w:rsidR="002C10A0" w:rsidRPr="002C10A0" w:rsidRDefault="008129AA" w:rsidP="002C10A0">
            <w:pPr>
              <w:rPr>
                <w:rFonts w:cstheme="minorHAnsi"/>
                <w:sz w:val="18"/>
                <w:szCs w:val="20"/>
              </w:rPr>
            </w:pPr>
            <w:r>
              <w:rPr>
                <w:rFonts w:cstheme="minorHAnsi"/>
                <w:sz w:val="18"/>
                <w:szCs w:val="20"/>
              </w:rPr>
              <w:t>DEER 2014</w:t>
            </w:r>
          </w:p>
          <w:p w14:paraId="01FFDA1D" w14:textId="38776DD5" w:rsidR="002C10A0" w:rsidRPr="002C10A0" w:rsidRDefault="002C10A0" w:rsidP="007135EB">
            <w:pPr>
              <w:rPr>
                <w:rFonts w:cstheme="minorHAnsi"/>
                <w:sz w:val="18"/>
                <w:szCs w:val="20"/>
              </w:rPr>
            </w:pPr>
          </w:p>
        </w:tc>
      </w:tr>
      <w:tr w:rsidR="002C10A0" w:rsidRPr="00500C4E" w14:paraId="15EE3187" w14:textId="77777777" w:rsidTr="007135EB">
        <w:tc>
          <w:tcPr>
            <w:tcW w:w="1748" w:type="pct"/>
          </w:tcPr>
          <w:p w14:paraId="15D4B401" w14:textId="78FB51D1"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NG-WtrHt-SmlInst-Gas-150kBtuh-lt2G-0p82EF-40g</w:t>
            </w:r>
          </w:p>
        </w:tc>
        <w:tc>
          <w:tcPr>
            <w:tcW w:w="2148" w:type="pct"/>
          </w:tcPr>
          <w:p w14:paraId="1C0A57FE" w14:textId="0DC8FDE6" w:rsidR="002C10A0" w:rsidRPr="002C10A0" w:rsidRDefault="008129AA" w:rsidP="007135EB">
            <w:pPr>
              <w:rPr>
                <w:rFonts w:ascii="Calibri" w:hAnsi="Calibri" w:cs="Calibri"/>
                <w:color w:val="000000"/>
                <w:sz w:val="18"/>
                <w:szCs w:val="20"/>
              </w:rPr>
            </w:pPr>
            <w:r w:rsidRPr="002C10A0">
              <w:rPr>
                <w:rFonts w:ascii="Calibri" w:hAnsi="Calibri" w:cs="Calibri"/>
                <w:color w:val="000000"/>
                <w:sz w:val="18"/>
                <w:szCs w:val="20"/>
              </w:rPr>
              <w:t>Small Insta</w:t>
            </w:r>
            <w:r>
              <w:rPr>
                <w:rFonts w:ascii="Calibri" w:hAnsi="Calibri" w:cs="Calibri"/>
                <w:color w:val="000000"/>
                <w:sz w:val="18"/>
                <w:szCs w:val="20"/>
              </w:rPr>
              <w:t>ntaneous Gas Water Heater ≤ 200 kBtuh, UEF ≥ 0.81</w:t>
            </w:r>
          </w:p>
        </w:tc>
        <w:tc>
          <w:tcPr>
            <w:tcW w:w="1104" w:type="pct"/>
          </w:tcPr>
          <w:p w14:paraId="691459A2" w14:textId="77777777" w:rsidR="002C10A0" w:rsidRPr="002C10A0" w:rsidRDefault="002C10A0" w:rsidP="002C10A0">
            <w:pPr>
              <w:rPr>
                <w:rFonts w:cstheme="minorHAnsi"/>
                <w:sz w:val="18"/>
                <w:szCs w:val="20"/>
              </w:rPr>
            </w:pPr>
            <w:r w:rsidRPr="002C10A0">
              <w:rPr>
                <w:rFonts w:cstheme="minorHAnsi"/>
                <w:sz w:val="18"/>
                <w:szCs w:val="20"/>
              </w:rPr>
              <w:t>DEER 2015</w:t>
            </w:r>
          </w:p>
          <w:p w14:paraId="53DE65A4" w14:textId="2CE1F745" w:rsidR="002C10A0" w:rsidRPr="002C10A0" w:rsidRDefault="002C10A0" w:rsidP="007135EB">
            <w:pPr>
              <w:rPr>
                <w:rFonts w:cstheme="minorHAnsi"/>
                <w:sz w:val="18"/>
                <w:szCs w:val="20"/>
              </w:rPr>
            </w:pPr>
          </w:p>
        </w:tc>
      </w:tr>
      <w:tr w:rsidR="002C10A0" w:rsidRPr="00500C4E" w14:paraId="7B0EB838" w14:textId="77777777" w:rsidTr="007135EB">
        <w:tc>
          <w:tcPr>
            <w:tcW w:w="1748" w:type="pct"/>
          </w:tcPr>
          <w:p w14:paraId="6DEEBF90" w14:textId="38DEED84"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NG-WtrHt-SmlInst-Gas-150kBtuh-lt2G-0p92EF-40g</w:t>
            </w:r>
          </w:p>
        </w:tc>
        <w:tc>
          <w:tcPr>
            <w:tcW w:w="2148" w:type="pct"/>
          </w:tcPr>
          <w:p w14:paraId="7B37E800" w14:textId="7D3E0BAF"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Small Insta</w:t>
            </w:r>
            <w:r w:rsidR="008129AA">
              <w:rPr>
                <w:rFonts w:ascii="Calibri" w:hAnsi="Calibri" w:cs="Calibri"/>
                <w:color w:val="000000"/>
                <w:sz w:val="18"/>
                <w:szCs w:val="20"/>
              </w:rPr>
              <w:t>ntaneous Gas Water Heater ≤ 200 kBtuh, UEF ≥ 0.87</w:t>
            </w:r>
          </w:p>
        </w:tc>
        <w:tc>
          <w:tcPr>
            <w:tcW w:w="1104" w:type="pct"/>
          </w:tcPr>
          <w:p w14:paraId="1F078FF7" w14:textId="77777777" w:rsidR="002C10A0" w:rsidRPr="002C10A0" w:rsidRDefault="002C10A0" w:rsidP="002C10A0">
            <w:pPr>
              <w:rPr>
                <w:rFonts w:cstheme="minorHAnsi"/>
                <w:sz w:val="18"/>
                <w:szCs w:val="20"/>
              </w:rPr>
            </w:pPr>
            <w:r w:rsidRPr="002C10A0">
              <w:rPr>
                <w:rFonts w:cstheme="minorHAnsi"/>
                <w:sz w:val="18"/>
                <w:szCs w:val="20"/>
              </w:rPr>
              <w:t>DEER 2015</w:t>
            </w:r>
          </w:p>
          <w:p w14:paraId="2ACC4F66" w14:textId="444CA33A" w:rsidR="002C10A0" w:rsidRPr="002C10A0" w:rsidRDefault="002C10A0" w:rsidP="007135EB">
            <w:pPr>
              <w:rPr>
                <w:rFonts w:cstheme="minorHAnsi"/>
                <w:sz w:val="18"/>
                <w:szCs w:val="20"/>
              </w:rPr>
            </w:pPr>
          </w:p>
        </w:tc>
      </w:tr>
    </w:tbl>
    <w:p w14:paraId="15D6146E" w14:textId="77777777" w:rsidR="002C10A0" w:rsidRPr="002C10A0" w:rsidRDefault="002C10A0" w:rsidP="008A6B52">
      <w:pPr>
        <w:rPr>
          <w:i/>
        </w:rPr>
      </w:pPr>
    </w:p>
    <w:p w14:paraId="493AD0CD"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3"/>
      <w:r w:rsidRPr="00500C4E">
        <w:rPr>
          <w:rFonts w:cstheme="minorHAnsi"/>
        </w:rPr>
        <w:t>s</w:t>
      </w:r>
    </w:p>
    <w:p w14:paraId="493AD0D1" w14:textId="08C7DFC6" w:rsidR="000173BF" w:rsidRPr="002C10A0" w:rsidRDefault="008F2167" w:rsidP="00E16609">
      <w:bookmarkStart w:id="26" w:name="_Hlk514162520"/>
      <w:r w:rsidRPr="00500C4E">
        <w:rPr>
          <w:rFonts w:cstheme="minorHAnsi"/>
          <w:szCs w:val="22"/>
        </w:rPr>
        <w:t xml:space="preserve">The ideal load shape for net benefits estimates would represent the difference between the base case and measure case. </w:t>
      </w:r>
      <w:bookmarkEnd w:id="26"/>
      <w:r w:rsidR="002C10A0">
        <w:t xml:space="preserve">All measures within this workpaper are gas only measures that have a gas impact profile of “Annual.” </w:t>
      </w:r>
      <w:bookmarkStart w:id="27" w:name="_Hlk514162527"/>
      <w:r w:rsidR="00946079">
        <w:rPr>
          <w:rFonts w:cstheme="minorHAnsi"/>
          <w:szCs w:val="22"/>
        </w:rPr>
        <w:t>Load shapes do not apply to this workpaper.</w:t>
      </w:r>
      <w:bookmarkEnd w:id="27"/>
    </w:p>
    <w:p w14:paraId="493AD0DF" w14:textId="77777777" w:rsidR="005552C3" w:rsidRDefault="00F95E2F" w:rsidP="00920905">
      <w:pPr>
        <w:pStyle w:val="Heading1"/>
      </w:pPr>
      <w:r>
        <w:t>Section 4. Costs</w:t>
      </w:r>
    </w:p>
    <w:p w14:paraId="493AD0E7" w14:textId="1C5BA0AC" w:rsidR="00FE5FAF" w:rsidRPr="0058536A" w:rsidRDefault="00FB26AE" w:rsidP="00920905">
      <w:pPr>
        <w:pStyle w:val="NoSpacing"/>
      </w:pPr>
      <w:r>
        <w:t xml:space="preserve">The cost estimations within this workpaper </w:t>
      </w:r>
      <w:r w:rsidR="00E901F4">
        <w:t>were</w:t>
      </w:r>
      <w:r>
        <w:t xml:space="preserve"> derived from </w:t>
      </w:r>
      <w:r w:rsidR="006E1220">
        <w:t>one</w:t>
      </w:r>
      <w:r>
        <w:t xml:space="preserve"> source</w:t>
      </w:r>
      <w:r w:rsidR="00E901F4">
        <w:t>,</w:t>
      </w:r>
      <w:r w:rsidR="006E1220">
        <w:t xml:space="preserve"> as mentioned in section 1.4, </w:t>
      </w:r>
      <w:r>
        <w:t xml:space="preserve">the </w:t>
      </w:r>
      <w:r w:rsidR="006E1220">
        <w:t>DOE Technical Support Document for Commercial Water Heating Equipment.</w:t>
      </w:r>
      <w:r w:rsidR="0058536A">
        <w:t xml:space="preserve"> The </w:t>
      </w:r>
      <w:r w:rsidR="006E1220">
        <w:t xml:space="preserve">Navigant </w:t>
      </w:r>
      <w:r w:rsidR="0058536A">
        <w:t xml:space="preserve">study was performed and submitted to the </w:t>
      </w:r>
      <w:r w:rsidR="006E1220">
        <w:t>DOE</w:t>
      </w:r>
      <w:r w:rsidR="0058536A">
        <w:t xml:space="preserve"> in </w:t>
      </w:r>
      <w:r w:rsidR="006E1220">
        <w:t>2016</w:t>
      </w:r>
      <w:r w:rsidR="0058536A">
        <w:t xml:space="preserve">. These </w:t>
      </w:r>
      <w:r w:rsidR="00866789">
        <w:t>details and calculations</w:t>
      </w:r>
      <w:r w:rsidR="0058536A">
        <w:t xml:space="preserve"> can be found in attachment D. </w:t>
      </w:r>
    </w:p>
    <w:p w14:paraId="493AD0E8" w14:textId="77777777" w:rsidR="00E16609" w:rsidRDefault="00E16609" w:rsidP="00824F1C">
      <w:pPr>
        <w:pStyle w:val="Heading2"/>
        <w:rPr>
          <w:rFonts w:asciiTheme="minorHAnsi" w:hAnsiTheme="minorHAnsi" w:cstheme="minorHAnsi"/>
        </w:rPr>
      </w:pPr>
      <w:bookmarkStart w:id="28" w:name="_MON_1399297811"/>
      <w:bookmarkStart w:id="29" w:name="_Toc214003097"/>
      <w:bookmarkEnd w:id="28"/>
      <w:r w:rsidRPr="00500C4E">
        <w:rPr>
          <w:rFonts w:asciiTheme="minorHAnsi" w:hAnsiTheme="minorHAnsi" w:cstheme="minorHAnsi"/>
        </w:rPr>
        <w:t>4.1 Base Case Cost</w:t>
      </w:r>
      <w:bookmarkEnd w:id="29"/>
    </w:p>
    <w:p w14:paraId="493AD0E9" w14:textId="60CA020C" w:rsidR="00FE5FAF" w:rsidRDefault="0058536A" w:rsidP="00920905">
      <w:r>
        <w:t xml:space="preserve">There are six measures, four of which are DEER Measures that are referenced within this workpaper. The base costs of </w:t>
      </w:r>
      <w:r w:rsidR="00633876">
        <w:t>each measure are provided below and are all derivative</w:t>
      </w:r>
      <w:r w:rsidR="00355FD1">
        <w:t xml:space="preserve"> of the </w:t>
      </w:r>
      <w:r w:rsidR="006E1220">
        <w:t>DOE Technical Support Document</w:t>
      </w:r>
      <w:r w:rsidR="00355FD1">
        <w:t>.</w:t>
      </w:r>
    </w:p>
    <w:p w14:paraId="1A89A737" w14:textId="77777777" w:rsidR="0058536A" w:rsidRDefault="0058536A" w:rsidP="00920905"/>
    <w:tbl>
      <w:tblPr>
        <w:tblW w:w="8346" w:type="dxa"/>
        <w:jc w:val="center"/>
        <w:tblLook w:val="04A0" w:firstRow="1" w:lastRow="0" w:firstColumn="1" w:lastColumn="0" w:noHBand="0" w:noVBand="1"/>
      </w:tblPr>
      <w:tblGrid>
        <w:gridCol w:w="4227"/>
        <w:gridCol w:w="2511"/>
        <w:gridCol w:w="1608"/>
      </w:tblGrid>
      <w:tr w:rsidR="0058536A" w:rsidRPr="0058536A" w14:paraId="3E0919C1" w14:textId="77777777" w:rsidTr="006E1220">
        <w:trPr>
          <w:trHeight w:val="345"/>
          <w:jc w:val="center"/>
        </w:trPr>
        <w:tc>
          <w:tcPr>
            <w:tcW w:w="4227"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6732F8C"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Measure ID</w:t>
            </w:r>
          </w:p>
        </w:tc>
        <w:tc>
          <w:tcPr>
            <w:tcW w:w="2511" w:type="dxa"/>
            <w:tcBorders>
              <w:top w:val="single" w:sz="4" w:space="0" w:color="auto"/>
              <w:left w:val="nil"/>
              <w:bottom w:val="single" w:sz="4" w:space="0" w:color="auto"/>
              <w:right w:val="single" w:sz="4" w:space="0" w:color="auto"/>
            </w:tcBorders>
            <w:shd w:val="clear" w:color="000000" w:fill="D0CECE"/>
            <w:noWrap/>
            <w:vAlign w:val="center"/>
            <w:hideMark/>
          </w:tcPr>
          <w:p w14:paraId="5BF3B8DE"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Base Cost</w:t>
            </w:r>
          </w:p>
        </w:tc>
        <w:tc>
          <w:tcPr>
            <w:tcW w:w="1608" w:type="dxa"/>
            <w:tcBorders>
              <w:top w:val="single" w:sz="4" w:space="0" w:color="auto"/>
              <w:left w:val="nil"/>
              <w:bottom w:val="single" w:sz="4" w:space="0" w:color="auto"/>
              <w:right w:val="single" w:sz="4" w:space="0" w:color="auto"/>
            </w:tcBorders>
            <w:shd w:val="clear" w:color="000000" w:fill="D0CECE"/>
            <w:noWrap/>
            <w:vAlign w:val="bottom"/>
            <w:hideMark/>
          </w:tcPr>
          <w:p w14:paraId="30080087" w14:textId="77777777" w:rsidR="0058536A" w:rsidRPr="0058536A" w:rsidRDefault="0058536A" w:rsidP="0058536A">
            <w:pPr>
              <w:rPr>
                <w:rFonts w:ascii="Calibri" w:hAnsi="Calibri" w:cs="Calibri"/>
                <w:b/>
                <w:bCs/>
                <w:szCs w:val="22"/>
              </w:rPr>
            </w:pPr>
            <w:r w:rsidRPr="0058536A">
              <w:rPr>
                <w:rFonts w:ascii="Calibri" w:hAnsi="Calibri" w:cs="Calibri"/>
                <w:b/>
                <w:bCs/>
                <w:szCs w:val="22"/>
              </w:rPr>
              <w:t>Unit</w:t>
            </w:r>
          </w:p>
        </w:tc>
      </w:tr>
      <w:tr w:rsidR="0058536A" w:rsidRPr="0058536A" w14:paraId="5941B7EE"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7E2DCB5D"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NG-WtrHt-LrgInst-Gas-gt200kBtuh-0p80Et</w:t>
            </w:r>
          </w:p>
        </w:tc>
        <w:tc>
          <w:tcPr>
            <w:tcW w:w="2511" w:type="dxa"/>
            <w:tcBorders>
              <w:top w:val="nil"/>
              <w:left w:val="nil"/>
              <w:bottom w:val="single" w:sz="4" w:space="0" w:color="auto"/>
              <w:right w:val="single" w:sz="4" w:space="0" w:color="auto"/>
            </w:tcBorders>
            <w:shd w:val="clear" w:color="auto" w:fill="auto"/>
            <w:vAlign w:val="center"/>
            <w:hideMark/>
          </w:tcPr>
          <w:p w14:paraId="3DDFAF36" w14:textId="5E732AED"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8.74</w:t>
            </w:r>
          </w:p>
        </w:tc>
        <w:tc>
          <w:tcPr>
            <w:tcW w:w="1608" w:type="dxa"/>
            <w:tcBorders>
              <w:top w:val="nil"/>
              <w:left w:val="nil"/>
              <w:bottom w:val="single" w:sz="4" w:space="0" w:color="auto"/>
              <w:right w:val="single" w:sz="4" w:space="0" w:color="auto"/>
            </w:tcBorders>
            <w:shd w:val="clear" w:color="auto" w:fill="auto"/>
            <w:vAlign w:val="center"/>
            <w:hideMark/>
          </w:tcPr>
          <w:p w14:paraId="49519158"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7C54753A"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493A12EE"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NG-WtrHt-LrgInst-Gas-gt200kBtuh-0p90Et</w:t>
            </w:r>
          </w:p>
        </w:tc>
        <w:tc>
          <w:tcPr>
            <w:tcW w:w="2511" w:type="dxa"/>
            <w:tcBorders>
              <w:top w:val="nil"/>
              <w:left w:val="nil"/>
              <w:bottom w:val="single" w:sz="4" w:space="0" w:color="auto"/>
              <w:right w:val="single" w:sz="4" w:space="0" w:color="auto"/>
            </w:tcBorders>
            <w:shd w:val="clear" w:color="auto" w:fill="auto"/>
            <w:vAlign w:val="center"/>
            <w:hideMark/>
          </w:tcPr>
          <w:p w14:paraId="53F51CC3" w14:textId="6588629E"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8.74</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D5D38AE"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6785F9CA"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1E81C1F0" w14:textId="24E59791" w:rsidR="0058536A" w:rsidRPr="0058536A" w:rsidRDefault="006E1220" w:rsidP="0058536A">
            <w:pPr>
              <w:rPr>
                <w:rFonts w:ascii="Calibri" w:hAnsi="Calibri" w:cs="Calibri"/>
                <w:color w:val="000000"/>
                <w:szCs w:val="22"/>
              </w:rPr>
            </w:pPr>
            <w:r>
              <w:rPr>
                <w:rFonts w:ascii="Calibri" w:hAnsi="Calibri" w:cs="Calibri"/>
                <w:color w:val="000000"/>
                <w:szCs w:val="22"/>
              </w:rPr>
              <w:t>WPSCGNRWH120206</w:t>
            </w:r>
            <w:bookmarkStart w:id="30" w:name="_GoBack"/>
            <w:bookmarkEnd w:id="30"/>
            <w:r>
              <w:rPr>
                <w:rFonts w:ascii="Calibri" w:hAnsi="Calibri" w:cs="Calibri"/>
                <w:color w:val="000000"/>
                <w:szCs w:val="22"/>
              </w:rPr>
              <w:t>B_Rev07</w:t>
            </w:r>
            <w:r w:rsidR="0058536A" w:rsidRPr="0058536A">
              <w:rPr>
                <w:rFonts w:ascii="Calibri" w:hAnsi="Calibri" w:cs="Calibri"/>
                <w:color w:val="000000"/>
                <w:szCs w:val="22"/>
              </w:rPr>
              <w:t>_Msr001</w:t>
            </w:r>
          </w:p>
        </w:tc>
        <w:tc>
          <w:tcPr>
            <w:tcW w:w="2511" w:type="dxa"/>
            <w:tcBorders>
              <w:top w:val="nil"/>
              <w:left w:val="nil"/>
              <w:bottom w:val="single" w:sz="4" w:space="0" w:color="auto"/>
              <w:right w:val="single" w:sz="4" w:space="0" w:color="auto"/>
            </w:tcBorders>
            <w:shd w:val="clear" w:color="auto" w:fill="auto"/>
            <w:vAlign w:val="center"/>
            <w:hideMark/>
          </w:tcPr>
          <w:p w14:paraId="72F9D260" w14:textId="455B8553"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5.85</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508A3EF"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56482581"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19CC9EDD" w14:textId="45B751F3" w:rsidR="0058536A" w:rsidRPr="0058536A" w:rsidRDefault="006E1220" w:rsidP="0058536A">
            <w:pPr>
              <w:rPr>
                <w:rFonts w:ascii="Calibri" w:hAnsi="Calibri" w:cs="Calibri"/>
                <w:color w:val="000000"/>
                <w:szCs w:val="22"/>
              </w:rPr>
            </w:pPr>
            <w:r>
              <w:rPr>
                <w:rFonts w:ascii="Calibri" w:hAnsi="Calibri" w:cs="Calibri"/>
                <w:color w:val="000000"/>
                <w:szCs w:val="22"/>
              </w:rPr>
              <w:t>WPSCGNRWH120206B_Rev07</w:t>
            </w:r>
            <w:r w:rsidR="0058536A" w:rsidRPr="0058536A">
              <w:rPr>
                <w:rFonts w:ascii="Calibri" w:hAnsi="Calibri" w:cs="Calibri"/>
                <w:color w:val="000000"/>
                <w:szCs w:val="22"/>
              </w:rPr>
              <w:t>_Msr002</w:t>
            </w:r>
          </w:p>
        </w:tc>
        <w:tc>
          <w:tcPr>
            <w:tcW w:w="2511" w:type="dxa"/>
            <w:tcBorders>
              <w:top w:val="nil"/>
              <w:left w:val="nil"/>
              <w:bottom w:val="single" w:sz="4" w:space="0" w:color="auto"/>
              <w:right w:val="single" w:sz="4" w:space="0" w:color="auto"/>
            </w:tcBorders>
            <w:shd w:val="clear" w:color="auto" w:fill="auto"/>
            <w:vAlign w:val="center"/>
            <w:hideMark/>
          </w:tcPr>
          <w:p w14:paraId="59F74E03" w14:textId="44DD57C9"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5.85</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F78BF19"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bl>
    <w:p w14:paraId="52E8B858" w14:textId="77777777" w:rsidR="0058536A" w:rsidRDefault="0058536A" w:rsidP="00920905"/>
    <w:p w14:paraId="493AD0EA" w14:textId="5FEB6DC8" w:rsidR="005A0E53" w:rsidRDefault="005A0E53" w:rsidP="005A0E53">
      <w:pPr>
        <w:pStyle w:val="Heading2"/>
        <w:rPr>
          <w:rFonts w:asciiTheme="minorHAnsi" w:hAnsiTheme="minorHAnsi" w:cstheme="minorHAnsi"/>
        </w:rPr>
      </w:pPr>
      <w:bookmarkStart w:id="31" w:name="_Toc214003098"/>
      <w:r w:rsidRPr="00500C4E">
        <w:rPr>
          <w:rFonts w:asciiTheme="minorHAnsi" w:hAnsiTheme="minorHAnsi" w:cstheme="minorHAnsi"/>
        </w:rPr>
        <w:t>4.2 Measure Case Cost</w:t>
      </w:r>
    </w:p>
    <w:p w14:paraId="38229734" w14:textId="4585DCD1" w:rsidR="0058536A" w:rsidRDefault="006E1220" w:rsidP="0058536A">
      <w:r>
        <w:t>The measure costs and labor costs of each measure are provided below and are all derivative of the DOE Technical Support Document.</w:t>
      </w:r>
      <w:r w:rsidR="00866789">
        <w:t xml:space="preserve"> The Measure Case Cost includes the labor cost, but labor cost is divided out and shown in the below table.</w:t>
      </w:r>
    </w:p>
    <w:p w14:paraId="46B6A281" w14:textId="77777777" w:rsidR="006E1220" w:rsidRPr="0058536A" w:rsidRDefault="006E1220" w:rsidP="0058536A"/>
    <w:tbl>
      <w:tblPr>
        <w:tblW w:w="9952" w:type="dxa"/>
        <w:tblInd w:w="113" w:type="dxa"/>
        <w:tblLook w:val="04A0" w:firstRow="1" w:lastRow="0" w:firstColumn="1" w:lastColumn="0" w:noHBand="0" w:noVBand="1"/>
      </w:tblPr>
      <w:tblGrid>
        <w:gridCol w:w="4495"/>
        <w:gridCol w:w="2021"/>
        <w:gridCol w:w="1636"/>
        <w:gridCol w:w="1800"/>
      </w:tblGrid>
      <w:tr w:rsidR="0058536A" w:rsidRPr="0058536A" w14:paraId="3EAAF995" w14:textId="77777777" w:rsidTr="006E1220">
        <w:trPr>
          <w:trHeight w:val="285"/>
        </w:trPr>
        <w:tc>
          <w:tcPr>
            <w:tcW w:w="449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7992CBA"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Measure ID</w:t>
            </w:r>
          </w:p>
        </w:tc>
        <w:tc>
          <w:tcPr>
            <w:tcW w:w="2021" w:type="dxa"/>
            <w:tcBorders>
              <w:top w:val="single" w:sz="4" w:space="0" w:color="auto"/>
              <w:left w:val="nil"/>
              <w:bottom w:val="single" w:sz="4" w:space="0" w:color="auto"/>
              <w:right w:val="single" w:sz="4" w:space="0" w:color="auto"/>
            </w:tcBorders>
            <w:shd w:val="clear" w:color="000000" w:fill="D0CECE"/>
            <w:noWrap/>
            <w:vAlign w:val="center"/>
            <w:hideMark/>
          </w:tcPr>
          <w:p w14:paraId="2A55B38A" w14:textId="04D9B142" w:rsidR="0058536A" w:rsidRPr="0058536A" w:rsidRDefault="00866789" w:rsidP="0058536A">
            <w:pPr>
              <w:jc w:val="center"/>
              <w:rPr>
                <w:rFonts w:ascii="Calibri" w:hAnsi="Calibri" w:cs="Calibri"/>
                <w:b/>
                <w:bCs/>
                <w:i/>
                <w:iCs/>
                <w:szCs w:val="22"/>
              </w:rPr>
            </w:pPr>
            <w:r>
              <w:rPr>
                <w:rFonts w:ascii="Calibri" w:hAnsi="Calibri" w:cs="Calibri"/>
                <w:b/>
                <w:bCs/>
                <w:i/>
                <w:iCs/>
                <w:szCs w:val="22"/>
              </w:rPr>
              <w:t>Measure Case Cost</w:t>
            </w:r>
          </w:p>
        </w:tc>
        <w:tc>
          <w:tcPr>
            <w:tcW w:w="1636" w:type="dxa"/>
            <w:tcBorders>
              <w:top w:val="single" w:sz="4" w:space="0" w:color="auto"/>
              <w:left w:val="nil"/>
              <w:bottom w:val="single" w:sz="4" w:space="0" w:color="auto"/>
              <w:right w:val="single" w:sz="4" w:space="0" w:color="auto"/>
            </w:tcBorders>
            <w:shd w:val="clear" w:color="000000" w:fill="D0CECE"/>
            <w:vAlign w:val="center"/>
            <w:hideMark/>
          </w:tcPr>
          <w:p w14:paraId="34D5720D" w14:textId="3D8AA1EF" w:rsidR="0058536A" w:rsidRPr="0058536A" w:rsidRDefault="006E1220" w:rsidP="0058536A">
            <w:pPr>
              <w:jc w:val="center"/>
              <w:rPr>
                <w:rFonts w:ascii="Calibri" w:hAnsi="Calibri" w:cs="Calibri"/>
                <w:b/>
                <w:bCs/>
                <w:i/>
                <w:iCs/>
                <w:szCs w:val="22"/>
              </w:rPr>
            </w:pPr>
            <w:r>
              <w:rPr>
                <w:rFonts w:ascii="Calibri" w:hAnsi="Calibri" w:cs="Calibri"/>
                <w:b/>
                <w:bCs/>
                <w:i/>
                <w:iCs/>
                <w:szCs w:val="22"/>
              </w:rPr>
              <w:t>Labor Cost</w:t>
            </w:r>
          </w:p>
        </w:tc>
        <w:tc>
          <w:tcPr>
            <w:tcW w:w="1800" w:type="dxa"/>
            <w:tcBorders>
              <w:top w:val="single" w:sz="4" w:space="0" w:color="auto"/>
              <w:left w:val="nil"/>
              <w:bottom w:val="single" w:sz="4" w:space="0" w:color="auto"/>
              <w:right w:val="single" w:sz="4" w:space="0" w:color="auto"/>
            </w:tcBorders>
            <w:shd w:val="clear" w:color="000000" w:fill="D0CECE"/>
            <w:noWrap/>
            <w:vAlign w:val="bottom"/>
            <w:hideMark/>
          </w:tcPr>
          <w:p w14:paraId="7B852A0C" w14:textId="77777777" w:rsidR="0058536A" w:rsidRPr="0058536A" w:rsidRDefault="0058536A" w:rsidP="0058536A">
            <w:pPr>
              <w:rPr>
                <w:rFonts w:ascii="Calibri" w:hAnsi="Calibri" w:cs="Calibri"/>
                <w:b/>
                <w:bCs/>
                <w:szCs w:val="22"/>
              </w:rPr>
            </w:pPr>
            <w:r w:rsidRPr="0058536A">
              <w:rPr>
                <w:rFonts w:ascii="Calibri" w:hAnsi="Calibri" w:cs="Calibri"/>
                <w:b/>
                <w:bCs/>
                <w:szCs w:val="22"/>
              </w:rPr>
              <w:t>Unit</w:t>
            </w:r>
          </w:p>
        </w:tc>
      </w:tr>
      <w:tr w:rsidR="006E1220" w:rsidRPr="0058536A" w14:paraId="4D11D9E2"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035A045" w14:textId="77777777" w:rsidR="006E1220" w:rsidRPr="0058536A" w:rsidRDefault="006E1220" w:rsidP="006E1220">
            <w:pPr>
              <w:rPr>
                <w:rFonts w:ascii="Calibri" w:hAnsi="Calibri" w:cs="Calibri"/>
                <w:szCs w:val="22"/>
              </w:rPr>
            </w:pPr>
            <w:r w:rsidRPr="0058536A">
              <w:rPr>
                <w:rFonts w:ascii="Calibri" w:hAnsi="Calibri" w:cs="Calibri"/>
                <w:szCs w:val="22"/>
              </w:rPr>
              <w:t>NG-WtrHt-LrgInst-Gas-gt200kBtuh-0p80Et</w:t>
            </w:r>
          </w:p>
        </w:tc>
        <w:tc>
          <w:tcPr>
            <w:tcW w:w="2021" w:type="dxa"/>
            <w:tcBorders>
              <w:top w:val="nil"/>
              <w:left w:val="nil"/>
              <w:bottom w:val="single" w:sz="4" w:space="0" w:color="auto"/>
              <w:right w:val="single" w:sz="4" w:space="0" w:color="auto"/>
            </w:tcBorders>
            <w:shd w:val="clear" w:color="auto" w:fill="auto"/>
            <w:noWrap/>
            <w:hideMark/>
          </w:tcPr>
          <w:p w14:paraId="64525A6B" w14:textId="0FFC7726" w:rsidR="006E1220" w:rsidRPr="0058536A" w:rsidRDefault="006E1220" w:rsidP="006E1220">
            <w:pPr>
              <w:jc w:val="center"/>
              <w:rPr>
                <w:rFonts w:ascii="Calibri" w:hAnsi="Calibri" w:cs="Calibri"/>
                <w:szCs w:val="22"/>
              </w:rPr>
            </w:pPr>
            <w:r w:rsidRPr="00F054F7">
              <w:t>$18.69</w:t>
            </w:r>
          </w:p>
        </w:tc>
        <w:tc>
          <w:tcPr>
            <w:tcW w:w="1636" w:type="dxa"/>
            <w:tcBorders>
              <w:top w:val="nil"/>
              <w:left w:val="nil"/>
              <w:bottom w:val="single" w:sz="4" w:space="0" w:color="auto"/>
              <w:right w:val="single" w:sz="4" w:space="0" w:color="auto"/>
            </w:tcBorders>
            <w:shd w:val="clear" w:color="auto" w:fill="auto"/>
            <w:noWrap/>
            <w:hideMark/>
          </w:tcPr>
          <w:p w14:paraId="4663B587" w14:textId="314F2EDC" w:rsidR="006E1220" w:rsidRPr="0058536A" w:rsidRDefault="006E1220" w:rsidP="006E1220">
            <w:pPr>
              <w:jc w:val="center"/>
              <w:rPr>
                <w:rFonts w:ascii="Calibri" w:hAnsi="Calibri" w:cs="Calibri"/>
                <w:szCs w:val="22"/>
              </w:rPr>
            </w:pPr>
            <w:r w:rsidRPr="00B23E40">
              <w:t>$0.75</w:t>
            </w:r>
          </w:p>
        </w:tc>
        <w:tc>
          <w:tcPr>
            <w:tcW w:w="1800" w:type="dxa"/>
            <w:tcBorders>
              <w:top w:val="nil"/>
              <w:left w:val="nil"/>
              <w:bottom w:val="single" w:sz="4" w:space="0" w:color="auto"/>
              <w:right w:val="single" w:sz="4" w:space="0" w:color="auto"/>
            </w:tcBorders>
            <w:shd w:val="clear" w:color="auto" w:fill="auto"/>
            <w:vAlign w:val="center"/>
            <w:hideMark/>
          </w:tcPr>
          <w:p w14:paraId="7A37E324"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4F72497D"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0E08C0B" w14:textId="77777777" w:rsidR="006E1220" w:rsidRPr="0058536A" w:rsidRDefault="006E1220" w:rsidP="006E1220">
            <w:pPr>
              <w:rPr>
                <w:rFonts w:ascii="Calibri" w:hAnsi="Calibri" w:cs="Calibri"/>
                <w:szCs w:val="22"/>
              </w:rPr>
            </w:pPr>
            <w:r w:rsidRPr="0058536A">
              <w:rPr>
                <w:rFonts w:ascii="Calibri" w:hAnsi="Calibri" w:cs="Calibri"/>
                <w:szCs w:val="22"/>
              </w:rPr>
              <w:t>NG-WtrHt-LrgInst-Gas-gt200kBtuh-0p90Et</w:t>
            </w:r>
          </w:p>
        </w:tc>
        <w:tc>
          <w:tcPr>
            <w:tcW w:w="2021" w:type="dxa"/>
            <w:tcBorders>
              <w:top w:val="nil"/>
              <w:left w:val="nil"/>
              <w:bottom w:val="single" w:sz="4" w:space="0" w:color="auto"/>
              <w:right w:val="single" w:sz="4" w:space="0" w:color="auto"/>
            </w:tcBorders>
            <w:shd w:val="clear" w:color="auto" w:fill="auto"/>
            <w:noWrap/>
            <w:hideMark/>
          </w:tcPr>
          <w:p w14:paraId="01694CC7" w14:textId="65DE7B91" w:rsidR="006E1220" w:rsidRPr="0058536A" w:rsidRDefault="006E1220" w:rsidP="006E1220">
            <w:pPr>
              <w:jc w:val="center"/>
              <w:rPr>
                <w:rFonts w:ascii="Calibri" w:hAnsi="Calibri" w:cs="Calibri"/>
                <w:szCs w:val="22"/>
              </w:rPr>
            </w:pPr>
            <w:r w:rsidRPr="00F054F7">
              <w:t>$22.75</w:t>
            </w:r>
          </w:p>
        </w:tc>
        <w:tc>
          <w:tcPr>
            <w:tcW w:w="1636" w:type="dxa"/>
            <w:tcBorders>
              <w:top w:val="nil"/>
              <w:left w:val="nil"/>
              <w:bottom w:val="single" w:sz="4" w:space="0" w:color="auto"/>
              <w:right w:val="single" w:sz="4" w:space="0" w:color="auto"/>
            </w:tcBorders>
            <w:shd w:val="clear" w:color="auto" w:fill="auto"/>
            <w:noWrap/>
            <w:hideMark/>
          </w:tcPr>
          <w:p w14:paraId="3FB32C69" w14:textId="4518BF78" w:rsidR="006E1220" w:rsidRPr="0058536A" w:rsidRDefault="006E1220" w:rsidP="006E1220">
            <w:pPr>
              <w:jc w:val="center"/>
              <w:rPr>
                <w:rFonts w:ascii="Calibri" w:hAnsi="Calibri" w:cs="Calibri"/>
                <w:szCs w:val="22"/>
              </w:rPr>
            </w:pPr>
            <w:r w:rsidRPr="00B23E40">
              <w:t>$0.75</w:t>
            </w:r>
          </w:p>
        </w:tc>
        <w:tc>
          <w:tcPr>
            <w:tcW w:w="1800" w:type="dxa"/>
            <w:tcBorders>
              <w:top w:val="nil"/>
              <w:left w:val="nil"/>
              <w:bottom w:val="single" w:sz="4" w:space="0" w:color="auto"/>
              <w:right w:val="single" w:sz="4" w:space="0" w:color="auto"/>
            </w:tcBorders>
            <w:shd w:val="clear" w:color="auto" w:fill="auto"/>
            <w:vAlign w:val="center"/>
            <w:hideMark/>
          </w:tcPr>
          <w:p w14:paraId="57BB81E0"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2492D4A6"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3AFDA99" w14:textId="312F7982" w:rsidR="006E1220" w:rsidRPr="0058536A" w:rsidRDefault="006E1220" w:rsidP="006E1220">
            <w:pPr>
              <w:rPr>
                <w:rFonts w:ascii="Calibri" w:hAnsi="Calibri" w:cs="Calibri"/>
                <w:szCs w:val="22"/>
              </w:rPr>
            </w:pPr>
            <w:r>
              <w:rPr>
                <w:rFonts w:ascii="Calibri" w:hAnsi="Calibri" w:cs="Calibri"/>
                <w:szCs w:val="22"/>
              </w:rPr>
              <w:t>WPSCGNRWH120206B_Rev07</w:t>
            </w:r>
            <w:r w:rsidRPr="0058536A">
              <w:rPr>
                <w:rFonts w:ascii="Calibri" w:hAnsi="Calibri" w:cs="Calibri"/>
                <w:szCs w:val="22"/>
              </w:rPr>
              <w:t>_Msr001</w:t>
            </w:r>
          </w:p>
        </w:tc>
        <w:tc>
          <w:tcPr>
            <w:tcW w:w="2021" w:type="dxa"/>
            <w:tcBorders>
              <w:top w:val="nil"/>
              <w:left w:val="nil"/>
              <w:bottom w:val="single" w:sz="4" w:space="0" w:color="auto"/>
              <w:right w:val="single" w:sz="4" w:space="0" w:color="auto"/>
            </w:tcBorders>
            <w:shd w:val="clear" w:color="auto" w:fill="auto"/>
            <w:noWrap/>
            <w:hideMark/>
          </w:tcPr>
          <w:p w14:paraId="4C61FD18" w14:textId="1E983D6A" w:rsidR="006E1220" w:rsidRPr="0058536A" w:rsidRDefault="006E1220" w:rsidP="006E1220">
            <w:pPr>
              <w:jc w:val="center"/>
              <w:rPr>
                <w:rFonts w:ascii="Calibri" w:hAnsi="Calibri" w:cs="Calibri"/>
                <w:szCs w:val="22"/>
              </w:rPr>
            </w:pPr>
            <w:r w:rsidRPr="00F054F7">
              <w:t>$11.96</w:t>
            </w:r>
          </w:p>
        </w:tc>
        <w:tc>
          <w:tcPr>
            <w:tcW w:w="1636" w:type="dxa"/>
            <w:tcBorders>
              <w:top w:val="nil"/>
              <w:left w:val="nil"/>
              <w:bottom w:val="single" w:sz="4" w:space="0" w:color="auto"/>
              <w:right w:val="single" w:sz="4" w:space="0" w:color="auto"/>
            </w:tcBorders>
            <w:shd w:val="clear" w:color="auto" w:fill="auto"/>
            <w:noWrap/>
            <w:hideMark/>
          </w:tcPr>
          <w:p w14:paraId="66374F91" w14:textId="10DE1ACD" w:rsidR="006E1220" w:rsidRPr="0058536A" w:rsidRDefault="006E1220" w:rsidP="006E1220">
            <w:pPr>
              <w:jc w:val="center"/>
              <w:rPr>
                <w:rFonts w:ascii="Calibri" w:hAnsi="Calibri" w:cs="Calibri"/>
                <w:szCs w:val="22"/>
              </w:rPr>
            </w:pPr>
            <w:r w:rsidRPr="00B23E40">
              <w:t>$6.39</w:t>
            </w:r>
          </w:p>
        </w:tc>
        <w:tc>
          <w:tcPr>
            <w:tcW w:w="1800" w:type="dxa"/>
            <w:tcBorders>
              <w:top w:val="nil"/>
              <w:left w:val="nil"/>
              <w:bottom w:val="single" w:sz="4" w:space="0" w:color="auto"/>
              <w:right w:val="single" w:sz="4" w:space="0" w:color="auto"/>
            </w:tcBorders>
            <w:shd w:val="clear" w:color="auto" w:fill="auto"/>
            <w:vAlign w:val="center"/>
            <w:hideMark/>
          </w:tcPr>
          <w:p w14:paraId="72F4634F"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1D1094D0"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2FF49D07" w14:textId="62028010" w:rsidR="006E1220" w:rsidRPr="0058536A" w:rsidRDefault="006E1220" w:rsidP="006E1220">
            <w:pPr>
              <w:rPr>
                <w:rFonts w:ascii="Calibri" w:hAnsi="Calibri" w:cs="Calibri"/>
                <w:szCs w:val="22"/>
              </w:rPr>
            </w:pPr>
            <w:r w:rsidRPr="0058536A">
              <w:rPr>
                <w:rFonts w:ascii="Calibri" w:hAnsi="Calibri" w:cs="Calibri"/>
                <w:szCs w:val="22"/>
              </w:rPr>
              <w:t>WPSCGNRWH120206B_Rev0</w:t>
            </w:r>
            <w:r>
              <w:rPr>
                <w:rFonts w:ascii="Calibri" w:hAnsi="Calibri" w:cs="Calibri"/>
                <w:szCs w:val="22"/>
              </w:rPr>
              <w:t>7</w:t>
            </w:r>
            <w:r w:rsidRPr="0058536A">
              <w:rPr>
                <w:rFonts w:ascii="Calibri" w:hAnsi="Calibri" w:cs="Calibri"/>
                <w:szCs w:val="22"/>
              </w:rPr>
              <w:t>_Msr002</w:t>
            </w:r>
          </w:p>
        </w:tc>
        <w:tc>
          <w:tcPr>
            <w:tcW w:w="2021" w:type="dxa"/>
            <w:tcBorders>
              <w:top w:val="nil"/>
              <w:left w:val="nil"/>
              <w:bottom w:val="single" w:sz="4" w:space="0" w:color="auto"/>
              <w:right w:val="single" w:sz="4" w:space="0" w:color="auto"/>
            </w:tcBorders>
            <w:shd w:val="clear" w:color="auto" w:fill="auto"/>
            <w:noWrap/>
            <w:hideMark/>
          </w:tcPr>
          <w:p w14:paraId="5638DC46" w14:textId="22D8BD7A" w:rsidR="006E1220" w:rsidRPr="0058536A" w:rsidRDefault="006E1220" w:rsidP="006E1220">
            <w:pPr>
              <w:jc w:val="center"/>
              <w:rPr>
                <w:rFonts w:ascii="Calibri" w:hAnsi="Calibri" w:cs="Calibri"/>
                <w:szCs w:val="22"/>
              </w:rPr>
            </w:pPr>
            <w:r w:rsidRPr="00F054F7">
              <w:t>$14.55</w:t>
            </w:r>
          </w:p>
        </w:tc>
        <w:tc>
          <w:tcPr>
            <w:tcW w:w="1636" w:type="dxa"/>
            <w:tcBorders>
              <w:top w:val="nil"/>
              <w:left w:val="nil"/>
              <w:bottom w:val="single" w:sz="4" w:space="0" w:color="auto"/>
              <w:right w:val="single" w:sz="4" w:space="0" w:color="auto"/>
            </w:tcBorders>
            <w:shd w:val="clear" w:color="auto" w:fill="auto"/>
            <w:noWrap/>
            <w:hideMark/>
          </w:tcPr>
          <w:p w14:paraId="5E675540" w14:textId="07B5B8BD" w:rsidR="006E1220" w:rsidRPr="0058536A" w:rsidRDefault="006E1220" w:rsidP="006E1220">
            <w:pPr>
              <w:jc w:val="center"/>
              <w:rPr>
                <w:rFonts w:ascii="Calibri" w:hAnsi="Calibri" w:cs="Calibri"/>
                <w:szCs w:val="22"/>
              </w:rPr>
            </w:pPr>
            <w:r w:rsidRPr="00B23E40">
              <w:t>$4.82</w:t>
            </w:r>
          </w:p>
        </w:tc>
        <w:tc>
          <w:tcPr>
            <w:tcW w:w="1800" w:type="dxa"/>
            <w:tcBorders>
              <w:top w:val="nil"/>
              <w:left w:val="nil"/>
              <w:bottom w:val="single" w:sz="4" w:space="0" w:color="auto"/>
              <w:right w:val="single" w:sz="4" w:space="0" w:color="auto"/>
            </w:tcBorders>
            <w:shd w:val="clear" w:color="auto" w:fill="auto"/>
            <w:vAlign w:val="center"/>
            <w:hideMark/>
          </w:tcPr>
          <w:p w14:paraId="3D3E60B3"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bl>
    <w:p w14:paraId="7A9674FF" w14:textId="2092030E" w:rsidR="00E80A47" w:rsidRPr="00E80A47" w:rsidRDefault="005A0E53" w:rsidP="00E80A47">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1"/>
    </w:p>
    <w:p w14:paraId="493AD0ED"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493AD0F1" w14:textId="77777777" w:rsidTr="0058536A">
        <w:tc>
          <w:tcPr>
            <w:tcW w:w="671" w:type="pct"/>
            <w:vMerge w:val="restart"/>
            <w:shd w:val="clear" w:color="auto" w:fill="D9D9D9" w:themeFill="background1" w:themeFillShade="D9"/>
          </w:tcPr>
          <w:p w14:paraId="493AD0EE"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93AD0EF"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93AD0F0"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93AD0F6" w14:textId="77777777" w:rsidTr="0058536A">
        <w:tc>
          <w:tcPr>
            <w:tcW w:w="671" w:type="pct"/>
            <w:vMerge/>
            <w:shd w:val="clear" w:color="auto" w:fill="D9D9D9" w:themeFill="background1" w:themeFillShade="D9"/>
          </w:tcPr>
          <w:p w14:paraId="493AD0F2"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493AD0F3"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493AD0F4"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93AD0F5"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493AD0FB" w14:textId="77777777" w:rsidTr="0058536A">
        <w:tc>
          <w:tcPr>
            <w:tcW w:w="671" w:type="pct"/>
          </w:tcPr>
          <w:p w14:paraId="493AD0F7" w14:textId="77777777" w:rsidR="00211153" w:rsidRPr="00920905" w:rsidRDefault="00211153" w:rsidP="00175D14">
            <w:pPr>
              <w:rPr>
                <w:rFonts w:cstheme="minorHAnsi"/>
                <w:szCs w:val="20"/>
              </w:rPr>
            </w:pPr>
            <w:r>
              <w:rPr>
                <w:rFonts w:cstheme="minorHAnsi"/>
                <w:szCs w:val="20"/>
              </w:rPr>
              <w:t>ROB</w:t>
            </w:r>
          </w:p>
        </w:tc>
        <w:tc>
          <w:tcPr>
            <w:tcW w:w="1443" w:type="pct"/>
            <w:vMerge w:val="restart"/>
          </w:tcPr>
          <w:p w14:paraId="493AD0F8"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493AD0F9"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493AD0FA" w14:textId="77777777" w:rsidR="00211153" w:rsidRPr="00920905" w:rsidRDefault="00211153" w:rsidP="00175D14">
            <w:pPr>
              <w:rPr>
                <w:rFonts w:cstheme="minorHAnsi"/>
                <w:szCs w:val="20"/>
              </w:rPr>
            </w:pPr>
            <w:r>
              <w:rPr>
                <w:rFonts w:cstheme="minorHAnsi"/>
                <w:szCs w:val="20"/>
              </w:rPr>
              <w:t>N/A</w:t>
            </w:r>
          </w:p>
        </w:tc>
      </w:tr>
      <w:tr w:rsidR="00211153" w:rsidRPr="00500C4E" w14:paraId="493AD100" w14:textId="77777777" w:rsidTr="0058536A">
        <w:tc>
          <w:tcPr>
            <w:tcW w:w="671" w:type="pct"/>
          </w:tcPr>
          <w:p w14:paraId="493AD0FC" w14:textId="77777777" w:rsidR="00211153" w:rsidRPr="00920905" w:rsidRDefault="00211153" w:rsidP="00175D14">
            <w:pPr>
              <w:rPr>
                <w:rFonts w:cstheme="minorHAnsi"/>
                <w:szCs w:val="20"/>
              </w:rPr>
            </w:pPr>
            <w:r>
              <w:rPr>
                <w:rFonts w:cstheme="minorHAnsi"/>
                <w:szCs w:val="20"/>
              </w:rPr>
              <w:t>NEW/NC</w:t>
            </w:r>
          </w:p>
        </w:tc>
        <w:tc>
          <w:tcPr>
            <w:tcW w:w="1443" w:type="pct"/>
            <w:vMerge/>
          </w:tcPr>
          <w:p w14:paraId="493AD0FD" w14:textId="77777777" w:rsidR="00211153" w:rsidRPr="00920905" w:rsidRDefault="00211153" w:rsidP="00175D14">
            <w:pPr>
              <w:rPr>
                <w:rFonts w:cstheme="minorHAnsi"/>
                <w:szCs w:val="20"/>
              </w:rPr>
            </w:pPr>
          </w:p>
        </w:tc>
        <w:tc>
          <w:tcPr>
            <w:tcW w:w="1396" w:type="pct"/>
            <w:vMerge/>
          </w:tcPr>
          <w:p w14:paraId="493AD0FE" w14:textId="77777777" w:rsidR="00211153" w:rsidRPr="00920905" w:rsidRDefault="00211153" w:rsidP="00175D14">
            <w:pPr>
              <w:rPr>
                <w:rFonts w:cstheme="minorHAnsi"/>
                <w:szCs w:val="20"/>
              </w:rPr>
            </w:pPr>
          </w:p>
        </w:tc>
        <w:tc>
          <w:tcPr>
            <w:tcW w:w="1489" w:type="pct"/>
            <w:vMerge/>
          </w:tcPr>
          <w:p w14:paraId="493AD0FF" w14:textId="77777777" w:rsidR="00211153" w:rsidRPr="00920905" w:rsidRDefault="00211153" w:rsidP="00175D14">
            <w:pPr>
              <w:rPr>
                <w:rFonts w:cstheme="minorHAnsi"/>
                <w:szCs w:val="20"/>
              </w:rPr>
            </w:pPr>
          </w:p>
        </w:tc>
      </w:tr>
    </w:tbl>
    <w:p w14:paraId="493AD110"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493AD111"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493AD112" w14:textId="2D7885DF" w:rsidR="00FF73B4" w:rsidRDefault="00FF73B4">
      <w:pPr>
        <w:rPr>
          <w:rFonts w:cs="Arial"/>
          <w:color w:val="FF0000"/>
          <w:szCs w:val="22"/>
        </w:rPr>
      </w:pPr>
    </w:p>
    <w:p w14:paraId="03B49063" w14:textId="19379EA3" w:rsidR="00866789" w:rsidRPr="00866789" w:rsidRDefault="00866789">
      <w:pPr>
        <w:rPr>
          <w:rFonts w:cs="Arial"/>
          <w:szCs w:val="22"/>
        </w:rPr>
      </w:pPr>
      <w:r>
        <w:rPr>
          <w:rFonts w:cs="Arial"/>
          <w:szCs w:val="22"/>
        </w:rPr>
        <w:t xml:space="preserve">For ROB measures, the incremental cost and full measure costs are equal, as shown in the above equations. Therefore, the table below shows the full and incremental measure costs for each measures as calculated per input rating with data from the DOE TSD. </w:t>
      </w:r>
    </w:p>
    <w:p w14:paraId="6F677A63" w14:textId="47AEE1B5" w:rsidR="00E80A47" w:rsidRDefault="00E80A47">
      <w:pPr>
        <w:rPr>
          <w:rFonts w:cs="Arial"/>
          <w:color w:val="FF0000"/>
          <w:szCs w:val="22"/>
        </w:rPr>
      </w:pPr>
    </w:p>
    <w:p w14:paraId="493AD114" w14:textId="21461A29" w:rsidR="00FF73B4" w:rsidRDefault="00E80A47">
      <w:pPr>
        <w:rPr>
          <w:b/>
        </w:rPr>
      </w:pPr>
      <w:r>
        <w:rPr>
          <w:b/>
        </w:rPr>
        <w:t xml:space="preserve">Full &amp; </w:t>
      </w:r>
      <w:r w:rsidR="00FF73B4" w:rsidRPr="00DE77D0">
        <w:rPr>
          <w:b/>
        </w:rPr>
        <w:t>Incremental Cost</w:t>
      </w:r>
      <w:r w:rsidR="00FF73B4">
        <w:rPr>
          <w:b/>
        </w:rPr>
        <w:t>s</w:t>
      </w:r>
    </w:p>
    <w:tbl>
      <w:tblPr>
        <w:tblW w:w="9069" w:type="dxa"/>
        <w:jc w:val="center"/>
        <w:tblLook w:val="04A0" w:firstRow="1" w:lastRow="0" w:firstColumn="1" w:lastColumn="0" w:noHBand="0" w:noVBand="1"/>
      </w:tblPr>
      <w:tblGrid>
        <w:gridCol w:w="4740"/>
        <w:gridCol w:w="2721"/>
        <w:gridCol w:w="1608"/>
      </w:tblGrid>
      <w:tr w:rsidR="00E80A47" w:rsidRPr="00E80A47" w14:paraId="311DC3E2" w14:textId="77777777" w:rsidTr="00E80A47">
        <w:trPr>
          <w:trHeight w:val="285"/>
          <w:jc w:val="center"/>
        </w:trPr>
        <w:tc>
          <w:tcPr>
            <w:tcW w:w="474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62D3756" w14:textId="77777777" w:rsidR="00E80A47" w:rsidRPr="00E80A47" w:rsidRDefault="00E80A47" w:rsidP="00E80A47">
            <w:pPr>
              <w:jc w:val="center"/>
              <w:rPr>
                <w:rFonts w:ascii="Calibri" w:hAnsi="Calibri" w:cs="Calibri"/>
                <w:b/>
                <w:bCs/>
                <w:i/>
                <w:iCs/>
                <w:szCs w:val="22"/>
              </w:rPr>
            </w:pPr>
            <w:r w:rsidRPr="00E80A47">
              <w:rPr>
                <w:rFonts w:ascii="Calibri" w:hAnsi="Calibri" w:cs="Calibri"/>
                <w:b/>
                <w:bCs/>
                <w:i/>
                <w:iCs/>
                <w:szCs w:val="22"/>
              </w:rPr>
              <w:t>Measure ID</w:t>
            </w:r>
          </w:p>
        </w:tc>
        <w:tc>
          <w:tcPr>
            <w:tcW w:w="2721" w:type="dxa"/>
            <w:tcBorders>
              <w:top w:val="single" w:sz="4" w:space="0" w:color="auto"/>
              <w:left w:val="nil"/>
              <w:bottom w:val="single" w:sz="4" w:space="0" w:color="auto"/>
              <w:right w:val="single" w:sz="4" w:space="0" w:color="auto"/>
            </w:tcBorders>
            <w:shd w:val="clear" w:color="000000" w:fill="D0CECE"/>
            <w:vAlign w:val="center"/>
            <w:hideMark/>
          </w:tcPr>
          <w:p w14:paraId="7FB0A545" w14:textId="1DA85BDA" w:rsidR="00E80A47" w:rsidRPr="00E80A47" w:rsidRDefault="00E80A47" w:rsidP="00E80A47">
            <w:pPr>
              <w:jc w:val="center"/>
              <w:rPr>
                <w:rFonts w:ascii="Calibri" w:hAnsi="Calibri" w:cs="Calibri"/>
                <w:b/>
                <w:bCs/>
                <w:i/>
                <w:iCs/>
                <w:szCs w:val="22"/>
              </w:rPr>
            </w:pPr>
            <w:r>
              <w:rPr>
                <w:rFonts w:ascii="Calibri" w:hAnsi="Calibri" w:cs="Calibri"/>
                <w:b/>
                <w:bCs/>
                <w:i/>
                <w:iCs/>
                <w:szCs w:val="22"/>
              </w:rPr>
              <w:t xml:space="preserve">Full &amp; </w:t>
            </w:r>
            <w:r w:rsidRPr="00E80A47">
              <w:rPr>
                <w:rFonts w:ascii="Calibri" w:hAnsi="Calibri" w:cs="Calibri"/>
                <w:b/>
                <w:bCs/>
                <w:i/>
                <w:iCs/>
                <w:szCs w:val="22"/>
              </w:rPr>
              <w:t>Incremental Measure Cost</w:t>
            </w:r>
          </w:p>
        </w:tc>
        <w:tc>
          <w:tcPr>
            <w:tcW w:w="1608" w:type="dxa"/>
            <w:tcBorders>
              <w:top w:val="single" w:sz="4" w:space="0" w:color="auto"/>
              <w:left w:val="nil"/>
              <w:bottom w:val="single" w:sz="4" w:space="0" w:color="auto"/>
              <w:right w:val="single" w:sz="4" w:space="0" w:color="auto"/>
            </w:tcBorders>
            <w:shd w:val="clear" w:color="000000" w:fill="D0CECE"/>
            <w:noWrap/>
            <w:vAlign w:val="center"/>
            <w:hideMark/>
          </w:tcPr>
          <w:p w14:paraId="36C14FC3" w14:textId="77777777" w:rsidR="00E80A47" w:rsidRPr="00E80A47" w:rsidRDefault="00E80A47" w:rsidP="00E80A47">
            <w:pPr>
              <w:jc w:val="center"/>
              <w:rPr>
                <w:rFonts w:ascii="Calibri" w:hAnsi="Calibri" w:cs="Calibri"/>
                <w:b/>
                <w:bCs/>
                <w:i/>
                <w:iCs/>
                <w:szCs w:val="22"/>
              </w:rPr>
            </w:pPr>
            <w:r w:rsidRPr="00E80A47">
              <w:rPr>
                <w:rFonts w:ascii="Calibri" w:hAnsi="Calibri" w:cs="Calibri"/>
                <w:b/>
                <w:bCs/>
                <w:i/>
                <w:iCs/>
                <w:szCs w:val="22"/>
              </w:rPr>
              <w:t>Unit</w:t>
            </w:r>
          </w:p>
        </w:tc>
      </w:tr>
      <w:tr w:rsidR="00E80A47" w:rsidRPr="00E80A47" w14:paraId="71D782E5"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5DF078FC" w14:textId="77777777" w:rsidR="00E80A47" w:rsidRPr="00E80A47" w:rsidRDefault="00E80A47" w:rsidP="00E80A47">
            <w:pPr>
              <w:rPr>
                <w:rFonts w:ascii="Calibri" w:hAnsi="Calibri" w:cs="Calibri"/>
                <w:szCs w:val="22"/>
              </w:rPr>
            </w:pPr>
            <w:r w:rsidRPr="00E80A47">
              <w:rPr>
                <w:rFonts w:ascii="Calibri" w:hAnsi="Calibri" w:cs="Calibri"/>
                <w:szCs w:val="22"/>
              </w:rPr>
              <w:t>NG-WtrHt-LrgInst-Gas-gt200kBtuh-0p80Et</w:t>
            </w:r>
          </w:p>
        </w:tc>
        <w:tc>
          <w:tcPr>
            <w:tcW w:w="2721" w:type="dxa"/>
            <w:tcBorders>
              <w:top w:val="nil"/>
              <w:left w:val="nil"/>
              <w:bottom w:val="single" w:sz="4" w:space="0" w:color="auto"/>
              <w:right w:val="single" w:sz="4" w:space="0" w:color="auto"/>
            </w:tcBorders>
            <w:shd w:val="clear" w:color="auto" w:fill="auto"/>
            <w:noWrap/>
            <w:vAlign w:val="center"/>
            <w:hideMark/>
          </w:tcPr>
          <w:p w14:paraId="6D5E4B1D" w14:textId="2A52AED5" w:rsidR="00E80A47" w:rsidRPr="00E80A47" w:rsidRDefault="00866789" w:rsidP="00E80A47">
            <w:pPr>
              <w:rPr>
                <w:rFonts w:ascii="Calibri" w:hAnsi="Calibri" w:cs="Calibri"/>
                <w:szCs w:val="22"/>
              </w:rPr>
            </w:pPr>
            <w:r>
              <w:rPr>
                <w:rFonts w:ascii="Calibri" w:hAnsi="Calibri" w:cs="Calibri"/>
                <w:szCs w:val="22"/>
              </w:rPr>
              <w:t xml:space="preserve"> $      </w:t>
            </w:r>
            <w:r w:rsidR="00F85791">
              <w:rPr>
                <w:rFonts w:ascii="Calibri" w:hAnsi="Calibri" w:cs="Calibri"/>
                <w:szCs w:val="22"/>
              </w:rPr>
              <w:t xml:space="preserve">             9.96</w:t>
            </w:r>
          </w:p>
        </w:tc>
        <w:tc>
          <w:tcPr>
            <w:tcW w:w="1608" w:type="dxa"/>
            <w:tcBorders>
              <w:top w:val="nil"/>
              <w:left w:val="nil"/>
              <w:bottom w:val="single" w:sz="4" w:space="0" w:color="auto"/>
              <w:right w:val="single" w:sz="4" w:space="0" w:color="auto"/>
            </w:tcBorders>
            <w:shd w:val="clear" w:color="auto" w:fill="auto"/>
            <w:vAlign w:val="center"/>
            <w:hideMark/>
          </w:tcPr>
          <w:p w14:paraId="55748322"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4FE70F6F"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3C57955" w14:textId="77777777" w:rsidR="00E80A47" w:rsidRPr="00E80A47" w:rsidRDefault="00E80A47" w:rsidP="00E80A47">
            <w:pPr>
              <w:rPr>
                <w:rFonts w:ascii="Calibri" w:hAnsi="Calibri" w:cs="Calibri"/>
                <w:szCs w:val="22"/>
              </w:rPr>
            </w:pPr>
            <w:r w:rsidRPr="00E80A47">
              <w:rPr>
                <w:rFonts w:ascii="Calibri" w:hAnsi="Calibri" w:cs="Calibri"/>
                <w:szCs w:val="22"/>
              </w:rPr>
              <w:t>NG-WtrHt-LrgInst-Gas-gt200kBtuh-0p90Et</w:t>
            </w:r>
          </w:p>
        </w:tc>
        <w:tc>
          <w:tcPr>
            <w:tcW w:w="2721" w:type="dxa"/>
            <w:tcBorders>
              <w:top w:val="nil"/>
              <w:left w:val="nil"/>
              <w:bottom w:val="single" w:sz="4" w:space="0" w:color="auto"/>
              <w:right w:val="single" w:sz="4" w:space="0" w:color="auto"/>
            </w:tcBorders>
            <w:shd w:val="clear" w:color="auto" w:fill="auto"/>
            <w:noWrap/>
            <w:vAlign w:val="center"/>
            <w:hideMark/>
          </w:tcPr>
          <w:p w14:paraId="79CCB2AD" w14:textId="4109E50A" w:rsidR="00E80A47" w:rsidRPr="00E80A47" w:rsidRDefault="00866789" w:rsidP="00E80A47">
            <w:pPr>
              <w:rPr>
                <w:rFonts w:ascii="Calibri" w:hAnsi="Calibri" w:cs="Calibri"/>
                <w:szCs w:val="22"/>
              </w:rPr>
            </w:pPr>
            <w:r>
              <w:rPr>
                <w:rFonts w:ascii="Calibri" w:hAnsi="Calibri" w:cs="Calibri"/>
                <w:szCs w:val="22"/>
              </w:rPr>
              <w:t xml:space="preserve"> $                 </w:t>
            </w:r>
            <w:r w:rsidR="00F85791">
              <w:rPr>
                <w:rFonts w:ascii="Calibri" w:hAnsi="Calibri" w:cs="Calibri"/>
                <w:szCs w:val="22"/>
              </w:rPr>
              <w:t xml:space="preserve"> 14.02</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3CEFA057"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14E57F48"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3A5E1358" w14:textId="174A1B90" w:rsidR="00E80A47" w:rsidRPr="00E80A47" w:rsidRDefault="006E1220" w:rsidP="00E80A47">
            <w:pPr>
              <w:rPr>
                <w:rFonts w:ascii="Calibri" w:hAnsi="Calibri" w:cs="Calibri"/>
                <w:szCs w:val="22"/>
              </w:rPr>
            </w:pPr>
            <w:r>
              <w:rPr>
                <w:rFonts w:ascii="Calibri" w:hAnsi="Calibri" w:cs="Calibri"/>
                <w:szCs w:val="22"/>
              </w:rPr>
              <w:t>WPSCGNRWH120206B_Rev07</w:t>
            </w:r>
            <w:r w:rsidR="00E80A47" w:rsidRPr="00E80A47">
              <w:rPr>
                <w:rFonts w:ascii="Calibri" w:hAnsi="Calibri" w:cs="Calibri"/>
                <w:szCs w:val="22"/>
              </w:rPr>
              <w:t>_Msr001</w:t>
            </w:r>
          </w:p>
        </w:tc>
        <w:tc>
          <w:tcPr>
            <w:tcW w:w="2721" w:type="dxa"/>
            <w:tcBorders>
              <w:top w:val="nil"/>
              <w:left w:val="nil"/>
              <w:bottom w:val="single" w:sz="4" w:space="0" w:color="auto"/>
              <w:right w:val="single" w:sz="4" w:space="0" w:color="auto"/>
            </w:tcBorders>
            <w:shd w:val="clear" w:color="auto" w:fill="auto"/>
            <w:noWrap/>
            <w:vAlign w:val="center"/>
            <w:hideMark/>
          </w:tcPr>
          <w:p w14:paraId="4618D8E8" w14:textId="444F1E85" w:rsidR="00E80A47" w:rsidRPr="00E80A47" w:rsidRDefault="00F85791" w:rsidP="00E80A47">
            <w:pPr>
              <w:rPr>
                <w:rFonts w:ascii="Calibri" w:hAnsi="Calibri" w:cs="Calibri"/>
                <w:szCs w:val="22"/>
              </w:rPr>
            </w:pPr>
            <w:r>
              <w:rPr>
                <w:rFonts w:ascii="Calibri" w:hAnsi="Calibri" w:cs="Calibri"/>
                <w:szCs w:val="22"/>
              </w:rPr>
              <w:t xml:space="preserve"> $                   6.11</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42461020"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789A4B2F"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4350B6F6" w14:textId="1B047D65" w:rsidR="00E80A47" w:rsidRPr="00E80A47" w:rsidRDefault="006E1220" w:rsidP="00E80A47">
            <w:pPr>
              <w:rPr>
                <w:rFonts w:ascii="Calibri" w:hAnsi="Calibri" w:cs="Calibri"/>
                <w:szCs w:val="22"/>
              </w:rPr>
            </w:pPr>
            <w:r>
              <w:rPr>
                <w:rFonts w:ascii="Calibri" w:hAnsi="Calibri" w:cs="Calibri"/>
                <w:szCs w:val="22"/>
              </w:rPr>
              <w:t>WPSCGNRWH120206B_Rev07</w:t>
            </w:r>
            <w:r w:rsidR="00E80A47" w:rsidRPr="00E80A47">
              <w:rPr>
                <w:rFonts w:ascii="Calibri" w:hAnsi="Calibri" w:cs="Calibri"/>
                <w:szCs w:val="22"/>
              </w:rPr>
              <w:t>_Msr002</w:t>
            </w:r>
          </w:p>
        </w:tc>
        <w:tc>
          <w:tcPr>
            <w:tcW w:w="2721" w:type="dxa"/>
            <w:tcBorders>
              <w:top w:val="nil"/>
              <w:left w:val="nil"/>
              <w:bottom w:val="single" w:sz="4" w:space="0" w:color="auto"/>
              <w:right w:val="single" w:sz="4" w:space="0" w:color="auto"/>
            </w:tcBorders>
            <w:shd w:val="clear" w:color="auto" w:fill="auto"/>
            <w:noWrap/>
            <w:vAlign w:val="center"/>
            <w:hideMark/>
          </w:tcPr>
          <w:p w14:paraId="0A87D1FD" w14:textId="611292FC" w:rsidR="00E80A47" w:rsidRPr="00E80A47" w:rsidRDefault="00F85791" w:rsidP="00E80A47">
            <w:pPr>
              <w:rPr>
                <w:rFonts w:ascii="Calibri" w:hAnsi="Calibri" w:cs="Calibri"/>
                <w:szCs w:val="22"/>
              </w:rPr>
            </w:pPr>
            <w:r>
              <w:rPr>
                <w:rFonts w:ascii="Calibri" w:hAnsi="Calibri" w:cs="Calibri"/>
                <w:szCs w:val="22"/>
              </w:rPr>
              <w:t xml:space="preserve"> $                   8.70</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178F897D"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bl>
    <w:p w14:paraId="2FC64FEB" w14:textId="55EF5640" w:rsidR="00E80A47" w:rsidRDefault="00E80A47">
      <w:pPr>
        <w:rPr>
          <w:b/>
        </w:rPr>
      </w:pPr>
    </w:p>
    <w:p w14:paraId="1CEE6A6C" w14:textId="77777777" w:rsidR="00E80A47" w:rsidRDefault="00E80A47">
      <w:pPr>
        <w:rPr>
          <w:b/>
        </w:rPr>
      </w:pPr>
    </w:p>
    <w:p w14:paraId="493AD128" w14:textId="77777777" w:rsidR="00E16609" w:rsidRPr="00920905" w:rsidRDefault="00E16609">
      <w:pPr>
        <w:rPr>
          <w:rFonts w:cstheme="minorHAnsi"/>
          <w:sz w:val="20"/>
          <w:szCs w:val="20"/>
        </w:rPr>
      </w:pPr>
      <w:bookmarkStart w:id="32" w:name="_Toc214003099"/>
      <w:r w:rsidRPr="00920905">
        <w:rPr>
          <w:rFonts w:cstheme="minorHAnsi"/>
          <w:sz w:val="20"/>
          <w:szCs w:val="20"/>
        </w:rPr>
        <w:br w:type="page"/>
      </w:r>
    </w:p>
    <w:bookmarkEnd w:id="32"/>
    <w:p w14:paraId="493AD129" w14:textId="77777777" w:rsidR="00E16609" w:rsidRPr="00500C4E" w:rsidRDefault="00E16609" w:rsidP="00E16609">
      <w:pPr>
        <w:pStyle w:val="Heading1"/>
        <w:rPr>
          <w:rFonts w:cstheme="minorHAnsi"/>
        </w:rPr>
      </w:pPr>
      <w:r w:rsidRPr="00500C4E">
        <w:rPr>
          <w:rFonts w:cstheme="minorHAnsi"/>
        </w:rPr>
        <w:t>Attachments</w:t>
      </w:r>
    </w:p>
    <w:p w14:paraId="493AD12B" w14:textId="15AE7F35" w:rsidR="00A500D6" w:rsidRDefault="00F91226" w:rsidP="00E16609">
      <w:pPr>
        <w:rPr>
          <w:rFonts w:cstheme="minorHAnsi"/>
        </w:rPr>
      </w:pPr>
      <w:r>
        <w:rPr>
          <w:rFonts w:cstheme="minorHAnsi"/>
        </w:rPr>
        <w:t>Attachment A: Savings Calculations and Measure Summary Table</w:t>
      </w:r>
    </w:p>
    <w:p w14:paraId="4E737EFB" w14:textId="5C650773" w:rsidR="00F91226" w:rsidRDefault="00F91226" w:rsidP="00E16609">
      <w:pPr>
        <w:rPr>
          <w:rFonts w:cstheme="minorHAnsi"/>
        </w:rPr>
      </w:pPr>
    </w:p>
    <w:p w14:paraId="2ADBB167" w14:textId="369B9FCB" w:rsidR="00F91226" w:rsidRDefault="00F91226" w:rsidP="00E16609">
      <w:r>
        <w:rPr>
          <w:rFonts w:cstheme="minorHAnsi"/>
        </w:rPr>
        <w:t>Attachment B: Federal Register; Vol 81, No. 250; Department of Energy, Rules and Regulations (Docket No. EERE-2015-BT-TB-0007</w:t>
      </w:r>
      <w:r>
        <w:t>)</w:t>
      </w:r>
    </w:p>
    <w:p w14:paraId="0B4E116E" w14:textId="6EB43257" w:rsidR="00F91226" w:rsidRDefault="00F91226" w:rsidP="00E16609"/>
    <w:p w14:paraId="11FC2E6B" w14:textId="36688930" w:rsidR="00F91226" w:rsidRDefault="00F91226" w:rsidP="00E16609">
      <w:r>
        <w:t xml:space="preserve">Attachment C: </w:t>
      </w:r>
      <w:r w:rsidR="00A941E9">
        <w:t>Technical Support Document: Energy Efficiency Program for Consumer Products and Commercial and Industrial Equipment: Commercial Water Heating Equipment</w:t>
      </w:r>
    </w:p>
    <w:p w14:paraId="5CAA1963" w14:textId="45567D6F" w:rsidR="00E80A47" w:rsidRDefault="00E80A47" w:rsidP="00E16609"/>
    <w:p w14:paraId="2216F1AE" w14:textId="6186EA1B" w:rsidR="00E80A47" w:rsidRPr="00500C4E" w:rsidRDefault="00E80A47" w:rsidP="00E16609">
      <w:pPr>
        <w:rPr>
          <w:rFonts w:cstheme="minorHAnsi"/>
        </w:rPr>
      </w:pPr>
      <w:r>
        <w:t>Attachment D: Cost Calculation</w:t>
      </w:r>
    </w:p>
    <w:p w14:paraId="493AD12C" w14:textId="77777777" w:rsidR="00612041" w:rsidRPr="00500C4E" w:rsidRDefault="00612041" w:rsidP="00E16609">
      <w:pPr>
        <w:rPr>
          <w:rFonts w:cstheme="minorHAnsi"/>
        </w:rPr>
      </w:pPr>
    </w:p>
    <w:p w14:paraId="493AD12D" w14:textId="77777777" w:rsidR="00C54EFF" w:rsidRPr="00500C4E" w:rsidRDefault="00C54EFF" w:rsidP="00E16609">
      <w:pPr>
        <w:rPr>
          <w:rFonts w:cstheme="minorHAnsi"/>
        </w:rPr>
      </w:pPr>
    </w:p>
    <w:p w14:paraId="3D2EA59E" w14:textId="6E93F671" w:rsidR="00F71C27" w:rsidRPr="00F71C27" w:rsidRDefault="00C54EFF" w:rsidP="00F71C27">
      <w:pPr>
        <w:spacing w:after="200" w:line="276" w:lineRule="auto"/>
        <w:rPr>
          <w:rFonts w:cstheme="minorHAnsi"/>
        </w:rPr>
      </w:pPr>
      <w:r w:rsidRPr="00500C4E">
        <w:rPr>
          <w:rFonts w:cstheme="minorHAnsi"/>
        </w:rPr>
        <w:br w:type="page"/>
      </w:r>
    </w:p>
    <w:sdt>
      <w:sdtPr>
        <w:rPr>
          <w:rFonts w:cs="Times New Roman"/>
          <w:b w:val="0"/>
          <w:bCs w:val="0"/>
          <w:smallCaps w:val="0"/>
          <w:kern w:val="0"/>
          <w:sz w:val="22"/>
          <w:szCs w:val="24"/>
        </w:rPr>
        <w:id w:val="-164936091"/>
        <w:docPartObj>
          <w:docPartGallery w:val="Bibliographies"/>
          <w:docPartUnique/>
        </w:docPartObj>
      </w:sdtPr>
      <w:sdtContent>
        <w:p w14:paraId="4D1D9926" w14:textId="169206AA" w:rsidR="00884627" w:rsidRDefault="00884627">
          <w:pPr>
            <w:pStyle w:val="Heading1"/>
          </w:pPr>
          <w:r>
            <w:t>References</w:t>
          </w:r>
        </w:p>
        <w:sdt>
          <w:sdtPr>
            <w:id w:val="-573587230"/>
            <w:bibliography/>
          </w:sdtPr>
          <w:sdtContent>
            <w:p w14:paraId="11A177A2" w14:textId="77777777" w:rsidR="00C104B7" w:rsidRDefault="00884627" w:rsidP="00C104B7">
              <w:pPr>
                <w:pStyle w:val="Bibliography"/>
                <w:ind w:left="720" w:hanging="720"/>
                <w:rPr>
                  <w:noProof/>
                  <w:sz w:val="24"/>
                </w:rPr>
              </w:pPr>
              <w:r>
                <w:fldChar w:fldCharType="begin"/>
              </w:r>
              <w:r>
                <w:instrText xml:space="preserve"> BIBLIOGRAPHY </w:instrText>
              </w:r>
              <w:r>
                <w:fldChar w:fldCharType="separate"/>
              </w:r>
              <w:r w:rsidR="00C104B7">
                <w:rPr>
                  <w:noProof/>
                </w:rPr>
                <w:t xml:space="preserve">Department Of Energy. (n.d.). </w:t>
              </w:r>
              <w:r w:rsidR="00C104B7">
                <w:rPr>
                  <w:i/>
                  <w:iCs/>
                  <w:noProof/>
                </w:rPr>
                <w:t>Tankless or Demand-Type Water HEaters</w:t>
              </w:r>
              <w:r w:rsidR="00C104B7">
                <w:rPr>
                  <w:noProof/>
                </w:rPr>
                <w:t>. Retrieved from Energy.gov: https://energy.gov/energysaver/water-heating/tankless-or-demand-type-water-heaters</w:t>
              </w:r>
            </w:p>
            <w:p w14:paraId="03891FD3" w14:textId="500979C9" w:rsidR="00884627" w:rsidRDefault="00884627" w:rsidP="00C104B7">
              <w:r>
                <w:rPr>
                  <w:b/>
                  <w:bCs/>
                  <w:noProof/>
                </w:rPr>
                <w:fldChar w:fldCharType="end"/>
              </w:r>
            </w:p>
          </w:sdtContent>
        </w:sdt>
      </w:sdtContent>
    </w:sdt>
    <w:p w14:paraId="493AD131" w14:textId="16AB8518" w:rsidR="00480E7B" w:rsidRPr="00884627" w:rsidRDefault="00480E7B" w:rsidP="00884627"/>
    <w:sectPr w:rsidR="00480E7B" w:rsidRPr="00884627" w:rsidSect="00FB6C6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AD136" w14:textId="77777777" w:rsidR="00B605D0" w:rsidRDefault="00B605D0" w:rsidP="00447D6E">
      <w:r>
        <w:separator/>
      </w:r>
    </w:p>
    <w:p w14:paraId="493AD137" w14:textId="77777777" w:rsidR="00B605D0" w:rsidRDefault="00B605D0"/>
  </w:endnote>
  <w:endnote w:type="continuationSeparator" w:id="0">
    <w:p w14:paraId="493AD138" w14:textId="77777777" w:rsidR="00B605D0" w:rsidRDefault="00B605D0" w:rsidP="00447D6E">
      <w:r>
        <w:continuationSeparator/>
      </w:r>
    </w:p>
    <w:p w14:paraId="493AD139" w14:textId="77777777" w:rsidR="00B605D0" w:rsidRDefault="00B605D0"/>
  </w:endnote>
  <w:endnote w:id="1">
    <w:p w14:paraId="67B5DC02" w14:textId="6606FE6A" w:rsidR="00B605D0" w:rsidRDefault="00B605D0">
      <w:pPr>
        <w:pStyle w:val="EndnoteText"/>
        <w:rPr>
          <w:noProof/>
        </w:rPr>
      </w:pPr>
      <w:r>
        <w:rPr>
          <w:rStyle w:val="EndnoteReference"/>
        </w:rPr>
        <w:endnoteRef/>
      </w:r>
      <w:r>
        <w:t xml:space="preserve"> </w:t>
      </w:r>
      <w:r>
        <w:rPr>
          <w:noProof/>
        </w:rPr>
        <w:t xml:space="preserve">Energy, D. o. (n.d.). </w:t>
      </w:r>
      <w:r>
        <w:rPr>
          <w:i/>
          <w:iCs/>
          <w:noProof/>
        </w:rPr>
        <w:t>Tankless or Demand-Type Water Heaters</w:t>
      </w:r>
      <w:r>
        <w:rPr>
          <w:noProof/>
        </w:rPr>
        <w:t xml:space="preserve">. Retrieved from Energy.gov: </w:t>
      </w:r>
      <w:hyperlink r:id="rId1" w:history="1">
        <w:r w:rsidRPr="00F76577">
          <w:rPr>
            <w:rStyle w:val="Hyperlink"/>
            <w:noProof/>
          </w:rPr>
          <w:t>https://energy.gov/energysaver/water-heating/tankless-or-demand-type-water-heaters</w:t>
        </w:r>
      </w:hyperlink>
    </w:p>
    <w:p w14:paraId="355B1D2C" w14:textId="77777777" w:rsidR="00B605D0" w:rsidRDefault="00B605D0">
      <w:pPr>
        <w:pStyle w:val="EndnoteText"/>
        <w:rPr>
          <w:noProof/>
        </w:rPr>
      </w:pPr>
    </w:p>
  </w:endnote>
  <w:endnote w:id="2">
    <w:p w14:paraId="2AFA8E2E" w14:textId="69A10857" w:rsidR="00B605D0" w:rsidRDefault="00B605D0" w:rsidP="00FA4AC3">
      <w:pPr>
        <w:pStyle w:val="EndnoteText"/>
      </w:pPr>
      <w:r>
        <w:rPr>
          <w:rStyle w:val="EndnoteReference"/>
        </w:rPr>
        <w:endnoteRef/>
      </w:r>
      <w:r>
        <w:t xml:space="preserve"> AO Smith. </w:t>
      </w:r>
      <w:r>
        <w:rPr>
          <w:i/>
        </w:rPr>
        <w:t>What Does UEF Mean To You?</w:t>
      </w:r>
      <w:r>
        <w:t xml:space="preserve"> </w:t>
      </w:r>
      <w:hyperlink r:id="rId2" w:history="1">
        <w:r w:rsidRPr="00840648">
          <w:rPr>
            <w:rStyle w:val="Hyperlink"/>
          </w:rPr>
          <w:t>https://www.hotwater.com/uef/</w:t>
        </w:r>
      </w:hyperlink>
    </w:p>
    <w:p w14:paraId="77D83489" w14:textId="77777777" w:rsidR="00B605D0" w:rsidRPr="008272BA" w:rsidRDefault="00B605D0" w:rsidP="00FA4AC3">
      <w:pPr>
        <w:pStyle w:val="EndnoteText"/>
      </w:pPr>
    </w:p>
  </w:endnote>
  <w:endnote w:id="3">
    <w:p w14:paraId="2FD2DC47" w14:textId="1166B58D" w:rsidR="00B605D0" w:rsidRDefault="00B605D0">
      <w:pPr>
        <w:pStyle w:val="EndnoteText"/>
      </w:pPr>
      <w:r>
        <w:rPr>
          <w:rStyle w:val="EndnoteReference"/>
        </w:rPr>
        <w:endnoteRef/>
      </w:r>
      <w:r>
        <w:t xml:space="preserve"> Draft Resolution E-4952, Retrieved Public Utilities Commission of the State of California, October 11,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D13A" w14:textId="4BBE0AC1" w:rsidR="00B605D0" w:rsidRDefault="00B605D0" w:rsidP="00F571A6">
    <w:pPr>
      <w:pStyle w:val="Footer"/>
      <w:jc w:val="right"/>
      <w:rPr>
        <w:rFonts w:cstheme="minorHAnsi"/>
        <w:b/>
        <w:sz w:val="36"/>
        <w:szCs w:val="36"/>
      </w:rPr>
    </w:pPr>
    <w:sdt>
      <w:sdtPr>
        <w:rPr>
          <w:rFonts w:cstheme="minorHAnsi"/>
          <w:b/>
          <w:sz w:val="36"/>
          <w:szCs w:val="36"/>
        </w:rPr>
        <w:alias w:val="Date"/>
        <w:tag w:val=""/>
        <w:id w:val="-1810780576"/>
        <w:placeholder>
          <w:docPart w:val="F35B0C5DED46403682E831B0B6DC2920"/>
        </w:placeholder>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Content>
        <w:r w:rsidR="00BE10CF">
          <w:rPr>
            <w:rFonts w:cstheme="minorHAnsi"/>
            <w:b/>
            <w:sz w:val="36"/>
            <w:szCs w:val="36"/>
          </w:rPr>
          <w:t>October 1, 2018</w:t>
        </w:r>
      </w:sdtContent>
    </w:sdt>
  </w:p>
  <w:p w14:paraId="493AD13B" w14:textId="77777777" w:rsidR="00B605D0" w:rsidRPr="009500DC" w:rsidRDefault="00B605D0"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D13C" w14:textId="601E4AFF" w:rsidR="00B605D0" w:rsidRPr="009500DC" w:rsidRDefault="00B605D0" w:rsidP="009500DC">
    <w:pPr>
      <w:pStyle w:val="Footer"/>
      <w:pBdr>
        <w:top w:val="single" w:sz="4" w:space="1" w:color="auto"/>
      </w:pBdr>
      <w:rPr>
        <w:rFonts w:cstheme="minorHAnsi"/>
        <w:b/>
        <w:sz w:val="20"/>
        <w:szCs w:val="20"/>
      </w:rPr>
    </w:pPr>
    <w:sdt>
      <w:sdtPr>
        <w:rPr>
          <w:rFonts w:cstheme="minorHAnsi"/>
          <w:b/>
          <w:sz w:val="20"/>
          <w:szCs w:val="20"/>
        </w:rPr>
        <w:alias w:val="Title"/>
        <w:tag w:val=""/>
        <w:id w:val="-73364895"/>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WPSCGNRWH120206B</w:t>
        </w:r>
      </w:sdtContent>
    </w:sdt>
    <w:r>
      <w:rPr>
        <w:rFonts w:cstheme="minorHAnsi"/>
        <w:b/>
        <w:sz w:val="20"/>
        <w:szCs w:val="20"/>
      </w:rPr>
      <w:t xml:space="preserve">, </w:t>
    </w:r>
    <w:sdt>
      <w:sdtPr>
        <w:rPr>
          <w:rFonts w:cstheme="minorHAnsi"/>
          <w:b/>
          <w:sz w:val="20"/>
          <w:szCs w:val="20"/>
        </w:rPr>
        <w:alias w:val="Revision"/>
        <w:tag w:val=""/>
        <w:id w:val="-91158864"/>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7</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16</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560318686"/>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Content>
        <w:r w:rsidR="00BE10CF">
          <w:rPr>
            <w:rFonts w:cstheme="minorHAnsi"/>
            <w:b/>
            <w:sz w:val="20"/>
            <w:szCs w:val="20"/>
          </w:rPr>
          <w:t>October 1</w:t>
        </w:r>
        <w:r>
          <w:rPr>
            <w:rFonts w:cstheme="minorHAnsi"/>
            <w:b/>
            <w:sz w:val="20"/>
            <w:szCs w:val="20"/>
          </w:rPr>
          <w:t>, 2018</w:t>
        </w:r>
      </w:sdtContent>
    </w:sdt>
  </w:p>
  <w:p w14:paraId="493AD13D" w14:textId="12B60536" w:rsidR="00B605D0" w:rsidRPr="009500DC" w:rsidRDefault="00B605D0" w:rsidP="009500DC">
    <w:pPr>
      <w:pStyle w:val="Footer"/>
      <w:pBdr>
        <w:top w:val="single" w:sz="4" w:space="1" w:color="auto"/>
      </w:pBdr>
      <w:rPr>
        <w:rFonts w:cstheme="minorHAnsi"/>
      </w:rPr>
    </w:pPr>
    <w:sdt>
      <w:sdtPr>
        <w:rPr>
          <w:rFonts w:cstheme="minorHAnsi"/>
          <w:b/>
          <w:sz w:val="20"/>
          <w:szCs w:val="20"/>
        </w:rPr>
        <w:alias w:val="Company"/>
        <w:tag w:val=""/>
        <w:id w:val="1399315091"/>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Gas Company</w:t>
        </w:r>
      </w:sdtContent>
    </w:sdt>
  </w:p>
  <w:p w14:paraId="493AD13E" w14:textId="77777777" w:rsidR="00B605D0" w:rsidRDefault="00B605D0"/>
  <w:p w14:paraId="493AD13F" w14:textId="77777777" w:rsidR="00B605D0" w:rsidRDefault="00B605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843D" w14:textId="77777777" w:rsidR="00B605D0" w:rsidRPr="00E47372" w:rsidRDefault="00B605D0" w:rsidP="00B605D0">
    <w:pPr>
      <w:pStyle w:val="Footer"/>
      <w:pBdr>
        <w:top w:val="single" w:sz="4" w:space="1" w:color="auto"/>
      </w:pBdr>
      <w:tabs>
        <w:tab w:val="center" w:pos="6480"/>
        <w:tab w:val="right" w:pos="12960"/>
        <w:tab w:val="right" w:pos="21600"/>
      </w:tabs>
      <w:rPr>
        <w:b/>
      </w:rPr>
    </w:pPr>
    <w:r>
      <w:rPr>
        <w:b/>
      </w:rPr>
      <w:t>Workp</w:t>
    </w:r>
    <w:r w:rsidRPr="00E47372">
      <w:rPr>
        <w:b/>
      </w:rPr>
      <w:t xml:space="preserve">aper </w:t>
    </w:r>
    <w:r w:rsidRPr="00C96F1A">
      <w:rPr>
        <w:b/>
      </w:rPr>
      <w:t>WPSCG</w:t>
    </w:r>
    <w:r>
      <w:rPr>
        <w:b/>
      </w:rPr>
      <w:t>NRWH120206B, Revision 6</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Pr>
        <w:b/>
      </w:rPr>
      <w:t>July 26</w:t>
    </w:r>
    <w:r w:rsidRPr="007E0105">
      <w:rPr>
        <w:b/>
      </w:rPr>
      <w:t>, 2016</w:t>
    </w:r>
  </w:p>
  <w:p w14:paraId="1F990808" w14:textId="77777777" w:rsidR="00B605D0" w:rsidRDefault="00B605D0" w:rsidP="00B605D0">
    <w:pPr>
      <w:pStyle w:val="Footer"/>
      <w:rPr>
        <w:b/>
      </w:rPr>
    </w:pPr>
    <w:r>
      <w:rPr>
        <w:b/>
      </w:rPr>
      <w:t>Southern California Gas Company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22ABB" w14:textId="77777777" w:rsidR="00B605D0" w:rsidRDefault="00B605D0" w:rsidP="00B605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14:paraId="30DE1137" w14:textId="77777777" w:rsidR="00B605D0" w:rsidRPr="00E47372" w:rsidRDefault="00B605D0" w:rsidP="00B605D0">
    <w:pPr>
      <w:pStyle w:val="Footer"/>
      <w:pBdr>
        <w:top w:val="single" w:sz="4" w:space="1" w:color="auto"/>
      </w:pBdr>
      <w:tabs>
        <w:tab w:val="center" w:pos="6480"/>
        <w:tab w:val="right" w:pos="12960"/>
      </w:tabs>
      <w:rPr>
        <w:b/>
      </w:rPr>
    </w:pPr>
    <w:r>
      <w:rPr>
        <w:b/>
      </w:rPr>
      <w:t>Workp</w:t>
    </w:r>
    <w:r w:rsidRPr="00E47372">
      <w:rPr>
        <w:b/>
      </w:rPr>
      <w:t xml:space="preserve">aper </w:t>
    </w:r>
    <w:r w:rsidRPr="00C96F1A">
      <w:rPr>
        <w:b/>
      </w:rPr>
      <w:t>WPSCG</w:t>
    </w:r>
    <w:r>
      <w:rPr>
        <w:b/>
      </w:rPr>
      <w:t>NRWH120206B, Revision 5</w:t>
    </w:r>
    <w:r>
      <w:rPr>
        <w:b/>
      </w:rPr>
      <w:tab/>
    </w:r>
    <w:r>
      <w:rPr>
        <w:b/>
      </w:rPr>
      <w:tab/>
    </w:r>
    <w:r w:rsidRPr="003070FD">
      <w:rPr>
        <w:b/>
      </w:rPr>
      <w:t>April 6, 2015</w:t>
    </w:r>
  </w:p>
  <w:p w14:paraId="5247372F" w14:textId="77777777" w:rsidR="00B605D0" w:rsidRDefault="00B605D0" w:rsidP="00B605D0">
    <w:pPr>
      <w:pStyle w:val="Footer"/>
      <w:rPr>
        <w:b/>
      </w:rPr>
    </w:pPr>
    <w:r>
      <w:rPr>
        <w:b/>
      </w:rPr>
      <w:t>Southern California Gas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AD132" w14:textId="77777777" w:rsidR="00B605D0" w:rsidRDefault="00B605D0" w:rsidP="00447D6E">
      <w:r>
        <w:separator/>
      </w:r>
    </w:p>
    <w:p w14:paraId="493AD133" w14:textId="77777777" w:rsidR="00B605D0" w:rsidRDefault="00B605D0"/>
  </w:footnote>
  <w:footnote w:type="continuationSeparator" w:id="0">
    <w:p w14:paraId="493AD134" w14:textId="77777777" w:rsidR="00B605D0" w:rsidRDefault="00B605D0" w:rsidP="00447D6E">
      <w:r>
        <w:continuationSeparator/>
      </w:r>
    </w:p>
    <w:p w14:paraId="493AD135" w14:textId="77777777" w:rsidR="00B605D0" w:rsidRDefault="00B605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5B506E28"/>
    <w:lvl w:ilvl="0" w:tplc="636C9F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3E7A2B"/>
    <w:multiLevelType w:val="hybridMultilevel"/>
    <w:tmpl w:val="17F6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92E5D"/>
    <w:multiLevelType w:val="hybridMultilevel"/>
    <w:tmpl w:val="CDA8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D1087F"/>
    <w:multiLevelType w:val="hybridMultilevel"/>
    <w:tmpl w:val="6822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128AB4F8"/>
    <w:lvl w:ilvl="0" w:tplc="2B6E6E2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5165"/>
    <w:multiLevelType w:val="hybridMultilevel"/>
    <w:tmpl w:val="9FD4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7"/>
  </w:num>
  <w:num w:numId="5">
    <w:abstractNumId w:val="17"/>
  </w:num>
  <w:num w:numId="6">
    <w:abstractNumId w:val="2"/>
  </w:num>
  <w:num w:numId="7">
    <w:abstractNumId w:val="22"/>
  </w:num>
  <w:num w:numId="8">
    <w:abstractNumId w:val="18"/>
  </w:num>
  <w:num w:numId="9">
    <w:abstractNumId w:val="10"/>
  </w:num>
  <w:num w:numId="10">
    <w:abstractNumId w:val="5"/>
  </w:num>
  <w:num w:numId="11">
    <w:abstractNumId w:val="23"/>
  </w:num>
  <w:num w:numId="12">
    <w:abstractNumId w:val="16"/>
  </w:num>
  <w:num w:numId="13">
    <w:abstractNumId w:val="9"/>
  </w:num>
  <w:num w:numId="14">
    <w:abstractNumId w:val="33"/>
  </w:num>
  <w:num w:numId="15">
    <w:abstractNumId w:val="7"/>
  </w:num>
  <w:num w:numId="16">
    <w:abstractNumId w:val="11"/>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4"/>
  </w:num>
  <w:num w:numId="24">
    <w:abstractNumId w:val="30"/>
  </w:num>
  <w:num w:numId="25">
    <w:abstractNumId w:val="12"/>
  </w:num>
  <w:num w:numId="26">
    <w:abstractNumId w:val="15"/>
  </w:num>
  <w:num w:numId="27">
    <w:abstractNumId w:val="28"/>
  </w:num>
  <w:num w:numId="28">
    <w:abstractNumId w:val="13"/>
  </w:num>
  <w:num w:numId="29">
    <w:abstractNumId w:val="6"/>
  </w:num>
  <w:num w:numId="30">
    <w:abstractNumId w:val="1"/>
  </w:num>
  <w:num w:numId="31">
    <w:abstractNumId w:val="35"/>
  </w:num>
  <w:num w:numId="32">
    <w:abstractNumId w:val="25"/>
  </w:num>
  <w:num w:numId="33">
    <w:abstractNumId w:val="29"/>
  </w:num>
  <w:num w:numId="34">
    <w:abstractNumId w:val="8"/>
  </w:num>
  <w:num w:numId="35">
    <w:abstractNumId w:val="14"/>
  </w:num>
  <w:num w:numId="36">
    <w:abstractNumId w:val="24"/>
  </w:num>
  <w:num w:numId="37">
    <w:abstractNumId w:val="21"/>
  </w:num>
  <w:num w:numId="38">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ndoza, Matthew D">
    <w15:presenceInfo w15:providerId="AD" w15:userId="S-1-5-21-1343024091-1078145449-682003330-296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497E"/>
    <w:rsid w:val="00005902"/>
    <w:rsid w:val="0001002B"/>
    <w:rsid w:val="00010806"/>
    <w:rsid w:val="00013F71"/>
    <w:rsid w:val="00015BBE"/>
    <w:rsid w:val="000173BF"/>
    <w:rsid w:val="00024252"/>
    <w:rsid w:val="000245B5"/>
    <w:rsid w:val="0002584B"/>
    <w:rsid w:val="00027183"/>
    <w:rsid w:val="00033EA1"/>
    <w:rsid w:val="0003746D"/>
    <w:rsid w:val="0004020F"/>
    <w:rsid w:val="0004114C"/>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13462"/>
    <w:rsid w:val="001154B2"/>
    <w:rsid w:val="001206F7"/>
    <w:rsid w:val="001236C1"/>
    <w:rsid w:val="00132EA5"/>
    <w:rsid w:val="00133EE8"/>
    <w:rsid w:val="00140B30"/>
    <w:rsid w:val="00147155"/>
    <w:rsid w:val="00153CB3"/>
    <w:rsid w:val="00154C3B"/>
    <w:rsid w:val="00160158"/>
    <w:rsid w:val="00165357"/>
    <w:rsid w:val="001722B7"/>
    <w:rsid w:val="001727D9"/>
    <w:rsid w:val="00174BB4"/>
    <w:rsid w:val="00175D14"/>
    <w:rsid w:val="0017694E"/>
    <w:rsid w:val="001811EE"/>
    <w:rsid w:val="001841CF"/>
    <w:rsid w:val="00185AD4"/>
    <w:rsid w:val="001979AF"/>
    <w:rsid w:val="001A0EB4"/>
    <w:rsid w:val="001A1A86"/>
    <w:rsid w:val="001A5F62"/>
    <w:rsid w:val="001A6829"/>
    <w:rsid w:val="001A6916"/>
    <w:rsid w:val="001B015E"/>
    <w:rsid w:val="001B2301"/>
    <w:rsid w:val="001B618B"/>
    <w:rsid w:val="001C1338"/>
    <w:rsid w:val="001C4140"/>
    <w:rsid w:val="001C5A94"/>
    <w:rsid w:val="001D2317"/>
    <w:rsid w:val="001D3223"/>
    <w:rsid w:val="001D33EF"/>
    <w:rsid w:val="001D5AB3"/>
    <w:rsid w:val="001D61F8"/>
    <w:rsid w:val="001E0519"/>
    <w:rsid w:val="001E0829"/>
    <w:rsid w:val="001E1320"/>
    <w:rsid w:val="001E556A"/>
    <w:rsid w:val="001F05CE"/>
    <w:rsid w:val="001F1905"/>
    <w:rsid w:val="001F4A65"/>
    <w:rsid w:val="00205C45"/>
    <w:rsid w:val="00206C81"/>
    <w:rsid w:val="0021035B"/>
    <w:rsid w:val="00211153"/>
    <w:rsid w:val="00214E6D"/>
    <w:rsid w:val="00217ECE"/>
    <w:rsid w:val="00223FD6"/>
    <w:rsid w:val="00224010"/>
    <w:rsid w:val="002250F1"/>
    <w:rsid w:val="0023254A"/>
    <w:rsid w:val="002344FB"/>
    <w:rsid w:val="00236216"/>
    <w:rsid w:val="0023663C"/>
    <w:rsid w:val="002375E0"/>
    <w:rsid w:val="002404AF"/>
    <w:rsid w:val="002405CD"/>
    <w:rsid w:val="00240B74"/>
    <w:rsid w:val="0024329E"/>
    <w:rsid w:val="00243B62"/>
    <w:rsid w:val="0024675B"/>
    <w:rsid w:val="002469DD"/>
    <w:rsid w:val="00246E1B"/>
    <w:rsid w:val="00247180"/>
    <w:rsid w:val="002519ED"/>
    <w:rsid w:val="00254671"/>
    <w:rsid w:val="00257D36"/>
    <w:rsid w:val="002606DD"/>
    <w:rsid w:val="00263C1C"/>
    <w:rsid w:val="00271415"/>
    <w:rsid w:val="00274FBE"/>
    <w:rsid w:val="002762E1"/>
    <w:rsid w:val="002773D9"/>
    <w:rsid w:val="002811BC"/>
    <w:rsid w:val="00283DE8"/>
    <w:rsid w:val="00285552"/>
    <w:rsid w:val="00285966"/>
    <w:rsid w:val="00285A0D"/>
    <w:rsid w:val="0029020C"/>
    <w:rsid w:val="00290ED8"/>
    <w:rsid w:val="00296B49"/>
    <w:rsid w:val="002A03FC"/>
    <w:rsid w:val="002A1843"/>
    <w:rsid w:val="002A3D26"/>
    <w:rsid w:val="002A523E"/>
    <w:rsid w:val="002B1ADF"/>
    <w:rsid w:val="002B502E"/>
    <w:rsid w:val="002B657B"/>
    <w:rsid w:val="002C10A0"/>
    <w:rsid w:val="002C1C42"/>
    <w:rsid w:val="002C2853"/>
    <w:rsid w:val="002C444C"/>
    <w:rsid w:val="002C458F"/>
    <w:rsid w:val="002C6C20"/>
    <w:rsid w:val="002C6C7A"/>
    <w:rsid w:val="002C7F78"/>
    <w:rsid w:val="002D5277"/>
    <w:rsid w:val="002D71FA"/>
    <w:rsid w:val="002D73AF"/>
    <w:rsid w:val="002E4FD9"/>
    <w:rsid w:val="002E5B58"/>
    <w:rsid w:val="002E6F35"/>
    <w:rsid w:val="002F1437"/>
    <w:rsid w:val="002F3943"/>
    <w:rsid w:val="002F4E34"/>
    <w:rsid w:val="002F6A42"/>
    <w:rsid w:val="002F79E7"/>
    <w:rsid w:val="003003EC"/>
    <w:rsid w:val="003035E3"/>
    <w:rsid w:val="0030363A"/>
    <w:rsid w:val="00310F23"/>
    <w:rsid w:val="00317970"/>
    <w:rsid w:val="00317EB0"/>
    <w:rsid w:val="00332700"/>
    <w:rsid w:val="003358BD"/>
    <w:rsid w:val="00344E88"/>
    <w:rsid w:val="00345D80"/>
    <w:rsid w:val="003471D4"/>
    <w:rsid w:val="00350BF1"/>
    <w:rsid w:val="00353C49"/>
    <w:rsid w:val="003540B1"/>
    <w:rsid w:val="003557E9"/>
    <w:rsid w:val="00355FD1"/>
    <w:rsid w:val="003560BA"/>
    <w:rsid w:val="00364CC6"/>
    <w:rsid w:val="003650F6"/>
    <w:rsid w:val="0036726C"/>
    <w:rsid w:val="003832D2"/>
    <w:rsid w:val="003839F5"/>
    <w:rsid w:val="003845E5"/>
    <w:rsid w:val="00393137"/>
    <w:rsid w:val="00397406"/>
    <w:rsid w:val="003A3170"/>
    <w:rsid w:val="003A360E"/>
    <w:rsid w:val="003D17FF"/>
    <w:rsid w:val="003D2871"/>
    <w:rsid w:val="003D5B83"/>
    <w:rsid w:val="003E1EF0"/>
    <w:rsid w:val="003E3A3E"/>
    <w:rsid w:val="003E6E47"/>
    <w:rsid w:val="003F0623"/>
    <w:rsid w:val="003F33DE"/>
    <w:rsid w:val="003F3A41"/>
    <w:rsid w:val="003F5BE4"/>
    <w:rsid w:val="003F67E9"/>
    <w:rsid w:val="00401031"/>
    <w:rsid w:val="004023B7"/>
    <w:rsid w:val="0040423B"/>
    <w:rsid w:val="004045A0"/>
    <w:rsid w:val="00413CDB"/>
    <w:rsid w:val="004200FE"/>
    <w:rsid w:val="00421183"/>
    <w:rsid w:val="00421BA6"/>
    <w:rsid w:val="00421C17"/>
    <w:rsid w:val="00426CDE"/>
    <w:rsid w:val="00433EA1"/>
    <w:rsid w:val="004352B7"/>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3F5B"/>
    <w:rsid w:val="004B0D56"/>
    <w:rsid w:val="004B1184"/>
    <w:rsid w:val="004B4A3A"/>
    <w:rsid w:val="004B5CE5"/>
    <w:rsid w:val="004B750E"/>
    <w:rsid w:val="004C2244"/>
    <w:rsid w:val="004C23F1"/>
    <w:rsid w:val="004D069A"/>
    <w:rsid w:val="004E01F5"/>
    <w:rsid w:val="004E297E"/>
    <w:rsid w:val="004E4977"/>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4685"/>
    <w:rsid w:val="005552C3"/>
    <w:rsid w:val="00560934"/>
    <w:rsid w:val="00563E58"/>
    <w:rsid w:val="00564960"/>
    <w:rsid w:val="00570654"/>
    <w:rsid w:val="00570F38"/>
    <w:rsid w:val="005720F2"/>
    <w:rsid w:val="005729C8"/>
    <w:rsid w:val="00572D2F"/>
    <w:rsid w:val="005734A4"/>
    <w:rsid w:val="0057764A"/>
    <w:rsid w:val="0058536A"/>
    <w:rsid w:val="0059161C"/>
    <w:rsid w:val="00592115"/>
    <w:rsid w:val="00594EF5"/>
    <w:rsid w:val="005A0E53"/>
    <w:rsid w:val="005A1078"/>
    <w:rsid w:val="005A4658"/>
    <w:rsid w:val="005A496B"/>
    <w:rsid w:val="005A6AC0"/>
    <w:rsid w:val="005B28C1"/>
    <w:rsid w:val="005B6344"/>
    <w:rsid w:val="005C0BCE"/>
    <w:rsid w:val="005C1C74"/>
    <w:rsid w:val="005C2E48"/>
    <w:rsid w:val="005C3F23"/>
    <w:rsid w:val="005D4DD7"/>
    <w:rsid w:val="005E12A9"/>
    <w:rsid w:val="005E780D"/>
    <w:rsid w:val="005F0047"/>
    <w:rsid w:val="005F139E"/>
    <w:rsid w:val="005F69D5"/>
    <w:rsid w:val="00602799"/>
    <w:rsid w:val="00602F18"/>
    <w:rsid w:val="00607C30"/>
    <w:rsid w:val="006110F3"/>
    <w:rsid w:val="00612041"/>
    <w:rsid w:val="00614AFF"/>
    <w:rsid w:val="00621ABA"/>
    <w:rsid w:val="0062322A"/>
    <w:rsid w:val="00631157"/>
    <w:rsid w:val="00633876"/>
    <w:rsid w:val="00635D19"/>
    <w:rsid w:val="006404E6"/>
    <w:rsid w:val="0064680F"/>
    <w:rsid w:val="0064729D"/>
    <w:rsid w:val="00647ABE"/>
    <w:rsid w:val="006516BA"/>
    <w:rsid w:val="00660999"/>
    <w:rsid w:val="00664B05"/>
    <w:rsid w:val="00665C04"/>
    <w:rsid w:val="0066682D"/>
    <w:rsid w:val="006746FE"/>
    <w:rsid w:val="00676E9F"/>
    <w:rsid w:val="00680934"/>
    <w:rsid w:val="00683E94"/>
    <w:rsid w:val="00685D5C"/>
    <w:rsid w:val="00686326"/>
    <w:rsid w:val="0069264D"/>
    <w:rsid w:val="0069578B"/>
    <w:rsid w:val="00697868"/>
    <w:rsid w:val="006A055F"/>
    <w:rsid w:val="006A126F"/>
    <w:rsid w:val="006A14E9"/>
    <w:rsid w:val="006A2A65"/>
    <w:rsid w:val="006A5293"/>
    <w:rsid w:val="006A67E4"/>
    <w:rsid w:val="006A6D15"/>
    <w:rsid w:val="006B0DF3"/>
    <w:rsid w:val="006B0F11"/>
    <w:rsid w:val="006B1F22"/>
    <w:rsid w:val="006B27FA"/>
    <w:rsid w:val="006B4A48"/>
    <w:rsid w:val="006C2C55"/>
    <w:rsid w:val="006C430A"/>
    <w:rsid w:val="006C5BB2"/>
    <w:rsid w:val="006D2809"/>
    <w:rsid w:val="006D60C3"/>
    <w:rsid w:val="006E1220"/>
    <w:rsid w:val="006E26EC"/>
    <w:rsid w:val="006E27A3"/>
    <w:rsid w:val="006E3342"/>
    <w:rsid w:val="006E3969"/>
    <w:rsid w:val="006E44C5"/>
    <w:rsid w:val="006E4B12"/>
    <w:rsid w:val="006E65D0"/>
    <w:rsid w:val="006F1B21"/>
    <w:rsid w:val="006F21E8"/>
    <w:rsid w:val="006F78D5"/>
    <w:rsid w:val="0070091B"/>
    <w:rsid w:val="007048AC"/>
    <w:rsid w:val="007135EB"/>
    <w:rsid w:val="00720F33"/>
    <w:rsid w:val="00725384"/>
    <w:rsid w:val="00726338"/>
    <w:rsid w:val="00726AD5"/>
    <w:rsid w:val="00733C7D"/>
    <w:rsid w:val="00740761"/>
    <w:rsid w:val="0074428F"/>
    <w:rsid w:val="00745F77"/>
    <w:rsid w:val="007464DE"/>
    <w:rsid w:val="007529EA"/>
    <w:rsid w:val="00755A45"/>
    <w:rsid w:val="00760CDC"/>
    <w:rsid w:val="00762F6D"/>
    <w:rsid w:val="00763901"/>
    <w:rsid w:val="00764D0D"/>
    <w:rsid w:val="00777C53"/>
    <w:rsid w:val="00786E92"/>
    <w:rsid w:val="007933F1"/>
    <w:rsid w:val="00794E7D"/>
    <w:rsid w:val="007A4386"/>
    <w:rsid w:val="007A5F52"/>
    <w:rsid w:val="007B090A"/>
    <w:rsid w:val="007C64B5"/>
    <w:rsid w:val="007E43F8"/>
    <w:rsid w:val="007E5076"/>
    <w:rsid w:val="007E656B"/>
    <w:rsid w:val="007F2997"/>
    <w:rsid w:val="007F50E8"/>
    <w:rsid w:val="007F54E2"/>
    <w:rsid w:val="007F7FBA"/>
    <w:rsid w:val="00800319"/>
    <w:rsid w:val="0080044E"/>
    <w:rsid w:val="00800706"/>
    <w:rsid w:val="0080189A"/>
    <w:rsid w:val="00801F7F"/>
    <w:rsid w:val="00803C2B"/>
    <w:rsid w:val="0080568D"/>
    <w:rsid w:val="00807BC7"/>
    <w:rsid w:val="00811945"/>
    <w:rsid w:val="008129AA"/>
    <w:rsid w:val="00824F1C"/>
    <w:rsid w:val="00826688"/>
    <w:rsid w:val="00826ADC"/>
    <w:rsid w:val="008272BA"/>
    <w:rsid w:val="0083369B"/>
    <w:rsid w:val="00835D38"/>
    <w:rsid w:val="008364EA"/>
    <w:rsid w:val="008456D7"/>
    <w:rsid w:val="00847177"/>
    <w:rsid w:val="00847A4E"/>
    <w:rsid w:val="00855853"/>
    <w:rsid w:val="0086376F"/>
    <w:rsid w:val="00866789"/>
    <w:rsid w:val="00871D79"/>
    <w:rsid w:val="0087380E"/>
    <w:rsid w:val="0087393E"/>
    <w:rsid w:val="00881A42"/>
    <w:rsid w:val="00882386"/>
    <w:rsid w:val="00883414"/>
    <w:rsid w:val="0088361D"/>
    <w:rsid w:val="00884627"/>
    <w:rsid w:val="00885E0A"/>
    <w:rsid w:val="0088603B"/>
    <w:rsid w:val="008877AF"/>
    <w:rsid w:val="00893535"/>
    <w:rsid w:val="00893FC3"/>
    <w:rsid w:val="0089577B"/>
    <w:rsid w:val="008A6B52"/>
    <w:rsid w:val="008B1024"/>
    <w:rsid w:val="008B1357"/>
    <w:rsid w:val="008B2DF3"/>
    <w:rsid w:val="008C2128"/>
    <w:rsid w:val="008C2E0E"/>
    <w:rsid w:val="008C3026"/>
    <w:rsid w:val="008C3158"/>
    <w:rsid w:val="008C4DE0"/>
    <w:rsid w:val="008C6AD4"/>
    <w:rsid w:val="008D3930"/>
    <w:rsid w:val="008D67F9"/>
    <w:rsid w:val="008E17CC"/>
    <w:rsid w:val="008E25B1"/>
    <w:rsid w:val="008E56FB"/>
    <w:rsid w:val="008F2167"/>
    <w:rsid w:val="008F33B4"/>
    <w:rsid w:val="008F6298"/>
    <w:rsid w:val="008F744C"/>
    <w:rsid w:val="0090077A"/>
    <w:rsid w:val="00900F47"/>
    <w:rsid w:val="00904ADA"/>
    <w:rsid w:val="00907697"/>
    <w:rsid w:val="00910A69"/>
    <w:rsid w:val="009138A0"/>
    <w:rsid w:val="0091424C"/>
    <w:rsid w:val="009171A8"/>
    <w:rsid w:val="00917DE4"/>
    <w:rsid w:val="00920905"/>
    <w:rsid w:val="00922B85"/>
    <w:rsid w:val="00930CDC"/>
    <w:rsid w:val="00931E45"/>
    <w:rsid w:val="00933188"/>
    <w:rsid w:val="00935AF9"/>
    <w:rsid w:val="009403A5"/>
    <w:rsid w:val="00946079"/>
    <w:rsid w:val="009500DC"/>
    <w:rsid w:val="00951923"/>
    <w:rsid w:val="00963314"/>
    <w:rsid w:val="00972C81"/>
    <w:rsid w:val="009824E9"/>
    <w:rsid w:val="009826E5"/>
    <w:rsid w:val="009844A1"/>
    <w:rsid w:val="00986E20"/>
    <w:rsid w:val="00991266"/>
    <w:rsid w:val="00995479"/>
    <w:rsid w:val="00995CB0"/>
    <w:rsid w:val="00997E77"/>
    <w:rsid w:val="009A2734"/>
    <w:rsid w:val="009A2C42"/>
    <w:rsid w:val="009B2A02"/>
    <w:rsid w:val="009B2B61"/>
    <w:rsid w:val="009B5B7B"/>
    <w:rsid w:val="009C064E"/>
    <w:rsid w:val="009C15AA"/>
    <w:rsid w:val="009C1777"/>
    <w:rsid w:val="009C2C86"/>
    <w:rsid w:val="009C6FE0"/>
    <w:rsid w:val="009D0753"/>
    <w:rsid w:val="009D10A4"/>
    <w:rsid w:val="009D5131"/>
    <w:rsid w:val="009D6F71"/>
    <w:rsid w:val="009D7AF2"/>
    <w:rsid w:val="009E1802"/>
    <w:rsid w:val="009E1CDE"/>
    <w:rsid w:val="009E2B06"/>
    <w:rsid w:val="009E3829"/>
    <w:rsid w:val="009E51E2"/>
    <w:rsid w:val="009E6414"/>
    <w:rsid w:val="009F7A61"/>
    <w:rsid w:val="00A11800"/>
    <w:rsid w:val="00A11C16"/>
    <w:rsid w:val="00A1423E"/>
    <w:rsid w:val="00A17664"/>
    <w:rsid w:val="00A17F70"/>
    <w:rsid w:val="00A20FAF"/>
    <w:rsid w:val="00A24520"/>
    <w:rsid w:val="00A3164A"/>
    <w:rsid w:val="00A33C63"/>
    <w:rsid w:val="00A37F42"/>
    <w:rsid w:val="00A4411F"/>
    <w:rsid w:val="00A500D6"/>
    <w:rsid w:val="00A523FF"/>
    <w:rsid w:val="00A54756"/>
    <w:rsid w:val="00A54C66"/>
    <w:rsid w:val="00A57D36"/>
    <w:rsid w:val="00A61BB6"/>
    <w:rsid w:val="00A62165"/>
    <w:rsid w:val="00A65734"/>
    <w:rsid w:val="00A6687F"/>
    <w:rsid w:val="00A67907"/>
    <w:rsid w:val="00A73CC1"/>
    <w:rsid w:val="00A80270"/>
    <w:rsid w:val="00A82DB1"/>
    <w:rsid w:val="00A84127"/>
    <w:rsid w:val="00A85302"/>
    <w:rsid w:val="00A86DA2"/>
    <w:rsid w:val="00A90DFC"/>
    <w:rsid w:val="00A91BF3"/>
    <w:rsid w:val="00A941E9"/>
    <w:rsid w:val="00AA0A9C"/>
    <w:rsid w:val="00AA0CA6"/>
    <w:rsid w:val="00AA112D"/>
    <w:rsid w:val="00AA16C0"/>
    <w:rsid w:val="00AA1F22"/>
    <w:rsid w:val="00AA4CDC"/>
    <w:rsid w:val="00AB21D4"/>
    <w:rsid w:val="00AB21F5"/>
    <w:rsid w:val="00AB3386"/>
    <w:rsid w:val="00AB36DB"/>
    <w:rsid w:val="00AB430F"/>
    <w:rsid w:val="00AC0B1D"/>
    <w:rsid w:val="00AC2F5B"/>
    <w:rsid w:val="00AC3DAD"/>
    <w:rsid w:val="00AC5309"/>
    <w:rsid w:val="00AC5B97"/>
    <w:rsid w:val="00AD4DD0"/>
    <w:rsid w:val="00AD5DC3"/>
    <w:rsid w:val="00AE0A8D"/>
    <w:rsid w:val="00AF45FF"/>
    <w:rsid w:val="00AF6342"/>
    <w:rsid w:val="00AF6B02"/>
    <w:rsid w:val="00B04797"/>
    <w:rsid w:val="00B053FB"/>
    <w:rsid w:val="00B05647"/>
    <w:rsid w:val="00B07EE5"/>
    <w:rsid w:val="00B13166"/>
    <w:rsid w:val="00B21CC5"/>
    <w:rsid w:val="00B26778"/>
    <w:rsid w:val="00B26B83"/>
    <w:rsid w:val="00B32479"/>
    <w:rsid w:val="00B33FE2"/>
    <w:rsid w:val="00B4023E"/>
    <w:rsid w:val="00B403ED"/>
    <w:rsid w:val="00B4065F"/>
    <w:rsid w:val="00B45091"/>
    <w:rsid w:val="00B45447"/>
    <w:rsid w:val="00B469FF"/>
    <w:rsid w:val="00B605D0"/>
    <w:rsid w:val="00B614F1"/>
    <w:rsid w:val="00B61E12"/>
    <w:rsid w:val="00B6694D"/>
    <w:rsid w:val="00B866B4"/>
    <w:rsid w:val="00B94226"/>
    <w:rsid w:val="00B95C0D"/>
    <w:rsid w:val="00B96294"/>
    <w:rsid w:val="00BA0A8C"/>
    <w:rsid w:val="00BA0CEB"/>
    <w:rsid w:val="00BA2383"/>
    <w:rsid w:val="00BA2E7E"/>
    <w:rsid w:val="00BA590A"/>
    <w:rsid w:val="00BA5FE4"/>
    <w:rsid w:val="00BB0B39"/>
    <w:rsid w:val="00BB30D1"/>
    <w:rsid w:val="00BB39D8"/>
    <w:rsid w:val="00BB5F75"/>
    <w:rsid w:val="00BB78A0"/>
    <w:rsid w:val="00BC6524"/>
    <w:rsid w:val="00BD3931"/>
    <w:rsid w:val="00BD58F3"/>
    <w:rsid w:val="00BD5B88"/>
    <w:rsid w:val="00BD5F58"/>
    <w:rsid w:val="00BD671A"/>
    <w:rsid w:val="00BE0AEB"/>
    <w:rsid w:val="00BE10CF"/>
    <w:rsid w:val="00C018E0"/>
    <w:rsid w:val="00C05AAF"/>
    <w:rsid w:val="00C104B7"/>
    <w:rsid w:val="00C118C7"/>
    <w:rsid w:val="00C20877"/>
    <w:rsid w:val="00C20E7B"/>
    <w:rsid w:val="00C21456"/>
    <w:rsid w:val="00C220DA"/>
    <w:rsid w:val="00C24D03"/>
    <w:rsid w:val="00C25E61"/>
    <w:rsid w:val="00C35A1B"/>
    <w:rsid w:val="00C413F3"/>
    <w:rsid w:val="00C42FC2"/>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1587"/>
    <w:rsid w:val="00CE28CF"/>
    <w:rsid w:val="00CE4386"/>
    <w:rsid w:val="00CE4CDC"/>
    <w:rsid w:val="00CE5BEB"/>
    <w:rsid w:val="00CE69E9"/>
    <w:rsid w:val="00CE71F2"/>
    <w:rsid w:val="00CF3F65"/>
    <w:rsid w:val="00CF464D"/>
    <w:rsid w:val="00D17EF4"/>
    <w:rsid w:val="00D23770"/>
    <w:rsid w:val="00D25074"/>
    <w:rsid w:val="00D33AA8"/>
    <w:rsid w:val="00D34517"/>
    <w:rsid w:val="00D36798"/>
    <w:rsid w:val="00D47E80"/>
    <w:rsid w:val="00D52111"/>
    <w:rsid w:val="00D60542"/>
    <w:rsid w:val="00D70563"/>
    <w:rsid w:val="00D70D89"/>
    <w:rsid w:val="00D72051"/>
    <w:rsid w:val="00D7380B"/>
    <w:rsid w:val="00D75D77"/>
    <w:rsid w:val="00D7639E"/>
    <w:rsid w:val="00D835EF"/>
    <w:rsid w:val="00D85F09"/>
    <w:rsid w:val="00D86A9D"/>
    <w:rsid w:val="00DA089A"/>
    <w:rsid w:val="00DA11A0"/>
    <w:rsid w:val="00DA2822"/>
    <w:rsid w:val="00DA2F70"/>
    <w:rsid w:val="00DA690B"/>
    <w:rsid w:val="00DA6923"/>
    <w:rsid w:val="00DA7225"/>
    <w:rsid w:val="00DB44E9"/>
    <w:rsid w:val="00DC1966"/>
    <w:rsid w:val="00DC3259"/>
    <w:rsid w:val="00DD0523"/>
    <w:rsid w:val="00DE0846"/>
    <w:rsid w:val="00DE5758"/>
    <w:rsid w:val="00DE5FCF"/>
    <w:rsid w:val="00DF0D19"/>
    <w:rsid w:val="00DF103E"/>
    <w:rsid w:val="00DF2EE9"/>
    <w:rsid w:val="00DF6FD8"/>
    <w:rsid w:val="00E05A80"/>
    <w:rsid w:val="00E06A37"/>
    <w:rsid w:val="00E071A5"/>
    <w:rsid w:val="00E07752"/>
    <w:rsid w:val="00E162B0"/>
    <w:rsid w:val="00E16609"/>
    <w:rsid w:val="00E16F08"/>
    <w:rsid w:val="00E228AE"/>
    <w:rsid w:val="00E233F3"/>
    <w:rsid w:val="00E25B00"/>
    <w:rsid w:val="00E26B34"/>
    <w:rsid w:val="00E314BA"/>
    <w:rsid w:val="00E325BE"/>
    <w:rsid w:val="00E326BA"/>
    <w:rsid w:val="00E3363A"/>
    <w:rsid w:val="00E34202"/>
    <w:rsid w:val="00E37F72"/>
    <w:rsid w:val="00E40BE5"/>
    <w:rsid w:val="00E40CF9"/>
    <w:rsid w:val="00E42A30"/>
    <w:rsid w:val="00E43CA6"/>
    <w:rsid w:val="00E5625D"/>
    <w:rsid w:val="00E606C7"/>
    <w:rsid w:val="00E648BB"/>
    <w:rsid w:val="00E67ACA"/>
    <w:rsid w:val="00E76B31"/>
    <w:rsid w:val="00E80A47"/>
    <w:rsid w:val="00E81F3E"/>
    <w:rsid w:val="00E844BB"/>
    <w:rsid w:val="00E84C48"/>
    <w:rsid w:val="00E859BD"/>
    <w:rsid w:val="00E86B70"/>
    <w:rsid w:val="00E87C8F"/>
    <w:rsid w:val="00E901F4"/>
    <w:rsid w:val="00E924C3"/>
    <w:rsid w:val="00E92B64"/>
    <w:rsid w:val="00E954EE"/>
    <w:rsid w:val="00E96759"/>
    <w:rsid w:val="00EA4437"/>
    <w:rsid w:val="00EA4D87"/>
    <w:rsid w:val="00EB1CB4"/>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2BF1"/>
    <w:rsid w:val="00F25B36"/>
    <w:rsid w:val="00F3052A"/>
    <w:rsid w:val="00F341DA"/>
    <w:rsid w:val="00F341E3"/>
    <w:rsid w:val="00F35D09"/>
    <w:rsid w:val="00F4304D"/>
    <w:rsid w:val="00F46612"/>
    <w:rsid w:val="00F4752B"/>
    <w:rsid w:val="00F476E8"/>
    <w:rsid w:val="00F541AE"/>
    <w:rsid w:val="00F56792"/>
    <w:rsid w:val="00F571A6"/>
    <w:rsid w:val="00F6018B"/>
    <w:rsid w:val="00F60265"/>
    <w:rsid w:val="00F60E32"/>
    <w:rsid w:val="00F63880"/>
    <w:rsid w:val="00F644FF"/>
    <w:rsid w:val="00F65ABA"/>
    <w:rsid w:val="00F65E15"/>
    <w:rsid w:val="00F71C27"/>
    <w:rsid w:val="00F7242E"/>
    <w:rsid w:val="00F74B33"/>
    <w:rsid w:val="00F810DD"/>
    <w:rsid w:val="00F85791"/>
    <w:rsid w:val="00F86F0A"/>
    <w:rsid w:val="00F91226"/>
    <w:rsid w:val="00F95E2F"/>
    <w:rsid w:val="00F96DEB"/>
    <w:rsid w:val="00F97891"/>
    <w:rsid w:val="00FA1872"/>
    <w:rsid w:val="00FA4AC3"/>
    <w:rsid w:val="00FA4F34"/>
    <w:rsid w:val="00FB2590"/>
    <w:rsid w:val="00FB26AE"/>
    <w:rsid w:val="00FB59F9"/>
    <w:rsid w:val="00FB6C69"/>
    <w:rsid w:val="00FD0E23"/>
    <w:rsid w:val="00FD5A8C"/>
    <w:rsid w:val="00FE2471"/>
    <w:rsid w:val="00FE286E"/>
    <w:rsid w:val="00FE3233"/>
    <w:rsid w:val="00FE4C68"/>
    <w:rsid w:val="00FE5FAF"/>
    <w:rsid w:val="00FE6D74"/>
    <w:rsid w:val="00FE7EBB"/>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93ACEC0"/>
  <w15:docId w15:val="{47B77EDE-6C41-4A8D-9BB2-ACE4510B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AMFT">
    <w:name w:val="NAMFT"/>
    <w:basedOn w:val="Normal"/>
    <w:rsid w:val="00AA0CA6"/>
    <w:pPr>
      <w:pBdr>
        <w:top w:val="single" w:sz="4" w:space="1" w:color="auto"/>
      </w:pBdr>
      <w:tabs>
        <w:tab w:val="right" w:pos="9360"/>
      </w:tabs>
      <w:jc w:val="center"/>
    </w:pPr>
    <w:rPr>
      <w:rFonts w:ascii="Arial" w:eastAsia="Batang" w:hAnsi="Arial"/>
      <w:caps/>
      <w:sz w:val="20"/>
      <w:szCs w:val="20"/>
    </w:rPr>
  </w:style>
  <w:style w:type="paragraph" w:styleId="Bibliography">
    <w:name w:val="Bibliography"/>
    <w:basedOn w:val="Normal"/>
    <w:next w:val="Normal"/>
    <w:uiPriority w:val="37"/>
    <w:unhideWhenUsed/>
    <w:rsid w:val="00F71C27"/>
  </w:style>
  <w:style w:type="character" w:styleId="UnresolvedMention">
    <w:name w:val="Unresolved Mention"/>
    <w:basedOn w:val="DefaultParagraphFont"/>
    <w:uiPriority w:val="99"/>
    <w:semiHidden/>
    <w:unhideWhenUsed/>
    <w:rsid w:val="00223FD6"/>
    <w:rPr>
      <w:color w:val="808080"/>
      <w:shd w:val="clear" w:color="auto" w:fill="E6E6E6"/>
    </w:rPr>
  </w:style>
  <w:style w:type="character" w:styleId="PageNumber">
    <w:name w:val="page number"/>
    <w:basedOn w:val="DefaultParagraphFont"/>
    <w:rsid w:val="00DF103E"/>
  </w:style>
  <w:style w:type="paragraph" w:customStyle="1" w:styleId="Pref">
    <w:name w:val="Pref"/>
    <w:basedOn w:val="Normal"/>
    <w:next w:val="Normal"/>
    <w:rsid w:val="00DF103E"/>
    <w:pPr>
      <w:keepNext/>
      <w:spacing w:before="240" w:after="360"/>
      <w:jc w:val="both"/>
      <w:outlineLvl w:val="0"/>
    </w:pPr>
    <w:rPr>
      <w:rFonts w:ascii="Arial" w:eastAsia="Batang" w:hAnsi="Arial" w:cs="Arial"/>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9195">
      <w:bodyDiv w:val="1"/>
      <w:marLeft w:val="0"/>
      <w:marRight w:val="0"/>
      <w:marTop w:val="0"/>
      <w:marBottom w:val="0"/>
      <w:divBdr>
        <w:top w:val="none" w:sz="0" w:space="0" w:color="auto"/>
        <w:left w:val="none" w:sz="0" w:space="0" w:color="auto"/>
        <w:bottom w:val="none" w:sz="0" w:space="0" w:color="auto"/>
        <w:right w:val="none" w:sz="0" w:space="0" w:color="auto"/>
      </w:divBdr>
    </w:div>
    <w:div w:id="450709242">
      <w:bodyDiv w:val="1"/>
      <w:marLeft w:val="0"/>
      <w:marRight w:val="0"/>
      <w:marTop w:val="0"/>
      <w:marBottom w:val="0"/>
      <w:divBdr>
        <w:top w:val="none" w:sz="0" w:space="0" w:color="auto"/>
        <w:left w:val="none" w:sz="0" w:space="0" w:color="auto"/>
        <w:bottom w:val="none" w:sz="0" w:space="0" w:color="auto"/>
        <w:right w:val="none" w:sz="0" w:space="0" w:color="auto"/>
      </w:divBdr>
    </w:div>
    <w:div w:id="458108147">
      <w:bodyDiv w:val="1"/>
      <w:marLeft w:val="0"/>
      <w:marRight w:val="0"/>
      <w:marTop w:val="0"/>
      <w:marBottom w:val="0"/>
      <w:divBdr>
        <w:top w:val="none" w:sz="0" w:space="0" w:color="auto"/>
        <w:left w:val="none" w:sz="0" w:space="0" w:color="auto"/>
        <w:bottom w:val="none" w:sz="0" w:space="0" w:color="auto"/>
        <w:right w:val="none" w:sz="0" w:space="0" w:color="auto"/>
      </w:divBdr>
    </w:div>
    <w:div w:id="525337091">
      <w:bodyDiv w:val="1"/>
      <w:marLeft w:val="0"/>
      <w:marRight w:val="0"/>
      <w:marTop w:val="0"/>
      <w:marBottom w:val="0"/>
      <w:divBdr>
        <w:top w:val="none" w:sz="0" w:space="0" w:color="auto"/>
        <w:left w:val="none" w:sz="0" w:space="0" w:color="auto"/>
        <w:bottom w:val="none" w:sz="0" w:space="0" w:color="auto"/>
        <w:right w:val="none" w:sz="0" w:space="0" w:color="auto"/>
      </w:divBdr>
    </w:div>
    <w:div w:id="653876294">
      <w:bodyDiv w:val="1"/>
      <w:marLeft w:val="0"/>
      <w:marRight w:val="0"/>
      <w:marTop w:val="0"/>
      <w:marBottom w:val="0"/>
      <w:divBdr>
        <w:top w:val="none" w:sz="0" w:space="0" w:color="auto"/>
        <w:left w:val="none" w:sz="0" w:space="0" w:color="auto"/>
        <w:bottom w:val="none" w:sz="0" w:space="0" w:color="auto"/>
        <w:right w:val="none" w:sz="0" w:space="0" w:color="auto"/>
      </w:divBdr>
    </w:div>
    <w:div w:id="668095242">
      <w:bodyDiv w:val="1"/>
      <w:marLeft w:val="0"/>
      <w:marRight w:val="0"/>
      <w:marTop w:val="0"/>
      <w:marBottom w:val="0"/>
      <w:divBdr>
        <w:top w:val="none" w:sz="0" w:space="0" w:color="auto"/>
        <w:left w:val="none" w:sz="0" w:space="0" w:color="auto"/>
        <w:bottom w:val="none" w:sz="0" w:space="0" w:color="auto"/>
        <w:right w:val="none" w:sz="0" w:space="0" w:color="auto"/>
      </w:divBdr>
    </w:div>
    <w:div w:id="74337554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23200319">
      <w:bodyDiv w:val="1"/>
      <w:marLeft w:val="0"/>
      <w:marRight w:val="0"/>
      <w:marTop w:val="0"/>
      <w:marBottom w:val="0"/>
      <w:divBdr>
        <w:top w:val="none" w:sz="0" w:space="0" w:color="auto"/>
        <w:left w:val="none" w:sz="0" w:space="0" w:color="auto"/>
        <w:bottom w:val="none" w:sz="0" w:space="0" w:color="auto"/>
        <w:right w:val="none" w:sz="0" w:space="0" w:color="auto"/>
      </w:divBdr>
    </w:div>
    <w:div w:id="828600964">
      <w:bodyDiv w:val="1"/>
      <w:marLeft w:val="0"/>
      <w:marRight w:val="0"/>
      <w:marTop w:val="0"/>
      <w:marBottom w:val="0"/>
      <w:divBdr>
        <w:top w:val="none" w:sz="0" w:space="0" w:color="auto"/>
        <w:left w:val="none" w:sz="0" w:space="0" w:color="auto"/>
        <w:bottom w:val="none" w:sz="0" w:space="0" w:color="auto"/>
        <w:right w:val="none" w:sz="0" w:space="0" w:color="auto"/>
      </w:divBdr>
    </w:div>
    <w:div w:id="873157041">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29630336">
      <w:bodyDiv w:val="1"/>
      <w:marLeft w:val="0"/>
      <w:marRight w:val="0"/>
      <w:marTop w:val="0"/>
      <w:marBottom w:val="0"/>
      <w:divBdr>
        <w:top w:val="none" w:sz="0" w:space="0" w:color="auto"/>
        <w:left w:val="none" w:sz="0" w:space="0" w:color="auto"/>
        <w:bottom w:val="none" w:sz="0" w:space="0" w:color="auto"/>
        <w:right w:val="none" w:sz="0" w:space="0" w:color="auto"/>
      </w:divBdr>
    </w:div>
    <w:div w:id="932739990">
      <w:bodyDiv w:val="1"/>
      <w:marLeft w:val="0"/>
      <w:marRight w:val="0"/>
      <w:marTop w:val="0"/>
      <w:marBottom w:val="0"/>
      <w:divBdr>
        <w:top w:val="none" w:sz="0" w:space="0" w:color="auto"/>
        <w:left w:val="none" w:sz="0" w:space="0" w:color="auto"/>
        <w:bottom w:val="none" w:sz="0" w:space="0" w:color="auto"/>
        <w:right w:val="none" w:sz="0" w:space="0" w:color="auto"/>
      </w:divBdr>
    </w:div>
    <w:div w:id="1018971961">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0030254">
      <w:bodyDiv w:val="1"/>
      <w:marLeft w:val="0"/>
      <w:marRight w:val="0"/>
      <w:marTop w:val="0"/>
      <w:marBottom w:val="0"/>
      <w:divBdr>
        <w:top w:val="none" w:sz="0" w:space="0" w:color="auto"/>
        <w:left w:val="none" w:sz="0" w:space="0" w:color="auto"/>
        <w:bottom w:val="none" w:sz="0" w:space="0" w:color="auto"/>
        <w:right w:val="none" w:sz="0" w:space="0" w:color="auto"/>
      </w:divBdr>
    </w:div>
    <w:div w:id="1060207205">
      <w:bodyDiv w:val="1"/>
      <w:marLeft w:val="0"/>
      <w:marRight w:val="0"/>
      <w:marTop w:val="0"/>
      <w:marBottom w:val="0"/>
      <w:divBdr>
        <w:top w:val="none" w:sz="0" w:space="0" w:color="auto"/>
        <w:left w:val="none" w:sz="0" w:space="0" w:color="auto"/>
        <w:bottom w:val="none" w:sz="0" w:space="0" w:color="auto"/>
        <w:right w:val="none" w:sz="0" w:space="0" w:color="auto"/>
      </w:divBdr>
    </w:div>
    <w:div w:id="1133135194">
      <w:bodyDiv w:val="1"/>
      <w:marLeft w:val="0"/>
      <w:marRight w:val="0"/>
      <w:marTop w:val="0"/>
      <w:marBottom w:val="0"/>
      <w:divBdr>
        <w:top w:val="none" w:sz="0" w:space="0" w:color="auto"/>
        <w:left w:val="none" w:sz="0" w:space="0" w:color="auto"/>
        <w:bottom w:val="none" w:sz="0" w:space="0" w:color="auto"/>
        <w:right w:val="none" w:sz="0" w:space="0" w:color="auto"/>
      </w:divBdr>
    </w:div>
    <w:div w:id="1176965989">
      <w:bodyDiv w:val="1"/>
      <w:marLeft w:val="0"/>
      <w:marRight w:val="0"/>
      <w:marTop w:val="0"/>
      <w:marBottom w:val="0"/>
      <w:divBdr>
        <w:top w:val="none" w:sz="0" w:space="0" w:color="auto"/>
        <w:left w:val="none" w:sz="0" w:space="0" w:color="auto"/>
        <w:bottom w:val="none" w:sz="0" w:space="0" w:color="auto"/>
        <w:right w:val="none" w:sz="0" w:space="0" w:color="auto"/>
      </w:divBdr>
    </w:div>
    <w:div w:id="1191182852">
      <w:bodyDiv w:val="1"/>
      <w:marLeft w:val="0"/>
      <w:marRight w:val="0"/>
      <w:marTop w:val="0"/>
      <w:marBottom w:val="0"/>
      <w:divBdr>
        <w:top w:val="none" w:sz="0" w:space="0" w:color="auto"/>
        <w:left w:val="none" w:sz="0" w:space="0" w:color="auto"/>
        <w:bottom w:val="none" w:sz="0" w:space="0" w:color="auto"/>
        <w:right w:val="none" w:sz="0" w:space="0" w:color="auto"/>
      </w:divBdr>
    </w:div>
    <w:div w:id="1200241951">
      <w:bodyDiv w:val="1"/>
      <w:marLeft w:val="0"/>
      <w:marRight w:val="0"/>
      <w:marTop w:val="0"/>
      <w:marBottom w:val="0"/>
      <w:divBdr>
        <w:top w:val="none" w:sz="0" w:space="0" w:color="auto"/>
        <w:left w:val="none" w:sz="0" w:space="0" w:color="auto"/>
        <w:bottom w:val="none" w:sz="0" w:space="0" w:color="auto"/>
        <w:right w:val="none" w:sz="0" w:space="0" w:color="auto"/>
      </w:divBdr>
    </w:div>
    <w:div w:id="1350839689">
      <w:bodyDiv w:val="1"/>
      <w:marLeft w:val="0"/>
      <w:marRight w:val="0"/>
      <w:marTop w:val="0"/>
      <w:marBottom w:val="0"/>
      <w:divBdr>
        <w:top w:val="none" w:sz="0" w:space="0" w:color="auto"/>
        <w:left w:val="none" w:sz="0" w:space="0" w:color="auto"/>
        <w:bottom w:val="none" w:sz="0" w:space="0" w:color="auto"/>
        <w:right w:val="none" w:sz="0" w:space="0" w:color="auto"/>
      </w:divBdr>
    </w:div>
    <w:div w:id="1413047881">
      <w:bodyDiv w:val="1"/>
      <w:marLeft w:val="0"/>
      <w:marRight w:val="0"/>
      <w:marTop w:val="0"/>
      <w:marBottom w:val="0"/>
      <w:divBdr>
        <w:top w:val="none" w:sz="0" w:space="0" w:color="auto"/>
        <w:left w:val="none" w:sz="0" w:space="0" w:color="auto"/>
        <w:bottom w:val="none" w:sz="0" w:space="0" w:color="auto"/>
        <w:right w:val="none" w:sz="0" w:space="0" w:color="auto"/>
      </w:divBdr>
    </w:div>
    <w:div w:id="1418134758">
      <w:bodyDiv w:val="1"/>
      <w:marLeft w:val="0"/>
      <w:marRight w:val="0"/>
      <w:marTop w:val="0"/>
      <w:marBottom w:val="0"/>
      <w:divBdr>
        <w:top w:val="none" w:sz="0" w:space="0" w:color="auto"/>
        <w:left w:val="none" w:sz="0" w:space="0" w:color="auto"/>
        <w:bottom w:val="none" w:sz="0" w:space="0" w:color="auto"/>
        <w:right w:val="none" w:sz="0" w:space="0" w:color="auto"/>
      </w:divBdr>
    </w:div>
    <w:div w:id="1441992105">
      <w:bodyDiv w:val="1"/>
      <w:marLeft w:val="0"/>
      <w:marRight w:val="0"/>
      <w:marTop w:val="0"/>
      <w:marBottom w:val="0"/>
      <w:divBdr>
        <w:top w:val="none" w:sz="0" w:space="0" w:color="auto"/>
        <w:left w:val="none" w:sz="0" w:space="0" w:color="auto"/>
        <w:bottom w:val="none" w:sz="0" w:space="0" w:color="auto"/>
        <w:right w:val="none" w:sz="0" w:space="0" w:color="auto"/>
      </w:divBdr>
    </w:div>
    <w:div w:id="1445266530">
      <w:bodyDiv w:val="1"/>
      <w:marLeft w:val="0"/>
      <w:marRight w:val="0"/>
      <w:marTop w:val="0"/>
      <w:marBottom w:val="0"/>
      <w:divBdr>
        <w:top w:val="none" w:sz="0" w:space="0" w:color="auto"/>
        <w:left w:val="none" w:sz="0" w:space="0" w:color="auto"/>
        <w:bottom w:val="none" w:sz="0" w:space="0" w:color="auto"/>
        <w:right w:val="none" w:sz="0" w:space="0" w:color="auto"/>
      </w:divBdr>
    </w:div>
    <w:div w:id="1481772120">
      <w:bodyDiv w:val="1"/>
      <w:marLeft w:val="0"/>
      <w:marRight w:val="0"/>
      <w:marTop w:val="0"/>
      <w:marBottom w:val="0"/>
      <w:divBdr>
        <w:top w:val="none" w:sz="0" w:space="0" w:color="auto"/>
        <w:left w:val="none" w:sz="0" w:space="0" w:color="auto"/>
        <w:bottom w:val="none" w:sz="0" w:space="0" w:color="auto"/>
        <w:right w:val="none" w:sz="0" w:space="0" w:color="auto"/>
      </w:divBdr>
    </w:div>
    <w:div w:id="1503818953">
      <w:bodyDiv w:val="1"/>
      <w:marLeft w:val="0"/>
      <w:marRight w:val="0"/>
      <w:marTop w:val="0"/>
      <w:marBottom w:val="0"/>
      <w:divBdr>
        <w:top w:val="none" w:sz="0" w:space="0" w:color="auto"/>
        <w:left w:val="none" w:sz="0" w:space="0" w:color="auto"/>
        <w:bottom w:val="none" w:sz="0" w:space="0" w:color="auto"/>
        <w:right w:val="none" w:sz="0" w:space="0" w:color="auto"/>
      </w:divBdr>
    </w:div>
    <w:div w:id="1513645435">
      <w:bodyDiv w:val="1"/>
      <w:marLeft w:val="0"/>
      <w:marRight w:val="0"/>
      <w:marTop w:val="0"/>
      <w:marBottom w:val="0"/>
      <w:divBdr>
        <w:top w:val="none" w:sz="0" w:space="0" w:color="auto"/>
        <w:left w:val="none" w:sz="0" w:space="0" w:color="auto"/>
        <w:bottom w:val="none" w:sz="0" w:space="0" w:color="auto"/>
        <w:right w:val="none" w:sz="0" w:space="0" w:color="auto"/>
      </w:divBdr>
    </w:div>
    <w:div w:id="1657951074">
      <w:bodyDiv w:val="1"/>
      <w:marLeft w:val="0"/>
      <w:marRight w:val="0"/>
      <w:marTop w:val="0"/>
      <w:marBottom w:val="0"/>
      <w:divBdr>
        <w:top w:val="none" w:sz="0" w:space="0" w:color="auto"/>
        <w:left w:val="none" w:sz="0" w:space="0" w:color="auto"/>
        <w:bottom w:val="none" w:sz="0" w:space="0" w:color="auto"/>
        <w:right w:val="none" w:sz="0" w:space="0" w:color="auto"/>
      </w:divBdr>
    </w:div>
    <w:div w:id="1666396033">
      <w:bodyDiv w:val="1"/>
      <w:marLeft w:val="0"/>
      <w:marRight w:val="0"/>
      <w:marTop w:val="0"/>
      <w:marBottom w:val="0"/>
      <w:divBdr>
        <w:top w:val="none" w:sz="0" w:space="0" w:color="auto"/>
        <w:left w:val="none" w:sz="0" w:space="0" w:color="auto"/>
        <w:bottom w:val="none" w:sz="0" w:space="0" w:color="auto"/>
        <w:right w:val="none" w:sz="0" w:space="0" w:color="auto"/>
      </w:divBdr>
    </w:div>
    <w:div w:id="1685940577">
      <w:bodyDiv w:val="1"/>
      <w:marLeft w:val="0"/>
      <w:marRight w:val="0"/>
      <w:marTop w:val="0"/>
      <w:marBottom w:val="0"/>
      <w:divBdr>
        <w:top w:val="none" w:sz="0" w:space="0" w:color="auto"/>
        <w:left w:val="none" w:sz="0" w:space="0" w:color="auto"/>
        <w:bottom w:val="none" w:sz="0" w:space="0" w:color="auto"/>
        <w:right w:val="none" w:sz="0" w:space="0" w:color="auto"/>
      </w:divBdr>
    </w:div>
    <w:div w:id="1818450580">
      <w:bodyDiv w:val="1"/>
      <w:marLeft w:val="0"/>
      <w:marRight w:val="0"/>
      <w:marTop w:val="0"/>
      <w:marBottom w:val="0"/>
      <w:divBdr>
        <w:top w:val="none" w:sz="0" w:space="0" w:color="auto"/>
        <w:left w:val="none" w:sz="0" w:space="0" w:color="auto"/>
        <w:bottom w:val="none" w:sz="0" w:space="0" w:color="auto"/>
        <w:right w:val="none" w:sz="0" w:space="0" w:color="auto"/>
      </w:divBdr>
    </w:div>
    <w:div w:id="1839037171">
      <w:bodyDiv w:val="1"/>
      <w:marLeft w:val="0"/>
      <w:marRight w:val="0"/>
      <w:marTop w:val="0"/>
      <w:marBottom w:val="0"/>
      <w:divBdr>
        <w:top w:val="none" w:sz="0" w:space="0" w:color="auto"/>
        <w:left w:val="none" w:sz="0" w:space="0" w:color="auto"/>
        <w:bottom w:val="none" w:sz="0" w:space="0" w:color="auto"/>
        <w:right w:val="none" w:sz="0" w:space="0" w:color="auto"/>
      </w:divBdr>
    </w:div>
    <w:div w:id="1906406293">
      <w:bodyDiv w:val="1"/>
      <w:marLeft w:val="0"/>
      <w:marRight w:val="0"/>
      <w:marTop w:val="0"/>
      <w:marBottom w:val="0"/>
      <w:divBdr>
        <w:top w:val="none" w:sz="0" w:space="0" w:color="auto"/>
        <w:left w:val="none" w:sz="0" w:space="0" w:color="auto"/>
        <w:bottom w:val="none" w:sz="0" w:space="0" w:color="auto"/>
        <w:right w:val="none" w:sz="0" w:space="0" w:color="auto"/>
      </w:divBdr>
    </w:div>
    <w:div w:id="1913461504">
      <w:bodyDiv w:val="1"/>
      <w:marLeft w:val="0"/>
      <w:marRight w:val="0"/>
      <w:marTop w:val="0"/>
      <w:marBottom w:val="0"/>
      <w:divBdr>
        <w:top w:val="none" w:sz="0" w:space="0" w:color="auto"/>
        <w:left w:val="none" w:sz="0" w:space="0" w:color="auto"/>
        <w:bottom w:val="none" w:sz="0" w:space="0" w:color="auto"/>
        <w:right w:val="none" w:sz="0" w:space="0" w:color="auto"/>
      </w:divBdr>
    </w:div>
    <w:div w:id="1963683520">
      <w:bodyDiv w:val="1"/>
      <w:marLeft w:val="0"/>
      <w:marRight w:val="0"/>
      <w:marTop w:val="0"/>
      <w:marBottom w:val="0"/>
      <w:divBdr>
        <w:top w:val="none" w:sz="0" w:space="0" w:color="auto"/>
        <w:left w:val="none" w:sz="0" w:space="0" w:color="auto"/>
        <w:bottom w:val="none" w:sz="0" w:space="0" w:color="auto"/>
        <w:right w:val="none" w:sz="0" w:space="0" w:color="auto"/>
      </w:divBdr>
    </w:div>
    <w:div w:id="1977252432">
      <w:bodyDiv w:val="1"/>
      <w:marLeft w:val="0"/>
      <w:marRight w:val="0"/>
      <w:marTop w:val="0"/>
      <w:marBottom w:val="0"/>
      <w:divBdr>
        <w:top w:val="none" w:sz="0" w:space="0" w:color="auto"/>
        <w:left w:val="none" w:sz="0" w:space="0" w:color="auto"/>
        <w:bottom w:val="none" w:sz="0" w:space="0" w:color="auto"/>
        <w:right w:val="none" w:sz="0" w:space="0" w:color="auto"/>
      </w:divBdr>
    </w:div>
    <w:div w:id="214311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2" Type="http://schemas.microsoft.com/office/2011/relationships/people" Target="people.xml"/></Relationships>
</file>

<file path=word/_rels/endnotes.xml.rels><?xml version="1.0" encoding="UTF-8" standalone="yes"?>
<Relationships xmlns="http://schemas.openxmlformats.org/package/2006/relationships"><Relationship Id="rId2" Type="http://schemas.openxmlformats.org/officeDocument/2006/relationships/hyperlink" Target="https://www.hotwater.com/uef/" TargetMode="External"/><Relationship Id="rId1" Type="http://schemas.openxmlformats.org/officeDocument/2006/relationships/hyperlink" Target="https://energy.gov/energysaver/water-heating/tankless-or-demand-type-water-heater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sempra-my.sharepoint.com/personal/mmendoza2_semprautilities_com/Documents/User%20Folders/Desktop/Current%20Projects%20&amp;%20Tasks/DEER%20Workpapers/WPSCGNRWH%20-%20NonRes%20Tankless/Tankless%20Water%20heater%20UEF%20Calculation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UEF Ratings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tx>
            <c:v>Very Small</c:v>
          </c:tx>
          <c:spPr>
            <a:ln w="19050" cap="rnd">
              <a:solidFill>
                <a:schemeClr val="accent1"/>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Calcs'!$B$22:$B$55</c:f>
              <c:numCache>
                <c:formatCode>0.00</c:formatCode>
                <c:ptCount val="34"/>
                <c:pt idx="0">
                  <c:v>0.6597198508809361</c:v>
                </c:pt>
                <c:pt idx="1">
                  <c:v>0.66804130261782757</c:v>
                </c:pt>
                <c:pt idx="2">
                  <c:v>0.67635835542729861</c:v>
                </c:pt>
                <c:pt idx="3">
                  <c:v>0.68467101279650155</c:v>
                </c:pt>
                <c:pt idx="4">
                  <c:v>0.69297927820890504</c:v>
                </c:pt>
                <c:pt idx="5">
                  <c:v>0.70128315514429673</c:v>
                </c:pt>
                <c:pt idx="6">
                  <c:v>0.7095826470787896</c:v>
                </c:pt>
                <c:pt idx="7">
                  <c:v>0.71787775748482596</c:v>
                </c:pt>
                <c:pt idx="8">
                  <c:v>0.72616848983118332</c:v>
                </c:pt>
                <c:pt idx="9">
                  <c:v>0.73445484758297808</c:v>
                </c:pt>
                <c:pt idx="10">
                  <c:v>0.74273683420167125</c:v>
                </c:pt>
                <c:pt idx="11">
                  <c:v>0.75101445314507231</c:v>
                </c:pt>
                <c:pt idx="12">
                  <c:v>0.75928770786734534</c:v>
                </c:pt>
                <c:pt idx="13">
                  <c:v>0.76755660181901264</c:v>
                </c:pt>
                <c:pt idx="14">
                  <c:v>0.77582113844695999</c:v>
                </c:pt>
                <c:pt idx="15">
                  <c:v>0.78408132119444196</c:v>
                </c:pt>
                <c:pt idx="16">
                  <c:v>0.79233715350108491</c:v>
                </c:pt>
                <c:pt idx="17">
                  <c:v>0.80058863880289466</c:v>
                </c:pt>
                <c:pt idx="18">
                  <c:v>0.80883578053225824</c:v>
                </c:pt>
                <c:pt idx="19">
                  <c:v>0.81707858211795104</c:v>
                </c:pt>
                <c:pt idx="20">
                  <c:v>0.82531704698513964</c:v>
                </c:pt>
                <c:pt idx="21">
                  <c:v>0.83355117855538807</c:v>
                </c:pt>
                <c:pt idx="22">
                  <c:v>0.8417809802466617</c:v>
                </c:pt>
                <c:pt idx="23">
                  <c:v>0.85000645547333253</c:v>
                </c:pt>
                <c:pt idx="24">
                  <c:v>0.85822760764618278</c:v>
                </c:pt>
                <c:pt idx="25">
                  <c:v>0.86644444017241118</c:v>
                </c:pt>
                <c:pt idx="26">
                  <c:v>0.87465695645563679</c:v>
                </c:pt>
                <c:pt idx="27">
                  <c:v>0.88286515989590364</c:v>
                </c:pt>
                <c:pt idx="28">
                  <c:v>0.8910690538896856</c:v>
                </c:pt>
                <c:pt idx="29">
                  <c:v>0.89926864182989108</c:v>
                </c:pt>
                <c:pt idx="30">
                  <c:v>0.90746392710586765</c:v>
                </c:pt>
                <c:pt idx="31">
                  <c:v>0.91565491310340708</c:v>
                </c:pt>
                <c:pt idx="32">
                  <c:v>0.92384160320474928</c:v>
                </c:pt>
                <c:pt idx="33">
                  <c:v>0.93202400078858749</c:v>
                </c:pt>
              </c:numCache>
            </c:numRef>
          </c:yVal>
          <c:smooth val="1"/>
          <c:extLst>
            <c:ext xmlns:c16="http://schemas.microsoft.com/office/drawing/2014/chart" uri="{C3380CC4-5D6E-409C-BE32-E72D297353CC}">
              <c16:uniqueId val="{00000000-F3C9-4642-B18A-403BF0B955C8}"/>
            </c:ext>
          </c:extLst>
        </c:ser>
        <c:ser>
          <c:idx val="1"/>
          <c:order val="1"/>
          <c:tx>
            <c:v>Low</c:v>
          </c:tx>
          <c:spPr>
            <a:ln w="19050" cap="rnd">
              <a:solidFill>
                <a:schemeClr val="accent2"/>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Calcs'!$C$22:$C$55</c:f>
              <c:numCache>
                <c:formatCode>0.00</c:formatCode>
                <c:ptCount val="34"/>
                <c:pt idx="0">
                  <c:v>0.66558118625715623</c:v>
                </c:pt>
                <c:pt idx="1">
                  <c:v>0.67407934838893757</c:v>
                </c:pt>
                <c:pt idx="2">
                  <c:v>0.68257566870482955</c:v>
                </c:pt>
                <c:pt idx="3">
                  <c:v>0.69107014780353582</c:v>
                </c:pt>
                <c:pt idx="4">
                  <c:v>0.69956278628349999</c:v>
                </c:pt>
                <c:pt idx="5">
                  <c:v>0.70805358474290669</c:v>
                </c:pt>
                <c:pt idx="6">
                  <c:v>0.71654254377968107</c:v>
                </c:pt>
                <c:pt idx="7">
                  <c:v>0.7250296639914896</c:v>
                </c:pt>
                <c:pt idx="8">
                  <c:v>0.7335149459757393</c:v>
                </c:pt>
                <c:pt idx="9">
                  <c:v>0.74199839032957893</c:v>
                </c:pt>
                <c:pt idx="10">
                  <c:v>0.75047999764989859</c:v>
                </c:pt>
                <c:pt idx="11">
                  <c:v>0.75895976853332969</c:v>
                </c:pt>
                <c:pt idx="12">
                  <c:v>0.76743770357624541</c:v>
                </c:pt>
                <c:pt idx="13">
                  <c:v>0.77591380337476068</c:v>
                </c:pt>
                <c:pt idx="14">
                  <c:v>0.78438806852473242</c:v>
                </c:pt>
                <c:pt idx="15">
                  <c:v>0.79286049962175975</c:v>
                </c:pt>
                <c:pt idx="16">
                  <c:v>0.80133109726118368</c:v>
                </c:pt>
                <c:pt idx="17">
                  <c:v>0.80979986203808807</c:v>
                </c:pt>
                <c:pt idx="18">
                  <c:v>0.81826679454729878</c:v>
                </c:pt>
                <c:pt idx="19">
                  <c:v>0.82673189538338465</c:v>
                </c:pt>
                <c:pt idx="20">
                  <c:v>0.83519516514065717</c:v>
                </c:pt>
                <c:pt idx="21">
                  <c:v>0.84365660441317059</c:v>
                </c:pt>
                <c:pt idx="22">
                  <c:v>0.85211621379472269</c:v>
                </c:pt>
                <c:pt idx="23">
                  <c:v>0.86057399387885392</c:v>
                </c:pt>
                <c:pt idx="24">
                  <c:v>0.86902994525884836</c:v>
                </c:pt>
                <c:pt idx="25">
                  <c:v>0.87748406852773342</c:v>
                </c:pt>
                <c:pt idx="26">
                  <c:v>0.88593636427828026</c:v>
                </c:pt>
                <c:pt idx="27">
                  <c:v>0.8943868331030036</c:v>
                </c:pt>
                <c:pt idx="28">
                  <c:v>0.90283547559416222</c:v>
                </c:pt>
                <c:pt idx="29">
                  <c:v>0.9112822923437589</c:v>
                </c:pt>
                <c:pt idx="30">
                  <c:v>0.91972728394354064</c:v>
                </c:pt>
                <c:pt idx="31">
                  <c:v>0.92817045098499873</c:v>
                </c:pt>
                <c:pt idx="32">
                  <c:v>0.93661179405936867</c:v>
                </c:pt>
                <c:pt idx="33">
                  <c:v>0.94505131375763074</c:v>
                </c:pt>
              </c:numCache>
            </c:numRef>
          </c:yVal>
          <c:smooth val="1"/>
          <c:extLst>
            <c:ext xmlns:c16="http://schemas.microsoft.com/office/drawing/2014/chart" uri="{C3380CC4-5D6E-409C-BE32-E72D297353CC}">
              <c16:uniqueId val="{00000001-F3C9-4642-B18A-403BF0B955C8}"/>
            </c:ext>
          </c:extLst>
        </c:ser>
        <c:ser>
          <c:idx val="2"/>
          <c:order val="2"/>
          <c:tx>
            <c:v>Medium</c:v>
          </c:tx>
          <c:spPr>
            <a:ln w="19050" cap="rnd">
              <a:solidFill>
                <a:schemeClr val="accent3"/>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Calcs'!$D$22:$D$55</c:f>
              <c:numCache>
                <c:formatCode>0.00</c:formatCode>
                <c:ptCount val="34"/>
                <c:pt idx="0">
                  <c:v>0.66652868486253836</c:v>
                </c:pt>
                <c:pt idx="1">
                  <c:v>0.67505558958114809</c:v>
                </c:pt>
                <c:pt idx="2">
                  <c:v>0.68358107632305487</c:v>
                </c:pt>
                <c:pt idx="3">
                  <c:v>0.69210514544193191</c:v>
                </c:pt>
                <c:pt idx="4">
                  <c:v>0.70062779729133495</c:v>
                </c:pt>
                <c:pt idx="5">
                  <c:v>0.70914903222470127</c:v>
                </c:pt>
                <c:pt idx="6">
                  <c:v>0.71766885059535157</c:v>
                </c:pt>
                <c:pt idx="7">
                  <c:v>0.72618725275648854</c:v>
                </c:pt>
                <c:pt idx="8">
                  <c:v>0.73470423906119797</c:v>
                </c:pt>
                <c:pt idx="9">
                  <c:v>0.74321980986244773</c:v>
                </c:pt>
                <c:pt idx="10">
                  <c:v>0.75173396551308846</c:v>
                </c:pt>
                <c:pt idx="11">
                  <c:v>0.7602467063658539</c:v>
                </c:pt>
                <c:pt idx="12">
                  <c:v>0.76875803277336041</c:v>
                </c:pt>
                <c:pt idx="13">
                  <c:v>0.77726794508810682</c:v>
                </c:pt>
                <c:pt idx="14">
                  <c:v>0.78577644366247557</c:v>
                </c:pt>
                <c:pt idx="15">
                  <c:v>0.79428352884873132</c:v>
                </c:pt>
                <c:pt idx="16">
                  <c:v>0.80278920099902185</c:v>
                </c:pt>
                <c:pt idx="17">
                  <c:v>0.81129346046537842</c:v>
                </c:pt>
                <c:pt idx="18">
                  <c:v>0.81979630759971489</c:v>
                </c:pt>
                <c:pt idx="19">
                  <c:v>0.82829774275382861</c:v>
                </c:pt>
                <c:pt idx="20">
                  <c:v>0.83679776627939961</c:v>
                </c:pt>
                <c:pt idx="21">
                  <c:v>0.84529637852799144</c:v>
                </c:pt>
                <c:pt idx="22">
                  <c:v>0.85379357985105131</c:v>
                </c:pt>
                <c:pt idx="23">
                  <c:v>0.86228937059990873</c:v>
                </c:pt>
                <c:pt idx="24">
                  <c:v>0.87078375112577755</c:v>
                </c:pt>
                <c:pt idx="25">
                  <c:v>0.87927672177975458</c:v>
                </c:pt>
                <c:pt idx="26">
                  <c:v>0.88776828291282051</c:v>
                </c:pt>
                <c:pt idx="27">
                  <c:v>0.89625843487583845</c:v>
                </c:pt>
                <c:pt idx="28">
                  <c:v>0.9047471780195564</c:v>
                </c:pt>
                <c:pt idx="29">
                  <c:v>0.91323451269460532</c:v>
                </c:pt>
                <c:pt idx="30">
                  <c:v>0.92172043925149982</c:v>
                </c:pt>
                <c:pt idx="31">
                  <c:v>0.93020495804063819</c:v>
                </c:pt>
                <c:pt idx="32">
                  <c:v>0.93868806941230276</c:v>
                </c:pt>
                <c:pt idx="33">
                  <c:v>0.94716977371665956</c:v>
                </c:pt>
              </c:numCache>
            </c:numRef>
          </c:yVal>
          <c:smooth val="1"/>
          <c:extLst>
            <c:ext xmlns:c16="http://schemas.microsoft.com/office/drawing/2014/chart" uri="{C3380CC4-5D6E-409C-BE32-E72D297353CC}">
              <c16:uniqueId val="{00000002-F3C9-4642-B18A-403BF0B955C8}"/>
            </c:ext>
          </c:extLst>
        </c:ser>
        <c:ser>
          <c:idx val="3"/>
          <c:order val="3"/>
          <c:tx>
            <c:v>High</c:v>
          </c:tx>
          <c:spPr>
            <a:ln w="19050" cap="rnd">
              <a:solidFill>
                <a:schemeClr val="accent4"/>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Calcs'!$E$22:$E$55</c:f>
              <c:numCache>
                <c:formatCode>0.00</c:formatCode>
                <c:ptCount val="34"/>
                <c:pt idx="0">
                  <c:v>0.66758113542174025</c:v>
                </c:pt>
                <c:pt idx="1">
                  <c:v>0.67614002420903818</c:v>
                </c:pt>
                <c:pt idx="2">
                  <c:v>0.68469796924995618</c:v>
                </c:pt>
                <c:pt idx="3">
                  <c:v>0.69325497070057862</c:v>
                </c:pt>
                <c:pt idx="4">
                  <c:v>0.70181102871695622</c:v>
                </c:pt>
                <c:pt idx="5">
                  <c:v>0.71036614345510463</c:v>
                </c:pt>
                <c:pt idx="6">
                  <c:v>0.71892031507100596</c:v>
                </c:pt>
                <c:pt idx="7">
                  <c:v>0.72747354372060669</c:v>
                </c:pt>
                <c:pt idx="8">
                  <c:v>0.73602582955981977</c:v>
                </c:pt>
                <c:pt idx="9">
                  <c:v>0.74457717274452395</c:v>
                </c:pt>
                <c:pt idx="10">
                  <c:v>0.7531275734305628</c:v>
                </c:pt>
                <c:pt idx="11">
                  <c:v>0.76167703177374635</c:v>
                </c:pt>
                <c:pt idx="12">
                  <c:v>0.77022554792984987</c:v>
                </c:pt>
                <c:pt idx="13">
                  <c:v>0.77877312205461435</c:v>
                </c:pt>
                <c:pt idx="14">
                  <c:v>0.78731975430374646</c:v>
                </c:pt>
                <c:pt idx="15">
                  <c:v>0.79586544483291866</c:v>
                </c:pt>
                <c:pt idx="16">
                  <c:v>0.8044101937977689</c:v>
                </c:pt>
                <c:pt idx="17">
                  <c:v>0.81295400135390117</c:v>
                </c:pt>
                <c:pt idx="18">
                  <c:v>0.8214968676568849</c:v>
                </c:pt>
                <c:pt idx="19">
                  <c:v>0.83003879286225524</c:v>
                </c:pt>
                <c:pt idx="20">
                  <c:v>0.83857977712551313</c:v>
                </c:pt>
                <c:pt idx="21">
                  <c:v>0.84711982060212543</c:v>
                </c:pt>
                <c:pt idx="22">
                  <c:v>0.85565892344752448</c:v>
                </c:pt>
                <c:pt idx="23">
                  <c:v>0.86419708581710841</c:v>
                </c:pt>
                <c:pt idx="24">
                  <c:v>0.87273430786624151</c:v>
                </c:pt>
                <c:pt idx="25">
                  <c:v>0.88127058975025319</c:v>
                </c:pt>
                <c:pt idx="26">
                  <c:v>0.88980593162443911</c:v>
                </c:pt>
                <c:pt idx="27">
                  <c:v>0.89834033364406074</c:v>
                </c:pt>
                <c:pt idx="28">
                  <c:v>0.90687379596434525</c:v>
                </c:pt>
                <c:pt idx="29">
                  <c:v>0.91540631874048561</c:v>
                </c:pt>
                <c:pt idx="30">
                  <c:v>0.92393790212764049</c:v>
                </c:pt>
                <c:pt idx="31">
                  <c:v>0.9324685462809349</c:v>
                </c:pt>
                <c:pt idx="32">
                  <c:v>0.94099825135545889</c:v>
                </c:pt>
                <c:pt idx="33">
                  <c:v>0.949527017506269</c:v>
                </c:pt>
              </c:numCache>
            </c:numRef>
          </c:yVal>
          <c:smooth val="1"/>
          <c:extLst>
            <c:ext xmlns:c16="http://schemas.microsoft.com/office/drawing/2014/chart" uri="{C3380CC4-5D6E-409C-BE32-E72D297353CC}">
              <c16:uniqueId val="{00000003-F3C9-4642-B18A-403BF0B955C8}"/>
            </c:ext>
          </c:extLst>
        </c:ser>
        <c:dLbls>
          <c:showLegendKey val="0"/>
          <c:showVal val="0"/>
          <c:showCatName val="0"/>
          <c:showSerName val="0"/>
          <c:showPercent val="0"/>
          <c:showBubbleSize val="0"/>
        </c:dLbls>
        <c:axId val="639206416"/>
        <c:axId val="639213304"/>
      </c:scatterChart>
      <c:valAx>
        <c:axId val="639206416"/>
        <c:scaling>
          <c:orientation val="minMax"/>
          <c:max val="1"/>
          <c:min val="0.60000000000000009"/>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Recovery EF (nr)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213304"/>
        <c:crosses val="autoZero"/>
        <c:crossBetween val="midCat"/>
      </c:valAx>
      <c:valAx>
        <c:axId val="639213304"/>
        <c:scaling>
          <c:orientation val="minMax"/>
          <c:min val="0.6000000000000000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UEF</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20641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46151"/>
    <w:rsid w:val="00193B59"/>
    <w:rsid w:val="0020181A"/>
    <w:rsid w:val="00204A7F"/>
    <w:rsid w:val="0029243E"/>
    <w:rsid w:val="002B514B"/>
    <w:rsid w:val="002C0C03"/>
    <w:rsid w:val="002D45BD"/>
    <w:rsid w:val="00311B0D"/>
    <w:rsid w:val="0036743E"/>
    <w:rsid w:val="003835D7"/>
    <w:rsid w:val="003A131F"/>
    <w:rsid w:val="003B1927"/>
    <w:rsid w:val="003B3103"/>
    <w:rsid w:val="00515DD1"/>
    <w:rsid w:val="0051700C"/>
    <w:rsid w:val="00560392"/>
    <w:rsid w:val="005F11F7"/>
    <w:rsid w:val="006B7FA8"/>
    <w:rsid w:val="00713752"/>
    <w:rsid w:val="008211B5"/>
    <w:rsid w:val="00874653"/>
    <w:rsid w:val="008955A7"/>
    <w:rsid w:val="00A5022A"/>
    <w:rsid w:val="00AE4C28"/>
    <w:rsid w:val="00B73964"/>
    <w:rsid w:val="00B74704"/>
    <w:rsid w:val="00C00DDA"/>
    <w:rsid w:val="00C40AE6"/>
    <w:rsid w:val="00C91909"/>
    <w:rsid w:val="00C947B8"/>
    <w:rsid w:val="00D0496D"/>
    <w:rsid w:val="00D051F5"/>
    <w:rsid w:val="00D40610"/>
    <w:rsid w:val="00DD568E"/>
    <w:rsid w:val="00EC59D9"/>
    <w:rsid w:val="00EC6FCE"/>
    <w:rsid w:val="00F15F63"/>
    <w:rsid w:val="00F67636"/>
    <w:rsid w:val="00F7350A"/>
    <w:rsid w:val="00FB70D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927"/>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Dep</b:Tag>
    <b:SourceType>InternetSite</b:SourceType>
    <b:Guid>{84C7FB9C-BE9A-4280-8B07-986D1446B602}</b:Guid>
    <b:Title>Tankless or Demand-Type Water HEaters</b:Title>
    <b:Author>
      <b:Author>
        <b:NameList>
          <b:Person>
            <b:Last>Department Of Energy</b:Last>
          </b:Person>
        </b:NameList>
      </b:Author>
    </b:Author>
    <b:InternetSiteTitle>Energy.gov</b:InternetSiteTitle>
    <b:URL>https://energy.gov/energysaver/water-heating/tankless-or-demand-type-water-heaters</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BCB645-61E0-410B-83B8-3EE25935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18</Pages>
  <Words>4209</Words>
  <Characters>23994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WPSCGNRWH120206B</vt:lpstr>
    </vt:vector>
  </TitlesOfParts>
  <Company>Southern California Gas Company</Company>
  <LinksUpToDate>false</LinksUpToDate>
  <CharactersWithSpaces>28147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WPSCGNRWH120206B</dc:title>
  <dc:creator>Jim Wyatt (PG&amp;E);Jason Wang (SCE)</dc:creator>
  <cp:lastModifiedBy>Mendoza, Matthew D</cp:lastModifiedBy>
  <cp:revision>66</cp:revision>
  <dcterms:created xsi:type="dcterms:W3CDTF">2015-10-22T18:41:00Z</dcterms:created>
  <dcterms:modified xsi:type="dcterms:W3CDTF">2018-10-16T18:30:00Z</dcterms:modified>
  <cp:contentStatus>Revision 7</cp:contentStatus>
</cp:coreProperties>
</file>