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DBAA2" w14:textId="77777777" w:rsidR="002F29DD" w:rsidRDefault="008C6C00" w:rsidP="002F29DD">
      <w:pPr>
        <w:jc w:val="right"/>
        <w:rPr>
          <w:rFonts w:cs="Arial"/>
          <w:b/>
          <w:sz w:val="48"/>
          <w:szCs w:val="48"/>
        </w:rPr>
      </w:pPr>
      <w:bookmarkStart w:id="0" w:name="_Toc153189646"/>
      <w:r>
        <w:rPr>
          <w:rFonts w:cs="Arial"/>
          <w:b/>
          <w:sz w:val="48"/>
          <w:szCs w:val="48"/>
        </w:rPr>
        <w:t xml:space="preserve"> </w:t>
      </w:r>
      <w:r w:rsidR="00306067">
        <w:rPr>
          <w:rFonts w:cs="Arial"/>
          <w:b/>
          <w:sz w:val="48"/>
          <w:szCs w:val="48"/>
        </w:rPr>
        <w:t>Workp</w:t>
      </w:r>
      <w:r w:rsidR="002F29DD" w:rsidRPr="00E47372">
        <w:rPr>
          <w:rFonts w:cs="Arial"/>
          <w:b/>
          <w:sz w:val="48"/>
          <w:szCs w:val="48"/>
        </w:rPr>
        <w:t xml:space="preserve">aper </w:t>
      </w:r>
      <w:bookmarkEnd w:id="0"/>
      <w:r w:rsidR="00FA2CFD">
        <w:rPr>
          <w:rFonts w:cs="Arial"/>
          <w:b/>
          <w:sz w:val="48"/>
          <w:szCs w:val="48"/>
        </w:rPr>
        <w:t>SCGWP</w:t>
      </w:r>
      <w:r w:rsidR="00FA2CFD" w:rsidRPr="00DF2913">
        <w:rPr>
          <w:rFonts w:cs="Arial"/>
          <w:b/>
          <w:sz w:val="48"/>
          <w:szCs w:val="48"/>
        </w:rPr>
        <w:t>100303A</w:t>
      </w:r>
    </w:p>
    <w:p w14:paraId="0F3DA834" w14:textId="77777777" w:rsidR="002F29DD" w:rsidRDefault="002F29DD" w:rsidP="002F29DD">
      <w:pPr>
        <w:jc w:val="right"/>
        <w:rPr>
          <w:rFonts w:cs="Arial"/>
          <w:b/>
          <w:sz w:val="48"/>
          <w:szCs w:val="48"/>
        </w:rPr>
      </w:pPr>
      <w:bookmarkStart w:id="1" w:name="_Toc153189647"/>
      <w:r w:rsidRPr="00E47372">
        <w:rPr>
          <w:rFonts w:cs="Arial"/>
          <w:b/>
          <w:sz w:val="48"/>
          <w:szCs w:val="48"/>
        </w:rPr>
        <w:t xml:space="preserve">Revision </w:t>
      </w:r>
      <w:bookmarkEnd w:id="1"/>
      <w:r w:rsidR="00853796">
        <w:rPr>
          <w:rFonts w:cs="Arial"/>
          <w:b/>
          <w:sz w:val="48"/>
          <w:szCs w:val="48"/>
        </w:rPr>
        <w:t>05</w:t>
      </w:r>
    </w:p>
    <w:p w14:paraId="4B6A9414" w14:textId="77777777" w:rsidR="002F29DD" w:rsidRDefault="002F29DD" w:rsidP="002F29DD"/>
    <w:p w14:paraId="52BF9E27" w14:textId="77777777" w:rsidR="002F29DD" w:rsidRDefault="002F29DD" w:rsidP="002F29DD"/>
    <w:p w14:paraId="1C2324AC" w14:textId="77777777" w:rsidR="002F29DD" w:rsidRDefault="002F29DD" w:rsidP="002F29DD"/>
    <w:p w14:paraId="0B42A08C" w14:textId="77777777" w:rsidR="002F29DD" w:rsidRDefault="002F29DD" w:rsidP="002F29DD"/>
    <w:p w14:paraId="1615C7F8" w14:textId="77777777" w:rsidR="002F29DD" w:rsidRDefault="002F29DD" w:rsidP="002F29DD"/>
    <w:p w14:paraId="5CA535E8" w14:textId="77777777" w:rsidR="002F29DD" w:rsidRDefault="002F29DD" w:rsidP="002F29DD"/>
    <w:p w14:paraId="4911E3B1" w14:textId="77777777" w:rsidR="002F29DD" w:rsidRDefault="002F29DD" w:rsidP="002F29DD"/>
    <w:p w14:paraId="4E58D20B" w14:textId="77777777" w:rsidR="002F29DD" w:rsidRDefault="00693F7D" w:rsidP="002F29DD">
      <w:r>
        <w:t xml:space="preserve">      </w:t>
      </w:r>
    </w:p>
    <w:p w14:paraId="407EDA8B" w14:textId="77777777" w:rsidR="002F29DD" w:rsidRDefault="002F29DD" w:rsidP="002F29DD"/>
    <w:p w14:paraId="5D92EB93" w14:textId="77777777" w:rsidR="002F29DD" w:rsidRDefault="002F29DD" w:rsidP="002F29DD"/>
    <w:p w14:paraId="68644183" w14:textId="77777777" w:rsidR="002F29DD" w:rsidRDefault="002F29DD" w:rsidP="002F29DD"/>
    <w:p w14:paraId="693239FF" w14:textId="77777777" w:rsidR="002F29DD" w:rsidRDefault="002F29DD" w:rsidP="002F29DD"/>
    <w:p w14:paraId="46E7CBB2" w14:textId="77777777" w:rsidR="002F29DD" w:rsidRDefault="002F29DD" w:rsidP="002F29DD"/>
    <w:p w14:paraId="457E4042" w14:textId="77777777" w:rsidR="002F29DD" w:rsidRDefault="002F29DD" w:rsidP="002F29DD">
      <w:pPr>
        <w:pBdr>
          <w:bottom w:val="single" w:sz="4" w:space="1" w:color="auto"/>
        </w:pBdr>
        <w:rPr>
          <w:rFonts w:cs="Arial"/>
          <w:b/>
          <w:sz w:val="36"/>
          <w:szCs w:val="36"/>
        </w:rPr>
      </w:pPr>
      <w:r>
        <w:rPr>
          <w:rFonts w:cs="Arial"/>
          <w:b/>
          <w:sz w:val="36"/>
          <w:szCs w:val="36"/>
        </w:rPr>
        <w:t>Southern California Gas Company</w:t>
      </w:r>
    </w:p>
    <w:p w14:paraId="17740097" w14:textId="77777777" w:rsidR="002F29DD" w:rsidRDefault="002F29DD" w:rsidP="002F29DD">
      <w:pPr>
        <w:rPr>
          <w:rFonts w:cs="Arial"/>
          <w:b/>
          <w:sz w:val="32"/>
          <w:szCs w:val="32"/>
        </w:rPr>
      </w:pPr>
      <w:r>
        <w:rPr>
          <w:rFonts w:cs="Arial"/>
          <w:b/>
          <w:sz w:val="32"/>
          <w:szCs w:val="32"/>
        </w:rPr>
        <w:t>Customer Programs Department</w:t>
      </w:r>
    </w:p>
    <w:p w14:paraId="584767D0" w14:textId="77777777" w:rsidR="002F29DD" w:rsidRDefault="002F29DD" w:rsidP="002F29DD">
      <w:pPr>
        <w:tabs>
          <w:tab w:val="left" w:pos="6480"/>
          <w:tab w:val="left" w:pos="8100"/>
        </w:tabs>
        <w:ind w:right="-4"/>
        <w:rPr>
          <w:rFonts w:cs="Arial"/>
          <w:b/>
          <w:sz w:val="32"/>
          <w:szCs w:val="32"/>
        </w:rPr>
      </w:pPr>
    </w:p>
    <w:p w14:paraId="466670ED" w14:textId="77777777" w:rsidR="002F29DD" w:rsidRDefault="002F29DD" w:rsidP="002F29DD">
      <w:pPr>
        <w:tabs>
          <w:tab w:val="left" w:pos="6480"/>
          <w:tab w:val="left" w:pos="8100"/>
        </w:tabs>
        <w:ind w:right="-4"/>
        <w:rPr>
          <w:rFonts w:cs="Arial"/>
          <w:b/>
          <w:sz w:val="32"/>
          <w:szCs w:val="32"/>
        </w:rPr>
      </w:pPr>
    </w:p>
    <w:p w14:paraId="6307102F" w14:textId="77777777" w:rsidR="002F29DD" w:rsidRDefault="002F29DD" w:rsidP="002F29DD">
      <w:pPr>
        <w:tabs>
          <w:tab w:val="left" w:pos="6480"/>
          <w:tab w:val="left" w:pos="8100"/>
        </w:tabs>
        <w:ind w:right="-4"/>
        <w:rPr>
          <w:rFonts w:cs="Arial"/>
          <w:b/>
          <w:sz w:val="32"/>
          <w:szCs w:val="32"/>
        </w:rPr>
      </w:pPr>
    </w:p>
    <w:p w14:paraId="2104BDFB" w14:textId="77777777" w:rsidR="002F29DD" w:rsidRDefault="00013996" w:rsidP="002F29DD">
      <w:pPr>
        <w:rPr>
          <w:rFonts w:cs="Arial"/>
          <w:b/>
          <w:sz w:val="48"/>
          <w:szCs w:val="48"/>
        </w:rPr>
      </w:pPr>
      <w:r>
        <w:rPr>
          <w:rFonts w:cs="Arial"/>
          <w:b/>
          <w:sz w:val="48"/>
          <w:szCs w:val="48"/>
        </w:rPr>
        <w:t>Low-Flow Showerheads</w:t>
      </w:r>
    </w:p>
    <w:p w14:paraId="69EE58DD" w14:textId="77777777" w:rsidR="00D25F5D" w:rsidRPr="0022359F" w:rsidRDefault="00D25F5D" w:rsidP="0022359F">
      <w:pPr>
        <w:pStyle w:val="reminders"/>
        <w:rPr>
          <w:rFonts w:asciiTheme="minorHAnsi" w:hAnsiTheme="minorHAnsi" w:cstheme="minorHAnsi"/>
          <w:sz w:val="22"/>
          <w:szCs w:val="22"/>
        </w:rPr>
        <w:sectPr w:rsidR="00D25F5D" w:rsidRPr="0022359F" w:rsidSect="003F2BB3">
          <w:footerReference w:type="even" r:id="rId8"/>
          <w:footerReference w:type="default" r:id="rId9"/>
          <w:footerReference w:type="first" r:id="rId10"/>
          <w:endnotePr>
            <w:numFmt w:val="decimal"/>
          </w:endnotePr>
          <w:pgSz w:w="12240" w:h="15840" w:code="1"/>
          <w:pgMar w:top="1440" w:right="1440" w:bottom="1440" w:left="1440" w:header="720" w:footer="720" w:gutter="0"/>
          <w:pgNumType w:fmt="lowerRoman" w:start="1"/>
          <w:cols w:space="720"/>
          <w:titlePg/>
          <w:docGrid w:linePitch="360"/>
        </w:sectPr>
      </w:pPr>
    </w:p>
    <w:p w14:paraId="77D41463" w14:textId="77777777" w:rsidR="002F29DD" w:rsidRDefault="002F29DD" w:rsidP="00F02263">
      <w:pPr>
        <w:pStyle w:val="Style10"/>
      </w:pPr>
      <w:bookmarkStart w:id="2" w:name="_Toc371402688"/>
      <w:bookmarkStart w:id="3" w:name="_Toc442427761"/>
      <w:r>
        <w:lastRenderedPageBreak/>
        <w:t>Revision History</w:t>
      </w:r>
      <w:bookmarkEnd w:id="2"/>
      <w:bookmarkEnd w:id="3"/>
    </w:p>
    <w:p w14:paraId="1E1F0EB5" w14:textId="77777777" w:rsidR="00013996" w:rsidRDefault="00013996" w:rsidP="00013996"/>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15"/>
        <w:gridCol w:w="1510"/>
        <w:gridCol w:w="4860"/>
        <w:gridCol w:w="1820"/>
      </w:tblGrid>
      <w:tr w:rsidR="00013996" w14:paraId="13BC74DE" w14:textId="77777777" w:rsidTr="00985971">
        <w:tc>
          <w:tcPr>
            <w:tcW w:w="1015" w:type="dxa"/>
            <w:shd w:val="clear" w:color="auto" w:fill="D9D9D9"/>
            <w:vAlign w:val="center"/>
          </w:tcPr>
          <w:p w14:paraId="2883E93B" w14:textId="77777777" w:rsidR="00013996" w:rsidRDefault="00013996" w:rsidP="00985971">
            <w:pPr>
              <w:pStyle w:val="NormalBold"/>
              <w:spacing w:after="0"/>
              <w:jc w:val="center"/>
              <w:rPr>
                <w:rFonts w:ascii="Arial" w:hAnsi="Arial" w:cs="Arial"/>
                <w:sz w:val="18"/>
              </w:rPr>
            </w:pPr>
            <w:r>
              <w:rPr>
                <w:rFonts w:ascii="Arial" w:hAnsi="Arial" w:cs="Arial"/>
                <w:sz w:val="18"/>
              </w:rPr>
              <w:t>Revision No.</w:t>
            </w:r>
          </w:p>
        </w:tc>
        <w:tc>
          <w:tcPr>
            <w:tcW w:w="1510" w:type="dxa"/>
            <w:shd w:val="clear" w:color="auto" w:fill="D9D9D9"/>
            <w:vAlign w:val="center"/>
          </w:tcPr>
          <w:p w14:paraId="67974E1A" w14:textId="77777777" w:rsidR="00013996" w:rsidRDefault="00013996" w:rsidP="00985971">
            <w:pPr>
              <w:pStyle w:val="CommentSubject"/>
              <w:rPr>
                <w:rFonts w:ascii="Arial" w:hAnsi="Arial" w:cs="Arial"/>
                <w:bCs w:val="0"/>
                <w:sz w:val="18"/>
                <w:szCs w:val="24"/>
              </w:rPr>
            </w:pPr>
            <w:r>
              <w:rPr>
                <w:rFonts w:ascii="Arial" w:hAnsi="Arial" w:cs="Arial"/>
                <w:bCs w:val="0"/>
                <w:sz w:val="18"/>
                <w:szCs w:val="24"/>
              </w:rPr>
              <w:t>Date</w:t>
            </w:r>
          </w:p>
        </w:tc>
        <w:tc>
          <w:tcPr>
            <w:tcW w:w="4860" w:type="dxa"/>
            <w:shd w:val="clear" w:color="auto" w:fill="D9D9D9"/>
            <w:vAlign w:val="center"/>
          </w:tcPr>
          <w:p w14:paraId="329C3B33" w14:textId="77777777" w:rsidR="00013996" w:rsidRDefault="00013996" w:rsidP="00985971">
            <w:pPr>
              <w:rPr>
                <w:rFonts w:cs="Arial"/>
                <w:b/>
                <w:sz w:val="18"/>
              </w:rPr>
            </w:pPr>
            <w:r>
              <w:rPr>
                <w:rFonts w:cs="Arial"/>
                <w:b/>
                <w:sz w:val="18"/>
              </w:rPr>
              <w:t>Description</w:t>
            </w:r>
          </w:p>
        </w:tc>
        <w:tc>
          <w:tcPr>
            <w:tcW w:w="1820" w:type="dxa"/>
            <w:shd w:val="clear" w:color="auto" w:fill="D9D9D9"/>
            <w:vAlign w:val="center"/>
          </w:tcPr>
          <w:p w14:paraId="2E97E1C1" w14:textId="77777777" w:rsidR="00013996" w:rsidRDefault="00013996" w:rsidP="00985971">
            <w:pPr>
              <w:spacing w:after="120"/>
              <w:jc w:val="both"/>
              <w:rPr>
                <w:rFonts w:cs="Arial"/>
                <w:b/>
                <w:sz w:val="18"/>
                <w:szCs w:val="18"/>
              </w:rPr>
            </w:pPr>
            <w:r>
              <w:rPr>
                <w:rFonts w:cs="Arial"/>
                <w:b/>
                <w:sz w:val="18"/>
                <w:szCs w:val="18"/>
              </w:rPr>
              <w:t>Author</w:t>
            </w:r>
          </w:p>
        </w:tc>
      </w:tr>
      <w:tr w:rsidR="00013996" w14:paraId="5DCB3E8F" w14:textId="77777777" w:rsidTr="00985971">
        <w:tc>
          <w:tcPr>
            <w:tcW w:w="1015" w:type="dxa"/>
          </w:tcPr>
          <w:p w14:paraId="3FDC34A0" w14:textId="77777777" w:rsidR="00013996" w:rsidRDefault="00013996" w:rsidP="00985971">
            <w:pPr>
              <w:jc w:val="center"/>
              <w:rPr>
                <w:rFonts w:cs="Arial"/>
                <w:bCs/>
                <w:sz w:val="18"/>
              </w:rPr>
            </w:pPr>
            <w:r>
              <w:rPr>
                <w:rFonts w:cs="Arial"/>
                <w:bCs/>
                <w:sz w:val="18"/>
              </w:rPr>
              <w:t>a</w:t>
            </w:r>
          </w:p>
        </w:tc>
        <w:tc>
          <w:tcPr>
            <w:tcW w:w="1510" w:type="dxa"/>
          </w:tcPr>
          <w:p w14:paraId="7DDBBF01" w14:textId="77777777" w:rsidR="00013996" w:rsidRDefault="00013996" w:rsidP="00985971">
            <w:pPr>
              <w:rPr>
                <w:rFonts w:cs="Arial"/>
                <w:bCs/>
                <w:sz w:val="18"/>
              </w:rPr>
            </w:pPr>
            <w:r>
              <w:rPr>
                <w:rFonts w:cs="Arial"/>
                <w:bCs/>
                <w:sz w:val="18"/>
              </w:rPr>
              <w:t>Wednesday, March 03, 2010</w:t>
            </w:r>
          </w:p>
        </w:tc>
        <w:tc>
          <w:tcPr>
            <w:tcW w:w="4860" w:type="dxa"/>
          </w:tcPr>
          <w:p w14:paraId="723B843E" w14:textId="77777777" w:rsidR="00013996" w:rsidRDefault="00013996" w:rsidP="00985971">
            <w:pPr>
              <w:tabs>
                <w:tab w:val="left" w:pos="180"/>
              </w:tabs>
              <w:ind w:left="180" w:right="180"/>
              <w:rPr>
                <w:rFonts w:cs="Arial"/>
                <w:bCs/>
                <w:sz w:val="18"/>
              </w:rPr>
            </w:pPr>
            <w:r>
              <w:rPr>
                <w:rFonts w:cs="Arial"/>
                <w:bCs/>
                <w:sz w:val="18"/>
              </w:rPr>
              <w:t>Workpaper modification from “showerhead + restriction valve” WP to exclude ShowerStart restriction valve measures and include only showerhead measures. MEASURES.  1.5 gpm, 1.6 gpm, &amp; 1.7 gpm.  Still two baselines, 2.5 gpm federal code &amp; 2.25 gpm SEU average</w:t>
            </w:r>
          </w:p>
        </w:tc>
        <w:tc>
          <w:tcPr>
            <w:tcW w:w="1820" w:type="dxa"/>
          </w:tcPr>
          <w:p w14:paraId="704D3A87" w14:textId="77777777" w:rsidR="00013996" w:rsidRDefault="00013996" w:rsidP="00985971">
            <w:pPr>
              <w:ind w:left="6"/>
              <w:rPr>
                <w:rFonts w:cs="Arial"/>
                <w:bCs/>
                <w:sz w:val="18"/>
              </w:rPr>
            </w:pPr>
            <w:r>
              <w:rPr>
                <w:rFonts w:cs="Arial"/>
                <w:bCs/>
                <w:sz w:val="18"/>
              </w:rPr>
              <w:t>Chan Paek</w:t>
            </w:r>
          </w:p>
        </w:tc>
      </w:tr>
      <w:tr w:rsidR="00013996" w14:paraId="17746589" w14:textId="77777777" w:rsidTr="00985971">
        <w:tc>
          <w:tcPr>
            <w:tcW w:w="1015" w:type="dxa"/>
          </w:tcPr>
          <w:p w14:paraId="592BD4FB" w14:textId="77777777" w:rsidR="00013996" w:rsidRDefault="00013996" w:rsidP="00985971">
            <w:pPr>
              <w:jc w:val="center"/>
              <w:rPr>
                <w:rFonts w:cs="Arial"/>
                <w:bCs/>
                <w:sz w:val="18"/>
              </w:rPr>
            </w:pPr>
            <w:r>
              <w:rPr>
                <w:rFonts w:cs="Arial"/>
                <w:bCs/>
                <w:sz w:val="18"/>
              </w:rPr>
              <w:t>0</w:t>
            </w:r>
          </w:p>
        </w:tc>
        <w:tc>
          <w:tcPr>
            <w:tcW w:w="1510" w:type="dxa"/>
          </w:tcPr>
          <w:p w14:paraId="019683A5" w14:textId="77777777" w:rsidR="00013996" w:rsidRDefault="00013996" w:rsidP="00985971">
            <w:pPr>
              <w:rPr>
                <w:rFonts w:cs="Arial"/>
                <w:bCs/>
                <w:sz w:val="18"/>
              </w:rPr>
            </w:pPr>
            <w:r>
              <w:rPr>
                <w:rFonts w:cs="Arial"/>
                <w:bCs/>
                <w:sz w:val="18"/>
              </w:rPr>
              <w:t>March 9. 2010</w:t>
            </w:r>
          </w:p>
        </w:tc>
        <w:tc>
          <w:tcPr>
            <w:tcW w:w="4860" w:type="dxa"/>
          </w:tcPr>
          <w:p w14:paraId="0644F7FC" w14:textId="77777777" w:rsidR="00013996" w:rsidRDefault="00013996" w:rsidP="00985971">
            <w:pPr>
              <w:rPr>
                <w:rFonts w:cs="Arial"/>
                <w:bCs/>
                <w:sz w:val="18"/>
              </w:rPr>
            </w:pPr>
            <w:r>
              <w:rPr>
                <w:rFonts w:cs="Arial"/>
                <w:bCs/>
                <w:sz w:val="18"/>
              </w:rPr>
              <w:t>For Release</w:t>
            </w:r>
          </w:p>
        </w:tc>
        <w:tc>
          <w:tcPr>
            <w:tcW w:w="1820" w:type="dxa"/>
          </w:tcPr>
          <w:p w14:paraId="1EEA2404" w14:textId="77777777" w:rsidR="00013996" w:rsidRDefault="00013996" w:rsidP="00985971">
            <w:pPr>
              <w:ind w:left="6"/>
              <w:rPr>
                <w:rFonts w:cs="Arial"/>
                <w:sz w:val="18"/>
                <w:szCs w:val="18"/>
              </w:rPr>
            </w:pPr>
            <w:r>
              <w:rPr>
                <w:rFonts w:cs="Arial"/>
                <w:sz w:val="18"/>
                <w:szCs w:val="18"/>
              </w:rPr>
              <w:t>Chan Paek</w:t>
            </w:r>
          </w:p>
        </w:tc>
      </w:tr>
      <w:tr w:rsidR="00013996" w14:paraId="5D352A8C" w14:textId="77777777" w:rsidTr="00985971">
        <w:tc>
          <w:tcPr>
            <w:tcW w:w="1015" w:type="dxa"/>
          </w:tcPr>
          <w:p w14:paraId="6767F62C" w14:textId="77777777" w:rsidR="00013996" w:rsidRDefault="00013996" w:rsidP="00985971">
            <w:pPr>
              <w:jc w:val="center"/>
              <w:rPr>
                <w:rFonts w:cs="Arial"/>
                <w:bCs/>
                <w:sz w:val="18"/>
              </w:rPr>
            </w:pPr>
            <w:r>
              <w:rPr>
                <w:rFonts w:cs="Arial"/>
                <w:bCs/>
                <w:sz w:val="18"/>
              </w:rPr>
              <w:t>1</w:t>
            </w:r>
          </w:p>
        </w:tc>
        <w:tc>
          <w:tcPr>
            <w:tcW w:w="1510" w:type="dxa"/>
          </w:tcPr>
          <w:p w14:paraId="1A5BDD6D" w14:textId="77777777" w:rsidR="00013996" w:rsidRDefault="00013996" w:rsidP="00985971">
            <w:pPr>
              <w:rPr>
                <w:rFonts w:cs="Arial"/>
                <w:bCs/>
                <w:sz w:val="18"/>
              </w:rPr>
            </w:pPr>
            <w:r>
              <w:rPr>
                <w:rFonts w:cs="Arial"/>
                <w:bCs/>
                <w:sz w:val="18"/>
              </w:rPr>
              <w:t>July 7, 2010</w:t>
            </w:r>
          </w:p>
        </w:tc>
        <w:tc>
          <w:tcPr>
            <w:tcW w:w="4860" w:type="dxa"/>
          </w:tcPr>
          <w:p w14:paraId="514A5BE3" w14:textId="77777777" w:rsidR="00013996" w:rsidRDefault="00013996" w:rsidP="00985971">
            <w:pPr>
              <w:rPr>
                <w:rFonts w:cs="Arial"/>
                <w:bCs/>
                <w:sz w:val="18"/>
              </w:rPr>
            </w:pPr>
            <w:r>
              <w:rPr>
                <w:rFonts w:cs="Arial"/>
                <w:bCs/>
                <w:sz w:val="18"/>
              </w:rPr>
              <w:t>For Release</w:t>
            </w:r>
          </w:p>
          <w:p w14:paraId="2CB403A2" w14:textId="77777777" w:rsidR="00013996" w:rsidRDefault="00013996" w:rsidP="00985971">
            <w:pPr>
              <w:tabs>
                <w:tab w:val="left" w:pos="366"/>
              </w:tabs>
              <w:rPr>
                <w:rFonts w:cs="Arial"/>
                <w:bCs/>
                <w:sz w:val="18"/>
              </w:rPr>
            </w:pPr>
            <w:r>
              <w:rPr>
                <w:rFonts w:cs="Arial"/>
                <w:bCs/>
                <w:sz w:val="18"/>
              </w:rPr>
              <w:t>Incorporates comments from ED dated 4/27/2010</w:t>
            </w:r>
          </w:p>
          <w:p w14:paraId="10FC3479" w14:textId="77777777" w:rsidR="00013996" w:rsidRDefault="00013996" w:rsidP="00985971">
            <w:pPr>
              <w:rPr>
                <w:rFonts w:cs="Arial"/>
                <w:bCs/>
                <w:sz w:val="18"/>
              </w:rPr>
            </w:pPr>
            <w:r>
              <w:rPr>
                <w:rFonts w:cs="Arial"/>
                <w:bCs/>
                <w:sz w:val="18"/>
              </w:rPr>
              <w:t>Revision to water heater efficiency</w:t>
            </w:r>
          </w:p>
        </w:tc>
        <w:tc>
          <w:tcPr>
            <w:tcW w:w="1820" w:type="dxa"/>
          </w:tcPr>
          <w:p w14:paraId="3675B889" w14:textId="77777777" w:rsidR="00013996" w:rsidRDefault="00013996" w:rsidP="00985971">
            <w:pPr>
              <w:ind w:left="6"/>
              <w:rPr>
                <w:rFonts w:cs="Arial"/>
                <w:sz w:val="18"/>
                <w:szCs w:val="18"/>
              </w:rPr>
            </w:pPr>
            <w:r>
              <w:rPr>
                <w:rFonts w:cs="Arial"/>
                <w:sz w:val="18"/>
                <w:szCs w:val="18"/>
              </w:rPr>
              <w:t>Chan Paek</w:t>
            </w:r>
          </w:p>
        </w:tc>
      </w:tr>
      <w:tr w:rsidR="00013996" w14:paraId="4603D293" w14:textId="77777777" w:rsidTr="00985971">
        <w:tc>
          <w:tcPr>
            <w:tcW w:w="1015" w:type="dxa"/>
          </w:tcPr>
          <w:p w14:paraId="5BAE2156" w14:textId="77777777" w:rsidR="00013996" w:rsidRDefault="00013996" w:rsidP="00985971">
            <w:pPr>
              <w:jc w:val="center"/>
              <w:rPr>
                <w:rFonts w:cs="Arial"/>
                <w:bCs/>
                <w:sz w:val="18"/>
              </w:rPr>
            </w:pPr>
            <w:r>
              <w:rPr>
                <w:rFonts w:cs="Arial"/>
                <w:bCs/>
                <w:sz w:val="18"/>
              </w:rPr>
              <w:t>2</w:t>
            </w:r>
          </w:p>
        </w:tc>
        <w:tc>
          <w:tcPr>
            <w:tcW w:w="1510" w:type="dxa"/>
          </w:tcPr>
          <w:p w14:paraId="4241D056" w14:textId="77777777" w:rsidR="00013996" w:rsidRDefault="00013996" w:rsidP="00985971">
            <w:pPr>
              <w:rPr>
                <w:rFonts w:cs="Arial"/>
                <w:bCs/>
                <w:sz w:val="18"/>
              </w:rPr>
            </w:pPr>
            <w:r>
              <w:rPr>
                <w:rFonts w:cs="Arial"/>
                <w:bCs/>
                <w:sz w:val="18"/>
              </w:rPr>
              <w:t>August 31, 2010</w:t>
            </w:r>
          </w:p>
        </w:tc>
        <w:tc>
          <w:tcPr>
            <w:tcW w:w="4860" w:type="dxa"/>
          </w:tcPr>
          <w:p w14:paraId="71E242E3" w14:textId="77777777" w:rsidR="00013996" w:rsidRDefault="00013996" w:rsidP="00985971">
            <w:pPr>
              <w:rPr>
                <w:rFonts w:cs="Arial"/>
                <w:bCs/>
                <w:sz w:val="18"/>
              </w:rPr>
            </w:pPr>
            <w:r>
              <w:rPr>
                <w:rFonts w:cs="Arial"/>
                <w:bCs/>
                <w:sz w:val="18"/>
              </w:rPr>
              <w:t>For Release</w:t>
            </w:r>
          </w:p>
          <w:p w14:paraId="102D01E4" w14:textId="77777777" w:rsidR="00013996" w:rsidRDefault="00013996" w:rsidP="00985971">
            <w:pPr>
              <w:rPr>
                <w:rFonts w:cs="Arial"/>
                <w:bCs/>
                <w:sz w:val="18"/>
              </w:rPr>
            </w:pPr>
            <w:r>
              <w:rPr>
                <w:rFonts w:cs="Arial"/>
                <w:bCs/>
                <w:sz w:val="18"/>
              </w:rPr>
              <w:t>Adjustment for baseline hot water consumption for shower as recommended by ED dated 4/27/2010.</w:t>
            </w:r>
          </w:p>
          <w:p w14:paraId="29AE5262" w14:textId="77777777" w:rsidR="00013996" w:rsidRDefault="00013996" w:rsidP="00985971">
            <w:pPr>
              <w:ind w:left="240"/>
              <w:rPr>
                <w:rFonts w:cs="Arial"/>
                <w:bCs/>
                <w:sz w:val="18"/>
              </w:rPr>
            </w:pPr>
            <w:r>
              <w:rPr>
                <w:rFonts w:cs="Arial"/>
                <w:bCs/>
                <w:sz w:val="18"/>
              </w:rPr>
              <w:t xml:space="preserve">Application of  7.4 min in place of old 11.2 minutes for shower duration was made to accommodate the suggested lower shower water consumption. (See Section 2)  </w:t>
            </w:r>
          </w:p>
          <w:p w14:paraId="1F9B492D" w14:textId="77777777" w:rsidR="00013996" w:rsidRDefault="00013996" w:rsidP="00985971">
            <w:pPr>
              <w:rPr>
                <w:rFonts w:cs="Arial"/>
                <w:bCs/>
                <w:sz w:val="18"/>
              </w:rPr>
            </w:pPr>
          </w:p>
        </w:tc>
        <w:tc>
          <w:tcPr>
            <w:tcW w:w="1820" w:type="dxa"/>
          </w:tcPr>
          <w:p w14:paraId="23531971" w14:textId="77777777" w:rsidR="00013996" w:rsidRDefault="00013996" w:rsidP="00985971">
            <w:pPr>
              <w:ind w:left="6"/>
              <w:rPr>
                <w:rFonts w:cs="Arial"/>
                <w:sz w:val="18"/>
                <w:szCs w:val="18"/>
              </w:rPr>
            </w:pPr>
            <w:r>
              <w:rPr>
                <w:rFonts w:cs="Arial"/>
                <w:sz w:val="18"/>
                <w:szCs w:val="18"/>
              </w:rPr>
              <w:t>Chan Paek</w:t>
            </w:r>
          </w:p>
        </w:tc>
      </w:tr>
      <w:tr w:rsidR="00E278E5" w14:paraId="068A5A37" w14:textId="77777777" w:rsidTr="00985971">
        <w:tc>
          <w:tcPr>
            <w:tcW w:w="1015" w:type="dxa"/>
          </w:tcPr>
          <w:p w14:paraId="1BB23908" w14:textId="77777777" w:rsidR="00E278E5" w:rsidRDefault="00E278E5" w:rsidP="00985971">
            <w:pPr>
              <w:jc w:val="center"/>
              <w:rPr>
                <w:rFonts w:cs="Arial"/>
                <w:bCs/>
                <w:sz w:val="18"/>
              </w:rPr>
            </w:pPr>
            <w:r>
              <w:rPr>
                <w:rFonts w:cs="Arial"/>
                <w:bCs/>
                <w:sz w:val="18"/>
              </w:rPr>
              <w:t>3</w:t>
            </w:r>
          </w:p>
        </w:tc>
        <w:tc>
          <w:tcPr>
            <w:tcW w:w="1510" w:type="dxa"/>
          </w:tcPr>
          <w:p w14:paraId="1F42A367" w14:textId="77777777" w:rsidR="00E278E5" w:rsidRDefault="00E278E5" w:rsidP="00E278E5">
            <w:pPr>
              <w:jc w:val="center"/>
              <w:rPr>
                <w:rFonts w:cs="Arial"/>
                <w:bCs/>
                <w:sz w:val="18"/>
              </w:rPr>
            </w:pPr>
            <w:r>
              <w:rPr>
                <w:rFonts w:cs="Arial"/>
                <w:bCs/>
                <w:sz w:val="18"/>
              </w:rPr>
              <w:t>-----</w:t>
            </w:r>
          </w:p>
        </w:tc>
        <w:tc>
          <w:tcPr>
            <w:tcW w:w="4860" w:type="dxa"/>
          </w:tcPr>
          <w:p w14:paraId="5A83626F" w14:textId="77777777" w:rsidR="00E278E5" w:rsidRDefault="00E278E5" w:rsidP="00985971">
            <w:pPr>
              <w:rPr>
                <w:rFonts w:cs="Arial"/>
                <w:bCs/>
                <w:sz w:val="18"/>
              </w:rPr>
            </w:pPr>
            <w:r>
              <w:rPr>
                <w:rFonts w:cs="Arial"/>
                <w:bCs/>
                <w:sz w:val="18"/>
              </w:rPr>
              <w:t>Due to a confusion on the revision numbering convention, Revision 3 was omitted.</w:t>
            </w:r>
          </w:p>
        </w:tc>
        <w:tc>
          <w:tcPr>
            <w:tcW w:w="1820" w:type="dxa"/>
          </w:tcPr>
          <w:p w14:paraId="7D64291E" w14:textId="77777777" w:rsidR="00E278E5" w:rsidRDefault="00E278E5" w:rsidP="00985971">
            <w:pPr>
              <w:ind w:left="6"/>
              <w:rPr>
                <w:rFonts w:cs="Arial"/>
                <w:sz w:val="18"/>
                <w:szCs w:val="18"/>
              </w:rPr>
            </w:pPr>
            <w:r>
              <w:rPr>
                <w:rFonts w:cs="Arial"/>
                <w:sz w:val="18"/>
                <w:szCs w:val="18"/>
              </w:rPr>
              <w:t>Carlos Pineda</w:t>
            </w:r>
          </w:p>
        </w:tc>
      </w:tr>
      <w:tr w:rsidR="00013996" w14:paraId="6292F0AA" w14:textId="77777777" w:rsidTr="00985971">
        <w:tc>
          <w:tcPr>
            <w:tcW w:w="1015" w:type="dxa"/>
          </w:tcPr>
          <w:p w14:paraId="04B39C44" w14:textId="77777777" w:rsidR="00013996" w:rsidRDefault="00853796" w:rsidP="00985971">
            <w:pPr>
              <w:jc w:val="center"/>
              <w:rPr>
                <w:rFonts w:cs="Arial"/>
                <w:bCs/>
                <w:sz w:val="18"/>
              </w:rPr>
            </w:pPr>
            <w:r>
              <w:rPr>
                <w:rFonts w:cs="Arial"/>
                <w:bCs/>
                <w:sz w:val="18"/>
              </w:rPr>
              <w:t>4</w:t>
            </w:r>
          </w:p>
        </w:tc>
        <w:tc>
          <w:tcPr>
            <w:tcW w:w="1510" w:type="dxa"/>
          </w:tcPr>
          <w:p w14:paraId="797E9D96" w14:textId="77777777" w:rsidR="00013996" w:rsidRDefault="00FA2CFD" w:rsidP="00985971">
            <w:pPr>
              <w:rPr>
                <w:rFonts w:cs="Arial"/>
                <w:bCs/>
                <w:sz w:val="18"/>
              </w:rPr>
            </w:pPr>
            <w:r>
              <w:rPr>
                <w:rFonts w:cs="Arial"/>
                <w:bCs/>
                <w:sz w:val="18"/>
              </w:rPr>
              <w:t>October 29, 2013</w:t>
            </w:r>
          </w:p>
        </w:tc>
        <w:tc>
          <w:tcPr>
            <w:tcW w:w="4860" w:type="dxa"/>
          </w:tcPr>
          <w:p w14:paraId="09708F3D" w14:textId="77777777" w:rsidR="00013996" w:rsidRDefault="00FA2CFD" w:rsidP="00EB725B">
            <w:pPr>
              <w:rPr>
                <w:rFonts w:cs="Arial"/>
                <w:bCs/>
                <w:sz w:val="18"/>
              </w:rPr>
            </w:pPr>
            <w:r>
              <w:rPr>
                <w:rFonts w:cs="Arial"/>
                <w:bCs/>
                <w:sz w:val="18"/>
              </w:rPr>
              <w:t>Weather Data Updates and Baseline Change</w:t>
            </w:r>
            <w:r w:rsidR="00864689">
              <w:rPr>
                <w:rFonts w:cs="Arial"/>
                <w:bCs/>
                <w:sz w:val="18"/>
              </w:rPr>
              <w:t xml:space="preserve"> from </w:t>
            </w:r>
            <w:r w:rsidR="00321EC1">
              <w:rPr>
                <w:rFonts w:cs="Arial"/>
                <w:bCs/>
                <w:sz w:val="18"/>
              </w:rPr>
              <w:t>2013</w:t>
            </w:r>
            <w:r w:rsidR="00E203E5">
              <w:rPr>
                <w:rFonts w:cs="Arial"/>
                <w:bCs/>
                <w:sz w:val="18"/>
              </w:rPr>
              <w:t xml:space="preserve"> </w:t>
            </w:r>
            <w:r w:rsidR="00C315CC">
              <w:rPr>
                <w:rFonts w:cs="Arial"/>
                <w:bCs/>
                <w:sz w:val="18"/>
              </w:rPr>
              <w:t>CPUC</w:t>
            </w:r>
            <w:r w:rsidR="00864689">
              <w:rPr>
                <w:rFonts w:cs="Arial"/>
                <w:bCs/>
                <w:sz w:val="18"/>
              </w:rPr>
              <w:t xml:space="preserve"> Water Fixtures Disposition</w:t>
            </w:r>
            <w:r w:rsidR="00427AD8">
              <w:rPr>
                <w:rFonts w:cs="Arial"/>
                <w:bCs/>
                <w:sz w:val="18"/>
              </w:rPr>
              <w:t xml:space="preserve"> </w:t>
            </w:r>
          </w:p>
        </w:tc>
        <w:tc>
          <w:tcPr>
            <w:tcW w:w="1820" w:type="dxa"/>
          </w:tcPr>
          <w:p w14:paraId="3E33C17F" w14:textId="77777777" w:rsidR="00013996" w:rsidRDefault="00FA2CFD" w:rsidP="00985971">
            <w:pPr>
              <w:ind w:left="6"/>
              <w:rPr>
                <w:rFonts w:cs="Arial"/>
                <w:sz w:val="18"/>
                <w:szCs w:val="18"/>
              </w:rPr>
            </w:pPr>
            <w:r>
              <w:rPr>
                <w:rFonts w:cs="Arial"/>
                <w:sz w:val="18"/>
                <w:szCs w:val="18"/>
              </w:rPr>
              <w:t>Joseph Pan</w:t>
            </w:r>
          </w:p>
        </w:tc>
      </w:tr>
      <w:tr w:rsidR="00013996" w14:paraId="5651AF52" w14:textId="77777777" w:rsidTr="00985971">
        <w:tc>
          <w:tcPr>
            <w:tcW w:w="1015" w:type="dxa"/>
          </w:tcPr>
          <w:p w14:paraId="3A278732" w14:textId="77777777" w:rsidR="00013996" w:rsidRDefault="00853796" w:rsidP="00985971">
            <w:pPr>
              <w:jc w:val="center"/>
              <w:rPr>
                <w:rFonts w:cs="Arial"/>
                <w:bCs/>
                <w:sz w:val="18"/>
              </w:rPr>
            </w:pPr>
            <w:r>
              <w:rPr>
                <w:rFonts w:cs="Arial"/>
                <w:bCs/>
                <w:sz w:val="18"/>
              </w:rPr>
              <w:t>5</w:t>
            </w:r>
          </w:p>
        </w:tc>
        <w:tc>
          <w:tcPr>
            <w:tcW w:w="1510" w:type="dxa"/>
          </w:tcPr>
          <w:p w14:paraId="197A500D" w14:textId="77777777" w:rsidR="00013996" w:rsidRDefault="00E9289C" w:rsidP="00985971">
            <w:pPr>
              <w:rPr>
                <w:rFonts w:cs="Arial"/>
                <w:bCs/>
                <w:sz w:val="18"/>
                <w:szCs w:val="18"/>
              </w:rPr>
            </w:pPr>
            <w:r>
              <w:rPr>
                <w:rFonts w:cs="Arial"/>
                <w:bCs/>
                <w:sz w:val="18"/>
                <w:szCs w:val="18"/>
              </w:rPr>
              <w:fldChar w:fldCharType="begin"/>
            </w:r>
            <w:r w:rsidR="002003FD">
              <w:rPr>
                <w:rFonts w:cs="Arial"/>
                <w:bCs/>
                <w:sz w:val="18"/>
                <w:szCs w:val="18"/>
              </w:rPr>
              <w:instrText>create</w:instrText>
            </w:r>
            <w:r>
              <w:rPr>
                <w:rFonts w:cs="Arial"/>
                <w:bCs/>
                <w:sz w:val="18"/>
                <w:szCs w:val="18"/>
              </w:rPr>
              <w:instrText xml:space="preserve"> DATE \@ "MMMM d, yyyy" </w:instrText>
            </w:r>
            <w:r>
              <w:rPr>
                <w:rFonts w:cs="Arial"/>
                <w:bCs/>
                <w:sz w:val="18"/>
                <w:szCs w:val="18"/>
              </w:rPr>
              <w:fldChar w:fldCharType="separate"/>
            </w:r>
            <w:r w:rsidR="002003FD">
              <w:rPr>
                <w:rFonts w:cs="Arial"/>
                <w:bCs/>
                <w:noProof/>
                <w:sz w:val="18"/>
                <w:szCs w:val="18"/>
              </w:rPr>
              <w:t>April 22, 2016</w:t>
            </w:r>
            <w:r>
              <w:rPr>
                <w:rFonts w:cs="Arial"/>
                <w:bCs/>
                <w:sz w:val="18"/>
                <w:szCs w:val="18"/>
              </w:rPr>
              <w:fldChar w:fldCharType="end"/>
            </w:r>
          </w:p>
        </w:tc>
        <w:tc>
          <w:tcPr>
            <w:tcW w:w="4860" w:type="dxa"/>
          </w:tcPr>
          <w:p w14:paraId="045DAFC2" w14:textId="566479C0" w:rsidR="00013996" w:rsidRDefault="001A536F" w:rsidP="00B93E5F">
            <w:pPr>
              <w:rPr>
                <w:rFonts w:cs="Arial"/>
                <w:bCs/>
                <w:sz w:val="18"/>
              </w:rPr>
            </w:pPr>
            <w:r>
              <w:rPr>
                <w:rFonts w:cs="Arial"/>
                <w:bCs/>
                <w:sz w:val="18"/>
              </w:rPr>
              <w:t xml:space="preserve">Update due to change in flow rate baseline per </w:t>
            </w:r>
            <w:r w:rsidR="00B93E5F">
              <w:rPr>
                <w:rFonts w:cs="Arial"/>
                <w:bCs/>
                <w:sz w:val="18"/>
              </w:rPr>
              <w:t>CEC code</w:t>
            </w:r>
            <w:r>
              <w:rPr>
                <w:rFonts w:cs="Arial"/>
                <w:bCs/>
                <w:sz w:val="18"/>
              </w:rPr>
              <w:t xml:space="preserve">, 1.0 and </w:t>
            </w:r>
            <w:r w:rsidR="00672003">
              <w:rPr>
                <w:rFonts w:cs="Arial"/>
                <w:bCs/>
                <w:sz w:val="18"/>
              </w:rPr>
              <w:t>1.25 LFSH measures added</w:t>
            </w:r>
          </w:p>
        </w:tc>
        <w:tc>
          <w:tcPr>
            <w:tcW w:w="1820" w:type="dxa"/>
          </w:tcPr>
          <w:p w14:paraId="192C5F53" w14:textId="77777777" w:rsidR="00013996" w:rsidRDefault="001A536F" w:rsidP="00985971">
            <w:pPr>
              <w:ind w:left="6"/>
              <w:rPr>
                <w:rFonts w:cs="Arial"/>
                <w:sz w:val="18"/>
                <w:szCs w:val="18"/>
              </w:rPr>
            </w:pPr>
            <w:r>
              <w:rPr>
                <w:rFonts w:cs="Arial"/>
                <w:sz w:val="18"/>
                <w:szCs w:val="18"/>
              </w:rPr>
              <w:t>Carlos Pineda</w:t>
            </w:r>
          </w:p>
        </w:tc>
      </w:tr>
    </w:tbl>
    <w:p w14:paraId="16BFB129" w14:textId="77777777" w:rsidR="00013996" w:rsidRDefault="00013996" w:rsidP="00013996"/>
    <w:p w14:paraId="52FC399A" w14:textId="77777777" w:rsidR="00013996" w:rsidRDefault="00013996" w:rsidP="00013996"/>
    <w:p w14:paraId="313A9C44" w14:textId="77777777" w:rsidR="00013996" w:rsidRDefault="00013996" w:rsidP="00013996"/>
    <w:p w14:paraId="3089B5F2" w14:textId="77777777" w:rsidR="00013996" w:rsidRDefault="00013996" w:rsidP="00013996"/>
    <w:p w14:paraId="2E15C534" w14:textId="77777777" w:rsidR="00013996" w:rsidRDefault="00013996" w:rsidP="00013996"/>
    <w:p w14:paraId="143B2FE3" w14:textId="77777777" w:rsidR="00013996" w:rsidRDefault="00013996" w:rsidP="00013996"/>
    <w:p w14:paraId="3DA8E2B1" w14:textId="77777777" w:rsidR="00013996" w:rsidRDefault="00013996" w:rsidP="00013996"/>
    <w:p w14:paraId="130D883B" w14:textId="77777777" w:rsidR="00013996" w:rsidRDefault="00013996" w:rsidP="00013996"/>
    <w:p w14:paraId="092FF071" w14:textId="77777777" w:rsidR="00013996" w:rsidRDefault="00013996" w:rsidP="00013996"/>
    <w:p w14:paraId="0F27CA96" w14:textId="77777777" w:rsidR="00013996" w:rsidRDefault="00013996" w:rsidP="00013996"/>
    <w:p w14:paraId="0493A46D" w14:textId="77777777" w:rsidR="00013996" w:rsidRDefault="00013996" w:rsidP="00013996"/>
    <w:p w14:paraId="2F17AB76" w14:textId="77777777" w:rsidR="00013996" w:rsidRDefault="00013996" w:rsidP="00013996"/>
    <w:p w14:paraId="3A199ABF" w14:textId="77777777" w:rsidR="00013996" w:rsidRDefault="00013996" w:rsidP="00013996"/>
    <w:p w14:paraId="035252CE" w14:textId="77777777" w:rsidR="00013996" w:rsidRDefault="00013996" w:rsidP="00013996">
      <w:bookmarkStart w:id="4" w:name="_GoBack"/>
      <w:bookmarkEnd w:id="4"/>
    </w:p>
    <w:p w14:paraId="083F4BE8" w14:textId="77777777" w:rsidR="00013996" w:rsidRDefault="00013996" w:rsidP="00013996"/>
    <w:p w14:paraId="7F4FB70E" w14:textId="77777777" w:rsidR="00013996" w:rsidRDefault="00013996" w:rsidP="00013996"/>
    <w:p w14:paraId="302E98A0" w14:textId="77777777" w:rsidR="00013996" w:rsidRDefault="00013996" w:rsidP="00013996"/>
    <w:p w14:paraId="06A2091F" w14:textId="77777777" w:rsidR="00013996" w:rsidRDefault="00013996" w:rsidP="00013996"/>
    <w:p w14:paraId="11449952" w14:textId="77777777" w:rsidR="00013996" w:rsidRPr="00013996" w:rsidRDefault="00013996" w:rsidP="00013996"/>
    <w:p w14:paraId="0FBA94F7" w14:textId="77777777" w:rsidR="002F29DD" w:rsidRDefault="002F29DD" w:rsidP="002F29DD">
      <w:pPr>
        <w:spacing w:after="120"/>
        <w:jc w:val="both"/>
        <w:rPr>
          <w:b/>
        </w:rPr>
      </w:pPr>
    </w:p>
    <w:p w14:paraId="03F187B9" w14:textId="77777777" w:rsidR="002F29DD" w:rsidRDefault="002F29DD" w:rsidP="002F29DD">
      <w:pPr>
        <w:pStyle w:val="Heading1"/>
      </w:pPr>
      <w:bookmarkStart w:id="5" w:name="_Toc184544712"/>
      <w:bookmarkStart w:id="6" w:name="_Toc185161311"/>
    </w:p>
    <w:p w14:paraId="48219672" w14:textId="77777777" w:rsidR="002F29DD" w:rsidRDefault="002F29DD" w:rsidP="002F29DD">
      <w:pPr>
        <w:pStyle w:val="Heading1"/>
        <w:sectPr w:rsidR="002F29DD" w:rsidSect="003F2BB3">
          <w:footerReference w:type="default" r:id="rId11"/>
          <w:endnotePr>
            <w:numFmt w:val="decimal"/>
          </w:endnotePr>
          <w:pgSz w:w="12240" w:h="15840" w:code="1"/>
          <w:pgMar w:top="1440" w:right="1440" w:bottom="1440" w:left="1440" w:header="720" w:footer="720" w:gutter="0"/>
          <w:pgNumType w:fmt="lowerRoman" w:start="1"/>
          <w:cols w:space="720"/>
          <w:docGrid w:linePitch="360"/>
        </w:sectPr>
      </w:pPr>
    </w:p>
    <w:p w14:paraId="4B957A37" w14:textId="77777777" w:rsidR="002F29DD" w:rsidRDefault="002F29DD" w:rsidP="009A64AD">
      <w:pPr>
        <w:pStyle w:val="Style10"/>
        <w:jc w:val="center"/>
      </w:pPr>
      <w:bookmarkStart w:id="7" w:name="_Toc371402689"/>
      <w:bookmarkStart w:id="8" w:name="_Toc442427762"/>
      <w:r w:rsidRPr="005D49FA">
        <w:rPr>
          <w:sz w:val="28"/>
        </w:rPr>
        <w:lastRenderedPageBreak/>
        <w:t>Measure</w:t>
      </w:r>
      <w:r>
        <w:t xml:space="preserve"> Summary Table</w:t>
      </w:r>
      <w:r w:rsidR="003066F4">
        <w:t xml:space="preserve"> A</w:t>
      </w:r>
      <w:bookmarkEnd w:id="7"/>
      <w:bookmarkEnd w:id="8"/>
    </w:p>
    <w:tbl>
      <w:tblPr>
        <w:tblW w:w="49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1711"/>
        <w:gridCol w:w="1889"/>
        <w:gridCol w:w="1994"/>
        <w:gridCol w:w="901"/>
        <w:gridCol w:w="810"/>
        <w:gridCol w:w="1077"/>
        <w:gridCol w:w="1260"/>
        <w:gridCol w:w="1095"/>
        <w:gridCol w:w="1182"/>
      </w:tblGrid>
      <w:tr w:rsidR="002644F2" w14:paraId="2131A606" w14:textId="77777777" w:rsidTr="002644F2">
        <w:trPr>
          <w:trHeight w:val="791"/>
          <w:jc w:val="center"/>
        </w:trPr>
        <w:tc>
          <w:tcPr>
            <w:tcW w:w="451" w:type="pct"/>
            <w:shd w:val="clear" w:color="auto" w:fill="C0C0C0"/>
            <w:vAlign w:val="center"/>
          </w:tcPr>
          <w:p w14:paraId="407E71E9" w14:textId="77777777" w:rsidR="009A64AD" w:rsidRPr="009A64AD" w:rsidRDefault="009A64AD" w:rsidP="00E9289C">
            <w:pPr>
              <w:jc w:val="center"/>
              <w:rPr>
                <w:rFonts w:asciiTheme="minorHAnsi" w:hAnsiTheme="minorHAnsi"/>
              </w:rPr>
            </w:pPr>
            <w:r w:rsidRPr="009A64AD">
              <w:rPr>
                <w:rFonts w:asciiTheme="minorHAnsi" w:hAnsiTheme="minorHAnsi"/>
              </w:rPr>
              <w:t>Measure ID</w:t>
            </w:r>
          </w:p>
        </w:tc>
        <w:tc>
          <w:tcPr>
            <w:tcW w:w="653" w:type="pct"/>
            <w:shd w:val="clear" w:color="auto" w:fill="C0C0C0"/>
            <w:vAlign w:val="center"/>
          </w:tcPr>
          <w:p w14:paraId="4DE4E0FE" w14:textId="77777777" w:rsidR="009A64AD" w:rsidRPr="009A64AD" w:rsidRDefault="009A64AD" w:rsidP="00E9289C">
            <w:pPr>
              <w:jc w:val="center"/>
              <w:rPr>
                <w:rFonts w:asciiTheme="minorHAnsi" w:hAnsiTheme="minorHAnsi"/>
              </w:rPr>
            </w:pPr>
            <w:r w:rsidRPr="009A64AD">
              <w:rPr>
                <w:rFonts w:asciiTheme="minorHAnsi" w:hAnsiTheme="minorHAnsi"/>
              </w:rPr>
              <w:t xml:space="preserve">Measure </w:t>
            </w:r>
          </w:p>
          <w:p w14:paraId="609858F2" w14:textId="77777777" w:rsidR="009A64AD" w:rsidRPr="009A64AD" w:rsidRDefault="009A64AD" w:rsidP="00E9289C">
            <w:pPr>
              <w:jc w:val="center"/>
              <w:rPr>
                <w:rFonts w:asciiTheme="minorHAnsi" w:hAnsiTheme="minorHAnsi"/>
              </w:rPr>
            </w:pPr>
            <w:r w:rsidRPr="009A64AD">
              <w:rPr>
                <w:rFonts w:asciiTheme="minorHAnsi" w:hAnsiTheme="minorHAnsi"/>
              </w:rPr>
              <w:t>Description</w:t>
            </w:r>
          </w:p>
        </w:tc>
        <w:tc>
          <w:tcPr>
            <w:tcW w:w="721" w:type="pct"/>
            <w:shd w:val="clear" w:color="auto" w:fill="C0C0C0"/>
            <w:vAlign w:val="center"/>
          </w:tcPr>
          <w:p w14:paraId="4F99329A" w14:textId="77777777" w:rsidR="009A64AD" w:rsidRPr="009A64AD" w:rsidRDefault="009A64AD" w:rsidP="00E9289C">
            <w:pPr>
              <w:jc w:val="center"/>
              <w:rPr>
                <w:rFonts w:asciiTheme="minorHAnsi" w:hAnsiTheme="minorHAnsi"/>
              </w:rPr>
            </w:pPr>
            <w:r w:rsidRPr="009A64AD">
              <w:rPr>
                <w:rFonts w:asciiTheme="minorHAnsi" w:hAnsiTheme="minorHAnsi"/>
              </w:rPr>
              <w:t xml:space="preserve">Pre-Existing </w:t>
            </w:r>
          </w:p>
          <w:p w14:paraId="43370CFF" w14:textId="77777777" w:rsidR="009A64AD" w:rsidRPr="009A64AD" w:rsidRDefault="009A64AD" w:rsidP="00E9289C">
            <w:pPr>
              <w:jc w:val="center"/>
              <w:rPr>
                <w:rFonts w:asciiTheme="minorHAnsi" w:hAnsiTheme="minorHAnsi"/>
              </w:rPr>
            </w:pPr>
            <w:r w:rsidRPr="009A64AD">
              <w:rPr>
                <w:rFonts w:asciiTheme="minorHAnsi" w:hAnsiTheme="minorHAnsi"/>
              </w:rPr>
              <w:t>Description</w:t>
            </w:r>
          </w:p>
        </w:tc>
        <w:tc>
          <w:tcPr>
            <w:tcW w:w="761" w:type="pct"/>
            <w:shd w:val="clear" w:color="auto" w:fill="C0C0C0"/>
            <w:vAlign w:val="center"/>
          </w:tcPr>
          <w:p w14:paraId="31FA5E51" w14:textId="77777777" w:rsidR="009A64AD" w:rsidRPr="009A64AD" w:rsidRDefault="009A64AD" w:rsidP="00E9289C">
            <w:pPr>
              <w:jc w:val="center"/>
              <w:rPr>
                <w:rFonts w:asciiTheme="minorHAnsi" w:hAnsiTheme="minorHAnsi"/>
              </w:rPr>
            </w:pPr>
            <w:r w:rsidRPr="009A64AD">
              <w:rPr>
                <w:rFonts w:asciiTheme="minorHAnsi" w:hAnsiTheme="minorHAnsi"/>
              </w:rPr>
              <w:t xml:space="preserve">Code/Standard </w:t>
            </w:r>
          </w:p>
          <w:p w14:paraId="6D010E6F" w14:textId="77777777" w:rsidR="009A64AD" w:rsidRPr="009A64AD" w:rsidRDefault="009A64AD" w:rsidP="00E9289C">
            <w:pPr>
              <w:jc w:val="center"/>
              <w:rPr>
                <w:rFonts w:asciiTheme="minorHAnsi" w:hAnsiTheme="minorHAnsi"/>
              </w:rPr>
            </w:pPr>
            <w:r w:rsidRPr="009A64AD">
              <w:rPr>
                <w:rFonts w:asciiTheme="minorHAnsi" w:hAnsiTheme="minorHAnsi"/>
              </w:rPr>
              <w:t>Description</w:t>
            </w:r>
          </w:p>
        </w:tc>
        <w:tc>
          <w:tcPr>
            <w:tcW w:w="344" w:type="pct"/>
            <w:shd w:val="clear" w:color="auto" w:fill="C0C0C0"/>
            <w:vAlign w:val="center"/>
          </w:tcPr>
          <w:p w14:paraId="5C939D53" w14:textId="77777777" w:rsidR="009A64AD" w:rsidRPr="009A64AD" w:rsidRDefault="009A64AD" w:rsidP="00E9289C">
            <w:pPr>
              <w:jc w:val="center"/>
              <w:rPr>
                <w:rFonts w:asciiTheme="minorHAnsi" w:hAnsiTheme="minorHAnsi"/>
              </w:rPr>
            </w:pPr>
            <w:r w:rsidRPr="009A64AD">
              <w:rPr>
                <w:rFonts w:asciiTheme="minorHAnsi" w:hAnsiTheme="minorHAnsi"/>
              </w:rPr>
              <w:t>Sector</w:t>
            </w:r>
          </w:p>
        </w:tc>
        <w:tc>
          <w:tcPr>
            <w:tcW w:w="309" w:type="pct"/>
            <w:shd w:val="clear" w:color="auto" w:fill="C0C0C0"/>
            <w:vAlign w:val="center"/>
          </w:tcPr>
          <w:p w14:paraId="260773A9" w14:textId="77777777" w:rsidR="009A64AD" w:rsidRPr="009A64AD" w:rsidRDefault="009A64AD" w:rsidP="00E9289C">
            <w:pPr>
              <w:jc w:val="center"/>
              <w:rPr>
                <w:rFonts w:asciiTheme="minorHAnsi" w:hAnsiTheme="minorHAnsi"/>
              </w:rPr>
            </w:pPr>
            <w:r w:rsidRPr="009A64AD">
              <w:rPr>
                <w:rFonts w:asciiTheme="minorHAnsi" w:hAnsiTheme="minorHAnsi"/>
              </w:rPr>
              <w:t xml:space="preserve">App </w:t>
            </w:r>
          </w:p>
          <w:p w14:paraId="06ECF390" w14:textId="77777777" w:rsidR="009A64AD" w:rsidRPr="009A64AD" w:rsidRDefault="009A64AD" w:rsidP="00E9289C">
            <w:pPr>
              <w:jc w:val="center"/>
              <w:rPr>
                <w:rFonts w:asciiTheme="minorHAnsi" w:hAnsiTheme="minorHAnsi"/>
              </w:rPr>
            </w:pPr>
            <w:r w:rsidRPr="009A64AD">
              <w:rPr>
                <w:rFonts w:asciiTheme="minorHAnsi" w:hAnsiTheme="minorHAnsi"/>
              </w:rPr>
              <w:t>Type(s)</w:t>
            </w:r>
          </w:p>
        </w:tc>
        <w:tc>
          <w:tcPr>
            <w:tcW w:w="411" w:type="pct"/>
            <w:shd w:val="clear" w:color="auto" w:fill="C0C0C0"/>
            <w:vAlign w:val="center"/>
          </w:tcPr>
          <w:p w14:paraId="4B4894A2" w14:textId="77777777" w:rsidR="009A64AD" w:rsidRPr="009A64AD" w:rsidRDefault="009A64AD" w:rsidP="00E9289C">
            <w:pPr>
              <w:jc w:val="center"/>
              <w:rPr>
                <w:rFonts w:asciiTheme="minorHAnsi" w:hAnsiTheme="minorHAnsi"/>
              </w:rPr>
            </w:pPr>
            <w:r w:rsidRPr="009A64AD">
              <w:rPr>
                <w:rFonts w:asciiTheme="minorHAnsi" w:hAnsiTheme="minorHAnsi"/>
              </w:rPr>
              <w:t>Delivery</w:t>
            </w:r>
          </w:p>
          <w:p w14:paraId="3A7AE2F8" w14:textId="77777777" w:rsidR="009A64AD" w:rsidRPr="009A64AD" w:rsidRDefault="009A64AD" w:rsidP="00E9289C">
            <w:pPr>
              <w:jc w:val="center"/>
              <w:rPr>
                <w:rFonts w:asciiTheme="minorHAnsi" w:hAnsiTheme="minorHAnsi"/>
              </w:rPr>
            </w:pPr>
            <w:r w:rsidRPr="009A64AD">
              <w:rPr>
                <w:rFonts w:asciiTheme="minorHAnsi" w:hAnsiTheme="minorHAnsi"/>
              </w:rPr>
              <w:t xml:space="preserve"> Met</w:t>
            </w:r>
            <w:r>
              <w:rPr>
                <w:rFonts w:asciiTheme="minorHAnsi" w:hAnsiTheme="minorHAnsi"/>
              </w:rPr>
              <w:t>h</w:t>
            </w:r>
            <w:r w:rsidRPr="009A64AD">
              <w:rPr>
                <w:rFonts w:asciiTheme="minorHAnsi" w:hAnsiTheme="minorHAnsi"/>
              </w:rPr>
              <w:t>od(s)</w:t>
            </w:r>
          </w:p>
        </w:tc>
        <w:tc>
          <w:tcPr>
            <w:tcW w:w="481" w:type="pct"/>
            <w:shd w:val="clear" w:color="auto" w:fill="C0C0C0"/>
            <w:vAlign w:val="center"/>
          </w:tcPr>
          <w:p w14:paraId="17620EF3" w14:textId="77777777" w:rsidR="009A64AD" w:rsidRPr="009A64AD" w:rsidRDefault="009A64AD" w:rsidP="00E9289C">
            <w:pPr>
              <w:jc w:val="center"/>
              <w:rPr>
                <w:rFonts w:asciiTheme="minorHAnsi" w:hAnsiTheme="minorHAnsi"/>
              </w:rPr>
            </w:pPr>
            <w:r w:rsidRPr="009A64AD">
              <w:rPr>
                <w:rFonts w:asciiTheme="minorHAnsi" w:hAnsiTheme="minorHAnsi"/>
              </w:rPr>
              <w:t>EUL ID/</w:t>
            </w:r>
          </w:p>
          <w:p w14:paraId="27E4455D" w14:textId="77777777" w:rsidR="009A64AD" w:rsidRPr="009A64AD" w:rsidRDefault="009A64AD" w:rsidP="00E9289C">
            <w:pPr>
              <w:jc w:val="center"/>
              <w:rPr>
                <w:rFonts w:asciiTheme="minorHAnsi" w:hAnsiTheme="minorHAnsi"/>
              </w:rPr>
            </w:pPr>
            <w:r w:rsidRPr="009A64AD">
              <w:rPr>
                <w:rFonts w:asciiTheme="minorHAnsi" w:hAnsiTheme="minorHAnsi"/>
              </w:rPr>
              <w:t>RUL ID</w:t>
            </w:r>
          </w:p>
        </w:tc>
        <w:tc>
          <w:tcPr>
            <w:tcW w:w="418" w:type="pct"/>
            <w:shd w:val="clear" w:color="auto" w:fill="C0C0C0"/>
            <w:vAlign w:val="center"/>
          </w:tcPr>
          <w:p w14:paraId="7B45C664" w14:textId="77777777" w:rsidR="009A64AD" w:rsidRPr="009A64AD" w:rsidRDefault="009A64AD" w:rsidP="00E9289C">
            <w:pPr>
              <w:jc w:val="center"/>
              <w:rPr>
                <w:rFonts w:asciiTheme="minorHAnsi" w:hAnsiTheme="minorHAnsi"/>
              </w:rPr>
            </w:pPr>
            <w:r w:rsidRPr="009A64AD">
              <w:rPr>
                <w:rFonts w:asciiTheme="minorHAnsi" w:hAnsiTheme="minorHAnsi"/>
              </w:rPr>
              <w:t>NTG ID(s)</w:t>
            </w:r>
          </w:p>
        </w:tc>
        <w:tc>
          <w:tcPr>
            <w:tcW w:w="451" w:type="pct"/>
            <w:shd w:val="clear" w:color="auto" w:fill="C0C0C0"/>
            <w:vAlign w:val="center"/>
          </w:tcPr>
          <w:p w14:paraId="3ED8E0B7" w14:textId="77777777" w:rsidR="009A64AD" w:rsidRPr="009A64AD" w:rsidRDefault="009A64AD" w:rsidP="00E9289C">
            <w:pPr>
              <w:jc w:val="center"/>
              <w:rPr>
                <w:rFonts w:asciiTheme="minorHAnsi" w:hAnsiTheme="minorHAnsi"/>
              </w:rPr>
            </w:pPr>
            <w:r w:rsidRPr="009A64AD">
              <w:rPr>
                <w:rFonts w:asciiTheme="minorHAnsi" w:hAnsiTheme="minorHAnsi"/>
              </w:rPr>
              <w:t>GSIA ID</w:t>
            </w:r>
          </w:p>
        </w:tc>
      </w:tr>
      <w:tr w:rsidR="002644F2" w14:paraId="0047B8BC" w14:textId="77777777" w:rsidTr="002644F2">
        <w:trPr>
          <w:trHeight w:val="620"/>
          <w:jc w:val="center"/>
        </w:trPr>
        <w:tc>
          <w:tcPr>
            <w:tcW w:w="451" w:type="pct"/>
            <w:vAlign w:val="center"/>
          </w:tcPr>
          <w:p w14:paraId="08BAE9FB" w14:textId="77777777" w:rsidR="009A64AD" w:rsidRPr="00ED58F3" w:rsidRDefault="009A64AD" w:rsidP="009A64AD">
            <w:pPr>
              <w:jc w:val="center"/>
              <w:rPr>
                <w:rFonts w:asciiTheme="minorHAnsi" w:hAnsiTheme="minorHAnsi"/>
                <w:color w:val="000000"/>
              </w:rPr>
            </w:pPr>
            <w:r w:rsidRPr="00ED58F3">
              <w:rPr>
                <w:rFonts w:asciiTheme="minorHAnsi" w:hAnsiTheme="minorHAnsi"/>
                <w:color w:val="000000"/>
              </w:rPr>
              <w:t>ShwShh001</w:t>
            </w:r>
          </w:p>
          <w:p w14:paraId="05AF05B3" w14:textId="77777777" w:rsidR="009A64AD" w:rsidRPr="00ED58F3" w:rsidRDefault="009A64AD" w:rsidP="00E9289C">
            <w:pPr>
              <w:jc w:val="center"/>
              <w:rPr>
                <w:rFonts w:asciiTheme="minorHAnsi" w:hAnsiTheme="minorHAnsi"/>
                <w:color w:val="000000"/>
              </w:rPr>
            </w:pPr>
          </w:p>
          <w:p w14:paraId="267A4A64" w14:textId="77777777" w:rsidR="009A64AD" w:rsidRPr="00ED58F3" w:rsidRDefault="009A64AD" w:rsidP="00E9289C">
            <w:pPr>
              <w:jc w:val="center"/>
              <w:rPr>
                <w:rFonts w:asciiTheme="minorHAnsi" w:hAnsiTheme="minorHAnsi"/>
              </w:rPr>
            </w:pPr>
          </w:p>
        </w:tc>
        <w:tc>
          <w:tcPr>
            <w:tcW w:w="653" w:type="pct"/>
            <w:vAlign w:val="center"/>
          </w:tcPr>
          <w:p w14:paraId="3C84B82B" w14:textId="77777777" w:rsidR="009A64AD" w:rsidRPr="00ED58F3" w:rsidRDefault="009A64AD" w:rsidP="00E9289C">
            <w:pPr>
              <w:jc w:val="center"/>
              <w:rPr>
                <w:rFonts w:asciiTheme="minorHAnsi" w:hAnsiTheme="minorHAnsi"/>
              </w:rPr>
            </w:pPr>
            <w:r w:rsidRPr="00ED58F3">
              <w:rPr>
                <w:rFonts w:asciiTheme="minorHAnsi" w:hAnsiTheme="minorHAnsi"/>
              </w:rPr>
              <w:t>Showerhead, 1.0 GPM</w:t>
            </w:r>
            <w:r w:rsidR="00EB161B" w:rsidRPr="00ED58F3">
              <w:rPr>
                <w:rFonts w:asciiTheme="minorHAnsi" w:hAnsiTheme="minorHAnsi"/>
              </w:rPr>
              <w:t>, 2016 Code</w:t>
            </w:r>
          </w:p>
        </w:tc>
        <w:tc>
          <w:tcPr>
            <w:tcW w:w="721" w:type="pct"/>
            <w:vAlign w:val="center"/>
          </w:tcPr>
          <w:p w14:paraId="4A9A1B4B" w14:textId="77777777" w:rsidR="009A64AD" w:rsidRPr="00ED58F3" w:rsidRDefault="00ED58F3" w:rsidP="009A64AD">
            <w:pPr>
              <w:jc w:val="center"/>
              <w:rPr>
                <w:rFonts w:asciiTheme="minorHAnsi" w:hAnsiTheme="minorHAnsi"/>
              </w:rPr>
            </w:pPr>
            <w:r w:rsidRPr="00ED58F3">
              <w:rPr>
                <w:rFonts w:asciiTheme="minorHAnsi" w:hAnsiTheme="minorHAnsi"/>
              </w:rPr>
              <w:t>N/A</w:t>
            </w:r>
          </w:p>
          <w:p w14:paraId="1515E5A3" w14:textId="77777777" w:rsidR="009A64AD" w:rsidRPr="00ED58F3" w:rsidRDefault="009A64AD" w:rsidP="00E9289C">
            <w:pPr>
              <w:jc w:val="center"/>
              <w:rPr>
                <w:rFonts w:asciiTheme="minorHAnsi" w:hAnsiTheme="minorHAnsi"/>
              </w:rPr>
            </w:pPr>
          </w:p>
        </w:tc>
        <w:tc>
          <w:tcPr>
            <w:tcW w:w="761" w:type="pct"/>
            <w:shd w:val="clear" w:color="auto" w:fill="auto"/>
            <w:vAlign w:val="bottom"/>
          </w:tcPr>
          <w:p w14:paraId="04176C72" w14:textId="77777777" w:rsidR="002644F2" w:rsidRPr="00ED58F3" w:rsidRDefault="00937B47" w:rsidP="00E9289C">
            <w:pPr>
              <w:jc w:val="center"/>
              <w:rPr>
                <w:rFonts w:asciiTheme="minorHAnsi" w:hAnsiTheme="minorHAnsi"/>
              </w:rPr>
            </w:pPr>
            <w:r w:rsidRPr="00ED58F3">
              <w:rPr>
                <w:rFonts w:asciiTheme="minorHAnsi" w:hAnsiTheme="minorHAnsi"/>
              </w:rPr>
              <w:t>2.0 GPM flow rate Showerhead</w:t>
            </w:r>
          </w:p>
        </w:tc>
        <w:tc>
          <w:tcPr>
            <w:tcW w:w="344" w:type="pct"/>
            <w:shd w:val="clear" w:color="auto" w:fill="auto"/>
            <w:vAlign w:val="center"/>
          </w:tcPr>
          <w:p w14:paraId="11A7F6CE" w14:textId="77777777" w:rsidR="009A64AD" w:rsidRPr="00ED58F3" w:rsidRDefault="009A64AD" w:rsidP="00E9289C">
            <w:pPr>
              <w:jc w:val="center"/>
              <w:rPr>
                <w:rFonts w:asciiTheme="minorHAnsi" w:hAnsiTheme="minorHAnsi"/>
              </w:rPr>
            </w:pPr>
            <w:r w:rsidRPr="00ED58F3">
              <w:rPr>
                <w:rFonts w:asciiTheme="minorHAnsi" w:hAnsiTheme="minorHAnsi"/>
              </w:rPr>
              <w:t>RES</w:t>
            </w:r>
          </w:p>
        </w:tc>
        <w:tc>
          <w:tcPr>
            <w:tcW w:w="309" w:type="pct"/>
            <w:vAlign w:val="center"/>
          </w:tcPr>
          <w:p w14:paraId="73B408CF" w14:textId="77777777" w:rsidR="009A64AD" w:rsidRPr="00ED58F3" w:rsidRDefault="009A64AD" w:rsidP="00EB161B">
            <w:pPr>
              <w:jc w:val="center"/>
              <w:rPr>
                <w:rFonts w:asciiTheme="minorHAnsi" w:hAnsiTheme="minorHAnsi"/>
              </w:rPr>
            </w:pPr>
            <w:r w:rsidRPr="00ED58F3">
              <w:rPr>
                <w:rFonts w:asciiTheme="minorHAnsi" w:hAnsiTheme="minorHAnsi"/>
              </w:rPr>
              <w:t>New, ROB</w:t>
            </w:r>
            <w:r w:rsidR="00937B47" w:rsidRPr="00ED58F3">
              <w:rPr>
                <w:rFonts w:asciiTheme="minorHAnsi" w:hAnsiTheme="minorHAnsi"/>
              </w:rPr>
              <w:t xml:space="preserve">, </w:t>
            </w:r>
          </w:p>
        </w:tc>
        <w:tc>
          <w:tcPr>
            <w:tcW w:w="411" w:type="pct"/>
            <w:shd w:val="clear" w:color="auto" w:fill="auto"/>
            <w:vAlign w:val="center"/>
          </w:tcPr>
          <w:p w14:paraId="5CC2F471" w14:textId="77777777" w:rsidR="009A64AD" w:rsidRPr="00ED58F3" w:rsidRDefault="009A64AD" w:rsidP="00E9289C">
            <w:pPr>
              <w:jc w:val="center"/>
              <w:rPr>
                <w:rFonts w:asciiTheme="minorHAnsi" w:hAnsiTheme="minorHAnsi"/>
              </w:rPr>
            </w:pPr>
            <w:r w:rsidRPr="00ED58F3">
              <w:rPr>
                <w:rFonts w:asciiTheme="minorHAnsi" w:hAnsiTheme="minorHAnsi"/>
              </w:rPr>
              <w:t xml:space="preserve">Direct </w:t>
            </w:r>
          </w:p>
          <w:p w14:paraId="3E288E02" w14:textId="77777777" w:rsidR="009A64AD" w:rsidRPr="00ED58F3" w:rsidRDefault="009A64AD" w:rsidP="00E9289C">
            <w:pPr>
              <w:jc w:val="center"/>
              <w:rPr>
                <w:rFonts w:asciiTheme="minorHAnsi" w:hAnsiTheme="minorHAnsi"/>
              </w:rPr>
            </w:pPr>
            <w:r w:rsidRPr="00ED58F3">
              <w:rPr>
                <w:rFonts w:asciiTheme="minorHAnsi" w:hAnsiTheme="minorHAnsi"/>
              </w:rPr>
              <w:t>Install</w:t>
            </w:r>
          </w:p>
        </w:tc>
        <w:tc>
          <w:tcPr>
            <w:tcW w:w="481" w:type="pct"/>
            <w:vAlign w:val="center"/>
          </w:tcPr>
          <w:p w14:paraId="34DCBF57" w14:textId="77777777" w:rsidR="009A64AD" w:rsidRPr="00ED58F3" w:rsidRDefault="00822115" w:rsidP="00E9289C">
            <w:pPr>
              <w:jc w:val="center"/>
              <w:rPr>
                <w:rFonts w:asciiTheme="minorHAnsi" w:hAnsiTheme="minorHAnsi"/>
              </w:rPr>
            </w:pPr>
            <w:r w:rsidRPr="00ED58F3">
              <w:rPr>
                <w:rFonts w:asciiTheme="minorHAnsi" w:hAnsiTheme="minorHAnsi"/>
              </w:rPr>
              <w:t>WtrHt-WH-Shrhd/</w:t>
            </w:r>
            <w:r w:rsidR="00ED58F3" w:rsidRPr="00ED58F3">
              <w:rPr>
                <w:rFonts w:asciiTheme="minorHAnsi" w:hAnsiTheme="minorHAnsi"/>
              </w:rPr>
              <w:t>10</w:t>
            </w:r>
          </w:p>
        </w:tc>
        <w:tc>
          <w:tcPr>
            <w:tcW w:w="418" w:type="pct"/>
            <w:shd w:val="clear" w:color="auto" w:fill="auto"/>
            <w:noWrap/>
            <w:vAlign w:val="center"/>
          </w:tcPr>
          <w:p w14:paraId="13A53391" w14:textId="77777777" w:rsidR="002644F2" w:rsidRPr="00ED58F3" w:rsidRDefault="002644F2" w:rsidP="002644F2">
            <w:pPr>
              <w:jc w:val="center"/>
              <w:rPr>
                <w:rFonts w:asciiTheme="minorHAnsi" w:hAnsiTheme="minorHAnsi"/>
                <w:color w:val="000000"/>
              </w:rPr>
            </w:pPr>
            <w:r w:rsidRPr="00ED58F3">
              <w:rPr>
                <w:rFonts w:asciiTheme="minorHAnsi" w:hAnsiTheme="minorHAnsi"/>
                <w:color w:val="000000"/>
              </w:rPr>
              <w:t>Res-sAll-mDHWshwr</w:t>
            </w:r>
          </w:p>
          <w:p w14:paraId="43B7F5AD" w14:textId="77777777" w:rsidR="009A64AD" w:rsidRPr="00ED58F3" w:rsidRDefault="009A64AD" w:rsidP="00E9289C">
            <w:pPr>
              <w:jc w:val="center"/>
              <w:rPr>
                <w:rFonts w:asciiTheme="minorHAnsi" w:hAnsiTheme="minorHAnsi"/>
              </w:rPr>
            </w:pPr>
          </w:p>
        </w:tc>
        <w:tc>
          <w:tcPr>
            <w:tcW w:w="451" w:type="pct"/>
            <w:vAlign w:val="center"/>
          </w:tcPr>
          <w:p w14:paraId="0358C9F0" w14:textId="77777777" w:rsidR="009A64AD" w:rsidRPr="00ED58F3" w:rsidRDefault="002644F2" w:rsidP="00E9289C">
            <w:pPr>
              <w:jc w:val="center"/>
              <w:rPr>
                <w:rFonts w:asciiTheme="minorHAnsi" w:hAnsiTheme="minorHAnsi"/>
              </w:rPr>
            </w:pPr>
            <w:r w:rsidRPr="00ED58F3">
              <w:rPr>
                <w:rFonts w:asciiTheme="minorHAnsi" w:hAnsiTheme="minorHAnsi"/>
              </w:rPr>
              <w:t>Res-LowF-SH-All</w:t>
            </w:r>
          </w:p>
        </w:tc>
      </w:tr>
      <w:tr w:rsidR="002644F2" w14:paraId="3DCE4569" w14:textId="77777777" w:rsidTr="002644F2">
        <w:trPr>
          <w:trHeight w:val="172"/>
          <w:jc w:val="center"/>
        </w:trPr>
        <w:tc>
          <w:tcPr>
            <w:tcW w:w="451" w:type="pct"/>
            <w:vAlign w:val="center"/>
          </w:tcPr>
          <w:p w14:paraId="5A86AEC8" w14:textId="77777777" w:rsidR="009A64AD" w:rsidRPr="00ED58F3" w:rsidRDefault="009A64AD" w:rsidP="009A64AD">
            <w:pPr>
              <w:jc w:val="center"/>
              <w:rPr>
                <w:rFonts w:asciiTheme="minorHAnsi" w:hAnsiTheme="minorHAnsi"/>
                <w:color w:val="000000"/>
              </w:rPr>
            </w:pPr>
            <w:r w:rsidRPr="00ED58F3">
              <w:rPr>
                <w:rFonts w:asciiTheme="minorHAnsi" w:hAnsiTheme="minorHAnsi"/>
                <w:color w:val="000000"/>
              </w:rPr>
              <w:t>ShwShh002</w:t>
            </w:r>
          </w:p>
          <w:p w14:paraId="7BEC081E" w14:textId="77777777" w:rsidR="009A64AD" w:rsidRPr="00ED58F3" w:rsidRDefault="009A64AD" w:rsidP="00E9289C">
            <w:pPr>
              <w:jc w:val="center"/>
              <w:rPr>
                <w:rFonts w:asciiTheme="minorHAnsi" w:hAnsiTheme="minorHAnsi"/>
                <w:color w:val="000000"/>
              </w:rPr>
            </w:pPr>
          </w:p>
          <w:p w14:paraId="290070D8" w14:textId="77777777" w:rsidR="009A64AD" w:rsidRPr="00ED58F3" w:rsidRDefault="009A64AD" w:rsidP="00E9289C">
            <w:pPr>
              <w:jc w:val="center"/>
              <w:rPr>
                <w:rFonts w:asciiTheme="minorHAnsi" w:hAnsiTheme="minorHAnsi"/>
              </w:rPr>
            </w:pPr>
          </w:p>
        </w:tc>
        <w:tc>
          <w:tcPr>
            <w:tcW w:w="653" w:type="pct"/>
            <w:vAlign w:val="center"/>
          </w:tcPr>
          <w:p w14:paraId="10F5D162" w14:textId="77777777" w:rsidR="009A64AD" w:rsidRPr="00ED58F3" w:rsidRDefault="009A64AD" w:rsidP="009A64AD">
            <w:pPr>
              <w:jc w:val="center"/>
              <w:rPr>
                <w:rFonts w:asciiTheme="minorHAnsi" w:hAnsiTheme="minorHAnsi"/>
              </w:rPr>
            </w:pPr>
            <w:r w:rsidRPr="00ED58F3">
              <w:rPr>
                <w:rFonts w:asciiTheme="minorHAnsi" w:hAnsiTheme="minorHAnsi"/>
              </w:rPr>
              <w:t>Showerhead, 1.25 GPM</w:t>
            </w:r>
            <w:r w:rsidR="00EB161B" w:rsidRPr="00ED58F3">
              <w:rPr>
                <w:rFonts w:asciiTheme="minorHAnsi" w:hAnsiTheme="minorHAnsi"/>
              </w:rPr>
              <w:t>, 2016 Code</w:t>
            </w:r>
          </w:p>
          <w:p w14:paraId="416E57F2" w14:textId="77777777" w:rsidR="009A64AD" w:rsidRPr="00ED58F3" w:rsidRDefault="009A64AD" w:rsidP="00E9289C">
            <w:pPr>
              <w:jc w:val="center"/>
              <w:rPr>
                <w:rFonts w:asciiTheme="minorHAnsi" w:hAnsiTheme="minorHAnsi"/>
              </w:rPr>
            </w:pPr>
          </w:p>
        </w:tc>
        <w:tc>
          <w:tcPr>
            <w:tcW w:w="721" w:type="pct"/>
            <w:vAlign w:val="center"/>
          </w:tcPr>
          <w:p w14:paraId="4130B35C" w14:textId="77777777" w:rsidR="00ED58F3" w:rsidRPr="00ED58F3" w:rsidRDefault="00ED58F3" w:rsidP="00ED58F3">
            <w:pPr>
              <w:jc w:val="center"/>
              <w:rPr>
                <w:rFonts w:asciiTheme="minorHAnsi" w:hAnsiTheme="minorHAnsi"/>
              </w:rPr>
            </w:pPr>
            <w:r w:rsidRPr="00ED58F3">
              <w:rPr>
                <w:rFonts w:asciiTheme="minorHAnsi" w:hAnsiTheme="minorHAnsi"/>
              </w:rPr>
              <w:t>N/A</w:t>
            </w:r>
          </w:p>
          <w:p w14:paraId="045D9F1A" w14:textId="77777777" w:rsidR="009A64AD" w:rsidRPr="00ED58F3" w:rsidRDefault="00ED58F3" w:rsidP="00ED58F3">
            <w:pPr>
              <w:jc w:val="center"/>
              <w:rPr>
                <w:rFonts w:asciiTheme="minorHAnsi" w:hAnsiTheme="minorHAnsi"/>
              </w:rPr>
            </w:pPr>
            <w:r w:rsidRPr="00ED58F3">
              <w:rPr>
                <w:rFonts w:asciiTheme="minorHAnsi" w:hAnsiTheme="minorHAnsi"/>
              </w:rPr>
              <w:t xml:space="preserve"> </w:t>
            </w:r>
          </w:p>
        </w:tc>
        <w:tc>
          <w:tcPr>
            <w:tcW w:w="761" w:type="pct"/>
            <w:shd w:val="clear" w:color="auto" w:fill="auto"/>
            <w:vAlign w:val="bottom"/>
          </w:tcPr>
          <w:p w14:paraId="16AD5149" w14:textId="77777777" w:rsidR="002644F2" w:rsidRPr="00ED58F3" w:rsidRDefault="00D13E90" w:rsidP="00E9289C">
            <w:pPr>
              <w:jc w:val="center"/>
              <w:rPr>
                <w:rFonts w:asciiTheme="minorHAnsi" w:hAnsiTheme="minorHAnsi"/>
              </w:rPr>
            </w:pPr>
            <w:r w:rsidRPr="00ED58F3">
              <w:rPr>
                <w:rFonts w:asciiTheme="minorHAnsi" w:hAnsiTheme="minorHAnsi"/>
              </w:rPr>
              <w:t xml:space="preserve">2.0 GPM flow rate Showerhead </w:t>
            </w:r>
          </w:p>
          <w:p w14:paraId="121410C6" w14:textId="77777777" w:rsidR="002644F2" w:rsidRPr="00ED58F3" w:rsidRDefault="002644F2" w:rsidP="00E9289C">
            <w:pPr>
              <w:jc w:val="center"/>
              <w:rPr>
                <w:rFonts w:asciiTheme="minorHAnsi" w:hAnsiTheme="minorHAnsi" w:cs="Arial"/>
                <w:color w:val="000000"/>
              </w:rPr>
            </w:pPr>
          </w:p>
        </w:tc>
        <w:tc>
          <w:tcPr>
            <w:tcW w:w="344" w:type="pct"/>
            <w:shd w:val="clear" w:color="auto" w:fill="auto"/>
            <w:vAlign w:val="center"/>
          </w:tcPr>
          <w:p w14:paraId="26D438B3" w14:textId="77777777" w:rsidR="009A64AD" w:rsidRPr="00ED58F3" w:rsidRDefault="009A64AD" w:rsidP="00E9289C">
            <w:pPr>
              <w:jc w:val="center"/>
              <w:rPr>
                <w:rFonts w:asciiTheme="minorHAnsi" w:hAnsiTheme="minorHAnsi"/>
              </w:rPr>
            </w:pPr>
            <w:r w:rsidRPr="00ED58F3">
              <w:rPr>
                <w:rFonts w:asciiTheme="minorHAnsi" w:hAnsiTheme="minorHAnsi"/>
              </w:rPr>
              <w:t>RES</w:t>
            </w:r>
          </w:p>
        </w:tc>
        <w:tc>
          <w:tcPr>
            <w:tcW w:w="309" w:type="pct"/>
            <w:vAlign w:val="center"/>
          </w:tcPr>
          <w:p w14:paraId="368FEA6B" w14:textId="77777777" w:rsidR="009A64AD" w:rsidRPr="00ED58F3" w:rsidRDefault="009A64AD" w:rsidP="00E9289C">
            <w:pPr>
              <w:jc w:val="center"/>
              <w:rPr>
                <w:rFonts w:asciiTheme="minorHAnsi" w:hAnsiTheme="minorHAnsi"/>
              </w:rPr>
            </w:pPr>
            <w:r w:rsidRPr="00ED58F3">
              <w:rPr>
                <w:rFonts w:asciiTheme="minorHAnsi" w:hAnsiTheme="minorHAnsi"/>
              </w:rPr>
              <w:t>New, ROB</w:t>
            </w:r>
            <w:r w:rsidR="00D13E90" w:rsidRPr="00ED58F3">
              <w:rPr>
                <w:rFonts w:asciiTheme="minorHAnsi" w:hAnsiTheme="minorHAnsi"/>
              </w:rPr>
              <w:t>,</w:t>
            </w:r>
          </w:p>
          <w:p w14:paraId="4A20D7F9" w14:textId="77777777" w:rsidR="00D13E90" w:rsidRPr="00ED58F3" w:rsidRDefault="00D13E90" w:rsidP="00E9289C">
            <w:pPr>
              <w:jc w:val="center"/>
              <w:rPr>
                <w:rFonts w:asciiTheme="minorHAnsi" w:hAnsiTheme="minorHAnsi"/>
              </w:rPr>
            </w:pPr>
          </w:p>
        </w:tc>
        <w:tc>
          <w:tcPr>
            <w:tcW w:w="411" w:type="pct"/>
            <w:shd w:val="clear" w:color="auto" w:fill="auto"/>
            <w:vAlign w:val="center"/>
          </w:tcPr>
          <w:p w14:paraId="690A41C6" w14:textId="77777777" w:rsidR="009A64AD" w:rsidRPr="00ED58F3" w:rsidRDefault="009A64AD" w:rsidP="00E9289C">
            <w:pPr>
              <w:jc w:val="center"/>
              <w:rPr>
                <w:rFonts w:asciiTheme="minorHAnsi" w:hAnsiTheme="minorHAnsi"/>
              </w:rPr>
            </w:pPr>
            <w:r w:rsidRPr="00ED58F3">
              <w:rPr>
                <w:rFonts w:asciiTheme="minorHAnsi" w:hAnsiTheme="minorHAnsi"/>
              </w:rPr>
              <w:t xml:space="preserve">Direct </w:t>
            </w:r>
          </w:p>
          <w:p w14:paraId="498A2C5C" w14:textId="77777777" w:rsidR="009A64AD" w:rsidRPr="00ED58F3" w:rsidRDefault="009A64AD" w:rsidP="00E9289C">
            <w:pPr>
              <w:jc w:val="center"/>
              <w:rPr>
                <w:rFonts w:asciiTheme="minorHAnsi" w:hAnsiTheme="minorHAnsi"/>
              </w:rPr>
            </w:pPr>
            <w:r w:rsidRPr="00ED58F3">
              <w:rPr>
                <w:rFonts w:asciiTheme="minorHAnsi" w:hAnsiTheme="minorHAnsi"/>
              </w:rPr>
              <w:t>Install</w:t>
            </w:r>
          </w:p>
        </w:tc>
        <w:tc>
          <w:tcPr>
            <w:tcW w:w="481" w:type="pct"/>
            <w:vAlign w:val="center"/>
          </w:tcPr>
          <w:p w14:paraId="54D4A0AF" w14:textId="77777777" w:rsidR="009A64AD" w:rsidRPr="00ED58F3" w:rsidRDefault="00822115" w:rsidP="00E9289C">
            <w:pPr>
              <w:jc w:val="center"/>
              <w:rPr>
                <w:rFonts w:asciiTheme="minorHAnsi" w:hAnsiTheme="minorHAnsi"/>
              </w:rPr>
            </w:pPr>
            <w:r w:rsidRPr="00ED58F3">
              <w:rPr>
                <w:rFonts w:asciiTheme="minorHAnsi" w:hAnsiTheme="minorHAnsi"/>
              </w:rPr>
              <w:t>WtrHt-WH-Shrhd/</w:t>
            </w:r>
            <w:r w:rsidR="00ED58F3" w:rsidRPr="00ED58F3">
              <w:rPr>
                <w:rFonts w:asciiTheme="minorHAnsi" w:hAnsiTheme="minorHAnsi"/>
              </w:rPr>
              <w:t>10</w:t>
            </w:r>
          </w:p>
        </w:tc>
        <w:tc>
          <w:tcPr>
            <w:tcW w:w="418" w:type="pct"/>
            <w:shd w:val="clear" w:color="auto" w:fill="auto"/>
            <w:noWrap/>
            <w:vAlign w:val="center"/>
          </w:tcPr>
          <w:p w14:paraId="7C253C8D" w14:textId="77777777" w:rsidR="002644F2" w:rsidRPr="00ED58F3" w:rsidRDefault="002644F2" w:rsidP="002644F2">
            <w:pPr>
              <w:jc w:val="center"/>
              <w:rPr>
                <w:rFonts w:asciiTheme="minorHAnsi" w:hAnsiTheme="minorHAnsi"/>
                <w:color w:val="000000"/>
              </w:rPr>
            </w:pPr>
            <w:r w:rsidRPr="00ED58F3">
              <w:rPr>
                <w:rFonts w:asciiTheme="minorHAnsi" w:hAnsiTheme="minorHAnsi"/>
                <w:color w:val="000000"/>
              </w:rPr>
              <w:t>Res-sAll-mDHWshwr</w:t>
            </w:r>
          </w:p>
          <w:p w14:paraId="3B90EB67" w14:textId="77777777" w:rsidR="009A64AD" w:rsidRPr="00ED58F3" w:rsidRDefault="009A64AD" w:rsidP="00E9289C">
            <w:pPr>
              <w:jc w:val="center"/>
              <w:rPr>
                <w:rFonts w:asciiTheme="minorHAnsi" w:hAnsiTheme="minorHAnsi"/>
              </w:rPr>
            </w:pPr>
          </w:p>
        </w:tc>
        <w:tc>
          <w:tcPr>
            <w:tcW w:w="451" w:type="pct"/>
            <w:vAlign w:val="center"/>
          </w:tcPr>
          <w:p w14:paraId="41A3A3C3" w14:textId="77777777" w:rsidR="009A64AD" w:rsidRPr="00ED58F3" w:rsidRDefault="002644F2" w:rsidP="00E9289C">
            <w:pPr>
              <w:jc w:val="center"/>
              <w:rPr>
                <w:rFonts w:asciiTheme="minorHAnsi" w:hAnsiTheme="minorHAnsi"/>
              </w:rPr>
            </w:pPr>
            <w:r w:rsidRPr="00ED58F3">
              <w:rPr>
                <w:rFonts w:asciiTheme="minorHAnsi" w:hAnsiTheme="minorHAnsi"/>
              </w:rPr>
              <w:t>Res-LowF-SH-All</w:t>
            </w:r>
          </w:p>
        </w:tc>
      </w:tr>
      <w:tr w:rsidR="002644F2" w14:paraId="0A8BDB94" w14:textId="77777777" w:rsidTr="002644F2">
        <w:trPr>
          <w:trHeight w:val="172"/>
          <w:jc w:val="center"/>
        </w:trPr>
        <w:tc>
          <w:tcPr>
            <w:tcW w:w="451" w:type="pct"/>
            <w:vAlign w:val="center"/>
          </w:tcPr>
          <w:p w14:paraId="2D499141" w14:textId="77777777" w:rsidR="009A64AD" w:rsidRPr="00ED58F3" w:rsidRDefault="009A64AD" w:rsidP="00E9289C">
            <w:pPr>
              <w:jc w:val="center"/>
              <w:rPr>
                <w:rFonts w:asciiTheme="minorHAnsi" w:hAnsiTheme="minorHAnsi"/>
                <w:color w:val="000000"/>
              </w:rPr>
            </w:pPr>
          </w:p>
          <w:p w14:paraId="7A5648B8" w14:textId="77777777" w:rsidR="009A64AD" w:rsidRPr="00ED58F3" w:rsidRDefault="009A64AD" w:rsidP="009A64AD">
            <w:pPr>
              <w:jc w:val="center"/>
              <w:rPr>
                <w:rFonts w:asciiTheme="minorHAnsi" w:hAnsiTheme="minorHAnsi"/>
                <w:color w:val="000000"/>
              </w:rPr>
            </w:pPr>
            <w:r w:rsidRPr="00ED58F3">
              <w:rPr>
                <w:rFonts w:asciiTheme="minorHAnsi" w:hAnsiTheme="minorHAnsi"/>
                <w:color w:val="000000"/>
              </w:rPr>
              <w:t>ShwShh003</w:t>
            </w:r>
          </w:p>
          <w:p w14:paraId="5B30C071" w14:textId="77777777" w:rsidR="009A64AD" w:rsidRPr="00ED58F3" w:rsidRDefault="009A64AD" w:rsidP="00E9289C">
            <w:pPr>
              <w:jc w:val="center"/>
              <w:rPr>
                <w:rFonts w:asciiTheme="minorHAnsi" w:hAnsiTheme="minorHAnsi"/>
              </w:rPr>
            </w:pPr>
          </w:p>
        </w:tc>
        <w:tc>
          <w:tcPr>
            <w:tcW w:w="653" w:type="pct"/>
            <w:vAlign w:val="center"/>
          </w:tcPr>
          <w:p w14:paraId="785383CB" w14:textId="77777777" w:rsidR="009A64AD" w:rsidRPr="00ED58F3" w:rsidRDefault="009A64AD" w:rsidP="009A64AD">
            <w:pPr>
              <w:jc w:val="center"/>
              <w:rPr>
                <w:rFonts w:asciiTheme="minorHAnsi" w:hAnsiTheme="minorHAnsi"/>
              </w:rPr>
            </w:pPr>
            <w:r w:rsidRPr="00ED58F3">
              <w:rPr>
                <w:rFonts w:asciiTheme="minorHAnsi" w:hAnsiTheme="minorHAnsi"/>
              </w:rPr>
              <w:t>Showerhead, 1.50 GPM</w:t>
            </w:r>
            <w:r w:rsidR="00EB161B" w:rsidRPr="00ED58F3">
              <w:rPr>
                <w:rFonts w:asciiTheme="minorHAnsi" w:hAnsiTheme="minorHAnsi"/>
              </w:rPr>
              <w:t>, 2016 Code</w:t>
            </w:r>
          </w:p>
          <w:p w14:paraId="36F3ED4C" w14:textId="77777777" w:rsidR="009A64AD" w:rsidRPr="00ED58F3" w:rsidRDefault="009A64AD" w:rsidP="00E9289C">
            <w:pPr>
              <w:jc w:val="center"/>
              <w:rPr>
                <w:rFonts w:asciiTheme="minorHAnsi" w:hAnsiTheme="minorHAnsi"/>
              </w:rPr>
            </w:pPr>
          </w:p>
        </w:tc>
        <w:tc>
          <w:tcPr>
            <w:tcW w:w="721" w:type="pct"/>
            <w:vAlign w:val="center"/>
          </w:tcPr>
          <w:p w14:paraId="46E33B79" w14:textId="77777777" w:rsidR="00ED58F3" w:rsidRPr="00ED58F3" w:rsidRDefault="00ED58F3" w:rsidP="00ED58F3">
            <w:pPr>
              <w:jc w:val="center"/>
              <w:rPr>
                <w:rFonts w:asciiTheme="minorHAnsi" w:hAnsiTheme="minorHAnsi"/>
              </w:rPr>
            </w:pPr>
            <w:r w:rsidRPr="00ED58F3">
              <w:rPr>
                <w:rFonts w:asciiTheme="minorHAnsi" w:hAnsiTheme="minorHAnsi"/>
              </w:rPr>
              <w:t>N/A</w:t>
            </w:r>
          </w:p>
          <w:p w14:paraId="166D7A02" w14:textId="77777777" w:rsidR="009A64AD" w:rsidRPr="00ED58F3" w:rsidRDefault="009A64AD" w:rsidP="00ED58F3">
            <w:pPr>
              <w:jc w:val="center"/>
              <w:rPr>
                <w:rFonts w:asciiTheme="minorHAnsi" w:hAnsiTheme="minorHAnsi"/>
              </w:rPr>
            </w:pPr>
          </w:p>
        </w:tc>
        <w:tc>
          <w:tcPr>
            <w:tcW w:w="761" w:type="pct"/>
            <w:shd w:val="clear" w:color="auto" w:fill="auto"/>
            <w:vAlign w:val="bottom"/>
          </w:tcPr>
          <w:p w14:paraId="00EE6B88" w14:textId="77777777" w:rsidR="002644F2" w:rsidRPr="00ED58F3" w:rsidRDefault="00D13E90" w:rsidP="00E9289C">
            <w:pPr>
              <w:jc w:val="center"/>
              <w:rPr>
                <w:rFonts w:asciiTheme="minorHAnsi" w:hAnsiTheme="minorHAnsi"/>
              </w:rPr>
            </w:pPr>
            <w:r w:rsidRPr="00ED58F3">
              <w:rPr>
                <w:rFonts w:asciiTheme="minorHAnsi" w:hAnsiTheme="minorHAnsi"/>
              </w:rPr>
              <w:t xml:space="preserve">2.0 GPM flow rate Showerhead </w:t>
            </w:r>
          </w:p>
          <w:p w14:paraId="559FFAD9" w14:textId="77777777" w:rsidR="002644F2" w:rsidRPr="00ED58F3" w:rsidRDefault="002644F2" w:rsidP="00E9289C">
            <w:pPr>
              <w:jc w:val="center"/>
              <w:rPr>
                <w:rFonts w:asciiTheme="minorHAnsi" w:hAnsiTheme="minorHAnsi" w:cs="Arial"/>
                <w:color w:val="000000"/>
              </w:rPr>
            </w:pPr>
          </w:p>
        </w:tc>
        <w:tc>
          <w:tcPr>
            <w:tcW w:w="344" w:type="pct"/>
            <w:shd w:val="clear" w:color="auto" w:fill="auto"/>
            <w:vAlign w:val="center"/>
          </w:tcPr>
          <w:p w14:paraId="75674ABF" w14:textId="77777777" w:rsidR="009A64AD" w:rsidRPr="00ED58F3" w:rsidRDefault="009A64AD" w:rsidP="00E9289C">
            <w:pPr>
              <w:jc w:val="center"/>
              <w:rPr>
                <w:rFonts w:asciiTheme="minorHAnsi" w:hAnsiTheme="minorHAnsi"/>
              </w:rPr>
            </w:pPr>
            <w:r w:rsidRPr="00ED58F3">
              <w:rPr>
                <w:rFonts w:asciiTheme="minorHAnsi" w:hAnsiTheme="minorHAnsi"/>
              </w:rPr>
              <w:t>RES</w:t>
            </w:r>
          </w:p>
        </w:tc>
        <w:tc>
          <w:tcPr>
            <w:tcW w:w="309" w:type="pct"/>
            <w:vAlign w:val="center"/>
          </w:tcPr>
          <w:p w14:paraId="16AB669E" w14:textId="77777777" w:rsidR="00D13E90" w:rsidRPr="00ED58F3" w:rsidRDefault="009A64AD" w:rsidP="00E9289C">
            <w:pPr>
              <w:jc w:val="center"/>
              <w:rPr>
                <w:rFonts w:asciiTheme="minorHAnsi" w:hAnsiTheme="minorHAnsi"/>
              </w:rPr>
            </w:pPr>
            <w:r w:rsidRPr="00ED58F3">
              <w:rPr>
                <w:rFonts w:asciiTheme="minorHAnsi" w:hAnsiTheme="minorHAnsi"/>
              </w:rPr>
              <w:t>New, ROB</w:t>
            </w:r>
            <w:r w:rsidR="00D13E90" w:rsidRPr="00ED58F3">
              <w:rPr>
                <w:rFonts w:asciiTheme="minorHAnsi" w:hAnsiTheme="minorHAnsi"/>
              </w:rPr>
              <w:t>,</w:t>
            </w:r>
          </w:p>
        </w:tc>
        <w:tc>
          <w:tcPr>
            <w:tcW w:w="411" w:type="pct"/>
            <w:shd w:val="clear" w:color="auto" w:fill="auto"/>
            <w:vAlign w:val="center"/>
          </w:tcPr>
          <w:p w14:paraId="488C7E29" w14:textId="77777777" w:rsidR="009A64AD" w:rsidRPr="00ED58F3" w:rsidRDefault="009A64AD" w:rsidP="00E9289C">
            <w:pPr>
              <w:jc w:val="center"/>
              <w:rPr>
                <w:rFonts w:asciiTheme="minorHAnsi" w:hAnsiTheme="minorHAnsi"/>
              </w:rPr>
            </w:pPr>
            <w:r w:rsidRPr="00ED58F3">
              <w:rPr>
                <w:rFonts w:asciiTheme="minorHAnsi" w:hAnsiTheme="minorHAnsi"/>
              </w:rPr>
              <w:t>Direct</w:t>
            </w:r>
          </w:p>
          <w:p w14:paraId="50D0BEAA" w14:textId="77777777" w:rsidR="009A64AD" w:rsidRPr="00ED58F3" w:rsidRDefault="009A64AD" w:rsidP="00E9289C">
            <w:pPr>
              <w:jc w:val="center"/>
              <w:rPr>
                <w:rFonts w:asciiTheme="minorHAnsi" w:hAnsiTheme="minorHAnsi"/>
              </w:rPr>
            </w:pPr>
            <w:r w:rsidRPr="00ED58F3">
              <w:rPr>
                <w:rFonts w:asciiTheme="minorHAnsi" w:hAnsiTheme="minorHAnsi"/>
              </w:rPr>
              <w:t xml:space="preserve"> Install</w:t>
            </w:r>
          </w:p>
        </w:tc>
        <w:tc>
          <w:tcPr>
            <w:tcW w:w="481" w:type="pct"/>
            <w:vAlign w:val="center"/>
          </w:tcPr>
          <w:p w14:paraId="732F5C71" w14:textId="77777777" w:rsidR="009A64AD" w:rsidRPr="00ED58F3" w:rsidRDefault="00822115" w:rsidP="00E9289C">
            <w:pPr>
              <w:jc w:val="center"/>
              <w:rPr>
                <w:rFonts w:asciiTheme="minorHAnsi" w:hAnsiTheme="minorHAnsi"/>
              </w:rPr>
            </w:pPr>
            <w:r w:rsidRPr="00ED58F3">
              <w:rPr>
                <w:rFonts w:asciiTheme="minorHAnsi" w:hAnsiTheme="minorHAnsi"/>
              </w:rPr>
              <w:t>WtrHt-WH-Shrhd/</w:t>
            </w:r>
            <w:r w:rsidR="00ED58F3" w:rsidRPr="00ED58F3">
              <w:rPr>
                <w:rFonts w:asciiTheme="minorHAnsi" w:hAnsiTheme="minorHAnsi"/>
              </w:rPr>
              <w:t>10</w:t>
            </w:r>
          </w:p>
        </w:tc>
        <w:tc>
          <w:tcPr>
            <w:tcW w:w="418" w:type="pct"/>
            <w:shd w:val="clear" w:color="auto" w:fill="auto"/>
            <w:noWrap/>
            <w:vAlign w:val="center"/>
          </w:tcPr>
          <w:p w14:paraId="7AFA4F56" w14:textId="77777777" w:rsidR="002644F2" w:rsidRPr="00ED58F3" w:rsidRDefault="002644F2" w:rsidP="002644F2">
            <w:pPr>
              <w:jc w:val="center"/>
              <w:rPr>
                <w:rFonts w:asciiTheme="minorHAnsi" w:hAnsiTheme="minorHAnsi"/>
                <w:color w:val="000000"/>
              </w:rPr>
            </w:pPr>
            <w:r w:rsidRPr="00ED58F3">
              <w:rPr>
                <w:rFonts w:asciiTheme="minorHAnsi" w:hAnsiTheme="minorHAnsi"/>
                <w:color w:val="000000"/>
              </w:rPr>
              <w:t>Res-sAll-mDHWshwr</w:t>
            </w:r>
          </w:p>
          <w:p w14:paraId="6FC292D8" w14:textId="77777777" w:rsidR="009A64AD" w:rsidRPr="00ED58F3" w:rsidRDefault="009A64AD" w:rsidP="00E9289C">
            <w:pPr>
              <w:jc w:val="center"/>
              <w:rPr>
                <w:rFonts w:asciiTheme="minorHAnsi" w:hAnsiTheme="minorHAnsi"/>
              </w:rPr>
            </w:pPr>
          </w:p>
        </w:tc>
        <w:tc>
          <w:tcPr>
            <w:tcW w:w="451" w:type="pct"/>
            <w:vAlign w:val="center"/>
          </w:tcPr>
          <w:p w14:paraId="16886B5F" w14:textId="77777777" w:rsidR="009A64AD" w:rsidRPr="00ED58F3" w:rsidRDefault="002644F2" w:rsidP="00E9289C">
            <w:pPr>
              <w:jc w:val="center"/>
              <w:rPr>
                <w:rFonts w:asciiTheme="minorHAnsi" w:hAnsiTheme="minorHAnsi"/>
              </w:rPr>
            </w:pPr>
            <w:r w:rsidRPr="00ED58F3">
              <w:rPr>
                <w:rFonts w:asciiTheme="minorHAnsi" w:hAnsiTheme="minorHAnsi"/>
              </w:rPr>
              <w:t>Res-LowF-SH-All</w:t>
            </w:r>
          </w:p>
        </w:tc>
      </w:tr>
      <w:tr w:rsidR="002644F2" w14:paraId="668CEB30" w14:textId="77777777" w:rsidTr="002644F2">
        <w:trPr>
          <w:trHeight w:val="172"/>
          <w:jc w:val="center"/>
        </w:trPr>
        <w:tc>
          <w:tcPr>
            <w:tcW w:w="451" w:type="pct"/>
            <w:vAlign w:val="center"/>
          </w:tcPr>
          <w:p w14:paraId="32737BDB" w14:textId="77777777" w:rsidR="009A64AD" w:rsidRPr="00ED58F3" w:rsidRDefault="009A64AD" w:rsidP="009A64AD">
            <w:pPr>
              <w:jc w:val="center"/>
              <w:rPr>
                <w:rFonts w:asciiTheme="minorHAnsi" w:hAnsiTheme="minorHAnsi"/>
                <w:color w:val="000000"/>
              </w:rPr>
            </w:pPr>
            <w:r w:rsidRPr="00ED58F3">
              <w:rPr>
                <w:rFonts w:asciiTheme="minorHAnsi" w:hAnsiTheme="minorHAnsi"/>
                <w:color w:val="000000"/>
              </w:rPr>
              <w:t>ShwShh004</w:t>
            </w:r>
          </w:p>
          <w:p w14:paraId="13635827" w14:textId="77777777" w:rsidR="009A64AD" w:rsidRPr="00ED58F3" w:rsidRDefault="009A64AD" w:rsidP="009A64AD">
            <w:pPr>
              <w:jc w:val="center"/>
              <w:rPr>
                <w:rFonts w:asciiTheme="minorHAnsi" w:hAnsiTheme="minorHAnsi"/>
                <w:color w:val="000000"/>
              </w:rPr>
            </w:pPr>
          </w:p>
        </w:tc>
        <w:tc>
          <w:tcPr>
            <w:tcW w:w="653" w:type="pct"/>
            <w:vAlign w:val="center"/>
          </w:tcPr>
          <w:p w14:paraId="6539909B" w14:textId="77777777" w:rsidR="009A64AD" w:rsidRPr="00ED58F3" w:rsidRDefault="009A64AD" w:rsidP="009A64AD">
            <w:pPr>
              <w:jc w:val="center"/>
              <w:rPr>
                <w:rFonts w:asciiTheme="minorHAnsi" w:hAnsiTheme="minorHAnsi"/>
              </w:rPr>
            </w:pPr>
            <w:r w:rsidRPr="00ED58F3">
              <w:rPr>
                <w:rFonts w:asciiTheme="minorHAnsi" w:hAnsiTheme="minorHAnsi"/>
              </w:rPr>
              <w:t>Showerhead, 1.60 GPM</w:t>
            </w:r>
            <w:r w:rsidR="00EB161B" w:rsidRPr="00ED58F3">
              <w:rPr>
                <w:rFonts w:asciiTheme="minorHAnsi" w:hAnsiTheme="minorHAnsi"/>
              </w:rPr>
              <w:t>, 2016 Code</w:t>
            </w:r>
          </w:p>
          <w:p w14:paraId="6C6D6C3D" w14:textId="77777777" w:rsidR="009A64AD" w:rsidRPr="00ED58F3" w:rsidRDefault="009A64AD" w:rsidP="00E9289C">
            <w:pPr>
              <w:jc w:val="center"/>
              <w:rPr>
                <w:rFonts w:asciiTheme="minorHAnsi" w:hAnsiTheme="minorHAnsi"/>
              </w:rPr>
            </w:pPr>
          </w:p>
        </w:tc>
        <w:tc>
          <w:tcPr>
            <w:tcW w:w="721" w:type="pct"/>
            <w:vAlign w:val="center"/>
          </w:tcPr>
          <w:p w14:paraId="3CDE4983" w14:textId="77777777" w:rsidR="00ED58F3" w:rsidRPr="00ED58F3" w:rsidRDefault="00ED58F3" w:rsidP="00ED58F3">
            <w:pPr>
              <w:jc w:val="center"/>
              <w:rPr>
                <w:rFonts w:asciiTheme="minorHAnsi" w:hAnsiTheme="minorHAnsi"/>
              </w:rPr>
            </w:pPr>
            <w:r w:rsidRPr="00ED58F3">
              <w:rPr>
                <w:rFonts w:asciiTheme="minorHAnsi" w:hAnsiTheme="minorHAnsi"/>
              </w:rPr>
              <w:t>N/A</w:t>
            </w:r>
          </w:p>
          <w:p w14:paraId="36B6E90D" w14:textId="77777777" w:rsidR="009A64AD" w:rsidRPr="00ED58F3" w:rsidRDefault="009A64AD" w:rsidP="00ED58F3">
            <w:pPr>
              <w:jc w:val="center"/>
              <w:rPr>
                <w:rFonts w:asciiTheme="minorHAnsi" w:hAnsiTheme="minorHAnsi"/>
              </w:rPr>
            </w:pPr>
          </w:p>
        </w:tc>
        <w:tc>
          <w:tcPr>
            <w:tcW w:w="761" w:type="pct"/>
            <w:shd w:val="clear" w:color="auto" w:fill="auto"/>
            <w:vAlign w:val="bottom"/>
          </w:tcPr>
          <w:p w14:paraId="221775FC" w14:textId="77777777" w:rsidR="002644F2" w:rsidRPr="00ED58F3" w:rsidRDefault="00D13E90" w:rsidP="00E9289C">
            <w:pPr>
              <w:jc w:val="center"/>
              <w:rPr>
                <w:rFonts w:asciiTheme="minorHAnsi" w:hAnsiTheme="minorHAnsi"/>
              </w:rPr>
            </w:pPr>
            <w:r w:rsidRPr="00ED58F3">
              <w:rPr>
                <w:rFonts w:asciiTheme="minorHAnsi" w:hAnsiTheme="minorHAnsi"/>
              </w:rPr>
              <w:t xml:space="preserve">2.0 GPM flow rate Showerhead </w:t>
            </w:r>
          </w:p>
          <w:p w14:paraId="79160B5A" w14:textId="77777777" w:rsidR="002644F2" w:rsidRPr="00ED58F3" w:rsidRDefault="002644F2" w:rsidP="00E9289C">
            <w:pPr>
              <w:jc w:val="center"/>
              <w:rPr>
                <w:rFonts w:asciiTheme="minorHAnsi" w:hAnsiTheme="minorHAnsi" w:cs="Arial"/>
                <w:color w:val="000000"/>
              </w:rPr>
            </w:pPr>
          </w:p>
        </w:tc>
        <w:tc>
          <w:tcPr>
            <w:tcW w:w="344" w:type="pct"/>
            <w:shd w:val="clear" w:color="auto" w:fill="auto"/>
            <w:vAlign w:val="center"/>
          </w:tcPr>
          <w:p w14:paraId="5DBE6E7C" w14:textId="77777777" w:rsidR="009A64AD" w:rsidRPr="00ED58F3" w:rsidRDefault="009A64AD" w:rsidP="00E9289C">
            <w:pPr>
              <w:jc w:val="center"/>
              <w:rPr>
                <w:rFonts w:asciiTheme="minorHAnsi" w:hAnsiTheme="minorHAnsi"/>
              </w:rPr>
            </w:pPr>
            <w:r w:rsidRPr="00ED58F3">
              <w:rPr>
                <w:rFonts w:asciiTheme="minorHAnsi" w:hAnsiTheme="minorHAnsi"/>
              </w:rPr>
              <w:t>RES</w:t>
            </w:r>
          </w:p>
        </w:tc>
        <w:tc>
          <w:tcPr>
            <w:tcW w:w="309" w:type="pct"/>
            <w:vAlign w:val="center"/>
          </w:tcPr>
          <w:p w14:paraId="6DA16F60" w14:textId="77777777" w:rsidR="00D13E90" w:rsidRPr="00ED58F3" w:rsidRDefault="009A64AD" w:rsidP="00E9289C">
            <w:pPr>
              <w:jc w:val="center"/>
              <w:rPr>
                <w:rFonts w:asciiTheme="minorHAnsi" w:hAnsiTheme="minorHAnsi"/>
              </w:rPr>
            </w:pPr>
            <w:r w:rsidRPr="00ED58F3">
              <w:rPr>
                <w:rFonts w:asciiTheme="minorHAnsi" w:hAnsiTheme="minorHAnsi"/>
              </w:rPr>
              <w:t>New, ROB</w:t>
            </w:r>
          </w:p>
          <w:p w14:paraId="653A9807" w14:textId="77777777" w:rsidR="009A64AD" w:rsidRPr="00ED58F3" w:rsidRDefault="009A64AD" w:rsidP="00E9289C">
            <w:pPr>
              <w:jc w:val="center"/>
              <w:rPr>
                <w:rFonts w:asciiTheme="minorHAnsi" w:hAnsiTheme="minorHAnsi"/>
              </w:rPr>
            </w:pPr>
          </w:p>
        </w:tc>
        <w:tc>
          <w:tcPr>
            <w:tcW w:w="411" w:type="pct"/>
            <w:shd w:val="clear" w:color="auto" w:fill="auto"/>
            <w:vAlign w:val="center"/>
          </w:tcPr>
          <w:p w14:paraId="13E742F3" w14:textId="77777777" w:rsidR="009A64AD" w:rsidRPr="00ED58F3" w:rsidRDefault="009A64AD" w:rsidP="00E9289C">
            <w:pPr>
              <w:jc w:val="center"/>
              <w:rPr>
                <w:rFonts w:asciiTheme="minorHAnsi" w:hAnsiTheme="minorHAnsi"/>
              </w:rPr>
            </w:pPr>
            <w:r w:rsidRPr="00ED58F3">
              <w:rPr>
                <w:rFonts w:asciiTheme="minorHAnsi" w:hAnsiTheme="minorHAnsi"/>
              </w:rPr>
              <w:t>Direct</w:t>
            </w:r>
          </w:p>
          <w:p w14:paraId="2A00282A" w14:textId="77777777" w:rsidR="009A64AD" w:rsidRPr="00ED58F3" w:rsidRDefault="009A64AD" w:rsidP="00E9289C">
            <w:pPr>
              <w:jc w:val="center"/>
              <w:rPr>
                <w:rFonts w:asciiTheme="minorHAnsi" w:hAnsiTheme="minorHAnsi"/>
              </w:rPr>
            </w:pPr>
            <w:r w:rsidRPr="00ED58F3">
              <w:rPr>
                <w:rFonts w:asciiTheme="minorHAnsi" w:hAnsiTheme="minorHAnsi"/>
              </w:rPr>
              <w:t xml:space="preserve"> Install</w:t>
            </w:r>
          </w:p>
        </w:tc>
        <w:tc>
          <w:tcPr>
            <w:tcW w:w="481" w:type="pct"/>
            <w:vAlign w:val="center"/>
          </w:tcPr>
          <w:p w14:paraId="63119C76" w14:textId="77777777" w:rsidR="009A64AD" w:rsidRPr="00ED58F3" w:rsidRDefault="00822115" w:rsidP="00E9289C">
            <w:pPr>
              <w:jc w:val="center"/>
              <w:rPr>
                <w:rFonts w:asciiTheme="minorHAnsi" w:hAnsiTheme="minorHAnsi"/>
              </w:rPr>
            </w:pPr>
            <w:r w:rsidRPr="00ED58F3">
              <w:rPr>
                <w:rFonts w:asciiTheme="minorHAnsi" w:hAnsiTheme="minorHAnsi"/>
              </w:rPr>
              <w:t>WtrHt-WH-Shrhd/</w:t>
            </w:r>
            <w:r w:rsidR="00ED58F3" w:rsidRPr="00ED58F3">
              <w:rPr>
                <w:rFonts w:asciiTheme="minorHAnsi" w:hAnsiTheme="minorHAnsi"/>
              </w:rPr>
              <w:t>10</w:t>
            </w:r>
          </w:p>
        </w:tc>
        <w:tc>
          <w:tcPr>
            <w:tcW w:w="418" w:type="pct"/>
            <w:shd w:val="clear" w:color="auto" w:fill="auto"/>
            <w:noWrap/>
            <w:vAlign w:val="center"/>
          </w:tcPr>
          <w:p w14:paraId="35AC4677" w14:textId="77777777" w:rsidR="002644F2" w:rsidRPr="00ED58F3" w:rsidRDefault="002644F2" w:rsidP="002644F2">
            <w:pPr>
              <w:jc w:val="center"/>
              <w:rPr>
                <w:rFonts w:asciiTheme="minorHAnsi" w:hAnsiTheme="minorHAnsi"/>
                <w:color w:val="000000"/>
              </w:rPr>
            </w:pPr>
            <w:r w:rsidRPr="00ED58F3">
              <w:rPr>
                <w:rFonts w:asciiTheme="minorHAnsi" w:hAnsiTheme="minorHAnsi"/>
                <w:color w:val="000000"/>
              </w:rPr>
              <w:t>Res-sAll-mDHWshwr</w:t>
            </w:r>
          </w:p>
          <w:p w14:paraId="2D1816C7" w14:textId="77777777" w:rsidR="009A64AD" w:rsidRPr="00ED58F3" w:rsidRDefault="009A64AD" w:rsidP="00E9289C">
            <w:pPr>
              <w:jc w:val="center"/>
              <w:rPr>
                <w:rFonts w:asciiTheme="minorHAnsi" w:hAnsiTheme="minorHAnsi"/>
              </w:rPr>
            </w:pPr>
          </w:p>
        </w:tc>
        <w:tc>
          <w:tcPr>
            <w:tcW w:w="451" w:type="pct"/>
            <w:vAlign w:val="center"/>
          </w:tcPr>
          <w:p w14:paraId="102E9814" w14:textId="77777777" w:rsidR="009A64AD" w:rsidRPr="00ED58F3" w:rsidRDefault="002644F2" w:rsidP="00E9289C">
            <w:pPr>
              <w:jc w:val="center"/>
              <w:rPr>
                <w:rFonts w:asciiTheme="minorHAnsi" w:hAnsiTheme="minorHAnsi"/>
              </w:rPr>
            </w:pPr>
            <w:r w:rsidRPr="00ED58F3">
              <w:rPr>
                <w:rFonts w:asciiTheme="minorHAnsi" w:hAnsiTheme="minorHAnsi"/>
              </w:rPr>
              <w:t>Res-LowF-SH-All</w:t>
            </w:r>
          </w:p>
        </w:tc>
      </w:tr>
      <w:tr w:rsidR="002644F2" w14:paraId="1EBED1A0" w14:textId="77777777" w:rsidTr="002644F2">
        <w:trPr>
          <w:trHeight w:val="620"/>
          <w:jc w:val="center"/>
        </w:trPr>
        <w:tc>
          <w:tcPr>
            <w:tcW w:w="451" w:type="pct"/>
            <w:vAlign w:val="center"/>
          </w:tcPr>
          <w:p w14:paraId="47278BEB" w14:textId="77777777" w:rsidR="009A64AD" w:rsidRPr="00ED58F3" w:rsidRDefault="00395C26" w:rsidP="009A64AD">
            <w:pPr>
              <w:jc w:val="center"/>
              <w:rPr>
                <w:rFonts w:asciiTheme="minorHAnsi" w:hAnsiTheme="minorHAnsi"/>
                <w:color w:val="000000"/>
              </w:rPr>
            </w:pPr>
            <w:r w:rsidRPr="00ED58F3">
              <w:rPr>
                <w:rFonts w:asciiTheme="minorHAnsi" w:hAnsiTheme="minorHAnsi"/>
                <w:color w:val="000000"/>
              </w:rPr>
              <w:t>ShwShh005</w:t>
            </w:r>
          </w:p>
          <w:p w14:paraId="532F9D66" w14:textId="77777777" w:rsidR="009A64AD" w:rsidRPr="00ED58F3" w:rsidRDefault="009A64AD" w:rsidP="009A64AD">
            <w:pPr>
              <w:jc w:val="center"/>
              <w:rPr>
                <w:rFonts w:asciiTheme="minorHAnsi" w:hAnsiTheme="minorHAnsi"/>
                <w:color w:val="000000"/>
              </w:rPr>
            </w:pPr>
          </w:p>
        </w:tc>
        <w:tc>
          <w:tcPr>
            <w:tcW w:w="653" w:type="pct"/>
            <w:vAlign w:val="center"/>
          </w:tcPr>
          <w:p w14:paraId="64B62287" w14:textId="77777777" w:rsidR="009A64AD" w:rsidRPr="00ED58F3" w:rsidRDefault="009A64AD" w:rsidP="009A64AD">
            <w:pPr>
              <w:jc w:val="center"/>
              <w:rPr>
                <w:rFonts w:asciiTheme="minorHAnsi" w:hAnsiTheme="minorHAnsi"/>
              </w:rPr>
            </w:pPr>
            <w:r w:rsidRPr="00ED58F3">
              <w:rPr>
                <w:rFonts w:asciiTheme="minorHAnsi" w:hAnsiTheme="minorHAnsi"/>
              </w:rPr>
              <w:t>Showerhead, 1.70 GPM</w:t>
            </w:r>
            <w:r w:rsidR="00EB161B" w:rsidRPr="00ED58F3">
              <w:rPr>
                <w:rFonts w:asciiTheme="minorHAnsi" w:hAnsiTheme="minorHAnsi"/>
              </w:rPr>
              <w:t>, 2016 Code</w:t>
            </w:r>
          </w:p>
          <w:p w14:paraId="3A577208" w14:textId="77777777" w:rsidR="009A64AD" w:rsidRPr="00ED58F3" w:rsidRDefault="009A64AD" w:rsidP="009A64AD">
            <w:pPr>
              <w:jc w:val="center"/>
              <w:rPr>
                <w:rFonts w:asciiTheme="minorHAnsi" w:hAnsiTheme="minorHAnsi"/>
              </w:rPr>
            </w:pPr>
          </w:p>
        </w:tc>
        <w:tc>
          <w:tcPr>
            <w:tcW w:w="721" w:type="pct"/>
            <w:vAlign w:val="center"/>
          </w:tcPr>
          <w:p w14:paraId="47BE6057" w14:textId="77777777" w:rsidR="00ED58F3" w:rsidRPr="00ED58F3" w:rsidRDefault="00ED58F3" w:rsidP="00ED58F3">
            <w:pPr>
              <w:jc w:val="center"/>
              <w:rPr>
                <w:rFonts w:asciiTheme="minorHAnsi" w:hAnsiTheme="minorHAnsi"/>
              </w:rPr>
            </w:pPr>
            <w:r w:rsidRPr="00ED58F3">
              <w:rPr>
                <w:rFonts w:asciiTheme="minorHAnsi" w:hAnsiTheme="minorHAnsi"/>
              </w:rPr>
              <w:t>N/A</w:t>
            </w:r>
          </w:p>
          <w:p w14:paraId="6D82D5B9" w14:textId="77777777" w:rsidR="009A64AD" w:rsidRPr="00ED58F3" w:rsidRDefault="009A64AD" w:rsidP="009A64AD">
            <w:pPr>
              <w:jc w:val="center"/>
              <w:rPr>
                <w:rFonts w:asciiTheme="minorHAnsi" w:hAnsiTheme="minorHAnsi"/>
              </w:rPr>
            </w:pPr>
          </w:p>
          <w:p w14:paraId="4F4E1E88" w14:textId="77777777" w:rsidR="009A64AD" w:rsidRPr="00ED58F3" w:rsidRDefault="009A64AD" w:rsidP="00E9289C">
            <w:pPr>
              <w:jc w:val="center"/>
              <w:rPr>
                <w:rFonts w:asciiTheme="minorHAnsi" w:hAnsiTheme="minorHAnsi"/>
              </w:rPr>
            </w:pPr>
          </w:p>
        </w:tc>
        <w:tc>
          <w:tcPr>
            <w:tcW w:w="761" w:type="pct"/>
            <w:shd w:val="clear" w:color="auto" w:fill="auto"/>
            <w:vAlign w:val="bottom"/>
          </w:tcPr>
          <w:p w14:paraId="02F618DB" w14:textId="77777777" w:rsidR="009A64AD" w:rsidRPr="00ED58F3" w:rsidRDefault="00D13E90" w:rsidP="00E9289C">
            <w:pPr>
              <w:jc w:val="center"/>
              <w:rPr>
                <w:rFonts w:asciiTheme="minorHAnsi" w:hAnsiTheme="minorHAnsi"/>
              </w:rPr>
            </w:pPr>
            <w:r w:rsidRPr="00ED58F3">
              <w:rPr>
                <w:rFonts w:asciiTheme="minorHAnsi" w:hAnsiTheme="minorHAnsi"/>
              </w:rPr>
              <w:t>2.0 GPM flow rate Showerhead</w:t>
            </w:r>
          </w:p>
          <w:p w14:paraId="36244E0B" w14:textId="77777777" w:rsidR="002644F2" w:rsidRPr="00ED58F3" w:rsidRDefault="002644F2" w:rsidP="00E9289C">
            <w:pPr>
              <w:jc w:val="center"/>
              <w:rPr>
                <w:rFonts w:asciiTheme="minorHAnsi" w:hAnsiTheme="minorHAnsi"/>
              </w:rPr>
            </w:pPr>
          </w:p>
          <w:p w14:paraId="29D2D697" w14:textId="77777777" w:rsidR="002644F2" w:rsidRPr="00ED58F3" w:rsidRDefault="002644F2" w:rsidP="00E9289C">
            <w:pPr>
              <w:jc w:val="center"/>
              <w:rPr>
                <w:rFonts w:asciiTheme="minorHAnsi" w:hAnsiTheme="minorHAnsi"/>
              </w:rPr>
            </w:pPr>
          </w:p>
        </w:tc>
        <w:tc>
          <w:tcPr>
            <w:tcW w:w="344" w:type="pct"/>
            <w:shd w:val="clear" w:color="auto" w:fill="auto"/>
            <w:vAlign w:val="center"/>
          </w:tcPr>
          <w:p w14:paraId="187F1A20" w14:textId="77777777" w:rsidR="009A64AD" w:rsidRPr="00ED58F3" w:rsidRDefault="009A64AD" w:rsidP="00E9289C">
            <w:pPr>
              <w:jc w:val="center"/>
              <w:rPr>
                <w:rFonts w:asciiTheme="minorHAnsi" w:hAnsiTheme="minorHAnsi"/>
              </w:rPr>
            </w:pPr>
            <w:r w:rsidRPr="00ED58F3">
              <w:rPr>
                <w:rFonts w:asciiTheme="minorHAnsi" w:hAnsiTheme="minorHAnsi"/>
              </w:rPr>
              <w:t>RES</w:t>
            </w:r>
          </w:p>
        </w:tc>
        <w:tc>
          <w:tcPr>
            <w:tcW w:w="309" w:type="pct"/>
            <w:vAlign w:val="center"/>
          </w:tcPr>
          <w:p w14:paraId="5F1A0B19" w14:textId="77777777" w:rsidR="00D13E90" w:rsidRPr="00ED58F3" w:rsidRDefault="009A64AD" w:rsidP="00E9289C">
            <w:pPr>
              <w:jc w:val="center"/>
              <w:rPr>
                <w:rFonts w:asciiTheme="minorHAnsi" w:hAnsiTheme="minorHAnsi"/>
              </w:rPr>
            </w:pPr>
            <w:r w:rsidRPr="00ED58F3">
              <w:rPr>
                <w:rFonts w:asciiTheme="minorHAnsi" w:hAnsiTheme="minorHAnsi"/>
              </w:rPr>
              <w:t>New, ROB</w:t>
            </w:r>
            <w:r w:rsidR="00D13E90" w:rsidRPr="00ED58F3">
              <w:rPr>
                <w:rFonts w:asciiTheme="minorHAnsi" w:hAnsiTheme="minorHAnsi"/>
              </w:rPr>
              <w:t>,</w:t>
            </w:r>
          </w:p>
          <w:p w14:paraId="0528B73F" w14:textId="77777777" w:rsidR="009A64AD" w:rsidRPr="00ED58F3" w:rsidRDefault="009A64AD" w:rsidP="00E9289C">
            <w:pPr>
              <w:jc w:val="center"/>
              <w:rPr>
                <w:rFonts w:asciiTheme="minorHAnsi" w:hAnsiTheme="minorHAnsi"/>
              </w:rPr>
            </w:pPr>
          </w:p>
        </w:tc>
        <w:tc>
          <w:tcPr>
            <w:tcW w:w="411" w:type="pct"/>
            <w:shd w:val="clear" w:color="auto" w:fill="auto"/>
            <w:vAlign w:val="center"/>
          </w:tcPr>
          <w:p w14:paraId="060A945A" w14:textId="77777777" w:rsidR="009A64AD" w:rsidRPr="00ED58F3" w:rsidRDefault="009A64AD" w:rsidP="009A64AD">
            <w:pPr>
              <w:jc w:val="center"/>
              <w:rPr>
                <w:rFonts w:asciiTheme="minorHAnsi" w:hAnsiTheme="minorHAnsi"/>
              </w:rPr>
            </w:pPr>
            <w:r w:rsidRPr="00ED58F3">
              <w:rPr>
                <w:rFonts w:asciiTheme="minorHAnsi" w:hAnsiTheme="minorHAnsi"/>
              </w:rPr>
              <w:t>Direct</w:t>
            </w:r>
          </w:p>
          <w:p w14:paraId="5EE9F777" w14:textId="77777777" w:rsidR="009A64AD" w:rsidRPr="00ED58F3" w:rsidRDefault="009A64AD" w:rsidP="009A64AD">
            <w:pPr>
              <w:jc w:val="center"/>
              <w:rPr>
                <w:rFonts w:asciiTheme="minorHAnsi" w:hAnsiTheme="minorHAnsi"/>
              </w:rPr>
            </w:pPr>
            <w:r w:rsidRPr="00ED58F3">
              <w:rPr>
                <w:rFonts w:asciiTheme="minorHAnsi" w:hAnsiTheme="minorHAnsi"/>
              </w:rPr>
              <w:t xml:space="preserve"> Install</w:t>
            </w:r>
          </w:p>
        </w:tc>
        <w:tc>
          <w:tcPr>
            <w:tcW w:w="481" w:type="pct"/>
            <w:vAlign w:val="center"/>
          </w:tcPr>
          <w:p w14:paraId="50C787F7" w14:textId="77777777" w:rsidR="009A64AD" w:rsidRPr="00ED58F3" w:rsidRDefault="00822115" w:rsidP="00E9289C">
            <w:pPr>
              <w:jc w:val="center"/>
              <w:rPr>
                <w:rFonts w:asciiTheme="minorHAnsi" w:hAnsiTheme="minorHAnsi"/>
              </w:rPr>
            </w:pPr>
            <w:r w:rsidRPr="00ED58F3">
              <w:rPr>
                <w:rFonts w:asciiTheme="minorHAnsi" w:hAnsiTheme="minorHAnsi"/>
              </w:rPr>
              <w:t>WtrHt-WH-Shrhd/</w:t>
            </w:r>
            <w:r w:rsidR="00ED58F3" w:rsidRPr="00ED58F3">
              <w:rPr>
                <w:rFonts w:asciiTheme="minorHAnsi" w:hAnsiTheme="minorHAnsi"/>
              </w:rPr>
              <w:t>10</w:t>
            </w:r>
          </w:p>
        </w:tc>
        <w:tc>
          <w:tcPr>
            <w:tcW w:w="418" w:type="pct"/>
            <w:shd w:val="clear" w:color="auto" w:fill="auto"/>
            <w:noWrap/>
            <w:vAlign w:val="center"/>
          </w:tcPr>
          <w:p w14:paraId="11B7F29D" w14:textId="77777777" w:rsidR="002644F2" w:rsidRPr="00ED58F3" w:rsidRDefault="002644F2" w:rsidP="002644F2">
            <w:pPr>
              <w:jc w:val="center"/>
              <w:rPr>
                <w:rFonts w:asciiTheme="minorHAnsi" w:hAnsiTheme="minorHAnsi"/>
                <w:color w:val="000000"/>
              </w:rPr>
            </w:pPr>
            <w:r w:rsidRPr="00ED58F3">
              <w:rPr>
                <w:rFonts w:asciiTheme="minorHAnsi" w:hAnsiTheme="minorHAnsi"/>
                <w:color w:val="000000"/>
              </w:rPr>
              <w:t>Res-sAll-mDHWshwr</w:t>
            </w:r>
          </w:p>
          <w:p w14:paraId="58E32961" w14:textId="77777777" w:rsidR="009A64AD" w:rsidRPr="00ED58F3" w:rsidRDefault="009A64AD" w:rsidP="00E9289C">
            <w:pPr>
              <w:jc w:val="center"/>
              <w:rPr>
                <w:rFonts w:asciiTheme="minorHAnsi" w:hAnsiTheme="minorHAnsi"/>
              </w:rPr>
            </w:pPr>
          </w:p>
        </w:tc>
        <w:tc>
          <w:tcPr>
            <w:tcW w:w="451" w:type="pct"/>
            <w:vAlign w:val="center"/>
          </w:tcPr>
          <w:p w14:paraId="1DB75EDC" w14:textId="77777777" w:rsidR="009A64AD" w:rsidRPr="00ED58F3" w:rsidRDefault="002644F2" w:rsidP="00E9289C">
            <w:pPr>
              <w:jc w:val="center"/>
              <w:rPr>
                <w:rFonts w:asciiTheme="minorHAnsi" w:hAnsiTheme="minorHAnsi"/>
              </w:rPr>
            </w:pPr>
            <w:r w:rsidRPr="00ED58F3">
              <w:rPr>
                <w:rFonts w:asciiTheme="minorHAnsi" w:hAnsiTheme="minorHAnsi"/>
              </w:rPr>
              <w:t>Res-LowF-SH-All</w:t>
            </w:r>
          </w:p>
        </w:tc>
      </w:tr>
      <w:tr w:rsidR="00ED58F3" w14:paraId="4A61BD67" w14:textId="77777777" w:rsidTr="00DD4FF6">
        <w:trPr>
          <w:trHeight w:val="620"/>
          <w:jc w:val="center"/>
        </w:trPr>
        <w:tc>
          <w:tcPr>
            <w:tcW w:w="451" w:type="pct"/>
            <w:vAlign w:val="center"/>
          </w:tcPr>
          <w:p w14:paraId="197CA757" w14:textId="77777777" w:rsidR="00ED58F3" w:rsidRPr="00ED58F3" w:rsidRDefault="00ED58F3" w:rsidP="00EB161B">
            <w:pPr>
              <w:jc w:val="center"/>
              <w:rPr>
                <w:rFonts w:asciiTheme="minorHAnsi" w:hAnsiTheme="minorHAnsi"/>
                <w:color w:val="000000"/>
              </w:rPr>
            </w:pPr>
            <w:r w:rsidRPr="00ED58F3">
              <w:rPr>
                <w:rFonts w:asciiTheme="minorHAnsi" w:hAnsiTheme="minorHAnsi"/>
                <w:color w:val="000000"/>
              </w:rPr>
              <w:t>ShwShh00</w:t>
            </w:r>
            <w:r w:rsidR="001D5554">
              <w:rPr>
                <w:rFonts w:asciiTheme="minorHAnsi" w:hAnsiTheme="minorHAnsi"/>
                <w:color w:val="000000"/>
              </w:rPr>
              <w:t>6</w:t>
            </w:r>
          </w:p>
          <w:p w14:paraId="5E2C81A1" w14:textId="77777777" w:rsidR="00ED58F3" w:rsidRPr="00ED58F3" w:rsidRDefault="00ED58F3" w:rsidP="00EB161B">
            <w:pPr>
              <w:jc w:val="center"/>
              <w:rPr>
                <w:rFonts w:asciiTheme="minorHAnsi" w:hAnsiTheme="minorHAnsi"/>
                <w:color w:val="000000"/>
              </w:rPr>
            </w:pPr>
          </w:p>
          <w:p w14:paraId="6C75F333" w14:textId="77777777" w:rsidR="00ED58F3" w:rsidRPr="00ED58F3" w:rsidRDefault="00ED58F3" w:rsidP="00EB161B">
            <w:pPr>
              <w:jc w:val="center"/>
              <w:rPr>
                <w:rFonts w:asciiTheme="minorHAnsi" w:hAnsiTheme="minorHAnsi"/>
              </w:rPr>
            </w:pPr>
          </w:p>
        </w:tc>
        <w:tc>
          <w:tcPr>
            <w:tcW w:w="653" w:type="pct"/>
            <w:vAlign w:val="center"/>
          </w:tcPr>
          <w:p w14:paraId="03FFD315" w14:textId="77777777" w:rsidR="00ED58F3" w:rsidRPr="00ED58F3" w:rsidRDefault="00ED58F3" w:rsidP="00DD4FF6">
            <w:pPr>
              <w:jc w:val="center"/>
              <w:rPr>
                <w:rFonts w:asciiTheme="minorHAnsi" w:hAnsiTheme="minorHAnsi"/>
              </w:rPr>
            </w:pPr>
            <w:r w:rsidRPr="00ED58F3">
              <w:rPr>
                <w:rFonts w:asciiTheme="minorHAnsi" w:hAnsiTheme="minorHAnsi"/>
              </w:rPr>
              <w:t>Showerhead, 1.0 GPM, 2018 Code</w:t>
            </w:r>
          </w:p>
        </w:tc>
        <w:tc>
          <w:tcPr>
            <w:tcW w:w="721" w:type="pct"/>
            <w:vAlign w:val="center"/>
          </w:tcPr>
          <w:p w14:paraId="0851814F" w14:textId="77777777" w:rsidR="00ED58F3" w:rsidRPr="00ED58F3" w:rsidRDefault="00ED58F3" w:rsidP="00DD4FF6">
            <w:pPr>
              <w:jc w:val="center"/>
              <w:rPr>
                <w:rFonts w:asciiTheme="minorHAnsi" w:hAnsiTheme="minorHAnsi"/>
              </w:rPr>
            </w:pPr>
            <w:r w:rsidRPr="00ED58F3">
              <w:rPr>
                <w:rFonts w:asciiTheme="minorHAnsi" w:hAnsiTheme="minorHAnsi"/>
              </w:rPr>
              <w:t>2.25 GPM flow rate Showerhead</w:t>
            </w:r>
          </w:p>
          <w:p w14:paraId="39DA5B69" w14:textId="77777777" w:rsidR="00ED58F3" w:rsidRPr="00ED58F3" w:rsidRDefault="00ED58F3" w:rsidP="00DD4FF6">
            <w:pPr>
              <w:jc w:val="center"/>
              <w:rPr>
                <w:rFonts w:asciiTheme="minorHAnsi" w:hAnsiTheme="minorHAnsi"/>
              </w:rPr>
            </w:pPr>
          </w:p>
        </w:tc>
        <w:tc>
          <w:tcPr>
            <w:tcW w:w="761" w:type="pct"/>
            <w:shd w:val="clear" w:color="auto" w:fill="auto"/>
            <w:vAlign w:val="bottom"/>
          </w:tcPr>
          <w:p w14:paraId="08F1AF54" w14:textId="77777777" w:rsidR="00ED58F3" w:rsidRPr="00ED58F3" w:rsidRDefault="00CD1479" w:rsidP="00ED58F3">
            <w:pPr>
              <w:jc w:val="center"/>
              <w:rPr>
                <w:rFonts w:asciiTheme="minorHAnsi" w:hAnsiTheme="minorHAnsi"/>
              </w:rPr>
            </w:pPr>
            <w:r>
              <w:rPr>
                <w:rFonts w:asciiTheme="minorHAnsi" w:hAnsiTheme="minorHAnsi"/>
              </w:rPr>
              <w:t>1.8</w:t>
            </w:r>
            <w:r w:rsidR="00ED58F3" w:rsidRPr="00ED58F3">
              <w:rPr>
                <w:rFonts w:asciiTheme="minorHAnsi" w:hAnsiTheme="minorHAnsi"/>
              </w:rPr>
              <w:t xml:space="preserve"> GPM flow rate Showerhead</w:t>
            </w:r>
          </w:p>
          <w:p w14:paraId="3ADFD75F" w14:textId="77777777" w:rsidR="00ED58F3" w:rsidRPr="00ED58F3" w:rsidRDefault="00ED58F3" w:rsidP="00E9289C">
            <w:pPr>
              <w:jc w:val="center"/>
              <w:rPr>
                <w:rFonts w:asciiTheme="minorHAnsi" w:hAnsiTheme="minorHAnsi"/>
              </w:rPr>
            </w:pPr>
          </w:p>
        </w:tc>
        <w:tc>
          <w:tcPr>
            <w:tcW w:w="344" w:type="pct"/>
            <w:shd w:val="clear" w:color="auto" w:fill="auto"/>
            <w:vAlign w:val="center"/>
          </w:tcPr>
          <w:p w14:paraId="385637A5" w14:textId="77777777" w:rsidR="00ED58F3" w:rsidRPr="00ED58F3" w:rsidRDefault="00ED58F3" w:rsidP="00E9289C">
            <w:pPr>
              <w:jc w:val="center"/>
              <w:rPr>
                <w:rFonts w:asciiTheme="minorHAnsi" w:hAnsiTheme="minorHAnsi"/>
              </w:rPr>
            </w:pPr>
            <w:r w:rsidRPr="00ED58F3">
              <w:rPr>
                <w:rFonts w:asciiTheme="minorHAnsi" w:hAnsiTheme="minorHAnsi"/>
              </w:rPr>
              <w:t>RES</w:t>
            </w:r>
          </w:p>
        </w:tc>
        <w:tc>
          <w:tcPr>
            <w:tcW w:w="309" w:type="pct"/>
            <w:vAlign w:val="center"/>
          </w:tcPr>
          <w:p w14:paraId="5EA19081" w14:textId="77777777" w:rsidR="00ED58F3" w:rsidRPr="00ED58F3" w:rsidRDefault="00ED58F3" w:rsidP="00E9289C">
            <w:pPr>
              <w:jc w:val="center"/>
              <w:rPr>
                <w:rFonts w:asciiTheme="minorHAnsi" w:hAnsiTheme="minorHAnsi"/>
              </w:rPr>
            </w:pPr>
            <w:r w:rsidRPr="00ED58F3">
              <w:rPr>
                <w:rFonts w:asciiTheme="minorHAnsi" w:hAnsiTheme="minorHAnsi"/>
              </w:rPr>
              <w:t>ER</w:t>
            </w:r>
          </w:p>
        </w:tc>
        <w:tc>
          <w:tcPr>
            <w:tcW w:w="411" w:type="pct"/>
            <w:shd w:val="clear" w:color="auto" w:fill="auto"/>
            <w:vAlign w:val="center"/>
          </w:tcPr>
          <w:p w14:paraId="77317D5A" w14:textId="77777777" w:rsidR="00ED58F3" w:rsidRPr="00ED58F3" w:rsidRDefault="00ED58F3" w:rsidP="00ED58F3">
            <w:pPr>
              <w:jc w:val="center"/>
              <w:rPr>
                <w:rFonts w:asciiTheme="minorHAnsi" w:hAnsiTheme="minorHAnsi"/>
              </w:rPr>
            </w:pPr>
            <w:r w:rsidRPr="00ED58F3">
              <w:rPr>
                <w:rFonts w:asciiTheme="minorHAnsi" w:hAnsiTheme="minorHAnsi"/>
              </w:rPr>
              <w:t>Direct</w:t>
            </w:r>
          </w:p>
          <w:p w14:paraId="40A2D364" w14:textId="77777777" w:rsidR="00ED58F3" w:rsidRPr="00ED58F3" w:rsidRDefault="00ED58F3" w:rsidP="00ED58F3">
            <w:pPr>
              <w:jc w:val="center"/>
              <w:rPr>
                <w:rFonts w:asciiTheme="minorHAnsi" w:hAnsiTheme="minorHAnsi"/>
              </w:rPr>
            </w:pPr>
            <w:r w:rsidRPr="00ED58F3">
              <w:rPr>
                <w:rFonts w:asciiTheme="minorHAnsi" w:hAnsiTheme="minorHAnsi"/>
              </w:rPr>
              <w:t xml:space="preserve"> Install</w:t>
            </w:r>
          </w:p>
        </w:tc>
        <w:tc>
          <w:tcPr>
            <w:tcW w:w="481" w:type="pct"/>
            <w:vAlign w:val="center"/>
          </w:tcPr>
          <w:p w14:paraId="41947A2C" w14:textId="77777777" w:rsidR="00ED58F3" w:rsidRPr="00ED58F3" w:rsidRDefault="00ED58F3" w:rsidP="00E9289C">
            <w:pPr>
              <w:jc w:val="center"/>
              <w:rPr>
                <w:rFonts w:asciiTheme="minorHAnsi" w:hAnsiTheme="minorHAnsi"/>
              </w:rPr>
            </w:pPr>
            <w:r w:rsidRPr="00ED58F3">
              <w:rPr>
                <w:rFonts w:asciiTheme="minorHAnsi" w:hAnsiTheme="minorHAnsi"/>
              </w:rPr>
              <w:t>WtrHt-WH-Shrhd/3.33</w:t>
            </w:r>
          </w:p>
        </w:tc>
        <w:tc>
          <w:tcPr>
            <w:tcW w:w="418" w:type="pct"/>
            <w:shd w:val="clear" w:color="auto" w:fill="auto"/>
            <w:noWrap/>
          </w:tcPr>
          <w:p w14:paraId="781FB176" w14:textId="77777777" w:rsidR="00ED58F3" w:rsidRPr="00ED58F3" w:rsidRDefault="00ED58F3" w:rsidP="00ED58F3">
            <w:pPr>
              <w:jc w:val="center"/>
              <w:rPr>
                <w:rFonts w:asciiTheme="minorHAnsi" w:hAnsiTheme="minorHAnsi"/>
              </w:rPr>
            </w:pPr>
            <w:r w:rsidRPr="00ED58F3">
              <w:rPr>
                <w:rFonts w:asciiTheme="minorHAnsi" w:hAnsiTheme="minorHAnsi"/>
                <w:color w:val="000000"/>
              </w:rPr>
              <w:t>Res-sAll-mDHWshwr</w:t>
            </w:r>
          </w:p>
        </w:tc>
        <w:tc>
          <w:tcPr>
            <w:tcW w:w="451" w:type="pct"/>
          </w:tcPr>
          <w:p w14:paraId="72E80702" w14:textId="77777777" w:rsidR="00ED58F3" w:rsidRPr="00ED58F3" w:rsidRDefault="00ED58F3">
            <w:pPr>
              <w:rPr>
                <w:rFonts w:asciiTheme="minorHAnsi" w:hAnsiTheme="minorHAnsi"/>
              </w:rPr>
            </w:pPr>
            <w:r w:rsidRPr="00ED58F3">
              <w:rPr>
                <w:rFonts w:asciiTheme="minorHAnsi" w:hAnsiTheme="minorHAnsi"/>
              </w:rPr>
              <w:t>Res-LowF-SH-All</w:t>
            </w:r>
          </w:p>
        </w:tc>
      </w:tr>
      <w:tr w:rsidR="00ED58F3" w14:paraId="53E8ADCA" w14:textId="77777777" w:rsidTr="00DD4FF6">
        <w:trPr>
          <w:trHeight w:val="620"/>
          <w:jc w:val="center"/>
        </w:trPr>
        <w:tc>
          <w:tcPr>
            <w:tcW w:w="451" w:type="pct"/>
            <w:vAlign w:val="center"/>
          </w:tcPr>
          <w:p w14:paraId="22AC04FE" w14:textId="77777777" w:rsidR="00ED58F3" w:rsidRPr="00ED58F3" w:rsidRDefault="00ED58F3" w:rsidP="00EB161B">
            <w:pPr>
              <w:jc w:val="center"/>
              <w:rPr>
                <w:rFonts w:asciiTheme="minorHAnsi" w:hAnsiTheme="minorHAnsi"/>
                <w:color w:val="000000"/>
              </w:rPr>
            </w:pPr>
            <w:r w:rsidRPr="00ED58F3">
              <w:rPr>
                <w:rFonts w:asciiTheme="minorHAnsi" w:hAnsiTheme="minorHAnsi"/>
                <w:color w:val="000000"/>
              </w:rPr>
              <w:t>ShwShh00</w:t>
            </w:r>
            <w:r w:rsidR="001D5554">
              <w:rPr>
                <w:rFonts w:asciiTheme="minorHAnsi" w:hAnsiTheme="minorHAnsi"/>
                <w:color w:val="000000"/>
              </w:rPr>
              <w:t>7</w:t>
            </w:r>
          </w:p>
          <w:p w14:paraId="3C483F51" w14:textId="77777777" w:rsidR="00ED58F3" w:rsidRPr="00ED58F3" w:rsidRDefault="00ED58F3" w:rsidP="00EB161B">
            <w:pPr>
              <w:jc w:val="center"/>
              <w:rPr>
                <w:rFonts w:asciiTheme="minorHAnsi" w:hAnsiTheme="minorHAnsi"/>
                <w:color w:val="000000"/>
              </w:rPr>
            </w:pPr>
          </w:p>
          <w:p w14:paraId="3AB1E55C" w14:textId="77777777" w:rsidR="00ED58F3" w:rsidRPr="00ED58F3" w:rsidRDefault="00ED58F3" w:rsidP="00EB161B">
            <w:pPr>
              <w:jc w:val="center"/>
              <w:rPr>
                <w:rFonts w:asciiTheme="minorHAnsi" w:hAnsiTheme="minorHAnsi"/>
              </w:rPr>
            </w:pPr>
          </w:p>
        </w:tc>
        <w:tc>
          <w:tcPr>
            <w:tcW w:w="653" w:type="pct"/>
            <w:vAlign w:val="center"/>
          </w:tcPr>
          <w:p w14:paraId="55B8D994" w14:textId="77777777" w:rsidR="00ED58F3" w:rsidRPr="00ED58F3" w:rsidRDefault="00ED58F3" w:rsidP="00DD4FF6">
            <w:pPr>
              <w:jc w:val="center"/>
              <w:rPr>
                <w:rFonts w:asciiTheme="minorHAnsi" w:hAnsiTheme="minorHAnsi"/>
              </w:rPr>
            </w:pPr>
            <w:r w:rsidRPr="00ED58F3">
              <w:rPr>
                <w:rFonts w:asciiTheme="minorHAnsi" w:hAnsiTheme="minorHAnsi"/>
              </w:rPr>
              <w:t>Showerhead, 1.25 GPM, 2018 Code</w:t>
            </w:r>
          </w:p>
          <w:p w14:paraId="2F7FF6D5" w14:textId="77777777" w:rsidR="00ED58F3" w:rsidRPr="00ED58F3" w:rsidRDefault="00ED58F3" w:rsidP="00DD4FF6">
            <w:pPr>
              <w:jc w:val="center"/>
              <w:rPr>
                <w:rFonts w:asciiTheme="minorHAnsi" w:hAnsiTheme="minorHAnsi"/>
              </w:rPr>
            </w:pPr>
          </w:p>
        </w:tc>
        <w:tc>
          <w:tcPr>
            <w:tcW w:w="721" w:type="pct"/>
            <w:vAlign w:val="center"/>
          </w:tcPr>
          <w:p w14:paraId="5B2D0AB7" w14:textId="77777777" w:rsidR="00ED58F3" w:rsidRPr="00ED58F3" w:rsidRDefault="00ED58F3" w:rsidP="00DD4FF6">
            <w:pPr>
              <w:jc w:val="center"/>
              <w:rPr>
                <w:rFonts w:asciiTheme="minorHAnsi" w:hAnsiTheme="minorHAnsi"/>
              </w:rPr>
            </w:pPr>
            <w:r w:rsidRPr="00ED58F3">
              <w:rPr>
                <w:rFonts w:asciiTheme="minorHAnsi" w:hAnsiTheme="minorHAnsi"/>
              </w:rPr>
              <w:t>2.25 GPM flow rate Showerhead</w:t>
            </w:r>
          </w:p>
          <w:p w14:paraId="6A00F74E" w14:textId="77777777" w:rsidR="00ED58F3" w:rsidRPr="00ED58F3" w:rsidRDefault="00ED58F3" w:rsidP="00DD4FF6">
            <w:pPr>
              <w:jc w:val="center"/>
              <w:rPr>
                <w:rFonts w:asciiTheme="minorHAnsi" w:hAnsiTheme="minorHAnsi"/>
              </w:rPr>
            </w:pPr>
          </w:p>
        </w:tc>
        <w:tc>
          <w:tcPr>
            <w:tcW w:w="761" w:type="pct"/>
            <w:shd w:val="clear" w:color="auto" w:fill="auto"/>
            <w:vAlign w:val="bottom"/>
          </w:tcPr>
          <w:p w14:paraId="421C4999" w14:textId="77777777" w:rsidR="00ED58F3" w:rsidRPr="00ED58F3" w:rsidRDefault="00CD1479" w:rsidP="00ED58F3">
            <w:pPr>
              <w:jc w:val="center"/>
              <w:rPr>
                <w:rFonts w:asciiTheme="minorHAnsi" w:hAnsiTheme="minorHAnsi"/>
              </w:rPr>
            </w:pPr>
            <w:r>
              <w:rPr>
                <w:rFonts w:asciiTheme="minorHAnsi" w:hAnsiTheme="minorHAnsi"/>
              </w:rPr>
              <w:t>1.8</w:t>
            </w:r>
            <w:r w:rsidR="00ED58F3" w:rsidRPr="00ED58F3">
              <w:rPr>
                <w:rFonts w:asciiTheme="minorHAnsi" w:hAnsiTheme="minorHAnsi"/>
              </w:rPr>
              <w:t xml:space="preserve"> GPM flow rate Showerhead</w:t>
            </w:r>
          </w:p>
          <w:p w14:paraId="52403963" w14:textId="77777777" w:rsidR="00ED58F3" w:rsidRPr="00ED58F3" w:rsidRDefault="00ED58F3" w:rsidP="00E9289C">
            <w:pPr>
              <w:jc w:val="center"/>
              <w:rPr>
                <w:rFonts w:asciiTheme="minorHAnsi" w:hAnsiTheme="minorHAnsi"/>
              </w:rPr>
            </w:pPr>
          </w:p>
        </w:tc>
        <w:tc>
          <w:tcPr>
            <w:tcW w:w="344" w:type="pct"/>
            <w:shd w:val="clear" w:color="auto" w:fill="auto"/>
            <w:vAlign w:val="center"/>
          </w:tcPr>
          <w:p w14:paraId="04E67DC2" w14:textId="77777777" w:rsidR="00ED58F3" w:rsidRPr="00ED58F3" w:rsidRDefault="00ED58F3" w:rsidP="00E9289C">
            <w:pPr>
              <w:jc w:val="center"/>
              <w:rPr>
                <w:rFonts w:asciiTheme="minorHAnsi" w:hAnsiTheme="minorHAnsi"/>
              </w:rPr>
            </w:pPr>
            <w:r w:rsidRPr="00ED58F3">
              <w:rPr>
                <w:rFonts w:asciiTheme="minorHAnsi" w:hAnsiTheme="minorHAnsi"/>
              </w:rPr>
              <w:t>RES</w:t>
            </w:r>
          </w:p>
        </w:tc>
        <w:tc>
          <w:tcPr>
            <w:tcW w:w="309" w:type="pct"/>
            <w:vAlign w:val="center"/>
          </w:tcPr>
          <w:p w14:paraId="19733972" w14:textId="77777777" w:rsidR="00ED58F3" w:rsidRPr="00ED58F3" w:rsidRDefault="00ED58F3" w:rsidP="00E9289C">
            <w:pPr>
              <w:jc w:val="center"/>
              <w:rPr>
                <w:rFonts w:asciiTheme="minorHAnsi" w:hAnsiTheme="minorHAnsi"/>
              </w:rPr>
            </w:pPr>
            <w:r w:rsidRPr="00ED58F3">
              <w:rPr>
                <w:rFonts w:asciiTheme="minorHAnsi" w:hAnsiTheme="minorHAnsi"/>
              </w:rPr>
              <w:t>ER</w:t>
            </w:r>
          </w:p>
        </w:tc>
        <w:tc>
          <w:tcPr>
            <w:tcW w:w="411" w:type="pct"/>
            <w:shd w:val="clear" w:color="auto" w:fill="auto"/>
            <w:vAlign w:val="center"/>
          </w:tcPr>
          <w:p w14:paraId="746F8634" w14:textId="77777777" w:rsidR="00ED58F3" w:rsidRPr="00ED58F3" w:rsidRDefault="00ED58F3" w:rsidP="00ED58F3">
            <w:pPr>
              <w:jc w:val="center"/>
              <w:rPr>
                <w:rFonts w:asciiTheme="minorHAnsi" w:hAnsiTheme="minorHAnsi"/>
              </w:rPr>
            </w:pPr>
            <w:r w:rsidRPr="00ED58F3">
              <w:rPr>
                <w:rFonts w:asciiTheme="minorHAnsi" w:hAnsiTheme="minorHAnsi"/>
              </w:rPr>
              <w:t>Direct</w:t>
            </w:r>
          </w:p>
          <w:p w14:paraId="757C7724" w14:textId="77777777" w:rsidR="00ED58F3" w:rsidRPr="00ED58F3" w:rsidRDefault="00ED58F3" w:rsidP="00ED58F3">
            <w:pPr>
              <w:jc w:val="center"/>
              <w:rPr>
                <w:rFonts w:asciiTheme="minorHAnsi" w:hAnsiTheme="minorHAnsi"/>
              </w:rPr>
            </w:pPr>
            <w:r w:rsidRPr="00ED58F3">
              <w:rPr>
                <w:rFonts w:asciiTheme="minorHAnsi" w:hAnsiTheme="minorHAnsi"/>
              </w:rPr>
              <w:t xml:space="preserve"> Install</w:t>
            </w:r>
          </w:p>
        </w:tc>
        <w:tc>
          <w:tcPr>
            <w:tcW w:w="481" w:type="pct"/>
          </w:tcPr>
          <w:p w14:paraId="42F3A2D4" w14:textId="77777777" w:rsidR="00ED58F3" w:rsidRPr="00ED58F3" w:rsidRDefault="00ED58F3">
            <w:pPr>
              <w:rPr>
                <w:rFonts w:asciiTheme="minorHAnsi" w:hAnsiTheme="minorHAnsi"/>
              </w:rPr>
            </w:pPr>
            <w:r w:rsidRPr="00ED58F3">
              <w:rPr>
                <w:rFonts w:asciiTheme="minorHAnsi" w:hAnsiTheme="minorHAnsi"/>
              </w:rPr>
              <w:t>WtrHt-WH-Shrhd/3.33</w:t>
            </w:r>
          </w:p>
        </w:tc>
        <w:tc>
          <w:tcPr>
            <w:tcW w:w="418" w:type="pct"/>
            <w:shd w:val="clear" w:color="auto" w:fill="auto"/>
            <w:noWrap/>
          </w:tcPr>
          <w:p w14:paraId="17BA7782" w14:textId="77777777" w:rsidR="00ED58F3" w:rsidRPr="00ED58F3" w:rsidRDefault="00ED58F3" w:rsidP="00ED58F3">
            <w:pPr>
              <w:jc w:val="center"/>
              <w:rPr>
                <w:rFonts w:asciiTheme="minorHAnsi" w:hAnsiTheme="minorHAnsi"/>
              </w:rPr>
            </w:pPr>
            <w:r w:rsidRPr="00ED58F3">
              <w:rPr>
                <w:rFonts w:asciiTheme="minorHAnsi" w:hAnsiTheme="minorHAnsi"/>
                <w:color w:val="000000"/>
              </w:rPr>
              <w:t>Res-sAll-mDHWshwr</w:t>
            </w:r>
          </w:p>
        </w:tc>
        <w:tc>
          <w:tcPr>
            <w:tcW w:w="451" w:type="pct"/>
          </w:tcPr>
          <w:p w14:paraId="67877D8E" w14:textId="77777777" w:rsidR="00ED58F3" w:rsidRPr="00ED58F3" w:rsidRDefault="00ED58F3">
            <w:pPr>
              <w:rPr>
                <w:rFonts w:asciiTheme="minorHAnsi" w:hAnsiTheme="minorHAnsi"/>
              </w:rPr>
            </w:pPr>
            <w:r w:rsidRPr="00ED58F3">
              <w:rPr>
                <w:rFonts w:asciiTheme="minorHAnsi" w:hAnsiTheme="minorHAnsi"/>
              </w:rPr>
              <w:t>Res-LowF-SH-All</w:t>
            </w:r>
          </w:p>
        </w:tc>
      </w:tr>
      <w:tr w:rsidR="00ED58F3" w14:paraId="2F306CAE" w14:textId="77777777" w:rsidTr="00DD4FF6">
        <w:trPr>
          <w:trHeight w:val="620"/>
          <w:jc w:val="center"/>
        </w:trPr>
        <w:tc>
          <w:tcPr>
            <w:tcW w:w="451" w:type="pct"/>
            <w:vAlign w:val="center"/>
          </w:tcPr>
          <w:p w14:paraId="20600C3B" w14:textId="77777777" w:rsidR="00ED58F3" w:rsidRPr="00ED58F3" w:rsidRDefault="00ED58F3" w:rsidP="00EB161B">
            <w:pPr>
              <w:jc w:val="center"/>
              <w:rPr>
                <w:rFonts w:asciiTheme="minorHAnsi" w:hAnsiTheme="minorHAnsi"/>
                <w:color w:val="000000"/>
              </w:rPr>
            </w:pPr>
          </w:p>
          <w:p w14:paraId="1FC1F1DA" w14:textId="77777777" w:rsidR="00ED58F3" w:rsidRPr="00ED58F3" w:rsidRDefault="00ED58F3" w:rsidP="00EB161B">
            <w:pPr>
              <w:jc w:val="center"/>
              <w:rPr>
                <w:rFonts w:asciiTheme="minorHAnsi" w:hAnsiTheme="minorHAnsi"/>
                <w:color w:val="000000"/>
              </w:rPr>
            </w:pPr>
            <w:r w:rsidRPr="00ED58F3">
              <w:rPr>
                <w:rFonts w:asciiTheme="minorHAnsi" w:hAnsiTheme="minorHAnsi"/>
                <w:color w:val="000000"/>
              </w:rPr>
              <w:t>ShwShh00</w:t>
            </w:r>
            <w:r w:rsidR="001D5554">
              <w:rPr>
                <w:rFonts w:asciiTheme="minorHAnsi" w:hAnsiTheme="minorHAnsi"/>
                <w:color w:val="000000"/>
              </w:rPr>
              <w:t>8</w:t>
            </w:r>
          </w:p>
          <w:p w14:paraId="6E67F76F" w14:textId="77777777" w:rsidR="00ED58F3" w:rsidRPr="00ED58F3" w:rsidRDefault="00ED58F3" w:rsidP="00EB161B">
            <w:pPr>
              <w:jc w:val="center"/>
              <w:rPr>
                <w:rFonts w:asciiTheme="minorHAnsi" w:hAnsiTheme="minorHAnsi"/>
              </w:rPr>
            </w:pPr>
          </w:p>
        </w:tc>
        <w:tc>
          <w:tcPr>
            <w:tcW w:w="653" w:type="pct"/>
            <w:vAlign w:val="center"/>
          </w:tcPr>
          <w:p w14:paraId="258C42DB" w14:textId="77777777" w:rsidR="00ED58F3" w:rsidRPr="00ED58F3" w:rsidRDefault="00ED58F3" w:rsidP="00DD4FF6">
            <w:pPr>
              <w:jc w:val="center"/>
              <w:rPr>
                <w:rFonts w:asciiTheme="minorHAnsi" w:hAnsiTheme="minorHAnsi"/>
              </w:rPr>
            </w:pPr>
            <w:r w:rsidRPr="00ED58F3">
              <w:rPr>
                <w:rFonts w:asciiTheme="minorHAnsi" w:hAnsiTheme="minorHAnsi"/>
              </w:rPr>
              <w:t>Showerhead, 1.50 GPM, 2018 Code</w:t>
            </w:r>
          </w:p>
          <w:p w14:paraId="10ED83D5" w14:textId="77777777" w:rsidR="00ED58F3" w:rsidRPr="00ED58F3" w:rsidRDefault="00ED58F3" w:rsidP="00DD4FF6">
            <w:pPr>
              <w:jc w:val="center"/>
              <w:rPr>
                <w:rFonts w:asciiTheme="minorHAnsi" w:hAnsiTheme="minorHAnsi"/>
              </w:rPr>
            </w:pPr>
          </w:p>
        </w:tc>
        <w:tc>
          <w:tcPr>
            <w:tcW w:w="721" w:type="pct"/>
            <w:vAlign w:val="center"/>
          </w:tcPr>
          <w:p w14:paraId="02E745AB" w14:textId="77777777" w:rsidR="00ED58F3" w:rsidRPr="00ED58F3" w:rsidRDefault="00ED58F3" w:rsidP="00DD4FF6">
            <w:pPr>
              <w:jc w:val="center"/>
              <w:rPr>
                <w:rFonts w:asciiTheme="minorHAnsi" w:hAnsiTheme="minorHAnsi"/>
              </w:rPr>
            </w:pPr>
            <w:r w:rsidRPr="00ED58F3">
              <w:rPr>
                <w:rFonts w:asciiTheme="minorHAnsi" w:hAnsiTheme="minorHAnsi"/>
              </w:rPr>
              <w:t>2.25 GPM flow rate Showerhead</w:t>
            </w:r>
          </w:p>
          <w:p w14:paraId="7D6868F0" w14:textId="77777777" w:rsidR="00ED58F3" w:rsidRPr="00ED58F3" w:rsidRDefault="00ED58F3" w:rsidP="00DD4FF6">
            <w:pPr>
              <w:jc w:val="center"/>
              <w:rPr>
                <w:rFonts w:asciiTheme="minorHAnsi" w:hAnsiTheme="minorHAnsi"/>
              </w:rPr>
            </w:pPr>
          </w:p>
        </w:tc>
        <w:tc>
          <w:tcPr>
            <w:tcW w:w="761" w:type="pct"/>
            <w:shd w:val="clear" w:color="auto" w:fill="auto"/>
            <w:vAlign w:val="bottom"/>
          </w:tcPr>
          <w:p w14:paraId="298ECBC2" w14:textId="77777777" w:rsidR="00ED58F3" w:rsidRPr="00ED58F3" w:rsidRDefault="00CD1479" w:rsidP="00ED58F3">
            <w:pPr>
              <w:jc w:val="center"/>
              <w:rPr>
                <w:rFonts w:asciiTheme="minorHAnsi" w:hAnsiTheme="minorHAnsi"/>
              </w:rPr>
            </w:pPr>
            <w:r>
              <w:rPr>
                <w:rFonts w:asciiTheme="minorHAnsi" w:hAnsiTheme="minorHAnsi"/>
              </w:rPr>
              <w:t>1.8</w:t>
            </w:r>
            <w:r w:rsidR="00ED58F3" w:rsidRPr="00ED58F3">
              <w:rPr>
                <w:rFonts w:asciiTheme="minorHAnsi" w:hAnsiTheme="minorHAnsi"/>
              </w:rPr>
              <w:t xml:space="preserve"> GPM flow rate Showerhead</w:t>
            </w:r>
          </w:p>
          <w:p w14:paraId="662B92BD" w14:textId="77777777" w:rsidR="00ED58F3" w:rsidRPr="00ED58F3" w:rsidRDefault="00ED58F3" w:rsidP="00E9289C">
            <w:pPr>
              <w:jc w:val="center"/>
              <w:rPr>
                <w:rFonts w:asciiTheme="minorHAnsi" w:hAnsiTheme="minorHAnsi"/>
              </w:rPr>
            </w:pPr>
          </w:p>
        </w:tc>
        <w:tc>
          <w:tcPr>
            <w:tcW w:w="344" w:type="pct"/>
            <w:shd w:val="clear" w:color="auto" w:fill="auto"/>
            <w:vAlign w:val="center"/>
          </w:tcPr>
          <w:p w14:paraId="30A93E85" w14:textId="77777777" w:rsidR="00ED58F3" w:rsidRPr="00ED58F3" w:rsidRDefault="00ED58F3" w:rsidP="00E9289C">
            <w:pPr>
              <w:jc w:val="center"/>
              <w:rPr>
                <w:rFonts w:asciiTheme="minorHAnsi" w:hAnsiTheme="minorHAnsi"/>
              </w:rPr>
            </w:pPr>
            <w:r w:rsidRPr="00ED58F3">
              <w:rPr>
                <w:rFonts w:asciiTheme="minorHAnsi" w:hAnsiTheme="minorHAnsi"/>
              </w:rPr>
              <w:t>RES</w:t>
            </w:r>
          </w:p>
        </w:tc>
        <w:tc>
          <w:tcPr>
            <w:tcW w:w="309" w:type="pct"/>
            <w:vAlign w:val="center"/>
          </w:tcPr>
          <w:p w14:paraId="67D03055" w14:textId="77777777" w:rsidR="00ED58F3" w:rsidRPr="00ED58F3" w:rsidRDefault="00ED58F3" w:rsidP="00E9289C">
            <w:pPr>
              <w:jc w:val="center"/>
              <w:rPr>
                <w:rFonts w:asciiTheme="minorHAnsi" w:hAnsiTheme="minorHAnsi"/>
              </w:rPr>
            </w:pPr>
            <w:r w:rsidRPr="00ED58F3">
              <w:rPr>
                <w:rFonts w:asciiTheme="minorHAnsi" w:hAnsiTheme="minorHAnsi"/>
              </w:rPr>
              <w:t>ER</w:t>
            </w:r>
          </w:p>
        </w:tc>
        <w:tc>
          <w:tcPr>
            <w:tcW w:w="411" w:type="pct"/>
            <w:shd w:val="clear" w:color="auto" w:fill="auto"/>
            <w:vAlign w:val="center"/>
          </w:tcPr>
          <w:p w14:paraId="38DB19AD" w14:textId="77777777" w:rsidR="00ED58F3" w:rsidRPr="00ED58F3" w:rsidRDefault="00ED58F3" w:rsidP="00ED58F3">
            <w:pPr>
              <w:jc w:val="center"/>
              <w:rPr>
                <w:rFonts w:asciiTheme="minorHAnsi" w:hAnsiTheme="minorHAnsi"/>
              </w:rPr>
            </w:pPr>
            <w:r w:rsidRPr="00ED58F3">
              <w:rPr>
                <w:rFonts w:asciiTheme="minorHAnsi" w:hAnsiTheme="minorHAnsi"/>
              </w:rPr>
              <w:t>Direct</w:t>
            </w:r>
          </w:p>
          <w:p w14:paraId="4874D1CC" w14:textId="77777777" w:rsidR="00ED58F3" w:rsidRPr="00ED58F3" w:rsidRDefault="00ED58F3" w:rsidP="00ED58F3">
            <w:pPr>
              <w:jc w:val="center"/>
              <w:rPr>
                <w:rFonts w:asciiTheme="minorHAnsi" w:hAnsiTheme="minorHAnsi"/>
              </w:rPr>
            </w:pPr>
            <w:r w:rsidRPr="00ED58F3">
              <w:rPr>
                <w:rFonts w:asciiTheme="minorHAnsi" w:hAnsiTheme="minorHAnsi"/>
              </w:rPr>
              <w:t xml:space="preserve"> Install</w:t>
            </w:r>
          </w:p>
        </w:tc>
        <w:tc>
          <w:tcPr>
            <w:tcW w:w="481" w:type="pct"/>
          </w:tcPr>
          <w:p w14:paraId="44A151AE" w14:textId="77777777" w:rsidR="00ED58F3" w:rsidRPr="00ED58F3" w:rsidRDefault="00ED58F3">
            <w:pPr>
              <w:rPr>
                <w:rFonts w:asciiTheme="minorHAnsi" w:hAnsiTheme="minorHAnsi"/>
              </w:rPr>
            </w:pPr>
            <w:r w:rsidRPr="00ED58F3">
              <w:rPr>
                <w:rFonts w:asciiTheme="minorHAnsi" w:hAnsiTheme="minorHAnsi"/>
              </w:rPr>
              <w:t>WtrHt-WH-Shrhd/3.33</w:t>
            </w:r>
          </w:p>
        </w:tc>
        <w:tc>
          <w:tcPr>
            <w:tcW w:w="418" w:type="pct"/>
            <w:shd w:val="clear" w:color="auto" w:fill="auto"/>
            <w:noWrap/>
          </w:tcPr>
          <w:p w14:paraId="7BC7607E" w14:textId="77777777" w:rsidR="00ED58F3" w:rsidRPr="00ED58F3" w:rsidRDefault="00ED58F3" w:rsidP="00ED58F3">
            <w:pPr>
              <w:jc w:val="center"/>
              <w:rPr>
                <w:rFonts w:asciiTheme="minorHAnsi" w:hAnsiTheme="minorHAnsi"/>
              </w:rPr>
            </w:pPr>
            <w:r w:rsidRPr="00ED58F3">
              <w:rPr>
                <w:rFonts w:asciiTheme="minorHAnsi" w:hAnsiTheme="minorHAnsi"/>
                <w:color w:val="000000"/>
              </w:rPr>
              <w:t>Res-sAll-mDHWshwr</w:t>
            </w:r>
          </w:p>
        </w:tc>
        <w:tc>
          <w:tcPr>
            <w:tcW w:w="451" w:type="pct"/>
          </w:tcPr>
          <w:p w14:paraId="2ACDAB46" w14:textId="77777777" w:rsidR="00ED58F3" w:rsidRPr="00ED58F3" w:rsidRDefault="00ED58F3">
            <w:pPr>
              <w:rPr>
                <w:rFonts w:asciiTheme="minorHAnsi" w:hAnsiTheme="minorHAnsi"/>
              </w:rPr>
            </w:pPr>
            <w:r w:rsidRPr="00ED58F3">
              <w:rPr>
                <w:rFonts w:asciiTheme="minorHAnsi" w:hAnsiTheme="minorHAnsi"/>
              </w:rPr>
              <w:t>Res-LowF-SH-All</w:t>
            </w:r>
          </w:p>
        </w:tc>
      </w:tr>
      <w:tr w:rsidR="00ED58F3" w14:paraId="5863BAF6" w14:textId="77777777" w:rsidTr="00DD4FF6">
        <w:trPr>
          <w:trHeight w:val="620"/>
          <w:jc w:val="center"/>
        </w:trPr>
        <w:tc>
          <w:tcPr>
            <w:tcW w:w="451" w:type="pct"/>
            <w:vAlign w:val="center"/>
          </w:tcPr>
          <w:p w14:paraId="6FC6174A" w14:textId="77777777" w:rsidR="00ED58F3" w:rsidRPr="00ED58F3" w:rsidRDefault="00ED58F3" w:rsidP="00EB161B">
            <w:pPr>
              <w:jc w:val="center"/>
              <w:rPr>
                <w:rFonts w:asciiTheme="minorHAnsi" w:hAnsiTheme="minorHAnsi"/>
                <w:color w:val="000000"/>
              </w:rPr>
            </w:pPr>
            <w:r w:rsidRPr="00ED58F3">
              <w:rPr>
                <w:rFonts w:asciiTheme="minorHAnsi" w:hAnsiTheme="minorHAnsi"/>
                <w:color w:val="000000"/>
              </w:rPr>
              <w:lastRenderedPageBreak/>
              <w:t>ShwShh00</w:t>
            </w:r>
            <w:r w:rsidR="001D5554">
              <w:rPr>
                <w:rFonts w:asciiTheme="minorHAnsi" w:hAnsiTheme="minorHAnsi"/>
                <w:color w:val="000000"/>
              </w:rPr>
              <w:t>9</w:t>
            </w:r>
          </w:p>
          <w:p w14:paraId="1D78680C" w14:textId="77777777" w:rsidR="00ED58F3" w:rsidRPr="00ED58F3" w:rsidRDefault="00ED58F3" w:rsidP="00EB161B">
            <w:pPr>
              <w:jc w:val="center"/>
              <w:rPr>
                <w:rFonts w:asciiTheme="minorHAnsi" w:hAnsiTheme="minorHAnsi"/>
                <w:color w:val="000000"/>
              </w:rPr>
            </w:pPr>
          </w:p>
        </w:tc>
        <w:tc>
          <w:tcPr>
            <w:tcW w:w="653" w:type="pct"/>
            <w:vAlign w:val="center"/>
          </w:tcPr>
          <w:p w14:paraId="2F3C5912" w14:textId="77777777" w:rsidR="00ED58F3" w:rsidRPr="00ED58F3" w:rsidRDefault="00ED58F3" w:rsidP="00DD4FF6">
            <w:pPr>
              <w:jc w:val="center"/>
              <w:rPr>
                <w:rFonts w:asciiTheme="minorHAnsi" w:hAnsiTheme="minorHAnsi"/>
              </w:rPr>
            </w:pPr>
            <w:r w:rsidRPr="00ED58F3">
              <w:rPr>
                <w:rFonts w:asciiTheme="minorHAnsi" w:hAnsiTheme="minorHAnsi"/>
              </w:rPr>
              <w:t>Showerhead, 1.60 GPM, 2018 Code</w:t>
            </w:r>
          </w:p>
          <w:p w14:paraId="3931D0AB" w14:textId="77777777" w:rsidR="00ED58F3" w:rsidRPr="00ED58F3" w:rsidRDefault="00ED58F3" w:rsidP="00DD4FF6">
            <w:pPr>
              <w:jc w:val="center"/>
              <w:rPr>
                <w:rFonts w:asciiTheme="minorHAnsi" w:hAnsiTheme="minorHAnsi"/>
              </w:rPr>
            </w:pPr>
          </w:p>
        </w:tc>
        <w:tc>
          <w:tcPr>
            <w:tcW w:w="721" w:type="pct"/>
            <w:vAlign w:val="center"/>
          </w:tcPr>
          <w:p w14:paraId="471F14C0" w14:textId="77777777" w:rsidR="00ED58F3" w:rsidRPr="00ED58F3" w:rsidRDefault="00ED58F3" w:rsidP="00DD4FF6">
            <w:pPr>
              <w:jc w:val="center"/>
              <w:rPr>
                <w:rFonts w:asciiTheme="minorHAnsi" w:hAnsiTheme="minorHAnsi"/>
              </w:rPr>
            </w:pPr>
            <w:r w:rsidRPr="00ED58F3">
              <w:rPr>
                <w:rFonts w:asciiTheme="minorHAnsi" w:hAnsiTheme="minorHAnsi"/>
              </w:rPr>
              <w:t>2.25 GPM flow rate Showerhead</w:t>
            </w:r>
          </w:p>
          <w:p w14:paraId="0E6BE16B" w14:textId="77777777" w:rsidR="00ED58F3" w:rsidRPr="00ED58F3" w:rsidRDefault="00ED58F3" w:rsidP="00DD4FF6">
            <w:pPr>
              <w:jc w:val="center"/>
              <w:rPr>
                <w:rFonts w:asciiTheme="minorHAnsi" w:hAnsiTheme="minorHAnsi"/>
              </w:rPr>
            </w:pPr>
          </w:p>
        </w:tc>
        <w:tc>
          <w:tcPr>
            <w:tcW w:w="761" w:type="pct"/>
            <w:shd w:val="clear" w:color="auto" w:fill="auto"/>
            <w:vAlign w:val="bottom"/>
          </w:tcPr>
          <w:p w14:paraId="5BB38D47" w14:textId="77777777" w:rsidR="00ED58F3" w:rsidRPr="00ED58F3" w:rsidRDefault="00CD1479" w:rsidP="00ED58F3">
            <w:pPr>
              <w:jc w:val="center"/>
              <w:rPr>
                <w:rFonts w:asciiTheme="minorHAnsi" w:hAnsiTheme="minorHAnsi"/>
              </w:rPr>
            </w:pPr>
            <w:r>
              <w:rPr>
                <w:rFonts w:asciiTheme="minorHAnsi" w:hAnsiTheme="minorHAnsi"/>
              </w:rPr>
              <w:t>1.8</w:t>
            </w:r>
            <w:r w:rsidR="00ED58F3" w:rsidRPr="00ED58F3">
              <w:rPr>
                <w:rFonts w:asciiTheme="minorHAnsi" w:hAnsiTheme="minorHAnsi"/>
              </w:rPr>
              <w:t xml:space="preserve"> GPM flow rate Showerhead</w:t>
            </w:r>
          </w:p>
          <w:p w14:paraId="123FBA9B" w14:textId="77777777" w:rsidR="00ED58F3" w:rsidRPr="00ED58F3" w:rsidRDefault="00ED58F3" w:rsidP="00E9289C">
            <w:pPr>
              <w:jc w:val="center"/>
              <w:rPr>
                <w:rFonts w:asciiTheme="minorHAnsi" w:hAnsiTheme="minorHAnsi"/>
              </w:rPr>
            </w:pPr>
          </w:p>
        </w:tc>
        <w:tc>
          <w:tcPr>
            <w:tcW w:w="344" w:type="pct"/>
            <w:shd w:val="clear" w:color="auto" w:fill="auto"/>
            <w:vAlign w:val="center"/>
          </w:tcPr>
          <w:p w14:paraId="31E68FAC" w14:textId="77777777" w:rsidR="00ED58F3" w:rsidRPr="00ED58F3" w:rsidRDefault="00ED58F3" w:rsidP="00E9289C">
            <w:pPr>
              <w:jc w:val="center"/>
              <w:rPr>
                <w:rFonts w:asciiTheme="minorHAnsi" w:hAnsiTheme="minorHAnsi"/>
              </w:rPr>
            </w:pPr>
            <w:r w:rsidRPr="00ED58F3">
              <w:rPr>
                <w:rFonts w:asciiTheme="minorHAnsi" w:hAnsiTheme="minorHAnsi"/>
              </w:rPr>
              <w:t>RES</w:t>
            </w:r>
          </w:p>
        </w:tc>
        <w:tc>
          <w:tcPr>
            <w:tcW w:w="309" w:type="pct"/>
            <w:vAlign w:val="center"/>
          </w:tcPr>
          <w:p w14:paraId="75227845" w14:textId="77777777" w:rsidR="00ED58F3" w:rsidRPr="00ED58F3" w:rsidRDefault="00ED58F3" w:rsidP="00E9289C">
            <w:pPr>
              <w:jc w:val="center"/>
              <w:rPr>
                <w:rFonts w:asciiTheme="minorHAnsi" w:hAnsiTheme="minorHAnsi"/>
              </w:rPr>
            </w:pPr>
            <w:r w:rsidRPr="00ED58F3">
              <w:rPr>
                <w:rFonts w:asciiTheme="minorHAnsi" w:hAnsiTheme="minorHAnsi"/>
              </w:rPr>
              <w:t>ER</w:t>
            </w:r>
          </w:p>
        </w:tc>
        <w:tc>
          <w:tcPr>
            <w:tcW w:w="411" w:type="pct"/>
            <w:shd w:val="clear" w:color="auto" w:fill="auto"/>
            <w:vAlign w:val="center"/>
          </w:tcPr>
          <w:p w14:paraId="466CF783" w14:textId="77777777" w:rsidR="00ED58F3" w:rsidRPr="00ED58F3" w:rsidRDefault="00ED58F3" w:rsidP="00ED58F3">
            <w:pPr>
              <w:jc w:val="center"/>
              <w:rPr>
                <w:rFonts w:asciiTheme="minorHAnsi" w:hAnsiTheme="minorHAnsi"/>
              </w:rPr>
            </w:pPr>
            <w:r w:rsidRPr="00ED58F3">
              <w:rPr>
                <w:rFonts w:asciiTheme="minorHAnsi" w:hAnsiTheme="minorHAnsi"/>
              </w:rPr>
              <w:t>Direct</w:t>
            </w:r>
          </w:p>
          <w:p w14:paraId="5D602D96" w14:textId="77777777" w:rsidR="00ED58F3" w:rsidRPr="00ED58F3" w:rsidRDefault="00ED58F3" w:rsidP="00ED58F3">
            <w:pPr>
              <w:jc w:val="center"/>
              <w:rPr>
                <w:rFonts w:asciiTheme="minorHAnsi" w:hAnsiTheme="minorHAnsi"/>
              </w:rPr>
            </w:pPr>
            <w:r w:rsidRPr="00ED58F3">
              <w:rPr>
                <w:rFonts w:asciiTheme="minorHAnsi" w:hAnsiTheme="minorHAnsi"/>
              </w:rPr>
              <w:t xml:space="preserve"> Install</w:t>
            </w:r>
          </w:p>
        </w:tc>
        <w:tc>
          <w:tcPr>
            <w:tcW w:w="481" w:type="pct"/>
          </w:tcPr>
          <w:p w14:paraId="4DC1BAE5" w14:textId="77777777" w:rsidR="00ED58F3" w:rsidRPr="00ED58F3" w:rsidRDefault="00ED58F3">
            <w:pPr>
              <w:rPr>
                <w:rFonts w:asciiTheme="minorHAnsi" w:hAnsiTheme="minorHAnsi"/>
              </w:rPr>
            </w:pPr>
            <w:r w:rsidRPr="00ED58F3">
              <w:rPr>
                <w:rFonts w:asciiTheme="minorHAnsi" w:hAnsiTheme="minorHAnsi"/>
              </w:rPr>
              <w:t>WtrHt-WH-Shrhd/3.33</w:t>
            </w:r>
          </w:p>
        </w:tc>
        <w:tc>
          <w:tcPr>
            <w:tcW w:w="418" w:type="pct"/>
            <w:shd w:val="clear" w:color="auto" w:fill="auto"/>
            <w:noWrap/>
          </w:tcPr>
          <w:p w14:paraId="1C2BB025" w14:textId="77777777" w:rsidR="00ED58F3" w:rsidRPr="00ED58F3" w:rsidRDefault="00ED58F3" w:rsidP="00ED58F3">
            <w:pPr>
              <w:jc w:val="center"/>
              <w:rPr>
                <w:rFonts w:asciiTheme="minorHAnsi" w:hAnsiTheme="minorHAnsi"/>
              </w:rPr>
            </w:pPr>
            <w:r w:rsidRPr="00ED58F3">
              <w:rPr>
                <w:rFonts w:asciiTheme="minorHAnsi" w:hAnsiTheme="minorHAnsi"/>
                <w:color w:val="000000"/>
              </w:rPr>
              <w:t>Res-sAll-mDHWshwr</w:t>
            </w:r>
          </w:p>
        </w:tc>
        <w:tc>
          <w:tcPr>
            <w:tcW w:w="451" w:type="pct"/>
          </w:tcPr>
          <w:p w14:paraId="531143D2" w14:textId="77777777" w:rsidR="00ED58F3" w:rsidRPr="00ED58F3" w:rsidRDefault="00ED58F3">
            <w:pPr>
              <w:rPr>
                <w:rFonts w:asciiTheme="minorHAnsi" w:hAnsiTheme="minorHAnsi"/>
              </w:rPr>
            </w:pPr>
            <w:r w:rsidRPr="00ED58F3">
              <w:rPr>
                <w:rFonts w:asciiTheme="minorHAnsi" w:hAnsiTheme="minorHAnsi"/>
              </w:rPr>
              <w:t>Res-LowF-SH-All</w:t>
            </w:r>
          </w:p>
        </w:tc>
      </w:tr>
      <w:tr w:rsidR="00ED58F3" w14:paraId="5F6677C8" w14:textId="77777777" w:rsidTr="00DD4FF6">
        <w:trPr>
          <w:trHeight w:val="620"/>
          <w:jc w:val="center"/>
        </w:trPr>
        <w:tc>
          <w:tcPr>
            <w:tcW w:w="451" w:type="pct"/>
            <w:vAlign w:val="center"/>
          </w:tcPr>
          <w:p w14:paraId="050849E2" w14:textId="77777777" w:rsidR="00ED58F3" w:rsidRPr="00ED58F3" w:rsidRDefault="00ED58F3" w:rsidP="00EB161B">
            <w:pPr>
              <w:jc w:val="center"/>
              <w:rPr>
                <w:rFonts w:asciiTheme="minorHAnsi" w:hAnsiTheme="minorHAnsi"/>
                <w:color w:val="000000"/>
              </w:rPr>
            </w:pPr>
            <w:r w:rsidRPr="00ED58F3">
              <w:rPr>
                <w:rFonts w:asciiTheme="minorHAnsi" w:hAnsiTheme="minorHAnsi"/>
                <w:color w:val="000000"/>
              </w:rPr>
              <w:t>ShwShh0</w:t>
            </w:r>
            <w:r w:rsidR="001D5554">
              <w:rPr>
                <w:rFonts w:asciiTheme="minorHAnsi" w:hAnsiTheme="minorHAnsi"/>
                <w:color w:val="000000"/>
              </w:rPr>
              <w:t>10</w:t>
            </w:r>
          </w:p>
          <w:p w14:paraId="2A0726C3" w14:textId="77777777" w:rsidR="00ED58F3" w:rsidRPr="00ED58F3" w:rsidRDefault="00ED58F3" w:rsidP="00EB161B">
            <w:pPr>
              <w:jc w:val="center"/>
              <w:rPr>
                <w:rFonts w:asciiTheme="minorHAnsi" w:hAnsiTheme="minorHAnsi"/>
                <w:color w:val="000000"/>
              </w:rPr>
            </w:pPr>
          </w:p>
        </w:tc>
        <w:tc>
          <w:tcPr>
            <w:tcW w:w="653" w:type="pct"/>
            <w:vAlign w:val="center"/>
          </w:tcPr>
          <w:p w14:paraId="6F66E180" w14:textId="77777777" w:rsidR="00ED58F3" w:rsidRPr="00ED58F3" w:rsidRDefault="00ED58F3" w:rsidP="00DD4FF6">
            <w:pPr>
              <w:jc w:val="center"/>
              <w:rPr>
                <w:rFonts w:asciiTheme="minorHAnsi" w:hAnsiTheme="minorHAnsi"/>
              </w:rPr>
            </w:pPr>
            <w:r w:rsidRPr="00ED58F3">
              <w:rPr>
                <w:rFonts w:asciiTheme="minorHAnsi" w:hAnsiTheme="minorHAnsi"/>
              </w:rPr>
              <w:t xml:space="preserve">Showerhead, 1.70 GPM, 2018 Code </w:t>
            </w:r>
          </w:p>
          <w:p w14:paraId="58E5E376" w14:textId="77777777" w:rsidR="00ED58F3" w:rsidRPr="00ED58F3" w:rsidRDefault="00ED58F3" w:rsidP="00DD4FF6">
            <w:pPr>
              <w:jc w:val="center"/>
              <w:rPr>
                <w:rFonts w:asciiTheme="minorHAnsi" w:hAnsiTheme="minorHAnsi"/>
              </w:rPr>
            </w:pPr>
          </w:p>
        </w:tc>
        <w:tc>
          <w:tcPr>
            <w:tcW w:w="721" w:type="pct"/>
            <w:vAlign w:val="center"/>
          </w:tcPr>
          <w:p w14:paraId="0653F85E" w14:textId="77777777" w:rsidR="00ED58F3" w:rsidRPr="00ED58F3" w:rsidRDefault="00ED58F3" w:rsidP="00DD4FF6">
            <w:pPr>
              <w:jc w:val="center"/>
              <w:rPr>
                <w:rFonts w:asciiTheme="minorHAnsi" w:hAnsiTheme="minorHAnsi"/>
              </w:rPr>
            </w:pPr>
            <w:r w:rsidRPr="00ED58F3">
              <w:rPr>
                <w:rFonts w:asciiTheme="minorHAnsi" w:hAnsiTheme="minorHAnsi"/>
              </w:rPr>
              <w:t>2.25 GPM flow rate Showerhead</w:t>
            </w:r>
          </w:p>
          <w:p w14:paraId="5E6BE119" w14:textId="77777777" w:rsidR="00ED58F3" w:rsidRPr="00ED58F3" w:rsidRDefault="00ED58F3" w:rsidP="00DD4FF6">
            <w:pPr>
              <w:jc w:val="center"/>
              <w:rPr>
                <w:rFonts w:asciiTheme="minorHAnsi" w:hAnsiTheme="minorHAnsi"/>
              </w:rPr>
            </w:pPr>
          </w:p>
        </w:tc>
        <w:tc>
          <w:tcPr>
            <w:tcW w:w="761" w:type="pct"/>
            <w:shd w:val="clear" w:color="auto" w:fill="auto"/>
            <w:vAlign w:val="bottom"/>
          </w:tcPr>
          <w:p w14:paraId="6BA769B3" w14:textId="77777777" w:rsidR="00ED58F3" w:rsidRPr="00ED58F3" w:rsidRDefault="00CD1479" w:rsidP="00ED58F3">
            <w:pPr>
              <w:jc w:val="center"/>
              <w:rPr>
                <w:rFonts w:asciiTheme="minorHAnsi" w:hAnsiTheme="minorHAnsi"/>
              </w:rPr>
            </w:pPr>
            <w:r>
              <w:rPr>
                <w:rFonts w:asciiTheme="minorHAnsi" w:hAnsiTheme="minorHAnsi"/>
              </w:rPr>
              <w:t>1.8</w:t>
            </w:r>
            <w:r w:rsidR="00ED58F3" w:rsidRPr="00ED58F3">
              <w:rPr>
                <w:rFonts w:asciiTheme="minorHAnsi" w:hAnsiTheme="minorHAnsi"/>
              </w:rPr>
              <w:t xml:space="preserve"> GPM flow rate Showerhead</w:t>
            </w:r>
          </w:p>
          <w:p w14:paraId="108EEE44" w14:textId="77777777" w:rsidR="00ED58F3" w:rsidRPr="00ED58F3" w:rsidRDefault="00ED58F3" w:rsidP="00E9289C">
            <w:pPr>
              <w:jc w:val="center"/>
              <w:rPr>
                <w:rFonts w:asciiTheme="minorHAnsi" w:hAnsiTheme="minorHAnsi"/>
              </w:rPr>
            </w:pPr>
          </w:p>
        </w:tc>
        <w:tc>
          <w:tcPr>
            <w:tcW w:w="344" w:type="pct"/>
            <w:shd w:val="clear" w:color="auto" w:fill="auto"/>
            <w:vAlign w:val="center"/>
          </w:tcPr>
          <w:p w14:paraId="56577274" w14:textId="77777777" w:rsidR="00ED58F3" w:rsidRPr="00ED58F3" w:rsidRDefault="00ED58F3" w:rsidP="00E9289C">
            <w:pPr>
              <w:jc w:val="center"/>
              <w:rPr>
                <w:rFonts w:asciiTheme="minorHAnsi" w:hAnsiTheme="minorHAnsi"/>
              </w:rPr>
            </w:pPr>
            <w:r w:rsidRPr="00ED58F3">
              <w:rPr>
                <w:rFonts w:asciiTheme="minorHAnsi" w:hAnsiTheme="minorHAnsi"/>
              </w:rPr>
              <w:t>RES</w:t>
            </w:r>
          </w:p>
        </w:tc>
        <w:tc>
          <w:tcPr>
            <w:tcW w:w="309" w:type="pct"/>
            <w:vAlign w:val="center"/>
          </w:tcPr>
          <w:p w14:paraId="73CEBE7A" w14:textId="77777777" w:rsidR="00ED58F3" w:rsidRPr="00ED58F3" w:rsidRDefault="00ED58F3" w:rsidP="00E9289C">
            <w:pPr>
              <w:jc w:val="center"/>
              <w:rPr>
                <w:rFonts w:asciiTheme="minorHAnsi" w:hAnsiTheme="minorHAnsi"/>
              </w:rPr>
            </w:pPr>
            <w:r w:rsidRPr="00ED58F3">
              <w:rPr>
                <w:rFonts w:asciiTheme="minorHAnsi" w:hAnsiTheme="minorHAnsi"/>
              </w:rPr>
              <w:t>ER</w:t>
            </w:r>
          </w:p>
        </w:tc>
        <w:tc>
          <w:tcPr>
            <w:tcW w:w="411" w:type="pct"/>
            <w:shd w:val="clear" w:color="auto" w:fill="auto"/>
            <w:vAlign w:val="center"/>
          </w:tcPr>
          <w:p w14:paraId="5D6E5590" w14:textId="77777777" w:rsidR="00ED58F3" w:rsidRPr="00ED58F3" w:rsidRDefault="00ED58F3" w:rsidP="00ED58F3">
            <w:pPr>
              <w:jc w:val="center"/>
              <w:rPr>
                <w:rFonts w:asciiTheme="minorHAnsi" w:hAnsiTheme="minorHAnsi"/>
              </w:rPr>
            </w:pPr>
            <w:r w:rsidRPr="00ED58F3">
              <w:rPr>
                <w:rFonts w:asciiTheme="minorHAnsi" w:hAnsiTheme="minorHAnsi"/>
              </w:rPr>
              <w:t>Direct</w:t>
            </w:r>
          </w:p>
          <w:p w14:paraId="6CD57044" w14:textId="77777777" w:rsidR="00ED58F3" w:rsidRPr="00ED58F3" w:rsidRDefault="00ED58F3" w:rsidP="00ED58F3">
            <w:pPr>
              <w:jc w:val="center"/>
              <w:rPr>
                <w:rFonts w:asciiTheme="minorHAnsi" w:hAnsiTheme="minorHAnsi"/>
              </w:rPr>
            </w:pPr>
            <w:r w:rsidRPr="00ED58F3">
              <w:rPr>
                <w:rFonts w:asciiTheme="minorHAnsi" w:hAnsiTheme="minorHAnsi"/>
              </w:rPr>
              <w:t xml:space="preserve"> Install</w:t>
            </w:r>
          </w:p>
        </w:tc>
        <w:tc>
          <w:tcPr>
            <w:tcW w:w="481" w:type="pct"/>
          </w:tcPr>
          <w:p w14:paraId="5340E3AD" w14:textId="77777777" w:rsidR="00ED58F3" w:rsidRPr="00ED58F3" w:rsidRDefault="00ED58F3">
            <w:pPr>
              <w:rPr>
                <w:rFonts w:asciiTheme="minorHAnsi" w:hAnsiTheme="minorHAnsi"/>
              </w:rPr>
            </w:pPr>
            <w:r w:rsidRPr="00ED58F3">
              <w:rPr>
                <w:rFonts w:asciiTheme="minorHAnsi" w:hAnsiTheme="minorHAnsi"/>
              </w:rPr>
              <w:t>WtrHt-WH-Shrhd/3.33</w:t>
            </w:r>
          </w:p>
        </w:tc>
        <w:tc>
          <w:tcPr>
            <w:tcW w:w="418" w:type="pct"/>
            <w:shd w:val="clear" w:color="auto" w:fill="auto"/>
            <w:noWrap/>
          </w:tcPr>
          <w:p w14:paraId="7B6B512A" w14:textId="77777777" w:rsidR="00ED58F3" w:rsidRPr="00ED58F3" w:rsidRDefault="00ED58F3" w:rsidP="00ED58F3">
            <w:pPr>
              <w:jc w:val="center"/>
              <w:rPr>
                <w:rFonts w:asciiTheme="minorHAnsi" w:hAnsiTheme="minorHAnsi"/>
              </w:rPr>
            </w:pPr>
            <w:r w:rsidRPr="00ED58F3">
              <w:rPr>
                <w:rFonts w:asciiTheme="minorHAnsi" w:hAnsiTheme="minorHAnsi"/>
                <w:color w:val="000000"/>
              </w:rPr>
              <w:t>Res-sAll-mDHWshwr</w:t>
            </w:r>
          </w:p>
        </w:tc>
        <w:tc>
          <w:tcPr>
            <w:tcW w:w="451" w:type="pct"/>
          </w:tcPr>
          <w:p w14:paraId="5F15B8FC" w14:textId="77777777" w:rsidR="00ED58F3" w:rsidRPr="00ED58F3" w:rsidRDefault="00ED58F3">
            <w:pPr>
              <w:rPr>
                <w:rFonts w:asciiTheme="minorHAnsi" w:hAnsiTheme="minorHAnsi"/>
              </w:rPr>
            </w:pPr>
            <w:r w:rsidRPr="00ED58F3">
              <w:rPr>
                <w:rFonts w:asciiTheme="minorHAnsi" w:hAnsiTheme="minorHAnsi"/>
              </w:rPr>
              <w:t>Res-LowF-SH-All</w:t>
            </w:r>
          </w:p>
        </w:tc>
      </w:tr>
    </w:tbl>
    <w:p w14:paraId="790E247F" w14:textId="77777777" w:rsidR="002B7C65" w:rsidRDefault="002B7C65" w:rsidP="002B7C65">
      <w:bookmarkStart w:id="9" w:name="_Toc371402690"/>
      <w:bookmarkEnd w:id="5"/>
      <w:bookmarkEnd w:id="6"/>
      <w:r w:rsidRPr="00935894">
        <w:rPr>
          <w:b/>
        </w:rPr>
        <w:t xml:space="preserve">Note: For the complete list of Measures, refer to the accompanying </w:t>
      </w:r>
      <w:r w:rsidR="00FE4B19">
        <w:rPr>
          <w:b/>
        </w:rPr>
        <w:t>Measure Worksheet</w:t>
      </w:r>
    </w:p>
    <w:p w14:paraId="2E9B0B1B" w14:textId="77777777" w:rsidR="002B7C65" w:rsidRDefault="002B7C65" w:rsidP="007346D0">
      <w:pPr>
        <w:pStyle w:val="Style10"/>
        <w:jc w:val="center"/>
      </w:pPr>
    </w:p>
    <w:p w14:paraId="0D05E51A" w14:textId="77777777" w:rsidR="003066F4" w:rsidRDefault="003066F4" w:rsidP="007346D0">
      <w:pPr>
        <w:pStyle w:val="Style10"/>
        <w:jc w:val="center"/>
      </w:pPr>
      <w:bookmarkStart w:id="10" w:name="_Toc442427763"/>
      <w:r>
        <w:t>Measure Summary Table B</w:t>
      </w:r>
      <w:bookmarkEnd w:id="9"/>
      <w:bookmarkEnd w:id="10"/>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8"/>
        <w:gridCol w:w="731"/>
        <w:gridCol w:w="731"/>
        <w:gridCol w:w="630"/>
        <w:gridCol w:w="720"/>
        <w:gridCol w:w="1072"/>
        <w:gridCol w:w="630"/>
        <w:gridCol w:w="720"/>
        <w:gridCol w:w="900"/>
        <w:gridCol w:w="630"/>
        <w:gridCol w:w="691"/>
        <w:gridCol w:w="923"/>
        <w:gridCol w:w="906"/>
        <w:gridCol w:w="900"/>
        <w:gridCol w:w="1078"/>
      </w:tblGrid>
      <w:tr w:rsidR="00003648" w:rsidRPr="009964C7" w14:paraId="1CC7BF05" w14:textId="77777777" w:rsidTr="00E9289C">
        <w:trPr>
          <w:trHeight w:val="503"/>
          <w:jc w:val="center"/>
        </w:trPr>
        <w:tc>
          <w:tcPr>
            <w:tcW w:w="1678" w:type="dxa"/>
            <w:vMerge w:val="restart"/>
            <w:shd w:val="clear" w:color="auto" w:fill="C0C0C0"/>
            <w:vAlign w:val="center"/>
          </w:tcPr>
          <w:p w14:paraId="3632C534" w14:textId="77777777" w:rsidR="00003648" w:rsidRPr="00A2481E" w:rsidRDefault="00003648" w:rsidP="00E9289C">
            <w:pPr>
              <w:jc w:val="center"/>
              <w:rPr>
                <w:sz w:val="16"/>
                <w:szCs w:val="16"/>
              </w:rPr>
            </w:pPr>
            <w:r w:rsidRPr="00A2481E">
              <w:rPr>
                <w:sz w:val="16"/>
                <w:szCs w:val="16"/>
              </w:rPr>
              <w:t>Measure ID</w:t>
            </w:r>
          </w:p>
        </w:tc>
        <w:tc>
          <w:tcPr>
            <w:tcW w:w="3884" w:type="dxa"/>
            <w:gridSpan w:val="5"/>
            <w:shd w:val="clear" w:color="auto" w:fill="C0C0C0"/>
          </w:tcPr>
          <w:p w14:paraId="54C41C8E" w14:textId="77777777" w:rsidR="00003648" w:rsidRDefault="00003648" w:rsidP="00E9289C">
            <w:pPr>
              <w:jc w:val="center"/>
              <w:rPr>
                <w:sz w:val="16"/>
                <w:szCs w:val="16"/>
              </w:rPr>
            </w:pPr>
          </w:p>
          <w:p w14:paraId="02884410" w14:textId="77777777" w:rsidR="00003648" w:rsidRPr="00A2481E" w:rsidRDefault="00003648" w:rsidP="00E9289C">
            <w:pPr>
              <w:jc w:val="center"/>
              <w:rPr>
                <w:sz w:val="16"/>
                <w:szCs w:val="16"/>
              </w:rPr>
            </w:pPr>
            <w:r>
              <w:rPr>
                <w:sz w:val="16"/>
                <w:szCs w:val="16"/>
              </w:rPr>
              <w:t>Descriptors</w:t>
            </w:r>
          </w:p>
        </w:tc>
        <w:tc>
          <w:tcPr>
            <w:tcW w:w="2250" w:type="dxa"/>
            <w:gridSpan w:val="3"/>
            <w:shd w:val="clear" w:color="auto" w:fill="C0C0C0"/>
            <w:vAlign w:val="center"/>
          </w:tcPr>
          <w:p w14:paraId="40A7D06F" w14:textId="77777777" w:rsidR="00003648" w:rsidRDefault="00003648" w:rsidP="00E9289C">
            <w:pPr>
              <w:jc w:val="center"/>
              <w:rPr>
                <w:sz w:val="16"/>
                <w:szCs w:val="16"/>
              </w:rPr>
            </w:pPr>
            <w:r w:rsidRPr="00A2481E">
              <w:rPr>
                <w:sz w:val="16"/>
                <w:szCs w:val="16"/>
              </w:rPr>
              <w:t>Above Pre</w:t>
            </w:r>
            <w:r>
              <w:rPr>
                <w:sz w:val="16"/>
                <w:szCs w:val="16"/>
              </w:rPr>
              <w:t>e</w:t>
            </w:r>
            <w:r w:rsidRPr="00A2481E">
              <w:rPr>
                <w:sz w:val="16"/>
                <w:szCs w:val="16"/>
              </w:rPr>
              <w:t>xisting/</w:t>
            </w:r>
          </w:p>
          <w:p w14:paraId="00F41C21" w14:textId="77777777" w:rsidR="00003648" w:rsidRPr="008E11F2" w:rsidRDefault="00003648" w:rsidP="00E9289C">
            <w:pPr>
              <w:jc w:val="center"/>
              <w:rPr>
                <w:sz w:val="16"/>
                <w:szCs w:val="16"/>
              </w:rPr>
            </w:pPr>
            <w:r w:rsidRPr="00A2481E">
              <w:rPr>
                <w:sz w:val="16"/>
                <w:szCs w:val="16"/>
              </w:rPr>
              <w:t>Customer</w:t>
            </w:r>
            <w:r>
              <w:rPr>
                <w:sz w:val="16"/>
                <w:szCs w:val="16"/>
              </w:rPr>
              <w:t>-</w:t>
            </w:r>
            <w:r w:rsidRPr="00A2481E">
              <w:rPr>
                <w:sz w:val="16"/>
                <w:szCs w:val="16"/>
              </w:rPr>
              <w:t>Average Savings</w:t>
            </w:r>
          </w:p>
        </w:tc>
        <w:tc>
          <w:tcPr>
            <w:tcW w:w="2244" w:type="dxa"/>
            <w:gridSpan w:val="3"/>
            <w:shd w:val="clear" w:color="auto" w:fill="C0C0C0"/>
            <w:vAlign w:val="center"/>
          </w:tcPr>
          <w:p w14:paraId="2FE7D463" w14:textId="77777777" w:rsidR="00003648" w:rsidRDefault="00003648" w:rsidP="00E9289C">
            <w:pPr>
              <w:jc w:val="center"/>
              <w:rPr>
                <w:sz w:val="16"/>
                <w:szCs w:val="16"/>
              </w:rPr>
            </w:pPr>
            <w:r w:rsidRPr="00A2481E">
              <w:rPr>
                <w:sz w:val="16"/>
                <w:szCs w:val="16"/>
              </w:rPr>
              <w:t>Above Code/</w:t>
            </w:r>
            <w:r w:rsidR="00077E83">
              <w:rPr>
                <w:sz w:val="16"/>
                <w:szCs w:val="16"/>
              </w:rPr>
              <w:t xml:space="preserve"> </w:t>
            </w:r>
          </w:p>
          <w:p w14:paraId="6BCBAEDC" w14:textId="77777777" w:rsidR="00003648" w:rsidRPr="00A2481E" w:rsidRDefault="00003648" w:rsidP="00E9289C">
            <w:pPr>
              <w:jc w:val="center"/>
              <w:rPr>
                <w:sz w:val="16"/>
                <w:szCs w:val="16"/>
              </w:rPr>
            </w:pPr>
            <w:r w:rsidRPr="00A2481E">
              <w:rPr>
                <w:sz w:val="16"/>
                <w:szCs w:val="16"/>
              </w:rPr>
              <w:t>Standard Savings</w:t>
            </w:r>
          </w:p>
        </w:tc>
        <w:tc>
          <w:tcPr>
            <w:tcW w:w="2884" w:type="dxa"/>
            <w:gridSpan w:val="3"/>
            <w:shd w:val="clear" w:color="auto" w:fill="C0C0C0"/>
            <w:vAlign w:val="center"/>
          </w:tcPr>
          <w:p w14:paraId="00000B8D" w14:textId="77777777" w:rsidR="00003648" w:rsidRPr="00A2481E" w:rsidRDefault="00003648" w:rsidP="00E9289C">
            <w:pPr>
              <w:jc w:val="center"/>
              <w:rPr>
                <w:sz w:val="16"/>
                <w:szCs w:val="16"/>
              </w:rPr>
            </w:pPr>
            <w:r w:rsidRPr="00A2481E">
              <w:rPr>
                <w:sz w:val="16"/>
                <w:szCs w:val="16"/>
              </w:rPr>
              <w:t>Cost</w:t>
            </w:r>
          </w:p>
        </w:tc>
      </w:tr>
      <w:tr w:rsidR="00003648" w:rsidRPr="009964C7" w14:paraId="05CC943A" w14:textId="77777777" w:rsidTr="00E9289C">
        <w:trPr>
          <w:trHeight w:val="728"/>
          <w:jc w:val="center"/>
        </w:trPr>
        <w:tc>
          <w:tcPr>
            <w:tcW w:w="1678" w:type="dxa"/>
            <w:vMerge/>
            <w:shd w:val="clear" w:color="auto" w:fill="C0C0C0"/>
            <w:vAlign w:val="center"/>
          </w:tcPr>
          <w:p w14:paraId="35F7EF65" w14:textId="77777777" w:rsidR="00003648" w:rsidRPr="00A2481E" w:rsidRDefault="00003648" w:rsidP="00E9289C">
            <w:pPr>
              <w:jc w:val="center"/>
              <w:rPr>
                <w:sz w:val="16"/>
                <w:szCs w:val="16"/>
              </w:rPr>
            </w:pPr>
          </w:p>
        </w:tc>
        <w:tc>
          <w:tcPr>
            <w:tcW w:w="731" w:type="dxa"/>
            <w:shd w:val="clear" w:color="auto" w:fill="C0C0C0"/>
            <w:vAlign w:val="center"/>
          </w:tcPr>
          <w:p w14:paraId="03A7CF62" w14:textId="77777777" w:rsidR="00003648" w:rsidRPr="00DB5452" w:rsidRDefault="00003648" w:rsidP="00E9289C">
            <w:pPr>
              <w:jc w:val="center"/>
              <w:rPr>
                <w:sz w:val="16"/>
                <w:szCs w:val="16"/>
              </w:rPr>
            </w:pPr>
            <w:r w:rsidRPr="00DB5452">
              <w:rPr>
                <w:sz w:val="16"/>
                <w:szCs w:val="16"/>
              </w:rPr>
              <w:t>Bldg</w:t>
            </w:r>
            <w:r>
              <w:rPr>
                <w:sz w:val="16"/>
                <w:szCs w:val="16"/>
              </w:rPr>
              <w:t xml:space="preserve"> </w:t>
            </w:r>
            <w:r w:rsidRPr="00DB5452">
              <w:rPr>
                <w:sz w:val="16"/>
                <w:szCs w:val="16"/>
              </w:rPr>
              <w:t>Type</w:t>
            </w:r>
          </w:p>
        </w:tc>
        <w:tc>
          <w:tcPr>
            <w:tcW w:w="731" w:type="dxa"/>
            <w:shd w:val="clear" w:color="auto" w:fill="C0C0C0"/>
            <w:vAlign w:val="center"/>
          </w:tcPr>
          <w:p w14:paraId="57CBA656" w14:textId="77777777" w:rsidR="00003648" w:rsidRPr="00DB5452" w:rsidRDefault="00003648" w:rsidP="00E9289C">
            <w:pPr>
              <w:jc w:val="center"/>
              <w:rPr>
                <w:sz w:val="16"/>
                <w:szCs w:val="16"/>
              </w:rPr>
            </w:pPr>
            <w:r w:rsidRPr="00DB5452">
              <w:rPr>
                <w:sz w:val="16"/>
                <w:szCs w:val="16"/>
              </w:rPr>
              <w:t>Bldg</w:t>
            </w:r>
            <w:r>
              <w:rPr>
                <w:sz w:val="16"/>
                <w:szCs w:val="16"/>
              </w:rPr>
              <w:t xml:space="preserve"> </w:t>
            </w:r>
            <w:r w:rsidRPr="00DB5452">
              <w:rPr>
                <w:sz w:val="16"/>
                <w:szCs w:val="16"/>
              </w:rPr>
              <w:t>Vint</w:t>
            </w:r>
          </w:p>
        </w:tc>
        <w:tc>
          <w:tcPr>
            <w:tcW w:w="630" w:type="dxa"/>
            <w:shd w:val="clear" w:color="auto" w:fill="C0C0C0"/>
            <w:vAlign w:val="center"/>
          </w:tcPr>
          <w:p w14:paraId="3AB912E0" w14:textId="77777777" w:rsidR="00003648" w:rsidRPr="00DB5452" w:rsidRDefault="00003648" w:rsidP="00E9289C">
            <w:pPr>
              <w:jc w:val="center"/>
              <w:rPr>
                <w:sz w:val="16"/>
                <w:szCs w:val="16"/>
              </w:rPr>
            </w:pPr>
            <w:r>
              <w:rPr>
                <w:sz w:val="16"/>
                <w:szCs w:val="16"/>
              </w:rPr>
              <w:t>Bldg Loc</w:t>
            </w:r>
          </w:p>
        </w:tc>
        <w:tc>
          <w:tcPr>
            <w:tcW w:w="720" w:type="dxa"/>
            <w:shd w:val="clear" w:color="auto" w:fill="C0C0C0"/>
            <w:vAlign w:val="center"/>
          </w:tcPr>
          <w:p w14:paraId="6915E8D9" w14:textId="77777777" w:rsidR="00003648" w:rsidRPr="009964C7" w:rsidRDefault="00003648" w:rsidP="00E9289C">
            <w:pPr>
              <w:jc w:val="center"/>
              <w:rPr>
                <w:sz w:val="16"/>
                <w:szCs w:val="16"/>
              </w:rPr>
            </w:pPr>
            <w:r>
              <w:rPr>
                <w:sz w:val="16"/>
                <w:szCs w:val="16"/>
              </w:rPr>
              <w:t>Bldg HVAC</w:t>
            </w:r>
          </w:p>
        </w:tc>
        <w:tc>
          <w:tcPr>
            <w:tcW w:w="1072" w:type="dxa"/>
            <w:shd w:val="clear" w:color="auto" w:fill="C0C0C0"/>
            <w:vAlign w:val="center"/>
          </w:tcPr>
          <w:p w14:paraId="0892C5FF" w14:textId="77777777" w:rsidR="00003648" w:rsidRPr="009964C7" w:rsidRDefault="00003648" w:rsidP="00E9289C">
            <w:pPr>
              <w:jc w:val="center"/>
              <w:rPr>
                <w:sz w:val="16"/>
                <w:szCs w:val="16"/>
              </w:rPr>
            </w:pPr>
            <w:r>
              <w:rPr>
                <w:sz w:val="16"/>
                <w:szCs w:val="16"/>
              </w:rPr>
              <w:t>Norm Unit</w:t>
            </w:r>
          </w:p>
        </w:tc>
        <w:tc>
          <w:tcPr>
            <w:tcW w:w="630" w:type="dxa"/>
            <w:shd w:val="clear" w:color="auto" w:fill="C0C0C0"/>
            <w:vAlign w:val="center"/>
          </w:tcPr>
          <w:p w14:paraId="01C2701A" w14:textId="77777777" w:rsidR="00003648" w:rsidRPr="00A2481E" w:rsidRDefault="00003648" w:rsidP="00E9289C">
            <w:pPr>
              <w:jc w:val="center"/>
              <w:rPr>
                <w:sz w:val="16"/>
                <w:szCs w:val="16"/>
              </w:rPr>
            </w:pPr>
            <w:r w:rsidRPr="00FE6476">
              <w:rPr>
                <w:sz w:val="14"/>
                <w:szCs w:val="14"/>
              </w:rPr>
              <w:t>kWh/</w:t>
            </w:r>
            <w:r>
              <w:rPr>
                <w:sz w:val="14"/>
                <w:szCs w:val="14"/>
              </w:rPr>
              <w:t xml:space="preserve"> </w:t>
            </w:r>
            <w:r w:rsidRPr="00FE6476">
              <w:rPr>
                <w:sz w:val="14"/>
                <w:szCs w:val="14"/>
              </w:rPr>
              <w:t>unit</w:t>
            </w:r>
          </w:p>
        </w:tc>
        <w:tc>
          <w:tcPr>
            <w:tcW w:w="720" w:type="dxa"/>
            <w:shd w:val="clear" w:color="auto" w:fill="C0C0C0"/>
            <w:vAlign w:val="center"/>
          </w:tcPr>
          <w:p w14:paraId="1B534C38" w14:textId="77777777" w:rsidR="00003648" w:rsidRPr="00A2481E" w:rsidRDefault="00003648" w:rsidP="00E9289C">
            <w:pPr>
              <w:jc w:val="center"/>
              <w:rPr>
                <w:sz w:val="16"/>
                <w:szCs w:val="16"/>
              </w:rPr>
            </w:pPr>
            <w:r>
              <w:rPr>
                <w:sz w:val="14"/>
                <w:szCs w:val="14"/>
              </w:rPr>
              <w:t>kW</w:t>
            </w:r>
            <w:r w:rsidRPr="00FE6476">
              <w:rPr>
                <w:sz w:val="14"/>
                <w:szCs w:val="14"/>
              </w:rPr>
              <w:t>/unit</w:t>
            </w:r>
          </w:p>
        </w:tc>
        <w:tc>
          <w:tcPr>
            <w:tcW w:w="900" w:type="dxa"/>
            <w:shd w:val="clear" w:color="auto" w:fill="C0C0C0"/>
            <w:vAlign w:val="center"/>
          </w:tcPr>
          <w:p w14:paraId="659FD1B7" w14:textId="77777777" w:rsidR="00003648" w:rsidRPr="00A2481E" w:rsidRDefault="00003648" w:rsidP="00E9289C">
            <w:pPr>
              <w:jc w:val="center"/>
              <w:rPr>
                <w:sz w:val="16"/>
                <w:szCs w:val="16"/>
              </w:rPr>
            </w:pPr>
            <w:r>
              <w:rPr>
                <w:sz w:val="16"/>
                <w:szCs w:val="16"/>
              </w:rPr>
              <w:t>therm</w:t>
            </w:r>
          </w:p>
        </w:tc>
        <w:tc>
          <w:tcPr>
            <w:tcW w:w="630" w:type="dxa"/>
            <w:shd w:val="clear" w:color="auto" w:fill="C0C0C0"/>
            <w:vAlign w:val="center"/>
          </w:tcPr>
          <w:p w14:paraId="3F3D545D" w14:textId="77777777" w:rsidR="00003648" w:rsidRPr="00A2481E" w:rsidRDefault="00003648" w:rsidP="00E9289C">
            <w:pPr>
              <w:jc w:val="center"/>
              <w:rPr>
                <w:sz w:val="16"/>
                <w:szCs w:val="16"/>
              </w:rPr>
            </w:pPr>
            <w:r w:rsidRPr="00FE6476">
              <w:rPr>
                <w:sz w:val="14"/>
                <w:szCs w:val="14"/>
              </w:rPr>
              <w:t>kWh/</w:t>
            </w:r>
            <w:r>
              <w:rPr>
                <w:sz w:val="14"/>
                <w:szCs w:val="14"/>
              </w:rPr>
              <w:t xml:space="preserve"> </w:t>
            </w:r>
            <w:r w:rsidRPr="00FE6476">
              <w:rPr>
                <w:sz w:val="14"/>
                <w:szCs w:val="14"/>
              </w:rPr>
              <w:t>unit</w:t>
            </w:r>
          </w:p>
        </w:tc>
        <w:tc>
          <w:tcPr>
            <w:tcW w:w="691" w:type="dxa"/>
            <w:shd w:val="clear" w:color="auto" w:fill="C0C0C0"/>
            <w:vAlign w:val="center"/>
          </w:tcPr>
          <w:p w14:paraId="2EDA496E" w14:textId="77777777" w:rsidR="00003648" w:rsidRPr="00A2481E" w:rsidRDefault="00003648" w:rsidP="00E9289C">
            <w:pPr>
              <w:jc w:val="center"/>
              <w:rPr>
                <w:sz w:val="16"/>
                <w:szCs w:val="16"/>
              </w:rPr>
            </w:pPr>
            <w:r>
              <w:rPr>
                <w:sz w:val="14"/>
                <w:szCs w:val="14"/>
              </w:rPr>
              <w:t>kW</w:t>
            </w:r>
            <w:r w:rsidRPr="00FE6476">
              <w:rPr>
                <w:sz w:val="14"/>
                <w:szCs w:val="14"/>
              </w:rPr>
              <w:t>/unit</w:t>
            </w:r>
          </w:p>
        </w:tc>
        <w:tc>
          <w:tcPr>
            <w:tcW w:w="923" w:type="dxa"/>
            <w:shd w:val="clear" w:color="auto" w:fill="C0C0C0"/>
            <w:vAlign w:val="center"/>
          </w:tcPr>
          <w:p w14:paraId="073FCC0B" w14:textId="77777777" w:rsidR="00003648" w:rsidRPr="00A2481E" w:rsidRDefault="00003648" w:rsidP="00E9289C">
            <w:pPr>
              <w:jc w:val="center"/>
              <w:rPr>
                <w:sz w:val="16"/>
                <w:szCs w:val="16"/>
              </w:rPr>
            </w:pPr>
            <w:r>
              <w:rPr>
                <w:sz w:val="16"/>
                <w:szCs w:val="16"/>
              </w:rPr>
              <w:t>therm</w:t>
            </w:r>
          </w:p>
        </w:tc>
        <w:tc>
          <w:tcPr>
            <w:tcW w:w="906" w:type="dxa"/>
            <w:shd w:val="clear" w:color="auto" w:fill="C0C0C0"/>
            <w:vAlign w:val="center"/>
          </w:tcPr>
          <w:p w14:paraId="3583759F" w14:textId="77777777" w:rsidR="00003648" w:rsidRPr="00A2481E" w:rsidRDefault="00003648" w:rsidP="00E9289C">
            <w:pPr>
              <w:jc w:val="center"/>
              <w:rPr>
                <w:sz w:val="16"/>
                <w:szCs w:val="16"/>
              </w:rPr>
            </w:pPr>
            <w:r>
              <w:rPr>
                <w:sz w:val="16"/>
                <w:szCs w:val="16"/>
              </w:rPr>
              <w:t>Code/ Standard</w:t>
            </w:r>
            <w:r w:rsidRPr="00A2481E">
              <w:rPr>
                <w:sz w:val="16"/>
                <w:szCs w:val="16"/>
              </w:rPr>
              <w:t xml:space="preserve"> ($/unit)</w:t>
            </w:r>
          </w:p>
        </w:tc>
        <w:tc>
          <w:tcPr>
            <w:tcW w:w="900" w:type="dxa"/>
            <w:shd w:val="clear" w:color="auto" w:fill="C0C0C0"/>
            <w:vAlign w:val="center"/>
          </w:tcPr>
          <w:p w14:paraId="0F443460" w14:textId="77777777" w:rsidR="00003648" w:rsidRPr="00A2481E" w:rsidRDefault="00003648" w:rsidP="00E9289C">
            <w:pPr>
              <w:jc w:val="center"/>
              <w:rPr>
                <w:sz w:val="16"/>
                <w:szCs w:val="16"/>
              </w:rPr>
            </w:pPr>
            <w:r>
              <w:rPr>
                <w:sz w:val="16"/>
                <w:szCs w:val="16"/>
              </w:rPr>
              <w:t xml:space="preserve">Measure </w:t>
            </w:r>
            <w:r w:rsidRPr="00A2481E">
              <w:rPr>
                <w:sz w:val="16"/>
                <w:szCs w:val="16"/>
              </w:rPr>
              <w:t>($/unit)</w:t>
            </w:r>
          </w:p>
        </w:tc>
        <w:tc>
          <w:tcPr>
            <w:tcW w:w="1078" w:type="dxa"/>
            <w:shd w:val="clear" w:color="auto" w:fill="C0C0C0"/>
            <w:vAlign w:val="center"/>
          </w:tcPr>
          <w:p w14:paraId="4699F1A9" w14:textId="77777777" w:rsidR="00003648" w:rsidRPr="00A2481E" w:rsidRDefault="00003648" w:rsidP="00E9289C">
            <w:pPr>
              <w:jc w:val="center"/>
              <w:rPr>
                <w:sz w:val="16"/>
                <w:szCs w:val="16"/>
              </w:rPr>
            </w:pPr>
            <w:r w:rsidRPr="00A2481E">
              <w:rPr>
                <w:sz w:val="16"/>
                <w:szCs w:val="16"/>
              </w:rPr>
              <w:t xml:space="preserve">Incremental  </w:t>
            </w:r>
          </w:p>
          <w:p w14:paraId="1AD8AF5F" w14:textId="77777777" w:rsidR="00003648" w:rsidRPr="00A2481E" w:rsidRDefault="00003648" w:rsidP="00E9289C">
            <w:pPr>
              <w:jc w:val="center"/>
              <w:rPr>
                <w:sz w:val="16"/>
                <w:szCs w:val="16"/>
              </w:rPr>
            </w:pPr>
            <w:r>
              <w:rPr>
                <w:sz w:val="16"/>
                <w:szCs w:val="16"/>
              </w:rPr>
              <w:t>Measure</w:t>
            </w:r>
            <w:r w:rsidRPr="00A2481E">
              <w:rPr>
                <w:sz w:val="16"/>
                <w:szCs w:val="16"/>
              </w:rPr>
              <w:t xml:space="preserve"> ($/unit)</w:t>
            </w:r>
          </w:p>
        </w:tc>
      </w:tr>
      <w:tr w:rsidR="00003648" w:rsidRPr="009964C7" w14:paraId="267775EC" w14:textId="77777777" w:rsidTr="008C7895">
        <w:trPr>
          <w:trHeight w:val="172"/>
          <w:jc w:val="center"/>
        </w:trPr>
        <w:tc>
          <w:tcPr>
            <w:tcW w:w="1678" w:type="dxa"/>
            <w:vAlign w:val="center"/>
          </w:tcPr>
          <w:p w14:paraId="145F17D7" w14:textId="77777777" w:rsidR="00003648" w:rsidRPr="009A64AD" w:rsidRDefault="00003648" w:rsidP="008C7895">
            <w:pPr>
              <w:jc w:val="center"/>
              <w:rPr>
                <w:rFonts w:ascii="Calibri" w:hAnsi="Calibri"/>
                <w:color w:val="000000"/>
              </w:rPr>
            </w:pPr>
            <w:r w:rsidRPr="009A64AD">
              <w:rPr>
                <w:rFonts w:ascii="Calibri" w:hAnsi="Calibri"/>
                <w:color w:val="000000"/>
              </w:rPr>
              <w:t>ShwShh001</w:t>
            </w:r>
          </w:p>
          <w:p w14:paraId="1F225160" w14:textId="77777777" w:rsidR="00003648" w:rsidRPr="00FA0C68" w:rsidRDefault="00003648" w:rsidP="008C7895">
            <w:pPr>
              <w:contextualSpacing/>
              <w:jc w:val="center"/>
            </w:pPr>
          </w:p>
        </w:tc>
        <w:tc>
          <w:tcPr>
            <w:tcW w:w="731" w:type="dxa"/>
            <w:vAlign w:val="center"/>
          </w:tcPr>
          <w:p w14:paraId="0298812F" w14:textId="77777777" w:rsidR="00003648" w:rsidRPr="00FA0C68" w:rsidRDefault="00003648" w:rsidP="008C7895">
            <w:pPr>
              <w:contextualSpacing/>
              <w:jc w:val="center"/>
            </w:pPr>
            <w:r w:rsidRPr="00FA0C68">
              <w:t>SF</w:t>
            </w:r>
          </w:p>
        </w:tc>
        <w:tc>
          <w:tcPr>
            <w:tcW w:w="731" w:type="dxa"/>
            <w:vAlign w:val="center"/>
          </w:tcPr>
          <w:p w14:paraId="2FA0891E" w14:textId="77777777" w:rsidR="00003648" w:rsidRPr="00FA0C68" w:rsidRDefault="00003648" w:rsidP="008C7895">
            <w:pPr>
              <w:contextualSpacing/>
              <w:jc w:val="center"/>
            </w:pPr>
            <w:r w:rsidRPr="00FA0C68">
              <w:t>Any</w:t>
            </w:r>
          </w:p>
          <w:p w14:paraId="3CB921B6" w14:textId="77777777" w:rsidR="00003648" w:rsidRPr="00FA0C68" w:rsidRDefault="00003648" w:rsidP="008C7895">
            <w:pPr>
              <w:contextualSpacing/>
              <w:jc w:val="center"/>
            </w:pPr>
          </w:p>
        </w:tc>
        <w:tc>
          <w:tcPr>
            <w:tcW w:w="630" w:type="dxa"/>
            <w:vAlign w:val="center"/>
          </w:tcPr>
          <w:p w14:paraId="254F1D7C" w14:textId="77777777" w:rsidR="00003648" w:rsidRPr="00FA0C68" w:rsidRDefault="00003648" w:rsidP="008C7895">
            <w:pPr>
              <w:contextualSpacing/>
              <w:jc w:val="center"/>
            </w:pPr>
            <w:r w:rsidRPr="00FA0C68">
              <w:t>9</w:t>
            </w:r>
          </w:p>
        </w:tc>
        <w:tc>
          <w:tcPr>
            <w:tcW w:w="720" w:type="dxa"/>
            <w:vAlign w:val="center"/>
          </w:tcPr>
          <w:p w14:paraId="672AD3C5" w14:textId="77777777" w:rsidR="00003648" w:rsidRPr="00A2481E" w:rsidRDefault="00003648" w:rsidP="008C7895">
            <w:pPr>
              <w:contextualSpacing/>
              <w:jc w:val="center"/>
              <w:rPr>
                <w:sz w:val="16"/>
                <w:szCs w:val="16"/>
              </w:rPr>
            </w:pPr>
            <w:r>
              <w:rPr>
                <w:sz w:val="16"/>
                <w:szCs w:val="16"/>
              </w:rPr>
              <w:t>N/A</w:t>
            </w:r>
          </w:p>
        </w:tc>
        <w:tc>
          <w:tcPr>
            <w:tcW w:w="1072" w:type="dxa"/>
            <w:vAlign w:val="center"/>
          </w:tcPr>
          <w:p w14:paraId="710B0F78" w14:textId="77777777" w:rsidR="00003648" w:rsidRPr="00FA0C68" w:rsidRDefault="00003648" w:rsidP="008C7895">
            <w:pPr>
              <w:jc w:val="center"/>
            </w:pPr>
            <w:r w:rsidRPr="00FA0C68">
              <w:t>Each</w:t>
            </w:r>
          </w:p>
          <w:p w14:paraId="505D65CE" w14:textId="77777777" w:rsidR="00003648" w:rsidRPr="00FA0C68" w:rsidRDefault="00003648" w:rsidP="008C7895">
            <w:pPr>
              <w:jc w:val="center"/>
            </w:pPr>
          </w:p>
        </w:tc>
        <w:tc>
          <w:tcPr>
            <w:tcW w:w="630" w:type="dxa"/>
            <w:vAlign w:val="center"/>
          </w:tcPr>
          <w:p w14:paraId="2A176960" w14:textId="77777777" w:rsidR="00003648" w:rsidRPr="00FA0C68" w:rsidRDefault="00003648" w:rsidP="008C7895">
            <w:pPr>
              <w:jc w:val="center"/>
            </w:pPr>
            <w:r w:rsidRPr="00FA0C68">
              <w:t>N/A</w:t>
            </w:r>
          </w:p>
        </w:tc>
        <w:tc>
          <w:tcPr>
            <w:tcW w:w="720" w:type="dxa"/>
            <w:shd w:val="clear" w:color="auto" w:fill="auto"/>
            <w:noWrap/>
            <w:vAlign w:val="center"/>
          </w:tcPr>
          <w:p w14:paraId="5F326409" w14:textId="77777777" w:rsidR="00003648" w:rsidRPr="00FA0C68" w:rsidRDefault="00003648" w:rsidP="008C7895">
            <w:pPr>
              <w:jc w:val="center"/>
            </w:pPr>
            <w:r w:rsidRPr="00FA0C68">
              <w:t>N/A</w:t>
            </w:r>
          </w:p>
        </w:tc>
        <w:tc>
          <w:tcPr>
            <w:tcW w:w="900" w:type="dxa"/>
            <w:vAlign w:val="center"/>
          </w:tcPr>
          <w:p w14:paraId="2B349725" w14:textId="77777777" w:rsidR="00003648" w:rsidRPr="00FA0C68" w:rsidRDefault="00DD4FF6" w:rsidP="008C7895">
            <w:pPr>
              <w:jc w:val="center"/>
            </w:pPr>
            <w:r>
              <w:t>0</w:t>
            </w:r>
          </w:p>
        </w:tc>
        <w:tc>
          <w:tcPr>
            <w:tcW w:w="630" w:type="dxa"/>
            <w:vAlign w:val="center"/>
          </w:tcPr>
          <w:p w14:paraId="1B97332C" w14:textId="77777777" w:rsidR="00003648" w:rsidRDefault="00003648" w:rsidP="008C7895">
            <w:pPr>
              <w:jc w:val="center"/>
            </w:pPr>
            <w:r w:rsidRPr="009B2095">
              <w:t>N/A</w:t>
            </w:r>
          </w:p>
        </w:tc>
        <w:tc>
          <w:tcPr>
            <w:tcW w:w="691" w:type="dxa"/>
            <w:vAlign w:val="center"/>
          </w:tcPr>
          <w:p w14:paraId="1292D277" w14:textId="77777777" w:rsidR="00003648" w:rsidRDefault="00003648" w:rsidP="008C7895">
            <w:pPr>
              <w:jc w:val="center"/>
            </w:pPr>
            <w:r w:rsidRPr="005E529D">
              <w:t>N/A</w:t>
            </w:r>
          </w:p>
        </w:tc>
        <w:tc>
          <w:tcPr>
            <w:tcW w:w="923" w:type="dxa"/>
            <w:vAlign w:val="center"/>
          </w:tcPr>
          <w:p w14:paraId="25A0CA8A" w14:textId="77777777" w:rsidR="00003648" w:rsidRDefault="008C7895" w:rsidP="008C7895">
            <w:pPr>
              <w:jc w:val="center"/>
            </w:pPr>
            <w:r>
              <w:t>10.35</w:t>
            </w:r>
          </w:p>
        </w:tc>
        <w:tc>
          <w:tcPr>
            <w:tcW w:w="906" w:type="dxa"/>
            <w:vAlign w:val="center"/>
          </w:tcPr>
          <w:p w14:paraId="2486E986" w14:textId="77777777" w:rsidR="00003648" w:rsidRPr="009D30A2" w:rsidRDefault="00003648" w:rsidP="008C7895">
            <w:pPr>
              <w:jc w:val="center"/>
            </w:pPr>
            <w:r w:rsidRPr="009D30A2">
              <w:t>$0.00</w:t>
            </w:r>
          </w:p>
          <w:p w14:paraId="66B987E7" w14:textId="77777777" w:rsidR="00003648" w:rsidRPr="009D30A2" w:rsidRDefault="00003648" w:rsidP="008C7895">
            <w:pPr>
              <w:jc w:val="center"/>
            </w:pPr>
          </w:p>
        </w:tc>
        <w:tc>
          <w:tcPr>
            <w:tcW w:w="900" w:type="dxa"/>
            <w:vAlign w:val="center"/>
          </w:tcPr>
          <w:p w14:paraId="769F9B08" w14:textId="77777777" w:rsidR="00003648" w:rsidRPr="009D30A2" w:rsidRDefault="00003648" w:rsidP="008C7895">
            <w:pPr>
              <w:jc w:val="center"/>
            </w:pPr>
            <w:r w:rsidRPr="009D30A2">
              <w:t>$</w:t>
            </w:r>
            <w:r w:rsidR="00571412">
              <w:t>45.96</w:t>
            </w:r>
          </w:p>
        </w:tc>
        <w:tc>
          <w:tcPr>
            <w:tcW w:w="1078" w:type="dxa"/>
            <w:vAlign w:val="center"/>
          </w:tcPr>
          <w:p w14:paraId="640B743F" w14:textId="77777777" w:rsidR="00003648" w:rsidRPr="009D30A2" w:rsidRDefault="00571412" w:rsidP="008C7895">
            <w:pPr>
              <w:jc w:val="center"/>
            </w:pPr>
            <w:r>
              <w:t>$14.90</w:t>
            </w:r>
          </w:p>
        </w:tc>
      </w:tr>
      <w:tr w:rsidR="00003648" w:rsidRPr="009964C7" w14:paraId="47EC28AC" w14:textId="77777777" w:rsidTr="008C7895">
        <w:trPr>
          <w:trHeight w:val="172"/>
          <w:jc w:val="center"/>
        </w:trPr>
        <w:tc>
          <w:tcPr>
            <w:tcW w:w="1678" w:type="dxa"/>
            <w:vAlign w:val="center"/>
          </w:tcPr>
          <w:p w14:paraId="4FF39AD4" w14:textId="77777777" w:rsidR="00003648" w:rsidRPr="009A64AD" w:rsidRDefault="00003648" w:rsidP="008C7895">
            <w:pPr>
              <w:jc w:val="center"/>
              <w:rPr>
                <w:rFonts w:ascii="Calibri" w:hAnsi="Calibri"/>
                <w:color w:val="000000"/>
              </w:rPr>
            </w:pPr>
            <w:r>
              <w:rPr>
                <w:rFonts w:ascii="Calibri" w:hAnsi="Calibri"/>
                <w:color w:val="000000"/>
              </w:rPr>
              <w:t>ShwShh002</w:t>
            </w:r>
          </w:p>
          <w:p w14:paraId="4F87846A" w14:textId="77777777" w:rsidR="00003648" w:rsidRPr="00FA0C68" w:rsidRDefault="00003648" w:rsidP="008C7895">
            <w:pPr>
              <w:contextualSpacing/>
              <w:jc w:val="center"/>
            </w:pPr>
          </w:p>
        </w:tc>
        <w:tc>
          <w:tcPr>
            <w:tcW w:w="731" w:type="dxa"/>
            <w:vAlign w:val="center"/>
          </w:tcPr>
          <w:p w14:paraId="1CEFC8B3" w14:textId="77777777" w:rsidR="00003648" w:rsidRPr="00FA0C68" w:rsidRDefault="00003648" w:rsidP="008C7895">
            <w:pPr>
              <w:contextualSpacing/>
              <w:jc w:val="center"/>
            </w:pPr>
            <w:r w:rsidRPr="00FA0C68">
              <w:t>SF</w:t>
            </w:r>
          </w:p>
        </w:tc>
        <w:tc>
          <w:tcPr>
            <w:tcW w:w="731" w:type="dxa"/>
            <w:vAlign w:val="center"/>
          </w:tcPr>
          <w:p w14:paraId="35F34DF9" w14:textId="77777777" w:rsidR="00003648" w:rsidRPr="00FA0C68" w:rsidRDefault="00003648" w:rsidP="008C7895">
            <w:pPr>
              <w:contextualSpacing/>
              <w:jc w:val="center"/>
            </w:pPr>
            <w:r w:rsidRPr="00FA0C68">
              <w:t>Any</w:t>
            </w:r>
          </w:p>
          <w:p w14:paraId="52032638" w14:textId="77777777" w:rsidR="00003648" w:rsidRPr="00FA0C68" w:rsidRDefault="00003648" w:rsidP="008C7895">
            <w:pPr>
              <w:contextualSpacing/>
              <w:jc w:val="center"/>
            </w:pPr>
          </w:p>
        </w:tc>
        <w:tc>
          <w:tcPr>
            <w:tcW w:w="630" w:type="dxa"/>
            <w:vAlign w:val="center"/>
          </w:tcPr>
          <w:p w14:paraId="5DDE073C" w14:textId="77777777" w:rsidR="00003648" w:rsidRPr="00FA0C68" w:rsidRDefault="00003648" w:rsidP="008C7895">
            <w:pPr>
              <w:contextualSpacing/>
              <w:jc w:val="center"/>
            </w:pPr>
            <w:r w:rsidRPr="00FA0C68">
              <w:t>9</w:t>
            </w:r>
          </w:p>
        </w:tc>
        <w:tc>
          <w:tcPr>
            <w:tcW w:w="720" w:type="dxa"/>
            <w:vAlign w:val="center"/>
          </w:tcPr>
          <w:p w14:paraId="29C88149" w14:textId="77777777" w:rsidR="00003648" w:rsidRPr="00FA0C68" w:rsidRDefault="00003648" w:rsidP="008C7895">
            <w:pPr>
              <w:contextualSpacing/>
              <w:jc w:val="center"/>
            </w:pPr>
            <w:r w:rsidRPr="00FA0C68">
              <w:t>N/A</w:t>
            </w:r>
          </w:p>
        </w:tc>
        <w:tc>
          <w:tcPr>
            <w:tcW w:w="1072" w:type="dxa"/>
            <w:vAlign w:val="center"/>
          </w:tcPr>
          <w:p w14:paraId="0C1483FF" w14:textId="77777777" w:rsidR="00003648" w:rsidRPr="00FA0C68" w:rsidRDefault="00003648" w:rsidP="008C7895">
            <w:pPr>
              <w:jc w:val="center"/>
            </w:pPr>
            <w:r w:rsidRPr="00FA0C68">
              <w:t>Each</w:t>
            </w:r>
          </w:p>
        </w:tc>
        <w:tc>
          <w:tcPr>
            <w:tcW w:w="630" w:type="dxa"/>
            <w:vAlign w:val="center"/>
          </w:tcPr>
          <w:p w14:paraId="0A188324" w14:textId="77777777" w:rsidR="00003648" w:rsidRDefault="00003648" w:rsidP="008C7895">
            <w:pPr>
              <w:jc w:val="center"/>
            </w:pPr>
            <w:r w:rsidRPr="00767DC6">
              <w:t>N/A</w:t>
            </w:r>
          </w:p>
        </w:tc>
        <w:tc>
          <w:tcPr>
            <w:tcW w:w="720" w:type="dxa"/>
            <w:shd w:val="clear" w:color="auto" w:fill="auto"/>
            <w:noWrap/>
            <w:vAlign w:val="center"/>
          </w:tcPr>
          <w:p w14:paraId="696BA3B7" w14:textId="77777777" w:rsidR="00003648" w:rsidRPr="00FA0C68" w:rsidRDefault="00003648" w:rsidP="008C7895">
            <w:pPr>
              <w:jc w:val="center"/>
            </w:pPr>
            <w:r w:rsidRPr="00FA0C68">
              <w:t>N/A</w:t>
            </w:r>
          </w:p>
        </w:tc>
        <w:tc>
          <w:tcPr>
            <w:tcW w:w="900" w:type="dxa"/>
            <w:vAlign w:val="center"/>
          </w:tcPr>
          <w:p w14:paraId="617480B1" w14:textId="77777777" w:rsidR="00003648" w:rsidRPr="00FA0C68" w:rsidRDefault="00DD4FF6" w:rsidP="008C7895">
            <w:pPr>
              <w:jc w:val="center"/>
            </w:pPr>
            <w:r>
              <w:t>0</w:t>
            </w:r>
          </w:p>
        </w:tc>
        <w:tc>
          <w:tcPr>
            <w:tcW w:w="630" w:type="dxa"/>
            <w:vAlign w:val="center"/>
          </w:tcPr>
          <w:p w14:paraId="4D79DEA4" w14:textId="77777777" w:rsidR="00003648" w:rsidRDefault="00003648" w:rsidP="008C7895">
            <w:pPr>
              <w:jc w:val="center"/>
            </w:pPr>
            <w:r w:rsidRPr="009B2095">
              <w:t>N/A</w:t>
            </w:r>
          </w:p>
        </w:tc>
        <w:tc>
          <w:tcPr>
            <w:tcW w:w="691" w:type="dxa"/>
            <w:vAlign w:val="center"/>
          </w:tcPr>
          <w:p w14:paraId="575F1956" w14:textId="77777777" w:rsidR="00003648" w:rsidRDefault="00003648" w:rsidP="008C7895">
            <w:pPr>
              <w:jc w:val="center"/>
            </w:pPr>
            <w:r w:rsidRPr="005E529D">
              <w:t>N/A</w:t>
            </w:r>
          </w:p>
        </w:tc>
        <w:tc>
          <w:tcPr>
            <w:tcW w:w="923" w:type="dxa"/>
            <w:vAlign w:val="center"/>
          </w:tcPr>
          <w:p w14:paraId="765BD753" w14:textId="77777777" w:rsidR="00003648" w:rsidRDefault="008C7895" w:rsidP="008C7895">
            <w:pPr>
              <w:jc w:val="center"/>
            </w:pPr>
            <w:r>
              <w:t>7.76</w:t>
            </w:r>
          </w:p>
        </w:tc>
        <w:tc>
          <w:tcPr>
            <w:tcW w:w="906" w:type="dxa"/>
            <w:vAlign w:val="center"/>
          </w:tcPr>
          <w:p w14:paraId="3C607840" w14:textId="77777777" w:rsidR="00003648" w:rsidRPr="009D30A2" w:rsidRDefault="00003648" w:rsidP="008C7895">
            <w:pPr>
              <w:jc w:val="center"/>
            </w:pPr>
            <w:r w:rsidRPr="009D30A2">
              <w:t>$0.00</w:t>
            </w:r>
          </w:p>
        </w:tc>
        <w:tc>
          <w:tcPr>
            <w:tcW w:w="900" w:type="dxa"/>
            <w:vAlign w:val="center"/>
          </w:tcPr>
          <w:p w14:paraId="5BF1F4B5" w14:textId="77777777" w:rsidR="00003648" w:rsidRPr="009D30A2" w:rsidRDefault="00571412" w:rsidP="008C7895">
            <w:pPr>
              <w:jc w:val="center"/>
            </w:pPr>
            <w:r w:rsidRPr="009D30A2">
              <w:t>$</w:t>
            </w:r>
            <w:r>
              <w:t>45.96</w:t>
            </w:r>
          </w:p>
        </w:tc>
        <w:tc>
          <w:tcPr>
            <w:tcW w:w="1078" w:type="dxa"/>
            <w:vAlign w:val="center"/>
          </w:tcPr>
          <w:p w14:paraId="6C45AC34" w14:textId="77777777" w:rsidR="00003648" w:rsidRPr="009D30A2" w:rsidRDefault="00571412" w:rsidP="008C7895">
            <w:pPr>
              <w:jc w:val="center"/>
            </w:pPr>
            <w:r>
              <w:t>$14.90</w:t>
            </w:r>
          </w:p>
        </w:tc>
      </w:tr>
      <w:tr w:rsidR="00003648" w:rsidRPr="009964C7" w14:paraId="1358CB6F" w14:textId="77777777" w:rsidTr="00942453">
        <w:trPr>
          <w:trHeight w:val="377"/>
          <w:jc w:val="center"/>
        </w:trPr>
        <w:tc>
          <w:tcPr>
            <w:tcW w:w="1678" w:type="dxa"/>
            <w:vAlign w:val="center"/>
          </w:tcPr>
          <w:p w14:paraId="49E129F9" w14:textId="77777777" w:rsidR="00003648" w:rsidRPr="009A64AD" w:rsidRDefault="00003648" w:rsidP="008C7895">
            <w:pPr>
              <w:jc w:val="center"/>
              <w:rPr>
                <w:rFonts w:ascii="Calibri" w:hAnsi="Calibri"/>
                <w:color w:val="000000"/>
              </w:rPr>
            </w:pPr>
            <w:r>
              <w:rPr>
                <w:rFonts w:ascii="Calibri" w:hAnsi="Calibri"/>
                <w:color w:val="000000"/>
              </w:rPr>
              <w:t>ShwShh003</w:t>
            </w:r>
          </w:p>
          <w:p w14:paraId="5E1406FA" w14:textId="77777777" w:rsidR="00003648" w:rsidRPr="00FA0C68" w:rsidRDefault="00003648" w:rsidP="008C7895">
            <w:pPr>
              <w:contextualSpacing/>
              <w:jc w:val="center"/>
            </w:pPr>
          </w:p>
        </w:tc>
        <w:tc>
          <w:tcPr>
            <w:tcW w:w="731" w:type="dxa"/>
            <w:vAlign w:val="center"/>
          </w:tcPr>
          <w:p w14:paraId="415C96A3" w14:textId="77777777" w:rsidR="00003648" w:rsidRPr="00FA0C68" w:rsidRDefault="00003648" w:rsidP="008C7895">
            <w:pPr>
              <w:contextualSpacing/>
              <w:jc w:val="center"/>
            </w:pPr>
            <w:r w:rsidRPr="00FA0C68">
              <w:t>SF</w:t>
            </w:r>
          </w:p>
        </w:tc>
        <w:tc>
          <w:tcPr>
            <w:tcW w:w="731" w:type="dxa"/>
            <w:vAlign w:val="center"/>
          </w:tcPr>
          <w:p w14:paraId="180BC1AF" w14:textId="77777777" w:rsidR="00003648" w:rsidRPr="00FA0C68" w:rsidRDefault="00003648" w:rsidP="008C7895">
            <w:pPr>
              <w:contextualSpacing/>
              <w:jc w:val="center"/>
            </w:pPr>
            <w:r w:rsidRPr="00FA0C68">
              <w:t>Any</w:t>
            </w:r>
          </w:p>
          <w:p w14:paraId="16122195" w14:textId="77777777" w:rsidR="00003648" w:rsidRPr="00FA0C68" w:rsidRDefault="00003648" w:rsidP="008C7895">
            <w:pPr>
              <w:contextualSpacing/>
              <w:jc w:val="center"/>
            </w:pPr>
          </w:p>
        </w:tc>
        <w:tc>
          <w:tcPr>
            <w:tcW w:w="630" w:type="dxa"/>
            <w:vAlign w:val="center"/>
          </w:tcPr>
          <w:p w14:paraId="509EFDC9" w14:textId="77777777" w:rsidR="00003648" w:rsidRPr="00FA0C68" w:rsidRDefault="00003648" w:rsidP="008C7895">
            <w:pPr>
              <w:contextualSpacing/>
              <w:jc w:val="center"/>
            </w:pPr>
            <w:r w:rsidRPr="00FA0C68">
              <w:t>9</w:t>
            </w:r>
          </w:p>
        </w:tc>
        <w:tc>
          <w:tcPr>
            <w:tcW w:w="720" w:type="dxa"/>
            <w:vAlign w:val="center"/>
          </w:tcPr>
          <w:p w14:paraId="7E7AEBBF" w14:textId="77777777" w:rsidR="00003648" w:rsidRPr="00FA0C68" w:rsidRDefault="00003648" w:rsidP="008C7895">
            <w:pPr>
              <w:contextualSpacing/>
              <w:jc w:val="center"/>
            </w:pPr>
            <w:r w:rsidRPr="00FA0C68">
              <w:t>N/A</w:t>
            </w:r>
          </w:p>
        </w:tc>
        <w:tc>
          <w:tcPr>
            <w:tcW w:w="1072" w:type="dxa"/>
            <w:vAlign w:val="center"/>
          </w:tcPr>
          <w:p w14:paraId="4CB2F586" w14:textId="77777777" w:rsidR="00003648" w:rsidRPr="00FA0C68" w:rsidRDefault="00003648" w:rsidP="008C7895">
            <w:pPr>
              <w:jc w:val="center"/>
            </w:pPr>
            <w:r w:rsidRPr="00FA0C68">
              <w:t>Each</w:t>
            </w:r>
          </w:p>
        </w:tc>
        <w:tc>
          <w:tcPr>
            <w:tcW w:w="630" w:type="dxa"/>
            <w:vAlign w:val="center"/>
          </w:tcPr>
          <w:p w14:paraId="0881E854" w14:textId="77777777" w:rsidR="00003648" w:rsidRDefault="00003648" w:rsidP="008C7895">
            <w:pPr>
              <w:jc w:val="center"/>
            </w:pPr>
            <w:r w:rsidRPr="00767DC6">
              <w:t>N/A</w:t>
            </w:r>
          </w:p>
        </w:tc>
        <w:tc>
          <w:tcPr>
            <w:tcW w:w="720" w:type="dxa"/>
            <w:shd w:val="clear" w:color="auto" w:fill="auto"/>
            <w:noWrap/>
            <w:vAlign w:val="center"/>
          </w:tcPr>
          <w:p w14:paraId="7ABA9F66" w14:textId="77777777" w:rsidR="00003648" w:rsidRPr="00FA0C68" w:rsidRDefault="00003648" w:rsidP="008C7895">
            <w:pPr>
              <w:jc w:val="center"/>
            </w:pPr>
            <w:r w:rsidRPr="00FA0C68">
              <w:t>N/A</w:t>
            </w:r>
          </w:p>
        </w:tc>
        <w:tc>
          <w:tcPr>
            <w:tcW w:w="900" w:type="dxa"/>
            <w:vAlign w:val="center"/>
          </w:tcPr>
          <w:p w14:paraId="648217CB" w14:textId="77777777" w:rsidR="00003648" w:rsidRPr="00FA0C68" w:rsidRDefault="00DD4FF6" w:rsidP="008C7895">
            <w:pPr>
              <w:jc w:val="center"/>
            </w:pPr>
            <w:r>
              <w:t>0</w:t>
            </w:r>
          </w:p>
        </w:tc>
        <w:tc>
          <w:tcPr>
            <w:tcW w:w="630" w:type="dxa"/>
            <w:vAlign w:val="center"/>
          </w:tcPr>
          <w:p w14:paraId="6DD7BDCE" w14:textId="77777777" w:rsidR="00003648" w:rsidRDefault="00003648" w:rsidP="008C7895">
            <w:pPr>
              <w:jc w:val="center"/>
            </w:pPr>
            <w:r w:rsidRPr="009B2095">
              <w:t>N/A</w:t>
            </w:r>
          </w:p>
        </w:tc>
        <w:tc>
          <w:tcPr>
            <w:tcW w:w="691" w:type="dxa"/>
            <w:vAlign w:val="center"/>
          </w:tcPr>
          <w:p w14:paraId="089979BB" w14:textId="77777777" w:rsidR="00003648" w:rsidRDefault="00003648" w:rsidP="008C7895">
            <w:pPr>
              <w:jc w:val="center"/>
            </w:pPr>
            <w:r w:rsidRPr="005E529D">
              <w:t>N/A</w:t>
            </w:r>
          </w:p>
        </w:tc>
        <w:tc>
          <w:tcPr>
            <w:tcW w:w="923" w:type="dxa"/>
            <w:vAlign w:val="center"/>
          </w:tcPr>
          <w:p w14:paraId="02DFB203" w14:textId="77777777" w:rsidR="00003648" w:rsidRDefault="008C7895" w:rsidP="008C7895">
            <w:pPr>
              <w:jc w:val="center"/>
            </w:pPr>
            <w:r>
              <w:t>5.2</w:t>
            </w:r>
          </w:p>
        </w:tc>
        <w:tc>
          <w:tcPr>
            <w:tcW w:w="906" w:type="dxa"/>
            <w:vAlign w:val="center"/>
          </w:tcPr>
          <w:p w14:paraId="5ABCBD9C" w14:textId="77777777" w:rsidR="00003648" w:rsidRPr="009D30A2" w:rsidRDefault="00003648" w:rsidP="008C7895">
            <w:pPr>
              <w:jc w:val="center"/>
            </w:pPr>
            <w:r w:rsidRPr="009D30A2">
              <w:t>$0.00</w:t>
            </w:r>
          </w:p>
        </w:tc>
        <w:tc>
          <w:tcPr>
            <w:tcW w:w="900" w:type="dxa"/>
            <w:vAlign w:val="center"/>
          </w:tcPr>
          <w:p w14:paraId="15C2DD13" w14:textId="77777777" w:rsidR="00003648" w:rsidRPr="009D30A2" w:rsidRDefault="00571412" w:rsidP="008C7895">
            <w:pPr>
              <w:jc w:val="center"/>
            </w:pPr>
            <w:r w:rsidRPr="009D30A2">
              <w:t>$</w:t>
            </w:r>
            <w:r>
              <w:t>45.96</w:t>
            </w:r>
          </w:p>
        </w:tc>
        <w:tc>
          <w:tcPr>
            <w:tcW w:w="1078" w:type="dxa"/>
            <w:vAlign w:val="center"/>
          </w:tcPr>
          <w:p w14:paraId="6FA7CC62" w14:textId="77777777" w:rsidR="00003648" w:rsidRPr="009D30A2" w:rsidRDefault="00571412" w:rsidP="008C7895">
            <w:pPr>
              <w:jc w:val="center"/>
            </w:pPr>
            <w:r>
              <w:t>$14.90</w:t>
            </w:r>
          </w:p>
        </w:tc>
      </w:tr>
      <w:tr w:rsidR="00003648" w:rsidRPr="009964C7" w14:paraId="6F446521" w14:textId="77777777" w:rsidTr="00942453">
        <w:trPr>
          <w:trHeight w:val="350"/>
          <w:jc w:val="center"/>
        </w:trPr>
        <w:tc>
          <w:tcPr>
            <w:tcW w:w="1678" w:type="dxa"/>
            <w:vAlign w:val="center"/>
          </w:tcPr>
          <w:p w14:paraId="5081104E" w14:textId="77777777" w:rsidR="00003648" w:rsidRPr="009A64AD" w:rsidRDefault="00003648" w:rsidP="008C7895">
            <w:pPr>
              <w:jc w:val="center"/>
              <w:rPr>
                <w:rFonts w:ascii="Calibri" w:hAnsi="Calibri"/>
                <w:color w:val="000000"/>
              </w:rPr>
            </w:pPr>
            <w:r>
              <w:rPr>
                <w:rFonts w:ascii="Calibri" w:hAnsi="Calibri"/>
                <w:color w:val="000000"/>
              </w:rPr>
              <w:t>ShwShh004</w:t>
            </w:r>
          </w:p>
          <w:p w14:paraId="025B55E8" w14:textId="77777777" w:rsidR="00003648" w:rsidRPr="00FA0C68" w:rsidRDefault="00003648" w:rsidP="008C7895">
            <w:pPr>
              <w:contextualSpacing/>
              <w:jc w:val="center"/>
              <w:rPr>
                <w:rFonts w:ascii="Calibri" w:hAnsi="Calibri"/>
                <w:color w:val="000000"/>
              </w:rPr>
            </w:pPr>
          </w:p>
        </w:tc>
        <w:tc>
          <w:tcPr>
            <w:tcW w:w="731" w:type="dxa"/>
            <w:vAlign w:val="center"/>
          </w:tcPr>
          <w:p w14:paraId="04FB6965" w14:textId="77777777" w:rsidR="00003648" w:rsidRPr="00FA0C68" w:rsidRDefault="00003648" w:rsidP="008C7895">
            <w:pPr>
              <w:contextualSpacing/>
              <w:jc w:val="center"/>
            </w:pPr>
            <w:r w:rsidRPr="00FA0C68">
              <w:t>SF</w:t>
            </w:r>
          </w:p>
        </w:tc>
        <w:tc>
          <w:tcPr>
            <w:tcW w:w="731" w:type="dxa"/>
            <w:vAlign w:val="center"/>
          </w:tcPr>
          <w:p w14:paraId="3C06FF71" w14:textId="77777777" w:rsidR="00003648" w:rsidRPr="00FA0C68" w:rsidRDefault="00003648" w:rsidP="008C7895">
            <w:pPr>
              <w:contextualSpacing/>
              <w:jc w:val="center"/>
            </w:pPr>
            <w:r w:rsidRPr="00FA0C68">
              <w:t>Any</w:t>
            </w:r>
          </w:p>
          <w:p w14:paraId="738261EA" w14:textId="77777777" w:rsidR="00003648" w:rsidRPr="00FA0C68" w:rsidRDefault="00003648" w:rsidP="008C7895">
            <w:pPr>
              <w:contextualSpacing/>
              <w:jc w:val="center"/>
            </w:pPr>
          </w:p>
        </w:tc>
        <w:tc>
          <w:tcPr>
            <w:tcW w:w="630" w:type="dxa"/>
            <w:vAlign w:val="center"/>
          </w:tcPr>
          <w:p w14:paraId="6BF330B0" w14:textId="77777777" w:rsidR="00003648" w:rsidRPr="00FA0C68" w:rsidRDefault="00003648" w:rsidP="008C7895">
            <w:pPr>
              <w:contextualSpacing/>
              <w:jc w:val="center"/>
            </w:pPr>
            <w:r w:rsidRPr="00FA0C68">
              <w:t>9</w:t>
            </w:r>
          </w:p>
        </w:tc>
        <w:tc>
          <w:tcPr>
            <w:tcW w:w="720" w:type="dxa"/>
            <w:vAlign w:val="center"/>
          </w:tcPr>
          <w:p w14:paraId="6B9FB251" w14:textId="77777777" w:rsidR="00003648" w:rsidRPr="00FA0C68" w:rsidRDefault="00003648" w:rsidP="008C7895">
            <w:pPr>
              <w:contextualSpacing/>
              <w:jc w:val="center"/>
            </w:pPr>
            <w:r w:rsidRPr="00FA0C68">
              <w:t>N/A</w:t>
            </w:r>
          </w:p>
        </w:tc>
        <w:tc>
          <w:tcPr>
            <w:tcW w:w="1072" w:type="dxa"/>
            <w:vAlign w:val="center"/>
          </w:tcPr>
          <w:p w14:paraId="6888BA4B" w14:textId="77777777" w:rsidR="00003648" w:rsidRPr="00FA0C68" w:rsidRDefault="00003648" w:rsidP="008C7895">
            <w:pPr>
              <w:jc w:val="center"/>
            </w:pPr>
            <w:r w:rsidRPr="00FA0C68">
              <w:t>Each</w:t>
            </w:r>
          </w:p>
        </w:tc>
        <w:tc>
          <w:tcPr>
            <w:tcW w:w="630" w:type="dxa"/>
            <w:vAlign w:val="center"/>
          </w:tcPr>
          <w:p w14:paraId="605FCC99" w14:textId="77777777" w:rsidR="00003648" w:rsidRDefault="00003648" w:rsidP="008C7895">
            <w:pPr>
              <w:jc w:val="center"/>
            </w:pPr>
            <w:r w:rsidRPr="00767DC6">
              <w:t>N/A</w:t>
            </w:r>
          </w:p>
        </w:tc>
        <w:tc>
          <w:tcPr>
            <w:tcW w:w="720" w:type="dxa"/>
            <w:shd w:val="clear" w:color="auto" w:fill="auto"/>
            <w:noWrap/>
            <w:vAlign w:val="center"/>
          </w:tcPr>
          <w:p w14:paraId="5639055D" w14:textId="77777777" w:rsidR="00003648" w:rsidRPr="00FA0C68" w:rsidRDefault="00003648" w:rsidP="008C7895">
            <w:pPr>
              <w:jc w:val="center"/>
            </w:pPr>
            <w:r w:rsidRPr="00FA0C68">
              <w:t>N/A</w:t>
            </w:r>
          </w:p>
        </w:tc>
        <w:tc>
          <w:tcPr>
            <w:tcW w:w="900" w:type="dxa"/>
            <w:vAlign w:val="center"/>
          </w:tcPr>
          <w:p w14:paraId="648F9D52" w14:textId="77777777" w:rsidR="00003648" w:rsidRPr="00FA0C68" w:rsidRDefault="00DD4FF6" w:rsidP="008C7895">
            <w:pPr>
              <w:jc w:val="center"/>
            </w:pPr>
            <w:r>
              <w:t>0</w:t>
            </w:r>
          </w:p>
        </w:tc>
        <w:tc>
          <w:tcPr>
            <w:tcW w:w="630" w:type="dxa"/>
            <w:vAlign w:val="center"/>
          </w:tcPr>
          <w:p w14:paraId="74933923" w14:textId="77777777" w:rsidR="00003648" w:rsidRDefault="00003648" w:rsidP="008C7895">
            <w:pPr>
              <w:jc w:val="center"/>
            </w:pPr>
            <w:r w:rsidRPr="009B2095">
              <w:t>N/A</w:t>
            </w:r>
          </w:p>
        </w:tc>
        <w:tc>
          <w:tcPr>
            <w:tcW w:w="691" w:type="dxa"/>
            <w:vAlign w:val="center"/>
          </w:tcPr>
          <w:p w14:paraId="4F03F890" w14:textId="77777777" w:rsidR="00003648" w:rsidRDefault="00003648" w:rsidP="008C7895">
            <w:pPr>
              <w:jc w:val="center"/>
            </w:pPr>
            <w:r w:rsidRPr="005E529D">
              <w:t>N/A</w:t>
            </w:r>
          </w:p>
        </w:tc>
        <w:tc>
          <w:tcPr>
            <w:tcW w:w="923" w:type="dxa"/>
            <w:vAlign w:val="center"/>
          </w:tcPr>
          <w:p w14:paraId="66638819" w14:textId="77777777" w:rsidR="00003648" w:rsidRDefault="008C7895" w:rsidP="008C7895">
            <w:pPr>
              <w:jc w:val="center"/>
            </w:pPr>
            <w:r>
              <w:t>4.1</w:t>
            </w:r>
          </w:p>
        </w:tc>
        <w:tc>
          <w:tcPr>
            <w:tcW w:w="906" w:type="dxa"/>
            <w:vAlign w:val="center"/>
          </w:tcPr>
          <w:p w14:paraId="1369147B" w14:textId="77777777" w:rsidR="00003648" w:rsidRPr="009D30A2" w:rsidRDefault="00003648" w:rsidP="008C7895">
            <w:pPr>
              <w:jc w:val="center"/>
            </w:pPr>
            <w:r w:rsidRPr="009D30A2">
              <w:t>$0.00</w:t>
            </w:r>
          </w:p>
        </w:tc>
        <w:tc>
          <w:tcPr>
            <w:tcW w:w="900" w:type="dxa"/>
            <w:vAlign w:val="center"/>
          </w:tcPr>
          <w:p w14:paraId="41436DA7" w14:textId="77777777" w:rsidR="00003648" w:rsidRPr="009D30A2" w:rsidRDefault="00571412" w:rsidP="008C7895">
            <w:pPr>
              <w:jc w:val="center"/>
            </w:pPr>
            <w:r w:rsidRPr="009D30A2">
              <w:t>$</w:t>
            </w:r>
            <w:r>
              <w:t>45.96</w:t>
            </w:r>
          </w:p>
        </w:tc>
        <w:tc>
          <w:tcPr>
            <w:tcW w:w="1078" w:type="dxa"/>
            <w:vAlign w:val="center"/>
          </w:tcPr>
          <w:p w14:paraId="52D277A2" w14:textId="77777777" w:rsidR="00003648" w:rsidRPr="009D30A2" w:rsidRDefault="00571412" w:rsidP="008C7895">
            <w:pPr>
              <w:jc w:val="center"/>
            </w:pPr>
            <w:r>
              <w:t>$14.90</w:t>
            </w:r>
          </w:p>
        </w:tc>
      </w:tr>
      <w:tr w:rsidR="00395C26" w:rsidRPr="009964C7" w14:paraId="318E22D5" w14:textId="77777777" w:rsidTr="008C7895">
        <w:trPr>
          <w:trHeight w:val="172"/>
          <w:jc w:val="center"/>
        </w:trPr>
        <w:tc>
          <w:tcPr>
            <w:tcW w:w="1678" w:type="dxa"/>
            <w:vAlign w:val="center"/>
          </w:tcPr>
          <w:p w14:paraId="2DE896AE" w14:textId="77777777" w:rsidR="00395C26" w:rsidRPr="009A64AD" w:rsidRDefault="00395C26" w:rsidP="008C7895">
            <w:pPr>
              <w:jc w:val="center"/>
              <w:rPr>
                <w:rFonts w:ascii="Calibri" w:hAnsi="Calibri"/>
                <w:color w:val="000000"/>
              </w:rPr>
            </w:pPr>
            <w:r>
              <w:rPr>
                <w:rFonts w:ascii="Calibri" w:hAnsi="Calibri"/>
                <w:color w:val="000000"/>
              </w:rPr>
              <w:t>ShwShh005</w:t>
            </w:r>
          </w:p>
          <w:p w14:paraId="4EE95612" w14:textId="77777777" w:rsidR="00395C26" w:rsidRDefault="00395C26" w:rsidP="008C7895">
            <w:pPr>
              <w:jc w:val="center"/>
              <w:rPr>
                <w:rFonts w:ascii="Calibri" w:hAnsi="Calibri"/>
                <w:color w:val="000000"/>
              </w:rPr>
            </w:pPr>
          </w:p>
        </w:tc>
        <w:tc>
          <w:tcPr>
            <w:tcW w:w="731" w:type="dxa"/>
            <w:vAlign w:val="center"/>
          </w:tcPr>
          <w:p w14:paraId="6897C79B" w14:textId="77777777" w:rsidR="00395C26" w:rsidRPr="00FA0C68" w:rsidRDefault="00395C26" w:rsidP="008C7895">
            <w:pPr>
              <w:contextualSpacing/>
              <w:jc w:val="center"/>
            </w:pPr>
            <w:r>
              <w:t>SF</w:t>
            </w:r>
          </w:p>
        </w:tc>
        <w:tc>
          <w:tcPr>
            <w:tcW w:w="731" w:type="dxa"/>
            <w:vAlign w:val="center"/>
          </w:tcPr>
          <w:p w14:paraId="21D161B3" w14:textId="77777777" w:rsidR="00395C26" w:rsidRPr="00FA0C68" w:rsidRDefault="00395C26" w:rsidP="008C7895">
            <w:pPr>
              <w:contextualSpacing/>
              <w:jc w:val="center"/>
            </w:pPr>
            <w:r>
              <w:t>Any</w:t>
            </w:r>
          </w:p>
        </w:tc>
        <w:tc>
          <w:tcPr>
            <w:tcW w:w="630" w:type="dxa"/>
            <w:vAlign w:val="center"/>
          </w:tcPr>
          <w:p w14:paraId="789DC214" w14:textId="77777777" w:rsidR="00395C26" w:rsidRPr="00FA0C68" w:rsidRDefault="00395C26" w:rsidP="008C7895">
            <w:pPr>
              <w:contextualSpacing/>
              <w:jc w:val="center"/>
            </w:pPr>
            <w:r w:rsidRPr="00FA0C68">
              <w:t>9</w:t>
            </w:r>
          </w:p>
        </w:tc>
        <w:tc>
          <w:tcPr>
            <w:tcW w:w="720" w:type="dxa"/>
            <w:vAlign w:val="center"/>
          </w:tcPr>
          <w:p w14:paraId="572B5FFE" w14:textId="77777777" w:rsidR="00395C26" w:rsidRPr="00FA0C68" w:rsidRDefault="00395C26" w:rsidP="008C7895">
            <w:pPr>
              <w:contextualSpacing/>
              <w:jc w:val="center"/>
            </w:pPr>
            <w:r w:rsidRPr="00FA0C68">
              <w:t>N/A</w:t>
            </w:r>
          </w:p>
        </w:tc>
        <w:tc>
          <w:tcPr>
            <w:tcW w:w="1072" w:type="dxa"/>
            <w:vAlign w:val="center"/>
          </w:tcPr>
          <w:p w14:paraId="360E6E50" w14:textId="77777777" w:rsidR="00395C26" w:rsidRPr="00FA0C68" w:rsidRDefault="00395C26" w:rsidP="008C7895">
            <w:pPr>
              <w:jc w:val="center"/>
            </w:pPr>
            <w:r w:rsidRPr="00FA0C68">
              <w:t>Each</w:t>
            </w:r>
          </w:p>
        </w:tc>
        <w:tc>
          <w:tcPr>
            <w:tcW w:w="630" w:type="dxa"/>
            <w:vAlign w:val="center"/>
          </w:tcPr>
          <w:p w14:paraId="62AAC123" w14:textId="77777777" w:rsidR="00395C26" w:rsidRPr="00767DC6" w:rsidRDefault="00395C26" w:rsidP="008C7895">
            <w:pPr>
              <w:jc w:val="center"/>
            </w:pPr>
            <w:r w:rsidRPr="00767DC6">
              <w:t>N/A</w:t>
            </w:r>
          </w:p>
        </w:tc>
        <w:tc>
          <w:tcPr>
            <w:tcW w:w="720" w:type="dxa"/>
            <w:shd w:val="clear" w:color="auto" w:fill="auto"/>
            <w:noWrap/>
            <w:vAlign w:val="center"/>
          </w:tcPr>
          <w:p w14:paraId="4BC03FE5" w14:textId="77777777" w:rsidR="00395C26" w:rsidRPr="00FA0C68" w:rsidRDefault="00395C26" w:rsidP="008C7895">
            <w:pPr>
              <w:jc w:val="center"/>
            </w:pPr>
            <w:r w:rsidRPr="00FA0C68">
              <w:t>N/A</w:t>
            </w:r>
          </w:p>
        </w:tc>
        <w:tc>
          <w:tcPr>
            <w:tcW w:w="900" w:type="dxa"/>
            <w:vAlign w:val="center"/>
          </w:tcPr>
          <w:p w14:paraId="2960086A" w14:textId="77777777" w:rsidR="00395C26" w:rsidRPr="00FA0C68" w:rsidRDefault="00DD4FF6" w:rsidP="008C7895">
            <w:pPr>
              <w:jc w:val="center"/>
            </w:pPr>
            <w:r>
              <w:t>0</w:t>
            </w:r>
          </w:p>
        </w:tc>
        <w:tc>
          <w:tcPr>
            <w:tcW w:w="630" w:type="dxa"/>
            <w:vAlign w:val="center"/>
          </w:tcPr>
          <w:p w14:paraId="642F8447" w14:textId="77777777" w:rsidR="00395C26" w:rsidRPr="009B2095" w:rsidRDefault="003672DD" w:rsidP="008C7895">
            <w:pPr>
              <w:jc w:val="center"/>
            </w:pPr>
            <w:r w:rsidRPr="009B2095">
              <w:t>N/A</w:t>
            </w:r>
          </w:p>
        </w:tc>
        <w:tc>
          <w:tcPr>
            <w:tcW w:w="691" w:type="dxa"/>
            <w:vAlign w:val="center"/>
          </w:tcPr>
          <w:p w14:paraId="0DF2735C" w14:textId="77777777" w:rsidR="00395C26" w:rsidRPr="005E529D" w:rsidRDefault="003672DD" w:rsidP="008C7895">
            <w:pPr>
              <w:jc w:val="center"/>
            </w:pPr>
            <w:r w:rsidRPr="005E529D">
              <w:t>N/A</w:t>
            </w:r>
          </w:p>
        </w:tc>
        <w:tc>
          <w:tcPr>
            <w:tcW w:w="923" w:type="dxa"/>
            <w:vAlign w:val="center"/>
          </w:tcPr>
          <w:p w14:paraId="2940428D" w14:textId="77777777" w:rsidR="00395C26" w:rsidRPr="00675B36" w:rsidRDefault="008C7895" w:rsidP="008C7895">
            <w:pPr>
              <w:jc w:val="center"/>
            </w:pPr>
            <w:r>
              <w:t>3.1</w:t>
            </w:r>
          </w:p>
        </w:tc>
        <w:tc>
          <w:tcPr>
            <w:tcW w:w="906" w:type="dxa"/>
            <w:vAlign w:val="center"/>
          </w:tcPr>
          <w:p w14:paraId="2145E28E" w14:textId="77777777" w:rsidR="00395C26" w:rsidRPr="009D30A2" w:rsidRDefault="003672DD" w:rsidP="008C7895">
            <w:pPr>
              <w:jc w:val="center"/>
            </w:pPr>
            <w:r w:rsidRPr="009D30A2">
              <w:t>$0.00</w:t>
            </w:r>
          </w:p>
        </w:tc>
        <w:tc>
          <w:tcPr>
            <w:tcW w:w="900" w:type="dxa"/>
            <w:vAlign w:val="center"/>
          </w:tcPr>
          <w:p w14:paraId="1111386E" w14:textId="77777777" w:rsidR="00395C26" w:rsidRPr="009D30A2" w:rsidRDefault="00571412" w:rsidP="008C7895">
            <w:pPr>
              <w:jc w:val="center"/>
            </w:pPr>
            <w:r w:rsidRPr="009D30A2">
              <w:t>$</w:t>
            </w:r>
            <w:r>
              <w:t>45.96</w:t>
            </w:r>
          </w:p>
        </w:tc>
        <w:tc>
          <w:tcPr>
            <w:tcW w:w="1078" w:type="dxa"/>
            <w:vAlign w:val="center"/>
          </w:tcPr>
          <w:p w14:paraId="5CAE9B71" w14:textId="77777777" w:rsidR="00395C26" w:rsidRDefault="00571412" w:rsidP="008C7895">
            <w:pPr>
              <w:jc w:val="center"/>
            </w:pPr>
            <w:r>
              <w:t>$14.90</w:t>
            </w:r>
          </w:p>
        </w:tc>
      </w:tr>
      <w:tr w:rsidR="002003FD" w:rsidRPr="009964C7" w14:paraId="7F9F50C9" w14:textId="77777777" w:rsidTr="008C7895">
        <w:trPr>
          <w:trHeight w:val="85"/>
          <w:jc w:val="center"/>
        </w:trPr>
        <w:tc>
          <w:tcPr>
            <w:tcW w:w="1678" w:type="dxa"/>
            <w:vAlign w:val="center"/>
          </w:tcPr>
          <w:p w14:paraId="34DB049F" w14:textId="77777777" w:rsidR="002003FD" w:rsidRPr="009A64AD" w:rsidRDefault="002003FD" w:rsidP="008C7895">
            <w:pPr>
              <w:jc w:val="center"/>
              <w:rPr>
                <w:rFonts w:ascii="Calibri" w:hAnsi="Calibri"/>
                <w:color w:val="000000"/>
              </w:rPr>
            </w:pPr>
            <w:r>
              <w:rPr>
                <w:rFonts w:ascii="Calibri" w:hAnsi="Calibri"/>
                <w:color w:val="000000"/>
              </w:rPr>
              <w:t>ShwShh006</w:t>
            </w:r>
          </w:p>
          <w:p w14:paraId="514D06ED" w14:textId="77777777" w:rsidR="002003FD" w:rsidRPr="00FA0C68" w:rsidRDefault="002003FD" w:rsidP="008C7895">
            <w:pPr>
              <w:contextualSpacing/>
              <w:jc w:val="center"/>
            </w:pPr>
          </w:p>
        </w:tc>
        <w:tc>
          <w:tcPr>
            <w:tcW w:w="731" w:type="dxa"/>
            <w:vAlign w:val="center"/>
          </w:tcPr>
          <w:p w14:paraId="130F90A9" w14:textId="77777777" w:rsidR="002003FD" w:rsidRPr="00FA0C68" w:rsidRDefault="002003FD" w:rsidP="008C7895">
            <w:pPr>
              <w:contextualSpacing/>
              <w:jc w:val="center"/>
            </w:pPr>
            <w:r>
              <w:t>SF</w:t>
            </w:r>
          </w:p>
        </w:tc>
        <w:tc>
          <w:tcPr>
            <w:tcW w:w="731" w:type="dxa"/>
            <w:vAlign w:val="center"/>
          </w:tcPr>
          <w:p w14:paraId="572D5FB6" w14:textId="77777777" w:rsidR="002003FD" w:rsidRPr="00FA0C68" w:rsidRDefault="002003FD" w:rsidP="008C7895">
            <w:pPr>
              <w:contextualSpacing/>
              <w:jc w:val="center"/>
            </w:pPr>
            <w:r w:rsidRPr="00FA0C68">
              <w:t>Any</w:t>
            </w:r>
          </w:p>
          <w:p w14:paraId="02BDAB6D" w14:textId="77777777" w:rsidR="002003FD" w:rsidRPr="00FA0C68" w:rsidRDefault="002003FD" w:rsidP="008C7895">
            <w:pPr>
              <w:contextualSpacing/>
              <w:jc w:val="center"/>
            </w:pPr>
          </w:p>
        </w:tc>
        <w:tc>
          <w:tcPr>
            <w:tcW w:w="630" w:type="dxa"/>
            <w:vAlign w:val="center"/>
          </w:tcPr>
          <w:p w14:paraId="41663410" w14:textId="77777777" w:rsidR="002003FD" w:rsidRPr="00FA0C68" w:rsidRDefault="002003FD" w:rsidP="008C7895">
            <w:pPr>
              <w:contextualSpacing/>
              <w:jc w:val="center"/>
            </w:pPr>
            <w:r w:rsidRPr="00FA0C68">
              <w:t>9</w:t>
            </w:r>
          </w:p>
        </w:tc>
        <w:tc>
          <w:tcPr>
            <w:tcW w:w="720" w:type="dxa"/>
            <w:vAlign w:val="center"/>
          </w:tcPr>
          <w:p w14:paraId="08E81DE3" w14:textId="77777777" w:rsidR="002003FD" w:rsidRPr="00FA0C68" w:rsidRDefault="002003FD" w:rsidP="008C7895">
            <w:pPr>
              <w:contextualSpacing/>
              <w:jc w:val="center"/>
            </w:pPr>
            <w:r w:rsidRPr="00FA0C68">
              <w:t>N/A</w:t>
            </w:r>
          </w:p>
        </w:tc>
        <w:tc>
          <w:tcPr>
            <w:tcW w:w="1072" w:type="dxa"/>
            <w:vAlign w:val="center"/>
          </w:tcPr>
          <w:p w14:paraId="4BCF504D" w14:textId="77777777" w:rsidR="002003FD" w:rsidRPr="00FA0C68" w:rsidRDefault="002003FD" w:rsidP="008C7895">
            <w:pPr>
              <w:jc w:val="center"/>
            </w:pPr>
            <w:r w:rsidRPr="00FA0C68">
              <w:t>Each</w:t>
            </w:r>
          </w:p>
        </w:tc>
        <w:tc>
          <w:tcPr>
            <w:tcW w:w="630" w:type="dxa"/>
            <w:vAlign w:val="center"/>
          </w:tcPr>
          <w:p w14:paraId="6B4874B5" w14:textId="77777777" w:rsidR="002003FD" w:rsidRDefault="002003FD" w:rsidP="008C7895">
            <w:pPr>
              <w:jc w:val="center"/>
            </w:pPr>
            <w:r w:rsidRPr="00767DC6">
              <w:t>N/A</w:t>
            </w:r>
          </w:p>
        </w:tc>
        <w:tc>
          <w:tcPr>
            <w:tcW w:w="720" w:type="dxa"/>
            <w:shd w:val="clear" w:color="auto" w:fill="auto"/>
            <w:noWrap/>
            <w:vAlign w:val="center"/>
          </w:tcPr>
          <w:p w14:paraId="55B242AE" w14:textId="77777777" w:rsidR="002003FD" w:rsidRPr="00FA0C68" w:rsidRDefault="002003FD" w:rsidP="008C7895">
            <w:pPr>
              <w:jc w:val="center"/>
            </w:pPr>
            <w:r w:rsidRPr="00FA0C68">
              <w:t>N/A</w:t>
            </w:r>
          </w:p>
        </w:tc>
        <w:tc>
          <w:tcPr>
            <w:tcW w:w="900" w:type="dxa"/>
            <w:vAlign w:val="center"/>
          </w:tcPr>
          <w:p w14:paraId="32B50206" w14:textId="77777777" w:rsidR="002003FD" w:rsidRPr="00FA0C68" w:rsidRDefault="002003FD" w:rsidP="008C7895">
            <w:pPr>
              <w:jc w:val="center"/>
            </w:pPr>
            <w:r>
              <w:t>12.93</w:t>
            </w:r>
          </w:p>
        </w:tc>
        <w:tc>
          <w:tcPr>
            <w:tcW w:w="630" w:type="dxa"/>
            <w:vAlign w:val="center"/>
          </w:tcPr>
          <w:p w14:paraId="651B80D6" w14:textId="77777777" w:rsidR="002003FD" w:rsidRDefault="002003FD" w:rsidP="008C7895">
            <w:pPr>
              <w:jc w:val="center"/>
            </w:pPr>
            <w:r w:rsidRPr="009B2095">
              <w:t>N/A</w:t>
            </w:r>
          </w:p>
        </w:tc>
        <w:tc>
          <w:tcPr>
            <w:tcW w:w="691" w:type="dxa"/>
            <w:vAlign w:val="center"/>
          </w:tcPr>
          <w:p w14:paraId="6B2A77B8" w14:textId="77777777" w:rsidR="002003FD" w:rsidRDefault="002003FD" w:rsidP="008C7895">
            <w:pPr>
              <w:jc w:val="center"/>
            </w:pPr>
            <w:r w:rsidRPr="005E529D">
              <w:t>N/A</w:t>
            </w:r>
          </w:p>
        </w:tc>
        <w:tc>
          <w:tcPr>
            <w:tcW w:w="923" w:type="dxa"/>
            <w:vAlign w:val="center"/>
          </w:tcPr>
          <w:p w14:paraId="573FAFD9" w14:textId="77777777" w:rsidR="002003FD" w:rsidRDefault="002003FD" w:rsidP="008C7895">
            <w:pPr>
              <w:jc w:val="center"/>
            </w:pPr>
            <w:r>
              <w:t>8.38</w:t>
            </w:r>
          </w:p>
        </w:tc>
        <w:tc>
          <w:tcPr>
            <w:tcW w:w="906" w:type="dxa"/>
            <w:vAlign w:val="center"/>
          </w:tcPr>
          <w:p w14:paraId="414A0826" w14:textId="77777777" w:rsidR="002003FD" w:rsidRPr="009D30A2" w:rsidRDefault="002003FD" w:rsidP="008C7895">
            <w:pPr>
              <w:jc w:val="center"/>
            </w:pPr>
            <w:r w:rsidRPr="009D30A2">
              <w:t>$0.00</w:t>
            </w:r>
          </w:p>
        </w:tc>
        <w:tc>
          <w:tcPr>
            <w:tcW w:w="900" w:type="dxa"/>
            <w:vAlign w:val="center"/>
          </w:tcPr>
          <w:p w14:paraId="50277E5C" w14:textId="77777777" w:rsidR="002003FD" w:rsidRPr="009D30A2" w:rsidRDefault="002003FD" w:rsidP="001F41F5">
            <w:pPr>
              <w:jc w:val="center"/>
            </w:pPr>
            <w:r w:rsidRPr="009D30A2">
              <w:t>$</w:t>
            </w:r>
            <w:r>
              <w:t>45.96</w:t>
            </w:r>
          </w:p>
        </w:tc>
        <w:tc>
          <w:tcPr>
            <w:tcW w:w="1078" w:type="dxa"/>
            <w:vAlign w:val="center"/>
          </w:tcPr>
          <w:p w14:paraId="1627601F" w14:textId="77777777" w:rsidR="002003FD" w:rsidRDefault="002003FD" w:rsidP="001F41F5">
            <w:pPr>
              <w:jc w:val="center"/>
            </w:pPr>
            <w:r>
              <w:t>$14.90</w:t>
            </w:r>
          </w:p>
        </w:tc>
      </w:tr>
      <w:tr w:rsidR="002003FD" w:rsidRPr="009964C7" w14:paraId="7CA58D04" w14:textId="77777777" w:rsidTr="008C7895">
        <w:trPr>
          <w:trHeight w:val="172"/>
          <w:jc w:val="center"/>
        </w:trPr>
        <w:tc>
          <w:tcPr>
            <w:tcW w:w="1678" w:type="dxa"/>
            <w:vAlign w:val="center"/>
          </w:tcPr>
          <w:p w14:paraId="1DEB32D2" w14:textId="77777777" w:rsidR="002003FD" w:rsidRPr="009A64AD" w:rsidRDefault="002003FD" w:rsidP="008C7895">
            <w:pPr>
              <w:jc w:val="center"/>
              <w:rPr>
                <w:rFonts w:ascii="Calibri" w:hAnsi="Calibri"/>
                <w:color w:val="000000"/>
              </w:rPr>
            </w:pPr>
            <w:r>
              <w:rPr>
                <w:rFonts w:ascii="Calibri" w:hAnsi="Calibri"/>
                <w:color w:val="000000"/>
              </w:rPr>
              <w:t>ShwShh007</w:t>
            </w:r>
          </w:p>
          <w:p w14:paraId="6309693F" w14:textId="77777777" w:rsidR="002003FD" w:rsidRPr="00FA0C68" w:rsidRDefault="002003FD" w:rsidP="008C7895">
            <w:pPr>
              <w:contextualSpacing/>
              <w:jc w:val="center"/>
            </w:pPr>
          </w:p>
        </w:tc>
        <w:tc>
          <w:tcPr>
            <w:tcW w:w="731" w:type="dxa"/>
            <w:vAlign w:val="center"/>
          </w:tcPr>
          <w:p w14:paraId="7B17703F" w14:textId="77777777" w:rsidR="002003FD" w:rsidRPr="00FA0C68" w:rsidRDefault="002003FD" w:rsidP="008C7895">
            <w:pPr>
              <w:contextualSpacing/>
              <w:jc w:val="center"/>
            </w:pPr>
            <w:r>
              <w:t>SF</w:t>
            </w:r>
          </w:p>
        </w:tc>
        <w:tc>
          <w:tcPr>
            <w:tcW w:w="731" w:type="dxa"/>
            <w:vAlign w:val="center"/>
          </w:tcPr>
          <w:p w14:paraId="4D3A2356" w14:textId="77777777" w:rsidR="002003FD" w:rsidRPr="00FA0C68" w:rsidRDefault="002003FD" w:rsidP="008C7895">
            <w:pPr>
              <w:contextualSpacing/>
              <w:jc w:val="center"/>
            </w:pPr>
            <w:r w:rsidRPr="00FA0C68">
              <w:t>Any</w:t>
            </w:r>
          </w:p>
          <w:p w14:paraId="4A6A7D39" w14:textId="77777777" w:rsidR="002003FD" w:rsidRPr="00FA0C68" w:rsidRDefault="002003FD" w:rsidP="008C7895">
            <w:pPr>
              <w:contextualSpacing/>
              <w:jc w:val="center"/>
            </w:pPr>
          </w:p>
        </w:tc>
        <w:tc>
          <w:tcPr>
            <w:tcW w:w="630" w:type="dxa"/>
            <w:vAlign w:val="center"/>
          </w:tcPr>
          <w:p w14:paraId="7252CB85" w14:textId="77777777" w:rsidR="002003FD" w:rsidRPr="00FA0C68" w:rsidRDefault="002003FD" w:rsidP="008C7895">
            <w:pPr>
              <w:contextualSpacing/>
              <w:jc w:val="center"/>
            </w:pPr>
            <w:r w:rsidRPr="00FA0C68">
              <w:t>9</w:t>
            </w:r>
          </w:p>
        </w:tc>
        <w:tc>
          <w:tcPr>
            <w:tcW w:w="720" w:type="dxa"/>
            <w:vAlign w:val="center"/>
          </w:tcPr>
          <w:p w14:paraId="6D56A905" w14:textId="77777777" w:rsidR="002003FD" w:rsidRPr="00FA0C68" w:rsidRDefault="002003FD" w:rsidP="008C7895">
            <w:pPr>
              <w:contextualSpacing/>
              <w:jc w:val="center"/>
            </w:pPr>
            <w:r w:rsidRPr="00FA0C68">
              <w:t>N/A</w:t>
            </w:r>
          </w:p>
        </w:tc>
        <w:tc>
          <w:tcPr>
            <w:tcW w:w="1072" w:type="dxa"/>
            <w:vAlign w:val="center"/>
          </w:tcPr>
          <w:p w14:paraId="309F20D3" w14:textId="77777777" w:rsidR="002003FD" w:rsidRPr="00FA0C68" w:rsidRDefault="002003FD" w:rsidP="008C7895">
            <w:pPr>
              <w:jc w:val="center"/>
            </w:pPr>
            <w:r w:rsidRPr="00FA0C68">
              <w:t>Each</w:t>
            </w:r>
          </w:p>
        </w:tc>
        <w:tc>
          <w:tcPr>
            <w:tcW w:w="630" w:type="dxa"/>
            <w:vAlign w:val="center"/>
          </w:tcPr>
          <w:p w14:paraId="63BB09CE" w14:textId="77777777" w:rsidR="002003FD" w:rsidRDefault="002003FD" w:rsidP="008C7895">
            <w:pPr>
              <w:jc w:val="center"/>
            </w:pPr>
            <w:r w:rsidRPr="00767DC6">
              <w:t>N/A</w:t>
            </w:r>
          </w:p>
        </w:tc>
        <w:tc>
          <w:tcPr>
            <w:tcW w:w="720" w:type="dxa"/>
            <w:shd w:val="clear" w:color="auto" w:fill="auto"/>
            <w:noWrap/>
            <w:vAlign w:val="center"/>
          </w:tcPr>
          <w:p w14:paraId="197404CC" w14:textId="77777777" w:rsidR="002003FD" w:rsidRPr="00FA0C68" w:rsidRDefault="002003FD" w:rsidP="008C7895">
            <w:pPr>
              <w:jc w:val="center"/>
            </w:pPr>
            <w:r w:rsidRPr="00FA0C68">
              <w:t>N/A</w:t>
            </w:r>
          </w:p>
        </w:tc>
        <w:tc>
          <w:tcPr>
            <w:tcW w:w="900" w:type="dxa"/>
            <w:vAlign w:val="center"/>
          </w:tcPr>
          <w:p w14:paraId="12E8BB3D" w14:textId="77777777" w:rsidR="002003FD" w:rsidRPr="00FA0C68" w:rsidRDefault="002003FD" w:rsidP="008C7895">
            <w:pPr>
              <w:jc w:val="center"/>
            </w:pPr>
            <w:r>
              <w:t>10.35</w:t>
            </w:r>
          </w:p>
        </w:tc>
        <w:tc>
          <w:tcPr>
            <w:tcW w:w="630" w:type="dxa"/>
            <w:vAlign w:val="center"/>
          </w:tcPr>
          <w:p w14:paraId="0563BE53" w14:textId="77777777" w:rsidR="002003FD" w:rsidRDefault="002003FD" w:rsidP="008C7895">
            <w:pPr>
              <w:jc w:val="center"/>
            </w:pPr>
            <w:r w:rsidRPr="009B2095">
              <w:t>N/A</w:t>
            </w:r>
          </w:p>
        </w:tc>
        <w:tc>
          <w:tcPr>
            <w:tcW w:w="691" w:type="dxa"/>
            <w:vAlign w:val="center"/>
          </w:tcPr>
          <w:p w14:paraId="5E891B3E" w14:textId="77777777" w:rsidR="002003FD" w:rsidRDefault="002003FD" w:rsidP="008C7895">
            <w:pPr>
              <w:jc w:val="center"/>
            </w:pPr>
            <w:r w:rsidRPr="005E529D">
              <w:t>N/A</w:t>
            </w:r>
          </w:p>
        </w:tc>
        <w:tc>
          <w:tcPr>
            <w:tcW w:w="923" w:type="dxa"/>
            <w:vAlign w:val="center"/>
          </w:tcPr>
          <w:p w14:paraId="4CE6EFFD" w14:textId="77777777" w:rsidR="002003FD" w:rsidRDefault="002003FD" w:rsidP="008C7895">
            <w:pPr>
              <w:jc w:val="center"/>
            </w:pPr>
            <w:r>
              <w:t>5.69</w:t>
            </w:r>
          </w:p>
        </w:tc>
        <w:tc>
          <w:tcPr>
            <w:tcW w:w="906" w:type="dxa"/>
            <w:vAlign w:val="center"/>
          </w:tcPr>
          <w:p w14:paraId="5291AE47" w14:textId="77777777" w:rsidR="002003FD" w:rsidRPr="009D30A2" w:rsidRDefault="002003FD" w:rsidP="008C7895">
            <w:pPr>
              <w:jc w:val="center"/>
            </w:pPr>
            <w:r w:rsidRPr="009D30A2">
              <w:t>$0.00</w:t>
            </w:r>
          </w:p>
        </w:tc>
        <w:tc>
          <w:tcPr>
            <w:tcW w:w="900" w:type="dxa"/>
            <w:vAlign w:val="center"/>
          </w:tcPr>
          <w:p w14:paraId="39D7ACD0" w14:textId="77777777" w:rsidR="002003FD" w:rsidRPr="009D30A2" w:rsidRDefault="002003FD" w:rsidP="001F41F5">
            <w:pPr>
              <w:jc w:val="center"/>
            </w:pPr>
            <w:r w:rsidRPr="009D30A2">
              <w:t>$</w:t>
            </w:r>
            <w:r>
              <w:t>45.96</w:t>
            </w:r>
          </w:p>
        </w:tc>
        <w:tc>
          <w:tcPr>
            <w:tcW w:w="1078" w:type="dxa"/>
            <w:vAlign w:val="center"/>
          </w:tcPr>
          <w:p w14:paraId="220D8B4B" w14:textId="77777777" w:rsidR="002003FD" w:rsidRDefault="002003FD" w:rsidP="001F41F5">
            <w:pPr>
              <w:jc w:val="center"/>
            </w:pPr>
            <w:r>
              <w:t>$14.90</w:t>
            </w:r>
          </w:p>
        </w:tc>
      </w:tr>
      <w:tr w:rsidR="002003FD" w:rsidRPr="009964C7" w14:paraId="32E6FB67" w14:textId="77777777" w:rsidTr="008C7895">
        <w:trPr>
          <w:trHeight w:val="151"/>
          <w:jc w:val="center"/>
        </w:trPr>
        <w:tc>
          <w:tcPr>
            <w:tcW w:w="1678" w:type="dxa"/>
            <w:vAlign w:val="center"/>
          </w:tcPr>
          <w:p w14:paraId="761FCB4F" w14:textId="77777777" w:rsidR="002003FD" w:rsidRPr="009A64AD" w:rsidRDefault="002003FD" w:rsidP="008C7895">
            <w:pPr>
              <w:jc w:val="center"/>
              <w:rPr>
                <w:rFonts w:ascii="Calibri" w:hAnsi="Calibri"/>
                <w:color w:val="000000"/>
              </w:rPr>
            </w:pPr>
            <w:r>
              <w:rPr>
                <w:rFonts w:ascii="Calibri" w:hAnsi="Calibri"/>
                <w:color w:val="000000"/>
              </w:rPr>
              <w:t>ShwShh008</w:t>
            </w:r>
          </w:p>
          <w:p w14:paraId="3CC79574" w14:textId="77777777" w:rsidR="002003FD" w:rsidRPr="00FA0C68" w:rsidRDefault="002003FD" w:rsidP="008C7895">
            <w:pPr>
              <w:contextualSpacing/>
              <w:jc w:val="center"/>
            </w:pPr>
          </w:p>
        </w:tc>
        <w:tc>
          <w:tcPr>
            <w:tcW w:w="731" w:type="dxa"/>
            <w:vAlign w:val="center"/>
          </w:tcPr>
          <w:p w14:paraId="4FBD5171" w14:textId="77777777" w:rsidR="002003FD" w:rsidRPr="00FA0C68" w:rsidRDefault="002003FD" w:rsidP="008C7895">
            <w:pPr>
              <w:contextualSpacing/>
              <w:jc w:val="center"/>
            </w:pPr>
            <w:r>
              <w:t>SF</w:t>
            </w:r>
          </w:p>
        </w:tc>
        <w:tc>
          <w:tcPr>
            <w:tcW w:w="731" w:type="dxa"/>
            <w:vAlign w:val="center"/>
          </w:tcPr>
          <w:p w14:paraId="2CEA2EC6" w14:textId="77777777" w:rsidR="002003FD" w:rsidRPr="00FA0C68" w:rsidRDefault="002003FD" w:rsidP="008C7895">
            <w:pPr>
              <w:contextualSpacing/>
              <w:jc w:val="center"/>
            </w:pPr>
            <w:r w:rsidRPr="00FA0C68">
              <w:t>Any</w:t>
            </w:r>
          </w:p>
          <w:p w14:paraId="2F1129CA" w14:textId="77777777" w:rsidR="002003FD" w:rsidRPr="00FA0C68" w:rsidRDefault="002003FD" w:rsidP="008C7895">
            <w:pPr>
              <w:contextualSpacing/>
              <w:jc w:val="center"/>
            </w:pPr>
          </w:p>
        </w:tc>
        <w:tc>
          <w:tcPr>
            <w:tcW w:w="630" w:type="dxa"/>
            <w:vAlign w:val="center"/>
          </w:tcPr>
          <w:p w14:paraId="407CE547" w14:textId="77777777" w:rsidR="002003FD" w:rsidRPr="00FA0C68" w:rsidRDefault="002003FD" w:rsidP="008C7895">
            <w:pPr>
              <w:contextualSpacing/>
              <w:jc w:val="center"/>
            </w:pPr>
            <w:r w:rsidRPr="00FA0C68">
              <w:t>9</w:t>
            </w:r>
          </w:p>
        </w:tc>
        <w:tc>
          <w:tcPr>
            <w:tcW w:w="720" w:type="dxa"/>
            <w:vAlign w:val="center"/>
          </w:tcPr>
          <w:p w14:paraId="1274A5CB" w14:textId="77777777" w:rsidR="002003FD" w:rsidRPr="00FA0C68" w:rsidRDefault="002003FD" w:rsidP="008C7895">
            <w:pPr>
              <w:contextualSpacing/>
              <w:jc w:val="center"/>
            </w:pPr>
            <w:r w:rsidRPr="00FA0C68">
              <w:t>N/A</w:t>
            </w:r>
          </w:p>
        </w:tc>
        <w:tc>
          <w:tcPr>
            <w:tcW w:w="1072" w:type="dxa"/>
            <w:vAlign w:val="center"/>
          </w:tcPr>
          <w:p w14:paraId="20091DC9" w14:textId="77777777" w:rsidR="002003FD" w:rsidRPr="00FA0C68" w:rsidRDefault="002003FD" w:rsidP="008C7895">
            <w:pPr>
              <w:jc w:val="center"/>
            </w:pPr>
            <w:r w:rsidRPr="00FA0C68">
              <w:t>Each</w:t>
            </w:r>
          </w:p>
        </w:tc>
        <w:tc>
          <w:tcPr>
            <w:tcW w:w="630" w:type="dxa"/>
            <w:vAlign w:val="center"/>
          </w:tcPr>
          <w:p w14:paraId="18C874F9" w14:textId="77777777" w:rsidR="002003FD" w:rsidRDefault="002003FD" w:rsidP="008C7895">
            <w:pPr>
              <w:jc w:val="center"/>
            </w:pPr>
            <w:r w:rsidRPr="00767DC6">
              <w:t>N/A</w:t>
            </w:r>
          </w:p>
        </w:tc>
        <w:tc>
          <w:tcPr>
            <w:tcW w:w="720" w:type="dxa"/>
            <w:shd w:val="clear" w:color="auto" w:fill="auto"/>
            <w:noWrap/>
            <w:vAlign w:val="center"/>
          </w:tcPr>
          <w:p w14:paraId="5D3C3CD6" w14:textId="77777777" w:rsidR="002003FD" w:rsidRPr="00FA0C68" w:rsidRDefault="002003FD" w:rsidP="008C7895">
            <w:pPr>
              <w:jc w:val="center"/>
            </w:pPr>
            <w:r w:rsidRPr="00FA0C68">
              <w:t>N/A</w:t>
            </w:r>
          </w:p>
        </w:tc>
        <w:tc>
          <w:tcPr>
            <w:tcW w:w="900" w:type="dxa"/>
            <w:vAlign w:val="center"/>
          </w:tcPr>
          <w:p w14:paraId="6AF6C969" w14:textId="77777777" w:rsidR="002003FD" w:rsidRPr="00FA0C68" w:rsidRDefault="002003FD" w:rsidP="008C7895">
            <w:pPr>
              <w:jc w:val="center"/>
            </w:pPr>
            <w:r>
              <w:t>7.8</w:t>
            </w:r>
          </w:p>
        </w:tc>
        <w:tc>
          <w:tcPr>
            <w:tcW w:w="630" w:type="dxa"/>
            <w:vAlign w:val="center"/>
          </w:tcPr>
          <w:p w14:paraId="1899C206" w14:textId="77777777" w:rsidR="002003FD" w:rsidRDefault="002003FD" w:rsidP="008C7895">
            <w:pPr>
              <w:jc w:val="center"/>
            </w:pPr>
            <w:r w:rsidRPr="009B2095">
              <w:t>N/A</w:t>
            </w:r>
          </w:p>
        </w:tc>
        <w:tc>
          <w:tcPr>
            <w:tcW w:w="691" w:type="dxa"/>
            <w:vAlign w:val="center"/>
          </w:tcPr>
          <w:p w14:paraId="5DB523D7" w14:textId="77777777" w:rsidR="002003FD" w:rsidRDefault="002003FD" w:rsidP="008C7895">
            <w:pPr>
              <w:jc w:val="center"/>
            </w:pPr>
            <w:r w:rsidRPr="005E529D">
              <w:t>N/A</w:t>
            </w:r>
          </w:p>
        </w:tc>
        <w:tc>
          <w:tcPr>
            <w:tcW w:w="923" w:type="dxa"/>
            <w:vAlign w:val="center"/>
          </w:tcPr>
          <w:p w14:paraId="092CC9C6" w14:textId="77777777" w:rsidR="002003FD" w:rsidRDefault="002003FD" w:rsidP="008C7895">
            <w:pPr>
              <w:jc w:val="center"/>
            </w:pPr>
            <w:r>
              <w:t>3.1</w:t>
            </w:r>
          </w:p>
        </w:tc>
        <w:tc>
          <w:tcPr>
            <w:tcW w:w="906" w:type="dxa"/>
            <w:vAlign w:val="center"/>
          </w:tcPr>
          <w:p w14:paraId="16455C2B" w14:textId="77777777" w:rsidR="002003FD" w:rsidRPr="009D30A2" w:rsidRDefault="002003FD" w:rsidP="008C7895">
            <w:pPr>
              <w:jc w:val="center"/>
            </w:pPr>
            <w:r w:rsidRPr="009D30A2">
              <w:t>$0.00</w:t>
            </w:r>
          </w:p>
        </w:tc>
        <w:tc>
          <w:tcPr>
            <w:tcW w:w="900" w:type="dxa"/>
            <w:vAlign w:val="center"/>
          </w:tcPr>
          <w:p w14:paraId="7DED89AD" w14:textId="77777777" w:rsidR="002003FD" w:rsidRPr="009D30A2" w:rsidRDefault="002003FD" w:rsidP="001F41F5">
            <w:pPr>
              <w:jc w:val="center"/>
            </w:pPr>
            <w:r w:rsidRPr="009D30A2">
              <w:t>$</w:t>
            </w:r>
            <w:r>
              <w:t>45.96</w:t>
            </w:r>
          </w:p>
        </w:tc>
        <w:tc>
          <w:tcPr>
            <w:tcW w:w="1078" w:type="dxa"/>
            <w:vAlign w:val="center"/>
          </w:tcPr>
          <w:p w14:paraId="1CC7AA8F" w14:textId="77777777" w:rsidR="002003FD" w:rsidRDefault="002003FD" w:rsidP="001F41F5">
            <w:pPr>
              <w:jc w:val="center"/>
            </w:pPr>
            <w:r>
              <w:t>$14.90</w:t>
            </w:r>
          </w:p>
        </w:tc>
      </w:tr>
      <w:tr w:rsidR="002003FD" w:rsidRPr="009964C7" w14:paraId="48089B8E" w14:textId="77777777" w:rsidTr="008C7895">
        <w:trPr>
          <w:trHeight w:val="151"/>
          <w:jc w:val="center"/>
        </w:trPr>
        <w:tc>
          <w:tcPr>
            <w:tcW w:w="1678" w:type="dxa"/>
            <w:vAlign w:val="center"/>
          </w:tcPr>
          <w:p w14:paraId="624774E2" w14:textId="77777777" w:rsidR="002003FD" w:rsidRPr="009A64AD" w:rsidRDefault="002003FD" w:rsidP="008C7895">
            <w:pPr>
              <w:jc w:val="center"/>
              <w:rPr>
                <w:rFonts w:ascii="Calibri" w:hAnsi="Calibri"/>
                <w:color w:val="000000"/>
              </w:rPr>
            </w:pPr>
            <w:r>
              <w:rPr>
                <w:rFonts w:ascii="Calibri" w:hAnsi="Calibri"/>
                <w:color w:val="000000"/>
              </w:rPr>
              <w:t>ShwShh009</w:t>
            </w:r>
          </w:p>
          <w:p w14:paraId="6A5BF377" w14:textId="77777777" w:rsidR="002003FD" w:rsidRPr="00FA0C68" w:rsidRDefault="002003FD" w:rsidP="008C7895">
            <w:pPr>
              <w:contextualSpacing/>
              <w:jc w:val="center"/>
              <w:rPr>
                <w:rFonts w:ascii="Calibri" w:hAnsi="Calibri"/>
                <w:color w:val="000000"/>
              </w:rPr>
            </w:pPr>
          </w:p>
        </w:tc>
        <w:tc>
          <w:tcPr>
            <w:tcW w:w="731" w:type="dxa"/>
            <w:vAlign w:val="center"/>
          </w:tcPr>
          <w:p w14:paraId="6498159D" w14:textId="77777777" w:rsidR="002003FD" w:rsidRPr="00FA0C68" w:rsidRDefault="002003FD" w:rsidP="008C7895">
            <w:pPr>
              <w:contextualSpacing/>
              <w:jc w:val="center"/>
            </w:pPr>
            <w:r>
              <w:t>SF</w:t>
            </w:r>
          </w:p>
        </w:tc>
        <w:tc>
          <w:tcPr>
            <w:tcW w:w="731" w:type="dxa"/>
            <w:vAlign w:val="center"/>
          </w:tcPr>
          <w:p w14:paraId="39820BC4" w14:textId="77777777" w:rsidR="002003FD" w:rsidRPr="00FA0C68" w:rsidRDefault="002003FD" w:rsidP="008C7895">
            <w:pPr>
              <w:contextualSpacing/>
              <w:jc w:val="center"/>
            </w:pPr>
            <w:r w:rsidRPr="00FA0C68">
              <w:t>Any</w:t>
            </w:r>
          </w:p>
          <w:p w14:paraId="4D0A2EFA" w14:textId="77777777" w:rsidR="002003FD" w:rsidRPr="00FA0C68" w:rsidRDefault="002003FD" w:rsidP="008C7895">
            <w:pPr>
              <w:contextualSpacing/>
              <w:jc w:val="center"/>
            </w:pPr>
          </w:p>
        </w:tc>
        <w:tc>
          <w:tcPr>
            <w:tcW w:w="630" w:type="dxa"/>
            <w:vAlign w:val="center"/>
          </w:tcPr>
          <w:p w14:paraId="1AB8FF52" w14:textId="77777777" w:rsidR="002003FD" w:rsidRPr="00FA0C68" w:rsidRDefault="002003FD" w:rsidP="008C7895">
            <w:pPr>
              <w:contextualSpacing/>
              <w:jc w:val="center"/>
            </w:pPr>
            <w:r w:rsidRPr="00FA0C68">
              <w:t>9</w:t>
            </w:r>
          </w:p>
        </w:tc>
        <w:tc>
          <w:tcPr>
            <w:tcW w:w="720" w:type="dxa"/>
            <w:vAlign w:val="center"/>
          </w:tcPr>
          <w:p w14:paraId="46279FBE" w14:textId="77777777" w:rsidR="002003FD" w:rsidRPr="00FA0C68" w:rsidRDefault="002003FD" w:rsidP="008C7895">
            <w:pPr>
              <w:contextualSpacing/>
              <w:jc w:val="center"/>
            </w:pPr>
            <w:r w:rsidRPr="00FA0C68">
              <w:t>N/A</w:t>
            </w:r>
          </w:p>
        </w:tc>
        <w:tc>
          <w:tcPr>
            <w:tcW w:w="1072" w:type="dxa"/>
            <w:vAlign w:val="center"/>
          </w:tcPr>
          <w:p w14:paraId="79280347" w14:textId="77777777" w:rsidR="002003FD" w:rsidRPr="00FA0C68" w:rsidRDefault="002003FD" w:rsidP="008C7895">
            <w:pPr>
              <w:jc w:val="center"/>
            </w:pPr>
            <w:r w:rsidRPr="00FA0C68">
              <w:t>Each</w:t>
            </w:r>
          </w:p>
        </w:tc>
        <w:tc>
          <w:tcPr>
            <w:tcW w:w="630" w:type="dxa"/>
            <w:vAlign w:val="center"/>
          </w:tcPr>
          <w:p w14:paraId="0F12B108" w14:textId="77777777" w:rsidR="002003FD" w:rsidRDefault="002003FD" w:rsidP="008C7895">
            <w:pPr>
              <w:jc w:val="center"/>
            </w:pPr>
            <w:r w:rsidRPr="00767DC6">
              <w:t>N/A</w:t>
            </w:r>
          </w:p>
        </w:tc>
        <w:tc>
          <w:tcPr>
            <w:tcW w:w="720" w:type="dxa"/>
            <w:shd w:val="clear" w:color="auto" w:fill="auto"/>
            <w:noWrap/>
            <w:vAlign w:val="center"/>
          </w:tcPr>
          <w:p w14:paraId="5B1E4BA8" w14:textId="77777777" w:rsidR="002003FD" w:rsidRPr="00FA0C68" w:rsidRDefault="002003FD" w:rsidP="008C7895">
            <w:pPr>
              <w:jc w:val="center"/>
            </w:pPr>
            <w:r w:rsidRPr="00FA0C68">
              <w:t>N/A</w:t>
            </w:r>
          </w:p>
        </w:tc>
        <w:tc>
          <w:tcPr>
            <w:tcW w:w="900" w:type="dxa"/>
            <w:vAlign w:val="center"/>
          </w:tcPr>
          <w:p w14:paraId="34495E5F" w14:textId="77777777" w:rsidR="002003FD" w:rsidRPr="00FA0C68" w:rsidRDefault="002003FD" w:rsidP="008C7895">
            <w:pPr>
              <w:jc w:val="center"/>
            </w:pPr>
            <w:r>
              <w:t>6.7</w:t>
            </w:r>
          </w:p>
        </w:tc>
        <w:tc>
          <w:tcPr>
            <w:tcW w:w="630" w:type="dxa"/>
            <w:vAlign w:val="center"/>
          </w:tcPr>
          <w:p w14:paraId="7DB64364" w14:textId="77777777" w:rsidR="002003FD" w:rsidRDefault="002003FD" w:rsidP="008C7895">
            <w:pPr>
              <w:jc w:val="center"/>
            </w:pPr>
            <w:r w:rsidRPr="009B2095">
              <w:t>N/A</w:t>
            </w:r>
          </w:p>
        </w:tc>
        <w:tc>
          <w:tcPr>
            <w:tcW w:w="691" w:type="dxa"/>
            <w:vAlign w:val="center"/>
          </w:tcPr>
          <w:p w14:paraId="54444E36" w14:textId="77777777" w:rsidR="002003FD" w:rsidRDefault="002003FD" w:rsidP="008C7895">
            <w:pPr>
              <w:jc w:val="center"/>
            </w:pPr>
            <w:r w:rsidRPr="009B2095">
              <w:t>N/A</w:t>
            </w:r>
          </w:p>
        </w:tc>
        <w:tc>
          <w:tcPr>
            <w:tcW w:w="923" w:type="dxa"/>
            <w:vAlign w:val="center"/>
          </w:tcPr>
          <w:p w14:paraId="5B794342" w14:textId="77777777" w:rsidR="002003FD" w:rsidRDefault="002003FD" w:rsidP="008C7895">
            <w:pPr>
              <w:jc w:val="center"/>
            </w:pPr>
            <w:r>
              <w:t>2.1</w:t>
            </w:r>
          </w:p>
        </w:tc>
        <w:tc>
          <w:tcPr>
            <w:tcW w:w="906" w:type="dxa"/>
            <w:vAlign w:val="center"/>
          </w:tcPr>
          <w:p w14:paraId="56162C6B" w14:textId="77777777" w:rsidR="002003FD" w:rsidRPr="009D30A2" w:rsidRDefault="002003FD" w:rsidP="008C7895">
            <w:pPr>
              <w:jc w:val="center"/>
            </w:pPr>
            <w:r w:rsidRPr="009D30A2">
              <w:t>$0.00</w:t>
            </w:r>
          </w:p>
        </w:tc>
        <w:tc>
          <w:tcPr>
            <w:tcW w:w="900" w:type="dxa"/>
            <w:vAlign w:val="center"/>
          </w:tcPr>
          <w:p w14:paraId="2BB2DEDD" w14:textId="77777777" w:rsidR="002003FD" w:rsidRPr="009D30A2" w:rsidRDefault="002003FD" w:rsidP="001F41F5">
            <w:pPr>
              <w:jc w:val="center"/>
            </w:pPr>
            <w:r w:rsidRPr="009D30A2">
              <w:t>$</w:t>
            </w:r>
            <w:r>
              <w:t>45.96</w:t>
            </w:r>
          </w:p>
        </w:tc>
        <w:tc>
          <w:tcPr>
            <w:tcW w:w="1078" w:type="dxa"/>
            <w:vAlign w:val="center"/>
          </w:tcPr>
          <w:p w14:paraId="081C7D89" w14:textId="77777777" w:rsidR="002003FD" w:rsidRDefault="002003FD" w:rsidP="001F41F5">
            <w:pPr>
              <w:jc w:val="center"/>
            </w:pPr>
            <w:r>
              <w:t>$14.90</w:t>
            </w:r>
          </w:p>
        </w:tc>
      </w:tr>
      <w:tr w:rsidR="002003FD" w:rsidRPr="009964C7" w14:paraId="64328A54" w14:textId="77777777" w:rsidTr="008C7895">
        <w:trPr>
          <w:trHeight w:val="151"/>
          <w:jc w:val="center"/>
        </w:trPr>
        <w:tc>
          <w:tcPr>
            <w:tcW w:w="1678" w:type="dxa"/>
            <w:vAlign w:val="center"/>
          </w:tcPr>
          <w:p w14:paraId="0D446590" w14:textId="77777777" w:rsidR="002003FD" w:rsidRPr="009A64AD" w:rsidRDefault="002003FD" w:rsidP="008C7895">
            <w:pPr>
              <w:jc w:val="center"/>
              <w:rPr>
                <w:rFonts w:ascii="Calibri" w:hAnsi="Calibri"/>
                <w:color w:val="000000"/>
              </w:rPr>
            </w:pPr>
            <w:r>
              <w:rPr>
                <w:rFonts w:ascii="Calibri" w:hAnsi="Calibri"/>
                <w:color w:val="000000"/>
              </w:rPr>
              <w:t>ShwShh010</w:t>
            </w:r>
          </w:p>
          <w:p w14:paraId="13F90A06" w14:textId="77777777" w:rsidR="002003FD" w:rsidRDefault="002003FD" w:rsidP="008C7895">
            <w:pPr>
              <w:jc w:val="center"/>
              <w:rPr>
                <w:rFonts w:ascii="Calibri" w:hAnsi="Calibri"/>
                <w:color w:val="000000"/>
              </w:rPr>
            </w:pPr>
          </w:p>
        </w:tc>
        <w:tc>
          <w:tcPr>
            <w:tcW w:w="731" w:type="dxa"/>
            <w:vAlign w:val="center"/>
          </w:tcPr>
          <w:p w14:paraId="5402514F" w14:textId="77777777" w:rsidR="002003FD" w:rsidRPr="00FA0C68" w:rsidRDefault="002003FD" w:rsidP="008C7895">
            <w:pPr>
              <w:contextualSpacing/>
              <w:jc w:val="center"/>
            </w:pPr>
            <w:r>
              <w:lastRenderedPageBreak/>
              <w:t>S</w:t>
            </w:r>
            <w:r w:rsidRPr="00FA0C68">
              <w:t>F</w:t>
            </w:r>
          </w:p>
        </w:tc>
        <w:tc>
          <w:tcPr>
            <w:tcW w:w="731" w:type="dxa"/>
            <w:vAlign w:val="center"/>
          </w:tcPr>
          <w:p w14:paraId="77F62853" w14:textId="77777777" w:rsidR="002003FD" w:rsidRPr="00FA0C68" w:rsidRDefault="002003FD" w:rsidP="008C7895">
            <w:pPr>
              <w:contextualSpacing/>
              <w:jc w:val="center"/>
            </w:pPr>
            <w:r w:rsidRPr="00FA0C68">
              <w:t>Any</w:t>
            </w:r>
          </w:p>
          <w:p w14:paraId="3975F62F" w14:textId="77777777" w:rsidR="002003FD" w:rsidRPr="00FA0C68" w:rsidRDefault="002003FD" w:rsidP="008C7895">
            <w:pPr>
              <w:contextualSpacing/>
              <w:jc w:val="center"/>
            </w:pPr>
          </w:p>
        </w:tc>
        <w:tc>
          <w:tcPr>
            <w:tcW w:w="630" w:type="dxa"/>
            <w:vAlign w:val="center"/>
          </w:tcPr>
          <w:p w14:paraId="7D7230A1" w14:textId="77777777" w:rsidR="002003FD" w:rsidRPr="00FA0C68" w:rsidRDefault="002003FD" w:rsidP="008C7895">
            <w:pPr>
              <w:contextualSpacing/>
              <w:jc w:val="center"/>
            </w:pPr>
            <w:r w:rsidRPr="00FA0C68">
              <w:lastRenderedPageBreak/>
              <w:t>9</w:t>
            </w:r>
          </w:p>
        </w:tc>
        <w:tc>
          <w:tcPr>
            <w:tcW w:w="720" w:type="dxa"/>
            <w:vAlign w:val="center"/>
          </w:tcPr>
          <w:p w14:paraId="20C07C3D" w14:textId="77777777" w:rsidR="002003FD" w:rsidRPr="00FA0C68" w:rsidRDefault="002003FD" w:rsidP="008C7895">
            <w:pPr>
              <w:contextualSpacing/>
              <w:jc w:val="center"/>
            </w:pPr>
            <w:r w:rsidRPr="00FA0C68">
              <w:t>N/A</w:t>
            </w:r>
          </w:p>
        </w:tc>
        <w:tc>
          <w:tcPr>
            <w:tcW w:w="1072" w:type="dxa"/>
            <w:vAlign w:val="center"/>
          </w:tcPr>
          <w:p w14:paraId="136AEB6E" w14:textId="77777777" w:rsidR="002003FD" w:rsidRPr="00FA0C68" w:rsidRDefault="002003FD" w:rsidP="008C7895">
            <w:pPr>
              <w:jc w:val="center"/>
            </w:pPr>
            <w:r w:rsidRPr="00FA0C68">
              <w:t>Each</w:t>
            </w:r>
          </w:p>
        </w:tc>
        <w:tc>
          <w:tcPr>
            <w:tcW w:w="630" w:type="dxa"/>
            <w:vAlign w:val="center"/>
          </w:tcPr>
          <w:p w14:paraId="07D6A871" w14:textId="77777777" w:rsidR="002003FD" w:rsidRPr="00767DC6" w:rsidRDefault="002003FD" w:rsidP="008C7895">
            <w:pPr>
              <w:jc w:val="center"/>
            </w:pPr>
            <w:r w:rsidRPr="00767DC6">
              <w:t>N/A</w:t>
            </w:r>
          </w:p>
        </w:tc>
        <w:tc>
          <w:tcPr>
            <w:tcW w:w="720" w:type="dxa"/>
            <w:shd w:val="clear" w:color="auto" w:fill="auto"/>
            <w:noWrap/>
            <w:vAlign w:val="center"/>
          </w:tcPr>
          <w:p w14:paraId="5108A37C" w14:textId="77777777" w:rsidR="002003FD" w:rsidRPr="00FA0C68" w:rsidRDefault="002003FD" w:rsidP="008C7895">
            <w:pPr>
              <w:jc w:val="center"/>
            </w:pPr>
            <w:r w:rsidRPr="00FA0C68">
              <w:t>N/A</w:t>
            </w:r>
          </w:p>
        </w:tc>
        <w:tc>
          <w:tcPr>
            <w:tcW w:w="900" w:type="dxa"/>
            <w:vAlign w:val="center"/>
          </w:tcPr>
          <w:p w14:paraId="53749ADF" w14:textId="77777777" w:rsidR="002003FD" w:rsidRPr="00FA0C68" w:rsidRDefault="002003FD" w:rsidP="008C7895">
            <w:pPr>
              <w:jc w:val="center"/>
            </w:pPr>
            <w:r>
              <w:t>5.7</w:t>
            </w:r>
          </w:p>
        </w:tc>
        <w:tc>
          <w:tcPr>
            <w:tcW w:w="630" w:type="dxa"/>
            <w:vAlign w:val="center"/>
          </w:tcPr>
          <w:p w14:paraId="3B663A26" w14:textId="77777777" w:rsidR="002003FD" w:rsidRPr="009B2095" w:rsidRDefault="002003FD" w:rsidP="008C7895">
            <w:pPr>
              <w:jc w:val="center"/>
            </w:pPr>
            <w:r w:rsidRPr="009B2095">
              <w:t>N/A</w:t>
            </w:r>
          </w:p>
        </w:tc>
        <w:tc>
          <w:tcPr>
            <w:tcW w:w="691" w:type="dxa"/>
            <w:vAlign w:val="center"/>
          </w:tcPr>
          <w:p w14:paraId="5BD1952D" w14:textId="77777777" w:rsidR="002003FD" w:rsidRPr="005E529D" w:rsidRDefault="002003FD" w:rsidP="008C7895">
            <w:pPr>
              <w:jc w:val="center"/>
            </w:pPr>
            <w:r w:rsidRPr="009B2095">
              <w:t>N/A</w:t>
            </w:r>
          </w:p>
        </w:tc>
        <w:tc>
          <w:tcPr>
            <w:tcW w:w="923" w:type="dxa"/>
            <w:vAlign w:val="center"/>
          </w:tcPr>
          <w:p w14:paraId="1254C33B" w14:textId="77777777" w:rsidR="002003FD" w:rsidRPr="00675B36" w:rsidRDefault="002003FD" w:rsidP="008C7895">
            <w:pPr>
              <w:jc w:val="center"/>
            </w:pPr>
            <w:r>
              <w:t>1.0</w:t>
            </w:r>
          </w:p>
        </w:tc>
        <w:tc>
          <w:tcPr>
            <w:tcW w:w="906" w:type="dxa"/>
            <w:vAlign w:val="center"/>
          </w:tcPr>
          <w:p w14:paraId="58D266C7" w14:textId="77777777" w:rsidR="002003FD" w:rsidRPr="009D30A2" w:rsidRDefault="002003FD" w:rsidP="008C7895">
            <w:pPr>
              <w:jc w:val="center"/>
            </w:pPr>
            <w:r w:rsidRPr="009D30A2">
              <w:t>$0.00</w:t>
            </w:r>
          </w:p>
        </w:tc>
        <w:tc>
          <w:tcPr>
            <w:tcW w:w="900" w:type="dxa"/>
            <w:vAlign w:val="center"/>
          </w:tcPr>
          <w:p w14:paraId="1ABDD0EA" w14:textId="77777777" w:rsidR="002003FD" w:rsidRPr="009D30A2" w:rsidRDefault="002003FD" w:rsidP="001F41F5">
            <w:pPr>
              <w:jc w:val="center"/>
            </w:pPr>
            <w:r w:rsidRPr="009D30A2">
              <w:t>$</w:t>
            </w:r>
            <w:r>
              <w:t>45.96</w:t>
            </w:r>
          </w:p>
        </w:tc>
        <w:tc>
          <w:tcPr>
            <w:tcW w:w="1078" w:type="dxa"/>
            <w:vAlign w:val="center"/>
          </w:tcPr>
          <w:p w14:paraId="7F0454B4" w14:textId="77777777" w:rsidR="002003FD" w:rsidRDefault="002003FD" w:rsidP="001F41F5">
            <w:pPr>
              <w:jc w:val="center"/>
            </w:pPr>
            <w:r>
              <w:t>$14.90</w:t>
            </w:r>
          </w:p>
        </w:tc>
      </w:tr>
      <w:tr w:rsidR="002003FD" w:rsidRPr="009964C7" w14:paraId="2DF3DD40" w14:textId="77777777" w:rsidTr="00942453">
        <w:trPr>
          <w:trHeight w:val="151"/>
          <w:jc w:val="center"/>
        </w:trPr>
        <w:tc>
          <w:tcPr>
            <w:tcW w:w="1678" w:type="dxa"/>
            <w:vAlign w:val="center"/>
          </w:tcPr>
          <w:p w14:paraId="01F1ABFC" w14:textId="77777777" w:rsidR="002003FD" w:rsidRPr="009A64AD" w:rsidRDefault="002003FD" w:rsidP="00942453">
            <w:pPr>
              <w:jc w:val="center"/>
              <w:rPr>
                <w:rFonts w:ascii="Calibri" w:hAnsi="Calibri"/>
                <w:color w:val="000000"/>
              </w:rPr>
            </w:pPr>
            <w:r w:rsidRPr="009A64AD">
              <w:rPr>
                <w:rFonts w:ascii="Calibri" w:hAnsi="Calibri"/>
                <w:color w:val="000000"/>
              </w:rPr>
              <w:t>ShwShh001</w:t>
            </w:r>
          </w:p>
          <w:p w14:paraId="2F5F9281" w14:textId="77777777" w:rsidR="002003FD" w:rsidRPr="00FA0C68" w:rsidRDefault="002003FD" w:rsidP="00942453">
            <w:pPr>
              <w:contextualSpacing/>
              <w:jc w:val="center"/>
            </w:pPr>
          </w:p>
        </w:tc>
        <w:tc>
          <w:tcPr>
            <w:tcW w:w="731" w:type="dxa"/>
            <w:vAlign w:val="center"/>
          </w:tcPr>
          <w:p w14:paraId="00841BF0" w14:textId="77777777" w:rsidR="002003FD" w:rsidRDefault="002003FD" w:rsidP="00942453">
            <w:pPr>
              <w:contextualSpacing/>
              <w:jc w:val="center"/>
            </w:pPr>
            <w:r>
              <w:t>MF</w:t>
            </w:r>
          </w:p>
        </w:tc>
        <w:tc>
          <w:tcPr>
            <w:tcW w:w="731" w:type="dxa"/>
            <w:vAlign w:val="center"/>
          </w:tcPr>
          <w:p w14:paraId="67306BB9" w14:textId="77777777" w:rsidR="002003FD" w:rsidRPr="00FA0C68" w:rsidRDefault="002003FD" w:rsidP="00F63137">
            <w:pPr>
              <w:contextualSpacing/>
              <w:jc w:val="center"/>
            </w:pPr>
            <w:r w:rsidRPr="00FA0C68">
              <w:t>Any</w:t>
            </w:r>
          </w:p>
          <w:p w14:paraId="47A1987C" w14:textId="77777777" w:rsidR="002003FD" w:rsidRPr="00FA0C68" w:rsidRDefault="002003FD" w:rsidP="00F63137">
            <w:pPr>
              <w:contextualSpacing/>
              <w:jc w:val="center"/>
            </w:pPr>
          </w:p>
        </w:tc>
        <w:tc>
          <w:tcPr>
            <w:tcW w:w="630" w:type="dxa"/>
            <w:vAlign w:val="center"/>
          </w:tcPr>
          <w:p w14:paraId="1D63B127" w14:textId="77777777" w:rsidR="002003FD" w:rsidRPr="00FA0C68" w:rsidRDefault="002003FD" w:rsidP="00F63137">
            <w:pPr>
              <w:contextualSpacing/>
              <w:jc w:val="center"/>
            </w:pPr>
            <w:r w:rsidRPr="00FA0C68">
              <w:t>9</w:t>
            </w:r>
          </w:p>
        </w:tc>
        <w:tc>
          <w:tcPr>
            <w:tcW w:w="720" w:type="dxa"/>
            <w:vAlign w:val="center"/>
          </w:tcPr>
          <w:p w14:paraId="148FF26C" w14:textId="77777777" w:rsidR="002003FD" w:rsidRPr="00A2481E" w:rsidRDefault="002003FD" w:rsidP="00F63137">
            <w:pPr>
              <w:contextualSpacing/>
              <w:jc w:val="center"/>
              <w:rPr>
                <w:sz w:val="16"/>
                <w:szCs w:val="16"/>
              </w:rPr>
            </w:pPr>
            <w:r>
              <w:rPr>
                <w:sz w:val="16"/>
                <w:szCs w:val="16"/>
              </w:rPr>
              <w:t>N/A</w:t>
            </w:r>
          </w:p>
        </w:tc>
        <w:tc>
          <w:tcPr>
            <w:tcW w:w="1072" w:type="dxa"/>
            <w:vAlign w:val="center"/>
          </w:tcPr>
          <w:p w14:paraId="7153D71F" w14:textId="77777777" w:rsidR="002003FD" w:rsidRPr="00FA0C68" w:rsidRDefault="002003FD" w:rsidP="00F63137">
            <w:pPr>
              <w:jc w:val="center"/>
            </w:pPr>
            <w:r w:rsidRPr="00FA0C68">
              <w:t>Each</w:t>
            </w:r>
          </w:p>
          <w:p w14:paraId="3870C1D0" w14:textId="77777777" w:rsidR="002003FD" w:rsidRPr="00FA0C68" w:rsidRDefault="002003FD" w:rsidP="00F63137">
            <w:pPr>
              <w:jc w:val="center"/>
            </w:pPr>
          </w:p>
        </w:tc>
        <w:tc>
          <w:tcPr>
            <w:tcW w:w="630" w:type="dxa"/>
            <w:vAlign w:val="center"/>
          </w:tcPr>
          <w:p w14:paraId="58C824A6" w14:textId="77777777" w:rsidR="002003FD" w:rsidRPr="00FA0C68" w:rsidRDefault="002003FD" w:rsidP="00F63137">
            <w:pPr>
              <w:jc w:val="center"/>
            </w:pPr>
            <w:r w:rsidRPr="00FA0C68">
              <w:t>N/A</w:t>
            </w:r>
          </w:p>
        </w:tc>
        <w:tc>
          <w:tcPr>
            <w:tcW w:w="720" w:type="dxa"/>
            <w:shd w:val="clear" w:color="auto" w:fill="auto"/>
            <w:noWrap/>
            <w:vAlign w:val="center"/>
          </w:tcPr>
          <w:p w14:paraId="1132D737" w14:textId="77777777" w:rsidR="002003FD" w:rsidRPr="00FA0C68" w:rsidRDefault="002003FD" w:rsidP="00F63137">
            <w:pPr>
              <w:jc w:val="center"/>
            </w:pPr>
            <w:r w:rsidRPr="00FA0C68">
              <w:t>N/A</w:t>
            </w:r>
          </w:p>
        </w:tc>
        <w:tc>
          <w:tcPr>
            <w:tcW w:w="900" w:type="dxa"/>
            <w:vAlign w:val="center"/>
          </w:tcPr>
          <w:p w14:paraId="66770376" w14:textId="77777777" w:rsidR="002003FD" w:rsidRPr="00FA0C68" w:rsidRDefault="002003FD" w:rsidP="00F63137">
            <w:pPr>
              <w:jc w:val="center"/>
            </w:pPr>
            <w:r>
              <w:t>0</w:t>
            </w:r>
          </w:p>
        </w:tc>
        <w:tc>
          <w:tcPr>
            <w:tcW w:w="630" w:type="dxa"/>
            <w:vAlign w:val="center"/>
          </w:tcPr>
          <w:p w14:paraId="7ECCC5B1" w14:textId="77777777" w:rsidR="002003FD" w:rsidRDefault="002003FD" w:rsidP="00F63137">
            <w:pPr>
              <w:jc w:val="center"/>
            </w:pPr>
            <w:r w:rsidRPr="009B2095">
              <w:t>N/A</w:t>
            </w:r>
          </w:p>
        </w:tc>
        <w:tc>
          <w:tcPr>
            <w:tcW w:w="691" w:type="dxa"/>
            <w:vAlign w:val="center"/>
          </w:tcPr>
          <w:p w14:paraId="10C912DC" w14:textId="77777777" w:rsidR="002003FD" w:rsidRDefault="002003FD" w:rsidP="00F63137">
            <w:pPr>
              <w:jc w:val="center"/>
            </w:pPr>
            <w:r w:rsidRPr="005E529D">
              <w:t>N/A</w:t>
            </w:r>
          </w:p>
        </w:tc>
        <w:tc>
          <w:tcPr>
            <w:tcW w:w="923" w:type="dxa"/>
            <w:vAlign w:val="center"/>
          </w:tcPr>
          <w:p w14:paraId="0CE549A2" w14:textId="77777777" w:rsidR="002003FD" w:rsidRDefault="002003FD" w:rsidP="00F63137">
            <w:pPr>
              <w:jc w:val="center"/>
            </w:pPr>
            <w:r>
              <w:t>11.55</w:t>
            </w:r>
          </w:p>
        </w:tc>
        <w:tc>
          <w:tcPr>
            <w:tcW w:w="906" w:type="dxa"/>
            <w:vAlign w:val="center"/>
          </w:tcPr>
          <w:p w14:paraId="534678CF" w14:textId="77777777" w:rsidR="002003FD" w:rsidRPr="009D30A2" w:rsidRDefault="002003FD" w:rsidP="00F63137">
            <w:pPr>
              <w:jc w:val="center"/>
            </w:pPr>
            <w:r w:rsidRPr="009D30A2">
              <w:t>$0.00</w:t>
            </w:r>
          </w:p>
          <w:p w14:paraId="51957670" w14:textId="77777777" w:rsidR="002003FD" w:rsidRPr="009D30A2" w:rsidRDefault="002003FD" w:rsidP="00F63137">
            <w:pPr>
              <w:jc w:val="center"/>
            </w:pPr>
          </w:p>
        </w:tc>
        <w:tc>
          <w:tcPr>
            <w:tcW w:w="900" w:type="dxa"/>
            <w:vAlign w:val="center"/>
          </w:tcPr>
          <w:p w14:paraId="6DED8D56" w14:textId="77777777" w:rsidR="002003FD" w:rsidRPr="009D30A2" w:rsidRDefault="002003FD" w:rsidP="001F41F5">
            <w:pPr>
              <w:jc w:val="center"/>
            </w:pPr>
            <w:r w:rsidRPr="009D30A2">
              <w:t>$</w:t>
            </w:r>
            <w:r>
              <w:t>45.96</w:t>
            </w:r>
          </w:p>
        </w:tc>
        <w:tc>
          <w:tcPr>
            <w:tcW w:w="1078" w:type="dxa"/>
            <w:vAlign w:val="center"/>
          </w:tcPr>
          <w:p w14:paraId="4D541699" w14:textId="77777777" w:rsidR="002003FD" w:rsidRDefault="002003FD" w:rsidP="001F41F5">
            <w:pPr>
              <w:jc w:val="center"/>
            </w:pPr>
            <w:r>
              <w:t>$14.90</w:t>
            </w:r>
          </w:p>
        </w:tc>
      </w:tr>
      <w:tr w:rsidR="002003FD" w:rsidRPr="009964C7" w14:paraId="01D8C3AA" w14:textId="77777777" w:rsidTr="00942453">
        <w:trPr>
          <w:trHeight w:val="151"/>
          <w:jc w:val="center"/>
        </w:trPr>
        <w:tc>
          <w:tcPr>
            <w:tcW w:w="1678" w:type="dxa"/>
            <w:vAlign w:val="center"/>
          </w:tcPr>
          <w:p w14:paraId="7F7BA8C7" w14:textId="77777777" w:rsidR="002003FD" w:rsidRPr="009A64AD" w:rsidRDefault="002003FD" w:rsidP="00942453">
            <w:pPr>
              <w:jc w:val="center"/>
              <w:rPr>
                <w:rFonts w:ascii="Calibri" w:hAnsi="Calibri"/>
                <w:color w:val="000000"/>
              </w:rPr>
            </w:pPr>
            <w:r>
              <w:rPr>
                <w:rFonts w:ascii="Calibri" w:hAnsi="Calibri"/>
                <w:color w:val="000000"/>
              </w:rPr>
              <w:t>ShwShh002</w:t>
            </w:r>
          </w:p>
          <w:p w14:paraId="4606D3E7" w14:textId="77777777" w:rsidR="002003FD" w:rsidRPr="00FA0C68" w:rsidRDefault="002003FD" w:rsidP="00942453">
            <w:pPr>
              <w:contextualSpacing/>
              <w:jc w:val="center"/>
            </w:pPr>
          </w:p>
        </w:tc>
        <w:tc>
          <w:tcPr>
            <w:tcW w:w="731" w:type="dxa"/>
            <w:vAlign w:val="center"/>
          </w:tcPr>
          <w:p w14:paraId="0EFC1744" w14:textId="77777777" w:rsidR="002003FD" w:rsidRDefault="002003FD" w:rsidP="00942453">
            <w:pPr>
              <w:jc w:val="center"/>
            </w:pPr>
            <w:r w:rsidRPr="00B639F9">
              <w:t>MF</w:t>
            </w:r>
          </w:p>
        </w:tc>
        <w:tc>
          <w:tcPr>
            <w:tcW w:w="731" w:type="dxa"/>
            <w:vAlign w:val="center"/>
          </w:tcPr>
          <w:p w14:paraId="78155714" w14:textId="77777777" w:rsidR="002003FD" w:rsidRPr="00FA0C68" w:rsidRDefault="002003FD" w:rsidP="00F63137">
            <w:pPr>
              <w:contextualSpacing/>
              <w:jc w:val="center"/>
            </w:pPr>
            <w:r w:rsidRPr="00FA0C68">
              <w:t>Any</w:t>
            </w:r>
          </w:p>
          <w:p w14:paraId="65BA9020" w14:textId="77777777" w:rsidR="002003FD" w:rsidRPr="00FA0C68" w:rsidRDefault="002003FD" w:rsidP="00F63137">
            <w:pPr>
              <w:contextualSpacing/>
              <w:jc w:val="center"/>
            </w:pPr>
          </w:p>
        </w:tc>
        <w:tc>
          <w:tcPr>
            <w:tcW w:w="630" w:type="dxa"/>
            <w:vAlign w:val="center"/>
          </w:tcPr>
          <w:p w14:paraId="41381130" w14:textId="77777777" w:rsidR="002003FD" w:rsidRPr="00FA0C68" w:rsidRDefault="002003FD" w:rsidP="00F63137">
            <w:pPr>
              <w:contextualSpacing/>
              <w:jc w:val="center"/>
            </w:pPr>
            <w:r w:rsidRPr="00FA0C68">
              <w:t>9</w:t>
            </w:r>
          </w:p>
        </w:tc>
        <w:tc>
          <w:tcPr>
            <w:tcW w:w="720" w:type="dxa"/>
            <w:vAlign w:val="center"/>
          </w:tcPr>
          <w:p w14:paraId="1EF8380E" w14:textId="77777777" w:rsidR="002003FD" w:rsidRPr="00FA0C68" w:rsidRDefault="002003FD" w:rsidP="00F63137">
            <w:pPr>
              <w:contextualSpacing/>
              <w:jc w:val="center"/>
            </w:pPr>
            <w:r w:rsidRPr="00FA0C68">
              <w:t>N/A</w:t>
            </w:r>
          </w:p>
        </w:tc>
        <w:tc>
          <w:tcPr>
            <w:tcW w:w="1072" w:type="dxa"/>
            <w:vAlign w:val="center"/>
          </w:tcPr>
          <w:p w14:paraId="338B2DDB" w14:textId="77777777" w:rsidR="002003FD" w:rsidRPr="00FA0C68" w:rsidRDefault="002003FD" w:rsidP="00F63137">
            <w:pPr>
              <w:jc w:val="center"/>
            </w:pPr>
            <w:r w:rsidRPr="00FA0C68">
              <w:t>Each</w:t>
            </w:r>
          </w:p>
        </w:tc>
        <w:tc>
          <w:tcPr>
            <w:tcW w:w="630" w:type="dxa"/>
            <w:vAlign w:val="center"/>
          </w:tcPr>
          <w:p w14:paraId="7D6AE9F2" w14:textId="77777777" w:rsidR="002003FD" w:rsidRDefault="002003FD" w:rsidP="00F63137">
            <w:pPr>
              <w:jc w:val="center"/>
            </w:pPr>
            <w:r w:rsidRPr="00767DC6">
              <w:t>N/A</w:t>
            </w:r>
          </w:p>
        </w:tc>
        <w:tc>
          <w:tcPr>
            <w:tcW w:w="720" w:type="dxa"/>
            <w:shd w:val="clear" w:color="auto" w:fill="auto"/>
            <w:noWrap/>
            <w:vAlign w:val="center"/>
          </w:tcPr>
          <w:p w14:paraId="099DDC62" w14:textId="77777777" w:rsidR="002003FD" w:rsidRPr="00FA0C68" w:rsidRDefault="002003FD" w:rsidP="00F63137">
            <w:pPr>
              <w:jc w:val="center"/>
            </w:pPr>
            <w:r w:rsidRPr="00FA0C68">
              <w:t>N/A</w:t>
            </w:r>
          </w:p>
        </w:tc>
        <w:tc>
          <w:tcPr>
            <w:tcW w:w="900" w:type="dxa"/>
            <w:vAlign w:val="center"/>
          </w:tcPr>
          <w:p w14:paraId="081C4BA2" w14:textId="77777777" w:rsidR="002003FD" w:rsidRPr="00FA0C68" w:rsidRDefault="002003FD" w:rsidP="00F63137">
            <w:pPr>
              <w:jc w:val="center"/>
            </w:pPr>
            <w:r>
              <w:t>0</w:t>
            </w:r>
          </w:p>
        </w:tc>
        <w:tc>
          <w:tcPr>
            <w:tcW w:w="630" w:type="dxa"/>
            <w:vAlign w:val="center"/>
          </w:tcPr>
          <w:p w14:paraId="408E49E3" w14:textId="77777777" w:rsidR="002003FD" w:rsidRDefault="002003FD" w:rsidP="00F63137">
            <w:pPr>
              <w:jc w:val="center"/>
            </w:pPr>
            <w:r w:rsidRPr="009B2095">
              <w:t>N/A</w:t>
            </w:r>
          </w:p>
        </w:tc>
        <w:tc>
          <w:tcPr>
            <w:tcW w:w="691" w:type="dxa"/>
            <w:vAlign w:val="center"/>
          </w:tcPr>
          <w:p w14:paraId="2DB5609C" w14:textId="77777777" w:rsidR="002003FD" w:rsidRDefault="002003FD" w:rsidP="00F63137">
            <w:pPr>
              <w:jc w:val="center"/>
            </w:pPr>
            <w:r w:rsidRPr="005E529D">
              <w:t>N/A</w:t>
            </w:r>
          </w:p>
        </w:tc>
        <w:tc>
          <w:tcPr>
            <w:tcW w:w="923" w:type="dxa"/>
            <w:vAlign w:val="center"/>
          </w:tcPr>
          <w:p w14:paraId="2247FDAA" w14:textId="77777777" w:rsidR="002003FD" w:rsidRDefault="002003FD" w:rsidP="00F63137">
            <w:pPr>
              <w:jc w:val="center"/>
            </w:pPr>
            <w:r>
              <w:t>8.66</w:t>
            </w:r>
          </w:p>
        </w:tc>
        <w:tc>
          <w:tcPr>
            <w:tcW w:w="906" w:type="dxa"/>
            <w:vAlign w:val="center"/>
          </w:tcPr>
          <w:p w14:paraId="3EDB370D" w14:textId="77777777" w:rsidR="002003FD" w:rsidRPr="009D30A2" w:rsidRDefault="002003FD" w:rsidP="00F63137">
            <w:pPr>
              <w:jc w:val="center"/>
            </w:pPr>
            <w:r w:rsidRPr="009D30A2">
              <w:t>$0.00</w:t>
            </w:r>
          </w:p>
        </w:tc>
        <w:tc>
          <w:tcPr>
            <w:tcW w:w="900" w:type="dxa"/>
            <w:vAlign w:val="center"/>
          </w:tcPr>
          <w:p w14:paraId="7ADBD4D2" w14:textId="77777777" w:rsidR="002003FD" w:rsidRPr="009D30A2" w:rsidRDefault="002003FD" w:rsidP="00F63137">
            <w:pPr>
              <w:jc w:val="center"/>
            </w:pPr>
            <w:r w:rsidRPr="009D30A2">
              <w:t>$</w:t>
            </w:r>
            <w:r>
              <w:t>45.96</w:t>
            </w:r>
          </w:p>
        </w:tc>
        <w:tc>
          <w:tcPr>
            <w:tcW w:w="1078" w:type="dxa"/>
            <w:vAlign w:val="center"/>
          </w:tcPr>
          <w:p w14:paraId="5E807A18" w14:textId="77777777" w:rsidR="002003FD" w:rsidRPr="009D30A2" w:rsidRDefault="002003FD" w:rsidP="00F63137">
            <w:pPr>
              <w:jc w:val="center"/>
            </w:pPr>
            <w:r>
              <w:t>$14.90</w:t>
            </w:r>
          </w:p>
        </w:tc>
      </w:tr>
      <w:tr w:rsidR="002003FD" w:rsidRPr="009964C7" w14:paraId="2E79A648" w14:textId="77777777" w:rsidTr="00942453">
        <w:trPr>
          <w:trHeight w:val="151"/>
          <w:jc w:val="center"/>
        </w:trPr>
        <w:tc>
          <w:tcPr>
            <w:tcW w:w="1678" w:type="dxa"/>
            <w:vAlign w:val="center"/>
          </w:tcPr>
          <w:p w14:paraId="73D6F52C" w14:textId="77777777" w:rsidR="002003FD" w:rsidRPr="009A64AD" w:rsidRDefault="002003FD" w:rsidP="00942453">
            <w:pPr>
              <w:jc w:val="center"/>
              <w:rPr>
                <w:rFonts w:ascii="Calibri" w:hAnsi="Calibri"/>
                <w:color w:val="000000"/>
              </w:rPr>
            </w:pPr>
            <w:r>
              <w:rPr>
                <w:rFonts w:ascii="Calibri" w:hAnsi="Calibri"/>
                <w:color w:val="000000"/>
              </w:rPr>
              <w:t>ShwShh003</w:t>
            </w:r>
          </w:p>
          <w:p w14:paraId="18887D78" w14:textId="77777777" w:rsidR="002003FD" w:rsidRPr="00FA0C68" w:rsidRDefault="002003FD" w:rsidP="00942453">
            <w:pPr>
              <w:contextualSpacing/>
              <w:jc w:val="center"/>
            </w:pPr>
          </w:p>
        </w:tc>
        <w:tc>
          <w:tcPr>
            <w:tcW w:w="731" w:type="dxa"/>
            <w:vAlign w:val="center"/>
          </w:tcPr>
          <w:p w14:paraId="47421EF6" w14:textId="77777777" w:rsidR="002003FD" w:rsidRDefault="002003FD" w:rsidP="00942453">
            <w:pPr>
              <w:jc w:val="center"/>
            </w:pPr>
            <w:r w:rsidRPr="00B639F9">
              <w:t>MF</w:t>
            </w:r>
          </w:p>
        </w:tc>
        <w:tc>
          <w:tcPr>
            <w:tcW w:w="731" w:type="dxa"/>
            <w:vAlign w:val="center"/>
          </w:tcPr>
          <w:p w14:paraId="4EAAB050" w14:textId="77777777" w:rsidR="002003FD" w:rsidRPr="00FA0C68" w:rsidRDefault="002003FD" w:rsidP="00F63137">
            <w:pPr>
              <w:contextualSpacing/>
              <w:jc w:val="center"/>
            </w:pPr>
            <w:r w:rsidRPr="00FA0C68">
              <w:t>Any</w:t>
            </w:r>
          </w:p>
          <w:p w14:paraId="053ACAF4" w14:textId="77777777" w:rsidR="002003FD" w:rsidRPr="00FA0C68" w:rsidRDefault="002003FD" w:rsidP="00F63137">
            <w:pPr>
              <w:contextualSpacing/>
              <w:jc w:val="center"/>
            </w:pPr>
          </w:p>
        </w:tc>
        <w:tc>
          <w:tcPr>
            <w:tcW w:w="630" w:type="dxa"/>
            <w:vAlign w:val="center"/>
          </w:tcPr>
          <w:p w14:paraId="3B88969B" w14:textId="77777777" w:rsidR="002003FD" w:rsidRPr="00FA0C68" w:rsidRDefault="002003FD" w:rsidP="00F63137">
            <w:pPr>
              <w:contextualSpacing/>
              <w:jc w:val="center"/>
            </w:pPr>
            <w:r w:rsidRPr="00FA0C68">
              <w:t>9</w:t>
            </w:r>
          </w:p>
        </w:tc>
        <w:tc>
          <w:tcPr>
            <w:tcW w:w="720" w:type="dxa"/>
            <w:vAlign w:val="center"/>
          </w:tcPr>
          <w:p w14:paraId="02069958" w14:textId="77777777" w:rsidR="002003FD" w:rsidRPr="00FA0C68" w:rsidRDefault="002003FD" w:rsidP="00F63137">
            <w:pPr>
              <w:contextualSpacing/>
              <w:jc w:val="center"/>
            </w:pPr>
            <w:r w:rsidRPr="00FA0C68">
              <w:t>N/A</w:t>
            </w:r>
          </w:p>
        </w:tc>
        <w:tc>
          <w:tcPr>
            <w:tcW w:w="1072" w:type="dxa"/>
            <w:vAlign w:val="center"/>
          </w:tcPr>
          <w:p w14:paraId="5235810F" w14:textId="77777777" w:rsidR="002003FD" w:rsidRPr="00FA0C68" w:rsidRDefault="002003FD" w:rsidP="00F63137">
            <w:pPr>
              <w:jc w:val="center"/>
            </w:pPr>
            <w:r w:rsidRPr="00FA0C68">
              <w:t>Each</w:t>
            </w:r>
          </w:p>
        </w:tc>
        <w:tc>
          <w:tcPr>
            <w:tcW w:w="630" w:type="dxa"/>
            <w:vAlign w:val="center"/>
          </w:tcPr>
          <w:p w14:paraId="69A51037" w14:textId="77777777" w:rsidR="002003FD" w:rsidRDefault="002003FD" w:rsidP="00F63137">
            <w:pPr>
              <w:jc w:val="center"/>
            </w:pPr>
            <w:r w:rsidRPr="00767DC6">
              <w:t>N/A</w:t>
            </w:r>
          </w:p>
        </w:tc>
        <w:tc>
          <w:tcPr>
            <w:tcW w:w="720" w:type="dxa"/>
            <w:shd w:val="clear" w:color="auto" w:fill="auto"/>
            <w:noWrap/>
            <w:vAlign w:val="center"/>
          </w:tcPr>
          <w:p w14:paraId="7C6BF0CF" w14:textId="77777777" w:rsidR="002003FD" w:rsidRPr="00FA0C68" w:rsidRDefault="002003FD" w:rsidP="00F63137">
            <w:pPr>
              <w:jc w:val="center"/>
            </w:pPr>
            <w:r w:rsidRPr="00FA0C68">
              <w:t>N/A</w:t>
            </w:r>
          </w:p>
        </w:tc>
        <w:tc>
          <w:tcPr>
            <w:tcW w:w="900" w:type="dxa"/>
            <w:vAlign w:val="center"/>
          </w:tcPr>
          <w:p w14:paraId="54022571" w14:textId="77777777" w:rsidR="002003FD" w:rsidRPr="00FA0C68" w:rsidRDefault="002003FD" w:rsidP="00F63137">
            <w:pPr>
              <w:jc w:val="center"/>
            </w:pPr>
            <w:r>
              <w:t>0</w:t>
            </w:r>
          </w:p>
        </w:tc>
        <w:tc>
          <w:tcPr>
            <w:tcW w:w="630" w:type="dxa"/>
            <w:vAlign w:val="center"/>
          </w:tcPr>
          <w:p w14:paraId="71633DC9" w14:textId="77777777" w:rsidR="002003FD" w:rsidRDefault="002003FD" w:rsidP="00F63137">
            <w:pPr>
              <w:jc w:val="center"/>
            </w:pPr>
            <w:r w:rsidRPr="009B2095">
              <w:t>N/A</w:t>
            </w:r>
          </w:p>
        </w:tc>
        <w:tc>
          <w:tcPr>
            <w:tcW w:w="691" w:type="dxa"/>
            <w:vAlign w:val="center"/>
          </w:tcPr>
          <w:p w14:paraId="07462AC7" w14:textId="77777777" w:rsidR="002003FD" w:rsidRDefault="002003FD" w:rsidP="00F63137">
            <w:pPr>
              <w:jc w:val="center"/>
            </w:pPr>
            <w:r w:rsidRPr="005E529D">
              <w:t>N/A</w:t>
            </w:r>
          </w:p>
        </w:tc>
        <w:tc>
          <w:tcPr>
            <w:tcW w:w="923" w:type="dxa"/>
            <w:vAlign w:val="center"/>
          </w:tcPr>
          <w:p w14:paraId="29E3D75B" w14:textId="77777777" w:rsidR="002003FD" w:rsidRDefault="002003FD" w:rsidP="00F63137">
            <w:pPr>
              <w:jc w:val="center"/>
            </w:pPr>
            <w:r>
              <w:t>5.78</w:t>
            </w:r>
          </w:p>
        </w:tc>
        <w:tc>
          <w:tcPr>
            <w:tcW w:w="906" w:type="dxa"/>
            <w:vAlign w:val="center"/>
          </w:tcPr>
          <w:p w14:paraId="24C98757" w14:textId="77777777" w:rsidR="002003FD" w:rsidRPr="009D30A2" w:rsidRDefault="002003FD" w:rsidP="00F63137">
            <w:pPr>
              <w:jc w:val="center"/>
            </w:pPr>
            <w:r w:rsidRPr="009D30A2">
              <w:t>$0.00</w:t>
            </w:r>
          </w:p>
        </w:tc>
        <w:tc>
          <w:tcPr>
            <w:tcW w:w="900" w:type="dxa"/>
            <w:vAlign w:val="center"/>
          </w:tcPr>
          <w:p w14:paraId="6259E0CE" w14:textId="77777777" w:rsidR="002003FD" w:rsidRPr="009D30A2" w:rsidRDefault="002003FD" w:rsidP="00F63137">
            <w:pPr>
              <w:jc w:val="center"/>
            </w:pPr>
            <w:r w:rsidRPr="009D30A2">
              <w:t>$</w:t>
            </w:r>
            <w:r>
              <w:t>45.96</w:t>
            </w:r>
          </w:p>
        </w:tc>
        <w:tc>
          <w:tcPr>
            <w:tcW w:w="1078" w:type="dxa"/>
            <w:vAlign w:val="center"/>
          </w:tcPr>
          <w:p w14:paraId="2D1234A0" w14:textId="77777777" w:rsidR="002003FD" w:rsidRPr="009D30A2" w:rsidRDefault="002003FD" w:rsidP="00F63137">
            <w:pPr>
              <w:jc w:val="center"/>
            </w:pPr>
            <w:r>
              <w:t>$14.90</w:t>
            </w:r>
          </w:p>
        </w:tc>
      </w:tr>
      <w:tr w:rsidR="002003FD" w:rsidRPr="009964C7" w14:paraId="20AA08A5" w14:textId="77777777" w:rsidTr="00942453">
        <w:trPr>
          <w:trHeight w:val="151"/>
          <w:jc w:val="center"/>
        </w:trPr>
        <w:tc>
          <w:tcPr>
            <w:tcW w:w="1678" w:type="dxa"/>
            <w:vAlign w:val="center"/>
          </w:tcPr>
          <w:p w14:paraId="0BECEEED" w14:textId="77777777" w:rsidR="002003FD" w:rsidRPr="009A64AD" w:rsidRDefault="002003FD" w:rsidP="00942453">
            <w:pPr>
              <w:jc w:val="center"/>
              <w:rPr>
                <w:rFonts w:ascii="Calibri" w:hAnsi="Calibri"/>
                <w:color w:val="000000"/>
              </w:rPr>
            </w:pPr>
            <w:r>
              <w:rPr>
                <w:rFonts w:ascii="Calibri" w:hAnsi="Calibri"/>
                <w:color w:val="000000"/>
              </w:rPr>
              <w:t>ShwShh004</w:t>
            </w:r>
          </w:p>
          <w:p w14:paraId="1B96BA9D" w14:textId="77777777" w:rsidR="002003FD" w:rsidRPr="00FA0C68" w:rsidRDefault="002003FD" w:rsidP="00942453">
            <w:pPr>
              <w:contextualSpacing/>
              <w:jc w:val="center"/>
              <w:rPr>
                <w:rFonts w:ascii="Calibri" w:hAnsi="Calibri"/>
                <w:color w:val="000000"/>
              </w:rPr>
            </w:pPr>
          </w:p>
        </w:tc>
        <w:tc>
          <w:tcPr>
            <w:tcW w:w="731" w:type="dxa"/>
            <w:vAlign w:val="center"/>
          </w:tcPr>
          <w:p w14:paraId="0081DB93" w14:textId="77777777" w:rsidR="002003FD" w:rsidRDefault="002003FD" w:rsidP="00942453">
            <w:pPr>
              <w:jc w:val="center"/>
            </w:pPr>
            <w:r w:rsidRPr="00B639F9">
              <w:t>MF</w:t>
            </w:r>
          </w:p>
        </w:tc>
        <w:tc>
          <w:tcPr>
            <w:tcW w:w="731" w:type="dxa"/>
            <w:vAlign w:val="center"/>
          </w:tcPr>
          <w:p w14:paraId="10D15545" w14:textId="77777777" w:rsidR="002003FD" w:rsidRPr="00FA0C68" w:rsidRDefault="002003FD" w:rsidP="00F63137">
            <w:pPr>
              <w:contextualSpacing/>
              <w:jc w:val="center"/>
            </w:pPr>
            <w:r w:rsidRPr="00FA0C68">
              <w:t>Any</w:t>
            </w:r>
          </w:p>
          <w:p w14:paraId="49C0FAC1" w14:textId="77777777" w:rsidR="002003FD" w:rsidRPr="00FA0C68" w:rsidRDefault="002003FD" w:rsidP="00F63137">
            <w:pPr>
              <w:contextualSpacing/>
              <w:jc w:val="center"/>
            </w:pPr>
          </w:p>
        </w:tc>
        <w:tc>
          <w:tcPr>
            <w:tcW w:w="630" w:type="dxa"/>
            <w:vAlign w:val="center"/>
          </w:tcPr>
          <w:p w14:paraId="0B60966B" w14:textId="77777777" w:rsidR="002003FD" w:rsidRPr="00FA0C68" w:rsidRDefault="002003FD" w:rsidP="00F63137">
            <w:pPr>
              <w:contextualSpacing/>
              <w:jc w:val="center"/>
            </w:pPr>
            <w:r w:rsidRPr="00FA0C68">
              <w:t>9</w:t>
            </w:r>
          </w:p>
        </w:tc>
        <w:tc>
          <w:tcPr>
            <w:tcW w:w="720" w:type="dxa"/>
            <w:vAlign w:val="center"/>
          </w:tcPr>
          <w:p w14:paraId="13775001" w14:textId="77777777" w:rsidR="002003FD" w:rsidRPr="00FA0C68" w:rsidRDefault="002003FD" w:rsidP="00F63137">
            <w:pPr>
              <w:contextualSpacing/>
              <w:jc w:val="center"/>
            </w:pPr>
            <w:r w:rsidRPr="00FA0C68">
              <w:t>N/A</w:t>
            </w:r>
          </w:p>
        </w:tc>
        <w:tc>
          <w:tcPr>
            <w:tcW w:w="1072" w:type="dxa"/>
            <w:vAlign w:val="center"/>
          </w:tcPr>
          <w:p w14:paraId="6344F4A0" w14:textId="77777777" w:rsidR="002003FD" w:rsidRPr="00FA0C68" w:rsidRDefault="002003FD" w:rsidP="00F63137">
            <w:pPr>
              <w:jc w:val="center"/>
            </w:pPr>
            <w:r w:rsidRPr="00FA0C68">
              <w:t>Each</w:t>
            </w:r>
          </w:p>
        </w:tc>
        <w:tc>
          <w:tcPr>
            <w:tcW w:w="630" w:type="dxa"/>
            <w:vAlign w:val="center"/>
          </w:tcPr>
          <w:p w14:paraId="67699C27" w14:textId="77777777" w:rsidR="002003FD" w:rsidRDefault="002003FD" w:rsidP="00F63137">
            <w:pPr>
              <w:jc w:val="center"/>
            </w:pPr>
            <w:r w:rsidRPr="00767DC6">
              <w:t>N/A</w:t>
            </w:r>
          </w:p>
        </w:tc>
        <w:tc>
          <w:tcPr>
            <w:tcW w:w="720" w:type="dxa"/>
            <w:shd w:val="clear" w:color="auto" w:fill="auto"/>
            <w:noWrap/>
            <w:vAlign w:val="center"/>
          </w:tcPr>
          <w:p w14:paraId="599871F0" w14:textId="77777777" w:rsidR="002003FD" w:rsidRPr="00FA0C68" w:rsidRDefault="002003FD" w:rsidP="00F63137">
            <w:pPr>
              <w:jc w:val="center"/>
            </w:pPr>
            <w:r w:rsidRPr="00FA0C68">
              <w:t>N/A</w:t>
            </w:r>
          </w:p>
        </w:tc>
        <w:tc>
          <w:tcPr>
            <w:tcW w:w="900" w:type="dxa"/>
            <w:vAlign w:val="center"/>
          </w:tcPr>
          <w:p w14:paraId="4857E1FF" w14:textId="77777777" w:rsidR="002003FD" w:rsidRPr="00FA0C68" w:rsidRDefault="002003FD" w:rsidP="00F63137">
            <w:pPr>
              <w:jc w:val="center"/>
            </w:pPr>
            <w:r>
              <w:t>0</w:t>
            </w:r>
          </w:p>
        </w:tc>
        <w:tc>
          <w:tcPr>
            <w:tcW w:w="630" w:type="dxa"/>
            <w:vAlign w:val="center"/>
          </w:tcPr>
          <w:p w14:paraId="6E85DD5C" w14:textId="77777777" w:rsidR="002003FD" w:rsidRDefault="002003FD" w:rsidP="00F63137">
            <w:pPr>
              <w:jc w:val="center"/>
            </w:pPr>
            <w:r w:rsidRPr="009B2095">
              <w:t>N/A</w:t>
            </w:r>
          </w:p>
        </w:tc>
        <w:tc>
          <w:tcPr>
            <w:tcW w:w="691" w:type="dxa"/>
            <w:vAlign w:val="center"/>
          </w:tcPr>
          <w:p w14:paraId="2089F794" w14:textId="77777777" w:rsidR="002003FD" w:rsidRDefault="002003FD" w:rsidP="00F63137">
            <w:pPr>
              <w:jc w:val="center"/>
            </w:pPr>
            <w:r w:rsidRPr="005E529D">
              <w:t>N/A</w:t>
            </w:r>
          </w:p>
        </w:tc>
        <w:tc>
          <w:tcPr>
            <w:tcW w:w="923" w:type="dxa"/>
            <w:vAlign w:val="center"/>
          </w:tcPr>
          <w:p w14:paraId="67EBA4A2" w14:textId="77777777" w:rsidR="002003FD" w:rsidRDefault="002003FD" w:rsidP="00F63137">
            <w:pPr>
              <w:jc w:val="center"/>
            </w:pPr>
            <w:r>
              <w:t>4.63</w:t>
            </w:r>
          </w:p>
        </w:tc>
        <w:tc>
          <w:tcPr>
            <w:tcW w:w="906" w:type="dxa"/>
            <w:vAlign w:val="center"/>
          </w:tcPr>
          <w:p w14:paraId="5617B9B6" w14:textId="77777777" w:rsidR="002003FD" w:rsidRPr="009D30A2" w:rsidRDefault="002003FD" w:rsidP="00F63137">
            <w:pPr>
              <w:jc w:val="center"/>
            </w:pPr>
            <w:r w:rsidRPr="009D30A2">
              <w:t>$0.00</w:t>
            </w:r>
          </w:p>
        </w:tc>
        <w:tc>
          <w:tcPr>
            <w:tcW w:w="900" w:type="dxa"/>
            <w:vAlign w:val="center"/>
          </w:tcPr>
          <w:p w14:paraId="673C534E" w14:textId="77777777" w:rsidR="002003FD" w:rsidRPr="009D30A2" w:rsidRDefault="002003FD" w:rsidP="00F63137">
            <w:pPr>
              <w:jc w:val="center"/>
            </w:pPr>
            <w:r w:rsidRPr="009D30A2">
              <w:t>$</w:t>
            </w:r>
            <w:r>
              <w:t>45.96</w:t>
            </w:r>
          </w:p>
        </w:tc>
        <w:tc>
          <w:tcPr>
            <w:tcW w:w="1078" w:type="dxa"/>
            <w:vAlign w:val="center"/>
          </w:tcPr>
          <w:p w14:paraId="1054CF86" w14:textId="77777777" w:rsidR="002003FD" w:rsidRPr="009D30A2" w:rsidRDefault="002003FD" w:rsidP="00F63137">
            <w:pPr>
              <w:jc w:val="center"/>
            </w:pPr>
            <w:r>
              <w:t>$14.90</w:t>
            </w:r>
          </w:p>
        </w:tc>
      </w:tr>
      <w:tr w:rsidR="002003FD" w:rsidRPr="009964C7" w14:paraId="547518F2" w14:textId="77777777" w:rsidTr="00942453">
        <w:trPr>
          <w:trHeight w:val="151"/>
          <w:jc w:val="center"/>
        </w:trPr>
        <w:tc>
          <w:tcPr>
            <w:tcW w:w="1678" w:type="dxa"/>
            <w:vAlign w:val="center"/>
          </w:tcPr>
          <w:p w14:paraId="361A67ED" w14:textId="77777777" w:rsidR="002003FD" w:rsidRPr="009A64AD" w:rsidRDefault="002003FD" w:rsidP="00942453">
            <w:pPr>
              <w:jc w:val="center"/>
              <w:rPr>
                <w:rFonts w:ascii="Calibri" w:hAnsi="Calibri"/>
                <w:color w:val="000000"/>
              </w:rPr>
            </w:pPr>
            <w:r>
              <w:rPr>
                <w:rFonts w:ascii="Calibri" w:hAnsi="Calibri"/>
                <w:color w:val="000000"/>
              </w:rPr>
              <w:t>ShwShh005</w:t>
            </w:r>
          </w:p>
          <w:p w14:paraId="2E11BB9A" w14:textId="77777777" w:rsidR="002003FD" w:rsidRDefault="002003FD" w:rsidP="00942453">
            <w:pPr>
              <w:jc w:val="center"/>
              <w:rPr>
                <w:rFonts w:ascii="Calibri" w:hAnsi="Calibri"/>
                <w:color w:val="000000"/>
              </w:rPr>
            </w:pPr>
          </w:p>
        </w:tc>
        <w:tc>
          <w:tcPr>
            <w:tcW w:w="731" w:type="dxa"/>
            <w:vAlign w:val="center"/>
          </w:tcPr>
          <w:p w14:paraId="7956C7E0" w14:textId="77777777" w:rsidR="002003FD" w:rsidRDefault="002003FD" w:rsidP="00942453">
            <w:pPr>
              <w:jc w:val="center"/>
            </w:pPr>
            <w:r w:rsidRPr="00B639F9">
              <w:t>MF</w:t>
            </w:r>
          </w:p>
        </w:tc>
        <w:tc>
          <w:tcPr>
            <w:tcW w:w="731" w:type="dxa"/>
            <w:vAlign w:val="center"/>
          </w:tcPr>
          <w:p w14:paraId="113EE0C7" w14:textId="77777777" w:rsidR="002003FD" w:rsidRPr="00FA0C68" w:rsidRDefault="002003FD" w:rsidP="00F63137">
            <w:pPr>
              <w:contextualSpacing/>
              <w:jc w:val="center"/>
            </w:pPr>
            <w:r>
              <w:t>Any</w:t>
            </w:r>
          </w:p>
        </w:tc>
        <w:tc>
          <w:tcPr>
            <w:tcW w:w="630" w:type="dxa"/>
            <w:vAlign w:val="center"/>
          </w:tcPr>
          <w:p w14:paraId="3441E445" w14:textId="77777777" w:rsidR="002003FD" w:rsidRPr="00FA0C68" w:rsidRDefault="002003FD" w:rsidP="00F63137">
            <w:pPr>
              <w:contextualSpacing/>
              <w:jc w:val="center"/>
            </w:pPr>
            <w:r w:rsidRPr="00FA0C68">
              <w:t>9</w:t>
            </w:r>
          </w:p>
        </w:tc>
        <w:tc>
          <w:tcPr>
            <w:tcW w:w="720" w:type="dxa"/>
            <w:vAlign w:val="center"/>
          </w:tcPr>
          <w:p w14:paraId="5EDF0AD3" w14:textId="77777777" w:rsidR="002003FD" w:rsidRPr="00FA0C68" w:rsidRDefault="002003FD" w:rsidP="00F63137">
            <w:pPr>
              <w:contextualSpacing/>
              <w:jc w:val="center"/>
            </w:pPr>
            <w:r w:rsidRPr="00FA0C68">
              <w:t>N/A</w:t>
            </w:r>
          </w:p>
        </w:tc>
        <w:tc>
          <w:tcPr>
            <w:tcW w:w="1072" w:type="dxa"/>
            <w:vAlign w:val="center"/>
          </w:tcPr>
          <w:p w14:paraId="2DAF1FBD" w14:textId="77777777" w:rsidR="002003FD" w:rsidRPr="00FA0C68" w:rsidRDefault="002003FD" w:rsidP="00F63137">
            <w:pPr>
              <w:jc w:val="center"/>
            </w:pPr>
            <w:r w:rsidRPr="00FA0C68">
              <w:t>Each</w:t>
            </w:r>
          </w:p>
        </w:tc>
        <w:tc>
          <w:tcPr>
            <w:tcW w:w="630" w:type="dxa"/>
            <w:vAlign w:val="center"/>
          </w:tcPr>
          <w:p w14:paraId="32615C65" w14:textId="77777777" w:rsidR="002003FD" w:rsidRPr="00767DC6" w:rsidRDefault="002003FD" w:rsidP="00F63137">
            <w:pPr>
              <w:jc w:val="center"/>
            </w:pPr>
            <w:r w:rsidRPr="00767DC6">
              <w:t>N/A</w:t>
            </w:r>
          </w:p>
        </w:tc>
        <w:tc>
          <w:tcPr>
            <w:tcW w:w="720" w:type="dxa"/>
            <w:shd w:val="clear" w:color="auto" w:fill="auto"/>
            <w:noWrap/>
            <w:vAlign w:val="center"/>
          </w:tcPr>
          <w:p w14:paraId="5C225426" w14:textId="77777777" w:rsidR="002003FD" w:rsidRPr="00FA0C68" w:rsidRDefault="002003FD" w:rsidP="00F63137">
            <w:pPr>
              <w:jc w:val="center"/>
            </w:pPr>
            <w:r w:rsidRPr="00FA0C68">
              <w:t>N/A</w:t>
            </w:r>
          </w:p>
        </w:tc>
        <w:tc>
          <w:tcPr>
            <w:tcW w:w="900" w:type="dxa"/>
            <w:vAlign w:val="center"/>
          </w:tcPr>
          <w:p w14:paraId="2C031E42" w14:textId="77777777" w:rsidR="002003FD" w:rsidRPr="00FA0C68" w:rsidRDefault="002003FD" w:rsidP="00F63137">
            <w:pPr>
              <w:jc w:val="center"/>
            </w:pPr>
            <w:r>
              <w:t>0</w:t>
            </w:r>
          </w:p>
        </w:tc>
        <w:tc>
          <w:tcPr>
            <w:tcW w:w="630" w:type="dxa"/>
            <w:vAlign w:val="center"/>
          </w:tcPr>
          <w:p w14:paraId="0EAC8566" w14:textId="77777777" w:rsidR="002003FD" w:rsidRPr="009B2095" w:rsidRDefault="002003FD" w:rsidP="00F63137">
            <w:pPr>
              <w:jc w:val="center"/>
            </w:pPr>
            <w:r w:rsidRPr="009B2095">
              <w:t>N/A</w:t>
            </w:r>
          </w:p>
        </w:tc>
        <w:tc>
          <w:tcPr>
            <w:tcW w:w="691" w:type="dxa"/>
            <w:vAlign w:val="center"/>
          </w:tcPr>
          <w:p w14:paraId="0B864F1C" w14:textId="77777777" w:rsidR="002003FD" w:rsidRPr="005E529D" w:rsidRDefault="002003FD" w:rsidP="00F63137">
            <w:pPr>
              <w:jc w:val="center"/>
            </w:pPr>
            <w:r w:rsidRPr="005E529D">
              <w:t>N/A</w:t>
            </w:r>
          </w:p>
        </w:tc>
        <w:tc>
          <w:tcPr>
            <w:tcW w:w="923" w:type="dxa"/>
            <w:vAlign w:val="center"/>
          </w:tcPr>
          <w:p w14:paraId="3A95895D" w14:textId="77777777" w:rsidR="002003FD" w:rsidRPr="00675B36" w:rsidRDefault="002003FD" w:rsidP="00F63137">
            <w:pPr>
              <w:jc w:val="center"/>
            </w:pPr>
            <w:r>
              <w:t>3.47</w:t>
            </w:r>
          </w:p>
        </w:tc>
        <w:tc>
          <w:tcPr>
            <w:tcW w:w="906" w:type="dxa"/>
            <w:vAlign w:val="center"/>
          </w:tcPr>
          <w:p w14:paraId="15C3845D" w14:textId="77777777" w:rsidR="002003FD" w:rsidRPr="009D30A2" w:rsidRDefault="002003FD" w:rsidP="00F63137">
            <w:pPr>
              <w:jc w:val="center"/>
            </w:pPr>
            <w:r w:rsidRPr="009D30A2">
              <w:t>$0.00</w:t>
            </w:r>
          </w:p>
        </w:tc>
        <w:tc>
          <w:tcPr>
            <w:tcW w:w="900" w:type="dxa"/>
            <w:vAlign w:val="center"/>
          </w:tcPr>
          <w:p w14:paraId="08B99385" w14:textId="77777777" w:rsidR="002003FD" w:rsidRPr="009D30A2" w:rsidRDefault="002003FD" w:rsidP="00F63137">
            <w:pPr>
              <w:jc w:val="center"/>
            </w:pPr>
            <w:r w:rsidRPr="009D30A2">
              <w:t>$</w:t>
            </w:r>
            <w:r>
              <w:t>45.96</w:t>
            </w:r>
          </w:p>
        </w:tc>
        <w:tc>
          <w:tcPr>
            <w:tcW w:w="1078" w:type="dxa"/>
            <w:vAlign w:val="center"/>
          </w:tcPr>
          <w:p w14:paraId="525CFD7A" w14:textId="77777777" w:rsidR="002003FD" w:rsidRDefault="002003FD" w:rsidP="00F63137">
            <w:pPr>
              <w:jc w:val="center"/>
            </w:pPr>
            <w:r>
              <w:t>$14.90</w:t>
            </w:r>
          </w:p>
        </w:tc>
      </w:tr>
      <w:tr w:rsidR="002003FD" w:rsidRPr="009964C7" w14:paraId="472BF0D6" w14:textId="77777777" w:rsidTr="00942453">
        <w:trPr>
          <w:trHeight w:val="151"/>
          <w:jc w:val="center"/>
        </w:trPr>
        <w:tc>
          <w:tcPr>
            <w:tcW w:w="1678" w:type="dxa"/>
            <w:vAlign w:val="center"/>
          </w:tcPr>
          <w:p w14:paraId="2B4ADDC6" w14:textId="77777777" w:rsidR="002003FD" w:rsidRPr="009A64AD" w:rsidRDefault="002003FD" w:rsidP="00942453">
            <w:pPr>
              <w:jc w:val="center"/>
              <w:rPr>
                <w:rFonts w:ascii="Calibri" w:hAnsi="Calibri"/>
                <w:color w:val="000000"/>
              </w:rPr>
            </w:pPr>
            <w:r>
              <w:rPr>
                <w:rFonts w:ascii="Calibri" w:hAnsi="Calibri"/>
                <w:color w:val="000000"/>
              </w:rPr>
              <w:t>ShwShh006</w:t>
            </w:r>
          </w:p>
          <w:p w14:paraId="722AB0F2" w14:textId="77777777" w:rsidR="002003FD" w:rsidRPr="00FA0C68" w:rsidRDefault="002003FD" w:rsidP="00942453">
            <w:pPr>
              <w:contextualSpacing/>
              <w:jc w:val="center"/>
            </w:pPr>
          </w:p>
        </w:tc>
        <w:tc>
          <w:tcPr>
            <w:tcW w:w="731" w:type="dxa"/>
            <w:vAlign w:val="center"/>
          </w:tcPr>
          <w:p w14:paraId="6AD320B5" w14:textId="77777777" w:rsidR="002003FD" w:rsidRDefault="002003FD" w:rsidP="00942453">
            <w:pPr>
              <w:jc w:val="center"/>
            </w:pPr>
            <w:r w:rsidRPr="00B639F9">
              <w:t>MF</w:t>
            </w:r>
          </w:p>
        </w:tc>
        <w:tc>
          <w:tcPr>
            <w:tcW w:w="731" w:type="dxa"/>
            <w:vAlign w:val="center"/>
          </w:tcPr>
          <w:p w14:paraId="409AB611" w14:textId="77777777" w:rsidR="002003FD" w:rsidRPr="00FA0C68" w:rsidRDefault="002003FD" w:rsidP="00F63137">
            <w:pPr>
              <w:contextualSpacing/>
              <w:jc w:val="center"/>
            </w:pPr>
            <w:r w:rsidRPr="00FA0C68">
              <w:t>Any</w:t>
            </w:r>
          </w:p>
          <w:p w14:paraId="0A477CD3" w14:textId="77777777" w:rsidR="002003FD" w:rsidRPr="00FA0C68" w:rsidRDefault="002003FD" w:rsidP="00F63137">
            <w:pPr>
              <w:contextualSpacing/>
              <w:jc w:val="center"/>
            </w:pPr>
          </w:p>
        </w:tc>
        <w:tc>
          <w:tcPr>
            <w:tcW w:w="630" w:type="dxa"/>
            <w:vAlign w:val="center"/>
          </w:tcPr>
          <w:p w14:paraId="738C6B8A" w14:textId="77777777" w:rsidR="002003FD" w:rsidRPr="00FA0C68" w:rsidRDefault="002003FD" w:rsidP="00F63137">
            <w:pPr>
              <w:contextualSpacing/>
              <w:jc w:val="center"/>
            </w:pPr>
            <w:r w:rsidRPr="00FA0C68">
              <w:t>9</w:t>
            </w:r>
          </w:p>
        </w:tc>
        <w:tc>
          <w:tcPr>
            <w:tcW w:w="720" w:type="dxa"/>
            <w:vAlign w:val="center"/>
          </w:tcPr>
          <w:p w14:paraId="6D067282" w14:textId="77777777" w:rsidR="002003FD" w:rsidRPr="00FA0C68" w:rsidRDefault="002003FD" w:rsidP="00F63137">
            <w:pPr>
              <w:contextualSpacing/>
              <w:jc w:val="center"/>
            </w:pPr>
            <w:r w:rsidRPr="00FA0C68">
              <w:t>N/A</w:t>
            </w:r>
          </w:p>
        </w:tc>
        <w:tc>
          <w:tcPr>
            <w:tcW w:w="1072" w:type="dxa"/>
            <w:vAlign w:val="center"/>
          </w:tcPr>
          <w:p w14:paraId="2B63DC4A" w14:textId="77777777" w:rsidR="002003FD" w:rsidRPr="00FA0C68" w:rsidRDefault="002003FD" w:rsidP="00F63137">
            <w:pPr>
              <w:jc w:val="center"/>
            </w:pPr>
            <w:r w:rsidRPr="00FA0C68">
              <w:t>Each</w:t>
            </w:r>
          </w:p>
        </w:tc>
        <w:tc>
          <w:tcPr>
            <w:tcW w:w="630" w:type="dxa"/>
            <w:vAlign w:val="center"/>
          </w:tcPr>
          <w:p w14:paraId="3106CE7D" w14:textId="77777777" w:rsidR="002003FD" w:rsidRDefault="002003FD" w:rsidP="00F63137">
            <w:pPr>
              <w:jc w:val="center"/>
            </w:pPr>
            <w:r w:rsidRPr="00767DC6">
              <w:t>N/A</w:t>
            </w:r>
          </w:p>
        </w:tc>
        <w:tc>
          <w:tcPr>
            <w:tcW w:w="720" w:type="dxa"/>
            <w:shd w:val="clear" w:color="auto" w:fill="auto"/>
            <w:noWrap/>
            <w:vAlign w:val="center"/>
          </w:tcPr>
          <w:p w14:paraId="6D2C4F73" w14:textId="77777777" w:rsidR="002003FD" w:rsidRPr="00FA0C68" w:rsidRDefault="002003FD" w:rsidP="00F63137">
            <w:pPr>
              <w:jc w:val="center"/>
            </w:pPr>
            <w:r w:rsidRPr="00FA0C68">
              <w:t>N/A</w:t>
            </w:r>
          </w:p>
        </w:tc>
        <w:tc>
          <w:tcPr>
            <w:tcW w:w="900" w:type="dxa"/>
            <w:vAlign w:val="center"/>
          </w:tcPr>
          <w:p w14:paraId="57F0D7E7" w14:textId="77777777" w:rsidR="002003FD" w:rsidRPr="00FA0C68" w:rsidRDefault="002003FD" w:rsidP="00F63137">
            <w:pPr>
              <w:jc w:val="center"/>
            </w:pPr>
            <w:r>
              <w:t>14.44</w:t>
            </w:r>
          </w:p>
        </w:tc>
        <w:tc>
          <w:tcPr>
            <w:tcW w:w="630" w:type="dxa"/>
            <w:vAlign w:val="center"/>
          </w:tcPr>
          <w:p w14:paraId="4D978CC3" w14:textId="77777777" w:rsidR="002003FD" w:rsidRDefault="002003FD" w:rsidP="00F63137">
            <w:pPr>
              <w:jc w:val="center"/>
            </w:pPr>
            <w:r w:rsidRPr="009B2095">
              <w:t>N/A</w:t>
            </w:r>
          </w:p>
        </w:tc>
        <w:tc>
          <w:tcPr>
            <w:tcW w:w="691" w:type="dxa"/>
            <w:vAlign w:val="center"/>
          </w:tcPr>
          <w:p w14:paraId="49FFF87F" w14:textId="77777777" w:rsidR="002003FD" w:rsidRDefault="002003FD" w:rsidP="00F63137">
            <w:pPr>
              <w:jc w:val="center"/>
            </w:pPr>
            <w:r w:rsidRPr="005E529D">
              <w:t>N/A</w:t>
            </w:r>
          </w:p>
        </w:tc>
        <w:tc>
          <w:tcPr>
            <w:tcW w:w="923" w:type="dxa"/>
            <w:vAlign w:val="center"/>
          </w:tcPr>
          <w:p w14:paraId="7BECE9F0" w14:textId="77777777" w:rsidR="002003FD" w:rsidRDefault="002003FD" w:rsidP="00F63137">
            <w:pPr>
              <w:jc w:val="center"/>
            </w:pPr>
            <w:r>
              <w:t>9.24</w:t>
            </w:r>
          </w:p>
        </w:tc>
        <w:tc>
          <w:tcPr>
            <w:tcW w:w="906" w:type="dxa"/>
            <w:vAlign w:val="center"/>
          </w:tcPr>
          <w:p w14:paraId="4AD7992B" w14:textId="77777777" w:rsidR="002003FD" w:rsidRPr="009D30A2" w:rsidRDefault="002003FD" w:rsidP="00F63137">
            <w:pPr>
              <w:jc w:val="center"/>
            </w:pPr>
            <w:r w:rsidRPr="009D30A2">
              <w:t>$0.00</w:t>
            </w:r>
          </w:p>
        </w:tc>
        <w:tc>
          <w:tcPr>
            <w:tcW w:w="900" w:type="dxa"/>
            <w:vAlign w:val="center"/>
          </w:tcPr>
          <w:p w14:paraId="4C1BDF90" w14:textId="77777777" w:rsidR="002003FD" w:rsidRPr="009D30A2" w:rsidRDefault="002003FD" w:rsidP="001F41F5">
            <w:pPr>
              <w:jc w:val="center"/>
            </w:pPr>
            <w:r w:rsidRPr="009D30A2">
              <w:t>$</w:t>
            </w:r>
            <w:r>
              <w:t>45.96</w:t>
            </w:r>
          </w:p>
        </w:tc>
        <w:tc>
          <w:tcPr>
            <w:tcW w:w="1078" w:type="dxa"/>
            <w:vAlign w:val="center"/>
          </w:tcPr>
          <w:p w14:paraId="645C6217" w14:textId="77777777" w:rsidR="002003FD" w:rsidRDefault="002003FD" w:rsidP="001F41F5">
            <w:pPr>
              <w:jc w:val="center"/>
            </w:pPr>
            <w:r>
              <w:t>$14.90</w:t>
            </w:r>
          </w:p>
        </w:tc>
      </w:tr>
      <w:tr w:rsidR="002003FD" w:rsidRPr="009964C7" w14:paraId="10D36551" w14:textId="77777777" w:rsidTr="00942453">
        <w:trPr>
          <w:trHeight w:val="151"/>
          <w:jc w:val="center"/>
        </w:trPr>
        <w:tc>
          <w:tcPr>
            <w:tcW w:w="1678" w:type="dxa"/>
            <w:vAlign w:val="center"/>
          </w:tcPr>
          <w:p w14:paraId="7BC30B78" w14:textId="77777777" w:rsidR="002003FD" w:rsidRPr="009A64AD" w:rsidRDefault="002003FD" w:rsidP="00942453">
            <w:pPr>
              <w:jc w:val="center"/>
              <w:rPr>
                <w:rFonts w:ascii="Calibri" w:hAnsi="Calibri"/>
                <w:color w:val="000000"/>
              </w:rPr>
            </w:pPr>
            <w:r>
              <w:rPr>
                <w:rFonts w:ascii="Calibri" w:hAnsi="Calibri"/>
                <w:color w:val="000000"/>
              </w:rPr>
              <w:t>ShwShh007</w:t>
            </w:r>
          </w:p>
          <w:p w14:paraId="049BF09C" w14:textId="77777777" w:rsidR="002003FD" w:rsidRPr="00FA0C68" w:rsidRDefault="002003FD" w:rsidP="00942453">
            <w:pPr>
              <w:contextualSpacing/>
              <w:jc w:val="center"/>
            </w:pPr>
          </w:p>
        </w:tc>
        <w:tc>
          <w:tcPr>
            <w:tcW w:w="731" w:type="dxa"/>
            <w:vAlign w:val="center"/>
          </w:tcPr>
          <w:p w14:paraId="6D6A4771" w14:textId="77777777" w:rsidR="002003FD" w:rsidRDefault="002003FD" w:rsidP="00942453">
            <w:pPr>
              <w:jc w:val="center"/>
            </w:pPr>
            <w:r w:rsidRPr="00B639F9">
              <w:t>MF</w:t>
            </w:r>
          </w:p>
        </w:tc>
        <w:tc>
          <w:tcPr>
            <w:tcW w:w="731" w:type="dxa"/>
            <w:vAlign w:val="center"/>
          </w:tcPr>
          <w:p w14:paraId="2143B1CA" w14:textId="77777777" w:rsidR="002003FD" w:rsidRPr="00FA0C68" w:rsidRDefault="002003FD" w:rsidP="00F63137">
            <w:pPr>
              <w:contextualSpacing/>
              <w:jc w:val="center"/>
            </w:pPr>
            <w:r w:rsidRPr="00FA0C68">
              <w:t>Any</w:t>
            </w:r>
          </w:p>
          <w:p w14:paraId="3D08500D" w14:textId="77777777" w:rsidR="002003FD" w:rsidRPr="00FA0C68" w:rsidRDefault="002003FD" w:rsidP="00F63137">
            <w:pPr>
              <w:contextualSpacing/>
              <w:jc w:val="center"/>
            </w:pPr>
          </w:p>
        </w:tc>
        <w:tc>
          <w:tcPr>
            <w:tcW w:w="630" w:type="dxa"/>
            <w:vAlign w:val="center"/>
          </w:tcPr>
          <w:p w14:paraId="02F3C902" w14:textId="77777777" w:rsidR="002003FD" w:rsidRPr="00FA0C68" w:rsidRDefault="002003FD" w:rsidP="00F63137">
            <w:pPr>
              <w:contextualSpacing/>
              <w:jc w:val="center"/>
            </w:pPr>
            <w:r w:rsidRPr="00FA0C68">
              <w:t>9</w:t>
            </w:r>
          </w:p>
        </w:tc>
        <w:tc>
          <w:tcPr>
            <w:tcW w:w="720" w:type="dxa"/>
            <w:vAlign w:val="center"/>
          </w:tcPr>
          <w:p w14:paraId="5D7313BD" w14:textId="77777777" w:rsidR="002003FD" w:rsidRPr="00FA0C68" w:rsidRDefault="002003FD" w:rsidP="00F63137">
            <w:pPr>
              <w:contextualSpacing/>
              <w:jc w:val="center"/>
            </w:pPr>
            <w:r w:rsidRPr="00FA0C68">
              <w:t>N/A</w:t>
            </w:r>
          </w:p>
        </w:tc>
        <w:tc>
          <w:tcPr>
            <w:tcW w:w="1072" w:type="dxa"/>
            <w:vAlign w:val="center"/>
          </w:tcPr>
          <w:p w14:paraId="22C9147A" w14:textId="77777777" w:rsidR="002003FD" w:rsidRPr="00FA0C68" w:rsidRDefault="002003FD" w:rsidP="00F63137">
            <w:pPr>
              <w:jc w:val="center"/>
            </w:pPr>
            <w:r w:rsidRPr="00FA0C68">
              <w:t>Each</w:t>
            </w:r>
          </w:p>
        </w:tc>
        <w:tc>
          <w:tcPr>
            <w:tcW w:w="630" w:type="dxa"/>
            <w:vAlign w:val="center"/>
          </w:tcPr>
          <w:p w14:paraId="17235C7F" w14:textId="77777777" w:rsidR="002003FD" w:rsidRDefault="002003FD" w:rsidP="00F63137">
            <w:pPr>
              <w:jc w:val="center"/>
            </w:pPr>
            <w:r w:rsidRPr="00767DC6">
              <w:t>N/A</w:t>
            </w:r>
          </w:p>
        </w:tc>
        <w:tc>
          <w:tcPr>
            <w:tcW w:w="720" w:type="dxa"/>
            <w:shd w:val="clear" w:color="auto" w:fill="auto"/>
            <w:noWrap/>
            <w:vAlign w:val="center"/>
          </w:tcPr>
          <w:p w14:paraId="42A03540" w14:textId="77777777" w:rsidR="002003FD" w:rsidRPr="00FA0C68" w:rsidRDefault="002003FD" w:rsidP="00F63137">
            <w:pPr>
              <w:jc w:val="center"/>
            </w:pPr>
            <w:r w:rsidRPr="00FA0C68">
              <w:t>N/A</w:t>
            </w:r>
          </w:p>
        </w:tc>
        <w:tc>
          <w:tcPr>
            <w:tcW w:w="900" w:type="dxa"/>
            <w:vAlign w:val="center"/>
          </w:tcPr>
          <w:p w14:paraId="1727AC2C" w14:textId="77777777" w:rsidR="002003FD" w:rsidRPr="00FA0C68" w:rsidRDefault="002003FD" w:rsidP="00F63137">
            <w:pPr>
              <w:jc w:val="center"/>
            </w:pPr>
            <w:r>
              <w:t>11.55</w:t>
            </w:r>
          </w:p>
        </w:tc>
        <w:tc>
          <w:tcPr>
            <w:tcW w:w="630" w:type="dxa"/>
            <w:vAlign w:val="center"/>
          </w:tcPr>
          <w:p w14:paraId="6804D83E" w14:textId="77777777" w:rsidR="002003FD" w:rsidRDefault="002003FD" w:rsidP="00F63137">
            <w:pPr>
              <w:jc w:val="center"/>
            </w:pPr>
            <w:r w:rsidRPr="009B2095">
              <w:t>N/A</w:t>
            </w:r>
          </w:p>
        </w:tc>
        <w:tc>
          <w:tcPr>
            <w:tcW w:w="691" w:type="dxa"/>
            <w:vAlign w:val="center"/>
          </w:tcPr>
          <w:p w14:paraId="1CE8AE93" w14:textId="77777777" w:rsidR="002003FD" w:rsidRDefault="002003FD" w:rsidP="00F63137">
            <w:pPr>
              <w:jc w:val="center"/>
            </w:pPr>
            <w:r w:rsidRPr="005E529D">
              <w:t>N/A</w:t>
            </w:r>
          </w:p>
        </w:tc>
        <w:tc>
          <w:tcPr>
            <w:tcW w:w="923" w:type="dxa"/>
            <w:vAlign w:val="center"/>
          </w:tcPr>
          <w:p w14:paraId="257DEE08" w14:textId="77777777" w:rsidR="002003FD" w:rsidRDefault="002003FD" w:rsidP="00F63137">
            <w:pPr>
              <w:jc w:val="center"/>
            </w:pPr>
            <w:r>
              <w:t>6.35</w:t>
            </w:r>
          </w:p>
        </w:tc>
        <w:tc>
          <w:tcPr>
            <w:tcW w:w="906" w:type="dxa"/>
            <w:vAlign w:val="center"/>
          </w:tcPr>
          <w:p w14:paraId="6B217E52" w14:textId="77777777" w:rsidR="002003FD" w:rsidRPr="009D30A2" w:rsidRDefault="002003FD" w:rsidP="00F63137">
            <w:pPr>
              <w:jc w:val="center"/>
            </w:pPr>
            <w:r w:rsidRPr="009D30A2">
              <w:t>$0.00</w:t>
            </w:r>
          </w:p>
        </w:tc>
        <w:tc>
          <w:tcPr>
            <w:tcW w:w="900" w:type="dxa"/>
            <w:vAlign w:val="center"/>
          </w:tcPr>
          <w:p w14:paraId="7EF812AF" w14:textId="77777777" w:rsidR="002003FD" w:rsidRPr="009D30A2" w:rsidRDefault="002003FD" w:rsidP="001F41F5">
            <w:pPr>
              <w:jc w:val="center"/>
            </w:pPr>
            <w:r w:rsidRPr="009D30A2">
              <w:t>$</w:t>
            </w:r>
            <w:r>
              <w:t>45.96</w:t>
            </w:r>
          </w:p>
        </w:tc>
        <w:tc>
          <w:tcPr>
            <w:tcW w:w="1078" w:type="dxa"/>
            <w:vAlign w:val="center"/>
          </w:tcPr>
          <w:p w14:paraId="0DF1D05E" w14:textId="77777777" w:rsidR="002003FD" w:rsidRDefault="002003FD" w:rsidP="001F41F5">
            <w:pPr>
              <w:jc w:val="center"/>
            </w:pPr>
            <w:r>
              <w:t>$14.90</w:t>
            </w:r>
          </w:p>
        </w:tc>
      </w:tr>
      <w:tr w:rsidR="002003FD" w:rsidRPr="009964C7" w14:paraId="10F84D5C" w14:textId="77777777" w:rsidTr="00942453">
        <w:trPr>
          <w:trHeight w:val="151"/>
          <w:jc w:val="center"/>
        </w:trPr>
        <w:tc>
          <w:tcPr>
            <w:tcW w:w="1678" w:type="dxa"/>
            <w:vAlign w:val="center"/>
          </w:tcPr>
          <w:p w14:paraId="18E28CA0" w14:textId="77777777" w:rsidR="002003FD" w:rsidRPr="009A64AD" w:rsidRDefault="002003FD" w:rsidP="00942453">
            <w:pPr>
              <w:jc w:val="center"/>
              <w:rPr>
                <w:rFonts w:ascii="Calibri" w:hAnsi="Calibri"/>
                <w:color w:val="000000"/>
              </w:rPr>
            </w:pPr>
            <w:r>
              <w:rPr>
                <w:rFonts w:ascii="Calibri" w:hAnsi="Calibri"/>
                <w:color w:val="000000"/>
              </w:rPr>
              <w:t>ShwShh008</w:t>
            </w:r>
          </w:p>
          <w:p w14:paraId="46399271" w14:textId="77777777" w:rsidR="002003FD" w:rsidRPr="00FA0C68" w:rsidRDefault="002003FD" w:rsidP="00942453">
            <w:pPr>
              <w:contextualSpacing/>
              <w:jc w:val="center"/>
            </w:pPr>
          </w:p>
        </w:tc>
        <w:tc>
          <w:tcPr>
            <w:tcW w:w="731" w:type="dxa"/>
            <w:vAlign w:val="center"/>
          </w:tcPr>
          <w:p w14:paraId="29B3DB5C" w14:textId="77777777" w:rsidR="002003FD" w:rsidRDefault="002003FD" w:rsidP="00942453">
            <w:pPr>
              <w:jc w:val="center"/>
            </w:pPr>
            <w:r w:rsidRPr="00B639F9">
              <w:t>MF</w:t>
            </w:r>
          </w:p>
        </w:tc>
        <w:tc>
          <w:tcPr>
            <w:tcW w:w="731" w:type="dxa"/>
            <w:vAlign w:val="center"/>
          </w:tcPr>
          <w:p w14:paraId="73F317E2" w14:textId="77777777" w:rsidR="002003FD" w:rsidRPr="00FA0C68" w:rsidRDefault="002003FD" w:rsidP="00F63137">
            <w:pPr>
              <w:contextualSpacing/>
              <w:jc w:val="center"/>
            </w:pPr>
            <w:r w:rsidRPr="00FA0C68">
              <w:t>Any</w:t>
            </w:r>
          </w:p>
          <w:p w14:paraId="4FE83389" w14:textId="77777777" w:rsidR="002003FD" w:rsidRPr="00FA0C68" w:rsidRDefault="002003FD" w:rsidP="00F63137">
            <w:pPr>
              <w:contextualSpacing/>
              <w:jc w:val="center"/>
            </w:pPr>
          </w:p>
        </w:tc>
        <w:tc>
          <w:tcPr>
            <w:tcW w:w="630" w:type="dxa"/>
            <w:vAlign w:val="center"/>
          </w:tcPr>
          <w:p w14:paraId="1A0DE11E" w14:textId="77777777" w:rsidR="002003FD" w:rsidRPr="00FA0C68" w:rsidRDefault="002003FD" w:rsidP="00F63137">
            <w:pPr>
              <w:contextualSpacing/>
              <w:jc w:val="center"/>
            </w:pPr>
            <w:r w:rsidRPr="00FA0C68">
              <w:t>9</w:t>
            </w:r>
          </w:p>
        </w:tc>
        <w:tc>
          <w:tcPr>
            <w:tcW w:w="720" w:type="dxa"/>
            <w:vAlign w:val="center"/>
          </w:tcPr>
          <w:p w14:paraId="21820747" w14:textId="77777777" w:rsidR="002003FD" w:rsidRPr="00FA0C68" w:rsidRDefault="002003FD" w:rsidP="00F63137">
            <w:pPr>
              <w:contextualSpacing/>
              <w:jc w:val="center"/>
            </w:pPr>
            <w:r w:rsidRPr="00FA0C68">
              <w:t>N/A</w:t>
            </w:r>
          </w:p>
        </w:tc>
        <w:tc>
          <w:tcPr>
            <w:tcW w:w="1072" w:type="dxa"/>
            <w:vAlign w:val="center"/>
          </w:tcPr>
          <w:p w14:paraId="145DFE4B" w14:textId="77777777" w:rsidR="002003FD" w:rsidRPr="00FA0C68" w:rsidRDefault="002003FD" w:rsidP="00F63137">
            <w:pPr>
              <w:jc w:val="center"/>
            </w:pPr>
            <w:r w:rsidRPr="00FA0C68">
              <w:t>Each</w:t>
            </w:r>
          </w:p>
        </w:tc>
        <w:tc>
          <w:tcPr>
            <w:tcW w:w="630" w:type="dxa"/>
            <w:vAlign w:val="center"/>
          </w:tcPr>
          <w:p w14:paraId="74F1525E" w14:textId="77777777" w:rsidR="002003FD" w:rsidRDefault="002003FD" w:rsidP="00F63137">
            <w:pPr>
              <w:jc w:val="center"/>
            </w:pPr>
            <w:r w:rsidRPr="00767DC6">
              <w:t>N/A</w:t>
            </w:r>
          </w:p>
        </w:tc>
        <w:tc>
          <w:tcPr>
            <w:tcW w:w="720" w:type="dxa"/>
            <w:shd w:val="clear" w:color="auto" w:fill="auto"/>
            <w:noWrap/>
            <w:vAlign w:val="center"/>
          </w:tcPr>
          <w:p w14:paraId="68F1D928" w14:textId="77777777" w:rsidR="002003FD" w:rsidRPr="00FA0C68" w:rsidRDefault="002003FD" w:rsidP="00F63137">
            <w:pPr>
              <w:jc w:val="center"/>
            </w:pPr>
            <w:r w:rsidRPr="00FA0C68">
              <w:t>N/A</w:t>
            </w:r>
          </w:p>
        </w:tc>
        <w:tc>
          <w:tcPr>
            <w:tcW w:w="900" w:type="dxa"/>
            <w:vAlign w:val="center"/>
          </w:tcPr>
          <w:p w14:paraId="2124BADC" w14:textId="77777777" w:rsidR="002003FD" w:rsidRPr="00FA0C68" w:rsidRDefault="002003FD" w:rsidP="00F63137">
            <w:pPr>
              <w:jc w:val="center"/>
            </w:pPr>
            <w:r>
              <w:t>8.67</w:t>
            </w:r>
          </w:p>
        </w:tc>
        <w:tc>
          <w:tcPr>
            <w:tcW w:w="630" w:type="dxa"/>
            <w:vAlign w:val="center"/>
          </w:tcPr>
          <w:p w14:paraId="19214FE8" w14:textId="77777777" w:rsidR="002003FD" w:rsidRDefault="002003FD" w:rsidP="00F63137">
            <w:pPr>
              <w:jc w:val="center"/>
            </w:pPr>
            <w:r w:rsidRPr="009B2095">
              <w:t>N/A</w:t>
            </w:r>
          </w:p>
        </w:tc>
        <w:tc>
          <w:tcPr>
            <w:tcW w:w="691" w:type="dxa"/>
            <w:vAlign w:val="center"/>
          </w:tcPr>
          <w:p w14:paraId="2E0343C9" w14:textId="77777777" w:rsidR="002003FD" w:rsidRDefault="002003FD" w:rsidP="00F63137">
            <w:pPr>
              <w:jc w:val="center"/>
            </w:pPr>
            <w:r w:rsidRPr="005E529D">
              <w:t>N/A</w:t>
            </w:r>
          </w:p>
        </w:tc>
        <w:tc>
          <w:tcPr>
            <w:tcW w:w="923" w:type="dxa"/>
            <w:vAlign w:val="center"/>
          </w:tcPr>
          <w:p w14:paraId="4E4C3AF4" w14:textId="77777777" w:rsidR="002003FD" w:rsidRDefault="002003FD" w:rsidP="00F63137">
            <w:pPr>
              <w:jc w:val="center"/>
            </w:pPr>
            <w:r>
              <w:t>3.47</w:t>
            </w:r>
          </w:p>
        </w:tc>
        <w:tc>
          <w:tcPr>
            <w:tcW w:w="906" w:type="dxa"/>
            <w:vAlign w:val="center"/>
          </w:tcPr>
          <w:p w14:paraId="5D7E80AD" w14:textId="77777777" w:rsidR="002003FD" w:rsidRPr="009D30A2" w:rsidRDefault="002003FD" w:rsidP="00F63137">
            <w:pPr>
              <w:jc w:val="center"/>
            </w:pPr>
            <w:r w:rsidRPr="009D30A2">
              <w:t>$0.00</w:t>
            </w:r>
          </w:p>
        </w:tc>
        <w:tc>
          <w:tcPr>
            <w:tcW w:w="900" w:type="dxa"/>
            <w:vAlign w:val="center"/>
          </w:tcPr>
          <w:p w14:paraId="591B451D" w14:textId="77777777" w:rsidR="002003FD" w:rsidRPr="009D30A2" w:rsidRDefault="002003FD" w:rsidP="001F41F5">
            <w:pPr>
              <w:jc w:val="center"/>
            </w:pPr>
            <w:r w:rsidRPr="009D30A2">
              <w:t>$</w:t>
            </w:r>
            <w:r>
              <w:t>45.96</w:t>
            </w:r>
          </w:p>
        </w:tc>
        <w:tc>
          <w:tcPr>
            <w:tcW w:w="1078" w:type="dxa"/>
            <w:vAlign w:val="center"/>
          </w:tcPr>
          <w:p w14:paraId="06374254" w14:textId="77777777" w:rsidR="002003FD" w:rsidRDefault="002003FD" w:rsidP="001F41F5">
            <w:pPr>
              <w:jc w:val="center"/>
            </w:pPr>
            <w:r>
              <w:t>$14.90</w:t>
            </w:r>
          </w:p>
        </w:tc>
      </w:tr>
      <w:tr w:rsidR="002003FD" w:rsidRPr="009964C7" w14:paraId="57BCEFC8" w14:textId="77777777" w:rsidTr="00942453">
        <w:trPr>
          <w:trHeight w:val="151"/>
          <w:jc w:val="center"/>
        </w:trPr>
        <w:tc>
          <w:tcPr>
            <w:tcW w:w="1678" w:type="dxa"/>
            <w:vAlign w:val="center"/>
          </w:tcPr>
          <w:p w14:paraId="20BC88C8" w14:textId="77777777" w:rsidR="002003FD" w:rsidRPr="009A64AD" w:rsidRDefault="002003FD" w:rsidP="00942453">
            <w:pPr>
              <w:jc w:val="center"/>
              <w:rPr>
                <w:rFonts w:ascii="Calibri" w:hAnsi="Calibri"/>
                <w:color w:val="000000"/>
              </w:rPr>
            </w:pPr>
            <w:r>
              <w:rPr>
                <w:rFonts w:ascii="Calibri" w:hAnsi="Calibri"/>
                <w:color w:val="000000"/>
              </w:rPr>
              <w:t>ShwShh009</w:t>
            </w:r>
          </w:p>
          <w:p w14:paraId="7BD829A2" w14:textId="77777777" w:rsidR="002003FD" w:rsidRPr="00FA0C68" w:rsidRDefault="002003FD" w:rsidP="00942453">
            <w:pPr>
              <w:contextualSpacing/>
              <w:jc w:val="center"/>
              <w:rPr>
                <w:rFonts w:ascii="Calibri" w:hAnsi="Calibri"/>
                <w:color w:val="000000"/>
              </w:rPr>
            </w:pPr>
          </w:p>
        </w:tc>
        <w:tc>
          <w:tcPr>
            <w:tcW w:w="731" w:type="dxa"/>
            <w:vAlign w:val="center"/>
          </w:tcPr>
          <w:p w14:paraId="2EC228E9" w14:textId="77777777" w:rsidR="002003FD" w:rsidRDefault="002003FD" w:rsidP="00942453">
            <w:pPr>
              <w:jc w:val="center"/>
            </w:pPr>
            <w:r w:rsidRPr="00B639F9">
              <w:t>MF</w:t>
            </w:r>
          </w:p>
        </w:tc>
        <w:tc>
          <w:tcPr>
            <w:tcW w:w="731" w:type="dxa"/>
            <w:vAlign w:val="center"/>
          </w:tcPr>
          <w:p w14:paraId="69A82C43" w14:textId="77777777" w:rsidR="002003FD" w:rsidRPr="00FA0C68" w:rsidRDefault="002003FD" w:rsidP="00F63137">
            <w:pPr>
              <w:contextualSpacing/>
              <w:jc w:val="center"/>
            </w:pPr>
            <w:r w:rsidRPr="00FA0C68">
              <w:t>Any</w:t>
            </w:r>
          </w:p>
          <w:p w14:paraId="73B6FA53" w14:textId="77777777" w:rsidR="002003FD" w:rsidRPr="00FA0C68" w:rsidRDefault="002003FD" w:rsidP="00F63137">
            <w:pPr>
              <w:contextualSpacing/>
              <w:jc w:val="center"/>
            </w:pPr>
          </w:p>
        </w:tc>
        <w:tc>
          <w:tcPr>
            <w:tcW w:w="630" w:type="dxa"/>
            <w:vAlign w:val="center"/>
          </w:tcPr>
          <w:p w14:paraId="4DAE493F" w14:textId="77777777" w:rsidR="002003FD" w:rsidRPr="00FA0C68" w:rsidRDefault="002003FD" w:rsidP="00F63137">
            <w:pPr>
              <w:contextualSpacing/>
              <w:jc w:val="center"/>
            </w:pPr>
            <w:r w:rsidRPr="00FA0C68">
              <w:t>9</w:t>
            </w:r>
          </w:p>
        </w:tc>
        <w:tc>
          <w:tcPr>
            <w:tcW w:w="720" w:type="dxa"/>
            <w:vAlign w:val="center"/>
          </w:tcPr>
          <w:p w14:paraId="323CE2E9" w14:textId="77777777" w:rsidR="002003FD" w:rsidRPr="00FA0C68" w:rsidRDefault="002003FD" w:rsidP="00F63137">
            <w:pPr>
              <w:contextualSpacing/>
              <w:jc w:val="center"/>
            </w:pPr>
            <w:r w:rsidRPr="00FA0C68">
              <w:t>N/A</w:t>
            </w:r>
          </w:p>
        </w:tc>
        <w:tc>
          <w:tcPr>
            <w:tcW w:w="1072" w:type="dxa"/>
            <w:vAlign w:val="center"/>
          </w:tcPr>
          <w:p w14:paraId="64D9C322" w14:textId="77777777" w:rsidR="002003FD" w:rsidRPr="00FA0C68" w:rsidRDefault="002003FD" w:rsidP="00F63137">
            <w:pPr>
              <w:jc w:val="center"/>
            </w:pPr>
            <w:r w:rsidRPr="00FA0C68">
              <w:t>Each</w:t>
            </w:r>
          </w:p>
        </w:tc>
        <w:tc>
          <w:tcPr>
            <w:tcW w:w="630" w:type="dxa"/>
            <w:vAlign w:val="center"/>
          </w:tcPr>
          <w:p w14:paraId="111FDBED" w14:textId="77777777" w:rsidR="002003FD" w:rsidRDefault="002003FD" w:rsidP="00F63137">
            <w:pPr>
              <w:jc w:val="center"/>
            </w:pPr>
            <w:r w:rsidRPr="00767DC6">
              <w:t>N/A</w:t>
            </w:r>
          </w:p>
        </w:tc>
        <w:tc>
          <w:tcPr>
            <w:tcW w:w="720" w:type="dxa"/>
            <w:shd w:val="clear" w:color="auto" w:fill="auto"/>
            <w:noWrap/>
            <w:vAlign w:val="center"/>
          </w:tcPr>
          <w:p w14:paraId="0E44CE25" w14:textId="77777777" w:rsidR="002003FD" w:rsidRPr="00FA0C68" w:rsidRDefault="002003FD" w:rsidP="00F63137">
            <w:pPr>
              <w:jc w:val="center"/>
            </w:pPr>
            <w:r w:rsidRPr="00FA0C68">
              <w:t>N/A</w:t>
            </w:r>
          </w:p>
        </w:tc>
        <w:tc>
          <w:tcPr>
            <w:tcW w:w="900" w:type="dxa"/>
            <w:vAlign w:val="center"/>
          </w:tcPr>
          <w:p w14:paraId="00A51A04" w14:textId="77777777" w:rsidR="002003FD" w:rsidRPr="00FA0C68" w:rsidRDefault="002003FD" w:rsidP="00F63137">
            <w:pPr>
              <w:jc w:val="center"/>
            </w:pPr>
            <w:r>
              <w:t>7.52</w:t>
            </w:r>
          </w:p>
        </w:tc>
        <w:tc>
          <w:tcPr>
            <w:tcW w:w="630" w:type="dxa"/>
            <w:vAlign w:val="center"/>
          </w:tcPr>
          <w:p w14:paraId="58E3C43F" w14:textId="77777777" w:rsidR="002003FD" w:rsidRDefault="002003FD" w:rsidP="00F63137">
            <w:pPr>
              <w:jc w:val="center"/>
            </w:pPr>
            <w:r w:rsidRPr="009B2095">
              <w:t>N/A</w:t>
            </w:r>
          </w:p>
        </w:tc>
        <w:tc>
          <w:tcPr>
            <w:tcW w:w="691" w:type="dxa"/>
            <w:vAlign w:val="center"/>
          </w:tcPr>
          <w:p w14:paraId="34EC98F4" w14:textId="77777777" w:rsidR="002003FD" w:rsidRDefault="002003FD" w:rsidP="00F63137">
            <w:pPr>
              <w:jc w:val="center"/>
            </w:pPr>
            <w:r w:rsidRPr="009B2095">
              <w:t>N/A</w:t>
            </w:r>
          </w:p>
        </w:tc>
        <w:tc>
          <w:tcPr>
            <w:tcW w:w="923" w:type="dxa"/>
            <w:vAlign w:val="center"/>
          </w:tcPr>
          <w:p w14:paraId="73B49570" w14:textId="77777777" w:rsidR="002003FD" w:rsidRDefault="002003FD" w:rsidP="00F63137">
            <w:pPr>
              <w:jc w:val="center"/>
            </w:pPr>
            <w:r>
              <w:t>2.31</w:t>
            </w:r>
          </w:p>
        </w:tc>
        <w:tc>
          <w:tcPr>
            <w:tcW w:w="906" w:type="dxa"/>
            <w:vAlign w:val="center"/>
          </w:tcPr>
          <w:p w14:paraId="71D5F0DB" w14:textId="77777777" w:rsidR="002003FD" w:rsidRPr="009D30A2" w:rsidRDefault="002003FD" w:rsidP="00F63137">
            <w:pPr>
              <w:jc w:val="center"/>
            </w:pPr>
            <w:r w:rsidRPr="009D30A2">
              <w:t>$0.00</w:t>
            </w:r>
          </w:p>
        </w:tc>
        <w:tc>
          <w:tcPr>
            <w:tcW w:w="900" w:type="dxa"/>
            <w:vAlign w:val="center"/>
          </w:tcPr>
          <w:p w14:paraId="3785F579" w14:textId="77777777" w:rsidR="002003FD" w:rsidRPr="009D30A2" w:rsidRDefault="002003FD" w:rsidP="001F41F5">
            <w:pPr>
              <w:jc w:val="center"/>
            </w:pPr>
            <w:r w:rsidRPr="009D30A2">
              <w:t>$</w:t>
            </w:r>
            <w:r>
              <w:t>45.96</w:t>
            </w:r>
          </w:p>
        </w:tc>
        <w:tc>
          <w:tcPr>
            <w:tcW w:w="1078" w:type="dxa"/>
            <w:vAlign w:val="center"/>
          </w:tcPr>
          <w:p w14:paraId="2926FCCC" w14:textId="77777777" w:rsidR="002003FD" w:rsidRDefault="002003FD" w:rsidP="001F41F5">
            <w:pPr>
              <w:jc w:val="center"/>
            </w:pPr>
            <w:r>
              <w:t>$14.90</w:t>
            </w:r>
          </w:p>
        </w:tc>
      </w:tr>
      <w:tr w:rsidR="002003FD" w:rsidRPr="009964C7" w14:paraId="43138093" w14:textId="77777777" w:rsidTr="00942453">
        <w:trPr>
          <w:trHeight w:val="151"/>
          <w:jc w:val="center"/>
        </w:trPr>
        <w:tc>
          <w:tcPr>
            <w:tcW w:w="1678" w:type="dxa"/>
            <w:vAlign w:val="center"/>
          </w:tcPr>
          <w:p w14:paraId="0647A50D" w14:textId="77777777" w:rsidR="002003FD" w:rsidRPr="009A64AD" w:rsidRDefault="002003FD" w:rsidP="00942453">
            <w:pPr>
              <w:jc w:val="center"/>
              <w:rPr>
                <w:rFonts w:ascii="Calibri" w:hAnsi="Calibri"/>
                <w:color w:val="000000"/>
              </w:rPr>
            </w:pPr>
            <w:r>
              <w:rPr>
                <w:rFonts w:ascii="Calibri" w:hAnsi="Calibri"/>
                <w:color w:val="000000"/>
              </w:rPr>
              <w:t>ShwShh010</w:t>
            </w:r>
          </w:p>
          <w:p w14:paraId="05938B97" w14:textId="77777777" w:rsidR="002003FD" w:rsidRDefault="002003FD" w:rsidP="00942453">
            <w:pPr>
              <w:jc w:val="center"/>
              <w:rPr>
                <w:rFonts w:ascii="Calibri" w:hAnsi="Calibri"/>
                <w:color w:val="000000"/>
              </w:rPr>
            </w:pPr>
          </w:p>
        </w:tc>
        <w:tc>
          <w:tcPr>
            <w:tcW w:w="731" w:type="dxa"/>
            <w:vAlign w:val="center"/>
          </w:tcPr>
          <w:p w14:paraId="085EC540" w14:textId="77777777" w:rsidR="002003FD" w:rsidRDefault="002003FD" w:rsidP="00942453">
            <w:pPr>
              <w:jc w:val="center"/>
            </w:pPr>
            <w:r w:rsidRPr="00B639F9">
              <w:t>MF</w:t>
            </w:r>
          </w:p>
        </w:tc>
        <w:tc>
          <w:tcPr>
            <w:tcW w:w="731" w:type="dxa"/>
            <w:vAlign w:val="center"/>
          </w:tcPr>
          <w:p w14:paraId="36C1CDDD" w14:textId="77777777" w:rsidR="002003FD" w:rsidRPr="00FA0C68" w:rsidRDefault="002003FD" w:rsidP="00F63137">
            <w:pPr>
              <w:contextualSpacing/>
              <w:jc w:val="center"/>
            </w:pPr>
            <w:r w:rsidRPr="00FA0C68">
              <w:t>Any</w:t>
            </w:r>
          </w:p>
          <w:p w14:paraId="4403782B" w14:textId="77777777" w:rsidR="002003FD" w:rsidRPr="00FA0C68" w:rsidRDefault="002003FD" w:rsidP="00F63137">
            <w:pPr>
              <w:contextualSpacing/>
              <w:jc w:val="center"/>
            </w:pPr>
          </w:p>
        </w:tc>
        <w:tc>
          <w:tcPr>
            <w:tcW w:w="630" w:type="dxa"/>
            <w:vAlign w:val="center"/>
          </w:tcPr>
          <w:p w14:paraId="5425DE24" w14:textId="77777777" w:rsidR="002003FD" w:rsidRPr="00FA0C68" w:rsidRDefault="002003FD" w:rsidP="00F63137">
            <w:pPr>
              <w:contextualSpacing/>
              <w:jc w:val="center"/>
            </w:pPr>
            <w:r w:rsidRPr="00FA0C68">
              <w:t>9</w:t>
            </w:r>
          </w:p>
        </w:tc>
        <w:tc>
          <w:tcPr>
            <w:tcW w:w="720" w:type="dxa"/>
            <w:vAlign w:val="center"/>
          </w:tcPr>
          <w:p w14:paraId="4BC7E0B9" w14:textId="77777777" w:rsidR="002003FD" w:rsidRPr="00FA0C68" w:rsidRDefault="002003FD" w:rsidP="00F63137">
            <w:pPr>
              <w:contextualSpacing/>
              <w:jc w:val="center"/>
            </w:pPr>
            <w:r w:rsidRPr="00FA0C68">
              <w:t>N/A</w:t>
            </w:r>
          </w:p>
        </w:tc>
        <w:tc>
          <w:tcPr>
            <w:tcW w:w="1072" w:type="dxa"/>
            <w:vAlign w:val="center"/>
          </w:tcPr>
          <w:p w14:paraId="4E04E449" w14:textId="77777777" w:rsidR="002003FD" w:rsidRPr="00FA0C68" w:rsidRDefault="002003FD" w:rsidP="00F63137">
            <w:pPr>
              <w:jc w:val="center"/>
            </w:pPr>
            <w:r w:rsidRPr="00FA0C68">
              <w:t>Each</w:t>
            </w:r>
          </w:p>
        </w:tc>
        <w:tc>
          <w:tcPr>
            <w:tcW w:w="630" w:type="dxa"/>
            <w:vAlign w:val="center"/>
          </w:tcPr>
          <w:p w14:paraId="2CB69E83" w14:textId="77777777" w:rsidR="002003FD" w:rsidRPr="00767DC6" w:rsidRDefault="002003FD" w:rsidP="00F63137">
            <w:pPr>
              <w:jc w:val="center"/>
            </w:pPr>
            <w:r w:rsidRPr="00767DC6">
              <w:t>N/A</w:t>
            </w:r>
          </w:p>
        </w:tc>
        <w:tc>
          <w:tcPr>
            <w:tcW w:w="720" w:type="dxa"/>
            <w:shd w:val="clear" w:color="auto" w:fill="auto"/>
            <w:noWrap/>
            <w:vAlign w:val="center"/>
          </w:tcPr>
          <w:p w14:paraId="74EBC0D5" w14:textId="77777777" w:rsidR="002003FD" w:rsidRPr="00FA0C68" w:rsidRDefault="002003FD" w:rsidP="00F63137">
            <w:pPr>
              <w:jc w:val="center"/>
            </w:pPr>
            <w:r w:rsidRPr="00FA0C68">
              <w:t>N/A</w:t>
            </w:r>
          </w:p>
        </w:tc>
        <w:tc>
          <w:tcPr>
            <w:tcW w:w="900" w:type="dxa"/>
            <w:vAlign w:val="center"/>
          </w:tcPr>
          <w:p w14:paraId="1351A2E5" w14:textId="77777777" w:rsidR="002003FD" w:rsidRPr="00FA0C68" w:rsidRDefault="002003FD" w:rsidP="00F63137">
            <w:pPr>
              <w:jc w:val="center"/>
            </w:pPr>
            <w:r>
              <w:t>6.36</w:t>
            </w:r>
          </w:p>
        </w:tc>
        <w:tc>
          <w:tcPr>
            <w:tcW w:w="630" w:type="dxa"/>
            <w:vAlign w:val="center"/>
          </w:tcPr>
          <w:p w14:paraId="3DE2D3E1" w14:textId="77777777" w:rsidR="002003FD" w:rsidRPr="009B2095" w:rsidRDefault="002003FD" w:rsidP="00F63137">
            <w:pPr>
              <w:jc w:val="center"/>
            </w:pPr>
            <w:r w:rsidRPr="009B2095">
              <w:t>N/A</w:t>
            </w:r>
          </w:p>
        </w:tc>
        <w:tc>
          <w:tcPr>
            <w:tcW w:w="691" w:type="dxa"/>
            <w:vAlign w:val="center"/>
          </w:tcPr>
          <w:p w14:paraId="41E72A6B" w14:textId="77777777" w:rsidR="002003FD" w:rsidRPr="005E529D" w:rsidRDefault="002003FD" w:rsidP="00F63137">
            <w:pPr>
              <w:jc w:val="center"/>
            </w:pPr>
            <w:r w:rsidRPr="009B2095">
              <w:t>N/A</w:t>
            </w:r>
          </w:p>
        </w:tc>
        <w:tc>
          <w:tcPr>
            <w:tcW w:w="923" w:type="dxa"/>
            <w:vAlign w:val="center"/>
          </w:tcPr>
          <w:p w14:paraId="5C530FE1" w14:textId="77777777" w:rsidR="002003FD" w:rsidRPr="00675B36" w:rsidRDefault="002003FD" w:rsidP="00F63137">
            <w:pPr>
              <w:jc w:val="center"/>
            </w:pPr>
            <w:r>
              <w:t>1.15</w:t>
            </w:r>
          </w:p>
        </w:tc>
        <w:tc>
          <w:tcPr>
            <w:tcW w:w="906" w:type="dxa"/>
            <w:vAlign w:val="center"/>
          </w:tcPr>
          <w:p w14:paraId="79950FBD" w14:textId="77777777" w:rsidR="002003FD" w:rsidRPr="009D30A2" w:rsidRDefault="002003FD" w:rsidP="00F63137">
            <w:pPr>
              <w:jc w:val="center"/>
            </w:pPr>
            <w:r w:rsidRPr="009D30A2">
              <w:t>$0.00</w:t>
            </w:r>
          </w:p>
        </w:tc>
        <w:tc>
          <w:tcPr>
            <w:tcW w:w="900" w:type="dxa"/>
            <w:vAlign w:val="center"/>
          </w:tcPr>
          <w:p w14:paraId="6689C02A" w14:textId="77777777" w:rsidR="002003FD" w:rsidRPr="009D30A2" w:rsidRDefault="002003FD" w:rsidP="001F41F5">
            <w:pPr>
              <w:jc w:val="center"/>
            </w:pPr>
            <w:r w:rsidRPr="009D30A2">
              <w:t>$</w:t>
            </w:r>
            <w:r>
              <w:t>45.96</w:t>
            </w:r>
          </w:p>
        </w:tc>
        <w:tc>
          <w:tcPr>
            <w:tcW w:w="1078" w:type="dxa"/>
            <w:vAlign w:val="center"/>
          </w:tcPr>
          <w:p w14:paraId="4D9E0ADC" w14:textId="77777777" w:rsidR="002003FD" w:rsidRDefault="002003FD" w:rsidP="001F41F5">
            <w:pPr>
              <w:jc w:val="center"/>
            </w:pPr>
            <w:r>
              <w:t>$14.90</w:t>
            </w:r>
          </w:p>
        </w:tc>
      </w:tr>
    </w:tbl>
    <w:p w14:paraId="5E385B65" w14:textId="77777777" w:rsidR="002B7C65" w:rsidRDefault="002B7C65" w:rsidP="002B7C65">
      <w:r w:rsidRPr="00935894">
        <w:rPr>
          <w:b/>
        </w:rPr>
        <w:t xml:space="preserve">Note: For the complete list of Measures, refer to the accompanying </w:t>
      </w:r>
      <w:r w:rsidR="00FE4B19">
        <w:rPr>
          <w:b/>
        </w:rPr>
        <w:t>Measure Worksheet</w:t>
      </w:r>
    </w:p>
    <w:p w14:paraId="33172349" w14:textId="77777777" w:rsidR="00003648" w:rsidRDefault="00693F7D" w:rsidP="007346D0">
      <w:pPr>
        <w:pStyle w:val="Style10"/>
        <w:jc w:val="center"/>
      </w:pPr>
      <w:r>
        <w:t xml:space="preserve"> </w:t>
      </w:r>
    </w:p>
    <w:p w14:paraId="19B16916" w14:textId="77777777" w:rsidR="00645D86" w:rsidRDefault="00645D86" w:rsidP="002F29DD"/>
    <w:p w14:paraId="233BE8CA" w14:textId="77777777" w:rsidR="00A96933" w:rsidRDefault="00A96933" w:rsidP="002F29DD">
      <w:pPr>
        <w:sectPr w:rsidR="00A96933" w:rsidSect="00800ED3">
          <w:footerReference w:type="even" r:id="rId12"/>
          <w:footerReference w:type="default" r:id="rId13"/>
          <w:endnotePr>
            <w:numFmt w:val="decimal"/>
          </w:endnotePr>
          <w:pgSz w:w="15840" w:h="12240" w:orient="landscape" w:code="1"/>
          <w:pgMar w:top="1440" w:right="1440" w:bottom="1440" w:left="1440" w:header="720" w:footer="720" w:gutter="0"/>
          <w:pgNumType w:fmt="lowerRoman"/>
          <w:cols w:space="720"/>
          <w:docGrid w:linePitch="360"/>
        </w:sectPr>
      </w:pPr>
    </w:p>
    <w:p w14:paraId="4C5E5490" w14:textId="77777777" w:rsidR="002F29DD" w:rsidRPr="00CB76A1" w:rsidRDefault="002F29DD" w:rsidP="00CB76A1">
      <w:pPr>
        <w:pStyle w:val="Heading1"/>
        <w:spacing w:line="360" w:lineRule="auto"/>
        <w:rPr>
          <w:rFonts w:ascii="Times New Roman" w:hAnsi="Times New Roman" w:cs="Times New Roman"/>
          <w:sz w:val="28"/>
          <w:szCs w:val="24"/>
          <w:vertAlign w:val="subscript"/>
        </w:rPr>
      </w:pPr>
      <w:bookmarkStart w:id="13" w:name="_Toc238955952"/>
      <w:r w:rsidRPr="00CB76A1">
        <w:rPr>
          <w:rFonts w:ascii="Times New Roman" w:hAnsi="Times New Roman" w:cs="Times New Roman"/>
          <w:sz w:val="28"/>
          <w:szCs w:val="24"/>
        </w:rPr>
        <w:lastRenderedPageBreak/>
        <w:t>Table of Contents</w:t>
      </w:r>
      <w:bookmarkEnd w:id="13"/>
    </w:p>
    <w:p w14:paraId="59DF0794" w14:textId="77777777" w:rsidR="00C37A4F" w:rsidRDefault="000F629D">
      <w:pPr>
        <w:pStyle w:val="TOC1"/>
        <w:tabs>
          <w:tab w:val="right" w:leader="dot" w:pos="9350"/>
        </w:tabs>
        <w:rPr>
          <w:rFonts w:asciiTheme="minorHAnsi" w:eastAsiaTheme="minorEastAsia" w:hAnsiTheme="minorHAnsi" w:cstheme="minorBidi"/>
          <w:noProof/>
          <w:sz w:val="22"/>
          <w:szCs w:val="22"/>
        </w:rPr>
      </w:pPr>
      <w:r>
        <w:rPr>
          <w:bCs/>
        </w:rPr>
        <w:fldChar w:fldCharType="begin"/>
      </w:r>
      <w:r>
        <w:rPr>
          <w:bCs/>
        </w:rPr>
        <w:instrText xml:space="preserve"> TOC \h \z \t "Style1,1,Section Style,1,Subsection Style,2,SubApp,2,Style 1,1" </w:instrText>
      </w:r>
      <w:r>
        <w:rPr>
          <w:bCs/>
        </w:rPr>
        <w:fldChar w:fldCharType="separate"/>
      </w:r>
      <w:hyperlink w:anchor="_Toc442427761" w:history="1">
        <w:r w:rsidR="00C37A4F" w:rsidRPr="006B7164">
          <w:rPr>
            <w:rStyle w:val="Hyperlink"/>
            <w:noProof/>
          </w:rPr>
          <w:t>Revision History</w:t>
        </w:r>
        <w:r w:rsidR="00C37A4F">
          <w:rPr>
            <w:noProof/>
            <w:webHidden/>
          </w:rPr>
          <w:tab/>
        </w:r>
        <w:r w:rsidR="00C37A4F">
          <w:rPr>
            <w:noProof/>
            <w:webHidden/>
          </w:rPr>
          <w:fldChar w:fldCharType="begin"/>
        </w:r>
        <w:r w:rsidR="00C37A4F">
          <w:rPr>
            <w:noProof/>
            <w:webHidden/>
          </w:rPr>
          <w:instrText xml:space="preserve"> PAGEREF _Toc442427761 \h </w:instrText>
        </w:r>
        <w:r w:rsidR="00C37A4F">
          <w:rPr>
            <w:noProof/>
            <w:webHidden/>
          </w:rPr>
        </w:r>
        <w:r w:rsidR="00C37A4F">
          <w:rPr>
            <w:noProof/>
            <w:webHidden/>
          </w:rPr>
          <w:fldChar w:fldCharType="separate"/>
        </w:r>
        <w:r w:rsidR="00C37A4F">
          <w:rPr>
            <w:noProof/>
            <w:webHidden/>
          </w:rPr>
          <w:t>i</w:t>
        </w:r>
        <w:r w:rsidR="00C37A4F">
          <w:rPr>
            <w:noProof/>
            <w:webHidden/>
          </w:rPr>
          <w:fldChar w:fldCharType="end"/>
        </w:r>
      </w:hyperlink>
    </w:p>
    <w:p w14:paraId="5C32AEDA" w14:textId="77777777" w:rsidR="00C37A4F" w:rsidRDefault="00672003">
      <w:pPr>
        <w:pStyle w:val="TOC1"/>
        <w:tabs>
          <w:tab w:val="right" w:leader="dot" w:pos="9350"/>
        </w:tabs>
        <w:rPr>
          <w:rFonts w:asciiTheme="minorHAnsi" w:eastAsiaTheme="minorEastAsia" w:hAnsiTheme="minorHAnsi" w:cstheme="minorBidi"/>
          <w:noProof/>
          <w:sz w:val="22"/>
          <w:szCs w:val="22"/>
        </w:rPr>
      </w:pPr>
      <w:hyperlink w:anchor="_Toc442427762" w:history="1">
        <w:r w:rsidR="00C37A4F" w:rsidRPr="006B7164">
          <w:rPr>
            <w:rStyle w:val="Hyperlink"/>
            <w:noProof/>
          </w:rPr>
          <w:t>Measure Summary Table A</w:t>
        </w:r>
        <w:r w:rsidR="00C37A4F">
          <w:rPr>
            <w:noProof/>
            <w:webHidden/>
          </w:rPr>
          <w:tab/>
        </w:r>
        <w:r w:rsidR="00C37A4F">
          <w:rPr>
            <w:noProof/>
            <w:webHidden/>
          </w:rPr>
          <w:fldChar w:fldCharType="begin"/>
        </w:r>
        <w:r w:rsidR="00C37A4F">
          <w:rPr>
            <w:noProof/>
            <w:webHidden/>
          </w:rPr>
          <w:instrText xml:space="preserve"> PAGEREF _Toc442427762 \h </w:instrText>
        </w:r>
        <w:r w:rsidR="00C37A4F">
          <w:rPr>
            <w:noProof/>
            <w:webHidden/>
          </w:rPr>
        </w:r>
        <w:r w:rsidR="00C37A4F">
          <w:rPr>
            <w:noProof/>
            <w:webHidden/>
          </w:rPr>
          <w:fldChar w:fldCharType="separate"/>
        </w:r>
        <w:r w:rsidR="00C37A4F">
          <w:rPr>
            <w:noProof/>
            <w:webHidden/>
          </w:rPr>
          <w:t>ii</w:t>
        </w:r>
        <w:r w:rsidR="00C37A4F">
          <w:rPr>
            <w:noProof/>
            <w:webHidden/>
          </w:rPr>
          <w:fldChar w:fldCharType="end"/>
        </w:r>
      </w:hyperlink>
    </w:p>
    <w:p w14:paraId="1F6AC53A" w14:textId="77777777" w:rsidR="00C37A4F" w:rsidRDefault="00672003">
      <w:pPr>
        <w:pStyle w:val="TOC1"/>
        <w:tabs>
          <w:tab w:val="right" w:leader="dot" w:pos="9350"/>
        </w:tabs>
        <w:rPr>
          <w:rFonts w:asciiTheme="minorHAnsi" w:eastAsiaTheme="minorEastAsia" w:hAnsiTheme="minorHAnsi" w:cstheme="minorBidi"/>
          <w:noProof/>
          <w:sz w:val="22"/>
          <w:szCs w:val="22"/>
        </w:rPr>
      </w:pPr>
      <w:hyperlink w:anchor="_Toc442427763" w:history="1">
        <w:r w:rsidR="00C37A4F" w:rsidRPr="006B7164">
          <w:rPr>
            <w:rStyle w:val="Hyperlink"/>
            <w:noProof/>
          </w:rPr>
          <w:t>Measure Summary Table B</w:t>
        </w:r>
        <w:r w:rsidR="00C37A4F">
          <w:rPr>
            <w:noProof/>
            <w:webHidden/>
          </w:rPr>
          <w:tab/>
        </w:r>
        <w:r w:rsidR="00C37A4F">
          <w:rPr>
            <w:noProof/>
            <w:webHidden/>
          </w:rPr>
          <w:fldChar w:fldCharType="begin"/>
        </w:r>
        <w:r w:rsidR="00C37A4F">
          <w:rPr>
            <w:noProof/>
            <w:webHidden/>
          </w:rPr>
          <w:instrText xml:space="preserve"> PAGEREF _Toc442427763 \h </w:instrText>
        </w:r>
        <w:r w:rsidR="00C37A4F">
          <w:rPr>
            <w:noProof/>
            <w:webHidden/>
          </w:rPr>
        </w:r>
        <w:r w:rsidR="00C37A4F">
          <w:rPr>
            <w:noProof/>
            <w:webHidden/>
          </w:rPr>
          <w:fldChar w:fldCharType="separate"/>
        </w:r>
        <w:r w:rsidR="00C37A4F">
          <w:rPr>
            <w:noProof/>
            <w:webHidden/>
          </w:rPr>
          <w:t>iii</w:t>
        </w:r>
        <w:r w:rsidR="00C37A4F">
          <w:rPr>
            <w:noProof/>
            <w:webHidden/>
          </w:rPr>
          <w:fldChar w:fldCharType="end"/>
        </w:r>
      </w:hyperlink>
    </w:p>
    <w:p w14:paraId="5E1D085A" w14:textId="77777777" w:rsidR="00C37A4F" w:rsidRDefault="00672003">
      <w:pPr>
        <w:pStyle w:val="TOC1"/>
        <w:tabs>
          <w:tab w:val="right" w:leader="dot" w:pos="9350"/>
        </w:tabs>
        <w:rPr>
          <w:rFonts w:asciiTheme="minorHAnsi" w:eastAsiaTheme="minorEastAsia" w:hAnsiTheme="minorHAnsi" w:cstheme="minorBidi"/>
          <w:noProof/>
          <w:sz w:val="22"/>
          <w:szCs w:val="22"/>
        </w:rPr>
      </w:pPr>
      <w:hyperlink w:anchor="_Toc442427764" w:history="1">
        <w:r w:rsidR="00C37A4F" w:rsidRPr="006B7164">
          <w:rPr>
            <w:rStyle w:val="Hyperlink"/>
            <w:noProof/>
          </w:rPr>
          <w:t>SECTION 1 - General Measure &amp; Baseline Data</w:t>
        </w:r>
        <w:r w:rsidR="00C37A4F">
          <w:rPr>
            <w:noProof/>
            <w:webHidden/>
          </w:rPr>
          <w:tab/>
        </w:r>
        <w:r w:rsidR="00C37A4F">
          <w:rPr>
            <w:noProof/>
            <w:webHidden/>
          </w:rPr>
          <w:fldChar w:fldCharType="begin"/>
        </w:r>
        <w:r w:rsidR="00C37A4F">
          <w:rPr>
            <w:noProof/>
            <w:webHidden/>
          </w:rPr>
          <w:instrText xml:space="preserve"> PAGEREF _Toc442427764 \h </w:instrText>
        </w:r>
        <w:r w:rsidR="00C37A4F">
          <w:rPr>
            <w:noProof/>
            <w:webHidden/>
          </w:rPr>
        </w:r>
        <w:r w:rsidR="00C37A4F">
          <w:rPr>
            <w:noProof/>
            <w:webHidden/>
          </w:rPr>
          <w:fldChar w:fldCharType="separate"/>
        </w:r>
        <w:r w:rsidR="00C37A4F">
          <w:rPr>
            <w:noProof/>
            <w:webHidden/>
          </w:rPr>
          <w:t>1</w:t>
        </w:r>
        <w:r w:rsidR="00C37A4F">
          <w:rPr>
            <w:noProof/>
            <w:webHidden/>
          </w:rPr>
          <w:fldChar w:fldCharType="end"/>
        </w:r>
      </w:hyperlink>
    </w:p>
    <w:p w14:paraId="1AD64D13"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65" w:history="1">
        <w:r w:rsidR="00C37A4F" w:rsidRPr="006B7164">
          <w:rPr>
            <w:rStyle w:val="Hyperlink"/>
            <w:noProof/>
          </w:rPr>
          <w:t>1.01</w:t>
        </w:r>
        <w:r w:rsidR="00C37A4F">
          <w:rPr>
            <w:rFonts w:asciiTheme="minorHAnsi" w:eastAsiaTheme="minorEastAsia" w:hAnsiTheme="minorHAnsi" w:cstheme="minorBidi"/>
            <w:noProof/>
            <w:sz w:val="22"/>
            <w:szCs w:val="22"/>
          </w:rPr>
          <w:tab/>
        </w:r>
        <w:r w:rsidR="00C37A4F" w:rsidRPr="006B7164">
          <w:rPr>
            <w:rStyle w:val="Hyperlink"/>
            <w:noProof/>
          </w:rPr>
          <w:t>Measure &amp; Delivery Description</w:t>
        </w:r>
        <w:r w:rsidR="00C37A4F">
          <w:rPr>
            <w:noProof/>
            <w:webHidden/>
          </w:rPr>
          <w:tab/>
        </w:r>
        <w:r w:rsidR="00C37A4F">
          <w:rPr>
            <w:noProof/>
            <w:webHidden/>
          </w:rPr>
          <w:fldChar w:fldCharType="begin"/>
        </w:r>
        <w:r w:rsidR="00C37A4F">
          <w:rPr>
            <w:noProof/>
            <w:webHidden/>
          </w:rPr>
          <w:instrText xml:space="preserve"> PAGEREF _Toc442427765 \h </w:instrText>
        </w:r>
        <w:r w:rsidR="00C37A4F">
          <w:rPr>
            <w:noProof/>
            <w:webHidden/>
          </w:rPr>
        </w:r>
        <w:r w:rsidR="00C37A4F">
          <w:rPr>
            <w:noProof/>
            <w:webHidden/>
          </w:rPr>
          <w:fldChar w:fldCharType="separate"/>
        </w:r>
        <w:r w:rsidR="00C37A4F">
          <w:rPr>
            <w:noProof/>
            <w:webHidden/>
          </w:rPr>
          <w:t>1</w:t>
        </w:r>
        <w:r w:rsidR="00C37A4F">
          <w:rPr>
            <w:noProof/>
            <w:webHidden/>
          </w:rPr>
          <w:fldChar w:fldCharType="end"/>
        </w:r>
      </w:hyperlink>
    </w:p>
    <w:p w14:paraId="2A57865B"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66" w:history="1">
        <w:r w:rsidR="00C37A4F" w:rsidRPr="006B7164">
          <w:rPr>
            <w:rStyle w:val="Hyperlink"/>
            <w:noProof/>
          </w:rPr>
          <w:t>1.02</w:t>
        </w:r>
        <w:r w:rsidR="00C37A4F">
          <w:rPr>
            <w:rFonts w:asciiTheme="minorHAnsi" w:eastAsiaTheme="minorEastAsia" w:hAnsiTheme="minorHAnsi" w:cstheme="minorBidi"/>
            <w:noProof/>
            <w:sz w:val="22"/>
            <w:szCs w:val="22"/>
          </w:rPr>
          <w:tab/>
        </w:r>
        <w:r w:rsidR="00C37A4F" w:rsidRPr="006B7164">
          <w:rPr>
            <w:rStyle w:val="Hyperlink"/>
            <w:noProof/>
          </w:rPr>
          <w:t>DEER Differences Analysis</w:t>
        </w:r>
        <w:r w:rsidR="00C37A4F">
          <w:rPr>
            <w:noProof/>
            <w:webHidden/>
          </w:rPr>
          <w:tab/>
        </w:r>
        <w:r w:rsidR="00C37A4F">
          <w:rPr>
            <w:noProof/>
            <w:webHidden/>
          </w:rPr>
          <w:fldChar w:fldCharType="begin"/>
        </w:r>
        <w:r w:rsidR="00C37A4F">
          <w:rPr>
            <w:noProof/>
            <w:webHidden/>
          </w:rPr>
          <w:instrText xml:space="preserve"> PAGEREF _Toc442427766 \h </w:instrText>
        </w:r>
        <w:r w:rsidR="00C37A4F">
          <w:rPr>
            <w:noProof/>
            <w:webHidden/>
          </w:rPr>
        </w:r>
        <w:r w:rsidR="00C37A4F">
          <w:rPr>
            <w:noProof/>
            <w:webHidden/>
          </w:rPr>
          <w:fldChar w:fldCharType="separate"/>
        </w:r>
        <w:r w:rsidR="00C37A4F">
          <w:rPr>
            <w:noProof/>
            <w:webHidden/>
          </w:rPr>
          <w:t>1</w:t>
        </w:r>
        <w:r w:rsidR="00C37A4F">
          <w:rPr>
            <w:noProof/>
            <w:webHidden/>
          </w:rPr>
          <w:fldChar w:fldCharType="end"/>
        </w:r>
      </w:hyperlink>
    </w:p>
    <w:p w14:paraId="7ACA0A3A"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67" w:history="1">
        <w:r w:rsidR="00C37A4F" w:rsidRPr="006B7164">
          <w:rPr>
            <w:rStyle w:val="Hyperlink"/>
            <w:noProof/>
          </w:rPr>
          <w:t>1.03</w:t>
        </w:r>
        <w:r w:rsidR="00C37A4F">
          <w:rPr>
            <w:rFonts w:asciiTheme="minorHAnsi" w:eastAsiaTheme="minorEastAsia" w:hAnsiTheme="minorHAnsi" w:cstheme="minorBidi"/>
            <w:noProof/>
            <w:sz w:val="22"/>
            <w:szCs w:val="22"/>
          </w:rPr>
          <w:tab/>
        </w:r>
        <w:r w:rsidR="00C37A4F" w:rsidRPr="006B7164">
          <w:rPr>
            <w:rStyle w:val="Hyperlink"/>
            <w:noProof/>
          </w:rPr>
          <w:t>Codes Analysis</w:t>
        </w:r>
        <w:r w:rsidR="00C37A4F">
          <w:rPr>
            <w:noProof/>
            <w:webHidden/>
          </w:rPr>
          <w:tab/>
        </w:r>
        <w:r w:rsidR="00C37A4F">
          <w:rPr>
            <w:noProof/>
            <w:webHidden/>
          </w:rPr>
          <w:fldChar w:fldCharType="begin"/>
        </w:r>
        <w:r w:rsidR="00C37A4F">
          <w:rPr>
            <w:noProof/>
            <w:webHidden/>
          </w:rPr>
          <w:instrText xml:space="preserve"> PAGEREF _Toc442427767 \h </w:instrText>
        </w:r>
        <w:r w:rsidR="00C37A4F">
          <w:rPr>
            <w:noProof/>
            <w:webHidden/>
          </w:rPr>
        </w:r>
        <w:r w:rsidR="00C37A4F">
          <w:rPr>
            <w:noProof/>
            <w:webHidden/>
          </w:rPr>
          <w:fldChar w:fldCharType="separate"/>
        </w:r>
        <w:r w:rsidR="00C37A4F">
          <w:rPr>
            <w:noProof/>
            <w:webHidden/>
          </w:rPr>
          <w:t>2</w:t>
        </w:r>
        <w:r w:rsidR="00C37A4F">
          <w:rPr>
            <w:noProof/>
            <w:webHidden/>
          </w:rPr>
          <w:fldChar w:fldCharType="end"/>
        </w:r>
      </w:hyperlink>
    </w:p>
    <w:p w14:paraId="33F7439D"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68" w:history="1">
        <w:r w:rsidR="00C37A4F" w:rsidRPr="006B7164">
          <w:rPr>
            <w:rStyle w:val="Hyperlink"/>
            <w:noProof/>
          </w:rPr>
          <w:t>1.04</w:t>
        </w:r>
        <w:r w:rsidR="00C37A4F">
          <w:rPr>
            <w:rFonts w:asciiTheme="minorHAnsi" w:eastAsiaTheme="minorEastAsia" w:hAnsiTheme="minorHAnsi" w:cstheme="minorBidi"/>
            <w:noProof/>
            <w:sz w:val="22"/>
            <w:szCs w:val="22"/>
          </w:rPr>
          <w:tab/>
        </w:r>
        <w:r w:rsidR="00C37A4F" w:rsidRPr="006B7164">
          <w:rPr>
            <w:rStyle w:val="Hyperlink"/>
            <w:noProof/>
          </w:rPr>
          <w:t>Baseline Description</w:t>
        </w:r>
        <w:r w:rsidR="00C37A4F">
          <w:rPr>
            <w:noProof/>
            <w:webHidden/>
          </w:rPr>
          <w:tab/>
        </w:r>
        <w:r w:rsidR="00C37A4F">
          <w:rPr>
            <w:noProof/>
            <w:webHidden/>
          </w:rPr>
          <w:fldChar w:fldCharType="begin"/>
        </w:r>
        <w:r w:rsidR="00C37A4F">
          <w:rPr>
            <w:noProof/>
            <w:webHidden/>
          </w:rPr>
          <w:instrText xml:space="preserve"> PAGEREF _Toc442427768 \h </w:instrText>
        </w:r>
        <w:r w:rsidR="00C37A4F">
          <w:rPr>
            <w:noProof/>
            <w:webHidden/>
          </w:rPr>
        </w:r>
        <w:r w:rsidR="00C37A4F">
          <w:rPr>
            <w:noProof/>
            <w:webHidden/>
          </w:rPr>
          <w:fldChar w:fldCharType="separate"/>
        </w:r>
        <w:r w:rsidR="00C37A4F">
          <w:rPr>
            <w:noProof/>
            <w:webHidden/>
          </w:rPr>
          <w:t>3</w:t>
        </w:r>
        <w:r w:rsidR="00C37A4F">
          <w:rPr>
            <w:noProof/>
            <w:webHidden/>
          </w:rPr>
          <w:fldChar w:fldCharType="end"/>
        </w:r>
      </w:hyperlink>
    </w:p>
    <w:p w14:paraId="2FE9B148"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69" w:history="1">
        <w:r w:rsidR="00C37A4F" w:rsidRPr="006B7164">
          <w:rPr>
            <w:rStyle w:val="Hyperlink"/>
            <w:noProof/>
          </w:rPr>
          <w:t>1.05</w:t>
        </w:r>
        <w:r w:rsidR="00C37A4F">
          <w:rPr>
            <w:rFonts w:asciiTheme="minorHAnsi" w:eastAsiaTheme="minorEastAsia" w:hAnsiTheme="minorHAnsi" w:cstheme="minorBidi"/>
            <w:noProof/>
            <w:sz w:val="22"/>
            <w:szCs w:val="22"/>
          </w:rPr>
          <w:tab/>
        </w:r>
        <w:r w:rsidR="00C37A4F" w:rsidRPr="006B7164">
          <w:rPr>
            <w:rStyle w:val="Hyperlink"/>
            <w:noProof/>
          </w:rPr>
          <w:t>EM&amp;V, market potential, and other studies</w:t>
        </w:r>
        <w:r w:rsidR="00C37A4F">
          <w:rPr>
            <w:noProof/>
            <w:webHidden/>
          </w:rPr>
          <w:tab/>
        </w:r>
        <w:r w:rsidR="00C37A4F">
          <w:rPr>
            <w:noProof/>
            <w:webHidden/>
          </w:rPr>
          <w:fldChar w:fldCharType="begin"/>
        </w:r>
        <w:r w:rsidR="00C37A4F">
          <w:rPr>
            <w:noProof/>
            <w:webHidden/>
          </w:rPr>
          <w:instrText xml:space="preserve"> PAGEREF _Toc442427769 \h </w:instrText>
        </w:r>
        <w:r w:rsidR="00C37A4F">
          <w:rPr>
            <w:noProof/>
            <w:webHidden/>
          </w:rPr>
        </w:r>
        <w:r w:rsidR="00C37A4F">
          <w:rPr>
            <w:noProof/>
            <w:webHidden/>
          </w:rPr>
          <w:fldChar w:fldCharType="separate"/>
        </w:r>
        <w:r w:rsidR="00C37A4F">
          <w:rPr>
            <w:noProof/>
            <w:webHidden/>
          </w:rPr>
          <w:t>4</w:t>
        </w:r>
        <w:r w:rsidR="00C37A4F">
          <w:rPr>
            <w:noProof/>
            <w:webHidden/>
          </w:rPr>
          <w:fldChar w:fldCharType="end"/>
        </w:r>
      </w:hyperlink>
    </w:p>
    <w:p w14:paraId="3342E96E"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70" w:history="1">
        <w:r w:rsidR="00C37A4F" w:rsidRPr="006B7164">
          <w:rPr>
            <w:rStyle w:val="Hyperlink"/>
            <w:noProof/>
          </w:rPr>
          <w:t>1.06</w:t>
        </w:r>
        <w:r w:rsidR="00C37A4F">
          <w:rPr>
            <w:rFonts w:asciiTheme="minorHAnsi" w:eastAsiaTheme="minorEastAsia" w:hAnsiTheme="minorHAnsi" w:cstheme="minorBidi"/>
            <w:noProof/>
            <w:sz w:val="22"/>
            <w:szCs w:val="22"/>
          </w:rPr>
          <w:tab/>
        </w:r>
        <w:r w:rsidR="00C37A4F" w:rsidRPr="006B7164">
          <w:rPr>
            <w:rStyle w:val="Hyperlink"/>
            <w:noProof/>
          </w:rPr>
          <w:t>Measure Effective Useful Life</w:t>
        </w:r>
        <w:r w:rsidR="00C37A4F">
          <w:rPr>
            <w:noProof/>
            <w:webHidden/>
          </w:rPr>
          <w:tab/>
        </w:r>
        <w:r w:rsidR="00C37A4F">
          <w:rPr>
            <w:noProof/>
            <w:webHidden/>
          </w:rPr>
          <w:fldChar w:fldCharType="begin"/>
        </w:r>
        <w:r w:rsidR="00C37A4F">
          <w:rPr>
            <w:noProof/>
            <w:webHidden/>
          </w:rPr>
          <w:instrText xml:space="preserve"> PAGEREF _Toc442427770 \h </w:instrText>
        </w:r>
        <w:r w:rsidR="00C37A4F">
          <w:rPr>
            <w:noProof/>
            <w:webHidden/>
          </w:rPr>
        </w:r>
        <w:r w:rsidR="00C37A4F">
          <w:rPr>
            <w:noProof/>
            <w:webHidden/>
          </w:rPr>
          <w:fldChar w:fldCharType="separate"/>
        </w:r>
        <w:r w:rsidR="00C37A4F">
          <w:rPr>
            <w:noProof/>
            <w:webHidden/>
          </w:rPr>
          <w:t>4</w:t>
        </w:r>
        <w:r w:rsidR="00C37A4F">
          <w:rPr>
            <w:noProof/>
            <w:webHidden/>
          </w:rPr>
          <w:fldChar w:fldCharType="end"/>
        </w:r>
      </w:hyperlink>
    </w:p>
    <w:p w14:paraId="2901E55F"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71" w:history="1">
        <w:r w:rsidR="00C37A4F" w:rsidRPr="006B7164">
          <w:rPr>
            <w:rStyle w:val="Hyperlink"/>
            <w:noProof/>
          </w:rPr>
          <w:t>1.07</w:t>
        </w:r>
        <w:r w:rsidR="00C37A4F">
          <w:rPr>
            <w:rFonts w:asciiTheme="minorHAnsi" w:eastAsiaTheme="minorEastAsia" w:hAnsiTheme="minorHAnsi" w:cstheme="minorBidi"/>
            <w:noProof/>
            <w:sz w:val="22"/>
            <w:szCs w:val="22"/>
          </w:rPr>
          <w:tab/>
        </w:r>
        <w:r w:rsidR="00C37A4F" w:rsidRPr="006B7164">
          <w:rPr>
            <w:rStyle w:val="Hyperlink"/>
            <w:noProof/>
          </w:rPr>
          <w:t>Net-to-Gross Ratios for Different Program Strategies</w:t>
        </w:r>
        <w:r w:rsidR="00C37A4F">
          <w:rPr>
            <w:noProof/>
            <w:webHidden/>
          </w:rPr>
          <w:tab/>
        </w:r>
        <w:r w:rsidR="00C37A4F">
          <w:rPr>
            <w:noProof/>
            <w:webHidden/>
          </w:rPr>
          <w:fldChar w:fldCharType="begin"/>
        </w:r>
        <w:r w:rsidR="00C37A4F">
          <w:rPr>
            <w:noProof/>
            <w:webHidden/>
          </w:rPr>
          <w:instrText xml:space="preserve"> PAGEREF _Toc442427771 \h </w:instrText>
        </w:r>
        <w:r w:rsidR="00C37A4F">
          <w:rPr>
            <w:noProof/>
            <w:webHidden/>
          </w:rPr>
        </w:r>
        <w:r w:rsidR="00C37A4F">
          <w:rPr>
            <w:noProof/>
            <w:webHidden/>
          </w:rPr>
          <w:fldChar w:fldCharType="separate"/>
        </w:r>
        <w:r w:rsidR="00C37A4F">
          <w:rPr>
            <w:noProof/>
            <w:webHidden/>
          </w:rPr>
          <w:t>4</w:t>
        </w:r>
        <w:r w:rsidR="00C37A4F">
          <w:rPr>
            <w:noProof/>
            <w:webHidden/>
          </w:rPr>
          <w:fldChar w:fldCharType="end"/>
        </w:r>
      </w:hyperlink>
    </w:p>
    <w:p w14:paraId="48C94122"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72" w:history="1">
        <w:r w:rsidR="00C37A4F" w:rsidRPr="006B7164">
          <w:rPr>
            <w:rStyle w:val="Hyperlink"/>
            <w:noProof/>
          </w:rPr>
          <w:t>1.08</w:t>
        </w:r>
        <w:r w:rsidR="00C37A4F">
          <w:rPr>
            <w:rFonts w:asciiTheme="minorHAnsi" w:eastAsiaTheme="minorEastAsia" w:hAnsiTheme="minorHAnsi" w:cstheme="minorBidi"/>
            <w:noProof/>
            <w:sz w:val="22"/>
            <w:szCs w:val="22"/>
          </w:rPr>
          <w:tab/>
        </w:r>
        <w:r w:rsidR="00C37A4F" w:rsidRPr="006B7164">
          <w:rPr>
            <w:rStyle w:val="Hyperlink"/>
            <w:noProof/>
          </w:rPr>
          <w:t>Gross Realization Rate</w:t>
        </w:r>
        <w:r w:rsidR="00C37A4F">
          <w:rPr>
            <w:noProof/>
            <w:webHidden/>
          </w:rPr>
          <w:tab/>
        </w:r>
        <w:r w:rsidR="00C37A4F">
          <w:rPr>
            <w:noProof/>
            <w:webHidden/>
          </w:rPr>
          <w:fldChar w:fldCharType="begin"/>
        </w:r>
        <w:r w:rsidR="00C37A4F">
          <w:rPr>
            <w:noProof/>
            <w:webHidden/>
          </w:rPr>
          <w:instrText xml:space="preserve"> PAGEREF _Toc442427772 \h </w:instrText>
        </w:r>
        <w:r w:rsidR="00C37A4F">
          <w:rPr>
            <w:noProof/>
            <w:webHidden/>
          </w:rPr>
        </w:r>
        <w:r w:rsidR="00C37A4F">
          <w:rPr>
            <w:noProof/>
            <w:webHidden/>
          </w:rPr>
          <w:fldChar w:fldCharType="separate"/>
        </w:r>
        <w:r w:rsidR="00C37A4F">
          <w:rPr>
            <w:noProof/>
            <w:webHidden/>
          </w:rPr>
          <w:t>5</w:t>
        </w:r>
        <w:r w:rsidR="00C37A4F">
          <w:rPr>
            <w:noProof/>
            <w:webHidden/>
          </w:rPr>
          <w:fldChar w:fldCharType="end"/>
        </w:r>
      </w:hyperlink>
    </w:p>
    <w:p w14:paraId="6BD48419" w14:textId="77777777" w:rsidR="00C37A4F" w:rsidRDefault="00672003">
      <w:pPr>
        <w:pStyle w:val="TOC1"/>
        <w:tabs>
          <w:tab w:val="right" w:leader="dot" w:pos="9350"/>
        </w:tabs>
        <w:rPr>
          <w:rFonts w:asciiTheme="minorHAnsi" w:eastAsiaTheme="minorEastAsia" w:hAnsiTheme="minorHAnsi" w:cstheme="minorBidi"/>
          <w:noProof/>
          <w:sz w:val="22"/>
          <w:szCs w:val="22"/>
        </w:rPr>
      </w:pPr>
      <w:hyperlink w:anchor="_Toc442427773" w:history="1">
        <w:r w:rsidR="00C37A4F" w:rsidRPr="006B7164">
          <w:rPr>
            <w:rStyle w:val="Hyperlink"/>
            <w:noProof/>
          </w:rPr>
          <w:t>SECTION 2 - Energy Savings &amp; Demand Reduction Calculations</w:t>
        </w:r>
        <w:r w:rsidR="00C37A4F">
          <w:rPr>
            <w:noProof/>
            <w:webHidden/>
          </w:rPr>
          <w:tab/>
        </w:r>
        <w:r w:rsidR="00C37A4F">
          <w:rPr>
            <w:noProof/>
            <w:webHidden/>
          </w:rPr>
          <w:fldChar w:fldCharType="begin"/>
        </w:r>
        <w:r w:rsidR="00C37A4F">
          <w:rPr>
            <w:noProof/>
            <w:webHidden/>
          </w:rPr>
          <w:instrText xml:space="preserve"> PAGEREF _Toc442427773 \h </w:instrText>
        </w:r>
        <w:r w:rsidR="00C37A4F">
          <w:rPr>
            <w:noProof/>
            <w:webHidden/>
          </w:rPr>
        </w:r>
        <w:r w:rsidR="00C37A4F">
          <w:rPr>
            <w:noProof/>
            <w:webHidden/>
          </w:rPr>
          <w:fldChar w:fldCharType="separate"/>
        </w:r>
        <w:r w:rsidR="00C37A4F">
          <w:rPr>
            <w:noProof/>
            <w:webHidden/>
          </w:rPr>
          <w:t>5</w:t>
        </w:r>
        <w:r w:rsidR="00C37A4F">
          <w:rPr>
            <w:noProof/>
            <w:webHidden/>
          </w:rPr>
          <w:fldChar w:fldCharType="end"/>
        </w:r>
      </w:hyperlink>
    </w:p>
    <w:p w14:paraId="52DCAF9D"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74" w:history="1">
        <w:r w:rsidR="00C37A4F" w:rsidRPr="006B7164">
          <w:rPr>
            <w:rStyle w:val="Hyperlink"/>
            <w:noProof/>
          </w:rPr>
          <w:t>2.01</w:t>
        </w:r>
        <w:r w:rsidR="00C37A4F">
          <w:rPr>
            <w:rFonts w:asciiTheme="minorHAnsi" w:eastAsiaTheme="minorEastAsia" w:hAnsiTheme="minorHAnsi" w:cstheme="minorBidi"/>
            <w:noProof/>
            <w:sz w:val="22"/>
            <w:szCs w:val="22"/>
          </w:rPr>
          <w:tab/>
        </w:r>
        <w:r w:rsidR="00C37A4F" w:rsidRPr="006B7164">
          <w:rPr>
            <w:rStyle w:val="Hyperlink"/>
            <w:noProof/>
          </w:rPr>
          <w:t>Data and Assumptions, Conversion factors</w:t>
        </w:r>
        <w:r w:rsidR="00C37A4F">
          <w:rPr>
            <w:noProof/>
            <w:webHidden/>
          </w:rPr>
          <w:tab/>
        </w:r>
        <w:r w:rsidR="00C37A4F">
          <w:rPr>
            <w:noProof/>
            <w:webHidden/>
          </w:rPr>
          <w:fldChar w:fldCharType="begin"/>
        </w:r>
        <w:r w:rsidR="00C37A4F">
          <w:rPr>
            <w:noProof/>
            <w:webHidden/>
          </w:rPr>
          <w:instrText xml:space="preserve"> PAGEREF _Toc442427774 \h </w:instrText>
        </w:r>
        <w:r w:rsidR="00C37A4F">
          <w:rPr>
            <w:noProof/>
            <w:webHidden/>
          </w:rPr>
        </w:r>
        <w:r w:rsidR="00C37A4F">
          <w:rPr>
            <w:noProof/>
            <w:webHidden/>
          </w:rPr>
          <w:fldChar w:fldCharType="separate"/>
        </w:r>
        <w:r w:rsidR="00C37A4F">
          <w:rPr>
            <w:noProof/>
            <w:webHidden/>
          </w:rPr>
          <w:t>5</w:t>
        </w:r>
        <w:r w:rsidR="00C37A4F">
          <w:rPr>
            <w:noProof/>
            <w:webHidden/>
          </w:rPr>
          <w:fldChar w:fldCharType="end"/>
        </w:r>
      </w:hyperlink>
    </w:p>
    <w:p w14:paraId="7749EFAD"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75" w:history="1">
        <w:r w:rsidR="00C37A4F" w:rsidRPr="006B7164">
          <w:rPr>
            <w:rStyle w:val="Hyperlink"/>
            <w:noProof/>
          </w:rPr>
          <w:t>2.02</w:t>
        </w:r>
        <w:r w:rsidR="00C37A4F">
          <w:rPr>
            <w:rFonts w:asciiTheme="minorHAnsi" w:eastAsiaTheme="minorEastAsia" w:hAnsiTheme="minorHAnsi" w:cstheme="minorBidi"/>
            <w:noProof/>
            <w:sz w:val="22"/>
            <w:szCs w:val="22"/>
          </w:rPr>
          <w:tab/>
        </w:r>
        <w:r w:rsidR="00C37A4F" w:rsidRPr="006B7164">
          <w:rPr>
            <w:rStyle w:val="Hyperlink"/>
            <w:noProof/>
          </w:rPr>
          <w:t>Water Savings Estimation Methodologies</w:t>
        </w:r>
        <w:r w:rsidR="00C37A4F">
          <w:rPr>
            <w:noProof/>
            <w:webHidden/>
          </w:rPr>
          <w:tab/>
        </w:r>
        <w:r w:rsidR="00C37A4F">
          <w:rPr>
            <w:noProof/>
            <w:webHidden/>
          </w:rPr>
          <w:fldChar w:fldCharType="begin"/>
        </w:r>
        <w:r w:rsidR="00C37A4F">
          <w:rPr>
            <w:noProof/>
            <w:webHidden/>
          </w:rPr>
          <w:instrText xml:space="preserve"> PAGEREF _Toc442427775 \h </w:instrText>
        </w:r>
        <w:r w:rsidR="00C37A4F">
          <w:rPr>
            <w:noProof/>
            <w:webHidden/>
          </w:rPr>
        </w:r>
        <w:r w:rsidR="00C37A4F">
          <w:rPr>
            <w:noProof/>
            <w:webHidden/>
          </w:rPr>
          <w:fldChar w:fldCharType="separate"/>
        </w:r>
        <w:r w:rsidR="00C37A4F">
          <w:rPr>
            <w:noProof/>
            <w:webHidden/>
          </w:rPr>
          <w:t>9</w:t>
        </w:r>
        <w:r w:rsidR="00C37A4F">
          <w:rPr>
            <w:noProof/>
            <w:webHidden/>
          </w:rPr>
          <w:fldChar w:fldCharType="end"/>
        </w:r>
      </w:hyperlink>
    </w:p>
    <w:p w14:paraId="6A7CB149"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76" w:history="1">
        <w:r w:rsidR="00C37A4F" w:rsidRPr="006B7164">
          <w:rPr>
            <w:rStyle w:val="Hyperlink"/>
            <w:noProof/>
          </w:rPr>
          <w:t>2.03</w:t>
        </w:r>
        <w:r w:rsidR="00C37A4F">
          <w:rPr>
            <w:rFonts w:asciiTheme="minorHAnsi" w:eastAsiaTheme="minorEastAsia" w:hAnsiTheme="minorHAnsi" w:cstheme="minorBidi"/>
            <w:noProof/>
            <w:sz w:val="22"/>
            <w:szCs w:val="22"/>
          </w:rPr>
          <w:tab/>
        </w:r>
        <w:r w:rsidR="00C37A4F" w:rsidRPr="006B7164">
          <w:rPr>
            <w:rStyle w:val="Hyperlink"/>
            <w:noProof/>
          </w:rPr>
          <w:t>Gas Energy Savings  Estimation Methodologies</w:t>
        </w:r>
        <w:r w:rsidR="00C37A4F">
          <w:rPr>
            <w:noProof/>
            <w:webHidden/>
          </w:rPr>
          <w:tab/>
        </w:r>
        <w:r w:rsidR="00C37A4F">
          <w:rPr>
            <w:noProof/>
            <w:webHidden/>
          </w:rPr>
          <w:fldChar w:fldCharType="begin"/>
        </w:r>
        <w:r w:rsidR="00C37A4F">
          <w:rPr>
            <w:noProof/>
            <w:webHidden/>
          </w:rPr>
          <w:instrText xml:space="preserve"> PAGEREF _Toc442427776 \h </w:instrText>
        </w:r>
        <w:r w:rsidR="00C37A4F">
          <w:rPr>
            <w:noProof/>
            <w:webHidden/>
          </w:rPr>
        </w:r>
        <w:r w:rsidR="00C37A4F">
          <w:rPr>
            <w:noProof/>
            <w:webHidden/>
          </w:rPr>
          <w:fldChar w:fldCharType="separate"/>
        </w:r>
        <w:r w:rsidR="00C37A4F">
          <w:rPr>
            <w:noProof/>
            <w:webHidden/>
          </w:rPr>
          <w:t>11</w:t>
        </w:r>
        <w:r w:rsidR="00C37A4F">
          <w:rPr>
            <w:noProof/>
            <w:webHidden/>
          </w:rPr>
          <w:fldChar w:fldCharType="end"/>
        </w:r>
      </w:hyperlink>
    </w:p>
    <w:p w14:paraId="4CAA3E05" w14:textId="77777777" w:rsidR="00C37A4F" w:rsidRDefault="00672003">
      <w:pPr>
        <w:pStyle w:val="TOC1"/>
        <w:tabs>
          <w:tab w:val="right" w:leader="dot" w:pos="9350"/>
        </w:tabs>
        <w:rPr>
          <w:rFonts w:asciiTheme="minorHAnsi" w:eastAsiaTheme="minorEastAsia" w:hAnsiTheme="minorHAnsi" w:cstheme="minorBidi"/>
          <w:noProof/>
          <w:sz w:val="22"/>
          <w:szCs w:val="22"/>
        </w:rPr>
      </w:pPr>
      <w:hyperlink w:anchor="_Toc442427777" w:history="1">
        <w:r w:rsidR="00C37A4F" w:rsidRPr="006B7164">
          <w:rPr>
            <w:rStyle w:val="Hyperlink"/>
            <w:noProof/>
          </w:rPr>
          <w:t>SECTION 3 - Base Case &amp; Measure Costs</w:t>
        </w:r>
        <w:r w:rsidR="00C37A4F">
          <w:rPr>
            <w:noProof/>
            <w:webHidden/>
          </w:rPr>
          <w:tab/>
        </w:r>
        <w:r w:rsidR="00C37A4F">
          <w:rPr>
            <w:noProof/>
            <w:webHidden/>
          </w:rPr>
          <w:fldChar w:fldCharType="begin"/>
        </w:r>
        <w:r w:rsidR="00C37A4F">
          <w:rPr>
            <w:noProof/>
            <w:webHidden/>
          </w:rPr>
          <w:instrText xml:space="preserve"> PAGEREF _Toc442427777 \h </w:instrText>
        </w:r>
        <w:r w:rsidR="00C37A4F">
          <w:rPr>
            <w:noProof/>
            <w:webHidden/>
          </w:rPr>
        </w:r>
        <w:r w:rsidR="00C37A4F">
          <w:rPr>
            <w:noProof/>
            <w:webHidden/>
          </w:rPr>
          <w:fldChar w:fldCharType="separate"/>
        </w:r>
        <w:r w:rsidR="00C37A4F">
          <w:rPr>
            <w:noProof/>
            <w:webHidden/>
          </w:rPr>
          <w:t>12</w:t>
        </w:r>
        <w:r w:rsidR="00C37A4F">
          <w:rPr>
            <w:noProof/>
            <w:webHidden/>
          </w:rPr>
          <w:fldChar w:fldCharType="end"/>
        </w:r>
      </w:hyperlink>
    </w:p>
    <w:p w14:paraId="3A1A335D"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78" w:history="1">
        <w:r w:rsidR="00C37A4F" w:rsidRPr="006B7164">
          <w:rPr>
            <w:rStyle w:val="Hyperlink"/>
            <w:noProof/>
          </w:rPr>
          <w:t>3.01</w:t>
        </w:r>
        <w:r w:rsidR="00C37A4F">
          <w:rPr>
            <w:rFonts w:asciiTheme="minorHAnsi" w:eastAsiaTheme="minorEastAsia" w:hAnsiTheme="minorHAnsi" w:cstheme="minorBidi"/>
            <w:noProof/>
            <w:sz w:val="22"/>
            <w:szCs w:val="22"/>
          </w:rPr>
          <w:tab/>
        </w:r>
        <w:r w:rsidR="00C37A4F" w:rsidRPr="006B7164">
          <w:rPr>
            <w:rStyle w:val="Hyperlink"/>
            <w:noProof/>
          </w:rPr>
          <w:t>Base Case Cost</w:t>
        </w:r>
        <w:r w:rsidR="00C37A4F">
          <w:rPr>
            <w:noProof/>
            <w:webHidden/>
          </w:rPr>
          <w:tab/>
        </w:r>
        <w:r w:rsidR="00C37A4F">
          <w:rPr>
            <w:noProof/>
            <w:webHidden/>
          </w:rPr>
          <w:fldChar w:fldCharType="begin"/>
        </w:r>
        <w:r w:rsidR="00C37A4F">
          <w:rPr>
            <w:noProof/>
            <w:webHidden/>
          </w:rPr>
          <w:instrText xml:space="preserve"> PAGEREF _Toc442427778 \h </w:instrText>
        </w:r>
        <w:r w:rsidR="00C37A4F">
          <w:rPr>
            <w:noProof/>
            <w:webHidden/>
          </w:rPr>
        </w:r>
        <w:r w:rsidR="00C37A4F">
          <w:rPr>
            <w:noProof/>
            <w:webHidden/>
          </w:rPr>
          <w:fldChar w:fldCharType="separate"/>
        </w:r>
        <w:r w:rsidR="00C37A4F">
          <w:rPr>
            <w:noProof/>
            <w:webHidden/>
          </w:rPr>
          <w:t>12</w:t>
        </w:r>
        <w:r w:rsidR="00C37A4F">
          <w:rPr>
            <w:noProof/>
            <w:webHidden/>
          </w:rPr>
          <w:fldChar w:fldCharType="end"/>
        </w:r>
      </w:hyperlink>
    </w:p>
    <w:p w14:paraId="1A313FB1"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79" w:history="1">
        <w:r w:rsidR="00C37A4F" w:rsidRPr="006B7164">
          <w:rPr>
            <w:rStyle w:val="Hyperlink"/>
            <w:noProof/>
          </w:rPr>
          <w:t>3.02</w:t>
        </w:r>
        <w:r w:rsidR="00C37A4F">
          <w:rPr>
            <w:rFonts w:asciiTheme="minorHAnsi" w:eastAsiaTheme="minorEastAsia" w:hAnsiTheme="minorHAnsi" w:cstheme="minorBidi"/>
            <w:noProof/>
            <w:sz w:val="22"/>
            <w:szCs w:val="22"/>
          </w:rPr>
          <w:tab/>
        </w:r>
        <w:r w:rsidR="00C37A4F" w:rsidRPr="006B7164">
          <w:rPr>
            <w:rStyle w:val="Hyperlink"/>
            <w:noProof/>
          </w:rPr>
          <w:t>Gross Measure Cost</w:t>
        </w:r>
        <w:r w:rsidR="00C37A4F">
          <w:rPr>
            <w:noProof/>
            <w:webHidden/>
          </w:rPr>
          <w:tab/>
        </w:r>
        <w:r w:rsidR="00C37A4F">
          <w:rPr>
            <w:noProof/>
            <w:webHidden/>
          </w:rPr>
          <w:fldChar w:fldCharType="begin"/>
        </w:r>
        <w:r w:rsidR="00C37A4F">
          <w:rPr>
            <w:noProof/>
            <w:webHidden/>
          </w:rPr>
          <w:instrText xml:space="preserve"> PAGEREF _Toc442427779 \h </w:instrText>
        </w:r>
        <w:r w:rsidR="00C37A4F">
          <w:rPr>
            <w:noProof/>
            <w:webHidden/>
          </w:rPr>
        </w:r>
        <w:r w:rsidR="00C37A4F">
          <w:rPr>
            <w:noProof/>
            <w:webHidden/>
          </w:rPr>
          <w:fldChar w:fldCharType="separate"/>
        </w:r>
        <w:r w:rsidR="00C37A4F">
          <w:rPr>
            <w:noProof/>
            <w:webHidden/>
          </w:rPr>
          <w:t>12</w:t>
        </w:r>
        <w:r w:rsidR="00C37A4F">
          <w:rPr>
            <w:noProof/>
            <w:webHidden/>
          </w:rPr>
          <w:fldChar w:fldCharType="end"/>
        </w:r>
      </w:hyperlink>
    </w:p>
    <w:p w14:paraId="6E653906"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80" w:history="1">
        <w:r w:rsidR="00C37A4F" w:rsidRPr="006B7164">
          <w:rPr>
            <w:rStyle w:val="Hyperlink"/>
            <w:noProof/>
          </w:rPr>
          <w:t>3.03</w:t>
        </w:r>
        <w:r w:rsidR="00C37A4F">
          <w:rPr>
            <w:rFonts w:asciiTheme="minorHAnsi" w:eastAsiaTheme="minorEastAsia" w:hAnsiTheme="minorHAnsi" w:cstheme="minorBidi"/>
            <w:noProof/>
            <w:sz w:val="22"/>
            <w:szCs w:val="22"/>
          </w:rPr>
          <w:tab/>
        </w:r>
        <w:r w:rsidR="00C37A4F" w:rsidRPr="006B7164">
          <w:rPr>
            <w:rStyle w:val="Hyperlink"/>
            <w:noProof/>
          </w:rPr>
          <w:t>Incremental Measure Cost</w:t>
        </w:r>
        <w:r w:rsidR="00C37A4F">
          <w:rPr>
            <w:noProof/>
            <w:webHidden/>
          </w:rPr>
          <w:tab/>
        </w:r>
        <w:r w:rsidR="00C37A4F">
          <w:rPr>
            <w:noProof/>
            <w:webHidden/>
          </w:rPr>
          <w:fldChar w:fldCharType="begin"/>
        </w:r>
        <w:r w:rsidR="00C37A4F">
          <w:rPr>
            <w:noProof/>
            <w:webHidden/>
          </w:rPr>
          <w:instrText xml:space="preserve"> PAGEREF _Toc442427780 \h </w:instrText>
        </w:r>
        <w:r w:rsidR="00C37A4F">
          <w:rPr>
            <w:noProof/>
            <w:webHidden/>
          </w:rPr>
        </w:r>
        <w:r w:rsidR="00C37A4F">
          <w:rPr>
            <w:noProof/>
            <w:webHidden/>
          </w:rPr>
          <w:fldChar w:fldCharType="separate"/>
        </w:r>
        <w:r w:rsidR="00C37A4F">
          <w:rPr>
            <w:noProof/>
            <w:webHidden/>
          </w:rPr>
          <w:t>13</w:t>
        </w:r>
        <w:r w:rsidR="00C37A4F">
          <w:rPr>
            <w:noProof/>
            <w:webHidden/>
          </w:rPr>
          <w:fldChar w:fldCharType="end"/>
        </w:r>
      </w:hyperlink>
    </w:p>
    <w:p w14:paraId="3C497F36" w14:textId="77777777" w:rsidR="00C37A4F" w:rsidRDefault="00672003">
      <w:pPr>
        <w:pStyle w:val="TOC1"/>
        <w:tabs>
          <w:tab w:val="right" w:leader="dot" w:pos="9350"/>
        </w:tabs>
        <w:rPr>
          <w:rFonts w:asciiTheme="minorHAnsi" w:eastAsiaTheme="minorEastAsia" w:hAnsiTheme="minorHAnsi" w:cstheme="minorBidi"/>
          <w:noProof/>
          <w:sz w:val="22"/>
          <w:szCs w:val="22"/>
        </w:rPr>
      </w:pPr>
      <w:hyperlink w:anchor="_Toc442427781" w:history="1">
        <w:r w:rsidR="00C37A4F" w:rsidRPr="006B7164">
          <w:rPr>
            <w:rStyle w:val="Hyperlink"/>
            <w:noProof/>
          </w:rPr>
          <w:t>SECTION 4 - Other Concerns</w:t>
        </w:r>
        <w:r w:rsidR="00C37A4F">
          <w:rPr>
            <w:noProof/>
            <w:webHidden/>
          </w:rPr>
          <w:tab/>
        </w:r>
        <w:r w:rsidR="00C37A4F">
          <w:rPr>
            <w:noProof/>
            <w:webHidden/>
          </w:rPr>
          <w:fldChar w:fldCharType="begin"/>
        </w:r>
        <w:r w:rsidR="00C37A4F">
          <w:rPr>
            <w:noProof/>
            <w:webHidden/>
          </w:rPr>
          <w:instrText xml:space="preserve"> PAGEREF _Toc442427781 \h </w:instrText>
        </w:r>
        <w:r w:rsidR="00C37A4F">
          <w:rPr>
            <w:noProof/>
            <w:webHidden/>
          </w:rPr>
        </w:r>
        <w:r w:rsidR="00C37A4F">
          <w:rPr>
            <w:noProof/>
            <w:webHidden/>
          </w:rPr>
          <w:fldChar w:fldCharType="separate"/>
        </w:r>
        <w:r w:rsidR="00C37A4F">
          <w:rPr>
            <w:noProof/>
            <w:webHidden/>
          </w:rPr>
          <w:t>13</w:t>
        </w:r>
        <w:r w:rsidR="00C37A4F">
          <w:rPr>
            <w:noProof/>
            <w:webHidden/>
          </w:rPr>
          <w:fldChar w:fldCharType="end"/>
        </w:r>
      </w:hyperlink>
    </w:p>
    <w:p w14:paraId="6AA200F9"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82" w:history="1">
        <w:r w:rsidR="00C37A4F" w:rsidRPr="006B7164">
          <w:rPr>
            <w:rStyle w:val="Hyperlink"/>
            <w:noProof/>
          </w:rPr>
          <w:t>4.01</w:t>
        </w:r>
        <w:r w:rsidR="00C37A4F">
          <w:rPr>
            <w:rFonts w:asciiTheme="minorHAnsi" w:eastAsiaTheme="minorEastAsia" w:hAnsiTheme="minorHAnsi" w:cstheme="minorBidi"/>
            <w:noProof/>
            <w:sz w:val="22"/>
            <w:szCs w:val="22"/>
          </w:rPr>
          <w:tab/>
        </w:r>
        <w:r w:rsidR="00C37A4F" w:rsidRPr="006B7164">
          <w:rPr>
            <w:rStyle w:val="Hyperlink"/>
            <w:noProof/>
          </w:rPr>
          <w:t>Reliability</w:t>
        </w:r>
        <w:r w:rsidR="00C37A4F">
          <w:rPr>
            <w:noProof/>
            <w:webHidden/>
          </w:rPr>
          <w:tab/>
        </w:r>
        <w:r w:rsidR="00C37A4F">
          <w:rPr>
            <w:noProof/>
            <w:webHidden/>
          </w:rPr>
          <w:fldChar w:fldCharType="begin"/>
        </w:r>
        <w:r w:rsidR="00C37A4F">
          <w:rPr>
            <w:noProof/>
            <w:webHidden/>
          </w:rPr>
          <w:instrText xml:space="preserve"> PAGEREF _Toc442427782 \h </w:instrText>
        </w:r>
        <w:r w:rsidR="00C37A4F">
          <w:rPr>
            <w:noProof/>
            <w:webHidden/>
          </w:rPr>
        </w:r>
        <w:r w:rsidR="00C37A4F">
          <w:rPr>
            <w:noProof/>
            <w:webHidden/>
          </w:rPr>
          <w:fldChar w:fldCharType="separate"/>
        </w:r>
        <w:r w:rsidR="00C37A4F">
          <w:rPr>
            <w:noProof/>
            <w:webHidden/>
          </w:rPr>
          <w:t>13</w:t>
        </w:r>
        <w:r w:rsidR="00C37A4F">
          <w:rPr>
            <w:noProof/>
            <w:webHidden/>
          </w:rPr>
          <w:fldChar w:fldCharType="end"/>
        </w:r>
      </w:hyperlink>
    </w:p>
    <w:p w14:paraId="640C3FCC" w14:textId="77777777" w:rsidR="00C37A4F" w:rsidRDefault="00672003">
      <w:pPr>
        <w:pStyle w:val="TOC2"/>
        <w:tabs>
          <w:tab w:val="left" w:pos="1100"/>
          <w:tab w:val="right" w:leader="dot" w:pos="9350"/>
        </w:tabs>
        <w:rPr>
          <w:rFonts w:asciiTheme="minorHAnsi" w:eastAsiaTheme="minorEastAsia" w:hAnsiTheme="minorHAnsi" w:cstheme="minorBidi"/>
          <w:noProof/>
          <w:sz w:val="22"/>
          <w:szCs w:val="22"/>
        </w:rPr>
      </w:pPr>
      <w:hyperlink w:anchor="_Toc442427783" w:history="1">
        <w:r w:rsidR="00C37A4F" w:rsidRPr="006B7164">
          <w:rPr>
            <w:rStyle w:val="Hyperlink"/>
            <w:noProof/>
          </w:rPr>
          <w:t>4.02</w:t>
        </w:r>
        <w:r w:rsidR="00C37A4F">
          <w:rPr>
            <w:rFonts w:asciiTheme="minorHAnsi" w:eastAsiaTheme="minorEastAsia" w:hAnsiTheme="minorHAnsi" w:cstheme="minorBidi"/>
            <w:noProof/>
            <w:sz w:val="22"/>
            <w:szCs w:val="22"/>
          </w:rPr>
          <w:tab/>
        </w:r>
        <w:r w:rsidR="00C37A4F" w:rsidRPr="006B7164">
          <w:rPr>
            <w:rStyle w:val="Hyperlink"/>
            <w:noProof/>
          </w:rPr>
          <w:t>Scalding</w:t>
        </w:r>
        <w:r w:rsidR="00C37A4F">
          <w:rPr>
            <w:noProof/>
            <w:webHidden/>
          </w:rPr>
          <w:tab/>
        </w:r>
        <w:r w:rsidR="00C37A4F">
          <w:rPr>
            <w:noProof/>
            <w:webHidden/>
          </w:rPr>
          <w:fldChar w:fldCharType="begin"/>
        </w:r>
        <w:r w:rsidR="00C37A4F">
          <w:rPr>
            <w:noProof/>
            <w:webHidden/>
          </w:rPr>
          <w:instrText xml:space="preserve"> PAGEREF _Toc442427783 \h </w:instrText>
        </w:r>
        <w:r w:rsidR="00C37A4F">
          <w:rPr>
            <w:noProof/>
            <w:webHidden/>
          </w:rPr>
        </w:r>
        <w:r w:rsidR="00C37A4F">
          <w:rPr>
            <w:noProof/>
            <w:webHidden/>
          </w:rPr>
          <w:fldChar w:fldCharType="separate"/>
        </w:r>
        <w:r w:rsidR="00C37A4F">
          <w:rPr>
            <w:noProof/>
            <w:webHidden/>
          </w:rPr>
          <w:t>13</w:t>
        </w:r>
        <w:r w:rsidR="00C37A4F">
          <w:rPr>
            <w:noProof/>
            <w:webHidden/>
          </w:rPr>
          <w:fldChar w:fldCharType="end"/>
        </w:r>
      </w:hyperlink>
    </w:p>
    <w:p w14:paraId="44F8722A" w14:textId="77777777" w:rsidR="00C37A4F" w:rsidRDefault="00672003">
      <w:pPr>
        <w:pStyle w:val="TOC1"/>
        <w:tabs>
          <w:tab w:val="right" w:leader="dot" w:pos="9350"/>
        </w:tabs>
        <w:rPr>
          <w:rFonts w:asciiTheme="minorHAnsi" w:eastAsiaTheme="minorEastAsia" w:hAnsiTheme="minorHAnsi" w:cstheme="minorBidi"/>
          <w:noProof/>
          <w:sz w:val="22"/>
          <w:szCs w:val="22"/>
        </w:rPr>
      </w:pPr>
      <w:hyperlink w:anchor="_Toc442427784" w:history="1">
        <w:r w:rsidR="00C37A4F" w:rsidRPr="006B7164">
          <w:rPr>
            <w:rStyle w:val="Hyperlink"/>
            <w:noProof/>
          </w:rPr>
          <w:t>Appendix and Attachments</w:t>
        </w:r>
        <w:r w:rsidR="00C37A4F">
          <w:rPr>
            <w:noProof/>
            <w:webHidden/>
          </w:rPr>
          <w:tab/>
        </w:r>
        <w:r w:rsidR="00C37A4F">
          <w:rPr>
            <w:noProof/>
            <w:webHidden/>
          </w:rPr>
          <w:fldChar w:fldCharType="begin"/>
        </w:r>
        <w:r w:rsidR="00C37A4F">
          <w:rPr>
            <w:noProof/>
            <w:webHidden/>
          </w:rPr>
          <w:instrText xml:space="preserve"> PAGEREF _Toc442427784 \h </w:instrText>
        </w:r>
        <w:r w:rsidR="00C37A4F">
          <w:rPr>
            <w:noProof/>
            <w:webHidden/>
          </w:rPr>
        </w:r>
        <w:r w:rsidR="00C37A4F">
          <w:rPr>
            <w:noProof/>
            <w:webHidden/>
          </w:rPr>
          <w:fldChar w:fldCharType="separate"/>
        </w:r>
        <w:r w:rsidR="00C37A4F">
          <w:rPr>
            <w:noProof/>
            <w:webHidden/>
          </w:rPr>
          <w:t>15</w:t>
        </w:r>
        <w:r w:rsidR="00C37A4F">
          <w:rPr>
            <w:noProof/>
            <w:webHidden/>
          </w:rPr>
          <w:fldChar w:fldCharType="end"/>
        </w:r>
      </w:hyperlink>
    </w:p>
    <w:p w14:paraId="0A40952B" w14:textId="77777777" w:rsidR="00C37A4F" w:rsidRDefault="00672003">
      <w:pPr>
        <w:pStyle w:val="TOC2"/>
        <w:tabs>
          <w:tab w:val="right" w:leader="dot" w:pos="9350"/>
        </w:tabs>
        <w:rPr>
          <w:rFonts w:asciiTheme="minorHAnsi" w:eastAsiaTheme="minorEastAsia" w:hAnsiTheme="minorHAnsi" w:cstheme="minorBidi"/>
          <w:noProof/>
          <w:sz w:val="22"/>
          <w:szCs w:val="22"/>
        </w:rPr>
      </w:pPr>
      <w:hyperlink w:anchor="_Toc442427785" w:history="1">
        <w:r w:rsidR="00C37A4F" w:rsidRPr="006B7164">
          <w:rPr>
            <w:rStyle w:val="Hyperlink"/>
            <w:noProof/>
          </w:rPr>
          <w:t>therm Savings Calculation Sheet:</w:t>
        </w:r>
        <w:r w:rsidR="00C37A4F">
          <w:rPr>
            <w:noProof/>
            <w:webHidden/>
          </w:rPr>
          <w:tab/>
        </w:r>
        <w:r w:rsidR="00C37A4F">
          <w:rPr>
            <w:noProof/>
            <w:webHidden/>
          </w:rPr>
          <w:fldChar w:fldCharType="begin"/>
        </w:r>
        <w:r w:rsidR="00C37A4F">
          <w:rPr>
            <w:noProof/>
            <w:webHidden/>
          </w:rPr>
          <w:instrText xml:space="preserve"> PAGEREF _Toc442427785 \h </w:instrText>
        </w:r>
        <w:r w:rsidR="00C37A4F">
          <w:rPr>
            <w:noProof/>
            <w:webHidden/>
          </w:rPr>
        </w:r>
        <w:r w:rsidR="00C37A4F">
          <w:rPr>
            <w:noProof/>
            <w:webHidden/>
          </w:rPr>
          <w:fldChar w:fldCharType="separate"/>
        </w:r>
        <w:r w:rsidR="00C37A4F">
          <w:rPr>
            <w:noProof/>
            <w:webHidden/>
          </w:rPr>
          <w:t>15</w:t>
        </w:r>
        <w:r w:rsidR="00C37A4F">
          <w:rPr>
            <w:noProof/>
            <w:webHidden/>
          </w:rPr>
          <w:fldChar w:fldCharType="end"/>
        </w:r>
      </w:hyperlink>
    </w:p>
    <w:p w14:paraId="6AA75947" w14:textId="77777777" w:rsidR="00C37A4F" w:rsidRDefault="00672003">
      <w:pPr>
        <w:pStyle w:val="TOC2"/>
        <w:tabs>
          <w:tab w:val="right" w:leader="dot" w:pos="9350"/>
        </w:tabs>
        <w:rPr>
          <w:rFonts w:asciiTheme="minorHAnsi" w:eastAsiaTheme="minorEastAsia" w:hAnsiTheme="minorHAnsi" w:cstheme="minorBidi"/>
          <w:noProof/>
          <w:sz w:val="22"/>
          <w:szCs w:val="22"/>
        </w:rPr>
      </w:pPr>
      <w:hyperlink w:anchor="_Toc442427787" w:history="1">
        <w:r w:rsidR="00C37A4F" w:rsidRPr="006B7164">
          <w:rPr>
            <w:rStyle w:val="Hyperlink"/>
            <w:noProof/>
          </w:rPr>
          <w:t>Weighted Average Ground Water Temperature Calculation Sheet:</w:t>
        </w:r>
        <w:r w:rsidR="00C37A4F">
          <w:rPr>
            <w:noProof/>
            <w:webHidden/>
          </w:rPr>
          <w:tab/>
        </w:r>
        <w:r w:rsidR="00C37A4F">
          <w:rPr>
            <w:noProof/>
            <w:webHidden/>
          </w:rPr>
          <w:fldChar w:fldCharType="begin"/>
        </w:r>
        <w:r w:rsidR="00C37A4F">
          <w:rPr>
            <w:noProof/>
            <w:webHidden/>
          </w:rPr>
          <w:instrText xml:space="preserve"> PAGEREF _Toc442427787 \h </w:instrText>
        </w:r>
        <w:r w:rsidR="00C37A4F">
          <w:rPr>
            <w:noProof/>
            <w:webHidden/>
          </w:rPr>
        </w:r>
        <w:r w:rsidR="00C37A4F">
          <w:rPr>
            <w:noProof/>
            <w:webHidden/>
          </w:rPr>
          <w:fldChar w:fldCharType="separate"/>
        </w:r>
        <w:r w:rsidR="00C37A4F">
          <w:rPr>
            <w:noProof/>
            <w:webHidden/>
          </w:rPr>
          <w:t>15</w:t>
        </w:r>
        <w:r w:rsidR="00C37A4F">
          <w:rPr>
            <w:noProof/>
            <w:webHidden/>
          </w:rPr>
          <w:fldChar w:fldCharType="end"/>
        </w:r>
      </w:hyperlink>
    </w:p>
    <w:p w14:paraId="3118DDA6" w14:textId="77777777" w:rsidR="00C37A4F" w:rsidRDefault="00672003">
      <w:pPr>
        <w:pStyle w:val="TOC2"/>
        <w:tabs>
          <w:tab w:val="right" w:leader="dot" w:pos="9350"/>
        </w:tabs>
        <w:rPr>
          <w:rFonts w:asciiTheme="minorHAnsi" w:eastAsiaTheme="minorEastAsia" w:hAnsiTheme="minorHAnsi" w:cstheme="minorBidi"/>
          <w:noProof/>
          <w:sz w:val="22"/>
          <w:szCs w:val="22"/>
        </w:rPr>
      </w:pPr>
      <w:hyperlink w:anchor="_Toc442427788" w:history="1">
        <w:r w:rsidR="00C37A4F" w:rsidRPr="006B7164">
          <w:rPr>
            <w:rStyle w:val="Hyperlink"/>
            <w:noProof/>
          </w:rPr>
          <w:t>Title 20 Appliance Database Natural-Gas Fired Storage-Type Water Heater Subset (downloaded July 7, 2010):</w:t>
        </w:r>
        <w:r w:rsidR="00C37A4F">
          <w:rPr>
            <w:noProof/>
            <w:webHidden/>
          </w:rPr>
          <w:tab/>
        </w:r>
        <w:r w:rsidR="00C37A4F">
          <w:rPr>
            <w:noProof/>
            <w:webHidden/>
          </w:rPr>
          <w:fldChar w:fldCharType="begin"/>
        </w:r>
        <w:r w:rsidR="00C37A4F">
          <w:rPr>
            <w:noProof/>
            <w:webHidden/>
          </w:rPr>
          <w:instrText xml:space="preserve"> PAGEREF _Toc442427788 \h </w:instrText>
        </w:r>
        <w:r w:rsidR="00C37A4F">
          <w:rPr>
            <w:noProof/>
            <w:webHidden/>
          </w:rPr>
        </w:r>
        <w:r w:rsidR="00C37A4F">
          <w:rPr>
            <w:noProof/>
            <w:webHidden/>
          </w:rPr>
          <w:fldChar w:fldCharType="separate"/>
        </w:r>
        <w:r w:rsidR="00C37A4F">
          <w:rPr>
            <w:noProof/>
            <w:webHidden/>
          </w:rPr>
          <w:t>15</w:t>
        </w:r>
        <w:r w:rsidR="00C37A4F">
          <w:rPr>
            <w:noProof/>
            <w:webHidden/>
          </w:rPr>
          <w:fldChar w:fldCharType="end"/>
        </w:r>
      </w:hyperlink>
    </w:p>
    <w:p w14:paraId="21FBEF84" w14:textId="77777777" w:rsidR="00C37A4F" w:rsidRDefault="00672003">
      <w:pPr>
        <w:pStyle w:val="TOC1"/>
        <w:tabs>
          <w:tab w:val="right" w:leader="dot" w:pos="9350"/>
        </w:tabs>
        <w:rPr>
          <w:rFonts w:asciiTheme="minorHAnsi" w:eastAsiaTheme="minorEastAsia" w:hAnsiTheme="minorHAnsi" w:cstheme="minorBidi"/>
          <w:noProof/>
          <w:sz w:val="22"/>
          <w:szCs w:val="22"/>
        </w:rPr>
      </w:pPr>
      <w:hyperlink w:anchor="_Toc442427789" w:history="1">
        <w:r w:rsidR="00C37A4F" w:rsidRPr="006B7164">
          <w:rPr>
            <w:rStyle w:val="Hyperlink"/>
            <w:noProof/>
          </w:rPr>
          <w:t>References:</w:t>
        </w:r>
        <w:r w:rsidR="00C37A4F">
          <w:rPr>
            <w:noProof/>
            <w:webHidden/>
          </w:rPr>
          <w:tab/>
        </w:r>
        <w:r w:rsidR="00C37A4F">
          <w:rPr>
            <w:noProof/>
            <w:webHidden/>
          </w:rPr>
          <w:fldChar w:fldCharType="begin"/>
        </w:r>
        <w:r w:rsidR="00C37A4F">
          <w:rPr>
            <w:noProof/>
            <w:webHidden/>
          </w:rPr>
          <w:instrText xml:space="preserve"> PAGEREF _Toc442427789 \h </w:instrText>
        </w:r>
        <w:r w:rsidR="00C37A4F">
          <w:rPr>
            <w:noProof/>
            <w:webHidden/>
          </w:rPr>
        </w:r>
        <w:r w:rsidR="00C37A4F">
          <w:rPr>
            <w:noProof/>
            <w:webHidden/>
          </w:rPr>
          <w:fldChar w:fldCharType="separate"/>
        </w:r>
        <w:r w:rsidR="00C37A4F">
          <w:rPr>
            <w:noProof/>
            <w:webHidden/>
          </w:rPr>
          <w:t>18</w:t>
        </w:r>
        <w:r w:rsidR="00C37A4F">
          <w:rPr>
            <w:noProof/>
            <w:webHidden/>
          </w:rPr>
          <w:fldChar w:fldCharType="end"/>
        </w:r>
      </w:hyperlink>
    </w:p>
    <w:p w14:paraId="592055FF" w14:textId="77777777" w:rsidR="00B07AE0" w:rsidRPr="00CB76A1" w:rsidRDefault="000F629D" w:rsidP="00CB76A1">
      <w:pPr>
        <w:pStyle w:val="Pref"/>
        <w:spacing w:line="276" w:lineRule="auto"/>
        <w:rPr>
          <w:rFonts w:ascii="Times New Roman" w:hAnsi="Times New Roman" w:cs="Times New Roman"/>
          <w:bCs w:val="0"/>
          <w:kern w:val="0"/>
          <w:sz w:val="24"/>
          <w:szCs w:val="24"/>
        </w:rPr>
      </w:pPr>
      <w:r>
        <w:rPr>
          <w:rFonts w:ascii="Times New Roman" w:hAnsi="Times New Roman" w:cs="Times New Roman"/>
          <w:bCs w:val="0"/>
          <w:kern w:val="0"/>
          <w:sz w:val="24"/>
          <w:szCs w:val="24"/>
        </w:rPr>
        <w:fldChar w:fldCharType="end"/>
      </w:r>
      <w:r w:rsidR="002F29DD" w:rsidRPr="00CB76A1">
        <w:rPr>
          <w:rFonts w:ascii="Times New Roman" w:hAnsi="Times New Roman" w:cs="Times New Roman"/>
          <w:sz w:val="24"/>
          <w:szCs w:val="24"/>
        </w:rPr>
        <w:br w:type="page"/>
      </w:r>
    </w:p>
    <w:bookmarkStart w:id="14" w:name="_Toc371402691"/>
    <w:p w14:paraId="488FF692" w14:textId="77777777" w:rsidR="007F6E16" w:rsidRDefault="00BE7E97" w:rsidP="00CB76A1">
      <w:pPr>
        <w:spacing w:line="276" w:lineRule="auto"/>
        <w:rPr>
          <w:rFonts w:ascii="Times New Roman" w:hAnsi="Times New Roman"/>
          <w:b/>
          <w:sz w:val="28"/>
        </w:rPr>
      </w:pPr>
      <w:r>
        <w:rPr>
          <w:rFonts w:ascii="Times New Roman" w:hAnsi="Times New Roman"/>
          <w:b/>
          <w:sz w:val="28"/>
        </w:rPr>
        <w:lastRenderedPageBreak/>
        <w:fldChar w:fldCharType="begin"/>
      </w:r>
      <w:r>
        <w:rPr>
          <w:rFonts w:ascii="Times New Roman" w:hAnsi="Times New Roman"/>
          <w:b/>
          <w:sz w:val="28"/>
        </w:rPr>
        <w:instrText xml:space="preserve"> TOC \h \z \c "Table" </w:instrText>
      </w:r>
      <w:r>
        <w:rPr>
          <w:rFonts w:ascii="Times New Roman" w:hAnsi="Times New Roman"/>
          <w:b/>
          <w:sz w:val="28"/>
        </w:rPr>
        <w:fldChar w:fldCharType="end"/>
      </w:r>
      <w:r w:rsidR="002F29DD" w:rsidRPr="00CB76A1">
        <w:rPr>
          <w:rFonts w:ascii="Times New Roman" w:hAnsi="Times New Roman"/>
          <w:b/>
          <w:sz w:val="28"/>
        </w:rPr>
        <w:t>List of Tables</w:t>
      </w:r>
      <w:bookmarkEnd w:id="14"/>
    </w:p>
    <w:p w14:paraId="55F31E32" w14:textId="77777777" w:rsidR="007F6E16" w:rsidRDefault="007F6E16">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42688312" w:history="1">
        <w:r w:rsidRPr="00A531F0">
          <w:rPr>
            <w:rStyle w:val="Hyperlink"/>
            <w:noProof/>
          </w:rPr>
          <w:t>Table I: DEER Difference Summary</w:t>
        </w:r>
        <w:r>
          <w:rPr>
            <w:noProof/>
            <w:webHidden/>
          </w:rPr>
          <w:tab/>
        </w:r>
        <w:r>
          <w:rPr>
            <w:noProof/>
            <w:webHidden/>
          </w:rPr>
          <w:fldChar w:fldCharType="begin"/>
        </w:r>
        <w:r>
          <w:rPr>
            <w:noProof/>
            <w:webHidden/>
          </w:rPr>
          <w:instrText xml:space="preserve"> PAGEREF _Toc442688312 \h </w:instrText>
        </w:r>
        <w:r>
          <w:rPr>
            <w:noProof/>
            <w:webHidden/>
          </w:rPr>
        </w:r>
        <w:r>
          <w:rPr>
            <w:noProof/>
            <w:webHidden/>
          </w:rPr>
          <w:fldChar w:fldCharType="separate"/>
        </w:r>
        <w:r>
          <w:rPr>
            <w:noProof/>
            <w:webHidden/>
          </w:rPr>
          <w:t>2</w:t>
        </w:r>
        <w:r>
          <w:rPr>
            <w:noProof/>
            <w:webHidden/>
          </w:rPr>
          <w:fldChar w:fldCharType="end"/>
        </w:r>
      </w:hyperlink>
    </w:p>
    <w:p w14:paraId="6ADA583A" w14:textId="77777777" w:rsidR="007F6E16" w:rsidRDefault="00672003">
      <w:pPr>
        <w:pStyle w:val="TableofFigures"/>
        <w:tabs>
          <w:tab w:val="right" w:leader="dot" w:pos="9350"/>
        </w:tabs>
        <w:rPr>
          <w:rFonts w:asciiTheme="minorHAnsi" w:eastAsiaTheme="minorEastAsia" w:hAnsiTheme="minorHAnsi" w:cstheme="minorBidi"/>
          <w:noProof/>
          <w:sz w:val="22"/>
          <w:szCs w:val="22"/>
        </w:rPr>
      </w:pPr>
      <w:hyperlink w:anchor="_Toc442688313" w:history="1">
        <w:r w:rsidR="007F6E16" w:rsidRPr="00A531F0">
          <w:rPr>
            <w:rStyle w:val="Hyperlink"/>
            <w:noProof/>
          </w:rPr>
          <w:t>Table II: Code Summary</w:t>
        </w:r>
        <w:r w:rsidR="007F6E16">
          <w:rPr>
            <w:noProof/>
            <w:webHidden/>
          </w:rPr>
          <w:tab/>
        </w:r>
        <w:r w:rsidR="007F6E16">
          <w:rPr>
            <w:noProof/>
            <w:webHidden/>
          </w:rPr>
          <w:fldChar w:fldCharType="begin"/>
        </w:r>
        <w:r w:rsidR="007F6E16">
          <w:rPr>
            <w:noProof/>
            <w:webHidden/>
          </w:rPr>
          <w:instrText xml:space="preserve"> PAGEREF _Toc442688313 \h </w:instrText>
        </w:r>
        <w:r w:rsidR="007F6E16">
          <w:rPr>
            <w:noProof/>
            <w:webHidden/>
          </w:rPr>
        </w:r>
        <w:r w:rsidR="007F6E16">
          <w:rPr>
            <w:noProof/>
            <w:webHidden/>
          </w:rPr>
          <w:fldChar w:fldCharType="separate"/>
        </w:r>
        <w:r w:rsidR="007F6E16">
          <w:rPr>
            <w:noProof/>
            <w:webHidden/>
          </w:rPr>
          <w:t>3</w:t>
        </w:r>
        <w:r w:rsidR="007F6E16">
          <w:rPr>
            <w:noProof/>
            <w:webHidden/>
          </w:rPr>
          <w:fldChar w:fldCharType="end"/>
        </w:r>
      </w:hyperlink>
    </w:p>
    <w:p w14:paraId="557790C5" w14:textId="77777777" w:rsidR="007F6E16" w:rsidRDefault="00672003">
      <w:pPr>
        <w:pStyle w:val="TableofFigures"/>
        <w:tabs>
          <w:tab w:val="right" w:leader="dot" w:pos="9350"/>
        </w:tabs>
        <w:rPr>
          <w:rFonts w:asciiTheme="minorHAnsi" w:eastAsiaTheme="minorEastAsia" w:hAnsiTheme="minorHAnsi" w:cstheme="minorBidi"/>
          <w:noProof/>
          <w:sz w:val="22"/>
          <w:szCs w:val="22"/>
        </w:rPr>
      </w:pPr>
      <w:hyperlink w:anchor="_Toc442688314" w:history="1">
        <w:r w:rsidR="007F6E16" w:rsidRPr="00A531F0">
          <w:rPr>
            <w:rStyle w:val="Hyperlink"/>
            <w:noProof/>
          </w:rPr>
          <w:t>Table III: GSIA</w:t>
        </w:r>
        <w:r w:rsidR="007F6E16">
          <w:rPr>
            <w:noProof/>
            <w:webHidden/>
          </w:rPr>
          <w:tab/>
        </w:r>
        <w:r w:rsidR="007F6E16">
          <w:rPr>
            <w:noProof/>
            <w:webHidden/>
          </w:rPr>
          <w:fldChar w:fldCharType="begin"/>
        </w:r>
        <w:r w:rsidR="007F6E16">
          <w:rPr>
            <w:noProof/>
            <w:webHidden/>
          </w:rPr>
          <w:instrText xml:space="preserve"> PAGEREF _Toc442688314 \h </w:instrText>
        </w:r>
        <w:r w:rsidR="007F6E16">
          <w:rPr>
            <w:noProof/>
            <w:webHidden/>
          </w:rPr>
        </w:r>
        <w:r w:rsidR="007F6E16">
          <w:rPr>
            <w:noProof/>
            <w:webHidden/>
          </w:rPr>
          <w:fldChar w:fldCharType="separate"/>
        </w:r>
        <w:r w:rsidR="007F6E16">
          <w:rPr>
            <w:noProof/>
            <w:webHidden/>
          </w:rPr>
          <w:t>5</w:t>
        </w:r>
        <w:r w:rsidR="007F6E16">
          <w:rPr>
            <w:noProof/>
            <w:webHidden/>
          </w:rPr>
          <w:fldChar w:fldCharType="end"/>
        </w:r>
      </w:hyperlink>
    </w:p>
    <w:p w14:paraId="66F9BE64" w14:textId="77777777" w:rsidR="007F6E16" w:rsidRDefault="00672003">
      <w:pPr>
        <w:pStyle w:val="TableofFigures"/>
        <w:tabs>
          <w:tab w:val="right" w:leader="dot" w:pos="9350"/>
        </w:tabs>
        <w:rPr>
          <w:rFonts w:asciiTheme="minorHAnsi" w:eastAsiaTheme="minorEastAsia" w:hAnsiTheme="minorHAnsi" w:cstheme="minorBidi"/>
          <w:noProof/>
          <w:sz w:val="22"/>
          <w:szCs w:val="22"/>
        </w:rPr>
      </w:pPr>
      <w:hyperlink w:anchor="_Toc442688315" w:history="1">
        <w:r w:rsidR="007F6E16" w:rsidRPr="00A531F0">
          <w:rPr>
            <w:rStyle w:val="Hyperlink"/>
            <w:noProof/>
          </w:rPr>
          <w:t>Table IV: Data and Assumptions, &amp; Conversion Factors</w:t>
        </w:r>
        <w:r w:rsidR="007F6E16">
          <w:rPr>
            <w:noProof/>
            <w:webHidden/>
          </w:rPr>
          <w:tab/>
        </w:r>
        <w:r w:rsidR="007F6E16">
          <w:rPr>
            <w:noProof/>
            <w:webHidden/>
          </w:rPr>
          <w:fldChar w:fldCharType="begin"/>
        </w:r>
        <w:r w:rsidR="007F6E16">
          <w:rPr>
            <w:noProof/>
            <w:webHidden/>
          </w:rPr>
          <w:instrText xml:space="preserve"> PAGEREF _Toc442688315 \h </w:instrText>
        </w:r>
        <w:r w:rsidR="007F6E16">
          <w:rPr>
            <w:noProof/>
            <w:webHidden/>
          </w:rPr>
        </w:r>
        <w:r w:rsidR="007F6E16">
          <w:rPr>
            <w:noProof/>
            <w:webHidden/>
          </w:rPr>
          <w:fldChar w:fldCharType="separate"/>
        </w:r>
        <w:r w:rsidR="007F6E16">
          <w:rPr>
            <w:noProof/>
            <w:webHidden/>
          </w:rPr>
          <w:t>6</w:t>
        </w:r>
        <w:r w:rsidR="007F6E16">
          <w:rPr>
            <w:noProof/>
            <w:webHidden/>
          </w:rPr>
          <w:fldChar w:fldCharType="end"/>
        </w:r>
      </w:hyperlink>
    </w:p>
    <w:p w14:paraId="1609E097" w14:textId="77777777" w:rsidR="007F6E16" w:rsidRDefault="00672003">
      <w:pPr>
        <w:pStyle w:val="TableofFigures"/>
        <w:tabs>
          <w:tab w:val="right" w:leader="dot" w:pos="9350"/>
        </w:tabs>
        <w:rPr>
          <w:rFonts w:asciiTheme="minorHAnsi" w:eastAsiaTheme="minorEastAsia" w:hAnsiTheme="minorHAnsi" w:cstheme="minorBidi"/>
          <w:noProof/>
          <w:sz w:val="22"/>
          <w:szCs w:val="22"/>
        </w:rPr>
      </w:pPr>
      <w:hyperlink w:anchor="_Toc442688316" w:history="1">
        <w:r w:rsidR="007F6E16" w:rsidRPr="00A531F0">
          <w:rPr>
            <w:rStyle w:val="Hyperlink"/>
            <w:noProof/>
          </w:rPr>
          <w:t>Table V: Water and Energy Variables</w:t>
        </w:r>
        <w:r w:rsidR="007F6E16">
          <w:rPr>
            <w:noProof/>
            <w:webHidden/>
          </w:rPr>
          <w:tab/>
        </w:r>
        <w:r w:rsidR="007F6E16">
          <w:rPr>
            <w:noProof/>
            <w:webHidden/>
          </w:rPr>
          <w:fldChar w:fldCharType="begin"/>
        </w:r>
        <w:r w:rsidR="007F6E16">
          <w:rPr>
            <w:noProof/>
            <w:webHidden/>
          </w:rPr>
          <w:instrText xml:space="preserve"> PAGEREF _Toc442688316 \h </w:instrText>
        </w:r>
        <w:r w:rsidR="007F6E16">
          <w:rPr>
            <w:noProof/>
            <w:webHidden/>
          </w:rPr>
        </w:r>
        <w:r w:rsidR="007F6E16">
          <w:rPr>
            <w:noProof/>
            <w:webHidden/>
          </w:rPr>
          <w:fldChar w:fldCharType="separate"/>
        </w:r>
        <w:r w:rsidR="007F6E16">
          <w:rPr>
            <w:noProof/>
            <w:webHidden/>
          </w:rPr>
          <w:t>7</w:t>
        </w:r>
        <w:r w:rsidR="007F6E16">
          <w:rPr>
            <w:noProof/>
            <w:webHidden/>
          </w:rPr>
          <w:fldChar w:fldCharType="end"/>
        </w:r>
      </w:hyperlink>
    </w:p>
    <w:p w14:paraId="13F9C7AA" w14:textId="77777777" w:rsidR="007F6E16" w:rsidRDefault="00672003">
      <w:pPr>
        <w:pStyle w:val="TableofFigures"/>
        <w:tabs>
          <w:tab w:val="right" w:leader="dot" w:pos="9350"/>
        </w:tabs>
        <w:rPr>
          <w:rFonts w:asciiTheme="minorHAnsi" w:eastAsiaTheme="minorEastAsia" w:hAnsiTheme="minorHAnsi" w:cstheme="minorBidi"/>
          <w:noProof/>
          <w:sz w:val="22"/>
          <w:szCs w:val="22"/>
        </w:rPr>
      </w:pPr>
      <w:hyperlink w:anchor="_Toc442688317" w:history="1">
        <w:r w:rsidR="007F6E16" w:rsidRPr="00A531F0">
          <w:rPr>
            <w:rStyle w:val="Hyperlink"/>
            <w:noProof/>
          </w:rPr>
          <w:t>Table VI: Water Consumption</w:t>
        </w:r>
        <w:r w:rsidR="007F6E16">
          <w:rPr>
            <w:noProof/>
            <w:webHidden/>
          </w:rPr>
          <w:tab/>
        </w:r>
        <w:r w:rsidR="007F6E16">
          <w:rPr>
            <w:noProof/>
            <w:webHidden/>
          </w:rPr>
          <w:fldChar w:fldCharType="begin"/>
        </w:r>
        <w:r w:rsidR="007F6E16">
          <w:rPr>
            <w:noProof/>
            <w:webHidden/>
          </w:rPr>
          <w:instrText xml:space="preserve"> PAGEREF _Toc442688317 \h </w:instrText>
        </w:r>
        <w:r w:rsidR="007F6E16">
          <w:rPr>
            <w:noProof/>
            <w:webHidden/>
          </w:rPr>
        </w:r>
        <w:r w:rsidR="007F6E16">
          <w:rPr>
            <w:noProof/>
            <w:webHidden/>
          </w:rPr>
          <w:fldChar w:fldCharType="separate"/>
        </w:r>
        <w:r w:rsidR="007F6E16">
          <w:rPr>
            <w:noProof/>
            <w:webHidden/>
          </w:rPr>
          <w:t>9</w:t>
        </w:r>
        <w:r w:rsidR="007F6E16">
          <w:rPr>
            <w:noProof/>
            <w:webHidden/>
          </w:rPr>
          <w:fldChar w:fldCharType="end"/>
        </w:r>
      </w:hyperlink>
    </w:p>
    <w:p w14:paraId="706D912F" w14:textId="77777777" w:rsidR="007F6E16" w:rsidRDefault="00672003">
      <w:pPr>
        <w:pStyle w:val="TableofFigures"/>
        <w:tabs>
          <w:tab w:val="right" w:leader="dot" w:pos="9350"/>
        </w:tabs>
        <w:rPr>
          <w:rFonts w:asciiTheme="minorHAnsi" w:eastAsiaTheme="minorEastAsia" w:hAnsiTheme="minorHAnsi" w:cstheme="minorBidi"/>
          <w:noProof/>
          <w:sz w:val="22"/>
          <w:szCs w:val="22"/>
        </w:rPr>
      </w:pPr>
      <w:hyperlink w:anchor="_Toc442688318" w:history="1">
        <w:r w:rsidR="007F6E16" w:rsidRPr="00A531F0">
          <w:rPr>
            <w:rStyle w:val="Hyperlink"/>
            <w:noProof/>
          </w:rPr>
          <w:t>Table VII: Normalization Factors</w:t>
        </w:r>
        <w:r w:rsidR="007F6E16">
          <w:rPr>
            <w:noProof/>
            <w:webHidden/>
          </w:rPr>
          <w:tab/>
        </w:r>
        <w:r w:rsidR="007F6E16">
          <w:rPr>
            <w:noProof/>
            <w:webHidden/>
          </w:rPr>
          <w:fldChar w:fldCharType="begin"/>
        </w:r>
        <w:r w:rsidR="007F6E16">
          <w:rPr>
            <w:noProof/>
            <w:webHidden/>
          </w:rPr>
          <w:instrText xml:space="preserve"> PAGEREF _Toc442688318 \h </w:instrText>
        </w:r>
        <w:r w:rsidR="007F6E16">
          <w:rPr>
            <w:noProof/>
            <w:webHidden/>
          </w:rPr>
        </w:r>
        <w:r w:rsidR="007F6E16">
          <w:rPr>
            <w:noProof/>
            <w:webHidden/>
          </w:rPr>
          <w:fldChar w:fldCharType="separate"/>
        </w:r>
        <w:r w:rsidR="007F6E16">
          <w:rPr>
            <w:noProof/>
            <w:webHidden/>
          </w:rPr>
          <w:t>10</w:t>
        </w:r>
        <w:r w:rsidR="007F6E16">
          <w:rPr>
            <w:noProof/>
            <w:webHidden/>
          </w:rPr>
          <w:fldChar w:fldCharType="end"/>
        </w:r>
      </w:hyperlink>
    </w:p>
    <w:p w14:paraId="36679C67" w14:textId="77777777" w:rsidR="007F6E16" w:rsidRDefault="00672003">
      <w:pPr>
        <w:pStyle w:val="TableofFigures"/>
        <w:tabs>
          <w:tab w:val="right" w:leader="dot" w:pos="9350"/>
        </w:tabs>
        <w:rPr>
          <w:rFonts w:asciiTheme="minorHAnsi" w:eastAsiaTheme="minorEastAsia" w:hAnsiTheme="minorHAnsi" w:cstheme="minorBidi"/>
          <w:noProof/>
          <w:sz w:val="22"/>
          <w:szCs w:val="22"/>
        </w:rPr>
      </w:pPr>
      <w:hyperlink w:anchor="_Toc442688319" w:history="1">
        <w:r w:rsidR="007F6E16" w:rsidRPr="00A531F0">
          <w:rPr>
            <w:rStyle w:val="Hyperlink"/>
            <w:noProof/>
          </w:rPr>
          <w:t xml:space="preserve">Table VIII: Annual Water Consumption Per Shower: NEW, ROB and </w:t>
        </w:r>
        <w:r w:rsidR="009F224C">
          <w:rPr>
            <w:rStyle w:val="Hyperlink"/>
            <w:noProof/>
          </w:rPr>
          <w:t>ER</w:t>
        </w:r>
        <w:r w:rsidR="007F6E16">
          <w:rPr>
            <w:noProof/>
            <w:webHidden/>
          </w:rPr>
          <w:tab/>
        </w:r>
        <w:r w:rsidR="007F6E16">
          <w:rPr>
            <w:noProof/>
            <w:webHidden/>
          </w:rPr>
          <w:fldChar w:fldCharType="begin"/>
        </w:r>
        <w:r w:rsidR="007F6E16">
          <w:rPr>
            <w:noProof/>
            <w:webHidden/>
          </w:rPr>
          <w:instrText xml:space="preserve"> PAGEREF _Toc442688319 \h </w:instrText>
        </w:r>
        <w:r w:rsidR="007F6E16">
          <w:rPr>
            <w:noProof/>
            <w:webHidden/>
          </w:rPr>
        </w:r>
        <w:r w:rsidR="007F6E16">
          <w:rPr>
            <w:noProof/>
            <w:webHidden/>
          </w:rPr>
          <w:fldChar w:fldCharType="separate"/>
        </w:r>
        <w:r w:rsidR="007F6E16">
          <w:rPr>
            <w:noProof/>
            <w:webHidden/>
          </w:rPr>
          <w:t>10</w:t>
        </w:r>
        <w:r w:rsidR="007F6E16">
          <w:rPr>
            <w:noProof/>
            <w:webHidden/>
          </w:rPr>
          <w:fldChar w:fldCharType="end"/>
        </w:r>
      </w:hyperlink>
    </w:p>
    <w:p w14:paraId="3FE7FDA6" w14:textId="77777777" w:rsidR="007F6E16" w:rsidRDefault="00672003">
      <w:pPr>
        <w:pStyle w:val="TableofFigures"/>
        <w:tabs>
          <w:tab w:val="right" w:leader="dot" w:pos="9350"/>
        </w:tabs>
        <w:rPr>
          <w:rFonts w:asciiTheme="minorHAnsi" w:eastAsiaTheme="minorEastAsia" w:hAnsiTheme="minorHAnsi" w:cstheme="minorBidi"/>
          <w:noProof/>
          <w:sz w:val="22"/>
          <w:szCs w:val="22"/>
        </w:rPr>
      </w:pPr>
      <w:hyperlink w:anchor="_Toc442688320" w:history="1">
        <w:r w:rsidR="007F6E16" w:rsidRPr="00A531F0">
          <w:rPr>
            <w:rStyle w:val="Hyperlink"/>
            <w:noProof/>
          </w:rPr>
          <w:t>Table IX: Annual Water Savings by Using Low Flow Showerheads</w:t>
        </w:r>
        <w:r w:rsidR="007F6E16">
          <w:rPr>
            <w:noProof/>
            <w:webHidden/>
          </w:rPr>
          <w:tab/>
        </w:r>
        <w:r w:rsidR="007F6E16">
          <w:rPr>
            <w:noProof/>
            <w:webHidden/>
          </w:rPr>
          <w:fldChar w:fldCharType="begin"/>
        </w:r>
        <w:r w:rsidR="007F6E16">
          <w:rPr>
            <w:noProof/>
            <w:webHidden/>
          </w:rPr>
          <w:instrText xml:space="preserve"> PAGEREF _Toc442688320 \h </w:instrText>
        </w:r>
        <w:r w:rsidR="007F6E16">
          <w:rPr>
            <w:noProof/>
            <w:webHidden/>
          </w:rPr>
        </w:r>
        <w:r w:rsidR="007F6E16">
          <w:rPr>
            <w:noProof/>
            <w:webHidden/>
          </w:rPr>
          <w:fldChar w:fldCharType="separate"/>
        </w:r>
        <w:r w:rsidR="007F6E16">
          <w:rPr>
            <w:noProof/>
            <w:webHidden/>
          </w:rPr>
          <w:t>10</w:t>
        </w:r>
        <w:r w:rsidR="007F6E16">
          <w:rPr>
            <w:noProof/>
            <w:webHidden/>
          </w:rPr>
          <w:fldChar w:fldCharType="end"/>
        </w:r>
      </w:hyperlink>
    </w:p>
    <w:p w14:paraId="41FAA82A" w14:textId="77777777" w:rsidR="007F6E16" w:rsidRDefault="00672003">
      <w:pPr>
        <w:pStyle w:val="TableofFigures"/>
        <w:tabs>
          <w:tab w:val="right" w:leader="dot" w:pos="9350"/>
        </w:tabs>
        <w:rPr>
          <w:rFonts w:asciiTheme="minorHAnsi" w:eastAsiaTheme="minorEastAsia" w:hAnsiTheme="minorHAnsi" w:cstheme="minorBidi"/>
          <w:noProof/>
          <w:sz w:val="22"/>
          <w:szCs w:val="22"/>
        </w:rPr>
      </w:pPr>
      <w:hyperlink w:anchor="_Toc442688321" w:history="1">
        <w:r w:rsidR="007F6E16" w:rsidRPr="00A531F0">
          <w:rPr>
            <w:rStyle w:val="Hyperlink"/>
            <w:noProof/>
          </w:rPr>
          <w:t>Table X: Annual Natural Gas Savings</w:t>
        </w:r>
        <w:r w:rsidR="007F6E16">
          <w:rPr>
            <w:noProof/>
            <w:webHidden/>
          </w:rPr>
          <w:tab/>
        </w:r>
        <w:r w:rsidR="007F6E16">
          <w:rPr>
            <w:noProof/>
            <w:webHidden/>
          </w:rPr>
          <w:fldChar w:fldCharType="begin"/>
        </w:r>
        <w:r w:rsidR="007F6E16">
          <w:rPr>
            <w:noProof/>
            <w:webHidden/>
          </w:rPr>
          <w:instrText xml:space="preserve"> PAGEREF _Toc442688321 \h </w:instrText>
        </w:r>
        <w:r w:rsidR="007F6E16">
          <w:rPr>
            <w:noProof/>
            <w:webHidden/>
          </w:rPr>
        </w:r>
        <w:r w:rsidR="007F6E16">
          <w:rPr>
            <w:noProof/>
            <w:webHidden/>
          </w:rPr>
          <w:fldChar w:fldCharType="separate"/>
        </w:r>
        <w:r w:rsidR="007F6E16">
          <w:rPr>
            <w:noProof/>
            <w:webHidden/>
          </w:rPr>
          <w:t>11</w:t>
        </w:r>
        <w:r w:rsidR="007F6E16">
          <w:rPr>
            <w:noProof/>
            <w:webHidden/>
          </w:rPr>
          <w:fldChar w:fldCharType="end"/>
        </w:r>
      </w:hyperlink>
    </w:p>
    <w:p w14:paraId="48122B73" w14:textId="77777777" w:rsidR="007F6E16" w:rsidRDefault="00672003">
      <w:pPr>
        <w:pStyle w:val="TableofFigures"/>
        <w:tabs>
          <w:tab w:val="right" w:leader="dot" w:pos="9350"/>
        </w:tabs>
        <w:rPr>
          <w:rFonts w:asciiTheme="minorHAnsi" w:eastAsiaTheme="minorEastAsia" w:hAnsiTheme="minorHAnsi" w:cstheme="minorBidi"/>
          <w:noProof/>
          <w:sz w:val="22"/>
          <w:szCs w:val="22"/>
        </w:rPr>
      </w:pPr>
      <w:hyperlink w:anchor="_Toc442688322" w:history="1">
        <w:r w:rsidR="007F6E16" w:rsidRPr="00A531F0">
          <w:rPr>
            <w:rStyle w:val="Hyperlink"/>
            <w:noProof/>
          </w:rPr>
          <w:t>Table XI: Sources for Data and Assumptions, Conversion Factors</w:t>
        </w:r>
        <w:r w:rsidR="007F6E16">
          <w:rPr>
            <w:noProof/>
            <w:webHidden/>
          </w:rPr>
          <w:tab/>
        </w:r>
        <w:r w:rsidR="007F6E16">
          <w:rPr>
            <w:noProof/>
            <w:webHidden/>
          </w:rPr>
          <w:fldChar w:fldCharType="begin"/>
        </w:r>
        <w:r w:rsidR="007F6E16">
          <w:rPr>
            <w:noProof/>
            <w:webHidden/>
          </w:rPr>
          <w:instrText xml:space="preserve"> PAGEREF _Toc442688322 \h </w:instrText>
        </w:r>
        <w:r w:rsidR="007F6E16">
          <w:rPr>
            <w:noProof/>
            <w:webHidden/>
          </w:rPr>
        </w:r>
        <w:r w:rsidR="007F6E16">
          <w:rPr>
            <w:noProof/>
            <w:webHidden/>
          </w:rPr>
          <w:fldChar w:fldCharType="separate"/>
        </w:r>
        <w:r w:rsidR="007F6E16">
          <w:rPr>
            <w:noProof/>
            <w:webHidden/>
          </w:rPr>
          <w:t>16</w:t>
        </w:r>
        <w:r w:rsidR="007F6E16">
          <w:rPr>
            <w:noProof/>
            <w:webHidden/>
          </w:rPr>
          <w:fldChar w:fldCharType="end"/>
        </w:r>
      </w:hyperlink>
    </w:p>
    <w:p w14:paraId="7C19AC98" w14:textId="77777777" w:rsidR="007F6E16" w:rsidRDefault="00672003">
      <w:pPr>
        <w:pStyle w:val="TableofFigures"/>
        <w:tabs>
          <w:tab w:val="right" w:leader="dot" w:pos="9350"/>
        </w:tabs>
        <w:rPr>
          <w:rFonts w:asciiTheme="minorHAnsi" w:eastAsiaTheme="minorEastAsia" w:hAnsiTheme="minorHAnsi" w:cstheme="minorBidi"/>
          <w:noProof/>
          <w:sz w:val="22"/>
          <w:szCs w:val="22"/>
        </w:rPr>
      </w:pPr>
      <w:hyperlink w:anchor="_Toc442688323" w:history="1">
        <w:r w:rsidR="007F6E16" w:rsidRPr="00A531F0">
          <w:rPr>
            <w:rStyle w:val="Hyperlink"/>
            <w:noProof/>
          </w:rPr>
          <w:t>Table XII: Weighted Average Number of Bathrooms (Showerheads) in the West Region</w:t>
        </w:r>
        <w:r w:rsidR="007F6E16">
          <w:rPr>
            <w:noProof/>
            <w:webHidden/>
          </w:rPr>
          <w:tab/>
        </w:r>
        <w:r w:rsidR="007F6E16">
          <w:rPr>
            <w:noProof/>
            <w:webHidden/>
          </w:rPr>
          <w:fldChar w:fldCharType="begin"/>
        </w:r>
        <w:r w:rsidR="007F6E16">
          <w:rPr>
            <w:noProof/>
            <w:webHidden/>
          </w:rPr>
          <w:instrText xml:space="preserve"> PAGEREF _Toc442688323 \h </w:instrText>
        </w:r>
        <w:r w:rsidR="007F6E16">
          <w:rPr>
            <w:noProof/>
            <w:webHidden/>
          </w:rPr>
        </w:r>
        <w:r w:rsidR="007F6E16">
          <w:rPr>
            <w:noProof/>
            <w:webHidden/>
          </w:rPr>
          <w:fldChar w:fldCharType="separate"/>
        </w:r>
        <w:r w:rsidR="007F6E16">
          <w:rPr>
            <w:noProof/>
            <w:webHidden/>
          </w:rPr>
          <w:t>17</w:t>
        </w:r>
        <w:r w:rsidR="007F6E16">
          <w:rPr>
            <w:noProof/>
            <w:webHidden/>
          </w:rPr>
          <w:fldChar w:fldCharType="end"/>
        </w:r>
      </w:hyperlink>
    </w:p>
    <w:p w14:paraId="24CB9183" w14:textId="77777777" w:rsidR="002F29DD" w:rsidRDefault="007F6E16" w:rsidP="00CB76A1">
      <w:pPr>
        <w:spacing w:line="276" w:lineRule="auto"/>
        <w:sectPr w:rsidR="002F29DD" w:rsidSect="00B50897">
          <w:footerReference w:type="even" r:id="rId14"/>
          <w:footerReference w:type="default" r:id="rId15"/>
          <w:endnotePr>
            <w:numFmt w:val="decimal"/>
          </w:endnotePr>
          <w:pgSz w:w="12240" w:h="15840" w:code="1"/>
          <w:pgMar w:top="1440" w:right="1440" w:bottom="1440" w:left="1440" w:header="720" w:footer="720" w:gutter="0"/>
          <w:pgNumType w:fmt="lowerRoman"/>
          <w:cols w:space="720"/>
          <w:docGrid w:linePitch="360"/>
        </w:sectPr>
      </w:pPr>
      <w:r>
        <w:fldChar w:fldCharType="end"/>
      </w:r>
    </w:p>
    <w:p w14:paraId="309A0391" w14:textId="77777777" w:rsidR="00312DC4" w:rsidRPr="00C85FCD" w:rsidRDefault="001C644E" w:rsidP="00E04FB6">
      <w:pPr>
        <w:pStyle w:val="SectionStyle"/>
      </w:pPr>
      <w:bookmarkStart w:id="17" w:name="_Toc442427764"/>
      <w:r w:rsidRPr="00C85FCD">
        <w:lastRenderedPageBreak/>
        <w:t>General Measure &amp; Baseline Data</w:t>
      </w:r>
      <w:bookmarkEnd w:id="17"/>
    </w:p>
    <w:p w14:paraId="1F879543" w14:textId="77777777" w:rsidR="00FA2CFD" w:rsidRPr="00312DC4" w:rsidRDefault="001C644E" w:rsidP="00E04FB6">
      <w:pPr>
        <w:pStyle w:val="SubsectionStyle"/>
      </w:pPr>
      <w:bookmarkStart w:id="18" w:name="_Toc214003083"/>
      <w:bookmarkStart w:id="19" w:name="_Toc442427765"/>
      <w:r w:rsidRPr="0035629E">
        <w:t>Measure &amp; Delivery Description</w:t>
      </w:r>
      <w:bookmarkEnd w:id="18"/>
      <w:bookmarkEnd w:id="19"/>
    </w:p>
    <w:p w14:paraId="2F75FF09" w14:textId="77777777" w:rsidR="00FA2CFD" w:rsidRPr="00FA2CFD" w:rsidRDefault="00346350" w:rsidP="00FA2CFD">
      <w:pPr>
        <w:rPr>
          <w:rFonts w:ascii="Times New Roman" w:hAnsi="Times New Roman"/>
        </w:rPr>
      </w:pPr>
      <w:r w:rsidRPr="00FA2CFD">
        <w:rPr>
          <w:rFonts w:ascii="Times New Roman" w:hAnsi="Times New Roman"/>
          <w:sz w:val="24"/>
        </w:rPr>
        <w:t xml:space="preserve">This </w:t>
      </w:r>
      <w:r w:rsidR="00BC71B0">
        <w:rPr>
          <w:rFonts w:ascii="Times New Roman" w:hAnsi="Times New Roman"/>
          <w:sz w:val="24"/>
        </w:rPr>
        <w:t xml:space="preserve">workpaper provides an </w:t>
      </w:r>
      <w:r w:rsidR="00FA2CFD" w:rsidRPr="00FA2CFD">
        <w:rPr>
          <w:rFonts w:ascii="Times New Roman" w:hAnsi="Times New Roman"/>
          <w:sz w:val="24"/>
        </w:rPr>
        <w:t xml:space="preserve">opportunity for energy savings by installing low-flow showerheads in residential households. This </w:t>
      </w:r>
      <w:r w:rsidR="00427AD8">
        <w:rPr>
          <w:rFonts w:ascii="Times New Roman" w:hAnsi="Times New Roman"/>
          <w:sz w:val="24"/>
        </w:rPr>
        <w:t>W</w:t>
      </w:r>
      <w:r w:rsidR="00FA2CFD" w:rsidRPr="00FA2CFD">
        <w:rPr>
          <w:rFonts w:ascii="Times New Roman" w:hAnsi="Times New Roman"/>
          <w:sz w:val="24"/>
        </w:rPr>
        <w:t xml:space="preserve">orkpaper </w:t>
      </w:r>
      <w:r>
        <w:rPr>
          <w:rFonts w:ascii="Times New Roman" w:hAnsi="Times New Roman"/>
          <w:sz w:val="24"/>
        </w:rPr>
        <w:t>details</w:t>
      </w:r>
      <w:r w:rsidR="00FA2CFD" w:rsidRPr="00FA2CFD">
        <w:rPr>
          <w:rFonts w:ascii="Times New Roman" w:hAnsi="Times New Roman"/>
          <w:sz w:val="24"/>
        </w:rPr>
        <w:t xml:space="preserve"> the energy savings </w:t>
      </w:r>
      <w:r w:rsidR="00BC71B0">
        <w:rPr>
          <w:rFonts w:ascii="Times New Roman" w:hAnsi="Times New Roman"/>
          <w:sz w:val="24"/>
        </w:rPr>
        <w:t>from</w:t>
      </w:r>
      <w:r w:rsidR="00FA2CFD" w:rsidRPr="00FA2CFD">
        <w:rPr>
          <w:rFonts w:ascii="Times New Roman" w:hAnsi="Times New Roman"/>
          <w:sz w:val="24"/>
        </w:rPr>
        <w:t xml:space="preserve"> </w:t>
      </w:r>
      <w:r>
        <w:rPr>
          <w:rFonts w:ascii="Times New Roman" w:hAnsi="Times New Roman"/>
          <w:sz w:val="24"/>
        </w:rPr>
        <w:t xml:space="preserve">the </w:t>
      </w:r>
      <w:r w:rsidR="00FA2CFD" w:rsidRPr="00FA2CFD">
        <w:rPr>
          <w:rFonts w:ascii="Times New Roman" w:hAnsi="Times New Roman"/>
          <w:sz w:val="24"/>
        </w:rPr>
        <w:t xml:space="preserve">installation of low flow showerheads </w:t>
      </w:r>
      <w:r>
        <w:rPr>
          <w:rFonts w:ascii="Times New Roman" w:hAnsi="Times New Roman"/>
          <w:sz w:val="24"/>
        </w:rPr>
        <w:t xml:space="preserve">rated </w:t>
      </w:r>
      <w:r w:rsidR="008E75B0">
        <w:rPr>
          <w:rFonts w:ascii="Times New Roman" w:hAnsi="Times New Roman"/>
          <w:sz w:val="24"/>
        </w:rPr>
        <w:t>at (</w:t>
      </w:r>
      <w:r>
        <w:rPr>
          <w:rFonts w:ascii="Times New Roman" w:hAnsi="Times New Roman"/>
          <w:sz w:val="24"/>
        </w:rPr>
        <w:t xml:space="preserve">1.0, 1.25, </w:t>
      </w:r>
      <w:r w:rsidR="008E75B0">
        <w:rPr>
          <w:rFonts w:ascii="Times New Roman" w:hAnsi="Times New Roman"/>
          <w:sz w:val="24"/>
        </w:rPr>
        <w:t>1.5,</w:t>
      </w:r>
      <w:r>
        <w:rPr>
          <w:rFonts w:ascii="Times New Roman" w:hAnsi="Times New Roman"/>
          <w:sz w:val="24"/>
        </w:rPr>
        <w:t xml:space="preserve"> 1.6 and 1.7) GPM</w:t>
      </w:r>
      <w:r w:rsidR="00FA2CFD" w:rsidRPr="00FA2CFD">
        <w:rPr>
          <w:rFonts w:ascii="Times New Roman" w:hAnsi="Times New Roman"/>
          <w:sz w:val="24"/>
        </w:rPr>
        <w:t xml:space="preserve"> </w:t>
      </w:r>
    </w:p>
    <w:p w14:paraId="5CC5D1FC" w14:textId="77777777" w:rsidR="00FA2CFD" w:rsidRPr="00FA2CFD" w:rsidRDefault="00FA2CFD" w:rsidP="009278AC">
      <w:pPr>
        <w:pStyle w:val="PR1"/>
        <w:spacing w:line="360" w:lineRule="auto"/>
        <w:rPr>
          <w:rFonts w:ascii="Times New Roman" w:hAnsi="Times New Roman"/>
          <w:b/>
          <w:sz w:val="24"/>
        </w:rPr>
      </w:pPr>
      <w:r w:rsidRPr="00FA2CFD">
        <w:rPr>
          <w:rFonts w:ascii="Times New Roman" w:hAnsi="Times New Roman"/>
          <w:b/>
          <w:sz w:val="24"/>
        </w:rPr>
        <w:t>Technical Description</w:t>
      </w:r>
    </w:p>
    <w:p w14:paraId="2C15A8F5" w14:textId="77777777" w:rsidR="00FA2CFD" w:rsidRPr="00C13229" w:rsidRDefault="00FA2CFD" w:rsidP="00FA2CFD">
      <w:pPr>
        <w:pStyle w:val="PR2"/>
        <w:numPr>
          <w:ilvl w:val="0"/>
          <w:numId w:val="0"/>
        </w:numPr>
        <w:ind w:left="1584" w:hanging="432"/>
        <w:rPr>
          <w:rFonts w:ascii="Times New Roman" w:hAnsi="Times New Roman"/>
          <w:i/>
          <w:sz w:val="24"/>
        </w:rPr>
      </w:pPr>
      <w:r w:rsidRPr="00C13229">
        <w:rPr>
          <w:rFonts w:ascii="Times New Roman" w:hAnsi="Times New Roman"/>
          <w:i/>
          <w:sz w:val="24"/>
        </w:rPr>
        <w:t>Low-Flow Showerhead</w:t>
      </w:r>
    </w:p>
    <w:p w14:paraId="55FF94DF" w14:textId="77777777" w:rsidR="00FA2CFD" w:rsidRPr="00FA2CFD" w:rsidRDefault="00FA2CFD" w:rsidP="00FA2CFD">
      <w:pPr>
        <w:ind w:left="1152"/>
        <w:rPr>
          <w:rFonts w:ascii="Times New Roman" w:hAnsi="Times New Roman"/>
          <w:sz w:val="24"/>
        </w:rPr>
      </w:pPr>
      <w:r w:rsidRPr="00FA2CFD">
        <w:rPr>
          <w:rFonts w:ascii="Times New Roman" w:hAnsi="Times New Roman"/>
          <w:sz w:val="24"/>
        </w:rPr>
        <w:t xml:space="preserve"> </w:t>
      </w:r>
      <w:r w:rsidR="000A4B33">
        <w:rPr>
          <w:rFonts w:ascii="Times New Roman" w:hAnsi="Times New Roman"/>
          <w:sz w:val="24"/>
        </w:rPr>
        <w:t>A</w:t>
      </w:r>
      <w:r w:rsidRPr="00FA2CFD">
        <w:rPr>
          <w:rFonts w:ascii="Times New Roman" w:hAnsi="Times New Roman"/>
          <w:sz w:val="24"/>
        </w:rPr>
        <w:t xml:space="preserve">bout 73% of </w:t>
      </w:r>
      <w:r w:rsidR="000A4B33">
        <w:rPr>
          <w:rFonts w:ascii="Times New Roman" w:hAnsi="Times New Roman"/>
          <w:sz w:val="24"/>
        </w:rPr>
        <w:t xml:space="preserve">the </w:t>
      </w:r>
      <w:r w:rsidRPr="00FA2CFD">
        <w:rPr>
          <w:rFonts w:ascii="Times New Roman" w:hAnsi="Times New Roman"/>
          <w:sz w:val="24"/>
        </w:rPr>
        <w:t>water used in a typical shower is hot</w:t>
      </w:r>
      <w:r w:rsidR="000A4B33">
        <w:rPr>
          <w:rFonts w:ascii="Times New Roman" w:hAnsi="Times New Roman"/>
          <w:sz w:val="24"/>
        </w:rPr>
        <w:t xml:space="preserve">. By reducing the flow rate </w:t>
      </w:r>
      <w:r w:rsidR="00B34233">
        <w:rPr>
          <w:rFonts w:ascii="Times New Roman" w:hAnsi="Times New Roman"/>
          <w:sz w:val="24"/>
        </w:rPr>
        <w:t xml:space="preserve">this device will </w:t>
      </w:r>
      <w:r w:rsidR="00B34233" w:rsidRPr="00FA2CFD">
        <w:rPr>
          <w:rFonts w:ascii="Times New Roman" w:hAnsi="Times New Roman"/>
          <w:sz w:val="24"/>
        </w:rPr>
        <w:t>reduc</w:t>
      </w:r>
      <w:r w:rsidR="00B34233">
        <w:rPr>
          <w:rFonts w:ascii="Times New Roman" w:hAnsi="Times New Roman"/>
          <w:sz w:val="24"/>
        </w:rPr>
        <w:t>e</w:t>
      </w:r>
      <w:r w:rsidR="00B34233" w:rsidRPr="00FA2CFD">
        <w:rPr>
          <w:rFonts w:ascii="Times New Roman" w:hAnsi="Times New Roman"/>
          <w:sz w:val="24"/>
        </w:rPr>
        <w:t xml:space="preserve"> </w:t>
      </w:r>
      <w:r w:rsidRPr="00FA2CFD">
        <w:rPr>
          <w:rFonts w:ascii="Times New Roman" w:hAnsi="Times New Roman"/>
          <w:sz w:val="24"/>
        </w:rPr>
        <w:t xml:space="preserve">the amount of water </w:t>
      </w:r>
      <w:r w:rsidR="00346350">
        <w:rPr>
          <w:rFonts w:ascii="Times New Roman" w:hAnsi="Times New Roman"/>
          <w:sz w:val="24"/>
        </w:rPr>
        <w:t>consumed</w:t>
      </w:r>
      <w:r w:rsidRPr="00FA2CFD">
        <w:rPr>
          <w:rFonts w:ascii="Times New Roman" w:hAnsi="Times New Roman"/>
          <w:sz w:val="24"/>
        </w:rPr>
        <w:t xml:space="preserve">.  As a result, the water heater </w:t>
      </w:r>
      <w:r w:rsidR="00346350">
        <w:rPr>
          <w:rFonts w:ascii="Times New Roman" w:hAnsi="Times New Roman"/>
          <w:sz w:val="24"/>
        </w:rPr>
        <w:t>energy load will decrease</w:t>
      </w:r>
      <w:r w:rsidRPr="00FA2CFD">
        <w:rPr>
          <w:rFonts w:ascii="Times New Roman" w:hAnsi="Times New Roman"/>
          <w:sz w:val="24"/>
        </w:rPr>
        <w:t>,</w:t>
      </w:r>
      <w:r w:rsidR="00B34233">
        <w:rPr>
          <w:rFonts w:ascii="Times New Roman" w:hAnsi="Times New Roman"/>
          <w:sz w:val="24"/>
        </w:rPr>
        <w:t xml:space="preserve"> thus</w:t>
      </w:r>
      <w:r w:rsidRPr="00FA2CFD">
        <w:rPr>
          <w:rFonts w:ascii="Times New Roman" w:hAnsi="Times New Roman"/>
          <w:sz w:val="24"/>
        </w:rPr>
        <w:t xml:space="preserve"> </w:t>
      </w:r>
      <w:r w:rsidR="00346350">
        <w:rPr>
          <w:rFonts w:ascii="Times New Roman" w:hAnsi="Times New Roman"/>
          <w:sz w:val="24"/>
        </w:rPr>
        <w:t>yielding energy and water</w:t>
      </w:r>
      <w:r w:rsidRPr="00FA2CFD">
        <w:rPr>
          <w:rFonts w:ascii="Times New Roman" w:hAnsi="Times New Roman"/>
          <w:sz w:val="24"/>
        </w:rPr>
        <w:t xml:space="preserve"> savings</w:t>
      </w:r>
      <w:r w:rsidRPr="00FA2CFD">
        <w:rPr>
          <w:rStyle w:val="EndnoteReference"/>
          <w:rFonts w:ascii="Times New Roman" w:hAnsi="Times New Roman"/>
          <w:sz w:val="24"/>
        </w:rPr>
        <w:endnoteReference w:id="1"/>
      </w:r>
      <w:r w:rsidRPr="00FA2CFD">
        <w:rPr>
          <w:rFonts w:ascii="Times New Roman" w:hAnsi="Times New Roman"/>
          <w:sz w:val="24"/>
        </w:rPr>
        <w:t xml:space="preserve">.  </w:t>
      </w:r>
    </w:p>
    <w:p w14:paraId="1ECF5D13" w14:textId="77777777" w:rsidR="00FA2CFD" w:rsidRPr="0035629E" w:rsidRDefault="00FA2CFD" w:rsidP="009278AC">
      <w:pPr>
        <w:pStyle w:val="PR1"/>
        <w:spacing w:line="360" w:lineRule="auto"/>
        <w:rPr>
          <w:rFonts w:ascii="Times New Roman" w:hAnsi="Times New Roman"/>
          <w:b/>
          <w:sz w:val="24"/>
        </w:rPr>
      </w:pPr>
      <w:r w:rsidRPr="0035629E">
        <w:rPr>
          <w:rFonts w:ascii="Times New Roman" w:hAnsi="Times New Roman"/>
          <w:b/>
          <w:sz w:val="24"/>
        </w:rPr>
        <w:t>Program Restrictions and Guidelines</w:t>
      </w:r>
    </w:p>
    <w:p w14:paraId="14326890" w14:textId="77777777" w:rsidR="00FA2CFD" w:rsidRPr="00C13229" w:rsidRDefault="00FA2CFD" w:rsidP="00FA2CFD">
      <w:pPr>
        <w:pStyle w:val="PR2"/>
        <w:numPr>
          <w:ilvl w:val="0"/>
          <w:numId w:val="0"/>
        </w:numPr>
        <w:ind w:left="1584" w:hanging="432"/>
        <w:rPr>
          <w:rFonts w:ascii="Times New Roman" w:hAnsi="Times New Roman"/>
          <w:i/>
          <w:sz w:val="24"/>
        </w:rPr>
      </w:pPr>
      <w:r w:rsidRPr="00C13229">
        <w:rPr>
          <w:rFonts w:ascii="Times New Roman" w:hAnsi="Times New Roman"/>
          <w:i/>
          <w:sz w:val="24"/>
        </w:rPr>
        <w:t>Terms and Conditions</w:t>
      </w:r>
    </w:p>
    <w:p w14:paraId="6CE21ACD" w14:textId="77777777" w:rsidR="0035629E" w:rsidRPr="0035629E" w:rsidRDefault="0035629E" w:rsidP="004D4216">
      <w:pPr>
        <w:numPr>
          <w:ilvl w:val="0"/>
          <w:numId w:val="7"/>
        </w:numPr>
        <w:rPr>
          <w:rFonts w:ascii="Times New Roman" w:hAnsi="Times New Roman"/>
          <w:sz w:val="24"/>
        </w:rPr>
      </w:pPr>
      <w:r w:rsidRPr="0035629E">
        <w:rPr>
          <w:rFonts w:ascii="Times New Roman" w:hAnsi="Times New Roman"/>
          <w:sz w:val="24"/>
        </w:rPr>
        <w:t xml:space="preserve">Make and model number must be included with a copy of </w:t>
      </w:r>
      <w:r w:rsidR="00346350">
        <w:rPr>
          <w:rFonts w:ascii="Times New Roman" w:hAnsi="Times New Roman"/>
          <w:sz w:val="24"/>
        </w:rPr>
        <w:t>the purchase</w:t>
      </w:r>
      <w:r w:rsidRPr="0035629E">
        <w:rPr>
          <w:rFonts w:ascii="Times New Roman" w:hAnsi="Times New Roman"/>
          <w:sz w:val="24"/>
        </w:rPr>
        <w:t xml:space="preserve"> receipt</w:t>
      </w:r>
    </w:p>
    <w:p w14:paraId="392B170B" w14:textId="77777777" w:rsidR="0035629E" w:rsidRPr="0035629E" w:rsidRDefault="000A7C8D" w:rsidP="004D4216">
      <w:pPr>
        <w:numPr>
          <w:ilvl w:val="0"/>
          <w:numId w:val="7"/>
        </w:numPr>
        <w:rPr>
          <w:rFonts w:ascii="Times New Roman" w:hAnsi="Times New Roman"/>
          <w:sz w:val="24"/>
        </w:rPr>
      </w:pPr>
      <w:r>
        <w:rPr>
          <w:rFonts w:ascii="Times New Roman" w:hAnsi="Times New Roman"/>
          <w:sz w:val="24"/>
        </w:rPr>
        <w:t xml:space="preserve">Water heating source must combust natural </w:t>
      </w:r>
      <w:r w:rsidR="0035629E" w:rsidRPr="0035629E">
        <w:rPr>
          <w:rFonts w:ascii="Times New Roman" w:hAnsi="Times New Roman"/>
          <w:sz w:val="24"/>
        </w:rPr>
        <w:t>gas distributed by SEU.</w:t>
      </w:r>
    </w:p>
    <w:p w14:paraId="451FE27A" w14:textId="77777777" w:rsidR="0035629E" w:rsidRDefault="0035629E" w:rsidP="004D4216">
      <w:pPr>
        <w:numPr>
          <w:ilvl w:val="0"/>
          <w:numId w:val="7"/>
        </w:numPr>
        <w:rPr>
          <w:rFonts w:ascii="Times New Roman" w:hAnsi="Times New Roman"/>
          <w:sz w:val="24"/>
        </w:rPr>
      </w:pPr>
      <w:r w:rsidRPr="0035629E">
        <w:rPr>
          <w:rFonts w:ascii="Times New Roman" w:hAnsi="Times New Roman"/>
          <w:sz w:val="24"/>
        </w:rPr>
        <w:t xml:space="preserve">Low-flow showerhead </w:t>
      </w:r>
      <w:r w:rsidR="000A7C8D">
        <w:rPr>
          <w:rFonts w:ascii="Times New Roman" w:hAnsi="Times New Roman"/>
          <w:sz w:val="24"/>
        </w:rPr>
        <w:t>shall meet the requirements of</w:t>
      </w:r>
      <w:r w:rsidR="00696267">
        <w:rPr>
          <w:rFonts w:ascii="Times New Roman" w:hAnsi="Times New Roman"/>
          <w:sz w:val="24"/>
        </w:rPr>
        <w:t xml:space="preserve"> </w:t>
      </w:r>
      <w:r w:rsidRPr="0035629E">
        <w:rPr>
          <w:rFonts w:ascii="Times New Roman" w:hAnsi="Times New Roman"/>
          <w:sz w:val="24"/>
        </w:rPr>
        <w:t>test procedure ANSI/ASME A112.18.1-2000, Section 5.5</w:t>
      </w:r>
    </w:p>
    <w:p w14:paraId="73404838" w14:textId="77777777" w:rsidR="0035629E" w:rsidRPr="0035629E" w:rsidRDefault="0035629E" w:rsidP="009278AC">
      <w:pPr>
        <w:pStyle w:val="PR1"/>
        <w:spacing w:line="360" w:lineRule="auto"/>
        <w:rPr>
          <w:rFonts w:ascii="Times New Roman" w:hAnsi="Times New Roman"/>
          <w:b/>
          <w:sz w:val="24"/>
        </w:rPr>
      </w:pPr>
      <w:r w:rsidRPr="0035629E">
        <w:rPr>
          <w:rFonts w:ascii="Times New Roman" w:hAnsi="Times New Roman"/>
          <w:b/>
          <w:sz w:val="24"/>
        </w:rPr>
        <w:t>Market Applicability</w:t>
      </w:r>
    </w:p>
    <w:p w14:paraId="041F8DC0" w14:textId="77777777" w:rsidR="00940A75" w:rsidRPr="008A3F13" w:rsidRDefault="0035629E" w:rsidP="008A3F13">
      <w:pPr>
        <w:ind w:left="1152"/>
        <w:rPr>
          <w:rFonts w:ascii="Times New Roman" w:hAnsi="Times New Roman"/>
          <w:color w:val="FF0000"/>
          <w:sz w:val="24"/>
        </w:rPr>
      </w:pPr>
      <w:r w:rsidRPr="0035629E">
        <w:rPr>
          <w:rFonts w:ascii="Times New Roman" w:hAnsi="Times New Roman"/>
          <w:sz w:val="24"/>
        </w:rPr>
        <w:t xml:space="preserve">Measures presented in this </w:t>
      </w:r>
      <w:r w:rsidR="00C57F5B">
        <w:rPr>
          <w:rFonts w:ascii="Times New Roman" w:hAnsi="Times New Roman"/>
          <w:sz w:val="24"/>
        </w:rPr>
        <w:t>work</w:t>
      </w:r>
      <w:r w:rsidRPr="0035629E">
        <w:rPr>
          <w:rFonts w:ascii="Times New Roman" w:hAnsi="Times New Roman"/>
          <w:sz w:val="24"/>
        </w:rPr>
        <w:t>paper apply to single-family and multi-family residential households</w:t>
      </w:r>
      <w:r w:rsidR="000A4B33">
        <w:rPr>
          <w:rFonts w:ascii="Times New Roman" w:hAnsi="Times New Roman"/>
          <w:sz w:val="24"/>
        </w:rPr>
        <w:t xml:space="preserve"> in the SCG service territory</w:t>
      </w:r>
      <w:r w:rsidRPr="0035629E">
        <w:rPr>
          <w:rFonts w:ascii="Times New Roman" w:hAnsi="Times New Roman"/>
          <w:sz w:val="24"/>
        </w:rPr>
        <w:t>.</w:t>
      </w:r>
    </w:p>
    <w:p w14:paraId="498DA689" w14:textId="77777777" w:rsidR="00F14F38" w:rsidRPr="00F14F38" w:rsidRDefault="001C644E" w:rsidP="00E04FB6">
      <w:pPr>
        <w:pStyle w:val="SubsectionStyle"/>
      </w:pPr>
      <w:bookmarkStart w:id="20" w:name="_Toc214003084"/>
      <w:bookmarkStart w:id="21" w:name="_Toc442427766"/>
      <w:r w:rsidRPr="008A3F13">
        <w:t>DEER Differences Analysis</w:t>
      </w:r>
      <w:bookmarkEnd w:id="20"/>
      <w:bookmarkEnd w:id="21"/>
    </w:p>
    <w:p w14:paraId="5A3AC0EA" w14:textId="77777777" w:rsidR="00F14F38" w:rsidRPr="0002524D" w:rsidRDefault="00F14F38" w:rsidP="00F14F38">
      <w:pPr>
        <w:rPr>
          <w:rFonts w:ascii="Times New Roman" w:hAnsi="Times New Roman"/>
          <w:i/>
          <w:sz w:val="24"/>
        </w:rPr>
      </w:pPr>
      <w:r w:rsidRPr="0002524D">
        <w:rPr>
          <w:rFonts w:ascii="Times New Roman" w:hAnsi="Times New Roman"/>
          <w:i/>
          <w:sz w:val="24"/>
        </w:rPr>
        <w:t>Low-flow Showerheads</w:t>
      </w:r>
    </w:p>
    <w:p w14:paraId="1B07C779" w14:textId="77777777" w:rsidR="00F14F38" w:rsidRPr="0002524D" w:rsidRDefault="004F0DA8" w:rsidP="00F14F38">
      <w:pPr>
        <w:rPr>
          <w:rFonts w:ascii="Times New Roman" w:hAnsi="Times New Roman"/>
          <w:sz w:val="24"/>
        </w:rPr>
      </w:pPr>
      <w:r>
        <w:rPr>
          <w:rFonts w:ascii="Times New Roman" w:hAnsi="Times New Roman"/>
          <w:sz w:val="24"/>
        </w:rPr>
        <w:t>There are</w:t>
      </w:r>
      <w:r w:rsidR="00F14F38" w:rsidRPr="0002524D">
        <w:rPr>
          <w:rFonts w:ascii="Times New Roman" w:hAnsi="Times New Roman"/>
          <w:sz w:val="24"/>
        </w:rPr>
        <w:t xml:space="preserve"> </w:t>
      </w:r>
      <w:r w:rsidR="00DF2913">
        <w:rPr>
          <w:rFonts w:ascii="Times New Roman" w:hAnsi="Times New Roman"/>
          <w:sz w:val="24"/>
        </w:rPr>
        <w:t>current</w:t>
      </w:r>
      <w:r>
        <w:rPr>
          <w:rFonts w:ascii="Times New Roman" w:hAnsi="Times New Roman"/>
          <w:sz w:val="24"/>
        </w:rPr>
        <w:t>ly no</w:t>
      </w:r>
      <w:r w:rsidR="00DF2913">
        <w:rPr>
          <w:rFonts w:ascii="Times New Roman" w:hAnsi="Times New Roman"/>
          <w:sz w:val="24"/>
        </w:rPr>
        <w:t xml:space="preserve"> </w:t>
      </w:r>
      <w:r w:rsidR="00F14F38" w:rsidRPr="0002524D">
        <w:rPr>
          <w:rFonts w:ascii="Times New Roman" w:hAnsi="Times New Roman"/>
          <w:sz w:val="24"/>
        </w:rPr>
        <w:t>DEER measures applicable for low-flow showerheads</w:t>
      </w:r>
      <w:r w:rsidR="00F14F38" w:rsidRPr="0002524D">
        <w:rPr>
          <w:rFonts w:ascii="Times New Roman" w:hAnsi="Times New Roman"/>
          <w:sz w:val="24"/>
        </w:rPr>
        <w:fldChar w:fldCharType="begin"/>
      </w:r>
      <w:r w:rsidR="00F14F38" w:rsidRPr="0002524D">
        <w:rPr>
          <w:rFonts w:ascii="Times New Roman" w:hAnsi="Times New Roman"/>
          <w:sz w:val="24"/>
        </w:rPr>
        <w:instrText xml:space="preserve"> XE "showerheads" </w:instrText>
      </w:r>
      <w:r w:rsidR="00F14F38" w:rsidRPr="0002524D">
        <w:rPr>
          <w:rFonts w:ascii="Times New Roman" w:hAnsi="Times New Roman"/>
          <w:sz w:val="24"/>
        </w:rPr>
        <w:fldChar w:fldCharType="end"/>
      </w:r>
      <w:r w:rsidR="00F14F38" w:rsidRPr="0002524D">
        <w:rPr>
          <w:rFonts w:ascii="Times New Roman" w:hAnsi="Times New Roman"/>
          <w:sz w:val="24"/>
        </w:rPr>
        <w:t xml:space="preserve"> </w:t>
      </w:r>
      <w:r w:rsidR="00347AC2">
        <w:rPr>
          <w:rFonts w:ascii="Times New Roman" w:hAnsi="Times New Roman"/>
          <w:sz w:val="24"/>
        </w:rPr>
        <w:t xml:space="preserve"> having a lower operating </w:t>
      </w:r>
      <w:r w:rsidR="00F14F38" w:rsidRPr="0002524D">
        <w:rPr>
          <w:rFonts w:ascii="Times New Roman" w:hAnsi="Times New Roman"/>
          <w:sz w:val="24"/>
        </w:rPr>
        <w:t>(</w:t>
      </w:r>
      <w:r w:rsidR="004D5C4D">
        <w:rPr>
          <w:rFonts w:ascii="Times New Roman" w:hAnsi="Times New Roman"/>
          <w:sz w:val="24"/>
        </w:rPr>
        <w:t>GPM</w:t>
      </w:r>
      <w:r w:rsidR="00F14F38" w:rsidRPr="0002524D">
        <w:rPr>
          <w:rFonts w:ascii="Times New Roman" w:hAnsi="Times New Roman"/>
          <w:sz w:val="24"/>
        </w:rPr>
        <w:t>)</w:t>
      </w:r>
      <w:r w:rsidR="00347AC2">
        <w:rPr>
          <w:rFonts w:ascii="Times New Roman" w:hAnsi="Times New Roman"/>
          <w:sz w:val="24"/>
        </w:rPr>
        <w:t xml:space="preserve"> than the current Tittle 20 code</w:t>
      </w:r>
      <w:r w:rsidR="00F14F38" w:rsidRPr="0002524D">
        <w:rPr>
          <w:rFonts w:ascii="Times New Roman" w:hAnsi="Times New Roman"/>
          <w:sz w:val="24"/>
        </w:rPr>
        <w:fldChar w:fldCharType="begin"/>
      </w:r>
      <w:r w:rsidR="00F14F38" w:rsidRPr="0002524D">
        <w:rPr>
          <w:rFonts w:ascii="Times New Roman" w:hAnsi="Times New Roman"/>
          <w:sz w:val="24"/>
        </w:rPr>
        <w:instrText xml:space="preserve"> XE "gpm" </w:instrText>
      </w:r>
      <w:r w:rsidR="00F14F38" w:rsidRPr="0002524D">
        <w:rPr>
          <w:rFonts w:ascii="Times New Roman" w:hAnsi="Times New Roman"/>
          <w:sz w:val="24"/>
        </w:rPr>
        <w:fldChar w:fldCharType="end"/>
      </w:r>
      <w:r>
        <w:rPr>
          <w:rFonts w:ascii="Times New Roman" w:hAnsi="Times New Roman"/>
          <w:sz w:val="24"/>
        </w:rPr>
        <w:t xml:space="preserve"> </w:t>
      </w:r>
      <w:r w:rsidR="000139AC" w:rsidRPr="0002524D">
        <w:rPr>
          <w:rFonts w:ascii="Times New Roman" w:hAnsi="Times New Roman"/>
          <w:sz w:val="24"/>
        </w:rPr>
        <w:t xml:space="preserve">. </w:t>
      </w:r>
      <w:r w:rsidR="004D5C4D">
        <w:rPr>
          <w:rFonts w:ascii="Times New Roman" w:hAnsi="Times New Roman"/>
          <w:sz w:val="24"/>
        </w:rPr>
        <w:t xml:space="preserve">Energy savings will vary with each flowrate. </w:t>
      </w:r>
      <w:r w:rsidR="00F14F38" w:rsidRPr="0002524D">
        <w:rPr>
          <w:rFonts w:ascii="Times New Roman" w:hAnsi="Times New Roman"/>
          <w:sz w:val="24"/>
        </w:rPr>
        <w:t xml:space="preserve"> </w:t>
      </w:r>
    </w:p>
    <w:p w14:paraId="147C271B" w14:textId="77777777" w:rsidR="00F14F38" w:rsidRPr="008A3F13" w:rsidRDefault="00F14F38" w:rsidP="00F14F38">
      <w:pPr>
        <w:rPr>
          <w:rFonts w:ascii="Times New Roman" w:hAnsi="Times New Roman"/>
          <w:color w:val="FF0000"/>
          <w:sz w:val="24"/>
        </w:rPr>
      </w:pPr>
    </w:p>
    <w:p w14:paraId="79F4E87C" w14:textId="77777777" w:rsidR="00F14F38" w:rsidRPr="007970AE" w:rsidRDefault="00F14F38" w:rsidP="00F14F38">
      <w:pPr>
        <w:rPr>
          <w:rFonts w:ascii="Times New Roman" w:hAnsi="Times New Roman"/>
          <w:sz w:val="24"/>
        </w:rPr>
      </w:pPr>
      <w:r w:rsidRPr="007970AE">
        <w:rPr>
          <w:rFonts w:ascii="Times New Roman" w:hAnsi="Times New Roman"/>
          <w:sz w:val="24"/>
        </w:rPr>
        <w:t>The 2004-05 DEER Methodology</w:t>
      </w:r>
      <w:r w:rsidRPr="007970AE">
        <w:rPr>
          <w:rStyle w:val="EndnoteReference"/>
          <w:rFonts w:ascii="Times New Roman" w:hAnsi="Times New Roman"/>
          <w:sz w:val="24"/>
        </w:rPr>
        <w:endnoteReference w:id="2"/>
      </w:r>
      <w:r w:rsidRPr="007970AE">
        <w:rPr>
          <w:rFonts w:ascii="Times New Roman" w:hAnsi="Times New Roman"/>
          <w:sz w:val="24"/>
        </w:rPr>
        <w:t xml:space="preserve"> involved calculating the savings estimates as a percentage of the base water heat end-use unit energy consumption (UEC).  For Low-Flow Showerheads, savings were 4% of the base water heat end-use.  Multi-family base water heat end-use energy consumption was assumed to be between 76% and 82% of the single-family base water heat end-use.  Water heating end-use was varied by utility service territory.  </w:t>
      </w:r>
      <w:r w:rsidR="00C57F5B">
        <w:rPr>
          <w:rFonts w:ascii="Times New Roman" w:hAnsi="Times New Roman"/>
          <w:sz w:val="24"/>
        </w:rPr>
        <w:t>The performance of</w:t>
      </w:r>
      <w:r w:rsidRPr="007970AE">
        <w:rPr>
          <w:rFonts w:ascii="Times New Roman" w:hAnsi="Times New Roman"/>
          <w:sz w:val="24"/>
        </w:rPr>
        <w:t xml:space="preserve"> water heaters w</w:t>
      </w:r>
      <w:r w:rsidR="00C57F5B">
        <w:rPr>
          <w:rFonts w:ascii="Times New Roman" w:hAnsi="Times New Roman"/>
          <w:sz w:val="24"/>
        </w:rPr>
        <w:t>as</w:t>
      </w:r>
      <w:r w:rsidRPr="007970AE">
        <w:rPr>
          <w:rFonts w:ascii="Times New Roman" w:hAnsi="Times New Roman"/>
          <w:sz w:val="24"/>
        </w:rPr>
        <w:t xml:space="preserve"> assumed to </w:t>
      </w:r>
      <w:r w:rsidR="00C57F5B">
        <w:rPr>
          <w:rFonts w:ascii="Times New Roman" w:hAnsi="Times New Roman"/>
          <w:sz w:val="24"/>
        </w:rPr>
        <w:t>have an</w:t>
      </w:r>
      <w:r w:rsidRPr="007970AE">
        <w:rPr>
          <w:rFonts w:ascii="Times New Roman" w:hAnsi="Times New Roman"/>
          <w:sz w:val="24"/>
        </w:rPr>
        <w:t xml:space="preserve"> EF = </w:t>
      </w:r>
      <w:r w:rsidR="00DF2913">
        <w:rPr>
          <w:rFonts w:ascii="Times New Roman" w:hAnsi="Times New Roman"/>
          <w:sz w:val="24"/>
        </w:rPr>
        <w:t>0.60</w:t>
      </w:r>
      <w:r w:rsidRPr="007970AE">
        <w:rPr>
          <w:rFonts w:ascii="Times New Roman" w:hAnsi="Times New Roman"/>
          <w:sz w:val="24"/>
        </w:rPr>
        <w:t xml:space="preserve">.  Also, the base case flow was assumed to be 2.5 </w:t>
      </w:r>
      <w:r w:rsidR="00585DB3">
        <w:rPr>
          <w:rFonts w:ascii="Times New Roman" w:hAnsi="Times New Roman"/>
          <w:sz w:val="24"/>
        </w:rPr>
        <w:t>GPM</w:t>
      </w:r>
      <w:r w:rsidRPr="007970AE">
        <w:rPr>
          <w:rFonts w:ascii="Times New Roman" w:hAnsi="Times New Roman"/>
          <w:sz w:val="24"/>
        </w:rPr>
        <w:t xml:space="preserve"> with </w:t>
      </w:r>
      <w:r w:rsidR="003032DB">
        <w:rPr>
          <w:rFonts w:ascii="Times New Roman" w:hAnsi="Times New Roman"/>
          <w:sz w:val="24"/>
        </w:rPr>
        <w:t>a</w:t>
      </w:r>
      <w:r w:rsidRPr="007970AE">
        <w:rPr>
          <w:rFonts w:ascii="Times New Roman" w:hAnsi="Times New Roman"/>
          <w:sz w:val="24"/>
        </w:rPr>
        <w:t xml:space="preserve"> measure flow</w:t>
      </w:r>
      <w:r w:rsidR="003032DB">
        <w:rPr>
          <w:rFonts w:ascii="Times New Roman" w:hAnsi="Times New Roman"/>
          <w:sz w:val="24"/>
        </w:rPr>
        <w:t xml:space="preserve"> rate</w:t>
      </w:r>
      <w:r w:rsidRPr="007970AE">
        <w:rPr>
          <w:rFonts w:ascii="Times New Roman" w:hAnsi="Times New Roman"/>
          <w:sz w:val="24"/>
        </w:rPr>
        <w:t xml:space="preserve"> </w:t>
      </w:r>
      <w:r w:rsidR="003032DB">
        <w:rPr>
          <w:rFonts w:ascii="Times New Roman" w:hAnsi="Times New Roman"/>
          <w:sz w:val="24"/>
        </w:rPr>
        <w:t>of</w:t>
      </w:r>
      <w:r w:rsidRPr="007970AE">
        <w:rPr>
          <w:rFonts w:ascii="Times New Roman" w:hAnsi="Times New Roman"/>
          <w:sz w:val="24"/>
        </w:rPr>
        <w:t xml:space="preserve"> 2.0 </w:t>
      </w:r>
      <w:r w:rsidR="003032DB">
        <w:rPr>
          <w:rFonts w:ascii="Times New Roman" w:hAnsi="Times New Roman"/>
          <w:sz w:val="24"/>
        </w:rPr>
        <w:t>GPM</w:t>
      </w:r>
      <w:r w:rsidRPr="007970AE">
        <w:rPr>
          <w:rFonts w:ascii="Times New Roman" w:hAnsi="Times New Roman"/>
          <w:sz w:val="24"/>
        </w:rPr>
        <w:t>.</w:t>
      </w:r>
    </w:p>
    <w:p w14:paraId="4AF577F7" w14:textId="77777777" w:rsidR="00F14F38" w:rsidRPr="008A3F13" w:rsidRDefault="00F14F38" w:rsidP="00F14F38">
      <w:pPr>
        <w:rPr>
          <w:rFonts w:ascii="Times New Roman" w:hAnsi="Times New Roman"/>
          <w:color w:val="FF0000"/>
          <w:sz w:val="24"/>
        </w:rPr>
      </w:pPr>
    </w:p>
    <w:p w14:paraId="460811E7" w14:textId="77777777" w:rsidR="00F14F38" w:rsidRPr="0002524D" w:rsidRDefault="00F14F38" w:rsidP="00F14F38">
      <w:pPr>
        <w:rPr>
          <w:rFonts w:ascii="Times New Roman" w:hAnsi="Times New Roman"/>
          <w:sz w:val="24"/>
        </w:rPr>
      </w:pPr>
      <w:r w:rsidRPr="0002524D">
        <w:rPr>
          <w:rFonts w:ascii="Times New Roman" w:hAnsi="Times New Roman"/>
          <w:sz w:val="24"/>
        </w:rPr>
        <w:t xml:space="preserve">The methodology employed in this </w:t>
      </w:r>
      <w:r w:rsidR="00674EBC">
        <w:rPr>
          <w:rFonts w:ascii="Times New Roman" w:hAnsi="Times New Roman"/>
          <w:sz w:val="24"/>
        </w:rPr>
        <w:t>Workpaper</w:t>
      </w:r>
      <w:r w:rsidRPr="0002524D">
        <w:rPr>
          <w:rFonts w:ascii="Times New Roman" w:hAnsi="Times New Roman"/>
          <w:sz w:val="24"/>
        </w:rPr>
        <w:t xml:space="preserve"> is different </w:t>
      </w:r>
      <w:r w:rsidR="00696267" w:rsidRPr="0002524D">
        <w:rPr>
          <w:rFonts w:ascii="Times New Roman" w:hAnsi="Times New Roman"/>
          <w:sz w:val="24"/>
        </w:rPr>
        <w:t>from DEER’s</w:t>
      </w:r>
      <w:r w:rsidRPr="0002524D">
        <w:rPr>
          <w:rFonts w:ascii="Times New Roman" w:hAnsi="Times New Roman"/>
          <w:sz w:val="24"/>
        </w:rPr>
        <w:t xml:space="preserve">, but similar to </w:t>
      </w:r>
      <w:r w:rsidR="00585DB3">
        <w:rPr>
          <w:rFonts w:ascii="Times New Roman" w:hAnsi="Times New Roman"/>
          <w:sz w:val="24"/>
        </w:rPr>
        <w:t xml:space="preserve">the </w:t>
      </w:r>
      <w:r w:rsidR="00585DB3" w:rsidRPr="0002524D">
        <w:rPr>
          <w:rFonts w:ascii="Times New Roman" w:hAnsi="Times New Roman"/>
          <w:sz w:val="24"/>
        </w:rPr>
        <w:t>study</w:t>
      </w:r>
      <w:r w:rsidRPr="0002524D">
        <w:rPr>
          <w:rFonts w:ascii="Times New Roman" w:hAnsi="Times New Roman"/>
          <w:sz w:val="24"/>
        </w:rPr>
        <w:t xml:space="preserve"> done by the Ernest Orlando Lawrence Berkeley National Laboratory</w:t>
      </w:r>
      <w:r w:rsidRPr="0002524D">
        <w:rPr>
          <w:rFonts w:ascii="Times New Roman" w:hAnsi="Times New Roman"/>
          <w:sz w:val="24"/>
        </w:rPr>
        <w:fldChar w:fldCharType="begin"/>
      </w:r>
      <w:r w:rsidRPr="0002524D">
        <w:rPr>
          <w:rFonts w:ascii="Times New Roman" w:hAnsi="Times New Roman"/>
          <w:sz w:val="24"/>
        </w:rPr>
        <w:instrText xml:space="preserve"> XE "Lawrence Berkeley National Laboratory" </w:instrText>
      </w:r>
      <w:r w:rsidRPr="0002524D">
        <w:rPr>
          <w:rFonts w:ascii="Times New Roman" w:hAnsi="Times New Roman"/>
          <w:sz w:val="24"/>
        </w:rPr>
        <w:fldChar w:fldCharType="end"/>
      </w:r>
      <w:r w:rsidRPr="0002524D">
        <w:rPr>
          <w:rStyle w:val="EndnoteReference"/>
          <w:rFonts w:ascii="Times New Roman" w:hAnsi="Times New Roman"/>
          <w:sz w:val="24"/>
        </w:rPr>
        <w:endnoteReference w:id="3"/>
      </w:r>
      <w:r w:rsidRPr="0002524D">
        <w:rPr>
          <w:rFonts w:ascii="Times New Roman" w:hAnsi="Times New Roman"/>
          <w:sz w:val="24"/>
        </w:rPr>
        <w:t xml:space="preserve">. The study was headed by Peter J. Biermayer and was supported by the California Urban Water Conservation Council through the U.S. Department of Energy.  This </w:t>
      </w:r>
      <w:r w:rsidR="00674EBC">
        <w:rPr>
          <w:rFonts w:ascii="Times New Roman" w:hAnsi="Times New Roman"/>
          <w:sz w:val="24"/>
        </w:rPr>
        <w:t>Workpaper</w:t>
      </w:r>
      <w:r w:rsidRPr="0002524D">
        <w:rPr>
          <w:rFonts w:ascii="Times New Roman" w:hAnsi="Times New Roman"/>
          <w:sz w:val="24"/>
        </w:rPr>
        <w:t xml:space="preserve"> method is quantitative since </w:t>
      </w:r>
      <w:r w:rsidR="00F02D5F">
        <w:rPr>
          <w:rFonts w:ascii="Times New Roman" w:hAnsi="Times New Roman"/>
          <w:sz w:val="24"/>
        </w:rPr>
        <w:t xml:space="preserve">the </w:t>
      </w:r>
      <w:r w:rsidRPr="0002524D">
        <w:rPr>
          <w:rFonts w:ascii="Times New Roman" w:hAnsi="Times New Roman"/>
          <w:sz w:val="24"/>
        </w:rPr>
        <w:t xml:space="preserve">resulting statistics from several studies were </w:t>
      </w:r>
      <w:r w:rsidR="00F02D5F">
        <w:rPr>
          <w:rFonts w:ascii="Times New Roman" w:hAnsi="Times New Roman"/>
          <w:sz w:val="24"/>
        </w:rPr>
        <w:t xml:space="preserve">applied in </w:t>
      </w:r>
      <w:r w:rsidR="00696267">
        <w:rPr>
          <w:rFonts w:ascii="Times New Roman" w:hAnsi="Times New Roman"/>
          <w:sz w:val="24"/>
        </w:rPr>
        <w:t xml:space="preserve">the </w:t>
      </w:r>
      <w:r w:rsidR="00696267" w:rsidRPr="0002524D">
        <w:rPr>
          <w:rFonts w:ascii="Times New Roman" w:hAnsi="Times New Roman"/>
          <w:sz w:val="24"/>
        </w:rPr>
        <w:t>calculations</w:t>
      </w:r>
      <w:r w:rsidRPr="0002524D">
        <w:rPr>
          <w:rFonts w:ascii="Times New Roman" w:hAnsi="Times New Roman"/>
          <w:sz w:val="24"/>
        </w:rPr>
        <w:t xml:space="preserve">.  </w:t>
      </w:r>
      <w:r w:rsidR="00F02D5F">
        <w:rPr>
          <w:rFonts w:ascii="Times New Roman" w:hAnsi="Times New Roman"/>
          <w:sz w:val="24"/>
        </w:rPr>
        <w:t>In addition</w:t>
      </w:r>
      <w:r w:rsidRPr="0002524D">
        <w:rPr>
          <w:rFonts w:ascii="Times New Roman" w:hAnsi="Times New Roman"/>
          <w:sz w:val="24"/>
        </w:rPr>
        <w:t>, the U.S. Census</w:t>
      </w:r>
      <w:r w:rsidRPr="0002524D">
        <w:rPr>
          <w:rFonts w:ascii="Times New Roman" w:hAnsi="Times New Roman"/>
          <w:sz w:val="24"/>
        </w:rPr>
        <w:fldChar w:fldCharType="begin"/>
      </w:r>
      <w:r w:rsidRPr="0002524D">
        <w:rPr>
          <w:rFonts w:ascii="Times New Roman" w:hAnsi="Times New Roman"/>
          <w:sz w:val="24"/>
        </w:rPr>
        <w:instrText xml:space="preserve"> XE "U.S. Census" </w:instrText>
      </w:r>
      <w:r w:rsidRPr="0002524D">
        <w:rPr>
          <w:rFonts w:ascii="Times New Roman" w:hAnsi="Times New Roman"/>
          <w:sz w:val="24"/>
        </w:rPr>
        <w:fldChar w:fldCharType="end"/>
      </w:r>
      <w:r w:rsidRPr="0002524D">
        <w:rPr>
          <w:rFonts w:ascii="Times New Roman" w:hAnsi="Times New Roman"/>
          <w:sz w:val="24"/>
        </w:rPr>
        <w:t xml:space="preserve"> </w:t>
      </w:r>
      <w:r w:rsidRPr="0002524D">
        <w:rPr>
          <w:rFonts w:ascii="Times New Roman" w:hAnsi="Times New Roman"/>
          <w:sz w:val="24"/>
        </w:rPr>
        <w:lastRenderedPageBreak/>
        <w:t>was used to find population densities</w:t>
      </w:r>
      <w:r w:rsidR="00F02D5F">
        <w:rPr>
          <w:rFonts w:ascii="Times New Roman" w:hAnsi="Times New Roman"/>
          <w:sz w:val="24"/>
        </w:rPr>
        <w:t xml:space="preserve"> in California</w:t>
      </w:r>
      <w:r w:rsidRPr="0002524D">
        <w:rPr>
          <w:rFonts w:ascii="Times New Roman" w:hAnsi="Times New Roman"/>
          <w:sz w:val="24"/>
        </w:rPr>
        <w:t xml:space="preserve"> (people/household) </w:t>
      </w:r>
      <w:r w:rsidR="00F02D5F">
        <w:rPr>
          <w:rFonts w:ascii="Times New Roman" w:hAnsi="Times New Roman"/>
          <w:sz w:val="24"/>
        </w:rPr>
        <w:t xml:space="preserve">as well as </w:t>
      </w:r>
      <w:r w:rsidRPr="0002524D">
        <w:rPr>
          <w:rFonts w:ascii="Times New Roman" w:hAnsi="Times New Roman"/>
          <w:sz w:val="24"/>
        </w:rPr>
        <w:t xml:space="preserve"> bath densities (baths/household) for multi-family residential units; therefore the resulting savings for this </w:t>
      </w:r>
      <w:r w:rsidR="00674EBC">
        <w:rPr>
          <w:rFonts w:ascii="Times New Roman" w:hAnsi="Times New Roman"/>
          <w:sz w:val="24"/>
        </w:rPr>
        <w:t>Workpaper</w:t>
      </w:r>
      <w:r w:rsidRPr="0002524D">
        <w:rPr>
          <w:rFonts w:ascii="Times New Roman" w:hAnsi="Times New Roman"/>
          <w:sz w:val="24"/>
        </w:rPr>
        <w:t xml:space="preserve"> are partially based on a state average rather than an investor owned utility service area average.  </w:t>
      </w:r>
    </w:p>
    <w:p w14:paraId="24C6D13D" w14:textId="77777777" w:rsidR="00F14F38" w:rsidRPr="0002524D" w:rsidRDefault="00F14F38" w:rsidP="00F14F38">
      <w:pPr>
        <w:rPr>
          <w:rFonts w:ascii="Times New Roman" w:hAnsi="Times New Roman"/>
          <w:sz w:val="24"/>
        </w:rPr>
      </w:pPr>
    </w:p>
    <w:p w14:paraId="7A55E467" w14:textId="77777777" w:rsidR="00F14F38" w:rsidRPr="0002524D" w:rsidRDefault="00F14F38" w:rsidP="00F14F38">
      <w:pPr>
        <w:rPr>
          <w:rFonts w:ascii="Times New Roman" w:hAnsi="Times New Roman"/>
          <w:sz w:val="24"/>
        </w:rPr>
      </w:pPr>
      <w:r w:rsidRPr="0002524D">
        <w:rPr>
          <w:rFonts w:ascii="Times New Roman" w:hAnsi="Times New Roman"/>
          <w:sz w:val="24"/>
        </w:rPr>
        <w:t>The results from ASW</w:t>
      </w:r>
      <w:r>
        <w:rPr>
          <w:rStyle w:val="EndnoteReference"/>
          <w:rFonts w:ascii="Times New Roman" w:hAnsi="Times New Roman"/>
          <w:sz w:val="24"/>
        </w:rPr>
        <w:endnoteReference w:id="4"/>
      </w:r>
      <w:r w:rsidRPr="0002524D">
        <w:rPr>
          <w:rFonts w:ascii="Times New Roman" w:hAnsi="Times New Roman"/>
          <w:sz w:val="24"/>
        </w:rPr>
        <w:t xml:space="preserve"> field study within SEU service territory are applied in</w:t>
      </w:r>
      <w:r w:rsidR="008B3F3B">
        <w:rPr>
          <w:rFonts w:ascii="Times New Roman" w:hAnsi="Times New Roman"/>
          <w:sz w:val="24"/>
        </w:rPr>
        <w:t xml:space="preserve"> the</w:t>
      </w:r>
      <w:r w:rsidRPr="0002524D">
        <w:rPr>
          <w:rFonts w:ascii="Times New Roman" w:hAnsi="Times New Roman"/>
          <w:sz w:val="24"/>
        </w:rPr>
        <w:t xml:space="preserve"> calculations for single-family units where applicable.  The SEU low-flow showerhead measure flow rates are </w:t>
      </w:r>
      <w:r w:rsidR="008B3F3B">
        <w:rPr>
          <w:rFonts w:ascii="Times New Roman" w:hAnsi="Times New Roman"/>
          <w:sz w:val="24"/>
        </w:rPr>
        <w:t xml:space="preserve">1.0, 1.25, </w:t>
      </w:r>
      <w:r w:rsidRPr="0002524D">
        <w:rPr>
          <w:rFonts w:ascii="Times New Roman" w:hAnsi="Times New Roman"/>
          <w:sz w:val="24"/>
        </w:rPr>
        <w:t>1.5</w:t>
      </w:r>
      <w:r w:rsidR="008B3F3B">
        <w:rPr>
          <w:rFonts w:ascii="Times New Roman" w:hAnsi="Times New Roman"/>
          <w:sz w:val="24"/>
        </w:rPr>
        <w:t xml:space="preserve">, </w:t>
      </w:r>
      <w:r w:rsidR="008B3F3B" w:rsidRPr="0002524D">
        <w:rPr>
          <w:rFonts w:ascii="Times New Roman" w:hAnsi="Times New Roman"/>
          <w:sz w:val="24"/>
        </w:rPr>
        <w:t>1.6</w:t>
      </w:r>
      <w:r w:rsidR="008B3F3B">
        <w:rPr>
          <w:rFonts w:ascii="Times New Roman" w:hAnsi="Times New Roman"/>
          <w:sz w:val="24"/>
        </w:rPr>
        <w:t xml:space="preserve">, and </w:t>
      </w:r>
      <w:r w:rsidRPr="0002524D">
        <w:rPr>
          <w:rFonts w:ascii="Times New Roman" w:hAnsi="Times New Roman"/>
          <w:sz w:val="24"/>
        </w:rPr>
        <w:t xml:space="preserve">1.7 </w:t>
      </w:r>
      <w:r w:rsidR="008B3F3B">
        <w:rPr>
          <w:rFonts w:ascii="Times New Roman" w:hAnsi="Times New Roman"/>
          <w:sz w:val="24"/>
        </w:rPr>
        <w:t>GPM</w:t>
      </w:r>
      <w:r w:rsidR="00EA41C0">
        <w:rPr>
          <w:rFonts w:ascii="Times New Roman" w:hAnsi="Times New Roman"/>
          <w:sz w:val="24"/>
        </w:rPr>
        <w:t>. The baseline applied to this measure conforms to the Tittle 20 flow rate code change</w:t>
      </w:r>
      <w:r w:rsidR="00330E5E">
        <w:rPr>
          <w:rFonts w:ascii="Times New Roman" w:hAnsi="Times New Roman"/>
          <w:sz w:val="24"/>
        </w:rPr>
        <w:t xml:space="preserve"> taking place in 2016</w:t>
      </w:r>
      <w:r w:rsidR="00EA41C0">
        <w:rPr>
          <w:rFonts w:ascii="Times New Roman" w:hAnsi="Times New Roman"/>
          <w:sz w:val="24"/>
        </w:rPr>
        <w:t xml:space="preserve">.  </w:t>
      </w:r>
    </w:p>
    <w:p w14:paraId="3E94A9A5" w14:textId="77777777" w:rsidR="00F14F38" w:rsidRPr="0002524D" w:rsidRDefault="00F14F38" w:rsidP="00F14F38">
      <w:pPr>
        <w:rPr>
          <w:rFonts w:ascii="Times New Roman" w:hAnsi="Times New Roman"/>
          <w:sz w:val="24"/>
        </w:rPr>
      </w:pPr>
    </w:p>
    <w:p w14:paraId="683D007F" w14:textId="77777777" w:rsidR="00F14F38" w:rsidRPr="0002524D" w:rsidRDefault="00F14F38" w:rsidP="00F14F38">
      <w:pPr>
        <w:rPr>
          <w:rFonts w:ascii="Times New Roman" w:hAnsi="Times New Roman"/>
          <w:sz w:val="24"/>
        </w:rPr>
      </w:pPr>
      <w:r w:rsidRPr="0002524D">
        <w:rPr>
          <w:rFonts w:ascii="Times New Roman" w:hAnsi="Times New Roman"/>
          <w:sz w:val="24"/>
        </w:rPr>
        <w:t xml:space="preserve">The DEER measure </w:t>
      </w:r>
      <w:r w:rsidR="00585DB3">
        <w:rPr>
          <w:rFonts w:ascii="Times New Roman" w:hAnsi="Times New Roman"/>
          <w:sz w:val="24"/>
        </w:rPr>
        <w:t xml:space="preserve">presents </w:t>
      </w:r>
      <w:r w:rsidR="00585DB3" w:rsidRPr="0002524D">
        <w:rPr>
          <w:rFonts w:ascii="Times New Roman" w:hAnsi="Times New Roman"/>
          <w:sz w:val="24"/>
        </w:rPr>
        <w:t>energy</w:t>
      </w:r>
      <w:r w:rsidRPr="0002524D">
        <w:rPr>
          <w:rFonts w:ascii="Times New Roman" w:hAnsi="Times New Roman"/>
          <w:sz w:val="24"/>
        </w:rPr>
        <w:t xml:space="preserve"> savings for both electric and gas, this </w:t>
      </w:r>
      <w:r w:rsidR="00A1684F">
        <w:rPr>
          <w:rFonts w:ascii="Times New Roman" w:hAnsi="Times New Roman"/>
          <w:sz w:val="24"/>
        </w:rPr>
        <w:t>W</w:t>
      </w:r>
      <w:r w:rsidRPr="0002524D">
        <w:rPr>
          <w:rFonts w:ascii="Times New Roman" w:hAnsi="Times New Roman"/>
          <w:sz w:val="24"/>
        </w:rPr>
        <w:t>orkpaper will</w:t>
      </w:r>
      <w:r w:rsidR="008B3F3B">
        <w:rPr>
          <w:rFonts w:ascii="Times New Roman" w:hAnsi="Times New Roman"/>
          <w:sz w:val="24"/>
        </w:rPr>
        <w:t xml:space="preserve"> only </w:t>
      </w:r>
      <w:r w:rsidR="008B3F3B" w:rsidRPr="0002524D">
        <w:rPr>
          <w:rFonts w:ascii="Times New Roman" w:hAnsi="Times New Roman"/>
          <w:sz w:val="24"/>
        </w:rPr>
        <w:t>provide</w:t>
      </w:r>
      <w:r w:rsidRPr="0002524D">
        <w:rPr>
          <w:rFonts w:ascii="Times New Roman" w:hAnsi="Times New Roman"/>
          <w:sz w:val="24"/>
        </w:rPr>
        <w:t xml:space="preserve"> energy savings for gas.  </w:t>
      </w:r>
    </w:p>
    <w:p w14:paraId="0748F503" w14:textId="77777777" w:rsidR="00F14F38" w:rsidRPr="0002524D" w:rsidRDefault="00F14F38" w:rsidP="00F14F38">
      <w:pPr>
        <w:rPr>
          <w:rFonts w:ascii="Times New Roman" w:hAnsi="Times New Roman"/>
          <w:sz w:val="24"/>
        </w:rPr>
      </w:pPr>
    </w:p>
    <w:p w14:paraId="14EC24A5" w14:textId="77777777" w:rsidR="00F14F38" w:rsidRPr="0002524D" w:rsidRDefault="00F14F38" w:rsidP="00F14F38">
      <w:pPr>
        <w:rPr>
          <w:rFonts w:ascii="Times New Roman" w:hAnsi="Times New Roman"/>
          <w:sz w:val="24"/>
        </w:rPr>
      </w:pPr>
      <w:r w:rsidRPr="0002524D">
        <w:rPr>
          <w:rFonts w:ascii="Times New Roman" w:hAnsi="Times New Roman"/>
          <w:sz w:val="24"/>
        </w:rPr>
        <w:t>The DEER equipment and installation costs for low-flow showerheads was used, as it was assumed that equipment cost data will not vary significantly amongst different low-flow showerheads.  Installation cost would be the same for all low-flow showerheads.</w:t>
      </w:r>
      <w:r w:rsidR="00A1684F">
        <w:rPr>
          <w:rFonts w:ascii="Times New Roman" w:hAnsi="Times New Roman"/>
          <w:sz w:val="24"/>
        </w:rPr>
        <w:t xml:space="preserve"> </w:t>
      </w:r>
    </w:p>
    <w:p w14:paraId="42469C64" w14:textId="77777777" w:rsidR="00F14F38" w:rsidRPr="0002524D" w:rsidRDefault="00F14F38" w:rsidP="00585DB3">
      <w:pPr>
        <w:contextualSpacing/>
        <w:rPr>
          <w:rFonts w:ascii="Times New Roman" w:hAnsi="Times New Roman"/>
          <w:sz w:val="24"/>
        </w:rPr>
      </w:pPr>
    </w:p>
    <w:p w14:paraId="29EA88FD" w14:textId="77777777" w:rsidR="00206AEA" w:rsidRDefault="00F14F38" w:rsidP="00585DB3">
      <w:pPr>
        <w:contextualSpacing/>
        <w:rPr>
          <w:rFonts w:ascii="Times New Roman" w:hAnsi="Times New Roman"/>
          <w:sz w:val="24"/>
        </w:rPr>
      </w:pPr>
      <w:r w:rsidRPr="0002524D">
        <w:rPr>
          <w:rFonts w:ascii="Times New Roman" w:hAnsi="Times New Roman"/>
          <w:sz w:val="24"/>
        </w:rPr>
        <w:t>The DEER effective useful lif</w:t>
      </w:r>
      <w:r w:rsidR="00C330C6">
        <w:rPr>
          <w:rFonts w:ascii="Times New Roman" w:hAnsi="Times New Roman"/>
          <w:sz w:val="24"/>
        </w:rPr>
        <w:t>e (EUL) was also employed in this</w:t>
      </w:r>
      <w:r w:rsidRPr="0002524D">
        <w:rPr>
          <w:rFonts w:ascii="Times New Roman" w:hAnsi="Times New Roman"/>
          <w:sz w:val="24"/>
        </w:rPr>
        <w:t xml:space="preserve"> </w:t>
      </w:r>
      <w:r w:rsidR="00674EBC">
        <w:rPr>
          <w:rFonts w:ascii="Times New Roman" w:hAnsi="Times New Roman"/>
          <w:sz w:val="24"/>
        </w:rPr>
        <w:t>Workpaper</w:t>
      </w:r>
      <w:r w:rsidR="00C330C6">
        <w:rPr>
          <w:rFonts w:ascii="Times New Roman" w:hAnsi="Times New Roman"/>
          <w:sz w:val="24"/>
        </w:rPr>
        <w:t xml:space="preserve">, as </w:t>
      </w:r>
      <w:r w:rsidRPr="0002524D">
        <w:rPr>
          <w:rFonts w:ascii="Times New Roman" w:hAnsi="Times New Roman"/>
          <w:sz w:val="24"/>
        </w:rPr>
        <w:t>showerheads are subjected to very similar conditions, regardless of showerhead flow</w:t>
      </w:r>
      <w:r w:rsidR="00A855D5">
        <w:rPr>
          <w:rFonts w:ascii="Times New Roman" w:hAnsi="Times New Roman"/>
          <w:sz w:val="24"/>
        </w:rPr>
        <w:t xml:space="preserve"> rate</w:t>
      </w:r>
      <w:r w:rsidRPr="0002524D">
        <w:rPr>
          <w:rFonts w:ascii="Times New Roman" w:hAnsi="Times New Roman"/>
          <w:sz w:val="24"/>
        </w:rPr>
        <w:t xml:space="preserve">, </w:t>
      </w:r>
      <w:r w:rsidR="00A855D5">
        <w:rPr>
          <w:rFonts w:ascii="Times New Roman" w:hAnsi="Times New Roman"/>
          <w:sz w:val="24"/>
        </w:rPr>
        <w:t>thus</w:t>
      </w:r>
      <w:r w:rsidRPr="0002524D">
        <w:rPr>
          <w:rFonts w:ascii="Times New Roman" w:hAnsi="Times New Roman"/>
          <w:sz w:val="24"/>
        </w:rPr>
        <w:t xml:space="preserve"> </w:t>
      </w:r>
      <w:r w:rsidR="00A855D5">
        <w:rPr>
          <w:rFonts w:ascii="Times New Roman" w:hAnsi="Times New Roman"/>
          <w:sz w:val="24"/>
        </w:rPr>
        <w:t xml:space="preserve">it is expected that all low flow showerheads </w:t>
      </w:r>
      <w:r w:rsidRPr="0002524D">
        <w:rPr>
          <w:rFonts w:ascii="Times New Roman" w:hAnsi="Times New Roman"/>
          <w:sz w:val="24"/>
        </w:rPr>
        <w:t>have approximately the same EUL.</w:t>
      </w:r>
    </w:p>
    <w:p w14:paraId="25961187" w14:textId="77777777" w:rsidR="00206AEA" w:rsidRDefault="00206AEA" w:rsidP="00585DB3">
      <w:pPr>
        <w:contextualSpacing/>
        <w:rPr>
          <w:rFonts w:ascii="Times New Roman" w:hAnsi="Times New Roman"/>
          <w:sz w:val="24"/>
        </w:rPr>
      </w:pPr>
    </w:p>
    <w:p w14:paraId="092B23B1" w14:textId="77777777" w:rsidR="00B54A84" w:rsidRPr="006D332E" w:rsidRDefault="00B54A84" w:rsidP="00B224A2">
      <w:pPr>
        <w:pStyle w:val="Caption"/>
      </w:pPr>
      <w:bookmarkStart w:id="22" w:name="_Toc442688312"/>
      <w:r>
        <w:t xml:space="preserve">Table </w:t>
      </w:r>
      <w:fldSimple w:instr=" SEQ Table \* ROMAN ">
        <w:r w:rsidR="00B33C5B">
          <w:rPr>
            <w:noProof/>
          </w:rPr>
          <w:t>I</w:t>
        </w:r>
      </w:fldSimple>
      <w:r>
        <w:t xml:space="preserve">: </w:t>
      </w:r>
      <w:r w:rsidRPr="001972B7">
        <w:t>DEER Difference Summary</w:t>
      </w:r>
      <w:bookmarkEnd w:id="22"/>
    </w:p>
    <w:tbl>
      <w:tblPr>
        <w:tblStyle w:val="TableContemporary"/>
        <w:tblW w:w="0" w:type="auto"/>
        <w:tblInd w:w="689" w:type="dxa"/>
        <w:tblLook w:val="04A0" w:firstRow="1" w:lastRow="0" w:firstColumn="1" w:lastColumn="0" w:noHBand="0" w:noVBand="1"/>
      </w:tblPr>
      <w:tblGrid>
        <w:gridCol w:w="3173"/>
        <w:gridCol w:w="5513"/>
      </w:tblGrid>
      <w:tr w:rsidR="00F14F38" w:rsidRPr="005B28C1" w14:paraId="71346F61" w14:textId="77777777" w:rsidTr="009278AC">
        <w:trPr>
          <w:cnfStyle w:val="100000000000" w:firstRow="1" w:lastRow="0" w:firstColumn="0" w:lastColumn="0" w:oddVBand="0" w:evenVBand="0" w:oddHBand="0" w:evenHBand="0" w:firstRowFirstColumn="0" w:firstRowLastColumn="0" w:lastRowFirstColumn="0" w:lastRowLastColumn="0"/>
        </w:trPr>
        <w:tc>
          <w:tcPr>
            <w:tcW w:w="8686" w:type="dxa"/>
            <w:gridSpan w:val="2"/>
          </w:tcPr>
          <w:p w14:paraId="5704E0E4" w14:textId="77777777" w:rsidR="00F14F38" w:rsidRPr="00F14F38" w:rsidRDefault="00F14F38" w:rsidP="00C85FCD">
            <w:pPr>
              <w:jc w:val="center"/>
              <w:rPr>
                <w:rFonts w:asciiTheme="minorHAnsi" w:hAnsiTheme="minorHAnsi" w:cstheme="minorHAnsi"/>
                <w:color w:val="FF0000"/>
              </w:rPr>
            </w:pPr>
            <w:r w:rsidRPr="00F14F38">
              <w:rPr>
                <w:rFonts w:asciiTheme="minorHAnsi" w:hAnsiTheme="minorHAnsi" w:cstheme="minorHAnsi"/>
              </w:rPr>
              <w:t>DEER Difference Summary Table</w:t>
            </w:r>
          </w:p>
        </w:tc>
      </w:tr>
      <w:tr w:rsidR="00F14F38" w:rsidRPr="005B28C1" w14:paraId="4F6D77CE" w14:textId="77777777" w:rsidTr="009278AC">
        <w:trPr>
          <w:cnfStyle w:val="000000100000" w:firstRow="0" w:lastRow="0" w:firstColumn="0" w:lastColumn="0" w:oddVBand="0" w:evenVBand="0" w:oddHBand="1" w:evenHBand="0" w:firstRowFirstColumn="0" w:firstRowLastColumn="0" w:lastRowFirstColumn="0" w:lastRowLastColumn="0"/>
          <w:trHeight w:val="243"/>
        </w:trPr>
        <w:tc>
          <w:tcPr>
            <w:tcW w:w="3173" w:type="dxa"/>
          </w:tcPr>
          <w:p w14:paraId="03A1D34E" w14:textId="77777777" w:rsidR="00F14F38" w:rsidRPr="00F14F38" w:rsidRDefault="00F14F38" w:rsidP="00C85FCD">
            <w:pPr>
              <w:rPr>
                <w:rFonts w:asciiTheme="minorHAnsi" w:hAnsiTheme="minorHAnsi" w:cstheme="minorHAnsi"/>
                <w:b/>
              </w:rPr>
            </w:pPr>
            <w:r w:rsidRPr="00F14F38">
              <w:rPr>
                <w:rFonts w:asciiTheme="minorHAnsi" w:hAnsiTheme="minorHAnsi" w:cstheme="minorHAnsi"/>
                <w:b/>
              </w:rPr>
              <w:t>Modified DEER Methodol</w:t>
            </w:r>
            <w:r w:rsidR="00B5755C">
              <w:rPr>
                <w:rFonts w:asciiTheme="minorHAnsi" w:hAnsiTheme="minorHAnsi" w:cstheme="minorHAnsi"/>
                <w:b/>
              </w:rPr>
              <w:t>o</w:t>
            </w:r>
            <w:r w:rsidRPr="00F14F38">
              <w:rPr>
                <w:rFonts w:asciiTheme="minorHAnsi" w:hAnsiTheme="minorHAnsi" w:cstheme="minorHAnsi"/>
                <w:b/>
              </w:rPr>
              <w:t>gy</w:t>
            </w:r>
          </w:p>
        </w:tc>
        <w:tc>
          <w:tcPr>
            <w:tcW w:w="5513" w:type="dxa"/>
          </w:tcPr>
          <w:p w14:paraId="7233FC93" w14:textId="77777777" w:rsidR="00F14F38" w:rsidRPr="00F14F38" w:rsidRDefault="00F14F38" w:rsidP="00C85FCD">
            <w:pPr>
              <w:jc w:val="center"/>
              <w:rPr>
                <w:rFonts w:asciiTheme="minorHAnsi" w:hAnsiTheme="minorHAnsi" w:cstheme="minorHAnsi"/>
                <w:b/>
              </w:rPr>
            </w:pPr>
            <w:r w:rsidRPr="00F14F38">
              <w:rPr>
                <w:rFonts w:asciiTheme="minorHAnsi" w:hAnsiTheme="minorHAnsi" w:cstheme="minorHAnsi"/>
                <w:b/>
              </w:rPr>
              <w:t>Yes</w:t>
            </w:r>
            <w:r w:rsidRPr="00F14F38">
              <w:rPr>
                <w:rFonts w:asciiTheme="minorHAnsi" w:hAnsiTheme="minorHAnsi" w:cstheme="minorHAnsi"/>
                <w:b/>
                <w:color w:val="FF0000"/>
              </w:rPr>
              <w:t xml:space="preserve"> </w:t>
            </w:r>
          </w:p>
        </w:tc>
      </w:tr>
      <w:tr w:rsidR="00F14F38" w:rsidRPr="005B28C1" w14:paraId="23CAFA67" w14:textId="77777777" w:rsidTr="009278AC">
        <w:trPr>
          <w:cnfStyle w:val="000000010000" w:firstRow="0" w:lastRow="0" w:firstColumn="0" w:lastColumn="0" w:oddVBand="0" w:evenVBand="0" w:oddHBand="0" w:evenHBand="1" w:firstRowFirstColumn="0" w:firstRowLastColumn="0" w:lastRowFirstColumn="0" w:lastRowLastColumn="0"/>
          <w:trHeight w:val="243"/>
        </w:trPr>
        <w:tc>
          <w:tcPr>
            <w:tcW w:w="3173" w:type="dxa"/>
          </w:tcPr>
          <w:p w14:paraId="359A02F6" w14:textId="77777777" w:rsidR="00F14F38" w:rsidRPr="00F14F38" w:rsidRDefault="00F14F38" w:rsidP="00C85FCD">
            <w:pPr>
              <w:rPr>
                <w:rFonts w:asciiTheme="minorHAnsi" w:hAnsiTheme="minorHAnsi" w:cstheme="minorHAnsi"/>
                <w:b/>
              </w:rPr>
            </w:pPr>
            <w:r w:rsidRPr="00F14F38">
              <w:rPr>
                <w:rFonts w:asciiTheme="minorHAnsi" w:hAnsiTheme="minorHAnsi" w:cstheme="minorHAnsi"/>
                <w:b/>
              </w:rPr>
              <w:t>Scaled DEER Measure</w:t>
            </w:r>
          </w:p>
        </w:tc>
        <w:tc>
          <w:tcPr>
            <w:tcW w:w="5513" w:type="dxa"/>
          </w:tcPr>
          <w:p w14:paraId="70706B22" w14:textId="77777777" w:rsidR="00F14F38" w:rsidRPr="00F14F38" w:rsidRDefault="009278AC" w:rsidP="00C85FCD">
            <w:pPr>
              <w:jc w:val="center"/>
              <w:rPr>
                <w:rFonts w:asciiTheme="minorHAnsi" w:hAnsiTheme="minorHAnsi" w:cstheme="minorHAnsi"/>
                <w:b/>
                <w:color w:val="FF0000"/>
              </w:rPr>
            </w:pPr>
            <w:r w:rsidRPr="009278AC">
              <w:rPr>
                <w:rFonts w:asciiTheme="minorHAnsi" w:hAnsiTheme="minorHAnsi" w:cstheme="minorHAnsi"/>
                <w:b/>
              </w:rPr>
              <w:t>No</w:t>
            </w:r>
          </w:p>
        </w:tc>
      </w:tr>
      <w:tr w:rsidR="00F14F38" w:rsidRPr="005B28C1" w14:paraId="382F52F8" w14:textId="77777777" w:rsidTr="009278AC">
        <w:trPr>
          <w:cnfStyle w:val="000000100000" w:firstRow="0" w:lastRow="0" w:firstColumn="0" w:lastColumn="0" w:oddVBand="0" w:evenVBand="0" w:oddHBand="1" w:evenHBand="0" w:firstRowFirstColumn="0" w:firstRowLastColumn="0" w:lastRowFirstColumn="0" w:lastRowLastColumn="0"/>
          <w:trHeight w:val="243"/>
        </w:trPr>
        <w:tc>
          <w:tcPr>
            <w:tcW w:w="3173" w:type="dxa"/>
          </w:tcPr>
          <w:p w14:paraId="3CF50F6B" w14:textId="77777777" w:rsidR="00F14F38" w:rsidRPr="00F14F38" w:rsidRDefault="00F14F38" w:rsidP="00C85FCD">
            <w:pPr>
              <w:rPr>
                <w:rFonts w:asciiTheme="minorHAnsi" w:hAnsiTheme="minorHAnsi" w:cstheme="minorHAnsi"/>
                <w:b/>
              </w:rPr>
            </w:pPr>
            <w:r w:rsidRPr="00F14F38">
              <w:rPr>
                <w:rFonts w:asciiTheme="minorHAnsi" w:hAnsiTheme="minorHAnsi" w:cstheme="minorHAnsi"/>
                <w:b/>
              </w:rPr>
              <w:t>DEER Building Prototypes Used</w:t>
            </w:r>
          </w:p>
        </w:tc>
        <w:tc>
          <w:tcPr>
            <w:tcW w:w="5513" w:type="dxa"/>
          </w:tcPr>
          <w:p w14:paraId="205D5916" w14:textId="77777777" w:rsidR="00F14F38" w:rsidRPr="00F14F38" w:rsidRDefault="009278AC" w:rsidP="00C85FCD">
            <w:pPr>
              <w:jc w:val="center"/>
              <w:rPr>
                <w:rFonts w:asciiTheme="minorHAnsi" w:hAnsiTheme="minorHAnsi" w:cstheme="minorHAnsi"/>
                <w:b/>
              </w:rPr>
            </w:pPr>
            <w:r w:rsidRPr="009278AC">
              <w:rPr>
                <w:rFonts w:asciiTheme="minorHAnsi" w:hAnsiTheme="minorHAnsi" w:cstheme="minorHAnsi"/>
                <w:b/>
              </w:rPr>
              <w:t>No</w:t>
            </w:r>
          </w:p>
        </w:tc>
      </w:tr>
      <w:tr w:rsidR="00F14F38" w:rsidRPr="005B28C1" w14:paraId="66095DE3" w14:textId="77777777" w:rsidTr="009278AC">
        <w:trPr>
          <w:cnfStyle w:val="000000010000" w:firstRow="0" w:lastRow="0" w:firstColumn="0" w:lastColumn="0" w:oddVBand="0" w:evenVBand="0" w:oddHBand="0" w:evenHBand="1" w:firstRowFirstColumn="0" w:firstRowLastColumn="0" w:lastRowFirstColumn="0" w:lastRowLastColumn="0"/>
          <w:trHeight w:val="243"/>
        </w:trPr>
        <w:tc>
          <w:tcPr>
            <w:tcW w:w="3173" w:type="dxa"/>
          </w:tcPr>
          <w:p w14:paraId="0A8ED3DB" w14:textId="77777777" w:rsidR="00F14F38" w:rsidRPr="00F14F38" w:rsidRDefault="00F14F38" w:rsidP="00C85FCD">
            <w:pPr>
              <w:rPr>
                <w:rFonts w:asciiTheme="minorHAnsi" w:hAnsiTheme="minorHAnsi" w:cstheme="minorHAnsi"/>
                <w:b/>
              </w:rPr>
            </w:pPr>
            <w:r w:rsidRPr="00F14F38">
              <w:rPr>
                <w:rFonts w:asciiTheme="minorHAnsi" w:hAnsiTheme="minorHAnsi" w:cstheme="minorHAnsi"/>
                <w:b/>
              </w:rPr>
              <w:t>Deviation from DEER</w:t>
            </w:r>
          </w:p>
        </w:tc>
        <w:tc>
          <w:tcPr>
            <w:tcW w:w="5513" w:type="dxa"/>
          </w:tcPr>
          <w:p w14:paraId="24623148" w14:textId="77777777" w:rsidR="00F14F38" w:rsidRPr="00F14F38" w:rsidRDefault="00525FAE" w:rsidP="00C85FCD">
            <w:pPr>
              <w:jc w:val="center"/>
              <w:rPr>
                <w:rFonts w:asciiTheme="minorHAnsi" w:hAnsiTheme="minorHAnsi" w:cstheme="minorHAnsi"/>
                <w:b/>
                <w:color w:val="FF0000"/>
              </w:rPr>
            </w:pPr>
            <w:r>
              <w:rPr>
                <w:rFonts w:asciiTheme="minorHAnsi" w:hAnsiTheme="minorHAnsi" w:cstheme="minorHAnsi"/>
                <w:b/>
              </w:rPr>
              <w:t>DEER does not contain this type of measure</w:t>
            </w:r>
          </w:p>
        </w:tc>
      </w:tr>
      <w:tr w:rsidR="00F14F38" w:rsidRPr="005B28C1" w14:paraId="01CCC4E1" w14:textId="77777777" w:rsidTr="009278AC">
        <w:trPr>
          <w:cnfStyle w:val="000000100000" w:firstRow="0" w:lastRow="0" w:firstColumn="0" w:lastColumn="0" w:oddVBand="0" w:evenVBand="0" w:oddHBand="1" w:evenHBand="0" w:firstRowFirstColumn="0" w:firstRowLastColumn="0" w:lastRowFirstColumn="0" w:lastRowLastColumn="0"/>
          <w:trHeight w:val="243"/>
        </w:trPr>
        <w:tc>
          <w:tcPr>
            <w:tcW w:w="3173" w:type="dxa"/>
          </w:tcPr>
          <w:p w14:paraId="1063B94A" w14:textId="77777777" w:rsidR="00F14F38" w:rsidRPr="00F14F38" w:rsidRDefault="00F14F38" w:rsidP="00C85FCD">
            <w:pPr>
              <w:rPr>
                <w:rFonts w:asciiTheme="minorHAnsi" w:hAnsiTheme="minorHAnsi" w:cstheme="minorHAnsi"/>
                <w:b/>
              </w:rPr>
            </w:pPr>
            <w:r w:rsidRPr="00F14F38">
              <w:rPr>
                <w:rFonts w:asciiTheme="minorHAnsi" w:hAnsiTheme="minorHAnsi" w:cstheme="minorHAnsi"/>
                <w:b/>
              </w:rPr>
              <w:t>DEER Version</w:t>
            </w:r>
          </w:p>
        </w:tc>
        <w:tc>
          <w:tcPr>
            <w:tcW w:w="5513" w:type="dxa"/>
          </w:tcPr>
          <w:p w14:paraId="5CC80DF8" w14:textId="77777777" w:rsidR="00F14F38" w:rsidRPr="00F14F38" w:rsidRDefault="00F14F38" w:rsidP="00C85FCD">
            <w:pPr>
              <w:jc w:val="center"/>
              <w:rPr>
                <w:rFonts w:asciiTheme="minorHAnsi" w:hAnsiTheme="minorHAnsi" w:cstheme="minorHAnsi"/>
                <w:b/>
              </w:rPr>
            </w:pPr>
            <w:r w:rsidRPr="00F14F38">
              <w:rPr>
                <w:rFonts w:asciiTheme="minorHAnsi" w:hAnsiTheme="minorHAnsi" w:cstheme="minorHAnsi"/>
                <w:b/>
              </w:rPr>
              <w:t>DEER201</w:t>
            </w:r>
            <w:r w:rsidR="00525FAE">
              <w:rPr>
                <w:rFonts w:asciiTheme="minorHAnsi" w:hAnsiTheme="minorHAnsi" w:cstheme="minorHAnsi"/>
                <w:b/>
              </w:rPr>
              <w:t>6</w:t>
            </w:r>
          </w:p>
        </w:tc>
      </w:tr>
      <w:tr w:rsidR="00F14F38" w:rsidRPr="005B28C1" w14:paraId="1D5DF0C4" w14:textId="77777777" w:rsidTr="009278AC">
        <w:trPr>
          <w:cnfStyle w:val="000000010000" w:firstRow="0" w:lastRow="0" w:firstColumn="0" w:lastColumn="0" w:oddVBand="0" w:evenVBand="0" w:oddHBand="0" w:evenHBand="1" w:firstRowFirstColumn="0" w:firstRowLastColumn="0" w:lastRowFirstColumn="0" w:lastRowLastColumn="0"/>
          <w:trHeight w:val="243"/>
        </w:trPr>
        <w:tc>
          <w:tcPr>
            <w:tcW w:w="3173" w:type="dxa"/>
          </w:tcPr>
          <w:p w14:paraId="27A9A0CA" w14:textId="77777777" w:rsidR="00F14F38" w:rsidRPr="00F14F38" w:rsidRDefault="00F14F38" w:rsidP="00C85FCD">
            <w:pPr>
              <w:rPr>
                <w:rFonts w:asciiTheme="minorHAnsi" w:hAnsiTheme="minorHAnsi" w:cstheme="minorHAnsi"/>
                <w:b/>
              </w:rPr>
            </w:pPr>
            <w:r w:rsidRPr="00F14F38">
              <w:rPr>
                <w:rFonts w:asciiTheme="minorHAnsi" w:hAnsiTheme="minorHAnsi" w:cstheme="minorHAnsi"/>
                <w:b/>
              </w:rPr>
              <w:t>DEER Run ID and Measure Name</w:t>
            </w:r>
          </w:p>
        </w:tc>
        <w:tc>
          <w:tcPr>
            <w:tcW w:w="5513" w:type="dxa"/>
          </w:tcPr>
          <w:p w14:paraId="318A2FF1" w14:textId="77777777" w:rsidR="00F14F38" w:rsidRPr="00F14F38" w:rsidRDefault="00525FAE" w:rsidP="00C85FCD">
            <w:pPr>
              <w:jc w:val="center"/>
              <w:rPr>
                <w:rFonts w:asciiTheme="minorHAnsi" w:hAnsiTheme="minorHAnsi" w:cstheme="minorHAnsi"/>
                <w:b/>
              </w:rPr>
            </w:pPr>
            <w:r>
              <w:rPr>
                <w:rFonts w:asciiTheme="minorHAnsi" w:hAnsiTheme="minorHAnsi" w:cstheme="minorHAnsi"/>
                <w:b/>
              </w:rPr>
              <w:t>DEER does not contain this type of measure</w:t>
            </w:r>
          </w:p>
        </w:tc>
      </w:tr>
    </w:tbl>
    <w:p w14:paraId="37EA5C3B" w14:textId="77777777" w:rsidR="00F14F38" w:rsidRDefault="00F14F38" w:rsidP="009278AC">
      <w:pPr>
        <w:pStyle w:val="SubsectionStyle"/>
      </w:pPr>
      <w:bookmarkStart w:id="23" w:name="_Toc442427767"/>
      <w:r>
        <w:t>Codes Analysis</w:t>
      </w:r>
      <w:bookmarkEnd w:id="23"/>
    </w:p>
    <w:p w14:paraId="34E112C9" w14:textId="77777777" w:rsidR="00874277" w:rsidRDefault="00F14F38" w:rsidP="00F14F38">
      <w:pPr>
        <w:rPr>
          <w:rFonts w:ascii="Times New Roman" w:hAnsi="Times New Roman"/>
          <w:sz w:val="24"/>
        </w:rPr>
      </w:pPr>
      <w:r w:rsidRPr="0002524D">
        <w:rPr>
          <w:rFonts w:ascii="Times New Roman" w:hAnsi="Times New Roman"/>
          <w:b/>
          <w:i/>
          <w:sz w:val="24"/>
        </w:rPr>
        <w:t>Title 20:</w:t>
      </w:r>
      <w:r w:rsidRPr="0002524D">
        <w:rPr>
          <w:rFonts w:ascii="Times New Roman" w:hAnsi="Times New Roman"/>
          <w:sz w:val="24"/>
        </w:rPr>
        <w:t xml:space="preserve"> Title 20 of the California Energy Regulations states that the flow rate of </w:t>
      </w:r>
      <w:r w:rsidR="007B3442">
        <w:rPr>
          <w:rFonts w:ascii="Times New Roman" w:hAnsi="Times New Roman"/>
          <w:sz w:val="24"/>
        </w:rPr>
        <w:t xml:space="preserve">a </w:t>
      </w:r>
      <w:r w:rsidRPr="0002524D">
        <w:rPr>
          <w:rFonts w:ascii="Times New Roman" w:hAnsi="Times New Roman"/>
          <w:sz w:val="24"/>
        </w:rPr>
        <w:t xml:space="preserve">showerhead shall not be greater than 2.5 </w:t>
      </w:r>
      <w:r w:rsidR="00EA41C0">
        <w:rPr>
          <w:rFonts w:ascii="Times New Roman" w:hAnsi="Times New Roman"/>
          <w:sz w:val="24"/>
        </w:rPr>
        <w:t>GPM</w:t>
      </w:r>
      <w:r w:rsidR="00EA41C0" w:rsidRPr="0002524D">
        <w:rPr>
          <w:rFonts w:ascii="Times New Roman" w:hAnsi="Times New Roman"/>
          <w:sz w:val="24"/>
        </w:rPr>
        <w:t xml:space="preserve"> </w:t>
      </w:r>
      <w:r w:rsidRPr="0002524D">
        <w:rPr>
          <w:rFonts w:ascii="Times New Roman" w:hAnsi="Times New Roman"/>
          <w:sz w:val="24"/>
        </w:rPr>
        <w:t xml:space="preserve">at 80 psi if they are sold or </w:t>
      </w:r>
      <w:r w:rsidR="007B3442">
        <w:rPr>
          <w:rFonts w:ascii="Times New Roman" w:hAnsi="Times New Roman"/>
          <w:sz w:val="24"/>
        </w:rPr>
        <w:t xml:space="preserve">manufactured </w:t>
      </w:r>
      <w:r w:rsidR="007B3442" w:rsidRPr="0002524D">
        <w:rPr>
          <w:rFonts w:ascii="Times New Roman" w:hAnsi="Times New Roman"/>
          <w:sz w:val="24"/>
        </w:rPr>
        <w:t>for</w:t>
      </w:r>
      <w:r w:rsidRPr="0002524D">
        <w:rPr>
          <w:rFonts w:ascii="Times New Roman" w:hAnsi="Times New Roman"/>
          <w:sz w:val="24"/>
        </w:rPr>
        <w:t xml:space="preserve"> sale in California</w:t>
      </w:r>
      <w:r w:rsidR="00EA41C0">
        <w:rPr>
          <w:rFonts w:ascii="Times New Roman" w:hAnsi="Times New Roman"/>
          <w:sz w:val="24"/>
        </w:rPr>
        <w:t xml:space="preserve"> prio</w:t>
      </w:r>
      <w:r w:rsidR="000E6ABA">
        <w:rPr>
          <w:rFonts w:ascii="Times New Roman" w:hAnsi="Times New Roman"/>
          <w:sz w:val="24"/>
        </w:rPr>
        <w:t>r</w:t>
      </w:r>
      <w:r w:rsidR="00EA41C0">
        <w:rPr>
          <w:rFonts w:ascii="Times New Roman" w:hAnsi="Times New Roman"/>
          <w:sz w:val="24"/>
        </w:rPr>
        <w:t xml:space="preserve"> to</w:t>
      </w:r>
      <w:r w:rsidR="000E6ABA">
        <w:rPr>
          <w:rFonts w:ascii="Times New Roman" w:hAnsi="Times New Roman"/>
          <w:sz w:val="24"/>
        </w:rPr>
        <w:t xml:space="preserve"> July 1, 2016.</w:t>
      </w:r>
      <w:r w:rsidR="00874277">
        <w:rPr>
          <w:rFonts w:ascii="Times New Roman" w:hAnsi="Times New Roman"/>
          <w:sz w:val="24"/>
        </w:rPr>
        <w:t xml:space="preserve"> Early Retirement (ER) measures have dual baselines. </w:t>
      </w:r>
      <w:r w:rsidR="000E6ABA">
        <w:rPr>
          <w:rFonts w:ascii="Times New Roman" w:hAnsi="Times New Roman"/>
          <w:sz w:val="24"/>
        </w:rPr>
        <w:t xml:space="preserve"> A</w:t>
      </w:r>
      <w:r w:rsidR="00EA41C0">
        <w:rPr>
          <w:rFonts w:ascii="Times New Roman" w:hAnsi="Times New Roman"/>
          <w:sz w:val="24"/>
        </w:rPr>
        <w:t xml:space="preserve"> </w:t>
      </w:r>
      <w:r w:rsidRPr="0002524D">
        <w:rPr>
          <w:rFonts w:ascii="Times New Roman" w:hAnsi="Times New Roman"/>
          <w:sz w:val="24"/>
        </w:rPr>
        <w:t>2.</w:t>
      </w:r>
      <w:r w:rsidR="009E51AA">
        <w:rPr>
          <w:rFonts w:ascii="Times New Roman" w:hAnsi="Times New Roman"/>
          <w:sz w:val="24"/>
        </w:rPr>
        <w:t>2</w:t>
      </w:r>
      <w:r w:rsidRPr="0002524D">
        <w:rPr>
          <w:rFonts w:ascii="Times New Roman" w:hAnsi="Times New Roman"/>
          <w:sz w:val="24"/>
        </w:rPr>
        <w:t xml:space="preserve">5 </w:t>
      </w:r>
      <w:r w:rsidR="00EA41C0">
        <w:rPr>
          <w:rFonts w:ascii="Times New Roman" w:hAnsi="Times New Roman"/>
          <w:sz w:val="24"/>
        </w:rPr>
        <w:t>GPM</w:t>
      </w:r>
      <w:r w:rsidRPr="0002524D">
        <w:rPr>
          <w:rFonts w:ascii="Times New Roman" w:hAnsi="Times New Roman"/>
          <w:sz w:val="24"/>
        </w:rPr>
        <w:t xml:space="preserve"> </w:t>
      </w:r>
      <w:r w:rsidR="00874277">
        <w:rPr>
          <w:rFonts w:ascii="Times New Roman" w:hAnsi="Times New Roman"/>
          <w:sz w:val="24"/>
        </w:rPr>
        <w:t>is</w:t>
      </w:r>
      <w:r w:rsidRPr="0002524D">
        <w:rPr>
          <w:rFonts w:ascii="Times New Roman" w:hAnsi="Times New Roman"/>
          <w:sz w:val="24"/>
        </w:rPr>
        <w:t xml:space="preserve"> used as </w:t>
      </w:r>
      <w:r w:rsidR="007B3442">
        <w:rPr>
          <w:rFonts w:ascii="Times New Roman" w:hAnsi="Times New Roman"/>
          <w:sz w:val="24"/>
        </w:rPr>
        <w:t>the first</w:t>
      </w:r>
      <w:r w:rsidRPr="0002524D">
        <w:rPr>
          <w:rFonts w:ascii="Times New Roman" w:hAnsi="Times New Roman"/>
          <w:sz w:val="24"/>
        </w:rPr>
        <w:t xml:space="preserve"> baseline flow </w:t>
      </w:r>
      <w:r w:rsidR="00874277" w:rsidRPr="0002524D">
        <w:rPr>
          <w:rFonts w:ascii="Times New Roman" w:hAnsi="Times New Roman"/>
          <w:sz w:val="24"/>
        </w:rPr>
        <w:t xml:space="preserve">rate </w:t>
      </w:r>
      <w:r w:rsidR="00874277">
        <w:rPr>
          <w:rFonts w:ascii="Times New Roman" w:hAnsi="Times New Roman"/>
          <w:sz w:val="24"/>
        </w:rPr>
        <w:t>and</w:t>
      </w:r>
      <w:r w:rsidR="00EC20A7">
        <w:rPr>
          <w:rFonts w:ascii="Times New Roman" w:hAnsi="Times New Roman"/>
          <w:sz w:val="24"/>
        </w:rPr>
        <w:t xml:space="preserve"> 1.8 GPM at 80 PSI </w:t>
      </w:r>
      <w:r w:rsidR="00874277">
        <w:rPr>
          <w:rFonts w:ascii="Times New Roman" w:hAnsi="Times New Roman"/>
          <w:sz w:val="24"/>
        </w:rPr>
        <w:t>for the second baseline. NEW and ROB measures will have a single baseline with a 2.0 GPM at 80 PSI flow rate.</w:t>
      </w:r>
    </w:p>
    <w:p w14:paraId="399A6A35" w14:textId="77777777" w:rsidR="007B3442" w:rsidRDefault="007B3442" w:rsidP="00F14F38">
      <w:pPr>
        <w:rPr>
          <w:rFonts w:ascii="Times New Roman" w:hAnsi="Times New Roman"/>
          <w:sz w:val="24"/>
        </w:rPr>
      </w:pPr>
    </w:p>
    <w:p w14:paraId="73E94E24" w14:textId="77777777" w:rsidR="00F14F38" w:rsidRDefault="00F14F38" w:rsidP="00F14F38">
      <w:pPr>
        <w:rPr>
          <w:rFonts w:ascii="Times New Roman" w:hAnsi="Times New Roman"/>
          <w:sz w:val="24"/>
        </w:rPr>
      </w:pPr>
      <w:r w:rsidRPr="0002524D">
        <w:rPr>
          <w:rFonts w:ascii="Times New Roman" w:hAnsi="Times New Roman"/>
          <w:b/>
          <w:i/>
          <w:sz w:val="24"/>
        </w:rPr>
        <w:t>Title 24:</w:t>
      </w:r>
      <w:r w:rsidRPr="0002524D">
        <w:rPr>
          <w:rFonts w:ascii="Times New Roman" w:hAnsi="Times New Roman"/>
          <w:sz w:val="24"/>
        </w:rPr>
        <w:t xml:space="preserve"> Same limit</w:t>
      </w:r>
      <w:r w:rsidR="006C7795">
        <w:rPr>
          <w:rFonts w:ascii="Times New Roman" w:hAnsi="Times New Roman"/>
          <w:sz w:val="24"/>
        </w:rPr>
        <w:t xml:space="preserve">ation </w:t>
      </w:r>
      <w:r w:rsidRPr="0002524D">
        <w:rPr>
          <w:rFonts w:ascii="Times New Roman" w:hAnsi="Times New Roman"/>
          <w:sz w:val="24"/>
        </w:rPr>
        <w:t>of</w:t>
      </w:r>
      <w:r w:rsidR="006C7795">
        <w:rPr>
          <w:rFonts w:ascii="Times New Roman" w:hAnsi="Times New Roman"/>
          <w:sz w:val="24"/>
        </w:rPr>
        <w:t xml:space="preserve"> a</w:t>
      </w:r>
      <w:r w:rsidRPr="0002524D">
        <w:rPr>
          <w:rFonts w:ascii="Times New Roman" w:hAnsi="Times New Roman"/>
          <w:sz w:val="24"/>
        </w:rPr>
        <w:t xml:space="preserve"> 2.5 </w:t>
      </w:r>
      <w:r w:rsidR="006C7795">
        <w:rPr>
          <w:rFonts w:ascii="Times New Roman" w:hAnsi="Times New Roman"/>
          <w:sz w:val="24"/>
        </w:rPr>
        <w:t>GPM</w:t>
      </w:r>
      <w:r w:rsidR="006C7795" w:rsidRPr="0002524D">
        <w:rPr>
          <w:rFonts w:ascii="Times New Roman" w:hAnsi="Times New Roman"/>
          <w:sz w:val="24"/>
        </w:rPr>
        <w:t xml:space="preserve"> </w:t>
      </w:r>
      <w:r w:rsidRPr="0002524D">
        <w:rPr>
          <w:rFonts w:ascii="Times New Roman" w:hAnsi="Times New Roman"/>
          <w:sz w:val="24"/>
        </w:rPr>
        <w:t>maximum flow rate at 80 psi is stated in Title 24 for showerheads as is in Title 20.</w:t>
      </w:r>
      <w:r>
        <w:rPr>
          <w:rFonts w:ascii="Times New Roman" w:hAnsi="Times New Roman"/>
          <w:sz w:val="24"/>
        </w:rPr>
        <w:t xml:space="preserve"> </w:t>
      </w:r>
      <w:r w:rsidR="006C7795">
        <w:rPr>
          <w:rFonts w:ascii="Times New Roman" w:hAnsi="Times New Roman"/>
          <w:sz w:val="24"/>
        </w:rPr>
        <w:t xml:space="preserve">However, new regulations from the CEC set limitations to this flowrates. </w:t>
      </w:r>
      <w:r>
        <w:rPr>
          <w:rFonts w:ascii="Times New Roman" w:hAnsi="Times New Roman"/>
          <w:sz w:val="24"/>
        </w:rPr>
        <w:t>New weather data for all 16 climate zones are also updated according to the ground water temperatures.</w:t>
      </w:r>
    </w:p>
    <w:p w14:paraId="5867A194" w14:textId="77777777" w:rsidR="00F14F38" w:rsidRDefault="00F14F38" w:rsidP="00F14F38">
      <w:pPr>
        <w:rPr>
          <w:rFonts w:ascii="Times New Roman" w:hAnsi="Times New Roman"/>
          <w:sz w:val="24"/>
        </w:rPr>
      </w:pPr>
    </w:p>
    <w:p w14:paraId="1AAE9731" w14:textId="77777777" w:rsidR="00F14F38" w:rsidRPr="002D2CF1" w:rsidRDefault="00F14F38" w:rsidP="00F14F38">
      <w:pPr>
        <w:rPr>
          <w:rFonts w:ascii="Times New Roman" w:hAnsi="Times New Roman"/>
          <w:sz w:val="24"/>
        </w:rPr>
      </w:pPr>
      <w:r w:rsidRPr="002D2CF1">
        <w:rPr>
          <w:rFonts w:ascii="Times New Roman" w:hAnsi="Times New Roman"/>
          <w:b/>
          <w:i/>
          <w:sz w:val="24"/>
        </w:rPr>
        <w:t>Federal Standards:</w:t>
      </w:r>
      <w:r w:rsidRPr="002D2CF1">
        <w:rPr>
          <w:rFonts w:ascii="Times New Roman" w:hAnsi="Times New Roman"/>
          <w:sz w:val="24"/>
        </w:rPr>
        <w:t xml:space="preserve">  Under this regulation, the following is required: </w:t>
      </w:r>
    </w:p>
    <w:p w14:paraId="36EADFE9" w14:textId="77777777" w:rsidR="00F14F38" w:rsidRDefault="00F14F38" w:rsidP="00F14F38">
      <w:pPr>
        <w:rPr>
          <w:rFonts w:ascii="Times New Roman" w:hAnsi="Times New Roman"/>
          <w:sz w:val="24"/>
        </w:rPr>
      </w:pPr>
      <w:r w:rsidRPr="002D2CF1">
        <w:rPr>
          <w:rFonts w:ascii="Times New Roman" w:hAnsi="Times New Roman"/>
          <w:sz w:val="24"/>
        </w:rPr>
        <w:lastRenderedPageBreak/>
        <w:t>The Federal Energy Policy Act of 1992</w:t>
      </w:r>
      <w:r w:rsidRPr="002D2CF1">
        <w:rPr>
          <w:rFonts w:ascii="Times New Roman" w:hAnsi="Times New Roman"/>
          <w:sz w:val="24"/>
        </w:rPr>
        <w:fldChar w:fldCharType="begin"/>
      </w:r>
      <w:r w:rsidRPr="002D2CF1">
        <w:rPr>
          <w:rFonts w:ascii="Times New Roman" w:hAnsi="Times New Roman"/>
          <w:sz w:val="24"/>
        </w:rPr>
        <w:instrText xml:space="preserve"> XE "Federal Energy Policy Act of 1992" </w:instrText>
      </w:r>
      <w:r w:rsidRPr="002D2CF1">
        <w:rPr>
          <w:rFonts w:ascii="Times New Roman" w:hAnsi="Times New Roman"/>
          <w:sz w:val="24"/>
        </w:rPr>
        <w:fldChar w:fldCharType="end"/>
      </w:r>
      <w:r w:rsidRPr="002D2CF1">
        <w:rPr>
          <w:rFonts w:ascii="Times New Roman" w:hAnsi="Times New Roman"/>
          <w:sz w:val="24"/>
        </w:rPr>
        <w:t xml:space="preserve"> requires that “showerheads must use no more than 2.5 </w:t>
      </w:r>
      <w:r w:rsidR="00E033C1">
        <w:rPr>
          <w:rFonts w:ascii="Times New Roman" w:hAnsi="Times New Roman"/>
          <w:sz w:val="24"/>
        </w:rPr>
        <w:t>GPM</w:t>
      </w:r>
      <w:r w:rsidRPr="002D2CF1">
        <w:rPr>
          <w:rFonts w:ascii="Times New Roman" w:hAnsi="Times New Roman"/>
          <w:sz w:val="24"/>
        </w:rPr>
        <w:t>”</w:t>
      </w:r>
      <w:r w:rsidRPr="002D2CF1">
        <w:rPr>
          <w:rFonts w:ascii="Times New Roman" w:hAnsi="Times New Roman"/>
          <w:sz w:val="24"/>
          <w:vertAlign w:val="superscript"/>
        </w:rPr>
        <w:t>1</w:t>
      </w:r>
      <w:r w:rsidRPr="002D2CF1">
        <w:rPr>
          <w:rFonts w:ascii="Times New Roman" w:hAnsi="Times New Roman"/>
          <w:sz w:val="24"/>
        </w:rPr>
        <w:t xml:space="preserve">.  This </w:t>
      </w:r>
      <w:r w:rsidR="00674EBC">
        <w:rPr>
          <w:rFonts w:ascii="Times New Roman" w:hAnsi="Times New Roman"/>
          <w:sz w:val="24"/>
        </w:rPr>
        <w:t>Workpaper</w:t>
      </w:r>
      <w:r w:rsidRPr="002D2CF1">
        <w:rPr>
          <w:rFonts w:ascii="Times New Roman" w:hAnsi="Times New Roman"/>
          <w:sz w:val="24"/>
        </w:rPr>
        <w:t xml:space="preserve"> addresses above code showerheads with a flow</w:t>
      </w:r>
      <w:r w:rsidR="00F71DCD">
        <w:rPr>
          <w:rFonts w:ascii="Times New Roman" w:hAnsi="Times New Roman"/>
          <w:sz w:val="24"/>
        </w:rPr>
        <w:t xml:space="preserve"> rate</w:t>
      </w:r>
      <w:r w:rsidRPr="002D2CF1">
        <w:rPr>
          <w:rFonts w:ascii="Times New Roman" w:hAnsi="Times New Roman"/>
          <w:sz w:val="24"/>
        </w:rPr>
        <w:t xml:space="preserve"> of</w:t>
      </w:r>
      <w:r w:rsidR="00F71DCD">
        <w:rPr>
          <w:rFonts w:ascii="Times New Roman" w:hAnsi="Times New Roman"/>
          <w:sz w:val="24"/>
        </w:rPr>
        <w:t xml:space="preserve"> (1.0, 1.25, 1.5, 1.6 and 1.7) GPM.</w:t>
      </w:r>
      <w:r w:rsidRPr="002D2CF1">
        <w:rPr>
          <w:rFonts w:ascii="Times New Roman" w:hAnsi="Times New Roman"/>
          <w:sz w:val="24"/>
        </w:rPr>
        <w:t xml:space="preserve"> </w:t>
      </w:r>
    </w:p>
    <w:p w14:paraId="6B9CAE75" w14:textId="77777777" w:rsidR="00F14F38" w:rsidRDefault="00F14F38" w:rsidP="00F14F38">
      <w:pPr>
        <w:rPr>
          <w:rFonts w:ascii="Times New Roman" w:hAnsi="Times New Roman"/>
          <w:sz w:val="24"/>
        </w:rPr>
      </w:pPr>
    </w:p>
    <w:p w14:paraId="74DD9CE9" w14:textId="77777777" w:rsidR="00F14F38" w:rsidRPr="007970AE" w:rsidRDefault="00F14F38" w:rsidP="00F14F38">
      <w:pPr>
        <w:rPr>
          <w:rFonts w:ascii="Times New Roman" w:hAnsi="Times New Roman"/>
          <w:sz w:val="24"/>
        </w:rPr>
      </w:pPr>
      <w:r w:rsidRPr="001045A1">
        <w:rPr>
          <w:rFonts w:ascii="Times New Roman" w:hAnsi="Times New Roman"/>
          <w:b/>
          <w:i/>
          <w:sz w:val="24"/>
        </w:rPr>
        <w:t>Water Fixtures Disposition</w:t>
      </w:r>
      <w:r>
        <w:rPr>
          <w:rFonts w:ascii="Times New Roman" w:hAnsi="Times New Roman"/>
          <w:b/>
          <w:i/>
          <w:sz w:val="24"/>
        </w:rPr>
        <w:t xml:space="preserve">: </w:t>
      </w:r>
      <w:r>
        <w:rPr>
          <w:rFonts w:ascii="Times New Roman" w:hAnsi="Times New Roman"/>
          <w:sz w:val="24"/>
        </w:rPr>
        <w:t>The Water Fixture Disposition</w:t>
      </w:r>
      <w:r>
        <w:rPr>
          <w:rStyle w:val="EndnoteReference"/>
          <w:rFonts w:ascii="Times New Roman" w:hAnsi="Times New Roman"/>
          <w:sz w:val="24"/>
        </w:rPr>
        <w:endnoteReference w:id="5"/>
      </w:r>
      <w:r>
        <w:rPr>
          <w:rFonts w:ascii="Times New Roman" w:hAnsi="Times New Roman"/>
          <w:sz w:val="24"/>
        </w:rPr>
        <w:t xml:space="preserve"> changes the daily hot water consumptions </w:t>
      </w:r>
      <w:r w:rsidR="00E83A09">
        <w:rPr>
          <w:rFonts w:ascii="Times New Roman" w:hAnsi="Times New Roman"/>
          <w:sz w:val="24"/>
        </w:rPr>
        <w:t>to a baseline</w:t>
      </w:r>
      <w:r>
        <w:rPr>
          <w:rFonts w:ascii="Times New Roman" w:hAnsi="Times New Roman"/>
          <w:sz w:val="24"/>
        </w:rPr>
        <w:t xml:space="preserve"> of 28</w:t>
      </w:r>
      <w:r w:rsidR="00B96FE9">
        <w:rPr>
          <w:rFonts w:ascii="Times New Roman" w:hAnsi="Times New Roman"/>
          <w:sz w:val="24"/>
        </w:rPr>
        <w:t>.01</w:t>
      </w:r>
      <w:r>
        <w:rPr>
          <w:rFonts w:ascii="Times New Roman" w:hAnsi="Times New Roman"/>
          <w:sz w:val="24"/>
        </w:rPr>
        <w:t xml:space="preserve"> gal</w:t>
      </w:r>
      <w:r w:rsidR="00E83A09">
        <w:rPr>
          <w:rFonts w:ascii="Times New Roman" w:hAnsi="Times New Roman"/>
          <w:sz w:val="24"/>
        </w:rPr>
        <w:t xml:space="preserve"> per </w:t>
      </w:r>
      <w:r>
        <w:rPr>
          <w:rFonts w:ascii="Times New Roman" w:hAnsi="Times New Roman"/>
          <w:sz w:val="24"/>
        </w:rPr>
        <w:t>day for single family homes and 23.3 gal</w:t>
      </w:r>
      <w:r w:rsidR="00E83A09">
        <w:rPr>
          <w:rFonts w:ascii="Times New Roman" w:hAnsi="Times New Roman"/>
          <w:sz w:val="24"/>
        </w:rPr>
        <w:t xml:space="preserve"> per </w:t>
      </w:r>
      <w:r>
        <w:rPr>
          <w:rFonts w:ascii="Times New Roman" w:hAnsi="Times New Roman"/>
          <w:sz w:val="24"/>
        </w:rPr>
        <w:t>day for multi-family dwellings</w:t>
      </w:r>
      <w:r w:rsidRPr="00BB357F">
        <w:rPr>
          <w:rFonts w:ascii="Times New Roman" w:hAnsi="Times New Roman"/>
          <w:sz w:val="24"/>
        </w:rPr>
        <w:t xml:space="preserve"> </w:t>
      </w:r>
      <w:r>
        <w:rPr>
          <w:rFonts w:ascii="Times New Roman" w:hAnsi="Times New Roman"/>
          <w:sz w:val="24"/>
        </w:rPr>
        <w:t>according to the 2009 NREL and the Building America House Simulation Protocols</w:t>
      </w:r>
      <w:r>
        <w:rPr>
          <w:rStyle w:val="EndnoteReference"/>
          <w:rFonts w:ascii="Times New Roman" w:hAnsi="Times New Roman"/>
          <w:sz w:val="24"/>
        </w:rPr>
        <w:endnoteReference w:id="6"/>
      </w:r>
      <w:r>
        <w:rPr>
          <w:rFonts w:ascii="Times New Roman" w:hAnsi="Times New Roman"/>
          <w:sz w:val="24"/>
        </w:rPr>
        <w:t>.</w:t>
      </w:r>
    </w:p>
    <w:p w14:paraId="373FF1A2" w14:textId="77777777" w:rsidR="00F14F38" w:rsidRPr="002D2CF1" w:rsidRDefault="00F14F38" w:rsidP="00F14F38">
      <w:pPr>
        <w:rPr>
          <w:rFonts w:ascii="Times New Roman" w:hAnsi="Times New Roman"/>
          <w:sz w:val="24"/>
        </w:rPr>
      </w:pPr>
    </w:p>
    <w:p w14:paraId="2B25B1D0" w14:textId="77777777" w:rsidR="00B54A84" w:rsidRDefault="00B54A84" w:rsidP="00B224A2">
      <w:pPr>
        <w:pStyle w:val="Caption"/>
        <w:keepNext/>
      </w:pPr>
      <w:bookmarkStart w:id="24" w:name="_Toc442688313"/>
      <w:r>
        <w:t xml:space="preserve">Table </w:t>
      </w:r>
      <w:fldSimple w:instr=" SEQ Table \* ROMAN ">
        <w:r w:rsidR="00B33C5B">
          <w:rPr>
            <w:noProof/>
          </w:rPr>
          <w:t>II</w:t>
        </w:r>
      </w:fldSimple>
      <w:r>
        <w:t xml:space="preserve">: </w:t>
      </w:r>
      <w:r w:rsidRPr="00610DA3">
        <w:t>Code Summary</w:t>
      </w:r>
      <w:bookmarkEnd w:id="24"/>
    </w:p>
    <w:tbl>
      <w:tblPr>
        <w:tblStyle w:val="TableContemporary"/>
        <w:tblW w:w="9014" w:type="dxa"/>
        <w:tblInd w:w="562" w:type="dxa"/>
        <w:tblLook w:val="04A0" w:firstRow="1" w:lastRow="0" w:firstColumn="1" w:lastColumn="0" w:noHBand="0" w:noVBand="1"/>
      </w:tblPr>
      <w:tblGrid>
        <w:gridCol w:w="2841"/>
        <w:gridCol w:w="4352"/>
        <w:gridCol w:w="1821"/>
      </w:tblGrid>
      <w:tr w:rsidR="00F14F38" w:rsidRPr="005B28C1" w14:paraId="16279880" w14:textId="77777777" w:rsidTr="00472577">
        <w:trPr>
          <w:cnfStyle w:val="100000000000" w:firstRow="1" w:lastRow="0" w:firstColumn="0" w:lastColumn="0" w:oddVBand="0" w:evenVBand="0" w:oddHBand="0" w:evenHBand="0" w:firstRowFirstColumn="0" w:firstRowLastColumn="0" w:lastRowFirstColumn="0" w:lastRowLastColumn="0"/>
        </w:trPr>
        <w:tc>
          <w:tcPr>
            <w:tcW w:w="2841" w:type="dxa"/>
          </w:tcPr>
          <w:p w14:paraId="602349DC" w14:textId="77777777" w:rsidR="00F14F38" w:rsidRPr="009C1777" w:rsidRDefault="00F14F38" w:rsidP="00C85FCD">
            <w:pPr>
              <w:jc w:val="center"/>
              <w:rPr>
                <w:rFonts w:asciiTheme="minorHAnsi" w:hAnsiTheme="minorHAnsi" w:cstheme="minorHAnsi"/>
              </w:rPr>
            </w:pPr>
            <w:r w:rsidRPr="009C1777">
              <w:rPr>
                <w:rFonts w:asciiTheme="minorHAnsi" w:hAnsiTheme="minorHAnsi" w:cstheme="minorHAnsi"/>
              </w:rPr>
              <w:t>Code</w:t>
            </w:r>
          </w:p>
        </w:tc>
        <w:tc>
          <w:tcPr>
            <w:tcW w:w="4352" w:type="dxa"/>
          </w:tcPr>
          <w:p w14:paraId="44D559D5" w14:textId="77777777" w:rsidR="00F14F38" w:rsidRPr="009C1777" w:rsidRDefault="00F14F38" w:rsidP="00C85FCD">
            <w:pPr>
              <w:jc w:val="center"/>
              <w:rPr>
                <w:rFonts w:asciiTheme="minorHAnsi" w:hAnsiTheme="minorHAnsi" w:cstheme="minorHAnsi"/>
              </w:rPr>
            </w:pPr>
            <w:r>
              <w:rPr>
                <w:rFonts w:asciiTheme="minorHAnsi" w:hAnsiTheme="minorHAnsi" w:cstheme="minorHAnsi"/>
              </w:rPr>
              <w:t>Applicable Code Reference</w:t>
            </w:r>
          </w:p>
        </w:tc>
        <w:tc>
          <w:tcPr>
            <w:tcW w:w="1821" w:type="dxa"/>
          </w:tcPr>
          <w:p w14:paraId="47E42336" w14:textId="77777777" w:rsidR="00F14F38" w:rsidRDefault="00F14F38" w:rsidP="00C85FCD">
            <w:pPr>
              <w:jc w:val="center"/>
              <w:rPr>
                <w:rFonts w:asciiTheme="minorHAnsi" w:hAnsiTheme="minorHAnsi" w:cstheme="minorHAnsi"/>
              </w:rPr>
            </w:pPr>
            <w:r>
              <w:rPr>
                <w:rFonts w:asciiTheme="minorHAnsi" w:hAnsiTheme="minorHAnsi" w:cstheme="minorHAnsi"/>
              </w:rPr>
              <w:t>Effective Dates</w:t>
            </w:r>
          </w:p>
        </w:tc>
      </w:tr>
      <w:tr w:rsidR="00F14F38" w:rsidRPr="00473141" w14:paraId="68C8B79E" w14:textId="77777777" w:rsidTr="00472577">
        <w:trPr>
          <w:cnfStyle w:val="000000100000" w:firstRow="0" w:lastRow="0" w:firstColumn="0" w:lastColumn="0" w:oddVBand="0" w:evenVBand="0" w:oddHBand="1" w:evenHBand="0" w:firstRowFirstColumn="0" w:firstRowLastColumn="0" w:lastRowFirstColumn="0" w:lastRowLastColumn="0"/>
          <w:trHeight w:val="243"/>
        </w:trPr>
        <w:tc>
          <w:tcPr>
            <w:tcW w:w="2841" w:type="dxa"/>
          </w:tcPr>
          <w:p w14:paraId="08121DBA" w14:textId="77777777" w:rsidR="00F14F38" w:rsidRPr="00473141" w:rsidRDefault="009278AC" w:rsidP="00C85FCD">
            <w:pPr>
              <w:jc w:val="center"/>
              <w:rPr>
                <w:rFonts w:asciiTheme="minorHAnsi" w:hAnsiTheme="minorHAnsi" w:cstheme="minorHAnsi"/>
              </w:rPr>
            </w:pPr>
            <w:r>
              <w:rPr>
                <w:rFonts w:asciiTheme="minorHAnsi" w:hAnsiTheme="minorHAnsi" w:cstheme="minorHAnsi"/>
              </w:rPr>
              <w:t>Federal Energy Policy Act (1992)</w:t>
            </w:r>
          </w:p>
        </w:tc>
        <w:tc>
          <w:tcPr>
            <w:tcW w:w="4352" w:type="dxa"/>
          </w:tcPr>
          <w:p w14:paraId="3A0B1707" w14:textId="77777777" w:rsidR="00F14F38" w:rsidRPr="00473141" w:rsidRDefault="009278AC" w:rsidP="00C85FCD">
            <w:pPr>
              <w:jc w:val="center"/>
              <w:rPr>
                <w:rFonts w:asciiTheme="minorHAnsi" w:hAnsiTheme="minorHAnsi" w:cstheme="minorHAnsi"/>
              </w:rPr>
            </w:pPr>
            <w:r>
              <w:rPr>
                <w:rFonts w:asciiTheme="minorHAnsi" w:hAnsiTheme="minorHAnsi" w:cstheme="minorHAnsi"/>
              </w:rPr>
              <w:t>Federal Codes and Standards</w:t>
            </w:r>
          </w:p>
        </w:tc>
        <w:tc>
          <w:tcPr>
            <w:tcW w:w="1821" w:type="dxa"/>
          </w:tcPr>
          <w:p w14:paraId="567F32B2" w14:textId="77777777" w:rsidR="00F14F38" w:rsidRPr="00473141" w:rsidRDefault="009278AC" w:rsidP="00C85FCD">
            <w:pPr>
              <w:jc w:val="center"/>
              <w:rPr>
                <w:rFonts w:asciiTheme="minorHAnsi" w:hAnsiTheme="minorHAnsi" w:cstheme="minorHAnsi"/>
              </w:rPr>
            </w:pPr>
            <w:r>
              <w:rPr>
                <w:rFonts w:asciiTheme="minorHAnsi" w:hAnsiTheme="minorHAnsi" w:cstheme="minorHAnsi"/>
              </w:rPr>
              <w:t>1992</w:t>
            </w:r>
          </w:p>
        </w:tc>
      </w:tr>
      <w:tr w:rsidR="00472577" w:rsidRPr="00473141" w14:paraId="49803B12" w14:textId="77777777" w:rsidTr="00472577">
        <w:trPr>
          <w:cnfStyle w:val="000000010000" w:firstRow="0" w:lastRow="0" w:firstColumn="0" w:lastColumn="0" w:oddVBand="0" w:evenVBand="0" w:oddHBand="0" w:evenHBand="1" w:firstRowFirstColumn="0" w:firstRowLastColumn="0" w:lastRowFirstColumn="0" w:lastRowLastColumn="0"/>
          <w:trHeight w:val="243"/>
        </w:trPr>
        <w:tc>
          <w:tcPr>
            <w:tcW w:w="2841" w:type="dxa"/>
          </w:tcPr>
          <w:p w14:paraId="77392A3F" w14:textId="77777777" w:rsidR="00472577" w:rsidRDefault="00472577" w:rsidP="00C85FCD">
            <w:pPr>
              <w:jc w:val="center"/>
              <w:rPr>
                <w:rFonts w:asciiTheme="minorHAnsi" w:hAnsiTheme="minorHAnsi" w:cstheme="minorHAnsi"/>
              </w:rPr>
            </w:pPr>
            <w:r>
              <w:rPr>
                <w:rFonts w:asciiTheme="minorHAnsi" w:hAnsiTheme="minorHAnsi" w:cstheme="minorHAnsi"/>
              </w:rPr>
              <w:t>Water Fixtures Disposition</w:t>
            </w:r>
          </w:p>
        </w:tc>
        <w:tc>
          <w:tcPr>
            <w:tcW w:w="4352" w:type="dxa"/>
          </w:tcPr>
          <w:p w14:paraId="6716AAC5" w14:textId="77777777" w:rsidR="00472577" w:rsidRDefault="00472577" w:rsidP="00C85FCD">
            <w:pPr>
              <w:jc w:val="center"/>
              <w:rPr>
                <w:rFonts w:asciiTheme="minorHAnsi" w:hAnsiTheme="minorHAnsi" w:cstheme="minorHAnsi"/>
              </w:rPr>
            </w:pPr>
            <w:r>
              <w:rPr>
                <w:rFonts w:asciiTheme="minorHAnsi" w:hAnsiTheme="minorHAnsi" w:cstheme="minorHAnsi"/>
              </w:rPr>
              <w:t>State Code Reference</w:t>
            </w:r>
          </w:p>
        </w:tc>
        <w:tc>
          <w:tcPr>
            <w:tcW w:w="1821" w:type="dxa"/>
          </w:tcPr>
          <w:p w14:paraId="6BA23961" w14:textId="77777777" w:rsidR="00472577" w:rsidRDefault="00472577" w:rsidP="00C85FCD">
            <w:pPr>
              <w:jc w:val="center"/>
              <w:rPr>
                <w:rFonts w:asciiTheme="minorHAnsi" w:hAnsiTheme="minorHAnsi" w:cstheme="minorHAnsi"/>
              </w:rPr>
            </w:pPr>
            <w:r>
              <w:rPr>
                <w:rFonts w:asciiTheme="minorHAnsi" w:hAnsiTheme="minorHAnsi" w:cstheme="minorHAnsi"/>
              </w:rPr>
              <w:t>2/22/2013</w:t>
            </w:r>
          </w:p>
        </w:tc>
      </w:tr>
      <w:tr w:rsidR="00EB3807" w:rsidRPr="00473141" w14:paraId="361984C1" w14:textId="77777777" w:rsidTr="00472577">
        <w:trPr>
          <w:cnfStyle w:val="000000100000" w:firstRow="0" w:lastRow="0" w:firstColumn="0" w:lastColumn="0" w:oddVBand="0" w:evenVBand="0" w:oddHBand="1" w:evenHBand="0" w:firstRowFirstColumn="0" w:firstRowLastColumn="0" w:lastRowFirstColumn="0" w:lastRowLastColumn="0"/>
          <w:trHeight w:val="243"/>
        </w:trPr>
        <w:tc>
          <w:tcPr>
            <w:tcW w:w="2841" w:type="dxa"/>
          </w:tcPr>
          <w:p w14:paraId="5766ECB1" w14:textId="77777777" w:rsidR="00EB3807" w:rsidRDefault="00EB3807" w:rsidP="00C85FCD">
            <w:pPr>
              <w:jc w:val="center"/>
              <w:rPr>
                <w:rFonts w:asciiTheme="minorHAnsi" w:hAnsiTheme="minorHAnsi" w:cstheme="minorHAnsi"/>
              </w:rPr>
            </w:pPr>
            <w:r w:rsidRPr="00473141">
              <w:rPr>
                <w:rFonts w:asciiTheme="minorHAnsi" w:hAnsiTheme="minorHAnsi" w:cstheme="minorHAnsi"/>
              </w:rPr>
              <w:t>Title 20 (201</w:t>
            </w:r>
            <w:r w:rsidR="00EE4B11">
              <w:rPr>
                <w:rFonts w:asciiTheme="minorHAnsi" w:hAnsiTheme="minorHAnsi" w:cstheme="minorHAnsi"/>
              </w:rPr>
              <w:t>4</w:t>
            </w:r>
            <w:r w:rsidRPr="00473141">
              <w:rPr>
                <w:rFonts w:asciiTheme="minorHAnsi" w:hAnsiTheme="minorHAnsi" w:cstheme="minorHAnsi"/>
              </w:rPr>
              <w:t>)</w:t>
            </w:r>
          </w:p>
        </w:tc>
        <w:tc>
          <w:tcPr>
            <w:tcW w:w="4352" w:type="dxa"/>
          </w:tcPr>
          <w:p w14:paraId="22932343" w14:textId="77777777" w:rsidR="00EB3807" w:rsidRDefault="00BD6D64" w:rsidP="00C85FCD">
            <w:pPr>
              <w:jc w:val="center"/>
              <w:rPr>
                <w:rFonts w:asciiTheme="minorHAnsi" w:hAnsiTheme="minorHAnsi" w:cstheme="minorHAnsi"/>
              </w:rPr>
            </w:pPr>
            <w:r>
              <w:rPr>
                <w:rFonts w:asciiTheme="minorHAnsi" w:hAnsiTheme="minorHAnsi" w:cstheme="minorHAnsi"/>
              </w:rPr>
              <w:t>S</w:t>
            </w:r>
            <w:r w:rsidR="00525FAE">
              <w:rPr>
                <w:rFonts w:asciiTheme="minorHAnsi" w:hAnsiTheme="minorHAnsi" w:cstheme="minorHAnsi"/>
              </w:rPr>
              <w:t>ection 1605.</w:t>
            </w:r>
            <w:r w:rsidR="007C61CA">
              <w:rPr>
                <w:rFonts w:asciiTheme="minorHAnsi" w:hAnsiTheme="minorHAnsi" w:cstheme="minorHAnsi"/>
              </w:rPr>
              <w:t>1</w:t>
            </w:r>
          </w:p>
        </w:tc>
        <w:tc>
          <w:tcPr>
            <w:tcW w:w="1821" w:type="dxa"/>
          </w:tcPr>
          <w:p w14:paraId="01BC7678" w14:textId="77777777" w:rsidR="00EB3807" w:rsidRDefault="00BD6D64" w:rsidP="00C85FCD">
            <w:pPr>
              <w:jc w:val="center"/>
              <w:rPr>
                <w:rFonts w:asciiTheme="minorHAnsi" w:hAnsiTheme="minorHAnsi" w:cstheme="minorHAnsi"/>
              </w:rPr>
            </w:pPr>
            <w:r>
              <w:rPr>
                <w:rFonts w:asciiTheme="minorHAnsi" w:hAnsiTheme="minorHAnsi" w:cstheme="minorHAnsi"/>
              </w:rPr>
              <w:t>7/1/2016 , 7/1/2018</w:t>
            </w:r>
          </w:p>
        </w:tc>
      </w:tr>
    </w:tbl>
    <w:p w14:paraId="0C06AB92" w14:textId="77777777" w:rsidR="00F14F38" w:rsidRDefault="00F14F38" w:rsidP="00F14F38">
      <w:pPr>
        <w:rPr>
          <w:rFonts w:ascii="Times New Roman" w:hAnsi="Times New Roman"/>
          <w:i/>
          <w:sz w:val="24"/>
        </w:rPr>
      </w:pPr>
    </w:p>
    <w:p w14:paraId="76F0C725" w14:textId="77777777" w:rsidR="00F14F38" w:rsidRDefault="00F14F38" w:rsidP="00E04FB6">
      <w:pPr>
        <w:pStyle w:val="SubsectionStyle"/>
      </w:pPr>
      <w:bookmarkStart w:id="25" w:name="_Toc442427768"/>
      <w:r>
        <w:t>Baseline Description</w:t>
      </w:r>
      <w:bookmarkEnd w:id="25"/>
    </w:p>
    <w:p w14:paraId="0E14BEBF" w14:textId="77777777" w:rsidR="00F14F38" w:rsidRDefault="00F14F38" w:rsidP="00F14F38">
      <w:pPr>
        <w:rPr>
          <w:rFonts w:ascii="Times New Roman" w:hAnsi="Times New Roman"/>
          <w:sz w:val="24"/>
        </w:rPr>
      </w:pPr>
      <w:r w:rsidRPr="00F14F38">
        <w:rPr>
          <w:rFonts w:ascii="Times New Roman" w:hAnsi="Times New Roman"/>
          <w:sz w:val="24"/>
        </w:rPr>
        <w:t xml:space="preserve">The </w:t>
      </w:r>
      <w:r w:rsidR="00E66E62">
        <w:rPr>
          <w:rFonts w:ascii="Times New Roman" w:hAnsi="Times New Roman"/>
          <w:sz w:val="24"/>
        </w:rPr>
        <w:t>first</w:t>
      </w:r>
      <w:r w:rsidRPr="00F14F38">
        <w:rPr>
          <w:rFonts w:ascii="Times New Roman" w:hAnsi="Times New Roman"/>
          <w:sz w:val="24"/>
        </w:rPr>
        <w:t xml:space="preserve"> baseline flow rate is 2.25 </w:t>
      </w:r>
      <w:r w:rsidR="00110568">
        <w:rPr>
          <w:rFonts w:ascii="Times New Roman" w:hAnsi="Times New Roman"/>
          <w:sz w:val="24"/>
        </w:rPr>
        <w:t>GPM</w:t>
      </w:r>
      <w:r w:rsidR="00AE6686">
        <w:rPr>
          <w:rFonts w:ascii="Times New Roman" w:hAnsi="Times New Roman"/>
          <w:sz w:val="24"/>
        </w:rPr>
        <w:t xml:space="preserve"> for Early Retirement(ER) measures </w:t>
      </w:r>
      <w:r w:rsidR="00AE6686" w:rsidRPr="00F14F38">
        <w:rPr>
          <w:rFonts w:ascii="Times New Roman" w:hAnsi="Times New Roman"/>
          <w:sz w:val="24"/>
        </w:rPr>
        <w:t>as</w:t>
      </w:r>
      <w:r w:rsidRPr="00F14F38">
        <w:rPr>
          <w:rFonts w:ascii="Times New Roman" w:hAnsi="Times New Roman"/>
          <w:sz w:val="24"/>
        </w:rPr>
        <w:t xml:space="preserve"> discovered </w:t>
      </w:r>
      <w:bookmarkStart w:id="26" w:name="_Ref245238854"/>
      <w:r w:rsidRPr="00F14F38">
        <w:rPr>
          <w:rFonts w:ascii="Times New Roman" w:hAnsi="Times New Roman"/>
          <w:sz w:val="24"/>
        </w:rPr>
        <w:t>in the ASW</w:t>
      </w:r>
      <w:bookmarkEnd w:id="26"/>
      <w:r w:rsidR="009278AC">
        <w:rPr>
          <w:rFonts w:ascii="Times New Roman" w:hAnsi="Times New Roman"/>
          <w:sz w:val="24"/>
          <w:vertAlign w:val="superscript"/>
        </w:rPr>
        <w:t>4</w:t>
      </w:r>
      <w:r w:rsidRPr="00F14F38">
        <w:rPr>
          <w:rFonts w:ascii="Times New Roman" w:hAnsi="Times New Roman"/>
          <w:sz w:val="24"/>
        </w:rPr>
        <w:t xml:space="preserve"> field study with SEU customers by visiting residential households and measuring the existing showerheads flow rate.</w:t>
      </w:r>
      <w:r w:rsidR="00671A48">
        <w:rPr>
          <w:rFonts w:ascii="Times New Roman" w:hAnsi="Times New Roman"/>
          <w:sz w:val="24"/>
        </w:rPr>
        <w:t xml:space="preserve"> The</w:t>
      </w:r>
      <w:r w:rsidR="00671A48" w:rsidRPr="00F14F38">
        <w:rPr>
          <w:rFonts w:ascii="Times New Roman" w:hAnsi="Times New Roman"/>
          <w:sz w:val="24"/>
        </w:rPr>
        <w:t xml:space="preserve"> 2.25</w:t>
      </w:r>
      <w:r w:rsidRPr="00F14F38">
        <w:rPr>
          <w:rFonts w:ascii="Times New Roman" w:hAnsi="Times New Roman"/>
          <w:sz w:val="24"/>
        </w:rPr>
        <w:t xml:space="preserve"> </w:t>
      </w:r>
      <w:r w:rsidR="00E83A09">
        <w:rPr>
          <w:rFonts w:ascii="Times New Roman" w:hAnsi="Times New Roman"/>
          <w:sz w:val="24"/>
        </w:rPr>
        <w:t>GPM</w:t>
      </w:r>
      <w:r w:rsidR="00E83A09" w:rsidRPr="00F14F38">
        <w:rPr>
          <w:rFonts w:ascii="Times New Roman" w:hAnsi="Times New Roman"/>
          <w:sz w:val="24"/>
        </w:rPr>
        <w:t xml:space="preserve"> flow</w:t>
      </w:r>
      <w:r w:rsidRPr="00F14F38">
        <w:rPr>
          <w:rFonts w:ascii="Times New Roman" w:hAnsi="Times New Roman"/>
          <w:sz w:val="24"/>
        </w:rPr>
        <w:t xml:space="preserve"> rate is the customer</w:t>
      </w:r>
      <w:r w:rsidR="00671A48">
        <w:rPr>
          <w:rFonts w:ascii="Times New Roman" w:hAnsi="Times New Roman"/>
          <w:sz w:val="24"/>
        </w:rPr>
        <w:t>’s</w:t>
      </w:r>
      <w:r w:rsidRPr="00F14F38">
        <w:rPr>
          <w:rFonts w:ascii="Times New Roman" w:hAnsi="Times New Roman"/>
          <w:sz w:val="24"/>
        </w:rPr>
        <w:t xml:space="preserve"> average </w:t>
      </w:r>
      <w:r w:rsidR="00671A48">
        <w:rPr>
          <w:rFonts w:ascii="Times New Roman" w:hAnsi="Times New Roman"/>
          <w:sz w:val="24"/>
        </w:rPr>
        <w:t>from the</w:t>
      </w:r>
      <w:r w:rsidRPr="00F14F38">
        <w:rPr>
          <w:rFonts w:ascii="Times New Roman" w:hAnsi="Times New Roman"/>
          <w:sz w:val="24"/>
        </w:rPr>
        <w:t xml:space="preserve"> data obtained </w:t>
      </w:r>
      <w:r w:rsidR="00671A48">
        <w:rPr>
          <w:rFonts w:ascii="Times New Roman" w:hAnsi="Times New Roman"/>
          <w:sz w:val="24"/>
        </w:rPr>
        <w:t>through the</w:t>
      </w:r>
      <w:r w:rsidRPr="00F14F38">
        <w:rPr>
          <w:rFonts w:ascii="Times New Roman" w:hAnsi="Times New Roman"/>
          <w:sz w:val="24"/>
        </w:rPr>
        <w:t xml:space="preserve"> survey and i</w:t>
      </w:r>
      <w:r w:rsidR="009F224C">
        <w:rPr>
          <w:rFonts w:ascii="Times New Roman" w:hAnsi="Times New Roman"/>
          <w:sz w:val="24"/>
        </w:rPr>
        <w:t xml:space="preserve">s used for Early </w:t>
      </w:r>
      <w:r w:rsidR="00C4192B">
        <w:rPr>
          <w:rFonts w:ascii="Times New Roman" w:hAnsi="Times New Roman"/>
          <w:sz w:val="24"/>
        </w:rPr>
        <w:t>Retirement</w:t>
      </w:r>
      <w:r w:rsidR="009F224C">
        <w:rPr>
          <w:rFonts w:ascii="Times New Roman" w:hAnsi="Times New Roman"/>
          <w:sz w:val="24"/>
        </w:rPr>
        <w:t xml:space="preserve"> (ER</w:t>
      </w:r>
      <w:r w:rsidRPr="00F14F38">
        <w:rPr>
          <w:rFonts w:ascii="Times New Roman" w:hAnsi="Times New Roman"/>
          <w:sz w:val="24"/>
        </w:rPr>
        <w:t xml:space="preserve">) program.  </w:t>
      </w:r>
      <w:r w:rsidR="00381A13" w:rsidRPr="00381A13">
        <w:rPr>
          <w:rFonts w:ascii="Times New Roman" w:hAnsi="Times New Roman"/>
          <w:sz w:val="24"/>
        </w:rPr>
        <w:t>The baseline mixed water consumptions for single-family households are also derived from the ASW</w:t>
      </w:r>
      <w:r w:rsidR="00381A13" w:rsidRPr="00381A13">
        <w:rPr>
          <w:rFonts w:ascii="Times New Roman" w:hAnsi="Times New Roman"/>
          <w:sz w:val="24"/>
          <w:vertAlign w:val="superscript"/>
        </w:rPr>
        <w:t>4</w:t>
      </w:r>
      <w:r w:rsidR="00381A13" w:rsidRPr="00381A13">
        <w:rPr>
          <w:rFonts w:ascii="Times New Roman" w:hAnsi="Times New Roman"/>
          <w:sz w:val="24"/>
        </w:rPr>
        <w:t xml:space="preserve">.  The derivation incorporated the values of showers taken, existing showerhead flow capacity, and water temperatures.  Additional value references are shown in Table III. </w:t>
      </w:r>
      <w:r w:rsidR="00E66E62">
        <w:rPr>
          <w:rFonts w:ascii="Times New Roman" w:hAnsi="Times New Roman"/>
          <w:sz w:val="24"/>
        </w:rPr>
        <w:t>The second baseline for Early Retirement measures is 1.8 GPM flow rate at 80 PSI. The second baseline complies with the new Tittle 20 flow regulations taking effect on July 1, 2018.</w:t>
      </w:r>
    </w:p>
    <w:p w14:paraId="4CE652DE" w14:textId="77777777" w:rsidR="00C2552B" w:rsidRDefault="00C2552B" w:rsidP="00F14F38">
      <w:pPr>
        <w:rPr>
          <w:rFonts w:ascii="Times New Roman" w:hAnsi="Times New Roman"/>
          <w:sz w:val="24"/>
        </w:rPr>
      </w:pPr>
    </w:p>
    <w:p w14:paraId="3B05F24E" w14:textId="77777777" w:rsidR="00BD5D55" w:rsidRDefault="00631758" w:rsidP="00F14F38">
      <w:pPr>
        <w:rPr>
          <w:rFonts w:ascii="Times New Roman" w:hAnsi="Times New Roman"/>
          <w:sz w:val="24"/>
        </w:rPr>
      </w:pPr>
      <w:r>
        <w:rPr>
          <w:rFonts w:ascii="Times New Roman" w:hAnsi="Times New Roman"/>
          <w:sz w:val="24"/>
        </w:rPr>
        <w:t xml:space="preserve">NEW and ROB measures will have a single baseline with a flow rate of 2.0 GPM. This flow rate satisfies the Tittle 20 code change taking effect on July 1, 2016. </w:t>
      </w:r>
      <w:r w:rsidR="00BD5D55">
        <w:rPr>
          <w:rFonts w:ascii="Times New Roman" w:hAnsi="Times New Roman"/>
          <w:sz w:val="24"/>
        </w:rPr>
        <w:t xml:space="preserve"> </w:t>
      </w:r>
    </w:p>
    <w:p w14:paraId="6E2D6423" w14:textId="77777777" w:rsidR="00BD5D55" w:rsidRPr="00F14F38" w:rsidRDefault="00BD5D55" w:rsidP="00F14F38">
      <w:pPr>
        <w:rPr>
          <w:rFonts w:ascii="Times New Roman" w:hAnsi="Times New Roman"/>
          <w:sz w:val="24"/>
        </w:rPr>
      </w:pPr>
    </w:p>
    <w:p w14:paraId="5E678FB2" w14:textId="77777777" w:rsidR="00F14F38" w:rsidRPr="00F14F38" w:rsidRDefault="00F14F38" w:rsidP="00F14F38">
      <w:pPr>
        <w:rPr>
          <w:rFonts w:ascii="Times New Roman" w:hAnsi="Times New Roman"/>
          <w:sz w:val="24"/>
        </w:rPr>
      </w:pPr>
      <w:r w:rsidRPr="00F14F38">
        <w:rPr>
          <w:rFonts w:ascii="Times New Roman" w:hAnsi="Times New Roman"/>
          <w:sz w:val="24"/>
        </w:rPr>
        <w:t>Despi</w:t>
      </w:r>
      <w:r w:rsidR="009278AC">
        <w:rPr>
          <w:rFonts w:ascii="Times New Roman" w:hAnsi="Times New Roman"/>
          <w:sz w:val="24"/>
        </w:rPr>
        <w:t>te the baselines stated in the F</w:t>
      </w:r>
      <w:r w:rsidRPr="00F14F38">
        <w:rPr>
          <w:rFonts w:ascii="Times New Roman" w:hAnsi="Times New Roman"/>
          <w:sz w:val="24"/>
        </w:rPr>
        <w:t>ederal Energy Polic</w:t>
      </w:r>
      <w:r w:rsidR="009278AC">
        <w:rPr>
          <w:rFonts w:ascii="Times New Roman" w:hAnsi="Times New Roman"/>
          <w:sz w:val="24"/>
        </w:rPr>
        <w:t>y Act and discovered in the ASW</w:t>
      </w:r>
      <w:r w:rsidR="009278AC">
        <w:rPr>
          <w:rFonts w:ascii="Times New Roman" w:hAnsi="Times New Roman"/>
          <w:sz w:val="24"/>
          <w:vertAlign w:val="superscript"/>
        </w:rPr>
        <w:t>4</w:t>
      </w:r>
      <w:r w:rsidRPr="00F14F38">
        <w:rPr>
          <w:rFonts w:ascii="Times New Roman" w:hAnsi="Times New Roman"/>
          <w:sz w:val="24"/>
        </w:rPr>
        <w:t xml:space="preserve"> field study, California Public Utilities Commission (CPUC) adopts the DEER baseline values for hot water</w:t>
      </w:r>
      <w:r w:rsidR="00110568">
        <w:rPr>
          <w:rFonts w:ascii="Times New Roman" w:hAnsi="Times New Roman"/>
          <w:sz w:val="24"/>
        </w:rPr>
        <w:t xml:space="preserve"> daily</w:t>
      </w:r>
      <w:r w:rsidRPr="00F14F38">
        <w:rPr>
          <w:rFonts w:ascii="Times New Roman" w:hAnsi="Times New Roman"/>
          <w:sz w:val="24"/>
        </w:rPr>
        <w:t xml:space="preserve"> use that </w:t>
      </w:r>
      <w:r w:rsidR="00110568">
        <w:rPr>
          <w:rFonts w:ascii="Times New Roman" w:hAnsi="Times New Roman"/>
          <w:sz w:val="24"/>
        </w:rPr>
        <w:t>were</w:t>
      </w:r>
      <w:r w:rsidRPr="00F14F38">
        <w:rPr>
          <w:rFonts w:ascii="Times New Roman" w:hAnsi="Times New Roman"/>
          <w:sz w:val="24"/>
        </w:rPr>
        <w:t xml:space="preserve"> developed from the NREL and </w:t>
      </w:r>
      <w:r w:rsidR="00110568">
        <w:rPr>
          <w:rFonts w:ascii="Times New Roman" w:hAnsi="Times New Roman"/>
          <w:sz w:val="24"/>
        </w:rPr>
        <w:t>“</w:t>
      </w:r>
      <w:r w:rsidRPr="00F14F38">
        <w:rPr>
          <w:rFonts w:ascii="Times New Roman" w:hAnsi="Times New Roman"/>
          <w:sz w:val="24"/>
        </w:rPr>
        <w:t>America house Simulation Protocols</w:t>
      </w:r>
      <w:r w:rsidR="00110568">
        <w:rPr>
          <w:rFonts w:ascii="Times New Roman" w:hAnsi="Times New Roman"/>
          <w:sz w:val="24"/>
        </w:rPr>
        <w:t>”</w:t>
      </w:r>
      <w:r w:rsidRPr="009278AC">
        <w:rPr>
          <w:rFonts w:ascii="Times New Roman" w:hAnsi="Times New Roman"/>
          <w:sz w:val="24"/>
          <w:vertAlign w:val="superscript"/>
        </w:rPr>
        <w:t>6</w:t>
      </w:r>
      <w:r w:rsidRPr="00F14F38">
        <w:rPr>
          <w:rFonts w:ascii="Times New Roman" w:hAnsi="Times New Roman"/>
          <w:sz w:val="24"/>
        </w:rPr>
        <w:t>. I</w:t>
      </w:r>
      <w:r w:rsidR="00110568">
        <w:rPr>
          <w:rFonts w:ascii="Times New Roman" w:hAnsi="Times New Roman"/>
          <w:sz w:val="24"/>
        </w:rPr>
        <w:t>n which a</w:t>
      </w:r>
      <w:r w:rsidR="00990951">
        <w:rPr>
          <w:rFonts w:ascii="Times New Roman" w:hAnsi="Times New Roman"/>
          <w:sz w:val="24"/>
        </w:rPr>
        <w:t xml:space="preserve"> consumption of </w:t>
      </w:r>
      <w:r w:rsidRPr="00F14F38">
        <w:rPr>
          <w:rFonts w:ascii="Times New Roman" w:hAnsi="Times New Roman"/>
          <w:sz w:val="24"/>
        </w:rPr>
        <w:t>28</w:t>
      </w:r>
      <w:r w:rsidR="00110568">
        <w:rPr>
          <w:rFonts w:ascii="Times New Roman" w:hAnsi="Times New Roman"/>
          <w:sz w:val="24"/>
        </w:rPr>
        <w:t>.01</w:t>
      </w:r>
      <w:r w:rsidRPr="00F14F38">
        <w:rPr>
          <w:rFonts w:ascii="Times New Roman" w:hAnsi="Times New Roman"/>
          <w:sz w:val="24"/>
        </w:rPr>
        <w:t xml:space="preserve"> </w:t>
      </w:r>
      <w:r w:rsidR="00110568">
        <w:rPr>
          <w:rFonts w:ascii="Times New Roman" w:hAnsi="Times New Roman"/>
          <w:sz w:val="24"/>
        </w:rPr>
        <w:t>and 23.3 gallons per day,</w:t>
      </w:r>
      <w:r w:rsidRPr="00F14F38">
        <w:rPr>
          <w:rFonts w:ascii="Times New Roman" w:hAnsi="Times New Roman"/>
          <w:sz w:val="24"/>
        </w:rPr>
        <w:t xml:space="preserve"> for a single</w:t>
      </w:r>
      <w:r w:rsidR="00954955">
        <w:rPr>
          <w:rFonts w:ascii="Times New Roman" w:hAnsi="Times New Roman"/>
          <w:sz w:val="24"/>
        </w:rPr>
        <w:t>-</w:t>
      </w:r>
      <w:r w:rsidRPr="00F14F38">
        <w:rPr>
          <w:rFonts w:ascii="Times New Roman" w:hAnsi="Times New Roman"/>
          <w:sz w:val="24"/>
        </w:rPr>
        <w:t>family home of 3 bedrooms and multi-family dwelling of 2 bedrooms</w:t>
      </w:r>
      <w:r w:rsidR="00110568">
        <w:rPr>
          <w:rFonts w:ascii="Times New Roman" w:hAnsi="Times New Roman"/>
          <w:sz w:val="24"/>
        </w:rPr>
        <w:t xml:space="preserve"> respectively, of</w:t>
      </w:r>
      <w:r w:rsidR="00990951">
        <w:rPr>
          <w:rFonts w:ascii="Times New Roman" w:hAnsi="Times New Roman"/>
          <w:sz w:val="24"/>
        </w:rPr>
        <w:t xml:space="preserve"> hot water</w:t>
      </w:r>
      <w:r w:rsidR="00110568">
        <w:rPr>
          <w:rFonts w:ascii="Times New Roman" w:hAnsi="Times New Roman"/>
          <w:sz w:val="24"/>
        </w:rPr>
        <w:t xml:space="preserve"> </w:t>
      </w:r>
      <w:r w:rsidR="00B45F66">
        <w:rPr>
          <w:rFonts w:ascii="Times New Roman" w:hAnsi="Times New Roman"/>
          <w:sz w:val="24"/>
        </w:rPr>
        <w:t>were</w:t>
      </w:r>
      <w:r w:rsidR="00110568">
        <w:rPr>
          <w:rFonts w:ascii="Times New Roman" w:hAnsi="Times New Roman"/>
          <w:sz w:val="24"/>
        </w:rPr>
        <w:t xml:space="preserve"> determined</w:t>
      </w:r>
      <w:r w:rsidRPr="00F14F38">
        <w:rPr>
          <w:rFonts w:ascii="Times New Roman" w:hAnsi="Times New Roman"/>
          <w:sz w:val="24"/>
        </w:rPr>
        <w:t xml:space="preserve">. </w:t>
      </w:r>
      <w:r w:rsidR="003F00DE">
        <w:rPr>
          <w:rFonts w:ascii="Times New Roman" w:hAnsi="Times New Roman"/>
          <w:sz w:val="24"/>
        </w:rPr>
        <w:t>These values originate from a 2.25 GPM flow rate. Adjustments were made for water consumption for different flow rates.</w:t>
      </w:r>
    </w:p>
    <w:p w14:paraId="4600789B" w14:textId="77777777" w:rsidR="00F14F38" w:rsidRPr="00F14F38" w:rsidRDefault="00F14F38" w:rsidP="00F14F38">
      <w:pPr>
        <w:rPr>
          <w:rFonts w:ascii="Times New Roman" w:hAnsi="Times New Roman"/>
          <w:sz w:val="24"/>
        </w:rPr>
      </w:pPr>
    </w:p>
    <w:p w14:paraId="1B1F9D17" w14:textId="77777777" w:rsidR="00F14F38" w:rsidRPr="00F14F38" w:rsidRDefault="00E44DA6" w:rsidP="00F14F38">
      <w:pPr>
        <w:rPr>
          <w:rFonts w:ascii="Times New Roman" w:hAnsi="Times New Roman"/>
          <w:sz w:val="24"/>
        </w:rPr>
      </w:pPr>
      <w:r w:rsidRPr="008550FA">
        <w:rPr>
          <w:rFonts w:ascii="Times New Roman" w:hAnsi="Times New Roman"/>
          <w:sz w:val="24"/>
        </w:rPr>
        <w:t>The</w:t>
      </w:r>
      <w:r>
        <w:rPr>
          <w:rFonts w:ascii="Times New Roman" w:hAnsi="Times New Roman"/>
          <w:sz w:val="24"/>
        </w:rPr>
        <w:t xml:space="preserve"> adopted NREL </w:t>
      </w:r>
      <w:r w:rsidR="00065FF8">
        <w:rPr>
          <w:rFonts w:ascii="Times New Roman" w:hAnsi="Times New Roman"/>
          <w:sz w:val="24"/>
        </w:rPr>
        <w:t xml:space="preserve">baselines standardize the </w:t>
      </w:r>
      <w:r>
        <w:rPr>
          <w:rFonts w:ascii="Times New Roman" w:hAnsi="Times New Roman"/>
          <w:sz w:val="24"/>
        </w:rPr>
        <w:t xml:space="preserve">daily </w:t>
      </w:r>
      <w:r w:rsidR="00065FF8">
        <w:rPr>
          <w:rFonts w:ascii="Times New Roman" w:hAnsi="Times New Roman"/>
          <w:sz w:val="24"/>
        </w:rPr>
        <w:t xml:space="preserve">hot </w:t>
      </w:r>
      <w:r>
        <w:rPr>
          <w:rFonts w:ascii="Times New Roman" w:hAnsi="Times New Roman"/>
          <w:sz w:val="24"/>
        </w:rPr>
        <w:t>water</w:t>
      </w:r>
      <w:r w:rsidR="00DB59DE">
        <w:rPr>
          <w:rFonts w:ascii="Times New Roman" w:hAnsi="Times New Roman"/>
          <w:sz w:val="24"/>
        </w:rPr>
        <w:t xml:space="preserve"> shower</w:t>
      </w:r>
      <w:r>
        <w:rPr>
          <w:rFonts w:ascii="Times New Roman" w:hAnsi="Times New Roman"/>
          <w:sz w:val="24"/>
        </w:rPr>
        <w:t xml:space="preserve"> consumption</w:t>
      </w:r>
      <w:r w:rsidR="00065FF8">
        <w:rPr>
          <w:rFonts w:ascii="Times New Roman" w:hAnsi="Times New Roman"/>
          <w:sz w:val="24"/>
        </w:rPr>
        <w:t xml:space="preserve"> </w:t>
      </w:r>
      <w:r w:rsidR="00F14F38" w:rsidRPr="00F14F38">
        <w:rPr>
          <w:rFonts w:ascii="Times New Roman" w:hAnsi="Times New Roman"/>
          <w:sz w:val="24"/>
        </w:rPr>
        <w:t>for New Construction, Replace-On-Burnout</w:t>
      </w:r>
      <w:r w:rsidR="00017F40">
        <w:rPr>
          <w:rFonts w:ascii="Times New Roman" w:hAnsi="Times New Roman"/>
          <w:sz w:val="24"/>
        </w:rPr>
        <w:t xml:space="preserve"> </w:t>
      </w:r>
      <w:r w:rsidR="00F14F38" w:rsidRPr="00F14F38">
        <w:rPr>
          <w:rFonts w:ascii="Times New Roman" w:hAnsi="Times New Roman"/>
          <w:sz w:val="24"/>
        </w:rPr>
        <w:t xml:space="preserve">and Early </w:t>
      </w:r>
      <w:r w:rsidR="009F224C">
        <w:rPr>
          <w:rFonts w:ascii="Times New Roman" w:hAnsi="Times New Roman"/>
          <w:sz w:val="24"/>
        </w:rPr>
        <w:t>Ret</w:t>
      </w:r>
      <w:r w:rsidR="00F14F38" w:rsidRPr="00F14F38">
        <w:rPr>
          <w:rFonts w:ascii="Times New Roman" w:hAnsi="Times New Roman"/>
          <w:sz w:val="24"/>
        </w:rPr>
        <w:t>irement programs</w:t>
      </w:r>
      <w:r w:rsidR="00065FF8">
        <w:rPr>
          <w:rFonts w:ascii="Times New Roman" w:hAnsi="Times New Roman"/>
          <w:sz w:val="24"/>
        </w:rPr>
        <w:t xml:space="preserve"> to 28</w:t>
      </w:r>
      <w:r w:rsidR="00DB59DE">
        <w:rPr>
          <w:rFonts w:ascii="Times New Roman" w:hAnsi="Times New Roman"/>
          <w:sz w:val="24"/>
        </w:rPr>
        <w:t>.01 and 23.3 ga</w:t>
      </w:r>
      <w:r w:rsidR="008550FA">
        <w:rPr>
          <w:rFonts w:ascii="Times New Roman" w:hAnsi="Times New Roman"/>
          <w:sz w:val="24"/>
        </w:rPr>
        <w:t>l</w:t>
      </w:r>
      <w:r w:rsidR="00DB59DE">
        <w:rPr>
          <w:rFonts w:ascii="Times New Roman" w:hAnsi="Times New Roman"/>
          <w:sz w:val="24"/>
        </w:rPr>
        <w:t>l</w:t>
      </w:r>
      <w:r w:rsidR="008550FA">
        <w:rPr>
          <w:rFonts w:ascii="Times New Roman" w:hAnsi="Times New Roman"/>
          <w:sz w:val="24"/>
        </w:rPr>
        <w:t>ons</w:t>
      </w:r>
      <w:r w:rsidR="00017F40">
        <w:rPr>
          <w:rFonts w:ascii="Times New Roman" w:hAnsi="Times New Roman"/>
          <w:sz w:val="24"/>
        </w:rPr>
        <w:t xml:space="preserve"> per </w:t>
      </w:r>
      <w:r w:rsidR="00DB59DE">
        <w:rPr>
          <w:rFonts w:ascii="Times New Roman" w:hAnsi="Times New Roman"/>
          <w:sz w:val="24"/>
        </w:rPr>
        <w:t xml:space="preserve">day for single and multifamily respectively. </w:t>
      </w:r>
      <w:r w:rsidR="00065FF8">
        <w:rPr>
          <w:rFonts w:ascii="Times New Roman" w:hAnsi="Times New Roman"/>
          <w:sz w:val="24"/>
        </w:rPr>
        <w:t xml:space="preserve"> </w:t>
      </w:r>
      <w:r w:rsidR="00DB59DE">
        <w:rPr>
          <w:rFonts w:ascii="Times New Roman" w:hAnsi="Times New Roman"/>
          <w:sz w:val="24"/>
        </w:rPr>
        <w:t>These baselines are</w:t>
      </w:r>
      <w:r w:rsidR="00065FF8">
        <w:rPr>
          <w:rFonts w:ascii="Times New Roman" w:hAnsi="Times New Roman"/>
          <w:sz w:val="24"/>
        </w:rPr>
        <w:t xml:space="preserve"> independen</w:t>
      </w:r>
      <w:r w:rsidR="00381A13">
        <w:rPr>
          <w:rFonts w:ascii="Times New Roman" w:hAnsi="Times New Roman"/>
          <w:sz w:val="24"/>
        </w:rPr>
        <w:t>t of</w:t>
      </w:r>
      <w:r w:rsidR="00DB59DE">
        <w:rPr>
          <w:rFonts w:ascii="Times New Roman" w:hAnsi="Times New Roman"/>
          <w:sz w:val="24"/>
        </w:rPr>
        <w:t xml:space="preserve"> previously men</w:t>
      </w:r>
      <w:r w:rsidR="00AE6686">
        <w:rPr>
          <w:rFonts w:ascii="Times New Roman" w:hAnsi="Times New Roman"/>
          <w:sz w:val="24"/>
        </w:rPr>
        <w:t>tioned flowrate baselines of 2.0</w:t>
      </w:r>
      <w:r w:rsidR="00DB59DE">
        <w:rPr>
          <w:rFonts w:ascii="Times New Roman" w:hAnsi="Times New Roman"/>
          <w:sz w:val="24"/>
        </w:rPr>
        <w:t xml:space="preserve"> and 2.25 GPM. </w:t>
      </w:r>
      <w:r w:rsidR="00F14F38" w:rsidRPr="00F14F38">
        <w:rPr>
          <w:rFonts w:ascii="Times New Roman" w:hAnsi="Times New Roman"/>
          <w:sz w:val="24"/>
        </w:rPr>
        <w:t xml:space="preserve">However, the </w:t>
      </w:r>
      <w:r w:rsidR="00472577">
        <w:rPr>
          <w:rFonts w:ascii="Times New Roman" w:hAnsi="Times New Roman"/>
          <w:sz w:val="24"/>
        </w:rPr>
        <w:t>mixed</w:t>
      </w:r>
      <w:r w:rsidR="00F14F38" w:rsidRPr="00F14F38">
        <w:rPr>
          <w:rFonts w:ascii="Times New Roman" w:hAnsi="Times New Roman"/>
          <w:sz w:val="24"/>
        </w:rPr>
        <w:t xml:space="preserve"> water consumption for each of the measure showerheads (</w:t>
      </w:r>
      <w:r w:rsidR="00DB59DE">
        <w:rPr>
          <w:rFonts w:ascii="Times New Roman" w:hAnsi="Times New Roman"/>
          <w:sz w:val="24"/>
        </w:rPr>
        <w:t xml:space="preserve">1.0 ,1.25, </w:t>
      </w:r>
      <w:r w:rsidR="00F14F38" w:rsidRPr="00F14F38">
        <w:rPr>
          <w:rFonts w:ascii="Times New Roman" w:hAnsi="Times New Roman"/>
          <w:sz w:val="24"/>
        </w:rPr>
        <w:t>1.5, 1.6, and 1.7 )</w:t>
      </w:r>
      <w:r w:rsidR="00DB59DE">
        <w:rPr>
          <w:rFonts w:ascii="Times New Roman" w:hAnsi="Times New Roman"/>
          <w:sz w:val="24"/>
        </w:rPr>
        <w:t>GPM</w:t>
      </w:r>
      <w:r w:rsidR="00F14F38" w:rsidRPr="00F14F38">
        <w:rPr>
          <w:rFonts w:ascii="Times New Roman" w:hAnsi="Times New Roman"/>
          <w:sz w:val="24"/>
        </w:rPr>
        <w:t xml:space="preserve"> used in the water saving calcula</w:t>
      </w:r>
      <w:r w:rsidR="00F14F38" w:rsidRPr="00F14F38">
        <w:rPr>
          <w:rFonts w:ascii="Times New Roman" w:hAnsi="Times New Roman"/>
          <w:sz w:val="24"/>
        </w:rPr>
        <w:lastRenderedPageBreak/>
        <w:t>tion is normalized by a ratio of NREL</w:t>
      </w:r>
      <w:r w:rsidR="00F14F38" w:rsidRPr="009278AC">
        <w:rPr>
          <w:rFonts w:ascii="Times New Roman" w:hAnsi="Times New Roman"/>
          <w:sz w:val="24"/>
          <w:vertAlign w:val="superscript"/>
        </w:rPr>
        <w:t>6</w:t>
      </w:r>
      <w:r w:rsidR="00F14F38" w:rsidRPr="00F14F38">
        <w:rPr>
          <w:rFonts w:ascii="Times New Roman" w:hAnsi="Times New Roman"/>
          <w:sz w:val="24"/>
        </w:rPr>
        <w:t xml:space="preserve"> hot water consumption to mixed water consumptions of 2.5 </w:t>
      </w:r>
      <w:r w:rsidR="00DB59DE">
        <w:rPr>
          <w:rFonts w:ascii="Times New Roman" w:hAnsi="Times New Roman"/>
          <w:sz w:val="24"/>
        </w:rPr>
        <w:t>GPM</w:t>
      </w:r>
      <w:r w:rsidR="00F14F38" w:rsidRPr="00F14F38">
        <w:rPr>
          <w:rFonts w:ascii="Times New Roman" w:hAnsi="Times New Roman"/>
          <w:sz w:val="24"/>
        </w:rPr>
        <w:t xml:space="preserve"> and 2.25 </w:t>
      </w:r>
      <w:r w:rsidR="00DB59DE">
        <w:rPr>
          <w:rFonts w:ascii="Times New Roman" w:hAnsi="Times New Roman"/>
          <w:sz w:val="24"/>
        </w:rPr>
        <w:t>GPM</w:t>
      </w:r>
      <w:r w:rsidR="00F14F38" w:rsidRPr="00F14F38">
        <w:rPr>
          <w:rFonts w:ascii="Times New Roman" w:hAnsi="Times New Roman"/>
          <w:sz w:val="24"/>
        </w:rPr>
        <w:t xml:space="preserve"> baselines. The method of calculation will be shown in </w:t>
      </w:r>
      <w:r w:rsidR="00DB59DE">
        <w:rPr>
          <w:rFonts w:ascii="Times New Roman" w:hAnsi="Times New Roman"/>
          <w:sz w:val="24"/>
        </w:rPr>
        <w:t>the proceeding</w:t>
      </w:r>
      <w:r w:rsidR="00F14F38" w:rsidRPr="00F14F38">
        <w:rPr>
          <w:rFonts w:ascii="Times New Roman" w:hAnsi="Times New Roman"/>
          <w:sz w:val="24"/>
        </w:rPr>
        <w:t xml:space="preserve"> section of Water Saving Estimation Methodologies. </w:t>
      </w:r>
    </w:p>
    <w:p w14:paraId="26DA3979" w14:textId="77777777" w:rsidR="0040364D" w:rsidRDefault="0040364D" w:rsidP="00472577">
      <w:pPr>
        <w:pStyle w:val="SubsectionStyle"/>
      </w:pPr>
      <w:bookmarkStart w:id="27" w:name="_Toc442427769"/>
      <w:r>
        <w:t>EM&amp;V, market potential, and other studies</w:t>
      </w:r>
      <w:bookmarkEnd w:id="27"/>
    </w:p>
    <w:p w14:paraId="1CDBA0B0" w14:textId="77777777" w:rsidR="0040364D" w:rsidRPr="0040364D" w:rsidRDefault="0040364D" w:rsidP="0040364D">
      <w:pPr>
        <w:rPr>
          <w:rFonts w:ascii="Times New Roman" w:hAnsi="Times New Roman"/>
          <w:sz w:val="24"/>
        </w:rPr>
      </w:pPr>
      <w:r w:rsidRPr="0040364D">
        <w:rPr>
          <w:rFonts w:ascii="Times New Roman" w:hAnsi="Times New Roman"/>
          <w:sz w:val="24"/>
        </w:rPr>
        <w:t>The June 2004 RASS study</w:t>
      </w:r>
      <w:r w:rsidRPr="0040364D">
        <w:rPr>
          <w:rStyle w:val="EndnoteReference"/>
          <w:rFonts w:ascii="Times New Roman" w:hAnsi="Times New Roman"/>
          <w:sz w:val="24"/>
        </w:rPr>
        <w:endnoteReference w:id="7"/>
      </w:r>
      <w:r w:rsidRPr="0040364D">
        <w:rPr>
          <w:rFonts w:ascii="Times New Roman" w:hAnsi="Times New Roman"/>
          <w:sz w:val="24"/>
        </w:rPr>
        <w:t xml:space="preserve"> addressed low flow showerheads </w:t>
      </w:r>
      <w:r w:rsidR="00DD4C81" w:rsidRPr="0040364D">
        <w:rPr>
          <w:rFonts w:ascii="Times New Roman" w:hAnsi="Times New Roman"/>
          <w:sz w:val="24"/>
        </w:rPr>
        <w:t>in the</w:t>
      </w:r>
      <w:r w:rsidRPr="0040364D">
        <w:rPr>
          <w:rFonts w:ascii="Times New Roman" w:hAnsi="Times New Roman"/>
          <w:sz w:val="24"/>
        </w:rPr>
        <w:t xml:space="preserve"> PG&amp;E service territory.  The study addressed the question, “Do you have low flow showerheads installed in the </w:t>
      </w:r>
      <w:r w:rsidR="00DD4C81">
        <w:rPr>
          <w:rFonts w:ascii="Times New Roman" w:hAnsi="Times New Roman"/>
          <w:sz w:val="24"/>
        </w:rPr>
        <w:t xml:space="preserve">       </w:t>
      </w:r>
      <w:r w:rsidRPr="0040364D">
        <w:rPr>
          <w:rFonts w:ascii="Times New Roman" w:hAnsi="Times New Roman"/>
          <w:sz w:val="24"/>
        </w:rPr>
        <w:t xml:space="preserve">shower(s)?”  The majority of respondents had low flow for some or all showerheads in their homes.  </w:t>
      </w:r>
      <w:r w:rsidR="0028704A">
        <w:rPr>
          <w:rFonts w:ascii="Times New Roman" w:hAnsi="Times New Roman"/>
          <w:sz w:val="24"/>
        </w:rPr>
        <w:t>In the</w:t>
      </w:r>
      <w:r w:rsidRPr="0040364D">
        <w:rPr>
          <w:rFonts w:ascii="Times New Roman" w:hAnsi="Times New Roman"/>
          <w:sz w:val="24"/>
        </w:rPr>
        <w:t xml:space="preserve"> 2004 RASS study</w:t>
      </w:r>
      <w:r w:rsidR="00472577" w:rsidRPr="00472577">
        <w:rPr>
          <w:rFonts w:ascii="Times New Roman" w:hAnsi="Times New Roman"/>
          <w:sz w:val="24"/>
          <w:vertAlign w:val="superscript"/>
        </w:rPr>
        <w:t>7</w:t>
      </w:r>
      <w:r w:rsidRPr="0040364D">
        <w:rPr>
          <w:rFonts w:ascii="Times New Roman" w:hAnsi="Times New Roman"/>
          <w:sz w:val="24"/>
        </w:rPr>
        <w:t xml:space="preserve">, low flow showerheads were defined as having a flow rate </w:t>
      </w:r>
      <w:r w:rsidR="0028704A">
        <w:rPr>
          <w:rFonts w:ascii="Times New Roman" w:hAnsi="Times New Roman"/>
          <w:sz w:val="24"/>
        </w:rPr>
        <w:t>less than</w:t>
      </w:r>
      <w:r w:rsidR="008B1707">
        <w:rPr>
          <w:rFonts w:ascii="Times New Roman" w:hAnsi="Times New Roman"/>
          <w:sz w:val="24"/>
        </w:rPr>
        <w:t xml:space="preserve"> </w:t>
      </w:r>
      <w:r w:rsidRPr="0040364D">
        <w:rPr>
          <w:rFonts w:ascii="Times New Roman" w:hAnsi="Times New Roman"/>
          <w:sz w:val="24"/>
        </w:rPr>
        <w:t xml:space="preserve">2.5 </w:t>
      </w:r>
      <w:r w:rsidR="00DD4C81">
        <w:rPr>
          <w:rFonts w:ascii="Times New Roman" w:hAnsi="Times New Roman"/>
          <w:sz w:val="24"/>
        </w:rPr>
        <w:t>GPM</w:t>
      </w:r>
      <w:r w:rsidR="008E1055">
        <w:rPr>
          <w:rFonts w:ascii="Times New Roman" w:hAnsi="Times New Roman"/>
          <w:sz w:val="24"/>
        </w:rPr>
        <w:t xml:space="preserve">. Due to Tittle 20 code change, this workpaper serves to update the baseline of 2.5 GPM previously used in NEW and ROB measures. </w:t>
      </w:r>
    </w:p>
    <w:p w14:paraId="76EA0A8D" w14:textId="77777777" w:rsidR="0040364D" w:rsidRPr="0040364D" w:rsidRDefault="0040364D" w:rsidP="0040364D">
      <w:pPr>
        <w:rPr>
          <w:rFonts w:ascii="Times New Roman" w:hAnsi="Times New Roman"/>
          <w:sz w:val="24"/>
        </w:rPr>
      </w:pPr>
    </w:p>
    <w:p w14:paraId="0BA3B3FE" w14:textId="77777777" w:rsidR="0040364D" w:rsidRPr="0040364D" w:rsidRDefault="0040364D" w:rsidP="0040364D">
      <w:pPr>
        <w:rPr>
          <w:rFonts w:ascii="Times New Roman" w:hAnsi="Times New Roman"/>
          <w:sz w:val="24"/>
        </w:rPr>
      </w:pPr>
      <w:r w:rsidRPr="0040364D">
        <w:rPr>
          <w:rFonts w:ascii="Times New Roman" w:hAnsi="Times New Roman"/>
          <w:sz w:val="24"/>
        </w:rPr>
        <w:t>The RASS study</w:t>
      </w:r>
      <w:r w:rsidR="00472577" w:rsidRPr="00472577">
        <w:rPr>
          <w:rFonts w:ascii="Times New Roman" w:hAnsi="Times New Roman"/>
          <w:sz w:val="24"/>
          <w:vertAlign w:val="superscript"/>
        </w:rPr>
        <w:t>7</w:t>
      </w:r>
      <w:r w:rsidRPr="0040364D">
        <w:rPr>
          <w:rFonts w:ascii="Times New Roman" w:hAnsi="Times New Roman"/>
          <w:sz w:val="24"/>
        </w:rPr>
        <w:t xml:space="preserve"> also evaluated the “number of showers taken per household on a typical day” (mean of 2.52 showers for single-family households and 2.22 showers for multi-family households).  However, only multi-family household value</w:t>
      </w:r>
      <w:r w:rsidR="002E2555">
        <w:rPr>
          <w:rFonts w:ascii="Times New Roman" w:hAnsi="Times New Roman"/>
          <w:sz w:val="24"/>
        </w:rPr>
        <w:t xml:space="preserve"> </w:t>
      </w:r>
      <w:r w:rsidRPr="0040364D">
        <w:rPr>
          <w:rFonts w:ascii="Times New Roman" w:hAnsi="Times New Roman"/>
          <w:sz w:val="24"/>
        </w:rPr>
        <w:t xml:space="preserve">from </w:t>
      </w:r>
      <w:r w:rsidR="002E2555">
        <w:rPr>
          <w:rFonts w:ascii="Times New Roman" w:hAnsi="Times New Roman"/>
          <w:sz w:val="24"/>
        </w:rPr>
        <w:t xml:space="preserve">the </w:t>
      </w:r>
      <w:r w:rsidRPr="0040364D">
        <w:rPr>
          <w:rFonts w:ascii="Times New Roman" w:hAnsi="Times New Roman"/>
          <w:sz w:val="24"/>
        </w:rPr>
        <w:t>RASS study</w:t>
      </w:r>
      <w:r w:rsidR="00472577">
        <w:rPr>
          <w:rFonts w:ascii="Times New Roman" w:hAnsi="Times New Roman"/>
          <w:sz w:val="24"/>
          <w:vertAlign w:val="superscript"/>
        </w:rPr>
        <w:t>7</w:t>
      </w:r>
      <w:r w:rsidRPr="0040364D">
        <w:rPr>
          <w:rFonts w:ascii="Times New Roman" w:hAnsi="Times New Roman"/>
          <w:sz w:val="24"/>
        </w:rPr>
        <w:t xml:space="preserve"> w</w:t>
      </w:r>
      <w:r w:rsidR="002E2555">
        <w:rPr>
          <w:rFonts w:ascii="Times New Roman" w:hAnsi="Times New Roman"/>
          <w:sz w:val="24"/>
        </w:rPr>
        <w:t>as</w:t>
      </w:r>
      <w:r w:rsidRPr="0040364D">
        <w:rPr>
          <w:rFonts w:ascii="Times New Roman" w:hAnsi="Times New Roman"/>
          <w:sz w:val="24"/>
        </w:rPr>
        <w:t xml:space="preserve"> used in the energy savings</w:t>
      </w:r>
      <w:r w:rsidR="002E2555">
        <w:rPr>
          <w:rFonts w:ascii="Times New Roman" w:hAnsi="Times New Roman"/>
          <w:sz w:val="24"/>
        </w:rPr>
        <w:t xml:space="preserve"> calculation, calculations are explained in section two of this workpaper.</w:t>
      </w:r>
      <w:r w:rsidR="00257685">
        <w:rPr>
          <w:rFonts w:ascii="Times New Roman" w:hAnsi="Times New Roman"/>
          <w:sz w:val="24"/>
        </w:rPr>
        <w:t xml:space="preserve"> </w:t>
      </w:r>
      <w:r w:rsidRPr="0040364D">
        <w:rPr>
          <w:rFonts w:ascii="Times New Roman" w:hAnsi="Times New Roman"/>
          <w:sz w:val="24"/>
        </w:rPr>
        <w:t>For single-family households, the survey data from SEU customers (2.79 showers per household) was used.</w:t>
      </w:r>
      <w:r w:rsidR="00D3179F">
        <w:rPr>
          <w:rFonts w:ascii="Times New Roman" w:hAnsi="Times New Roman"/>
          <w:sz w:val="24"/>
        </w:rPr>
        <w:t xml:space="preserve"> </w:t>
      </w:r>
    </w:p>
    <w:p w14:paraId="223CD8FD" w14:textId="77777777" w:rsidR="00BB357F" w:rsidRPr="00472577" w:rsidRDefault="001C644E" w:rsidP="00DF3184">
      <w:pPr>
        <w:pStyle w:val="SubsectionStyle"/>
      </w:pPr>
      <w:bookmarkStart w:id="28" w:name="_Toc442427770"/>
      <w:r w:rsidRPr="00A337DC">
        <w:t>Measure Effective Useful Life</w:t>
      </w:r>
      <w:bookmarkEnd w:id="28"/>
    </w:p>
    <w:p w14:paraId="135D20DA" w14:textId="77777777" w:rsidR="00486B65" w:rsidRPr="00DF3184" w:rsidRDefault="00DF3184" w:rsidP="00DF3184">
      <w:pPr>
        <w:rPr>
          <w:rFonts w:ascii="Times New Roman" w:hAnsi="Times New Roman"/>
          <w:sz w:val="24"/>
        </w:rPr>
      </w:pPr>
      <w:r w:rsidRPr="00DF3184">
        <w:rPr>
          <w:rFonts w:ascii="Times New Roman" w:hAnsi="Times New Roman"/>
          <w:sz w:val="24"/>
        </w:rPr>
        <w:t xml:space="preserve">The Effective Useful Life (EUL) of </w:t>
      </w:r>
      <w:r w:rsidR="00BD7CF7">
        <w:rPr>
          <w:rFonts w:ascii="Times New Roman" w:hAnsi="Times New Roman"/>
          <w:sz w:val="24"/>
        </w:rPr>
        <w:t xml:space="preserve">a </w:t>
      </w:r>
      <w:r w:rsidRPr="00DF3184">
        <w:rPr>
          <w:rFonts w:ascii="Times New Roman" w:hAnsi="Times New Roman"/>
          <w:sz w:val="24"/>
        </w:rPr>
        <w:t xml:space="preserve">2.5 </w:t>
      </w:r>
      <w:r w:rsidR="00BD7CF7">
        <w:rPr>
          <w:rFonts w:ascii="Times New Roman" w:hAnsi="Times New Roman"/>
          <w:sz w:val="24"/>
        </w:rPr>
        <w:t>GPM</w:t>
      </w:r>
      <w:r w:rsidRPr="00DF3184">
        <w:rPr>
          <w:rFonts w:ascii="Times New Roman" w:hAnsi="Times New Roman"/>
          <w:sz w:val="24"/>
        </w:rPr>
        <w:t xml:space="preserve"> showerheads</w:t>
      </w:r>
      <w:r w:rsidRPr="00DF3184">
        <w:rPr>
          <w:rFonts w:ascii="Times New Roman" w:hAnsi="Times New Roman"/>
          <w:sz w:val="24"/>
        </w:rPr>
        <w:fldChar w:fldCharType="begin"/>
      </w:r>
      <w:r w:rsidRPr="00DF3184">
        <w:rPr>
          <w:rFonts w:ascii="Times New Roman" w:hAnsi="Times New Roman"/>
          <w:sz w:val="24"/>
        </w:rPr>
        <w:instrText xml:space="preserve"> XE "showerheads" </w:instrText>
      </w:r>
      <w:r w:rsidRPr="00DF3184">
        <w:rPr>
          <w:rFonts w:ascii="Times New Roman" w:hAnsi="Times New Roman"/>
          <w:sz w:val="24"/>
        </w:rPr>
        <w:fldChar w:fldCharType="end"/>
      </w:r>
      <w:r w:rsidRPr="00DF3184">
        <w:rPr>
          <w:rFonts w:ascii="Times New Roman" w:hAnsi="Times New Roman"/>
          <w:sz w:val="24"/>
        </w:rPr>
        <w:t xml:space="preserve"> is 10 years.  This was taken from a DEER publication “EUL_Summary_10-1-08”.  Although the DEER source refers only to 2.5 </w:t>
      </w:r>
      <w:r w:rsidR="00BD7CF7">
        <w:rPr>
          <w:rFonts w:ascii="Times New Roman" w:hAnsi="Times New Roman"/>
          <w:sz w:val="24"/>
        </w:rPr>
        <w:t>GPM</w:t>
      </w:r>
      <w:r w:rsidRPr="00DF3184">
        <w:rPr>
          <w:rFonts w:ascii="Times New Roman" w:hAnsi="Times New Roman"/>
          <w:sz w:val="24"/>
        </w:rPr>
        <w:t xml:space="preserve"> showerheads, it is assumed that 1.7 or lower </w:t>
      </w:r>
      <w:r w:rsidR="00BD7CF7">
        <w:rPr>
          <w:rFonts w:ascii="Times New Roman" w:hAnsi="Times New Roman"/>
          <w:sz w:val="24"/>
        </w:rPr>
        <w:t>GPM</w:t>
      </w:r>
      <w:r w:rsidRPr="00DF3184">
        <w:rPr>
          <w:rFonts w:ascii="Times New Roman" w:hAnsi="Times New Roman"/>
          <w:sz w:val="24"/>
        </w:rPr>
        <w:t xml:space="preserve"> showerheads degrade similarly and will have the same EUL of 10 years</w:t>
      </w:r>
      <w:r w:rsidR="00257685">
        <w:rPr>
          <w:rFonts w:ascii="Times New Roman" w:hAnsi="Times New Roman"/>
          <w:sz w:val="24"/>
        </w:rPr>
        <w:t>.</w:t>
      </w:r>
      <w:r w:rsidR="00BD7CF7">
        <w:rPr>
          <w:rFonts w:ascii="Times New Roman" w:hAnsi="Times New Roman"/>
          <w:sz w:val="24"/>
        </w:rPr>
        <w:t xml:space="preserve"> However, due to the CPUC Tittle 20</w:t>
      </w:r>
      <w:r w:rsidR="00257685">
        <w:rPr>
          <w:rFonts w:ascii="Times New Roman" w:hAnsi="Times New Roman"/>
          <w:sz w:val="24"/>
        </w:rPr>
        <w:t xml:space="preserve"> flow</w:t>
      </w:r>
      <w:r w:rsidR="00BD7CF7">
        <w:rPr>
          <w:rFonts w:ascii="Times New Roman" w:hAnsi="Times New Roman"/>
          <w:sz w:val="24"/>
        </w:rPr>
        <w:t xml:space="preserve"> rate</w:t>
      </w:r>
      <w:r w:rsidR="00257685">
        <w:rPr>
          <w:rFonts w:ascii="Times New Roman" w:hAnsi="Times New Roman"/>
          <w:sz w:val="24"/>
        </w:rPr>
        <w:t xml:space="preserve"> changes</w:t>
      </w:r>
      <w:r w:rsidR="00BD7CF7">
        <w:rPr>
          <w:rFonts w:ascii="Times New Roman" w:hAnsi="Times New Roman"/>
          <w:sz w:val="24"/>
        </w:rPr>
        <w:t xml:space="preserve">, </w:t>
      </w:r>
      <w:r w:rsidR="00350D28">
        <w:rPr>
          <w:rFonts w:ascii="Times New Roman" w:hAnsi="Times New Roman"/>
          <w:sz w:val="24"/>
        </w:rPr>
        <w:t xml:space="preserve">Early Retirement (ER) </w:t>
      </w:r>
      <w:r w:rsidR="00BD7CF7">
        <w:rPr>
          <w:rFonts w:ascii="Times New Roman" w:hAnsi="Times New Roman"/>
          <w:sz w:val="24"/>
        </w:rPr>
        <w:t>measures is this workpaper have a dual baseline, in which the remaining life will be applied.</w:t>
      </w:r>
      <w:r>
        <w:rPr>
          <w:rFonts w:ascii="Times New Roman" w:hAnsi="Times New Roman"/>
          <w:sz w:val="24"/>
        </w:rPr>
        <w:t xml:space="preserve"> The Remaining Useful Life (RUL) is 1/3 of</w:t>
      </w:r>
      <w:r w:rsidR="00FB199A">
        <w:rPr>
          <w:rFonts w:ascii="Times New Roman" w:hAnsi="Times New Roman"/>
          <w:sz w:val="24"/>
        </w:rPr>
        <w:t xml:space="preserve"> the single baseline</w:t>
      </w:r>
      <w:r>
        <w:rPr>
          <w:rFonts w:ascii="Times New Roman" w:hAnsi="Times New Roman"/>
          <w:sz w:val="24"/>
        </w:rPr>
        <w:t xml:space="preserve"> EUL. </w:t>
      </w:r>
      <w:r w:rsidR="00BD7CF7">
        <w:rPr>
          <w:rFonts w:ascii="Times New Roman" w:hAnsi="Times New Roman"/>
          <w:sz w:val="24"/>
        </w:rPr>
        <w:t xml:space="preserve">The RUL will be applied to the second baseline for </w:t>
      </w:r>
      <w:r w:rsidR="009F224C">
        <w:rPr>
          <w:rFonts w:ascii="Times New Roman" w:hAnsi="Times New Roman"/>
          <w:sz w:val="24"/>
        </w:rPr>
        <w:t>ER</w:t>
      </w:r>
      <w:r w:rsidR="00BD7CF7">
        <w:rPr>
          <w:rFonts w:ascii="Times New Roman" w:hAnsi="Times New Roman"/>
          <w:sz w:val="24"/>
        </w:rPr>
        <w:t xml:space="preserve"> measures in this workpaper. The RUL </w:t>
      </w:r>
      <w:r w:rsidR="00EA5A94">
        <w:rPr>
          <w:rFonts w:ascii="Times New Roman" w:hAnsi="Times New Roman"/>
          <w:sz w:val="24"/>
        </w:rPr>
        <w:t>value is</w:t>
      </w:r>
      <w:r w:rsidR="00BD7CF7">
        <w:rPr>
          <w:rFonts w:ascii="Times New Roman" w:hAnsi="Times New Roman"/>
          <w:sz w:val="24"/>
        </w:rPr>
        <w:t xml:space="preserve"> 3.33 years</w:t>
      </w:r>
      <w:r w:rsidR="00EA5A94">
        <w:rPr>
          <w:rFonts w:ascii="Times New Roman" w:hAnsi="Times New Roman"/>
          <w:sz w:val="24"/>
        </w:rPr>
        <w:t>,</w:t>
      </w:r>
      <w:r w:rsidR="004760AE">
        <w:rPr>
          <w:rFonts w:ascii="Times New Roman" w:hAnsi="Times New Roman"/>
          <w:sz w:val="24"/>
        </w:rPr>
        <w:t xml:space="preserve"> </w:t>
      </w:r>
      <w:r w:rsidR="00BD7CF7">
        <w:rPr>
          <w:rFonts w:ascii="Times New Roman" w:hAnsi="Times New Roman"/>
          <w:sz w:val="24"/>
        </w:rPr>
        <w:t>(</w:t>
      </w:r>
      <m:oMath>
        <m:f>
          <m:fPr>
            <m:ctrlPr>
              <w:rPr>
                <w:rFonts w:ascii="Cambria Math" w:hAnsi="Cambria Math"/>
                <w:i/>
                <w:sz w:val="24"/>
              </w:rPr>
            </m:ctrlPr>
          </m:fPr>
          <m:num>
            <m:r>
              <w:rPr>
                <w:rFonts w:ascii="Cambria Math" w:hAnsi="Cambria Math"/>
                <w:sz w:val="24"/>
              </w:rPr>
              <m:t>1</m:t>
            </m:r>
          </m:num>
          <m:den>
            <m:r>
              <w:rPr>
                <w:rFonts w:ascii="Cambria Math" w:hAnsi="Cambria Math"/>
                <w:sz w:val="24"/>
              </w:rPr>
              <m:t>3</m:t>
            </m:r>
          </m:den>
        </m:f>
        <m:r>
          <w:rPr>
            <w:rFonts w:ascii="Cambria Math" w:hAnsi="Cambria Math"/>
            <w:sz w:val="24"/>
          </w:rPr>
          <m:t>*</m:t>
        </m:r>
        <m:d>
          <m:dPr>
            <m:ctrlPr>
              <w:rPr>
                <w:rFonts w:ascii="Cambria Math" w:hAnsi="Cambria Math"/>
                <w:i/>
                <w:sz w:val="24"/>
              </w:rPr>
            </m:ctrlPr>
          </m:dPr>
          <m:e>
            <m:r>
              <w:rPr>
                <w:rFonts w:ascii="Cambria Math" w:hAnsi="Cambria Math"/>
                <w:sz w:val="24"/>
              </w:rPr>
              <m:t>10 EUL</m:t>
            </m:r>
          </m:e>
        </m:d>
        <m:r>
          <w:rPr>
            <w:rFonts w:ascii="Cambria Math" w:hAnsi="Cambria Math"/>
            <w:sz w:val="24"/>
          </w:rPr>
          <m:t>=3.33=RUL).</m:t>
        </m:r>
      </m:oMath>
    </w:p>
    <w:p w14:paraId="20A6E655" w14:textId="77777777" w:rsidR="00BB357F" w:rsidRDefault="001C644E" w:rsidP="00E04FB6">
      <w:pPr>
        <w:pStyle w:val="SubsectionStyle"/>
      </w:pPr>
      <w:bookmarkStart w:id="29" w:name="_Toc214003089"/>
      <w:bookmarkStart w:id="30" w:name="_Toc442427771"/>
      <w:r w:rsidRPr="006A4A3F">
        <w:t>Net-to-Gross Ratios for Different Program Strategies</w:t>
      </w:r>
      <w:bookmarkEnd w:id="29"/>
      <w:bookmarkEnd w:id="30"/>
    </w:p>
    <w:p w14:paraId="3DDEFD28" w14:textId="77777777" w:rsidR="00312DC4" w:rsidRPr="00312DC4" w:rsidRDefault="00312DC4" w:rsidP="00312DC4">
      <w:pPr>
        <w:rPr>
          <w:rFonts w:ascii="Times New Roman" w:hAnsi="Times New Roman"/>
          <w:sz w:val="24"/>
        </w:rPr>
      </w:pPr>
      <w:r w:rsidRPr="00312DC4">
        <w:rPr>
          <w:rFonts w:ascii="Times New Roman" w:hAnsi="Times New Roman"/>
          <w:sz w:val="24"/>
        </w:rPr>
        <w:t xml:space="preserve">This </w:t>
      </w:r>
      <w:r w:rsidR="00EA5A94">
        <w:rPr>
          <w:rFonts w:ascii="Times New Roman" w:hAnsi="Times New Roman"/>
          <w:sz w:val="24"/>
        </w:rPr>
        <w:t>workpaper</w:t>
      </w:r>
      <w:r w:rsidRPr="00312DC4">
        <w:rPr>
          <w:rFonts w:ascii="Times New Roman" w:hAnsi="Times New Roman"/>
          <w:sz w:val="24"/>
        </w:rPr>
        <w:t xml:space="preserve"> yields </w:t>
      </w:r>
      <w:r w:rsidR="00EA5A94">
        <w:rPr>
          <w:rFonts w:ascii="Times New Roman" w:hAnsi="Times New Roman"/>
          <w:sz w:val="24"/>
        </w:rPr>
        <w:t>two</w:t>
      </w:r>
      <w:r w:rsidRPr="00312DC4">
        <w:rPr>
          <w:rFonts w:ascii="Times New Roman" w:hAnsi="Times New Roman"/>
          <w:sz w:val="24"/>
        </w:rPr>
        <w:t xml:space="preserve"> different Net-to-Gross (NTG) ratios</w:t>
      </w:r>
      <w:r w:rsidR="00EA5A94">
        <w:rPr>
          <w:rFonts w:ascii="Times New Roman" w:hAnsi="Times New Roman"/>
          <w:sz w:val="24"/>
        </w:rPr>
        <w:t>,</w:t>
      </w:r>
      <w:r w:rsidRPr="00312DC4">
        <w:rPr>
          <w:rFonts w:ascii="Times New Roman" w:hAnsi="Times New Roman"/>
          <w:sz w:val="24"/>
        </w:rPr>
        <w:t xml:space="preserve"> </w:t>
      </w:r>
      <w:r w:rsidR="00EA5A94">
        <w:rPr>
          <w:rFonts w:ascii="Times New Roman" w:hAnsi="Times New Roman"/>
          <w:sz w:val="24"/>
        </w:rPr>
        <w:t>depending on the</w:t>
      </w:r>
      <w:r w:rsidRPr="00312DC4">
        <w:rPr>
          <w:rFonts w:ascii="Times New Roman" w:hAnsi="Times New Roman"/>
          <w:sz w:val="24"/>
        </w:rPr>
        <w:t xml:space="preserve"> delivery method. Direct Installation will have a 0.70 NTG ratio. Prescribed Rebate will have a 0.55 NTG ratio.</w:t>
      </w:r>
    </w:p>
    <w:p w14:paraId="2EA2BCCD" w14:textId="77777777" w:rsidR="00312DC4" w:rsidRDefault="00312DC4" w:rsidP="00E04FB6">
      <w:pPr>
        <w:pStyle w:val="SubsectionStyle"/>
      </w:pPr>
      <w:bookmarkStart w:id="31" w:name="_Toc442427772"/>
      <w:r>
        <w:t>Gross Realization Rate</w:t>
      </w:r>
      <w:bookmarkEnd w:id="31"/>
    </w:p>
    <w:p w14:paraId="3431D313" w14:textId="77777777" w:rsidR="00312DC4" w:rsidRDefault="00312DC4" w:rsidP="00312DC4">
      <w:pPr>
        <w:rPr>
          <w:rFonts w:ascii="Times New Roman" w:hAnsi="Times New Roman"/>
          <w:sz w:val="24"/>
        </w:rPr>
      </w:pPr>
      <w:r w:rsidRPr="00312DC4">
        <w:rPr>
          <w:rFonts w:ascii="Times New Roman" w:hAnsi="Times New Roman"/>
          <w:sz w:val="24"/>
        </w:rPr>
        <w:t xml:space="preserve">This program will have a Gross Realization Rate (GRR) of </w:t>
      </w:r>
      <w:r w:rsidR="0067572F">
        <w:rPr>
          <w:rFonts w:ascii="Times New Roman" w:hAnsi="Times New Roman"/>
          <w:sz w:val="24"/>
        </w:rPr>
        <w:t>.737</w:t>
      </w:r>
      <w:r w:rsidRPr="00312DC4">
        <w:rPr>
          <w:rFonts w:ascii="Times New Roman" w:hAnsi="Times New Roman"/>
          <w:sz w:val="24"/>
        </w:rPr>
        <w:t>.</w:t>
      </w:r>
    </w:p>
    <w:p w14:paraId="767B4821" w14:textId="77777777" w:rsidR="00EA5A94" w:rsidRPr="00312DC4" w:rsidRDefault="00EA5A94" w:rsidP="00312DC4">
      <w:pPr>
        <w:rPr>
          <w:rFonts w:ascii="Times New Roman" w:hAnsi="Times New Roman"/>
          <w:sz w:val="24"/>
        </w:rPr>
      </w:pPr>
    </w:p>
    <w:p w14:paraId="728B1E16" w14:textId="77777777" w:rsidR="00B224A2" w:rsidRDefault="00B224A2" w:rsidP="00B224A2">
      <w:pPr>
        <w:pStyle w:val="Caption"/>
        <w:keepNext/>
      </w:pPr>
      <w:bookmarkStart w:id="32" w:name="_Toc442688314"/>
      <w:r>
        <w:t xml:space="preserve">Table </w:t>
      </w:r>
      <w:fldSimple w:instr=" SEQ Table \* ROMAN ">
        <w:r w:rsidR="00B33C5B">
          <w:rPr>
            <w:noProof/>
          </w:rPr>
          <w:t>III</w:t>
        </w:r>
      </w:fldSimple>
      <w:r>
        <w:t xml:space="preserve">: </w:t>
      </w:r>
      <w:r w:rsidRPr="00EA0A90">
        <w:t>GSIA</w:t>
      </w:r>
      <w:bookmarkEnd w:id="32"/>
    </w:p>
    <w:tbl>
      <w:tblPr>
        <w:tblStyle w:val="TableContemporary"/>
        <w:tblW w:w="46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9"/>
        <w:gridCol w:w="1784"/>
        <w:gridCol w:w="1621"/>
        <w:gridCol w:w="1294"/>
        <w:gridCol w:w="2877"/>
      </w:tblGrid>
      <w:tr w:rsidR="0067572F" w:rsidRPr="00807AA4" w14:paraId="57638956" w14:textId="77777777" w:rsidTr="0067572F">
        <w:trPr>
          <w:cnfStyle w:val="100000000000" w:firstRow="1" w:lastRow="0" w:firstColumn="0" w:lastColumn="0" w:oddVBand="0" w:evenVBand="0" w:oddHBand="0" w:evenHBand="0" w:firstRowFirstColumn="0" w:firstRowLastColumn="0" w:lastRowFirstColumn="0" w:lastRowLastColumn="0"/>
          <w:jc w:val="center"/>
        </w:trPr>
        <w:tc>
          <w:tcPr>
            <w:tcW w:w="737" w:type="pct"/>
          </w:tcPr>
          <w:p w14:paraId="5E0E14D2" w14:textId="77777777" w:rsidR="006C24B0" w:rsidRPr="00493693" w:rsidRDefault="009B7270" w:rsidP="007C667E">
            <w:pPr>
              <w:jc w:val="center"/>
              <w:rPr>
                <w:rFonts w:asciiTheme="minorHAnsi" w:hAnsiTheme="minorHAnsi" w:cstheme="minorHAnsi"/>
                <w:b w:val="0"/>
                <w:sz w:val="22"/>
                <w:szCs w:val="22"/>
              </w:rPr>
            </w:pPr>
            <w:r>
              <w:rPr>
                <w:rFonts w:asciiTheme="minorHAnsi" w:hAnsiTheme="minorHAnsi" w:cstheme="minorHAnsi"/>
                <w:b w:val="0"/>
                <w:sz w:val="22"/>
                <w:szCs w:val="22"/>
              </w:rPr>
              <w:t>Measure ID</w:t>
            </w:r>
          </w:p>
        </w:tc>
        <w:tc>
          <w:tcPr>
            <w:tcW w:w="1004" w:type="pct"/>
            <w:vAlign w:val="bottom"/>
          </w:tcPr>
          <w:p w14:paraId="5D41AC9B" w14:textId="77777777" w:rsidR="006C24B0" w:rsidRPr="001E24FB" w:rsidRDefault="006C24B0" w:rsidP="007C667E">
            <w:pPr>
              <w:jc w:val="center"/>
              <w:rPr>
                <w:rFonts w:asciiTheme="minorHAnsi" w:hAnsiTheme="minorHAnsi"/>
              </w:rPr>
            </w:pPr>
            <w:r w:rsidRPr="00493693">
              <w:rPr>
                <w:rFonts w:asciiTheme="minorHAnsi" w:hAnsiTheme="minorHAnsi" w:cstheme="minorHAnsi"/>
                <w:b w:val="0"/>
                <w:sz w:val="22"/>
                <w:szCs w:val="22"/>
              </w:rPr>
              <w:t>GSIA ID</w:t>
            </w:r>
          </w:p>
        </w:tc>
        <w:tc>
          <w:tcPr>
            <w:tcW w:w="912" w:type="pct"/>
          </w:tcPr>
          <w:p w14:paraId="3B879ADD" w14:textId="77777777" w:rsidR="006C24B0" w:rsidRPr="001E24FB" w:rsidRDefault="006C24B0" w:rsidP="007C667E">
            <w:pPr>
              <w:jc w:val="center"/>
              <w:rPr>
                <w:rFonts w:asciiTheme="minorHAnsi" w:hAnsiTheme="minorHAnsi"/>
              </w:rPr>
            </w:pPr>
            <w:r w:rsidRPr="00493693">
              <w:rPr>
                <w:rFonts w:asciiTheme="minorHAnsi" w:hAnsiTheme="minorHAnsi" w:cstheme="minorHAnsi"/>
                <w:b w:val="0"/>
                <w:sz w:val="22"/>
                <w:szCs w:val="22"/>
              </w:rPr>
              <w:t>GSIA Type</w:t>
            </w:r>
          </w:p>
        </w:tc>
        <w:tc>
          <w:tcPr>
            <w:tcW w:w="728" w:type="pct"/>
            <w:vAlign w:val="bottom"/>
          </w:tcPr>
          <w:p w14:paraId="5C4CE0FB" w14:textId="77777777" w:rsidR="006C24B0" w:rsidRPr="001E24FB" w:rsidRDefault="006C24B0" w:rsidP="007C667E">
            <w:pPr>
              <w:jc w:val="center"/>
              <w:rPr>
                <w:rFonts w:asciiTheme="minorHAnsi" w:hAnsiTheme="minorHAnsi"/>
              </w:rPr>
            </w:pPr>
            <w:r w:rsidRPr="00493693">
              <w:rPr>
                <w:rFonts w:asciiTheme="minorHAnsi" w:hAnsiTheme="minorHAnsi" w:cstheme="minorHAnsi"/>
                <w:b w:val="0"/>
                <w:sz w:val="22"/>
                <w:szCs w:val="22"/>
              </w:rPr>
              <w:t>GSIA Value</w:t>
            </w:r>
          </w:p>
        </w:tc>
        <w:tc>
          <w:tcPr>
            <w:tcW w:w="1619" w:type="pct"/>
            <w:vAlign w:val="bottom"/>
          </w:tcPr>
          <w:p w14:paraId="0C5FEF14" w14:textId="77777777" w:rsidR="006C24B0" w:rsidRPr="001E24FB" w:rsidRDefault="006C24B0" w:rsidP="007C667E">
            <w:pPr>
              <w:jc w:val="center"/>
              <w:rPr>
                <w:rFonts w:asciiTheme="minorHAnsi" w:hAnsiTheme="minorHAnsi"/>
              </w:rPr>
            </w:pPr>
            <w:r w:rsidRPr="00493693">
              <w:rPr>
                <w:rFonts w:asciiTheme="minorHAnsi" w:hAnsiTheme="minorHAnsi" w:cstheme="minorHAnsi"/>
                <w:b w:val="0"/>
                <w:sz w:val="22"/>
                <w:szCs w:val="22"/>
              </w:rPr>
              <w:t>Description</w:t>
            </w:r>
          </w:p>
        </w:tc>
      </w:tr>
      <w:tr w:rsidR="0067572F" w:rsidRPr="00807AA4" w14:paraId="6EF34736" w14:textId="77777777" w:rsidTr="0067572F">
        <w:trPr>
          <w:cnfStyle w:val="000000100000" w:firstRow="0" w:lastRow="0" w:firstColumn="0" w:lastColumn="0" w:oddVBand="0" w:evenVBand="0" w:oddHBand="1" w:evenHBand="0" w:firstRowFirstColumn="0" w:firstRowLastColumn="0" w:lastRowFirstColumn="0" w:lastRowLastColumn="0"/>
          <w:jc w:val="center"/>
        </w:trPr>
        <w:tc>
          <w:tcPr>
            <w:tcW w:w="737" w:type="pct"/>
            <w:vAlign w:val="center"/>
          </w:tcPr>
          <w:p w14:paraId="2098957D" w14:textId="77777777" w:rsidR="0067572F" w:rsidRPr="009A64AD" w:rsidRDefault="0067572F" w:rsidP="0067572F">
            <w:pPr>
              <w:jc w:val="center"/>
              <w:rPr>
                <w:rFonts w:ascii="Calibri" w:hAnsi="Calibri"/>
                <w:color w:val="000000"/>
              </w:rPr>
            </w:pPr>
            <w:r w:rsidRPr="009A64AD">
              <w:rPr>
                <w:rFonts w:ascii="Calibri" w:hAnsi="Calibri"/>
                <w:color w:val="000000"/>
              </w:rPr>
              <w:t>ShwShh001</w:t>
            </w:r>
          </w:p>
          <w:p w14:paraId="18ABAFCF" w14:textId="77777777" w:rsidR="006C24B0" w:rsidRPr="00FA0C68" w:rsidRDefault="006C24B0" w:rsidP="006C24B0">
            <w:pPr>
              <w:contextualSpacing/>
              <w:jc w:val="center"/>
            </w:pPr>
          </w:p>
        </w:tc>
        <w:tc>
          <w:tcPr>
            <w:tcW w:w="1004" w:type="pct"/>
            <w:vAlign w:val="center"/>
          </w:tcPr>
          <w:p w14:paraId="0D84520C" w14:textId="77777777" w:rsidR="006C24B0" w:rsidRPr="001E24FB" w:rsidRDefault="0067572F" w:rsidP="007C667E">
            <w:pPr>
              <w:jc w:val="center"/>
              <w:rPr>
                <w:rFonts w:asciiTheme="minorHAnsi" w:hAnsiTheme="minorHAnsi"/>
                <w:sz w:val="16"/>
                <w:szCs w:val="16"/>
              </w:rPr>
            </w:pPr>
            <w:r w:rsidRPr="0067572F">
              <w:rPr>
                <w:rFonts w:asciiTheme="minorHAnsi" w:hAnsiTheme="minorHAnsi" w:cstheme="minorHAnsi"/>
                <w:sz w:val="22"/>
                <w:szCs w:val="22"/>
              </w:rPr>
              <w:t>Res-LowF-SH-All</w:t>
            </w:r>
          </w:p>
        </w:tc>
        <w:tc>
          <w:tcPr>
            <w:tcW w:w="912" w:type="pct"/>
          </w:tcPr>
          <w:p w14:paraId="284C5287" w14:textId="77777777" w:rsidR="006C24B0" w:rsidRPr="001E24FB" w:rsidRDefault="006C24B0" w:rsidP="007C667E">
            <w:pPr>
              <w:jc w:val="center"/>
              <w:rPr>
                <w:rFonts w:asciiTheme="minorHAnsi" w:hAnsiTheme="minorHAnsi"/>
                <w:sz w:val="16"/>
                <w:szCs w:val="16"/>
              </w:rPr>
            </w:pPr>
            <w:r w:rsidRPr="00493693">
              <w:rPr>
                <w:rFonts w:asciiTheme="minorHAnsi" w:hAnsiTheme="minorHAnsi" w:cstheme="minorHAnsi"/>
                <w:sz w:val="22"/>
                <w:szCs w:val="22"/>
              </w:rPr>
              <w:t>Annual Installation Rate</w:t>
            </w:r>
          </w:p>
        </w:tc>
        <w:tc>
          <w:tcPr>
            <w:tcW w:w="728" w:type="pct"/>
            <w:vAlign w:val="center"/>
          </w:tcPr>
          <w:p w14:paraId="1306D96A" w14:textId="77777777" w:rsidR="006C24B0" w:rsidRDefault="0067572F" w:rsidP="007C667E">
            <w:pPr>
              <w:jc w:val="center"/>
              <w:rPr>
                <w:rFonts w:ascii="Calibri" w:hAnsi="Calibri"/>
                <w:color w:val="000000"/>
                <w:sz w:val="22"/>
                <w:szCs w:val="22"/>
              </w:rPr>
            </w:pPr>
            <w:r>
              <w:rPr>
                <w:rFonts w:ascii="Calibri" w:hAnsi="Calibri"/>
                <w:color w:val="000000"/>
                <w:sz w:val="22"/>
                <w:szCs w:val="22"/>
              </w:rPr>
              <w:t>.737</w:t>
            </w:r>
          </w:p>
          <w:p w14:paraId="08CF7F38" w14:textId="77777777" w:rsidR="006C24B0" w:rsidRPr="001E24FB" w:rsidRDefault="006C24B0" w:rsidP="007C667E">
            <w:pPr>
              <w:jc w:val="center"/>
              <w:rPr>
                <w:rFonts w:asciiTheme="minorHAnsi" w:hAnsiTheme="minorHAnsi"/>
                <w:sz w:val="16"/>
                <w:szCs w:val="16"/>
              </w:rPr>
            </w:pPr>
          </w:p>
        </w:tc>
        <w:tc>
          <w:tcPr>
            <w:tcW w:w="1619" w:type="pct"/>
            <w:vAlign w:val="center"/>
          </w:tcPr>
          <w:p w14:paraId="1B50344E" w14:textId="77777777" w:rsidR="006C24B0" w:rsidRPr="001E24FB" w:rsidRDefault="0067572F" w:rsidP="007C667E">
            <w:pPr>
              <w:jc w:val="center"/>
              <w:rPr>
                <w:rFonts w:asciiTheme="minorHAnsi" w:hAnsiTheme="minorHAnsi"/>
                <w:sz w:val="16"/>
                <w:szCs w:val="16"/>
              </w:rPr>
            </w:pPr>
            <w:r w:rsidRPr="0067572F">
              <w:rPr>
                <w:rFonts w:asciiTheme="minorHAnsi" w:hAnsiTheme="minorHAnsi" w:cstheme="minorHAnsi"/>
                <w:iCs/>
                <w:sz w:val="22"/>
                <w:szCs w:val="22"/>
              </w:rPr>
              <w:t>Residential low-flow Showerhead</w:t>
            </w:r>
            <w:r w:rsidRPr="0067572F" w:rsidDel="0067572F">
              <w:rPr>
                <w:rFonts w:asciiTheme="minorHAnsi" w:hAnsiTheme="minorHAnsi" w:cstheme="minorHAnsi"/>
                <w:iCs/>
                <w:sz w:val="22"/>
                <w:szCs w:val="22"/>
              </w:rPr>
              <w:t xml:space="preserve"> </w:t>
            </w:r>
          </w:p>
        </w:tc>
      </w:tr>
      <w:tr w:rsidR="0067572F" w:rsidRPr="00807AA4" w14:paraId="775D5FE5" w14:textId="77777777" w:rsidTr="0067572F">
        <w:trPr>
          <w:cnfStyle w:val="000000010000" w:firstRow="0" w:lastRow="0" w:firstColumn="0" w:lastColumn="0" w:oddVBand="0" w:evenVBand="0" w:oddHBand="0" w:evenHBand="1" w:firstRowFirstColumn="0" w:firstRowLastColumn="0" w:lastRowFirstColumn="0" w:lastRowLastColumn="0"/>
          <w:jc w:val="center"/>
        </w:trPr>
        <w:tc>
          <w:tcPr>
            <w:tcW w:w="737" w:type="pct"/>
            <w:vAlign w:val="center"/>
          </w:tcPr>
          <w:p w14:paraId="05FFC946" w14:textId="77777777" w:rsidR="0067572F" w:rsidRPr="009A64AD" w:rsidRDefault="0067572F" w:rsidP="0067572F">
            <w:pPr>
              <w:jc w:val="center"/>
              <w:rPr>
                <w:rFonts w:ascii="Calibri" w:hAnsi="Calibri"/>
                <w:color w:val="000000"/>
              </w:rPr>
            </w:pPr>
            <w:r>
              <w:rPr>
                <w:rFonts w:ascii="Calibri" w:hAnsi="Calibri"/>
                <w:color w:val="000000"/>
              </w:rPr>
              <w:t>ShwShh002</w:t>
            </w:r>
          </w:p>
          <w:p w14:paraId="40D93036" w14:textId="77777777" w:rsidR="006C24B0" w:rsidRPr="00FA0C68" w:rsidRDefault="006C24B0" w:rsidP="006C24B0">
            <w:pPr>
              <w:contextualSpacing/>
              <w:jc w:val="center"/>
            </w:pPr>
          </w:p>
        </w:tc>
        <w:tc>
          <w:tcPr>
            <w:tcW w:w="1004" w:type="pct"/>
            <w:vAlign w:val="center"/>
          </w:tcPr>
          <w:p w14:paraId="671B60C8" w14:textId="77777777" w:rsidR="006C24B0" w:rsidRPr="00350D28" w:rsidRDefault="0067572F" w:rsidP="007C667E">
            <w:pPr>
              <w:jc w:val="center"/>
              <w:rPr>
                <w:rFonts w:asciiTheme="minorHAnsi" w:hAnsiTheme="minorHAnsi" w:cstheme="minorHAnsi"/>
                <w:sz w:val="22"/>
                <w:szCs w:val="22"/>
              </w:rPr>
            </w:pPr>
            <w:r w:rsidRPr="00350D28">
              <w:rPr>
                <w:rFonts w:asciiTheme="minorHAnsi" w:hAnsiTheme="minorHAnsi" w:cstheme="minorHAnsi"/>
                <w:sz w:val="22"/>
                <w:szCs w:val="22"/>
              </w:rPr>
              <w:t>Res-LowF-SH-All</w:t>
            </w:r>
          </w:p>
        </w:tc>
        <w:tc>
          <w:tcPr>
            <w:tcW w:w="912" w:type="pct"/>
          </w:tcPr>
          <w:p w14:paraId="205CB858" w14:textId="77777777" w:rsidR="006C24B0" w:rsidRPr="00350D28" w:rsidRDefault="006C24B0" w:rsidP="007C667E">
            <w:pPr>
              <w:jc w:val="center"/>
              <w:rPr>
                <w:rFonts w:asciiTheme="minorHAnsi" w:hAnsiTheme="minorHAnsi" w:cstheme="minorHAnsi"/>
                <w:sz w:val="22"/>
                <w:szCs w:val="22"/>
              </w:rPr>
            </w:pPr>
            <w:r w:rsidRPr="00350D28">
              <w:rPr>
                <w:rFonts w:asciiTheme="minorHAnsi" w:hAnsiTheme="minorHAnsi" w:cstheme="minorHAnsi"/>
                <w:sz w:val="22"/>
                <w:szCs w:val="22"/>
              </w:rPr>
              <w:t>Annual Installation Rate</w:t>
            </w:r>
          </w:p>
        </w:tc>
        <w:tc>
          <w:tcPr>
            <w:tcW w:w="728" w:type="pct"/>
            <w:vAlign w:val="center"/>
          </w:tcPr>
          <w:p w14:paraId="2018B9B9" w14:textId="77777777" w:rsidR="006C24B0" w:rsidRPr="00350D28" w:rsidRDefault="0067572F" w:rsidP="0067572F">
            <w:pPr>
              <w:jc w:val="center"/>
              <w:rPr>
                <w:rFonts w:asciiTheme="minorHAnsi" w:hAnsiTheme="minorHAnsi" w:cstheme="minorHAnsi"/>
                <w:sz w:val="22"/>
                <w:szCs w:val="22"/>
              </w:rPr>
            </w:pPr>
            <w:r w:rsidRPr="00350D28">
              <w:rPr>
                <w:rFonts w:asciiTheme="minorHAnsi" w:hAnsiTheme="minorHAnsi"/>
                <w:color w:val="000000"/>
                <w:sz w:val="22"/>
                <w:szCs w:val="22"/>
              </w:rPr>
              <w:t>.737</w:t>
            </w:r>
          </w:p>
        </w:tc>
        <w:tc>
          <w:tcPr>
            <w:tcW w:w="1619" w:type="pct"/>
            <w:vAlign w:val="center"/>
          </w:tcPr>
          <w:p w14:paraId="6F99B90F" w14:textId="77777777" w:rsidR="006C24B0" w:rsidRPr="00350D28" w:rsidRDefault="0067572F" w:rsidP="007C667E">
            <w:pPr>
              <w:jc w:val="center"/>
              <w:rPr>
                <w:rFonts w:asciiTheme="minorHAnsi" w:hAnsiTheme="minorHAnsi" w:cstheme="minorHAnsi"/>
                <w:iCs/>
                <w:sz w:val="22"/>
                <w:szCs w:val="22"/>
              </w:rPr>
            </w:pPr>
            <w:r w:rsidRPr="00350D28">
              <w:rPr>
                <w:rFonts w:asciiTheme="minorHAnsi" w:hAnsiTheme="minorHAnsi" w:cstheme="minorHAnsi"/>
                <w:iCs/>
                <w:sz w:val="22"/>
                <w:szCs w:val="22"/>
              </w:rPr>
              <w:t>Residential low-flow Showerhead</w:t>
            </w:r>
            <w:r w:rsidRPr="00350D28" w:rsidDel="0067572F">
              <w:rPr>
                <w:rFonts w:asciiTheme="minorHAnsi" w:hAnsiTheme="minorHAnsi" w:cstheme="minorHAnsi"/>
                <w:iCs/>
                <w:sz w:val="22"/>
                <w:szCs w:val="22"/>
              </w:rPr>
              <w:t xml:space="preserve"> </w:t>
            </w:r>
          </w:p>
        </w:tc>
      </w:tr>
      <w:tr w:rsidR="0067572F" w:rsidRPr="00807AA4" w14:paraId="5948CDA8" w14:textId="77777777" w:rsidTr="0067572F">
        <w:trPr>
          <w:cnfStyle w:val="000000100000" w:firstRow="0" w:lastRow="0" w:firstColumn="0" w:lastColumn="0" w:oddVBand="0" w:evenVBand="0" w:oddHBand="1" w:evenHBand="0" w:firstRowFirstColumn="0" w:firstRowLastColumn="0" w:lastRowFirstColumn="0" w:lastRowLastColumn="0"/>
          <w:jc w:val="center"/>
        </w:trPr>
        <w:tc>
          <w:tcPr>
            <w:tcW w:w="737" w:type="pct"/>
            <w:vAlign w:val="center"/>
          </w:tcPr>
          <w:p w14:paraId="5434C050" w14:textId="77777777" w:rsidR="0067572F" w:rsidRPr="009A64AD" w:rsidRDefault="0067572F" w:rsidP="0067572F">
            <w:pPr>
              <w:jc w:val="center"/>
              <w:rPr>
                <w:rFonts w:ascii="Calibri" w:hAnsi="Calibri"/>
                <w:color w:val="000000"/>
              </w:rPr>
            </w:pPr>
            <w:r>
              <w:rPr>
                <w:rFonts w:ascii="Calibri" w:hAnsi="Calibri"/>
                <w:color w:val="000000"/>
              </w:rPr>
              <w:t>ShwShh003</w:t>
            </w:r>
          </w:p>
          <w:p w14:paraId="06C29B1A" w14:textId="77777777" w:rsidR="006C24B0" w:rsidRPr="00FA0C68" w:rsidRDefault="006C24B0" w:rsidP="007C667E">
            <w:pPr>
              <w:contextualSpacing/>
              <w:jc w:val="center"/>
              <w:rPr>
                <w:rFonts w:ascii="Calibri" w:hAnsi="Calibri"/>
                <w:color w:val="000000"/>
              </w:rPr>
            </w:pPr>
          </w:p>
          <w:p w14:paraId="72C4E658" w14:textId="77777777" w:rsidR="006C24B0" w:rsidRPr="00FA0C68" w:rsidRDefault="006C24B0" w:rsidP="007C667E">
            <w:pPr>
              <w:contextualSpacing/>
              <w:jc w:val="center"/>
            </w:pPr>
          </w:p>
        </w:tc>
        <w:tc>
          <w:tcPr>
            <w:tcW w:w="1004" w:type="pct"/>
            <w:vAlign w:val="center"/>
          </w:tcPr>
          <w:p w14:paraId="06C5BD20" w14:textId="77777777" w:rsidR="006C24B0" w:rsidRPr="00493693" w:rsidRDefault="0067572F" w:rsidP="007C667E">
            <w:pPr>
              <w:jc w:val="center"/>
              <w:rPr>
                <w:rFonts w:cstheme="minorHAnsi"/>
                <w:sz w:val="22"/>
                <w:szCs w:val="22"/>
              </w:rPr>
            </w:pPr>
            <w:r w:rsidRPr="0067572F">
              <w:rPr>
                <w:rFonts w:cstheme="minorHAnsi"/>
                <w:sz w:val="22"/>
                <w:szCs w:val="22"/>
              </w:rPr>
              <w:lastRenderedPageBreak/>
              <w:t>Res-LowF-SH-All</w:t>
            </w:r>
          </w:p>
        </w:tc>
        <w:tc>
          <w:tcPr>
            <w:tcW w:w="912" w:type="pct"/>
          </w:tcPr>
          <w:p w14:paraId="6AF5318A" w14:textId="77777777" w:rsidR="006C24B0" w:rsidRPr="00493693" w:rsidRDefault="006C24B0" w:rsidP="007C667E">
            <w:pPr>
              <w:jc w:val="center"/>
              <w:rPr>
                <w:rFonts w:cstheme="minorHAnsi"/>
                <w:sz w:val="22"/>
                <w:szCs w:val="22"/>
              </w:rPr>
            </w:pPr>
            <w:r w:rsidRPr="00493693">
              <w:rPr>
                <w:rFonts w:asciiTheme="minorHAnsi" w:hAnsiTheme="minorHAnsi" w:cstheme="minorHAnsi"/>
                <w:sz w:val="22"/>
                <w:szCs w:val="22"/>
              </w:rPr>
              <w:t>Annual Installation Rate</w:t>
            </w:r>
          </w:p>
        </w:tc>
        <w:tc>
          <w:tcPr>
            <w:tcW w:w="728" w:type="pct"/>
            <w:vAlign w:val="center"/>
          </w:tcPr>
          <w:p w14:paraId="5B7A6ED2" w14:textId="77777777" w:rsidR="006C24B0" w:rsidRPr="00493693" w:rsidRDefault="0067572F" w:rsidP="0067572F">
            <w:pPr>
              <w:jc w:val="center"/>
              <w:rPr>
                <w:rFonts w:cstheme="minorHAnsi"/>
                <w:sz w:val="22"/>
                <w:szCs w:val="22"/>
              </w:rPr>
            </w:pPr>
            <w:r>
              <w:rPr>
                <w:rFonts w:ascii="Calibri" w:hAnsi="Calibri"/>
                <w:color w:val="000000"/>
                <w:sz w:val="22"/>
                <w:szCs w:val="22"/>
              </w:rPr>
              <w:t>.737</w:t>
            </w:r>
          </w:p>
        </w:tc>
        <w:tc>
          <w:tcPr>
            <w:tcW w:w="1619" w:type="pct"/>
            <w:vAlign w:val="center"/>
          </w:tcPr>
          <w:p w14:paraId="02FA5984" w14:textId="77777777" w:rsidR="006C24B0" w:rsidRPr="00493693" w:rsidRDefault="0067572F" w:rsidP="007C667E">
            <w:pPr>
              <w:jc w:val="center"/>
              <w:rPr>
                <w:rFonts w:cstheme="minorHAnsi"/>
                <w:iCs/>
                <w:sz w:val="22"/>
                <w:szCs w:val="22"/>
              </w:rPr>
            </w:pPr>
            <w:r w:rsidRPr="0067572F">
              <w:rPr>
                <w:rFonts w:cstheme="minorHAnsi"/>
                <w:iCs/>
                <w:sz w:val="22"/>
                <w:szCs w:val="22"/>
              </w:rPr>
              <w:t>Residential low-flow Showerhead</w:t>
            </w:r>
            <w:r w:rsidRPr="0067572F" w:rsidDel="0067572F">
              <w:rPr>
                <w:rFonts w:cstheme="minorHAnsi"/>
                <w:iCs/>
                <w:sz w:val="22"/>
                <w:szCs w:val="22"/>
              </w:rPr>
              <w:t xml:space="preserve"> </w:t>
            </w:r>
          </w:p>
        </w:tc>
      </w:tr>
      <w:tr w:rsidR="0067572F" w:rsidRPr="00807AA4" w14:paraId="64B232B4" w14:textId="77777777" w:rsidTr="0067572F">
        <w:trPr>
          <w:cnfStyle w:val="000000010000" w:firstRow="0" w:lastRow="0" w:firstColumn="0" w:lastColumn="0" w:oddVBand="0" w:evenVBand="0" w:oddHBand="0" w:evenHBand="1" w:firstRowFirstColumn="0" w:firstRowLastColumn="0" w:lastRowFirstColumn="0" w:lastRowLastColumn="0"/>
          <w:jc w:val="center"/>
        </w:trPr>
        <w:tc>
          <w:tcPr>
            <w:tcW w:w="737" w:type="pct"/>
            <w:vAlign w:val="center"/>
          </w:tcPr>
          <w:p w14:paraId="5906826B" w14:textId="77777777" w:rsidR="0067572F" w:rsidRPr="009A64AD" w:rsidRDefault="0067572F" w:rsidP="0067572F">
            <w:pPr>
              <w:jc w:val="center"/>
              <w:rPr>
                <w:rFonts w:ascii="Calibri" w:hAnsi="Calibri"/>
                <w:color w:val="000000"/>
              </w:rPr>
            </w:pPr>
            <w:r>
              <w:rPr>
                <w:rFonts w:ascii="Calibri" w:hAnsi="Calibri"/>
                <w:color w:val="000000"/>
              </w:rPr>
              <w:t>ShwShh004</w:t>
            </w:r>
          </w:p>
          <w:p w14:paraId="69C6324A" w14:textId="77777777" w:rsidR="006C24B0" w:rsidRPr="00FA0C68" w:rsidRDefault="006C24B0" w:rsidP="006C24B0">
            <w:pPr>
              <w:contextualSpacing/>
              <w:jc w:val="center"/>
              <w:rPr>
                <w:rFonts w:ascii="Calibri" w:hAnsi="Calibri"/>
                <w:color w:val="000000"/>
              </w:rPr>
            </w:pPr>
          </w:p>
        </w:tc>
        <w:tc>
          <w:tcPr>
            <w:tcW w:w="1004" w:type="pct"/>
            <w:vAlign w:val="center"/>
          </w:tcPr>
          <w:p w14:paraId="73841E8A" w14:textId="77777777" w:rsidR="006C24B0" w:rsidRPr="00493693" w:rsidRDefault="0067572F" w:rsidP="007C667E">
            <w:pPr>
              <w:jc w:val="center"/>
              <w:rPr>
                <w:rFonts w:cstheme="minorHAnsi"/>
                <w:sz w:val="22"/>
                <w:szCs w:val="22"/>
              </w:rPr>
            </w:pPr>
            <w:r w:rsidRPr="0067572F">
              <w:rPr>
                <w:rFonts w:cstheme="minorHAnsi"/>
                <w:sz w:val="22"/>
                <w:szCs w:val="22"/>
              </w:rPr>
              <w:t>Res-LowF-SH-All</w:t>
            </w:r>
          </w:p>
        </w:tc>
        <w:tc>
          <w:tcPr>
            <w:tcW w:w="912" w:type="pct"/>
          </w:tcPr>
          <w:p w14:paraId="2E949649" w14:textId="77777777" w:rsidR="006C24B0" w:rsidRPr="00493693" w:rsidRDefault="006C24B0" w:rsidP="007C667E">
            <w:pPr>
              <w:jc w:val="center"/>
              <w:rPr>
                <w:rFonts w:cstheme="minorHAnsi"/>
                <w:sz w:val="22"/>
                <w:szCs w:val="22"/>
              </w:rPr>
            </w:pPr>
            <w:r w:rsidRPr="00493693">
              <w:rPr>
                <w:rFonts w:asciiTheme="minorHAnsi" w:hAnsiTheme="minorHAnsi" w:cstheme="minorHAnsi"/>
                <w:sz w:val="22"/>
                <w:szCs w:val="22"/>
              </w:rPr>
              <w:t>Annual Installation Rate</w:t>
            </w:r>
          </w:p>
        </w:tc>
        <w:tc>
          <w:tcPr>
            <w:tcW w:w="728" w:type="pct"/>
            <w:vAlign w:val="center"/>
          </w:tcPr>
          <w:p w14:paraId="155635A1" w14:textId="77777777" w:rsidR="006C24B0" w:rsidRDefault="0067572F" w:rsidP="007C667E">
            <w:pPr>
              <w:jc w:val="center"/>
              <w:rPr>
                <w:rFonts w:ascii="Calibri" w:hAnsi="Calibri"/>
                <w:color w:val="000000"/>
                <w:sz w:val="22"/>
                <w:szCs w:val="22"/>
              </w:rPr>
            </w:pPr>
            <w:r>
              <w:rPr>
                <w:rFonts w:ascii="Calibri" w:hAnsi="Calibri"/>
                <w:color w:val="000000"/>
                <w:sz w:val="22"/>
                <w:szCs w:val="22"/>
              </w:rPr>
              <w:t>.737</w:t>
            </w:r>
          </w:p>
          <w:p w14:paraId="2754236D" w14:textId="77777777" w:rsidR="006C24B0" w:rsidRPr="00493693" w:rsidRDefault="006C24B0" w:rsidP="007C667E">
            <w:pPr>
              <w:jc w:val="center"/>
              <w:rPr>
                <w:rFonts w:cstheme="minorHAnsi"/>
                <w:sz w:val="22"/>
                <w:szCs w:val="22"/>
              </w:rPr>
            </w:pPr>
          </w:p>
        </w:tc>
        <w:tc>
          <w:tcPr>
            <w:tcW w:w="1619" w:type="pct"/>
            <w:vAlign w:val="center"/>
          </w:tcPr>
          <w:p w14:paraId="61DFE071" w14:textId="77777777" w:rsidR="006C24B0" w:rsidRPr="00493693" w:rsidRDefault="0067572F" w:rsidP="007C667E">
            <w:pPr>
              <w:jc w:val="center"/>
              <w:rPr>
                <w:rFonts w:cstheme="minorHAnsi"/>
                <w:iCs/>
                <w:sz w:val="22"/>
                <w:szCs w:val="22"/>
              </w:rPr>
            </w:pPr>
            <w:r w:rsidRPr="0067572F">
              <w:rPr>
                <w:rFonts w:cstheme="minorHAnsi"/>
                <w:iCs/>
                <w:sz w:val="22"/>
                <w:szCs w:val="22"/>
              </w:rPr>
              <w:t>Residential low-flow Showerhead</w:t>
            </w:r>
            <w:r w:rsidRPr="0067572F" w:rsidDel="0067572F">
              <w:rPr>
                <w:rFonts w:cstheme="minorHAnsi"/>
                <w:iCs/>
                <w:sz w:val="22"/>
                <w:szCs w:val="22"/>
              </w:rPr>
              <w:t xml:space="preserve"> </w:t>
            </w:r>
          </w:p>
        </w:tc>
      </w:tr>
      <w:tr w:rsidR="0067572F" w:rsidRPr="00807AA4" w14:paraId="76316108" w14:textId="77777777" w:rsidTr="0067572F">
        <w:trPr>
          <w:cnfStyle w:val="000000100000" w:firstRow="0" w:lastRow="0" w:firstColumn="0" w:lastColumn="0" w:oddVBand="0" w:evenVBand="0" w:oddHBand="1" w:evenHBand="0" w:firstRowFirstColumn="0" w:firstRowLastColumn="0" w:lastRowFirstColumn="0" w:lastRowLastColumn="0"/>
          <w:jc w:val="center"/>
        </w:trPr>
        <w:tc>
          <w:tcPr>
            <w:tcW w:w="737" w:type="pct"/>
            <w:vAlign w:val="center"/>
          </w:tcPr>
          <w:p w14:paraId="2350138F" w14:textId="77777777" w:rsidR="0067572F" w:rsidRPr="009A64AD" w:rsidRDefault="0067572F" w:rsidP="0067572F">
            <w:pPr>
              <w:jc w:val="center"/>
              <w:rPr>
                <w:rFonts w:ascii="Calibri" w:hAnsi="Calibri"/>
                <w:color w:val="000000"/>
              </w:rPr>
            </w:pPr>
            <w:r>
              <w:rPr>
                <w:rFonts w:ascii="Calibri" w:hAnsi="Calibri"/>
                <w:color w:val="000000"/>
              </w:rPr>
              <w:t>ShwShh005</w:t>
            </w:r>
          </w:p>
          <w:p w14:paraId="520B2B91" w14:textId="77777777" w:rsidR="0067572F" w:rsidRDefault="0067572F" w:rsidP="0067572F">
            <w:pPr>
              <w:jc w:val="center"/>
              <w:rPr>
                <w:rFonts w:ascii="Calibri" w:hAnsi="Calibri"/>
                <w:color w:val="000000"/>
              </w:rPr>
            </w:pPr>
          </w:p>
        </w:tc>
        <w:tc>
          <w:tcPr>
            <w:tcW w:w="1004" w:type="pct"/>
            <w:vAlign w:val="center"/>
          </w:tcPr>
          <w:p w14:paraId="1193329E" w14:textId="77777777" w:rsidR="0067572F" w:rsidRPr="005B2046" w:rsidRDefault="0067572F" w:rsidP="007C667E">
            <w:pPr>
              <w:jc w:val="center"/>
              <w:rPr>
                <w:rFonts w:cstheme="minorHAnsi"/>
                <w:sz w:val="22"/>
                <w:szCs w:val="22"/>
              </w:rPr>
            </w:pPr>
            <w:r w:rsidRPr="0067572F">
              <w:rPr>
                <w:rFonts w:cstheme="minorHAnsi"/>
                <w:sz w:val="22"/>
                <w:szCs w:val="22"/>
              </w:rPr>
              <w:t>Res-LowF-SH-All</w:t>
            </w:r>
          </w:p>
        </w:tc>
        <w:tc>
          <w:tcPr>
            <w:tcW w:w="912" w:type="pct"/>
          </w:tcPr>
          <w:p w14:paraId="5709A22D" w14:textId="77777777" w:rsidR="0067572F" w:rsidRPr="00493693" w:rsidRDefault="0067572F" w:rsidP="007C667E">
            <w:pPr>
              <w:jc w:val="center"/>
              <w:rPr>
                <w:rFonts w:asciiTheme="minorHAnsi" w:hAnsiTheme="minorHAnsi" w:cstheme="minorHAnsi"/>
                <w:sz w:val="22"/>
                <w:szCs w:val="22"/>
              </w:rPr>
            </w:pPr>
            <w:r w:rsidRPr="00493693">
              <w:rPr>
                <w:rFonts w:asciiTheme="minorHAnsi" w:hAnsiTheme="minorHAnsi" w:cstheme="minorHAnsi"/>
                <w:sz w:val="22"/>
                <w:szCs w:val="22"/>
              </w:rPr>
              <w:t>Annual Installation Rate</w:t>
            </w:r>
          </w:p>
        </w:tc>
        <w:tc>
          <w:tcPr>
            <w:tcW w:w="728" w:type="pct"/>
            <w:vAlign w:val="center"/>
          </w:tcPr>
          <w:p w14:paraId="279F7CD4" w14:textId="77777777" w:rsidR="0067572F" w:rsidRDefault="0067572F" w:rsidP="007C667E">
            <w:pPr>
              <w:jc w:val="center"/>
              <w:rPr>
                <w:rFonts w:ascii="Calibri" w:hAnsi="Calibri"/>
                <w:color w:val="000000"/>
                <w:sz w:val="22"/>
                <w:szCs w:val="22"/>
              </w:rPr>
            </w:pPr>
            <w:r>
              <w:rPr>
                <w:rFonts w:ascii="Calibri" w:hAnsi="Calibri"/>
                <w:color w:val="000000"/>
                <w:sz w:val="22"/>
                <w:szCs w:val="22"/>
              </w:rPr>
              <w:t>.737</w:t>
            </w:r>
          </w:p>
        </w:tc>
        <w:tc>
          <w:tcPr>
            <w:tcW w:w="1619" w:type="pct"/>
            <w:vAlign w:val="center"/>
          </w:tcPr>
          <w:p w14:paraId="2C849ABF" w14:textId="77777777" w:rsidR="0067572F" w:rsidRPr="005B2046" w:rsidRDefault="0067572F" w:rsidP="007C667E">
            <w:pPr>
              <w:jc w:val="center"/>
              <w:rPr>
                <w:rFonts w:cstheme="minorHAnsi"/>
                <w:iCs/>
                <w:sz w:val="22"/>
                <w:szCs w:val="22"/>
              </w:rPr>
            </w:pPr>
            <w:r w:rsidRPr="0067572F">
              <w:rPr>
                <w:rFonts w:cstheme="minorHAnsi"/>
                <w:iCs/>
                <w:sz w:val="22"/>
                <w:szCs w:val="22"/>
              </w:rPr>
              <w:t>Residential low-flow Showerhead</w:t>
            </w:r>
          </w:p>
        </w:tc>
      </w:tr>
    </w:tbl>
    <w:p w14:paraId="5F647354" w14:textId="77777777" w:rsidR="00472577" w:rsidRDefault="00472577" w:rsidP="00312DC4"/>
    <w:p w14:paraId="2BA94E6F" w14:textId="77777777" w:rsidR="00395507" w:rsidRDefault="00395507" w:rsidP="00312DC4"/>
    <w:p w14:paraId="1932C7E7" w14:textId="77777777" w:rsidR="007C667E" w:rsidRPr="00C85FCD" w:rsidRDefault="00472577" w:rsidP="007C667E">
      <w:pPr>
        <w:pStyle w:val="SectionStyle"/>
      </w:pPr>
      <w:bookmarkStart w:id="33" w:name="_Toc442427773"/>
      <w:r>
        <w:t>Energy Savings &amp; Demand Re</w:t>
      </w:r>
      <w:r w:rsidR="00150FC9" w:rsidRPr="00C85FCD">
        <w:t>duction Calculatio</w:t>
      </w:r>
      <w:r w:rsidR="00FE5E06">
        <w:t>ns</w:t>
      </w:r>
      <w:bookmarkEnd w:id="33"/>
    </w:p>
    <w:p w14:paraId="4C2B98A6" w14:textId="77777777" w:rsidR="007C667E" w:rsidRPr="00472577" w:rsidRDefault="00E8122A" w:rsidP="007C667E">
      <w:pPr>
        <w:pStyle w:val="SubsectionStyle"/>
      </w:pPr>
      <w:bookmarkStart w:id="34" w:name="_Toc442427774"/>
      <w:bookmarkStart w:id="35" w:name="_Toc214003096"/>
      <w:r w:rsidRPr="00F14F38">
        <w:t>Data and Assumptions, Conversion factors</w:t>
      </w:r>
      <w:bookmarkEnd w:id="34"/>
    </w:p>
    <w:p w14:paraId="3F8BE6D4" w14:textId="77777777" w:rsidR="00E8122A" w:rsidRDefault="00473141" w:rsidP="00E8122A">
      <w:pPr>
        <w:rPr>
          <w:rFonts w:ascii="Times New Roman" w:hAnsi="Times New Roman"/>
          <w:sz w:val="24"/>
        </w:rPr>
      </w:pPr>
      <w:r>
        <w:rPr>
          <w:rFonts w:ascii="Times New Roman" w:hAnsi="Times New Roman"/>
          <w:sz w:val="24"/>
        </w:rPr>
        <w:t xml:space="preserve">Table </w:t>
      </w:r>
      <w:r w:rsidR="00C95D4C">
        <w:rPr>
          <w:rFonts w:ascii="Times New Roman" w:hAnsi="Times New Roman"/>
          <w:sz w:val="24"/>
        </w:rPr>
        <w:t>IV,</w:t>
      </w:r>
      <w:r w:rsidR="00E8122A" w:rsidRPr="00E8122A">
        <w:rPr>
          <w:rFonts w:ascii="Times New Roman" w:hAnsi="Times New Roman"/>
          <w:sz w:val="24"/>
        </w:rPr>
        <w:t xml:space="preserve"> below</w:t>
      </w:r>
      <w:r w:rsidR="00C95D4C">
        <w:rPr>
          <w:rFonts w:ascii="Times New Roman" w:hAnsi="Times New Roman"/>
          <w:sz w:val="24"/>
        </w:rPr>
        <w:t>,</w:t>
      </w:r>
      <w:r w:rsidR="00E8122A" w:rsidRPr="00E8122A">
        <w:rPr>
          <w:rFonts w:ascii="Times New Roman" w:hAnsi="Times New Roman"/>
          <w:sz w:val="24"/>
        </w:rPr>
        <w:t xml:space="preserve"> lists the data, assumptions and conversion factors used in the calculations for this </w:t>
      </w:r>
      <w:r w:rsidR="00C95D4C">
        <w:rPr>
          <w:rFonts w:ascii="Times New Roman" w:hAnsi="Times New Roman"/>
          <w:sz w:val="24"/>
        </w:rPr>
        <w:t>w</w:t>
      </w:r>
      <w:r w:rsidR="00674EBC">
        <w:rPr>
          <w:rFonts w:ascii="Times New Roman" w:hAnsi="Times New Roman"/>
          <w:sz w:val="24"/>
        </w:rPr>
        <w:t>orkpaper</w:t>
      </w:r>
      <w:r w:rsidR="00E8122A" w:rsidRPr="00E8122A">
        <w:rPr>
          <w:rFonts w:ascii="Times New Roman" w:hAnsi="Times New Roman"/>
          <w:sz w:val="24"/>
        </w:rPr>
        <w:t xml:space="preserve">.  Table </w:t>
      </w:r>
      <w:r>
        <w:rPr>
          <w:rFonts w:ascii="Times New Roman" w:hAnsi="Times New Roman"/>
          <w:sz w:val="24"/>
        </w:rPr>
        <w:t>V</w:t>
      </w:r>
      <w:r w:rsidR="00E8122A" w:rsidRPr="00E8122A">
        <w:rPr>
          <w:rFonts w:ascii="Times New Roman" w:hAnsi="Times New Roman"/>
          <w:sz w:val="24"/>
        </w:rPr>
        <w:t xml:space="preserve"> below defines the water and energy variables stated in the calculation formulas.  </w:t>
      </w:r>
      <w:r w:rsidR="00E8122A" w:rsidRPr="00BD5B91">
        <w:rPr>
          <w:rFonts w:ascii="Times New Roman" w:hAnsi="Times New Roman"/>
          <w:sz w:val="24"/>
        </w:rPr>
        <w:t xml:space="preserve">The sources for these assumptions are listed in Table </w:t>
      </w:r>
      <w:r w:rsidR="00C95D4C">
        <w:rPr>
          <w:rFonts w:ascii="Times New Roman" w:hAnsi="Times New Roman"/>
          <w:sz w:val="24"/>
        </w:rPr>
        <w:t>XI</w:t>
      </w:r>
      <w:r w:rsidR="00E8122A" w:rsidRPr="00BD5B91">
        <w:rPr>
          <w:rFonts w:ascii="Times New Roman" w:hAnsi="Times New Roman"/>
          <w:sz w:val="24"/>
        </w:rPr>
        <w:t xml:space="preserve"> of the Appendix</w:t>
      </w:r>
      <w:r w:rsidR="00E8122A" w:rsidRPr="00E8122A">
        <w:rPr>
          <w:rFonts w:ascii="Times New Roman" w:hAnsi="Times New Roman"/>
          <w:sz w:val="24"/>
        </w:rPr>
        <w:t>.  The calculations will be similar to the method used in the Lawrence Berkeley National Laboratory</w:t>
      </w:r>
      <w:r w:rsidR="00E8122A" w:rsidRPr="00E8122A">
        <w:rPr>
          <w:rFonts w:ascii="Times New Roman" w:hAnsi="Times New Roman"/>
          <w:sz w:val="24"/>
        </w:rPr>
        <w:fldChar w:fldCharType="begin"/>
      </w:r>
      <w:r w:rsidR="00E8122A" w:rsidRPr="00E8122A">
        <w:rPr>
          <w:rFonts w:ascii="Times New Roman" w:hAnsi="Times New Roman"/>
          <w:sz w:val="24"/>
        </w:rPr>
        <w:instrText xml:space="preserve"> XE "Lawrence Berkeley National Laboratory" </w:instrText>
      </w:r>
      <w:r w:rsidR="00E8122A" w:rsidRPr="00E8122A">
        <w:rPr>
          <w:rFonts w:ascii="Times New Roman" w:hAnsi="Times New Roman"/>
          <w:sz w:val="24"/>
        </w:rPr>
        <w:fldChar w:fldCharType="end"/>
      </w:r>
      <w:r w:rsidR="00E8122A" w:rsidRPr="00E8122A">
        <w:rPr>
          <w:rFonts w:ascii="Times New Roman" w:hAnsi="Times New Roman"/>
          <w:sz w:val="24"/>
        </w:rPr>
        <w:t xml:space="preserve"> (LBNL</w:t>
      </w:r>
      <w:r w:rsidR="00E8122A" w:rsidRPr="00E8122A">
        <w:rPr>
          <w:rFonts w:ascii="Times New Roman" w:hAnsi="Times New Roman"/>
          <w:sz w:val="24"/>
        </w:rPr>
        <w:fldChar w:fldCharType="begin"/>
      </w:r>
      <w:r w:rsidR="00E8122A" w:rsidRPr="00E8122A">
        <w:rPr>
          <w:rFonts w:ascii="Times New Roman" w:hAnsi="Times New Roman"/>
          <w:sz w:val="24"/>
        </w:rPr>
        <w:instrText xml:space="preserve"> XE "LBNL" </w:instrText>
      </w:r>
      <w:r w:rsidR="00E8122A" w:rsidRPr="00E8122A">
        <w:rPr>
          <w:rFonts w:ascii="Times New Roman" w:hAnsi="Times New Roman"/>
          <w:sz w:val="24"/>
        </w:rPr>
        <w:fldChar w:fldCharType="end"/>
      </w:r>
      <w:r w:rsidR="00E8122A" w:rsidRPr="00E8122A">
        <w:rPr>
          <w:rFonts w:ascii="Times New Roman" w:hAnsi="Times New Roman"/>
          <w:sz w:val="24"/>
        </w:rPr>
        <w:t>) study</w:t>
      </w:r>
      <w:r w:rsidR="00321EC1">
        <w:rPr>
          <w:rFonts w:ascii="Times New Roman" w:hAnsi="Times New Roman"/>
          <w:sz w:val="24"/>
          <w:vertAlign w:val="superscript"/>
        </w:rPr>
        <w:t>3</w:t>
      </w:r>
      <w:r w:rsidR="00E8122A" w:rsidRPr="00E8122A">
        <w:rPr>
          <w:rFonts w:ascii="Times New Roman" w:hAnsi="Times New Roman"/>
          <w:sz w:val="24"/>
        </w:rPr>
        <w:t>.  Statistical result from ASW</w:t>
      </w:r>
      <w:r w:rsidR="00321EC1">
        <w:rPr>
          <w:rFonts w:ascii="Times New Roman" w:hAnsi="Times New Roman"/>
          <w:sz w:val="24"/>
          <w:vertAlign w:val="superscript"/>
        </w:rPr>
        <w:t>4</w:t>
      </w:r>
      <w:r w:rsidR="00E8122A" w:rsidRPr="00E8122A">
        <w:rPr>
          <w:rFonts w:ascii="Times New Roman" w:hAnsi="Times New Roman"/>
          <w:sz w:val="24"/>
        </w:rPr>
        <w:t xml:space="preserve"> survey was applied wherever possible.  Factors that are not intuitive are explained.  The variables used in the water and energy savings analysis are listed in table form below as well. </w:t>
      </w:r>
    </w:p>
    <w:p w14:paraId="75233AA3" w14:textId="77777777" w:rsidR="00E8122A" w:rsidRDefault="00E8122A" w:rsidP="00E8122A">
      <w:pPr>
        <w:rPr>
          <w:rFonts w:ascii="Times New Roman" w:hAnsi="Times New Roman"/>
          <w:sz w:val="24"/>
        </w:rPr>
      </w:pPr>
    </w:p>
    <w:p w14:paraId="638D876F" w14:textId="77777777" w:rsidR="00E8122A" w:rsidRDefault="00E8122A" w:rsidP="00E8122A">
      <w:pPr>
        <w:rPr>
          <w:rFonts w:ascii="Times New Roman" w:hAnsi="Times New Roman"/>
          <w:sz w:val="24"/>
        </w:rPr>
      </w:pPr>
      <w:r w:rsidRPr="00E8122A">
        <w:rPr>
          <w:rFonts w:ascii="Times New Roman" w:hAnsi="Times New Roman"/>
          <w:sz w:val="24"/>
        </w:rPr>
        <w:t xml:space="preserve">The following Low Flow Showerhead analysis can be further validated by using the U.S. Department of Energy’s (DOE) “Energy Cost Calculator for Faucets and Showerheads” </w:t>
      </w:r>
      <w:r w:rsidRPr="00E8122A">
        <w:rPr>
          <w:rStyle w:val="EndnoteReference"/>
          <w:rFonts w:ascii="Times New Roman" w:hAnsi="Times New Roman"/>
          <w:sz w:val="24"/>
        </w:rPr>
        <w:endnoteReference w:id="8"/>
      </w:r>
      <w:r w:rsidRPr="00E8122A">
        <w:rPr>
          <w:rFonts w:ascii="Times New Roman" w:hAnsi="Times New Roman"/>
          <w:sz w:val="24"/>
        </w:rPr>
        <w:t xml:space="preserve"> with in</w:t>
      </w:r>
      <w:r w:rsidR="00473141">
        <w:rPr>
          <w:rFonts w:ascii="Times New Roman" w:hAnsi="Times New Roman"/>
          <w:sz w:val="24"/>
        </w:rPr>
        <w:t>puts from Table III</w:t>
      </w:r>
      <w:r w:rsidRPr="00E8122A">
        <w:rPr>
          <w:rFonts w:ascii="Times New Roman" w:hAnsi="Times New Roman"/>
          <w:sz w:val="24"/>
        </w:rPr>
        <w:t>.</w:t>
      </w:r>
    </w:p>
    <w:p w14:paraId="364898EE" w14:textId="77777777" w:rsidR="00A337DC" w:rsidRDefault="00A337DC" w:rsidP="00E8122A">
      <w:pPr>
        <w:rPr>
          <w:rFonts w:ascii="Times New Roman" w:hAnsi="Times New Roman"/>
          <w:sz w:val="24"/>
        </w:rPr>
      </w:pPr>
    </w:p>
    <w:p w14:paraId="1A1FAA2C" w14:textId="77777777" w:rsidR="00E8122A" w:rsidRPr="006D332E" w:rsidRDefault="00E8122A" w:rsidP="00B224A2">
      <w:pPr>
        <w:pStyle w:val="Table"/>
        <w:numPr>
          <w:ilvl w:val="0"/>
          <w:numId w:val="0"/>
        </w:numPr>
        <w:ind w:left="1080"/>
        <w:jc w:val="center"/>
        <w:rPr>
          <w:sz w:val="24"/>
        </w:rPr>
      </w:pPr>
    </w:p>
    <w:p w14:paraId="4BD006F1" w14:textId="77777777" w:rsidR="00B224A2" w:rsidRDefault="00B224A2" w:rsidP="00B224A2">
      <w:pPr>
        <w:pStyle w:val="Caption"/>
        <w:keepNext/>
      </w:pPr>
      <w:bookmarkStart w:id="36" w:name="_Toc442688315"/>
      <w:r>
        <w:t xml:space="preserve">Table </w:t>
      </w:r>
      <w:fldSimple w:instr=" SEQ Table \* ROMAN ">
        <w:r w:rsidR="00B33C5B">
          <w:rPr>
            <w:noProof/>
          </w:rPr>
          <w:t>IV</w:t>
        </w:r>
      </w:fldSimple>
      <w:r>
        <w:t>: Data and Assumptions, &amp; Conversion Factors</w:t>
      </w:r>
      <w:bookmarkEnd w:id="36"/>
    </w:p>
    <w:tbl>
      <w:tblPr>
        <w:tblpPr w:leftFromText="180" w:rightFromText="180" w:vertAnchor="text" w:horzAnchor="margin" w:tblpY="108"/>
        <w:tblW w:w="9786" w:type="dxa"/>
        <w:tblLook w:val="0000" w:firstRow="0" w:lastRow="0" w:firstColumn="0" w:lastColumn="0" w:noHBand="0" w:noVBand="0"/>
      </w:tblPr>
      <w:tblGrid>
        <w:gridCol w:w="1626"/>
        <w:gridCol w:w="4872"/>
        <w:gridCol w:w="958"/>
        <w:gridCol w:w="2330"/>
      </w:tblGrid>
      <w:tr w:rsidR="00985971" w14:paraId="584E5663" w14:textId="77777777" w:rsidTr="00473141">
        <w:trPr>
          <w:trHeight w:val="442"/>
        </w:trPr>
        <w:tc>
          <w:tcPr>
            <w:tcW w:w="1626" w:type="dxa"/>
            <w:tcBorders>
              <w:top w:val="single" w:sz="18" w:space="0" w:color="auto"/>
              <w:left w:val="single" w:sz="18" w:space="0" w:color="auto"/>
              <w:bottom w:val="single" w:sz="18" w:space="0" w:color="auto"/>
              <w:right w:val="single" w:sz="6" w:space="0" w:color="auto"/>
            </w:tcBorders>
            <w:shd w:val="clear" w:color="auto" w:fill="auto"/>
            <w:vAlign w:val="center"/>
          </w:tcPr>
          <w:p w14:paraId="06A724CB" w14:textId="77777777" w:rsidR="00985971" w:rsidRDefault="00985971" w:rsidP="00985971">
            <w:pPr>
              <w:jc w:val="center"/>
              <w:rPr>
                <w:rFonts w:cs="Arial"/>
                <w:b/>
                <w:bCs/>
              </w:rPr>
            </w:pPr>
            <w:r>
              <w:rPr>
                <w:rFonts w:cs="Arial"/>
                <w:b/>
                <w:bCs/>
              </w:rPr>
              <w:t>Constant</w:t>
            </w:r>
          </w:p>
        </w:tc>
        <w:tc>
          <w:tcPr>
            <w:tcW w:w="4872" w:type="dxa"/>
            <w:tcBorders>
              <w:top w:val="single" w:sz="18" w:space="0" w:color="auto"/>
              <w:left w:val="single" w:sz="6" w:space="0" w:color="auto"/>
              <w:bottom w:val="single" w:sz="18" w:space="0" w:color="auto"/>
              <w:right w:val="single" w:sz="6" w:space="0" w:color="auto"/>
            </w:tcBorders>
            <w:shd w:val="clear" w:color="auto" w:fill="auto"/>
            <w:vAlign w:val="center"/>
          </w:tcPr>
          <w:p w14:paraId="553B4009" w14:textId="77777777" w:rsidR="00985971" w:rsidRDefault="00985971" w:rsidP="00985971">
            <w:pPr>
              <w:jc w:val="center"/>
              <w:rPr>
                <w:rFonts w:cs="Arial"/>
                <w:b/>
                <w:bCs/>
              </w:rPr>
            </w:pPr>
            <w:r>
              <w:rPr>
                <w:rFonts w:cs="Arial"/>
                <w:b/>
                <w:bCs/>
              </w:rPr>
              <w:t>Description</w:t>
            </w:r>
          </w:p>
        </w:tc>
        <w:tc>
          <w:tcPr>
            <w:tcW w:w="958" w:type="dxa"/>
            <w:tcBorders>
              <w:top w:val="single" w:sz="18" w:space="0" w:color="auto"/>
              <w:left w:val="single" w:sz="6" w:space="0" w:color="auto"/>
              <w:bottom w:val="single" w:sz="18" w:space="0" w:color="auto"/>
              <w:right w:val="single" w:sz="6" w:space="0" w:color="auto"/>
            </w:tcBorders>
            <w:shd w:val="clear" w:color="auto" w:fill="auto"/>
            <w:vAlign w:val="center"/>
          </w:tcPr>
          <w:p w14:paraId="5D146D43" w14:textId="77777777" w:rsidR="00985971" w:rsidRDefault="00985971" w:rsidP="00985971">
            <w:pPr>
              <w:jc w:val="center"/>
              <w:rPr>
                <w:rFonts w:cs="Arial"/>
                <w:b/>
                <w:bCs/>
              </w:rPr>
            </w:pPr>
            <w:r>
              <w:rPr>
                <w:rFonts w:cs="Arial"/>
                <w:b/>
                <w:bCs/>
              </w:rPr>
              <w:t>Value</w:t>
            </w:r>
          </w:p>
        </w:tc>
        <w:tc>
          <w:tcPr>
            <w:tcW w:w="2330" w:type="dxa"/>
            <w:tcBorders>
              <w:top w:val="single" w:sz="18" w:space="0" w:color="auto"/>
              <w:left w:val="single" w:sz="6" w:space="0" w:color="auto"/>
              <w:bottom w:val="single" w:sz="18" w:space="0" w:color="auto"/>
              <w:right w:val="single" w:sz="18" w:space="0" w:color="auto"/>
            </w:tcBorders>
            <w:shd w:val="clear" w:color="auto" w:fill="auto"/>
            <w:vAlign w:val="center"/>
          </w:tcPr>
          <w:p w14:paraId="73B094EE" w14:textId="77777777" w:rsidR="00985971" w:rsidRDefault="00985971" w:rsidP="00985971">
            <w:pPr>
              <w:jc w:val="center"/>
              <w:rPr>
                <w:rFonts w:cs="Arial"/>
                <w:b/>
                <w:bCs/>
              </w:rPr>
            </w:pPr>
            <w:r>
              <w:rPr>
                <w:rFonts w:cs="Arial"/>
                <w:b/>
                <w:bCs/>
              </w:rPr>
              <w:t>Units</w:t>
            </w:r>
          </w:p>
        </w:tc>
      </w:tr>
      <w:tr w:rsidR="00A337DC" w14:paraId="7DFD6A11" w14:textId="77777777" w:rsidTr="00473141">
        <w:trPr>
          <w:trHeight w:val="516"/>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5054EB68" w14:textId="77777777" w:rsidR="00A337DC" w:rsidRDefault="00A337DC" w:rsidP="00A337DC">
            <w:pPr>
              <w:jc w:val="center"/>
              <w:rPr>
                <w:rFonts w:cs="Arial"/>
              </w:rPr>
            </w:pPr>
            <w:r>
              <w:rPr>
                <w:rFonts w:cs="Arial"/>
              </w:rPr>
              <w:t>V</w:t>
            </w:r>
            <w:r w:rsidR="00F63137">
              <w:rPr>
                <w:rFonts w:cs="Arial"/>
              </w:rPr>
              <w:t>̇</w:t>
            </w:r>
            <w:r>
              <w:rPr>
                <w:rFonts w:cs="Arial"/>
                <w:vertAlign w:val="subscript"/>
              </w:rPr>
              <w:t>base Code</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64D7CDA5" w14:textId="77777777" w:rsidR="00A337DC" w:rsidRDefault="00A337DC" w:rsidP="00A337DC">
            <w:pPr>
              <w:jc w:val="center"/>
              <w:rPr>
                <w:rFonts w:cs="Arial"/>
              </w:rPr>
            </w:pPr>
            <w:r>
              <w:rPr>
                <w:rFonts w:cs="Arial"/>
              </w:rPr>
              <w:t>baseline showerhead water flow, code requirement  (volumetric flow rate)</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45F91D1D" w14:textId="77777777" w:rsidR="00A337DC" w:rsidRPr="002A2ACE" w:rsidRDefault="00A337DC" w:rsidP="00A337DC">
            <w:pPr>
              <w:jc w:val="center"/>
              <w:rPr>
                <w:rFonts w:cs="Arial"/>
                <w:color w:val="FF0000"/>
              </w:rPr>
            </w:pPr>
            <w:r>
              <w:rPr>
                <w:rFonts w:cs="Arial"/>
              </w:rPr>
              <w:t>2.</w:t>
            </w:r>
            <w:r w:rsidR="0090770C">
              <w:rPr>
                <w:rFonts w:cs="Arial"/>
              </w:rPr>
              <w:t>0</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00DECA24" w14:textId="77777777" w:rsidR="00A337DC" w:rsidRDefault="00C95D4C" w:rsidP="00A337DC">
            <w:pPr>
              <w:jc w:val="center"/>
              <w:rPr>
                <w:rFonts w:cs="Arial"/>
              </w:rPr>
            </w:pPr>
            <w:r>
              <w:rPr>
                <w:rFonts w:cs="Arial"/>
              </w:rPr>
              <w:t>GPM</w:t>
            </w:r>
          </w:p>
        </w:tc>
      </w:tr>
      <w:tr w:rsidR="00A337DC" w14:paraId="7B261D28" w14:textId="77777777" w:rsidTr="00473141">
        <w:trPr>
          <w:trHeight w:val="516"/>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7DDB07B5" w14:textId="77777777" w:rsidR="00A337DC" w:rsidRPr="00780D8A" w:rsidRDefault="00F63137" w:rsidP="00A337DC">
            <w:pPr>
              <w:jc w:val="center"/>
              <w:rPr>
                <w:rFonts w:cs="Arial"/>
              </w:rPr>
            </w:pPr>
            <w:r>
              <w:rPr>
                <w:rFonts w:cs="Arial"/>
              </w:rPr>
              <w:t>V̇</w:t>
            </w:r>
            <w:r w:rsidR="00A337DC">
              <w:rPr>
                <w:rFonts w:cs="Arial"/>
                <w:vertAlign w:val="subscript"/>
              </w:rPr>
              <w:t>base Avg</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56C3A7F5" w14:textId="77777777" w:rsidR="00A337DC" w:rsidRPr="00780D8A" w:rsidRDefault="00A337DC" w:rsidP="00A337DC">
            <w:pPr>
              <w:jc w:val="center"/>
              <w:rPr>
                <w:rFonts w:cs="Arial"/>
              </w:rPr>
            </w:pPr>
            <w:r w:rsidRPr="00780D8A">
              <w:rPr>
                <w:rFonts w:cs="Arial"/>
              </w:rPr>
              <w:t>baseline showerhead water flow,</w:t>
            </w:r>
            <w:r>
              <w:rPr>
                <w:rFonts w:cs="Arial"/>
              </w:rPr>
              <w:t xml:space="preserve"> customer average obtained  from </w:t>
            </w:r>
            <w:r w:rsidRPr="00780D8A">
              <w:rPr>
                <w:rFonts w:cs="Arial"/>
              </w:rPr>
              <w:t>SGC</w:t>
            </w:r>
            <w:r>
              <w:rPr>
                <w:rFonts w:cs="Arial"/>
              </w:rPr>
              <w:t>/SDG&amp;E</w:t>
            </w:r>
            <w:r w:rsidRPr="00780D8A">
              <w:rPr>
                <w:rFonts w:cs="Arial"/>
              </w:rPr>
              <w:t xml:space="preserve"> Survey (volumetric flow rate)</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2B0F4FED" w14:textId="77777777" w:rsidR="00A337DC" w:rsidRPr="00780D8A" w:rsidRDefault="00A337DC" w:rsidP="00A337DC">
            <w:pPr>
              <w:jc w:val="center"/>
              <w:rPr>
                <w:rFonts w:cs="Arial"/>
              </w:rPr>
            </w:pPr>
            <w:r>
              <w:rPr>
                <w:rFonts w:cs="Arial"/>
              </w:rPr>
              <w:t>2.25</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0579FC7C" w14:textId="77777777" w:rsidR="00A337DC" w:rsidRDefault="00C95D4C" w:rsidP="00A337DC">
            <w:pPr>
              <w:jc w:val="center"/>
              <w:rPr>
                <w:rFonts w:cs="Arial"/>
              </w:rPr>
            </w:pPr>
            <w:r>
              <w:rPr>
                <w:rFonts w:cs="Arial"/>
              </w:rPr>
              <w:t>GPM</w:t>
            </w:r>
          </w:p>
          <w:p w14:paraId="33D7DC2B" w14:textId="77777777" w:rsidR="00A337DC" w:rsidRPr="00780D8A" w:rsidRDefault="00A337DC" w:rsidP="00A337DC">
            <w:pPr>
              <w:jc w:val="center"/>
              <w:rPr>
                <w:rFonts w:cs="Arial"/>
              </w:rPr>
            </w:pPr>
          </w:p>
        </w:tc>
      </w:tr>
      <w:tr w:rsidR="0031345B" w14:paraId="59EA7075" w14:textId="77777777" w:rsidTr="00473141">
        <w:trPr>
          <w:trHeight w:val="516"/>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003988F0" w14:textId="77777777" w:rsidR="0031345B" w:rsidRPr="00780D8A" w:rsidRDefault="0031345B" w:rsidP="0031345B">
            <w:pPr>
              <w:jc w:val="center"/>
              <w:rPr>
                <w:rFonts w:cs="Arial"/>
              </w:rPr>
            </w:pPr>
            <w:r>
              <w:rPr>
                <w:rFonts w:cs="Arial"/>
              </w:rPr>
              <w:t>G</w:t>
            </w:r>
            <w:r>
              <w:rPr>
                <w:rFonts w:cs="Arial"/>
                <w:vertAlign w:val="subscript"/>
              </w:rPr>
              <w:t>Normalized</w:t>
            </w:r>
            <w:r w:rsidR="00AB1CA8">
              <w:rPr>
                <w:rFonts w:cs="Arial"/>
                <w:vertAlign w:val="subscript"/>
              </w:rPr>
              <w:t>, SF</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3A4706FA" w14:textId="77777777" w:rsidR="0031345B" w:rsidRPr="00780D8A" w:rsidRDefault="0031345B" w:rsidP="00A337DC">
            <w:pPr>
              <w:jc w:val="center"/>
              <w:rPr>
                <w:rFonts w:cs="Arial"/>
              </w:rPr>
            </w:pPr>
            <w:r>
              <w:rPr>
                <w:rFonts w:cs="Arial"/>
              </w:rPr>
              <w:t>normalization factor for water saving calculation</w:t>
            </w:r>
            <w:r w:rsidR="00AB1CA8">
              <w:rPr>
                <w:rFonts w:cs="Arial"/>
              </w:rPr>
              <w:t xml:space="preserve"> for Single Family</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51E3699B" w14:textId="77777777" w:rsidR="0031345B" w:rsidRDefault="00473141" w:rsidP="00A337DC">
            <w:pPr>
              <w:jc w:val="center"/>
              <w:rPr>
                <w:rFonts w:cs="Arial"/>
              </w:rPr>
            </w:pPr>
            <w:r>
              <w:rPr>
                <w:rFonts w:cs="Arial"/>
              </w:rPr>
              <w:t>See Table VI</w:t>
            </w:r>
            <w:r w:rsidR="009F503E">
              <w:rPr>
                <w:rFonts w:cs="Arial"/>
              </w:rPr>
              <w:t>I</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1C573DCC" w14:textId="77777777" w:rsidR="0031345B" w:rsidRPr="00780D8A" w:rsidRDefault="0031345B" w:rsidP="00A337DC">
            <w:pPr>
              <w:jc w:val="center"/>
              <w:rPr>
                <w:rFonts w:cs="Arial"/>
              </w:rPr>
            </w:pPr>
            <w:r>
              <w:rPr>
                <w:rFonts w:cs="Arial"/>
              </w:rPr>
              <w:t>unitless</w:t>
            </w:r>
          </w:p>
        </w:tc>
      </w:tr>
      <w:tr w:rsidR="00AB1CA8" w14:paraId="168B0689" w14:textId="77777777" w:rsidTr="00473141">
        <w:trPr>
          <w:trHeight w:val="516"/>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11E91EEF" w14:textId="77777777" w:rsidR="00AB1CA8" w:rsidRDefault="00AB1CA8" w:rsidP="00AB1CA8">
            <w:pPr>
              <w:jc w:val="center"/>
              <w:rPr>
                <w:rFonts w:cs="Arial"/>
              </w:rPr>
            </w:pPr>
            <w:r>
              <w:rPr>
                <w:rFonts w:cs="Arial"/>
              </w:rPr>
              <w:t>G</w:t>
            </w:r>
            <w:r>
              <w:rPr>
                <w:rFonts w:cs="Arial"/>
                <w:vertAlign w:val="subscript"/>
              </w:rPr>
              <w:t>Normalized, MF</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375475EA" w14:textId="77777777" w:rsidR="00AB1CA8" w:rsidRPr="00780D8A" w:rsidRDefault="00AB1CA8" w:rsidP="00AB1CA8">
            <w:pPr>
              <w:jc w:val="center"/>
              <w:rPr>
                <w:rFonts w:cs="Arial"/>
              </w:rPr>
            </w:pPr>
            <w:r>
              <w:rPr>
                <w:rFonts w:cs="Arial"/>
              </w:rPr>
              <w:t>normalization factor for water saving calculation for Mulit-Family</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3E3C6999" w14:textId="77777777" w:rsidR="00AB1CA8" w:rsidRDefault="00473141" w:rsidP="00AB1CA8">
            <w:pPr>
              <w:jc w:val="center"/>
              <w:rPr>
                <w:rFonts w:cs="Arial"/>
              </w:rPr>
            </w:pPr>
            <w:r>
              <w:rPr>
                <w:rFonts w:cs="Arial"/>
              </w:rPr>
              <w:t>See Table VI</w:t>
            </w:r>
            <w:r w:rsidR="009F503E">
              <w:rPr>
                <w:rFonts w:cs="Arial"/>
              </w:rPr>
              <w:t>I</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2EABF963" w14:textId="77777777" w:rsidR="00AB1CA8" w:rsidRPr="00780D8A" w:rsidRDefault="00AB1CA8" w:rsidP="00AB1CA8">
            <w:pPr>
              <w:jc w:val="center"/>
              <w:rPr>
                <w:rFonts w:cs="Arial"/>
              </w:rPr>
            </w:pPr>
            <w:r>
              <w:rPr>
                <w:rFonts w:cs="Arial"/>
              </w:rPr>
              <w:t>unitless</w:t>
            </w:r>
          </w:p>
        </w:tc>
      </w:tr>
      <w:tr w:rsidR="00AB1CA8" w14:paraId="7AE41229" w14:textId="77777777" w:rsidTr="00473141">
        <w:trPr>
          <w:trHeight w:val="860"/>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6E8678C1" w14:textId="77777777" w:rsidR="00AB1CA8" w:rsidRDefault="00AB1CA8" w:rsidP="00AB1CA8">
            <w:pPr>
              <w:jc w:val="center"/>
              <w:rPr>
                <w:rFonts w:cs="Arial"/>
              </w:rPr>
            </w:pPr>
            <w:r>
              <w:rPr>
                <w:rFonts w:cs="Arial"/>
              </w:rPr>
              <w:t>T</w:t>
            </w:r>
            <w:r>
              <w:rPr>
                <w:rFonts w:cs="Arial"/>
                <w:vertAlign w:val="subscript"/>
              </w:rPr>
              <w:t>out,tempered</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37D36CCA" w14:textId="77777777" w:rsidR="00AB1CA8" w:rsidRDefault="00AB1CA8" w:rsidP="00AB1CA8">
            <w:pPr>
              <w:jc w:val="center"/>
              <w:rPr>
                <w:rFonts w:cs="Arial"/>
              </w:rPr>
            </w:pPr>
            <w:r>
              <w:rPr>
                <w:rFonts w:cs="Arial"/>
              </w:rPr>
              <w:t xml:space="preserve">water temperature exiting showerhead. </w:t>
            </w:r>
          </w:p>
          <w:p w14:paraId="450151C8" w14:textId="77777777" w:rsidR="00AB1CA8" w:rsidRDefault="00AB1CA8" w:rsidP="00AB1CA8">
            <w:pPr>
              <w:jc w:val="center"/>
              <w:rPr>
                <w:rFonts w:cs="Arial"/>
              </w:rPr>
            </w:pPr>
            <w:r>
              <w:rPr>
                <w:rFonts w:cs="Arial"/>
              </w:rPr>
              <w:t>ASW survey data</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5EAB3BAC" w14:textId="77777777" w:rsidR="00AB1CA8" w:rsidRDefault="00123D31" w:rsidP="00AB1CA8">
            <w:pPr>
              <w:jc w:val="center"/>
              <w:rPr>
                <w:rFonts w:cs="Arial"/>
              </w:rPr>
            </w:pPr>
            <w:r>
              <w:rPr>
                <w:rFonts w:cs="Arial"/>
              </w:rPr>
              <w:t>106</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6A1D2367" w14:textId="77777777" w:rsidR="00AB1CA8" w:rsidRDefault="00AB1CA8" w:rsidP="00AB1CA8">
            <w:pPr>
              <w:jc w:val="center"/>
              <w:rPr>
                <w:rFonts w:cs="Arial"/>
              </w:rPr>
            </w:pPr>
            <w:r>
              <w:rPr>
                <w:rFonts w:cs="Arial"/>
              </w:rPr>
              <w:t>ºF</w:t>
            </w:r>
          </w:p>
        </w:tc>
      </w:tr>
      <w:tr w:rsidR="00AB1CA8" w14:paraId="1C4170F3" w14:textId="77777777" w:rsidTr="00473141">
        <w:trPr>
          <w:trHeight w:val="639"/>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1A99B6BE" w14:textId="77777777" w:rsidR="00AB1CA8" w:rsidRPr="00B77854" w:rsidRDefault="00AB1CA8" w:rsidP="00AB1CA8">
            <w:pPr>
              <w:jc w:val="center"/>
              <w:rPr>
                <w:rFonts w:cs="Arial"/>
              </w:rPr>
            </w:pPr>
            <w:r w:rsidRPr="00B77854">
              <w:rPr>
                <w:rFonts w:cs="Arial"/>
              </w:rPr>
              <w:t>T</w:t>
            </w:r>
            <w:r w:rsidRPr="00B77854">
              <w:rPr>
                <w:rFonts w:cs="Arial"/>
                <w:vertAlign w:val="subscript"/>
              </w:rPr>
              <w:t>out, hot</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160456A4" w14:textId="77777777" w:rsidR="00AB1CA8" w:rsidRDefault="00AB1CA8" w:rsidP="00AB1CA8">
            <w:pPr>
              <w:jc w:val="center"/>
              <w:rPr>
                <w:rFonts w:cs="Arial"/>
              </w:rPr>
            </w:pPr>
            <w:r>
              <w:rPr>
                <w:rFonts w:cs="Arial"/>
              </w:rPr>
              <w:t xml:space="preserve">water temperature exiting water heater </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3F7C8D39" w14:textId="77777777" w:rsidR="00AB1CA8" w:rsidRPr="002A2ACE" w:rsidRDefault="00AB1CA8" w:rsidP="00AB1CA8">
            <w:pPr>
              <w:jc w:val="center"/>
              <w:rPr>
                <w:rFonts w:cs="Arial"/>
                <w:color w:val="FF0000"/>
              </w:rPr>
            </w:pPr>
            <w:r>
              <w:rPr>
                <w:rFonts w:cs="Arial"/>
              </w:rPr>
              <w:t>130</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28428DAA" w14:textId="77777777" w:rsidR="00AB1CA8" w:rsidRDefault="00AB1CA8" w:rsidP="00AB1CA8">
            <w:pPr>
              <w:jc w:val="center"/>
              <w:rPr>
                <w:rFonts w:cs="Arial"/>
              </w:rPr>
            </w:pPr>
            <w:r>
              <w:rPr>
                <w:rFonts w:cs="Arial"/>
              </w:rPr>
              <w:t>ºF</w:t>
            </w:r>
          </w:p>
        </w:tc>
      </w:tr>
      <w:tr w:rsidR="00AB1CA8" w14:paraId="3F0A1A31" w14:textId="77777777" w:rsidTr="00473141">
        <w:trPr>
          <w:trHeight w:val="639"/>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1596EAFA" w14:textId="77777777" w:rsidR="00AB1CA8" w:rsidRDefault="00AB1CA8" w:rsidP="00AB1CA8">
            <w:pPr>
              <w:jc w:val="center"/>
              <w:rPr>
                <w:rFonts w:cs="Arial"/>
              </w:rPr>
            </w:pPr>
            <w:r>
              <w:lastRenderedPageBreak/>
              <w:t>t</w:t>
            </w:r>
            <w:r>
              <w:rPr>
                <w:vertAlign w:val="subscript"/>
              </w:rPr>
              <w:t>shower</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59C14459" w14:textId="77777777" w:rsidR="00AB1CA8" w:rsidRPr="00C55AFC" w:rsidRDefault="00AB1CA8" w:rsidP="00AB1CA8">
            <w:pPr>
              <w:jc w:val="center"/>
              <w:rPr>
                <w:rFonts w:cs="Arial"/>
              </w:rPr>
            </w:pPr>
            <w:r>
              <w:rPr>
                <w:rFonts w:cs="Arial"/>
              </w:rPr>
              <w:t>mean</w:t>
            </w:r>
            <w:r w:rsidRPr="00C55AFC">
              <w:rPr>
                <w:rFonts w:cs="Arial"/>
              </w:rPr>
              <w:t xml:space="preserve"> shower duration</w:t>
            </w:r>
            <w:r>
              <w:rPr>
                <w:rFonts w:cs="Arial"/>
              </w:rPr>
              <w:t xml:space="preserve">, </w:t>
            </w:r>
            <w:r w:rsidRPr="00C55AFC">
              <w:rPr>
                <w:rFonts w:cs="Arial"/>
              </w:rPr>
              <w:t>Aquacraft, Inc.,  2000</w:t>
            </w:r>
            <w:r w:rsidRPr="00C55AFC">
              <w:rPr>
                <w:rStyle w:val="EndnoteReference"/>
                <w:rFonts w:cs="Arial"/>
              </w:rPr>
              <w:endnoteReference w:id="9"/>
            </w:r>
            <w:r w:rsidRPr="00C55AFC">
              <w:rPr>
                <w:rFonts w:cs="Arial"/>
              </w:rPr>
              <w:t>.</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3B333773" w14:textId="77777777" w:rsidR="00AB1CA8" w:rsidRPr="00190F4A" w:rsidRDefault="00AB1CA8" w:rsidP="00AB1CA8">
            <w:pPr>
              <w:jc w:val="center"/>
              <w:rPr>
                <w:rFonts w:cs="Arial"/>
              </w:rPr>
            </w:pPr>
            <w:r>
              <w:rPr>
                <w:rFonts w:cs="Arial"/>
              </w:rPr>
              <w:t>7.4</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36E30A2C" w14:textId="77777777" w:rsidR="00AB1CA8" w:rsidRDefault="00AB1CA8" w:rsidP="00AB1CA8">
            <w:pPr>
              <w:jc w:val="center"/>
              <w:rPr>
                <w:rFonts w:cs="Arial"/>
              </w:rPr>
            </w:pPr>
            <w:r>
              <w:rPr>
                <w:rFonts w:cs="Arial"/>
              </w:rPr>
              <w:t>minutes / shower</w:t>
            </w:r>
          </w:p>
        </w:tc>
      </w:tr>
      <w:tr w:rsidR="00AB1CA8" w14:paraId="3855469B" w14:textId="77777777" w:rsidTr="00473141">
        <w:trPr>
          <w:trHeight w:val="688"/>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019BAC56" w14:textId="77777777" w:rsidR="00AB1CA8" w:rsidRDefault="00AB1CA8" w:rsidP="00AB1CA8">
            <w:pPr>
              <w:jc w:val="center"/>
              <w:rPr>
                <w:rFonts w:cs="Arial"/>
              </w:rPr>
            </w:pPr>
            <w:r>
              <w:rPr>
                <w:rFonts w:cs="Arial"/>
              </w:rPr>
              <w:t>C</w:t>
            </w:r>
            <w:r>
              <w:rPr>
                <w:rFonts w:cs="Arial"/>
                <w:vertAlign w:val="subscript"/>
              </w:rPr>
              <w:t>volume</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4C2F0D3F" w14:textId="77777777" w:rsidR="00AB1CA8" w:rsidRDefault="00AB1CA8" w:rsidP="00AB1CA8">
            <w:pPr>
              <w:jc w:val="center"/>
              <w:rPr>
                <w:rFonts w:cs="Arial"/>
              </w:rPr>
            </w:pPr>
            <w:r>
              <w:rPr>
                <w:rFonts w:cs="Arial"/>
              </w:rPr>
              <w:t>volumetric conversion constant for cubic feet to gallons</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441C17F5" w14:textId="77777777" w:rsidR="00AB1CA8" w:rsidRDefault="00AB1CA8" w:rsidP="00AB1CA8">
            <w:pPr>
              <w:jc w:val="center"/>
              <w:rPr>
                <w:rFonts w:cs="Arial"/>
              </w:rPr>
            </w:pPr>
            <w:r>
              <w:rPr>
                <w:rFonts w:cs="Arial"/>
              </w:rPr>
              <w:t>7.481</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04CFF0CB" w14:textId="77777777" w:rsidR="00AB1CA8" w:rsidRDefault="00AB1CA8" w:rsidP="00AB1CA8">
            <w:pPr>
              <w:jc w:val="center"/>
              <w:rPr>
                <w:rFonts w:cs="Arial"/>
              </w:rPr>
            </w:pPr>
            <w:r>
              <w:rPr>
                <w:rFonts w:cs="Arial"/>
              </w:rPr>
              <w:t>gal / ft</w:t>
            </w:r>
            <w:r>
              <w:rPr>
                <w:rFonts w:cs="Arial"/>
                <w:vertAlign w:val="superscript"/>
              </w:rPr>
              <w:t>3</w:t>
            </w:r>
          </w:p>
        </w:tc>
      </w:tr>
      <w:tr w:rsidR="00AB1CA8" w14:paraId="76521A88" w14:textId="77777777" w:rsidTr="00473141">
        <w:trPr>
          <w:trHeight w:val="614"/>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3A827E41" w14:textId="77777777" w:rsidR="00AB1CA8" w:rsidRDefault="00AB1CA8" w:rsidP="00AB1CA8">
            <w:pPr>
              <w:jc w:val="center"/>
              <w:rPr>
                <w:rFonts w:cs="Arial"/>
              </w:rPr>
            </w:pPr>
            <w:r>
              <w:rPr>
                <w:rFonts w:cs="Arial"/>
              </w:rPr>
              <w:t>F</w:t>
            </w:r>
            <w:r>
              <w:rPr>
                <w:rFonts w:cs="Arial"/>
                <w:vertAlign w:val="subscript"/>
              </w:rPr>
              <w:t>thrott</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3B324434" w14:textId="77777777" w:rsidR="00AB1CA8" w:rsidRDefault="00AB1CA8" w:rsidP="00AB1CA8">
            <w:pPr>
              <w:jc w:val="center"/>
              <w:rPr>
                <w:rFonts w:cs="Arial"/>
              </w:rPr>
            </w:pPr>
            <w:r>
              <w:rPr>
                <w:rFonts w:cs="Arial"/>
              </w:rPr>
              <w:t>throttling factor to account for the effects of pipe clogging and/or pressure less than 80 psig on flow rate</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126F4866" w14:textId="77777777" w:rsidR="00AB1CA8" w:rsidRPr="001B1045" w:rsidRDefault="00AB1CA8" w:rsidP="00AB1CA8">
            <w:pPr>
              <w:jc w:val="center"/>
              <w:rPr>
                <w:rFonts w:cs="Arial"/>
              </w:rPr>
            </w:pPr>
            <w:r w:rsidRPr="001B1045">
              <w:rPr>
                <w:rFonts w:cs="Arial"/>
              </w:rPr>
              <w:t>0.9</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52392BCC" w14:textId="77777777" w:rsidR="00AB1CA8" w:rsidRDefault="00AB1CA8" w:rsidP="00AB1CA8">
            <w:pPr>
              <w:jc w:val="center"/>
              <w:rPr>
                <w:rFonts w:cs="Arial"/>
              </w:rPr>
            </w:pPr>
            <w:r>
              <w:rPr>
                <w:rFonts w:cs="Arial"/>
              </w:rPr>
              <w:t>unitless</w:t>
            </w:r>
          </w:p>
        </w:tc>
      </w:tr>
      <w:tr w:rsidR="00AB1CA8" w14:paraId="253388EB" w14:textId="77777777" w:rsidTr="00473141">
        <w:trPr>
          <w:trHeight w:val="614"/>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46D0C30D" w14:textId="77777777" w:rsidR="00AB1CA8" w:rsidRDefault="00AB1CA8" w:rsidP="00AB1CA8">
            <w:pPr>
              <w:jc w:val="center"/>
              <w:rPr>
                <w:rFonts w:cs="Arial"/>
              </w:rPr>
            </w:pPr>
            <w:r>
              <w:rPr>
                <w:rFonts w:cs="Arial"/>
              </w:rPr>
              <w:t>N</w:t>
            </w:r>
            <w:r>
              <w:rPr>
                <w:rFonts w:cs="Arial"/>
                <w:vertAlign w:val="subscript"/>
              </w:rPr>
              <w:t>showers, SF</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51D79613" w14:textId="77777777" w:rsidR="00AB1CA8" w:rsidRDefault="00AB1CA8" w:rsidP="00AB1CA8">
            <w:pPr>
              <w:jc w:val="center"/>
              <w:rPr>
                <w:rFonts w:cs="Arial"/>
              </w:rPr>
            </w:pPr>
            <w:r>
              <w:rPr>
                <w:rFonts w:cs="Arial"/>
              </w:rPr>
              <w:t>average number of showers taken per single-family household per day, from ASW study data</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56A53443" w14:textId="77777777" w:rsidR="00AB1CA8" w:rsidRDefault="00AB1CA8" w:rsidP="00AB1CA8">
            <w:pPr>
              <w:jc w:val="center"/>
              <w:rPr>
                <w:rFonts w:cs="Arial"/>
              </w:rPr>
            </w:pPr>
            <w:r>
              <w:rPr>
                <w:rFonts w:cs="Arial"/>
              </w:rPr>
              <w:t>2.79</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1AD2D49F" w14:textId="77777777" w:rsidR="00AB1CA8" w:rsidRDefault="00AB1CA8" w:rsidP="00AB1CA8">
            <w:pPr>
              <w:jc w:val="center"/>
              <w:rPr>
                <w:rFonts w:cs="Arial"/>
              </w:rPr>
            </w:pPr>
            <w:r>
              <w:rPr>
                <w:rFonts w:cs="Arial"/>
              </w:rPr>
              <w:t>showers / household / day</w:t>
            </w:r>
          </w:p>
        </w:tc>
      </w:tr>
      <w:tr w:rsidR="00AB1CA8" w14:paraId="04688E62" w14:textId="77777777" w:rsidTr="00473141">
        <w:trPr>
          <w:trHeight w:val="614"/>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451858D7" w14:textId="77777777" w:rsidR="00AB1CA8" w:rsidRDefault="00AB1CA8" w:rsidP="00AB1CA8">
            <w:pPr>
              <w:jc w:val="center"/>
              <w:rPr>
                <w:rFonts w:cs="Arial"/>
              </w:rPr>
            </w:pPr>
            <w:r>
              <w:rPr>
                <w:rFonts w:cs="Arial"/>
              </w:rPr>
              <w:t>N</w:t>
            </w:r>
            <w:r>
              <w:rPr>
                <w:rFonts w:cs="Arial"/>
                <w:vertAlign w:val="subscript"/>
              </w:rPr>
              <w:t>showers, MF</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52151628" w14:textId="77777777" w:rsidR="00AB1CA8" w:rsidRDefault="00AB1CA8" w:rsidP="00AB1CA8">
            <w:pPr>
              <w:jc w:val="center"/>
              <w:rPr>
                <w:rFonts w:cs="Arial"/>
              </w:rPr>
            </w:pPr>
            <w:r>
              <w:rPr>
                <w:rFonts w:cs="Arial"/>
              </w:rPr>
              <w:t>average number of showers taken per multi-family household per day, from RASS data</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0DFFE582" w14:textId="77777777" w:rsidR="00AB1CA8" w:rsidRDefault="00AB1CA8" w:rsidP="00AB1CA8">
            <w:pPr>
              <w:jc w:val="center"/>
              <w:rPr>
                <w:rFonts w:cs="Arial"/>
              </w:rPr>
            </w:pPr>
            <w:r>
              <w:rPr>
                <w:rFonts w:cs="Arial"/>
              </w:rPr>
              <w:t>2.22</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2D147210" w14:textId="77777777" w:rsidR="00AB1CA8" w:rsidRDefault="00AB1CA8" w:rsidP="00AB1CA8">
            <w:pPr>
              <w:jc w:val="center"/>
              <w:rPr>
                <w:rFonts w:cs="Arial"/>
              </w:rPr>
            </w:pPr>
            <w:r>
              <w:rPr>
                <w:rFonts w:cs="Arial"/>
              </w:rPr>
              <w:t>showers / household / day</w:t>
            </w:r>
          </w:p>
        </w:tc>
      </w:tr>
      <w:tr w:rsidR="00AB1CA8" w14:paraId="13F286AB" w14:textId="77777777" w:rsidTr="00473141">
        <w:trPr>
          <w:trHeight w:val="614"/>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3A2AEC6A" w14:textId="77777777" w:rsidR="00AB1CA8" w:rsidRDefault="00AB1CA8" w:rsidP="00AB1CA8">
            <w:pPr>
              <w:jc w:val="center"/>
              <w:rPr>
                <w:rFonts w:cs="Arial"/>
              </w:rPr>
            </w:pPr>
            <w:r>
              <w:rPr>
                <w:rFonts w:cs="Arial"/>
              </w:rPr>
              <w:t>N</w:t>
            </w:r>
            <w:r>
              <w:rPr>
                <w:rFonts w:cs="Arial"/>
                <w:vertAlign w:val="subscript"/>
              </w:rPr>
              <w:t>showerheads, SF</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1BBC7BCC" w14:textId="77777777" w:rsidR="00AB1CA8" w:rsidRDefault="00AB1CA8" w:rsidP="00AB1CA8">
            <w:pPr>
              <w:jc w:val="center"/>
              <w:rPr>
                <w:rFonts w:cs="Arial"/>
              </w:rPr>
            </w:pPr>
            <w:r>
              <w:rPr>
                <w:rFonts w:cs="Arial"/>
              </w:rPr>
              <w:t xml:space="preserve">average number of showerheads per single-family household, </w:t>
            </w:r>
            <w:bookmarkStart w:id="37" w:name="OLE_LINK1"/>
            <w:bookmarkStart w:id="38" w:name="OLE_LINK2"/>
            <w:r>
              <w:rPr>
                <w:rFonts w:cs="Arial"/>
              </w:rPr>
              <w:t>from ASW study data</w:t>
            </w:r>
            <w:bookmarkEnd w:id="37"/>
            <w:bookmarkEnd w:id="38"/>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28E5FA0E" w14:textId="77777777" w:rsidR="00AB1CA8" w:rsidRDefault="00AB1CA8" w:rsidP="00AB1CA8">
            <w:pPr>
              <w:jc w:val="center"/>
              <w:rPr>
                <w:rFonts w:cs="Arial"/>
              </w:rPr>
            </w:pPr>
            <w:r>
              <w:rPr>
                <w:rFonts w:cs="Arial"/>
              </w:rPr>
              <w:t>2.01</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19B6C6BA" w14:textId="77777777" w:rsidR="00AB1CA8" w:rsidRDefault="00AB1CA8" w:rsidP="00AB1CA8">
            <w:pPr>
              <w:jc w:val="center"/>
              <w:rPr>
                <w:rFonts w:cs="Arial"/>
              </w:rPr>
            </w:pPr>
            <w:r>
              <w:rPr>
                <w:rFonts w:cs="Arial"/>
              </w:rPr>
              <w:t>showerheads / household</w:t>
            </w:r>
          </w:p>
        </w:tc>
      </w:tr>
      <w:tr w:rsidR="00AB1CA8" w14:paraId="63BFD718" w14:textId="77777777" w:rsidTr="00473141">
        <w:trPr>
          <w:trHeight w:val="614"/>
        </w:trPr>
        <w:tc>
          <w:tcPr>
            <w:tcW w:w="1626" w:type="dxa"/>
            <w:tcBorders>
              <w:top w:val="single" w:sz="6" w:space="0" w:color="auto"/>
              <w:left w:val="single" w:sz="18" w:space="0" w:color="auto"/>
              <w:bottom w:val="single" w:sz="6" w:space="0" w:color="auto"/>
              <w:right w:val="single" w:sz="6" w:space="0" w:color="auto"/>
            </w:tcBorders>
            <w:shd w:val="clear" w:color="auto" w:fill="auto"/>
            <w:vAlign w:val="center"/>
          </w:tcPr>
          <w:p w14:paraId="5A251155" w14:textId="77777777" w:rsidR="00AB1CA8" w:rsidRDefault="00AB1CA8" w:rsidP="00AB1CA8">
            <w:pPr>
              <w:jc w:val="center"/>
              <w:rPr>
                <w:rFonts w:cs="Arial"/>
              </w:rPr>
            </w:pPr>
            <w:r>
              <w:rPr>
                <w:rFonts w:cs="Arial"/>
              </w:rPr>
              <w:t>N</w:t>
            </w:r>
            <w:r>
              <w:rPr>
                <w:rFonts w:cs="Arial"/>
                <w:vertAlign w:val="subscript"/>
              </w:rPr>
              <w:t>showerheads, MF</w:t>
            </w:r>
          </w:p>
        </w:tc>
        <w:tc>
          <w:tcPr>
            <w:tcW w:w="4872" w:type="dxa"/>
            <w:tcBorders>
              <w:top w:val="single" w:sz="6" w:space="0" w:color="auto"/>
              <w:left w:val="single" w:sz="6" w:space="0" w:color="auto"/>
              <w:bottom w:val="single" w:sz="6" w:space="0" w:color="auto"/>
              <w:right w:val="single" w:sz="6" w:space="0" w:color="auto"/>
            </w:tcBorders>
            <w:shd w:val="clear" w:color="auto" w:fill="auto"/>
            <w:vAlign w:val="center"/>
          </w:tcPr>
          <w:p w14:paraId="5B16C118" w14:textId="77777777" w:rsidR="00AB1CA8" w:rsidRDefault="00AB1CA8" w:rsidP="00AB1CA8">
            <w:pPr>
              <w:jc w:val="center"/>
              <w:rPr>
                <w:rFonts w:cs="Arial"/>
              </w:rPr>
            </w:pPr>
            <w:r>
              <w:rPr>
                <w:rFonts w:cs="Arial"/>
              </w:rPr>
              <w:t>average number of showerheads per multi-family household, from RASS data</w:t>
            </w:r>
          </w:p>
        </w:tc>
        <w:tc>
          <w:tcPr>
            <w:tcW w:w="958" w:type="dxa"/>
            <w:tcBorders>
              <w:top w:val="single" w:sz="6" w:space="0" w:color="auto"/>
              <w:left w:val="single" w:sz="6" w:space="0" w:color="auto"/>
              <w:bottom w:val="single" w:sz="6" w:space="0" w:color="auto"/>
              <w:right w:val="single" w:sz="6" w:space="0" w:color="auto"/>
            </w:tcBorders>
            <w:shd w:val="clear" w:color="auto" w:fill="auto"/>
            <w:vAlign w:val="center"/>
          </w:tcPr>
          <w:p w14:paraId="12FAA00C" w14:textId="77777777" w:rsidR="00AB1CA8" w:rsidRDefault="00AB1CA8" w:rsidP="00AB1CA8">
            <w:pPr>
              <w:jc w:val="center"/>
              <w:rPr>
                <w:rFonts w:cs="Arial"/>
              </w:rPr>
            </w:pPr>
            <w:r>
              <w:rPr>
                <w:rFonts w:cs="Arial"/>
              </w:rPr>
              <w:t>1.50</w:t>
            </w:r>
          </w:p>
        </w:tc>
        <w:tc>
          <w:tcPr>
            <w:tcW w:w="2330" w:type="dxa"/>
            <w:tcBorders>
              <w:top w:val="single" w:sz="6" w:space="0" w:color="auto"/>
              <w:left w:val="single" w:sz="6" w:space="0" w:color="auto"/>
              <w:bottom w:val="single" w:sz="6" w:space="0" w:color="auto"/>
              <w:right w:val="single" w:sz="18" w:space="0" w:color="auto"/>
            </w:tcBorders>
            <w:shd w:val="clear" w:color="auto" w:fill="auto"/>
            <w:vAlign w:val="center"/>
          </w:tcPr>
          <w:p w14:paraId="33DA962C" w14:textId="77777777" w:rsidR="00AB1CA8" w:rsidRDefault="00AB1CA8" w:rsidP="00AB1CA8">
            <w:pPr>
              <w:jc w:val="center"/>
              <w:rPr>
                <w:rFonts w:cs="Arial"/>
              </w:rPr>
            </w:pPr>
            <w:r>
              <w:rPr>
                <w:rFonts w:cs="Arial"/>
              </w:rPr>
              <w:t>showerheads / household</w:t>
            </w:r>
          </w:p>
        </w:tc>
      </w:tr>
      <w:tr w:rsidR="00AB1CA8" w14:paraId="6AC3B037" w14:textId="77777777" w:rsidTr="00473141">
        <w:trPr>
          <w:trHeight w:val="614"/>
        </w:trPr>
        <w:tc>
          <w:tcPr>
            <w:tcW w:w="1626" w:type="dxa"/>
            <w:tcBorders>
              <w:top w:val="single" w:sz="6" w:space="0" w:color="auto"/>
              <w:left w:val="single" w:sz="18" w:space="0" w:color="auto"/>
              <w:bottom w:val="single" w:sz="18" w:space="0" w:color="auto"/>
              <w:right w:val="single" w:sz="6" w:space="0" w:color="auto"/>
            </w:tcBorders>
            <w:shd w:val="clear" w:color="auto" w:fill="auto"/>
            <w:vAlign w:val="center"/>
          </w:tcPr>
          <w:p w14:paraId="51ABAE00" w14:textId="77777777" w:rsidR="00AB1CA8" w:rsidRDefault="00AB1CA8" w:rsidP="00AB1CA8">
            <w:pPr>
              <w:jc w:val="center"/>
              <w:rPr>
                <w:rFonts w:cs="Arial"/>
              </w:rPr>
            </w:pPr>
            <w:r>
              <w:rPr>
                <w:rFonts w:cs="Arial"/>
              </w:rPr>
              <w:t>RE</w:t>
            </w:r>
            <w:r>
              <w:rPr>
                <w:rFonts w:cs="Arial"/>
                <w:vertAlign w:val="subscript"/>
              </w:rPr>
              <w:t xml:space="preserve">res,gas </w:t>
            </w:r>
          </w:p>
        </w:tc>
        <w:tc>
          <w:tcPr>
            <w:tcW w:w="4872" w:type="dxa"/>
            <w:tcBorders>
              <w:top w:val="single" w:sz="6" w:space="0" w:color="auto"/>
              <w:left w:val="single" w:sz="6" w:space="0" w:color="auto"/>
              <w:bottom w:val="single" w:sz="18" w:space="0" w:color="auto"/>
              <w:right w:val="single" w:sz="6" w:space="0" w:color="auto"/>
            </w:tcBorders>
            <w:shd w:val="clear" w:color="auto" w:fill="auto"/>
            <w:vAlign w:val="center"/>
          </w:tcPr>
          <w:p w14:paraId="423F20A0" w14:textId="77777777" w:rsidR="00AB1CA8" w:rsidRDefault="00AB1CA8" w:rsidP="00AB1CA8">
            <w:pPr>
              <w:jc w:val="center"/>
              <w:rPr>
                <w:rFonts w:cs="Arial"/>
              </w:rPr>
            </w:pPr>
            <w:r>
              <w:rPr>
                <w:rFonts w:cs="Arial"/>
              </w:rPr>
              <w:t>Recovery Efficiency (Title 20 gas-fired residential water heaters)</w:t>
            </w:r>
          </w:p>
        </w:tc>
        <w:tc>
          <w:tcPr>
            <w:tcW w:w="958" w:type="dxa"/>
            <w:tcBorders>
              <w:top w:val="single" w:sz="6" w:space="0" w:color="auto"/>
              <w:left w:val="single" w:sz="6" w:space="0" w:color="auto"/>
              <w:bottom w:val="single" w:sz="18" w:space="0" w:color="auto"/>
              <w:right w:val="single" w:sz="6" w:space="0" w:color="auto"/>
            </w:tcBorders>
            <w:shd w:val="clear" w:color="auto" w:fill="auto"/>
            <w:vAlign w:val="center"/>
          </w:tcPr>
          <w:p w14:paraId="0AD35FD0" w14:textId="77777777" w:rsidR="00AB1CA8" w:rsidRPr="00780D8A" w:rsidRDefault="00AB1CA8" w:rsidP="00AB1CA8">
            <w:pPr>
              <w:jc w:val="center"/>
              <w:rPr>
                <w:rFonts w:cs="Arial"/>
              </w:rPr>
            </w:pPr>
            <w:r w:rsidRPr="00780D8A">
              <w:rPr>
                <w:rFonts w:cs="Arial"/>
              </w:rPr>
              <w:t>0.</w:t>
            </w:r>
            <w:r>
              <w:rPr>
                <w:rFonts w:cs="Arial"/>
              </w:rPr>
              <w:t>77</w:t>
            </w:r>
          </w:p>
        </w:tc>
        <w:tc>
          <w:tcPr>
            <w:tcW w:w="2330" w:type="dxa"/>
            <w:tcBorders>
              <w:top w:val="single" w:sz="6" w:space="0" w:color="auto"/>
              <w:left w:val="single" w:sz="6" w:space="0" w:color="auto"/>
              <w:bottom w:val="single" w:sz="18" w:space="0" w:color="auto"/>
              <w:right w:val="single" w:sz="18" w:space="0" w:color="auto"/>
            </w:tcBorders>
            <w:shd w:val="clear" w:color="auto" w:fill="auto"/>
            <w:vAlign w:val="center"/>
          </w:tcPr>
          <w:p w14:paraId="6A0F5F30" w14:textId="77777777" w:rsidR="00AB1CA8" w:rsidRDefault="00AB1CA8" w:rsidP="00AB1CA8">
            <w:pPr>
              <w:jc w:val="center"/>
              <w:rPr>
                <w:rFonts w:cs="Arial"/>
              </w:rPr>
            </w:pPr>
            <w:r>
              <w:rPr>
                <w:rFonts w:cs="Arial"/>
              </w:rPr>
              <w:t>unitless (heat out / heat in)</w:t>
            </w:r>
          </w:p>
        </w:tc>
      </w:tr>
    </w:tbl>
    <w:p w14:paraId="704C30E1" w14:textId="77777777" w:rsidR="00985971" w:rsidRPr="006D332E" w:rsidRDefault="00985971" w:rsidP="00B224A2">
      <w:pPr>
        <w:pStyle w:val="Table"/>
        <w:numPr>
          <w:ilvl w:val="0"/>
          <w:numId w:val="0"/>
        </w:numPr>
        <w:ind w:left="1080"/>
        <w:jc w:val="center"/>
        <w:rPr>
          <w:sz w:val="24"/>
        </w:rPr>
      </w:pPr>
    </w:p>
    <w:p w14:paraId="35FC0E17" w14:textId="77777777" w:rsidR="00B224A2" w:rsidRDefault="00B224A2" w:rsidP="00B224A2">
      <w:pPr>
        <w:pStyle w:val="Caption"/>
        <w:keepNext/>
      </w:pPr>
      <w:bookmarkStart w:id="39" w:name="_Toc442688316"/>
      <w:r>
        <w:t xml:space="preserve">Table </w:t>
      </w:r>
      <w:fldSimple w:instr=" SEQ Table \* ROMAN ">
        <w:r w:rsidR="00B33C5B">
          <w:rPr>
            <w:noProof/>
          </w:rPr>
          <w:t>V</w:t>
        </w:r>
      </w:fldSimple>
      <w:r>
        <w:t>: Water and Energy Variables</w:t>
      </w:r>
      <w:bookmarkEnd w:id="39"/>
    </w:p>
    <w:tbl>
      <w:tblPr>
        <w:tblW w:w="9704" w:type="dxa"/>
        <w:tblInd w:w="95" w:type="dxa"/>
        <w:tblLook w:val="0000" w:firstRow="0" w:lastRow="0" w:firstColumn="0" w:lastColumn="0" w:noHBand="0" w:noVBand="0"/>
      </w:tblPr>
      <w:tblGrid>
        <w:gridCol w:w="1586"/>
        <w:gridCol w:w="4788"/>
        <w:gridCol w:w="1251"/>
        <w:gridCol w:w="2079"/>
      </w:tblGrid>
      <w:tr w:rsidR="00985971" w14:paraId="57616F22" w14:textId="77777777" w:rsidTr="000C475F">
        <w:trPr>
          <w:trHeight w:val="431"/>
        </w:trPr>
        <w:tc>
          <w:tcPr>
            <w:tcW w:w="1586" w:type="dxa"/>
            <w:tcBorders>
              <w:top w:val="single" w:sz="18" w:space="0" w:color="auto"/>
              <w:left w:val="single" w:sz="18" w:space="0" w:color="auto"/>
              <w:bottom w:val="single" w:sz="18" w:space="0" w:color="auto"/>
              <w:right w:val="single" w:sz="6" w:space="0" w:color="auto"/>
            </w:tcBorders>
            <w:shd w:val="clear" w:color="auto" w:fill="auto"/>
            <w:vAlign w:val="center"/>
          </w:tcPr>
          <w:p w14:paraId="21B566FE" w14:textId="77777777" w:rsidR="00985971" w:rsidRDefault="00985971" w:rsidP="00985971">
            <w:pPr>
              <w:jc w:val="center"/>
              <w:rPr>
                <w:rFonts w:cs="Arial"/>
                <w:b/>
                <w:bCs/>
              </w:rPr>
            </w:pPr>
            <w:r>
              <w:rPr>
                <w:rFonts w:cs="Arial"/>
                <w:b/>
                <w:bCs/>
              </w:rPr>
              <w:t>Variable</w:t>
            </w:r>
          </w:p>
        </w:tc>
        <w:tc>
          <w:tcPr>
            <w:tcW w:w="4788" w:type="dxa"/>
            <w:tcBorders>
              <w:top w:val="single" w:sz="18" w:space="0" w:color="auto"/>
              <w:left w:val="single" w:sz="6" w:space="0" w:color="auto"/>
              <w:bottom w:val="single" w:sz="18" w:space="0" w:color="auto"/>
              <w:right w:val="single" w:sz="6" w:space="0" w:color="auto"/>
            </w:tcBorders>
            <w:shd w:val="clear" w:color="auto" w:fill="auto"/>
            <w:vAlign w:val="center"/>
          </w:tcPr>
          <w:p w14:paraId="473CE18F" w14:textId="77777777" w:rsidR="00985971" w:rsidRDefault="00985971" w:rsidP="00985971">
            <w:pPr>
              <w:jc w:val="center"/>
              <w:rPr>
                <w:rFonts w:cs="Arial"/>
                <w:b/>
                <w:bCs/>
              </w:rPr>
            </w:pPr>
            <w:r>
              <w:rPr>
                <w:rFonts w:cs="Arial"/>
                <w:b/>
                <w:bCs/>
              </w:rPr>
              <w:t>Description</w:t>
            </w:r>
          </w:p>
        </w:tc>
        <w:tc>
          <w:tcPr>
            <w:tcW w:w="1251" w:type="dxa"/>
            <w:tcBorders>
              <w:top w:val="single" w:sz="18" w:space="0" w:color="auto"/>
              <w:left w:val="single" w:sz="6" w:space="0" w:color="auto"/>
              <w:bottom w:val="single" w:sz="18" w:space="0" w:color="auto"/>
              <w:right w:val="single" w:sz="6" w:space="0" w:color="auto"/>
            </w:tcBorders>
            <w:shd w:val="clear" w:color="auto" w:fill="auto"/>
            <w:vAlign w:val="center"/>
          </w:tcPr>
          <w:p w14:paraId="05A60923" w14:textId="77777777" w:rsidR="00985971" w:rsidRDefault="00985971" w:rsidP="00985971">
            <w:pPr>
              <w:jc w:val="center"/>
              <w:rPr>
                <w:rFonts w:cs="Arial"/>
                <w:b/>
                <w:bCs/>
              </w:rPr>
            </w:pPr>
            <w:r>
              <w:rPr>
                <w:rFonts w:cs="Arial"/>
                <w:b/>
                <w:bCs/>
              </w:rPr>
              <w:t>Value</w:t>
            </w:r>
          </w:p>
        </w:tc>
        <w:tc>
          <w:tcPr>
            <w:tcW w:w="2079" w:type="dxa"/>
            <w:tcBorders>
              <w:top w:val="single" w:sz="18" w:space="0" w:color="auto"/>
              <w:left w:val="single" w:sz="6" w:space="0" w:color="auto"/>
              <w:bottom w:val="single" w:sz="18" w:space="0" w:color="auto"/>
              <w:right w:val="single" w:sz="18" w:space="0" w:color="auto"/>
            </w:tcBorders>
            <w:shd w:val="clear" w:color="auto" w:fill="auto"/>
            <w:vAlign w:val="center"/>
          </w:tcPr>
          <w:p w14:paraId="4DB9438E" w14:textId="77777777" w:rsidR="00985971" w:rsidRDefault="00985971" w:rsidP="00985971">
            <w:pPr>
              <w:jc w:val="center"/>
              <w:rPr>
                <w:rFonts w:cs="Arial"/>
                <w:b/>
                <w:bCs/>
              </w:rPr>
            </w:pPr>
            <w:r>
              <w:rPr>
                <w:rFonts w:cs="Arial"/>
                <w:b/>
                <w:bCs/>
              </w:rPr>
              <w:t>Units</w:t>
            </w:r>
          </w:p>
        </w:tc>
      </w:tr>
      <w:tr w:rsidR="000C475F" w14:paraId="4C961597" w14:textId="77777777" w:rsidTr="000C475F">
        <w:trPr>
          <w:trHeight w:val="530"/>
        </w:trPr>
        <w:tc>
          <w:tcPr>
            <w:tcW w:w="1586" w:type="dxa"/>
            <w:tcBorders>
              <w:top w:val="single" w:sz="18" w:space="0" w:color="auto"/>
              <w:left w:val="single" w:sz="18" w:space="0" w:color="auto"/>
              <w:bottom w:val="single" w:sz="6" w:space="0" w:color="auto"/>
              <w:right w:val="single" w:sz="6" w:space="0" w:color="auto"/>
            </w:tcBorders>
            <w:shd w:val="clear" w:color="auto" w:fill="auto"/>
            <w:vAlign w:val="center"/>
          </w:tcPr>
          <w:p w14:paraId="4FF14F4E" w14:textId="77777777" w:rsidR="000C475F" w:rsidRDefault="000C475F" w:rsidP="0062286D">
            <w:pPr>
              <w:jc w:val="center"/>
              <w:rPr>
                <w:rFonts w:cs="Arial"/>
              </w:rPr>
            </w:pPr>
            <w:r>
              <w:rPr>
                <w:rFonts w:cs="Arial"/>
              </w:rPr>
              <w:t>W</w:t>
            </w:r>
            <w:r>
              <w:rPr>
                <w:rFonts w:cs="Arial"/>
                <w:vertAlign w:val="subscript"/>
              </w:rPr>
              <w:t>SF baseline NREL</w:t>
            </w:r>
          </w:p>
        </w:tc>
        <w:tc>
          <w:tcPr>
            <w:tcW w:w="4788" w:type="dxa"/>
            <w:tcBorders>
              <w:top w:val="single" w:sz="18" w:space="0" w:color="auto"/>
              <w:left w:val="single" w:sz="6" w:space="0" w:color="auto"/>
              <w:bottom w:val="single" w:sz="6" w:space="0" w:color="auto"/>
              <w:right w:val="single" w:sz="6" w:space="0" w:color="auto"/>
            </w:tcBorders>
            <w:shd w:val="clear" w:color="auto" w:fill="auto"/>
            <w:vAlign w:val="center"/>
          </w:tcPr>
          <w:p w14:paraId="777C4903" w14:textId="77777777" w:rsidR="000C475F" w:rsidRDefault="000C475F" w:rsidP="0062286D">
            <w:pPr>
              <w:rPr>
                <w:rFonts w:cs="Arial"/>
              </w:rPr>
            </w:pPr>
            <w:r>
              <w:rPr>
                <w:rFonts w:cs="Arial"/>
              </w:rPr>
              <w:t>annual water consumption for 28</w:t>
            </w:r>
            <w:r w:rsidR="009962D3">
              <w:rPr>
                <w:rFonts w:cs="Arial"/>
              </w:rPr>
              <w:t>.01</w:t>
            </w:r>
            <w:r>
              <w:rPr>
                <w:rFonts w:cs="Arial"/>
              </w:rPr>
              <w:t xml:space="preserve"> gal/day baseline case</w:t>
            </w:r>
          </w:p>
        </w:tc>
        <w:tc>
          <w:tcPr>
            <w:tcW w:w="1251" w:type="dxa"/>
            <w:tcBorders>
              <w:top w:val="single" w:sz="18" w:space="0" w:color="auto"/>
              <w:left w:val="single" w:sz="6" w:space="0" w:color="auto"/>
              <w:bottom w:val="single" w:sz="6" w:space="0" w:color="auto"/>
              <w:right w:val="single" w:sz="6" w:space="0" w:color="auto"/>
            </w:tcBorders>
            <w:shd w:val="clear" w:color="auto" w:fill="auto"/>
            <w:vAlign w:val="center"/>
          </w:tcPr>
          <w:p w14:paraId="7609E495" w14:textId="77777777" w:rsidR="000C475F" w:rsidRPr="00333229" w:rsidRDefault="000C475F" w:rsidP="00473141">
            <w:pPr>
              <w:jc w:val="center"/>
              <w:rPr>
                <w:rFonts w:cs="Arial"/>
              </w:rPr>
            </w:pPr>
            <w:r w:rsidRPr="00333229">
              <w:rPr>
                <w:rFonts w:cs="Arial"/>
              </w:rPr>
              <w:t xml:space="preserve">See Table </w:t>
            </w:r>
            <w:r w:rsidR="00473141">
              <w:rPr>
                <w:rFonts w:cs="Arial"/>
              </w:rPr>
              <w:t>V</w:t>
            </w:r>
            <w:r w:rsidR="00C95D4C">
              <w:rPr>
                <w:rFonts w:cs="Arial"/>
              </w:rPr>
              <w:t>I</w:t>
            </w:r>
          </w:p>
        </w:tc>
        <w:tc>
          <w:tcPr>
            <w:tcW w:w="2079" w:type="dxa"/>
            <w:tcBorders>
              <w:top w:val="single" w:sz="18" w:space="0" w:color="auto"/>
              <w:left w:val="single" w:sz="6" w:space="0" w:color="auto"/>
              <w:bottom w:val="single" w:sz="6" w:space="0" w:color="auto"/>
              <w:right w:val="single" w:sz="18" w:space="0" w:color="auto"/>
            </w:tcBorders>
            <w:shd w:val="clear" w:color="auto" w:fill="auto"/>
            <w:vAlign w:val="center"/>
          </w:tcPr>
          <w:p w14:paraId="749328EE" w14:textId="77777777" w:rsidR="000C475F" w:rsidRDefault="000C475F" w:rsidP="0062286D">
            <w:pPr>
              <w:jc w:val="center"/>
              <w:rPr>
                <w:rFonts w:cs="Arial"/>
              </w:rPr>
            </w:pPr>
            <w:r>
              <w:rPr>
                <w:rFonts w:cs="Arial"/>
              </w:rPr>
              <w:t>gal / showerhead - yr</w:t>
            </w:r>
          </w:p>
        </w:tc>
      </w:tr>
      <w:tr w:rsidR="000C475F" w14:paraId="76CD240E" w14:textId="77777777" w:rsidTr="000C475F">
        <w:trPr>
          <w:trHeight w:val="530"/>
        </w:trPr>
        <w:tc>
          <w:tcPr>
            <w:tcW w:w="1586" w:type="dxa"/>
            <w:tcBorders>
              <w:top w:val="single" w:sz="6" w:space="0" w:color="auto"/>
              <w:left w:val="single" w:sz="18" w:space="0" w:color="auto"/>
              <w:bottom w:val="single" w:sz="6" w:space="0" w:color="auto"/>
              <w:right w:val="single" w:sz="6" w:space="0" w:color="auto"/>
            </w:tcBorders>
            <w:shd w:val="clear" w:color="auto" w:fill="auto"/>
            <w:vAlign w:val="center"/>
          </w:tcPr>
          <w:p w14:paraId="34C727AF" w14:textId="77777777" w:rsidR="000C475F" w:rsidRDefault="000C475F" w:rsidP="0062286D">
            <w:pPr>
              <w:jc w:val="center"/>
              <w:rPr>
                <w:rFonts w:cs="Arial"/>
              </w:rPr>
            </w:pPr>
            <w:r>
              <w:rPr>
                <w:rFonts w:cs="Arial"/>
              </w:rPr>
              <w:t>W</w:t>
            </w:r>
            <w:r>
              <w:rPr>
                <w:rFonts w:cs="Arial"/>
                <w:vertAlign w:val="subscript"/>
              </w:rPr>
              <w:t>MF baseline NREL</w:t>
            </w:r>
          </w:p>
        </w:tc>
        <w:tc>
          <w:tcPr>
            <w:tcW w:w="4788" w:type="dxa"/>
            <w:tcBorders>
              <w:top w:val="single" w:sz="6" w:space="0" w:color="auto"/>
              <w:left w:val="single" w:sz="6" w:space="0" w:color="auto"/>
              <w:bottom w:val="single" w:sz="6" w:space="0" w:color="auto"/>
              <w:right w:val="single" w:sz="6" w:space="0" w:color="auto"/>
            </w:tcBorders>
            <w:shd w:val="clear" w:color="auto" w:fill="auto"/>
            <w:vAlign w:val="center"/>
          </w:tcPr>
          <w:p w14:paraId="574A38A5" w14:textId="77777777" w:rsidR="000C475F" w:rsidRDefault="000C475F" w:rsidP="000C475F">
            <w:pPr>
              <w:rPr>
                <w:rFonts w:cs="Arial"/>
              </w:rPr>
            </w:pPr>
            <w:r>
              <w:rPr>
                <w:rFonts w:cs="Arial"/>
              </w:rPr>
              <w:t>annual water consumption for 23.3 gal/day baseline case</w:t>
            </w:r>
          </w:p>
        </w:tc>
        <w:tc>
          <w:tcPr>
            <w:tcW w:w="1251" w:type="dxa"/>
            <w:tcBorders>
              <w:top w:val="single" w:sz="6" w:space="0" w:color="auto"/>
              <w:left w:val="single" w:sz="6" w:space="0" w:color="auto"/>
              <w:bottom w:val="single" w:sz="6" w:space="0" w:color="auto"/>
              <w:right w:val="single" w:sz="6" w:space="0" w:color="auto"/>
            </w:tcBorders>
            <w:shd w:val="clear" w:color="auto" w:fill="auto"/>
            <w:vAlign w:val="center"/>
          </w:tcPr>
          <w:p w14:paraId="556BE423" w14:textId="77777777" w:rsidR="000C475F" w:rsidRPr="00333229" w:rsidRDefault="000C475F" w:rsidP="00473141">
            <w:pPr>
              <w:jc w:val="center"/>
              <w:rPr>
                <w:rFonts w:cs="Arial"/>
              </w:rPr>
            </w:pPr>
            <w:r w:rsidRPr="00333229">
              <w:rPr>
                <w:rFonts w:cs="Arial"/>
              </w:rPr>
              <w:t xml:space="preserve">See Table </w:t>
            </w:r>
            <w:r w:rsidR="00473141">
              <w:rPr>
                <w:rFonts w:cs="Arial"/>
              </w:rPr>
              <w:t>V</w:t>
            </w:r>
            <w:r w:rsidR="00C95D4C">
              <w:rPr>
                <w:rFonts w:cs="Arial"/>
              </w:rPr>
              <w:t>I</w:t>
            </w:r>
          </w:p>
        </w:tc>
        <w:tc>
          <w:tcPr>
            <w:tcW w:w="2079" w:type="dxa"/>
            <w:tcBorders>
              <w:top w:val="single" w:sz="6" w:space="0" w:color="auto"/>
              <w:left w:val="single" w:sz="6" w:space="0" w:color="auto"/>
              <w:bottom w:val="single" w:sz="6" w:space="0" w:color="auto"/>
              <w:right w:val="single" w:sz="18" w:space="0" w:color="auto"/>
            </w:tcBorders>
            <w:shd w:val="clear" w:color="auto" w:fill="auto"/>
            <w:vAlign w:val="center"/>
          </w:tcPr>
          <w:p w14:paraId="271BF685" w14:textId="77777777" w:rsidR="000C475F" w:rsidRDefault="000C475F" w:rsidP="0062286D">
            <w:pPr>
              <w:jc w:val="center"/>
              <w:rPr>
                <w:rFonts w:cs="Arial"/>
              </w:rPr>
            </w:pPr>
            <w:r>
              <w:rPr>
                <w:rFonts w:cs="Arial"/>
              </w:rPr>
              <w:t>gal / showerhead - yr</w:t>
            </w:r>
          </w:p>
        </w:tc>
      </w:tr>
      <w:tr w:rsidR="000C475F" w14:paraId="33E6F710" w14:textId="77777777" w:rsidTr="000C475F">
        <w:trPr>
          <w:trHeight w:val="530"/>
        </w:trPr>
        <w:tc>
          <w:tcPr>
            <w:tcW w:w="1586" w:type="dxa"/>
            <w:tcBorders>
              <w:top w:val="single" w:sz="6" w:space="0" w:color="auto"/>
              <w:left w:val="single" w:sz="18" w:space="0" w:color="auto"/>
              <w:bottom w:val="single" w:sz="6" w:space="0" w:color="auto"/>
              <w:right w:val="single" w:sz="6" w:space="0" w:color="auto"/>
            </w:tcBorders>
            <w:shd w:val="clear" w:color="auto" w:fill="auto"/>
            <w:vAlign w:val="center"/>
          </w:tcPr>
          <w:p w14:paraId="36ED21D3" w14:textId="77777777" w:rsidR="000C475F" w:rsidRDefault="000C475F" w:rsidP="0062286D">
            <w:pPr>
              <w:jc w:val="center"/>
              <w:rPr>
                <w:rFonts w:cs="Arial"/>
              </w:rPr>
            </w:pPr>
            <w:r>
              <w:rPr>
                <w:rFonts w:cs="Arial"/>
              </w:rPr>
              <w:t>W</w:t>
            </w:r>
            <w:r>
              <w:rPr>
                <w:rFonts w:cs="Arial"/>
                <w:vertAlign w:val="subscript"/>
              </w:rPr>
              <w:t>baseline Code</w:t>
            </w:r>
          </w:p>
        </w:tc>
        <w:tc>
          <w:tcPr>
            <w:tcW w:w="4788" w:type="dxa"/>
            <w:tcBorders>
              <w:top w:val="single" w:sz="6" w:space="0" w:color="auto"/>
              <w:left w:val="single" w:sz="6" w:space="0" w:color="auto"/>
              <w:bottom w:val="single" w:sz="6" w:space="0" w:color="auto"/>
              <w:right w:val="single" w:sz="6" w:space="0" w:color="auto"/>
            </w:tcBorders>
            <w:shd w:val="clear" w:color="auto" w:fill="auto"/>
            <w:vAlign w:val="center"/>
          </w:tcPr>
          <w:p w14:paraId="4237757E" w14:textId="77777777" w:rsidR="000C475F" w:rsidRDefault="000C475F" w:rsidP="0062286D">
            <w:pPr>
              <w:rPr>
                <w:rFonts w:cs="Arial"/>
              </w:rPr>
            </w:pPr>
            <w:r>
              <w:rPr>
                <w:rFonts w:cs="Arial"/>
              </w:rPr>
              <w:t>annual water consumption for 2.5 gpm baseline case</w:t>
            </w:r>
          </w:p>
        </w:tc>
        <w:tc>
          <w:tcPr>
            <w:tcW w:w="1251" w:type="dxa"/>
            <w:tcBorders>
              <w:top w:val="single" w:sz="6" w:space="0" w:color="auto"/>
              <w:left w:val="single" w:sz="6" w:space="0" w:color="auto"/>
              <w:bottom w:val="single" w:sz="6" w:space="0" w:color="auto"/>
              <w:right w:val="single" w:sz="6" w:space="0" w:color="auto"/>
            </w:tcBorders>
            <w:shd w:val="clear" w:color="auto" w:fill="auto"/>
            <w:vAlign w:val="center"/>
          </w:tcPr>
          <w:p w14:paraId="64A33472" w14:textId="77777777" w:rsidR="000C475F" w:rsidRPr="00333229" w:rsidRDefault="00473141" w:rsidP="00473141">
            <w:pPr>
              <w:jc w:val="center"/>
              <w:rPr>
                <w:rFonts w:cs="Arial"/>
              </w:rPr>
            </w:pPr>
            <w:r w:rsidRPr="00333229">
              <w:rPr>
                <w:rFonts w:cs="Arial"/>
              </w:rPr>
              <w:t xml:space="preserve">See Table </w:t>
            </w:r>
            <w:r>
              <w:rPr>
                <w:rFonts w:cs="Arial"/>
              </w:rPr>
              <w:t>V</w:t>
            </w:r>
            <w:r w:rsidR="00C95D4C">
              <w:rPr>
                <w:rFonts w:cs="Arial"/>
              </w:rPr>
              <w:t>I</w:t>
            </w:r>
          </w:p>
        </w:tc>
        <w:tc>
          <w:tcPr>
            <w:tcW w:w="2079" w:type="dxa"/>
            <w:tcBorders>
              <w:top w:val="single" w:sz="6" w:space="0" w:color="auto"/>
              <w:left w:val="single" w:sz="6" w:space="0" w:color="auto"/>
              <w:bottom w:val="single" w:sz="6" w:space="0" w:color="auto"/>
              <w:right w:val="single" w:sz="18" w:space="0" w:color="auto"/>
            </w:tcBorders>
            <w:shd w:val="clear" w:color="auto" w:fill="auto"/>
            <w:vAlign w:val="center"/>
          </w:tcPr>
          <w:p w14:paraId="641FD2CD" w14:textId="77777777" w:rsidR="000C475F" w:rsidRDefault="000C475F" w:rsidP="0062286D">
            <w:pPr>
              <w:jc w:val="center"/>
              <w:rPr>
                <w:rFonts w:cs="Arial"/>
              </w:rPr>
            </w:pPr>
            <w:r>
              <w:rPr>
                <w:rFonts w:cs="Arial"/>
              </w:rPr>
              <w:t>gal / showerhead - yr</w:t>
            </w:r>
          </w:p>
        </w:tc>
      </w:tr>
      <w:tr w:rsidR="000C475F" w14:paraId="78DBF8AA" w14:textId="77777777" w:rsidTr="000C475F">
        <w:trPr>
          <w:trHeight w:val="530"/>
        </w:trPr>
        <w:tc>
          <w:tcPr>
            <w:tcW w:w="1586" w:type="dxa"/>
            <w:tcBorders>
              <w:top w:val="single" w:sz="6" w:space="0" w:color="auto"/>
              <w:left w:val="single" w:sz="18" w:space="0" w:color="auto"/>
              <w:bottom w:val="single" w:sz="6" w:space="0" w:color="auto"/>
              <w:right w:val="single" w:sz="6" w:space="0" w:color="auto"/>
            </w:tcBorders>
            <w:shd w:val="clear" w:color="auto" w:fill="auto"/>
            <w:vAlign w:val="center"/>
          </w:tcPr>
          <w:p w14:paraId="3EA0EC91" w14:textId="77777777" w:rsidR="000C475F" w:rsidRDefault="000C475F" w:rsidP="0062286D">
            <w:pPr>
              <w:jc w:val="center"/>
              <w:rPr>
                <w:rFonts w:cs="Arial"/>
              </w:rPr>
            </w:pPr>
            <w:r>
              <w:rPr>
                <w:rFonts w:cs="Arial"/>
              </w:rPr>
              <w:t>W</w:t>
            </w:r>
            <w:r>
              <w:rPr>
                <w:rFonts w:cs="Arial"/>
                <w:vertAlign w:val="subscript"/>
              </w:rPr>
              <w:t>baseline Avg</w:t>
            </w:r>
          </w:p>
        </w:tc>
        <w:tc>
          <w:tcPr>
            <w:tcW w:w="4788" w:type="dxa"/>
            <w:tcBorders>
              <w:top w:val="single" w:sz="6" w:space="0" w:color="auto"/>
              <w:left w:val="single" w:sz="6" w:space="0" w:color="auto"/>
              <w:bottom w:val="single" w:sz="6" w:space="0" w:color="auto"/>
              <w:right w:val="single" w:sz="6" w:space="0" w:color="auto"/>
            </w:tcBorders>
            <w:shd w:val="clear" w:color="auto" w:fill="auto"/>
            <w:vAlign w:val="center"/>
          </w:tcPr>
          <w:p w14:paraId="3EA042A7" w14:textId="77777777" w:rsidR="000C475F" w:rsidRDefault="000C475F" w:rsidP="0062286D">
            <w:pPr>
              <w:rPr>
                <w:rFonts w:cs="Arial"/>
              </w:rPr>
            </w:pPr>
            <w:r>
              <w:rPr>
                <w:rFonts w:cs="Arial"/>
              </w:rPr>
              <w:t>annual water consumption for 2.25 gpm baseline case</w:t>
            </w:r>
          </w:p>
        </w:tc>
        <w:tc>
          <w:tcPr>
            <w:tcW w:w="1251" w:type="dxa"/>
            <w:tcBorders>
              <w:top w:val="single" w:sz="6" w:space="0" w:color="auto"/>
              <w:left w:val="single" w:sz="6" w:space="0" w:color="auto"/>
              <w:bottom w:val="single" w:sz="6" w:space="0" w:color="auto"/>
              <w:right w:val="single" w:sz="6" w:space="0" w:color="auto"/>
            </w:tcBorders>
            <w:shd w:val="clear" w:color="auto" w:fill="auto"/>
            <w:vAlign w:val="center"/>
          </w:tcPr>
          <w:p w14:paraId="2529E18D" w14:textId="77777777" w:rsidR="000C475F" w:rsidRPr="00333229" w:rsidRDefault="00473141" w:rsidP="0062286D">
            <w:pPr>
              <w:jc w:val="center"/>
              <w:rPr>
                <w:rFonts w:cs="Arial"/>
              </w:rPr>
            </w:pPr>
            <w:r w:rsidRPr="00333229">
              <w:rPr>
                <w:rFonts w:cs="Arial"/>
              </w:rPr>
              <w:t>See Ta</w:t>
            </w:r>
            <w:r>
              <w:rPr>
                <w:rFonts w:cs="Arial"/>
              </w:rPr>
              <w:t>ble</w:t>
            </w:r>
            <w:r w:rsidRPr="00333229">
              <w:rPr>
                <w:rFonts w:cs="Arial"/>
              </w:rPr>
              <w:t xml:space="preserve"> </w:t>
            </w:r>
            <w:r>
              <w:rPr>
                <w:rFonts w:cs="Arial"/>
              </w:rPr>
              <w:t>V</w:t>
            </w:r>
            <w:r w:rsidR="00C95D4C">
              <w:rPr>
                <w:rFonts w:cs="Arial"/>
              </w:rPr>
              <w:t>I</w:t>
            </w:r>
          </w:p>
        </w:tc>
        <w:tc>
          <w:tcPr>
            <w:tcW w:w="2079" w:type="dxa"/>
            <w:tcBorders>
              <w:top w:val="single" w:sz="6" w:space="0" w:color="auto"/>
              <w:left w:val="single" w:sz="6" w:space="0" w:color="auto"/>
              <w:bottom w:val="single" w:sz="6" w:space="0" w:color="auto"/>
              <w:right w:val="single" w:sz="18" w:space="0" w:color="auto"/>
            </w:tcBorders>
            <w:shd w:val="clear" w:color="auto" w:fill="auto"/>
            <w:vAlign w:val="center"/>
          </w:tcPr>
          <w:p w14:paraId="52BEB2BE" w14:textId="77777777" w:rsidR="000C475F" w:rsidRDefault="000C475F" w:rsidP="0062286D">
            <w:pPr>
              <w:jc w:val="center"/>
              <w:rPr>
                <w:rFonts w:cs="Arial"/>
              </w:rPr>
            </w:pPr>
            <w:r>
              <w:rPr>
                <w:rFonts w:cs="Arial"/>
              </w:rPr>
              <w:t>gal / showerhead - yr</w:t>
            </w:r>
          </w:p>
        </w:tc>
      </w:tr>
    </w:tbl>
    <w:p w14:paraId="29DF8333" w14:textId="77777777" w:rsidR="00D37222" w:rsidRDefault="00D37222" w:rsidP="00D37222">
      <w:pPr>
        <w:ind w:left="720" w:hanging="720"/>
      </w:pPr>
    </w:p>
    <w:p w14:paraId="7EB915AA" w14:textId="77777777" w:rsidR="00BB357F" w:rsidRDefault="00BB357F" w:rsidP="00D37222">
      <w:pPr>
        <w:ind w:left="720"/>
        <w:rPr>
          <w:rFonts w:ascii="Times New Roman" w:hAnsi="Times New Roman"/>
          <w:b/>
          <w:sz w:val="24"/>
        </w:rPr>
      </w:pPr>
    </w:p>
    <w:p w14:paraId="1D81084E" w14:textId="77777777" w:rsidR="0040364D" w:rsidRDefault="00A337DC" w:rsidP="00D37222">
      <w:pPr>
        <w:ind w:left="720"/>
        <w:rPr>
          <w:rFonts w:ascii="Times New Roman" w:hAnsi="Times New Roman"/>
          <w:sz w:val="24"/>
        </w:rPr>
      </w:pPr>
      <w:r>
        <w:rPr>
          <w:rFonts w:ascii="Times New Roman" w:hAnsi="Times New Roman"/>
          <w:b/>
          <w:sz w:val="24"/>
        </w:rPr>
        <w:t xml:space="preserve">NREL Baseline Hot Water Consumptions: </w:t>
      </w:r>
      <w:r w:rsidR="0031345B">
        <w:rPr>
          <w:rFonts w:ascii="Times New Roman" w:hAnsi="Times New Roman"/>
          <w:sz w:val="24"/>
        </w:rPr>
        <w:t>California Public Utilities Commission published Water Fixture Disposition in 201</w:t>
      </w:r>
      <w:r w:rsidR="00472577">
        <w:rPr>
          <w:rFonts w:ascii="Times New Roman" w:hAnsi="Times New Roman"/>
          <w:sz w:val="24"/>
        </w:rPr>
        <w:t>3</w:t>
      </w:r>
      <w:r w:rsidR="0031345B">
        <w:rPr>
          <w:rFonts w:ascii="Times New Roman" w:hAnsi="Times New Roman"/>
          <w:sz w:val="24"/>
        </w:rPr>
        <w:t xml:space="preserve"> pertaining energy saving values for showerheads. In the disposition, C</w:t>
      </w:r>
      <w:r w:rsidR="00F0235D">
        <w:rPr>
          <w:rFonts w:ascii="Times New Roman" w:hAnsi="Times New Roman"/>
          <w:sz w:val="24"/>
        </w:rPr>
        <w:t>.</w:t>
      </w:r>
      <w:r w:rsidR="0031345B">
        <w:rPr>
          <w:rFonts w:ascii="Times New Roman" w:hAnsi="Times New Roman"/>
          <w:sz w:val="24"/>
        </w:rPr>
        <w:t>P</w:t>
      </w:r>
      <w:r w:rsidR="00F0235D">
        <w:rPr>
          <w:rFonts w:ascii="Times New Roman" w:hAnsi="Times New Roman"/>
          <w:sz w:val="24"/>
        </w:rPr>
        <w:t>.</w:t>
      </w:r>
      <w:r w:rsidR="0031345B">
        <w:rPr>
          <w:rFonts w:ascii="Times New Roman" w:hAnsi="Times New Roman"/>
          <w:sz w:val="24"/>
        </w:rPr>
        <w:t>U</w:t>
      </w:r>
      <w:r w:rsidR="00F0235D">
        <w:rPr>
          <w:rFonts w:ascii="Times New Roman" w:hAnsi="Times New Roman"/>
          <w:sz w:val="24"/>
        </w:rPr>
        <w:t>.</w:t>
      </w:r>
      <w:r w:rsidR="0031345B">
        <w:rPr>
          <w:rFonts w:ascii="Times New Roman" w:hAnsi="Times New Roman"/>
          <w:sz w:val="24"/>
        </w:rPr>
        <w:t>C</w:t>
      </w:r>
      <w:r w:rsidR="00F0235D">
        <w:rPr>
          <w:rFonts w:ascii="Times New Roman" w:hAnsi="Times New Roman"/>
          <w:sz w:val="24"/>
        </w:rPr>
        <w:t>.</w:t>
      </w:r>
      <w:r w:rsidR="0031345B">
        <w:rPr>
          <w:rFonts w:ascii="Times New Roman" w:hAnsi="Times New Roman"/>
          <w:sz w:val="24"/>
        </w:rPr>
        <w:t xml:space="preserve"> adopted baselines of daily hot water consumptions for single family homes and multi-family dwellings to be 28</w:t>
      </w:r>
      <w:r w:rsidR="000B4F8C">
        <w:rPr>
          <w:rFonts w:ascii="Times New Roman" w:hAnsi="Times New Roman"/>
          <w:sz w:val="24"/>
        </w:rPr>
        <w:t>.01</w:t>
      </w:r>
      <w:r w:rsidR="0031345B">
        <w:rPr>
          <w:rFonts w:ascii="Times New Roman" w:hAnsi="Times New Roman"/>
          <w:sz w:val="24"/>
        </w:rPr>
        <w:t xml:space="preserve"> gal</w:t>
      </w:r>
      <w:r w:rsidR="002D7746">
        <w:rPr>
          <w:rFonts w:ascii="Times New Roman" w:hAnsi="Times New Roman"/>
          <w:sz w:val="24"/>
        </w:rPr>
        <w:t xml:space="preserve"> per </w:t>
      </w:r>
      <w:r w:rsidR="0031345B">
        <w:rPr>
          <w:rFonts w:ascii="Times New Roman" w:hAnsi="Times New Roman"/>
          <w:sz w:val="24"/>
        </w:rPr>
        <w:t>day and 23.3 gal</w:t>
      </w:r>
      <w:r w:rsidR="002D7746">
        <w:rPr>
          <w:rFonts w:ascii="Times New Roman" w:hAnsi="Times New Roman"/>
          <w:sz w:val="24"/>
        </w:rPr>
        <w:t xml:space="preserve"> per </w:t>
      </w:r>
      <w:r w:rsidR="0031345B">
        <w:rPr>
          <w:rFonts w:ascii="Times New Roman" w:hAnsi="Times New Roman"/>
          <w:sz w:val="24"/>
        </w:rPr>
        <w:t xml:space="preserve">day, respectively. </w:t>
      </w:r>
    </w:p>
    <w:p w14:paraId="7A286163" w14:textId="77777777" w:rsidR="0040364D" w:rsidRDefault="0040364D" w:rsidP="00D37222">
      <w:pPr>
        <w:ind w:left="720"/>
        <w:rPr>
          <w:rFonts w:ascii="Times New Roman" w:hAnsi="Times New Roman"/>
          <w:sz w:val="24"/>
        </w:rPr>
      </w:pPr>
    </w:p>
    <w:p w14:paraId="7A2D16FC" w14:textId="77777777" w:rsidR="00A337DC" w:rsidRPr="0040364D" w:rsidRDefault="0040364D" w:rsidP="00D37222">
      <w:pPr>
        <w:ind w:left="720"/>
        <w:rPr>
          <w:rFonts w:ascii="Times New Roman" w:hAnsi="Times New Roman"/>
          <w:b/>
          <w:sz w:val="24"/>
        </w:rPr>
      </w:pPr>
      <w:r w:rsidRPr="0040364D">
        <w:rPr>
          <w:rFonts w:ascii="Times New Roman" w:hAnsi="Times New Roman"/>
          <w:b/>
          <w:sz w:val="24"/>
        </w:rPr>
        <w:t>Normalization Factor</w:t>
      </w:r>
      <w:r>
        <w:rPr>
          <w:rFonts w:ascii="Times New Roman" w:hAnsi="Times New Roman"/>
          <w:b/>
          <w:sz w:val="24"/>
        </w:rPr>
        <w:t xml:space="preserve">: </w:t>
      </w:r>
      <w:r>
        <w:rPr>
          <w:rFonts w:ascii="Times New Roman" w:hAnsi="Times New Roman"/>
          <w:sz w:val="24"/>
        </w:rPr>
        <w:t>This factor is for the adjustments of savings on the measure showerheads (</w:t>
      </w:r>
      <w:r w:rsidR="002D7746">
        <w:rPr>
          <w:rFonts w:ascii="Times New Roman" w:hAnsi="Times New Roman"/>
          <w:sz w:val="24"/>
        </w:rPr>
        <w:t>1.0</w:t>
      </w:r>
      <w:r w:rsidR="00D14C6A">
        <w:rPr>
          <w:rFonts w:ascii="Times New Roman" w:hAnsi="Times New Roman"/>
          <w:sz w:val="24"/>
        </w:rPr>
        <w:t>, 1.25</w:t>
      </w:r>
      <w:r w:rsidR="002D7746">
        <w:rPr>
          <w:rFonts w:ascii="Times New Roman" w:hAnsi="Times New Roman"/>
          <w:sz w:val="24"/>
        </w:rPr>
        <w:t xml:space="preserve">, </w:t>
      </w:r>
      <w:r>
        <w:rPr>
          <w:rFonts w:ascii="Times New Roman" w:hAnsi="Times New Roman"/>
          <w:sz w:val="24"/>
        </w:rPr>
        <w:t xml:space="preserve">1.5, 1.6, 1.7 </w:t>
      </w:r>
      <w:r w:rsidR="002D7746">
        <w:rPr>
          <w:rFonts w:ascii="Times New Roman" w:hAnsi="Times New Roman"/>
          <w:sz w:val="24"/>
        </w:rPr>
        <w:t>GPM</w:t>
      </w:r>
      <w:r>
        <w:rPr>
          <w:rFonts w:ascii="Times New Roman" w:hAnsi="Times New Roman"/>
          <w:sz w:val="24"/>
        </w:rPr>
        <w:t xml:space="preserve">) with respect to the baseline change in the disposition. The factor is a ratio of NREL hot water consumptions to federal code </w:t>
      </w:r>
      <w:r w:rsidR="006D332E">
        <w:rPr>
          <w:rFonts w:ascii="Times New Roman" w:hAnsi="Times New Roman"/>
          <w:sz w:val="24"/>
        </w:rPr>
        <w:t>or</w:t>
      </w:r>
      <w:r>
        <w:rPr>
          <w:rFonts w:ascii="Times New Roman" w:hAnsi="Times New Roman"/>
          <w:sz w:val="24"/>
        </w:rPr>
        <w:t xml:space="preserve"> SCG survey mixed water consumptions. </w:t>
      </w:r>
      <w:r w:rsidR="0031345B" w:rsidRPr="0040364D">
        <w:rPr>
          <w:rFonts w:ascii="Times New Roman" w:hAnsi="Times New Roman"/>
          <w:b/>
          <w:sz w:val="24"/>
        </w:rPr>
        <w:t xml:space="preserve"> </w:t>
      </w:r>
    </w:p>
    <w:p w14:paraId="2ED7C3D9" w14:textId="77777777" w:rsidR="0031345B" w:rsidRPr="00A337DC" w:rsidRDefault="0031345B" w:rsidP="00D37222">
      <w:pPr>
        <w:ind w:left="720"/>
        <w:rPr>
          <w:rFonts w:ascii="Times New Roman" w:hAnsi="Times New Roman"/>
          <w:sz w:val="24"/>
        </w:rPr>
      </w:pPr>
    </w:p>
    <w:p w14:paraId="268130E1" w14:textId="77777777" w:rsidR="00D37222" w:rsidRDefault="00D37222" w:rsidP="00D37222">
      <w:pPr>
        <w:ind w:left="720"/>
        <w:rPr>
          <w:rFonts w:ascii="Times New Roman" w:hAnsi="Times New Roman"/>
          <w:sz w:val="24"/>
        </w:rPr>
      </w:pPr>
      <w:r w:rsidRPr="007C140A">
        <w:rPr>
          <w:rFonts w:ascii="Times New Roman" w:hAnsi="Times New Roman"/>
          <w:b/>
          <w:sz w:val="24"/>
        </w:rPr>
        <w:lastRenderedPageBreak/>
        <w:t>Showerheads per Household:</w:t>
      </w:r>
      <w:r w:rsidRPr="007C140A">
        <w:rPr>
          <w:rFonts w:ascii="Times New Roman" w:hAnsi="Times New Roman"/>
          <w:sz w:val="24"/>
        </w:rPr>
        <w:t xml:space="preserve"> The survey data from SEU territories was averaged to be 2.01 showerheads per single-family household.  For multi-family households, data from the U.S. Census</w:t>
      </w:r>
      <w:r w:rsidRPr="007C140A">
        <w:rPr>
          <w:rFonts w:ascii="Times New Roman" w:hAnsi="Times New Roman"/>
          <w:sz w:val="24"/>
        </w:rPr>
        <w:fldChar w:fldCharType="begin"/>
      </w:r>
      <w:r w:rsidRPr="007C140A">
        <w:rPr>
          <w:rFonts w:ascii="Times New Roman" w:hAnsi="Times New Roman"/>
          <w:sz w:val="24"/>
        </w:rPr>
        <w:instrText xml:space="preserve"> XE "U.S. Census" </w:instrText>
      </w:r>
      <w:r w:rsidRPr="007C140A">
        <w:rPr>
          <w:rFonts w:ascii="Times New Roman" w:hAnsi="Times New Roman"/>
          <w:sz w:val="24"/>
        </w:rPr>
        <w:fldChar w:fldCharType="end"/>
      </w:r>
      <w:r w:rsidRPr="007C140A">
        <w:rPr>
          <w:rFonts w:ascii="Times New Roman" w:hAnsi="Times New Roman"/>
          <w:sz w:val="24"/>
        </w:rPr>
        <w:t xml:space="preserve"> Bureau</w:t>
      </w:r>
      <w:r w:rsidRPr="007C140A">
        <w:rPr>
          <w:rStyle w:val="EndnoteReference"/>
          <w:rFonts w:ascii="Times New Roman" w:hAnsi="Times New Roman"/>
          <w:sz w:val="24"/>
        </w:rPr>
        <w:endnoteReference w:id="10"/>
      </w:r>
      <w:r w:rsidRPr="007C140A">
        <w:rPr>
          <w:rFonts w:ascii="Times New Roman" w:hAnsi="Times New Roman"/>
          <w:sz w:val="24"/>
        </w:rPr>
        <w:t xml:space="preserve"> was used to calculate the weighted average showerheads per household for the multi-family residences.  The data for number of bathrooms per household for new construction of multi-family units between the years 1978-2006 was used.  After the weighted average was calculated, the result was rounded up to the nearest tenth.  Savings are conservative since rounding this number up results in lower savings.  The calculations are shown in the appendix.</w:t>
      </w:r>
    </w:p>
    <w:p w14:paraId="4BA133EB" w14:textId="77777777" w:rsidR="005E3AE6" w:rsidRDefault="005E3AE6" w:rsidP="00D37222">
      <w:pPr>
        <w:ind w:left="720"/>
        <w:rPr>
          <w:rFonts w:ascii="Times New Roman" w:hAnsi="Times New Roman"/>
          <w:sz w:val="24"/>
        </w:rPr>
      </w:pPr>
    </w:p>
    <w:p w14:paraId="02519AFD" w14:textId="77777777" w:rsidR="005E3AE6" w:rsidRPr="000D227F" w:rsidRDefault="005E3AE6" w:rsidP="00D37222">
      <w:pPr>
        <w:ind w:left="720"/>
        <w:rPr>
          <w:rFonts w:ascii="Times New Roman" w:hAnsi="Times New Roman"/>
          <w:sz w:val="24"/>
        </w:rPr>
      </w:pPr>
      <w:r w:rsidRPr="005E3AE6">
        <w:rPr>
          <w:rFonts w:ascii="Times New Roman" w:hAnsi="Times New Roman"/>
          <w:b/>
          <w:sz w:val="24"/>
        </w:rPr>
        <w:t>Water Temperature Entering Heater:</w:t>
      </w:r>
      <w:r>
        <w:rPr>
          <w:rFonts w:ascii="Times New Roman" w:hAnsi="Times New Roman"/>
          <w:b/>
          <w:sz w:val="24"/>
        </w:rPr>
        <w:t xml:space="preserve"> </w:t>
      </w:r>
      <w:r w:rsidR="0021689A" w:rsidRPr="00381A13">
        <w:rPr>
          <w:rFonts w:ascii="Times New Roman" w:hAnsi="Times New Roman"/>
          <w:sz w:val="24"/>
        </w:rPr>
        <w:t>The ground water temperature</w:t>
      </w:r>
      <w:r w:rsidR="005C5EE0" w:rsidRPr="00381A13">
        <w:rPr>
          <w:rFonts w:ascii="Times New Roman" w:hAnsi="Times New Roman"/>
          <w:sz w:val="24"/>
        </w:rPr>
        <w:t>s</w:t>
      </w:r>
      <w:r w:rsidR="0021689A" w:rsidRPr="00381A13">
        <w:rPr>
          <w:rFonts w:ascii="Times New Roman" w:hAnsi="Times New Roman"/>
          <w:sz w:val="24"/>
        </w:rPr>
        <w:t xml:space="preserve"> entering the heater w</w:t>
      </w:r>
      <w:r w:rsidR="005C5EE0" w:rsidRPr="00381A13">
        <w:rPr>
          <w:rFonts w:ascii="Times New Roman" w:hAnsi="Times New Roman"/>
          <w:sz w:val="24"/>
        </w:rPr>
        <w:t>ere</w:t>
      </w:r>
      <w:r w:rsidR="0021689A" w:rsidRPr="00381A13">
        <w:rPr>
          <w:rFonts w:ascii="Times New Roman" w:hAnsi="Times New Roman"/>
          <w:sz w:val="24"/>
        </w:rPr>
        <w:t xml:space="preserve"> updated per the new DEER </w:t>
      </w:r>
      <w:r w:rsidR="008C141A" w:rsidRPr="00381A13">
        <w:rPr>
          <w:rFonts w:ascii="Times New Roman" w:hAnsi="Times New Roman"/>
          <w:sz w:val="24"/>
        </w:rPr>
        <w:t>201</w:t>
      </w:r>
      <w:r w:rsidR="008C141A">
        <w:rPr>
          <w:rFonts w:ascii="Times New Roman" w:hAnsi="Times New Roman"/>
          <w:sz w:val="24"/>
        </w:rPr>
        <w:t xml:space="preserve">3 </w:t>
      </w:r>
      <w:r w:rsidR="0021689A" w:rsidRPr="00381A13">
        <w:rPr>
          <w:rFonts w:ascii="Times New Roman" w:hAnsi="Times New Roman"/>
          <w:sz w:val="24"/>
        </w:rPr>
        <w:t>Title 24 Weather Data Update.</w:t>
      </w:r>
      <w:r w:rsidR="005C5EE0" w:rsidRPr="00381A13">
        <w:rPr>
          <w:rFonts w:ascii="Times New Roman" w:hAnsi="Times New Roman"/>
          <w:sz w:val="24"/>
        </w:rPr>
        <w:t xml:space="preserve"> This update categorized ground water temperatures by the 16 different climate zones of California.</w:t>
      </w:r>
      <w:r w:rsidR="0021689A" w:rsidRPr="00381A13">
        <w:rPr>
          <w:rFonts w:ascii="Times New Roman" w:hAnsi="Times New Roman"/>
          <w:sz w:val="24"/>
        </w:rPr>
        <w:t xml:space="preserve"> </w:t>
      </w:r>
      <w:r w:rsidR="00381A13">
        <w:rPr>
          <w:rFonts w:ascii="Times New Roman" w:hAnsi="Times New Roman"/>
          <w:sz w:val="24"/>
        </w:rPr>
        <w:t>The ground water temperature will be a key factor in determining the amount of hot water needed for a mixed water of 106 degree F, which is a typical mixed water temperature comes out of the showerheads.</w:t>
      </w:r>
      <w:r w:rsidR="00B42EA4">
        <w:rPr>
          <w:rFonts w:ascii="Times New Roman" w:hAnsi="Times New Roman"/>
          <w:sz w:val="24"/>
        </w:rPr>
        <w:t xml:space="preserve"> </w:t>
      </w:r>
      <w:r w:rsidR="00381A13">
        <w:rPr>
          <w:rFonts w:ascii="Times New Roman" w:hAnsi="Times New Roman"/>
          <w:sz w:val="24"/>
        </w:rPr>
        <w:t xml:space="preserve">Thus, from the monthly hot water consumption in each climate zone, a weighted average of the ground water temperature can be deduced. </w:t>
      </w:r>
      <w:r w:rsidR="00B42EA4">
        <w:rPr>
          <w:rFonts w:ascii="Times New Roman" w:hAnsi="Times New Roman"/>
          <w:sz w:val="24"/>
        </w:rPr>
        <w:t xml:space="preserve">The ground water temperature is tabulated in Table </w:t>
      </w:r>
      <w:r w:rsidR="0027508B">
        <w:rPr>
          <w:rFonts w:ascii="Times New Roman" w:hAnsi="Times New Roman"/>
          <w:sz w:val="24"/>
        </w:rPr>
        <w:t>X</w:t>
      </w:r>
      <w:r w:rsidR="00B42EA4">
        <w:rPr>
          <w:rFonts w:ascii="Times New Roman" w:hAnsi="Times New Roman"/>
          <w:sz w:val="24"/>
        </w:rPr>
        <w:t xml:space="preserve"> below. </w:t>
      </w:r>
      <w:r w:rsidR="00B42EA4" w:rsidRPr="000D227F">
        <w:rPr>
          <w:rFonts w:ascii="Times New Roman" w:hAnsi="Times New Roman"/>
          <w:sz w:val="24"/>
        </w:rPr>
        <w:t>Detailed calculation is in the attachment.</w:t>
      </w:r>
    </w:p>
    <w:p w14:paraId="0FB37C82" w14:textId="77777777" w:rsidR="00D37222" w:rsidRPr="007C140A" w:rsidRDefault="00D37222" w:rsidP="00D37222">
      <w:pPr>
        <w:ind w:left="720" w:hanging="720"/>
        <w:rPr>
          <w:rFonts w:ascii="Times New Roman" w:hAnsi="Times New Roman"/>
          <w:sz w:val="24"/>
        </w:rPr>
      </w:pPr>
    </w:p>
    <w:p w14:paraId="73BC3B3A" w14:textId="77777777" w:rsidR="00D37222" w:rsidRPr="007C140A" w:rsidRDefault="005E3AE6" w:rsidP="007C140A">
      <w:pPr>
        <w:ind w:left="720"/>
        <w:rPr>
          <w:rFonts w:ascii="Times New Roman" w:hAnsi="Times New Roman"/>
          <w:sz w:val="24"/>
        </w:rPr>
      </w:pPr>
      <w:r>
        <w:rPr>
          <w:rFonts w:ascii="Times New Roman" w:hAnsi="Times New Roman"/>
          <w:b/>
          <w:sz w:val="24"/>
        </w:rPr>
        <w:t>Shower D</w:t>
      </w:r>
      <w:r w:rsidR="00D37222" w:rsidRPr="007C140A">
        <w:rPr>
          <w:rFonts w:ascii="Times New Roman" w:hAnsi="Times New Roman"/>
          <w:b/>
          <w:sz w:val="24"/>
        </w:rPr>
        <w:t>uration:</w:t>
      </w:r>
      <w:r w:rsidR="00D37222" w:rsidRPr="007C140A">
        <w:rPr>
          <w:rFonts w:ascii="Times New Roman" w:hAnsi="Times New Roman"/>
          <w:sz w:val="24"/>
        </w:rPr>
        <w:t xml:space="preserve"> Water trace data from ten single family home</w:t>
      </w:r>
      <w:r w:rsidR="00F0235D">
        <w:rPr>
          <w:rFonts w:ascii="Times New Roman" w:hAnsi="Times New Roman"/>
          <w:sz w:val="24"/>
        </w:rPr>
        <w:t xml:space="preserve">s in Seattle (Aquacraft, Inc., </w:t>
      </w:r>
      <w:r w:rsidR="00D37222" w:rsidRPr="007C140A">
        <w:rPr>
          <w:rFonts w:ascii="Times New Roman" w:hAnsi="Times New Roman"/>
          <w:sz w:val="24"/>
        </w:rPr>
        <w:t>2000)</w:t>
      </w:r>
      <w:r w:rsidR="00D37222" w:rsidRPr="007C140A">
        <w:rPr>
          <w:rStyle w:val="EndnoteReference"/>
          <w:rFonts w:ascii="Times New Roman" w:hAnsi="Times New Roman"/>
          <w:sz w:val="24"/>
        </w:rPr>
        <w:t xml:space="preserve"> 7</w:t>
      </w:r>
      <w:r w:rsidR="00D37222" w:rsidRPr="007C140A">
        <w:rPr>
          <w:rFonts w:ascii="Times New Roman" w:hAnsi="Times New Roman"/>
          <w:sz w:val="24"/>
        </w:rPr>
        <w:t xml:space="preserve"> showed that the mean shower duration is 7.4 minutes.  Another measurement study of residential end use of water by AWWA Research Foundation</w:t>
      </w:r>
      <w:r w:rsidR="00D37222" w:rsidRPr="007C140A">
        <w:rPr>
          <w:rStyle w:val="EndnoteReference"/>
          <w:rFonts w:ascii="Times New Roman" w:hAnsi="Times New Roman"/>
          <w:sz w:val="24"/>
        </w:rPr>
        <w:endnoteReference w:id="11"/>
      </w:r>
      <w:r w:rsidR="00D37222" w:rsidRPr="007C140A">
        <w:rPr>
          <w:rFonts w:ascii="Times New Roman" w:hAnsi="Times New Roman"/>
          <w:sz w:val="24"/>
        </w:rPr>
        <w:t xml:space="preserve"> shows the similar data, a median of 7.2 minutes and a mean of 8.2 minutes, for shower duration.  Shower duration of 7.4 minutes, along with other assumptions used in this workpaper, results in more realistic baseline shower water consumption that is equivalent to about 33% of the total domestic hot water consumption.</w:t>
      </w:r>
    </w:p>
    <w:p w14:paraId="03A0E5BD" w14:textId="77777777" w:rsidR="00D37222" w:rsidRPr="007C140A" w:rsidRDefault="00D37222" w:rsidP="00D37222">
      <w:pPr>
        <w:ind w:left="720" w:hanging="720"/>
        <w:rPr>
          <w:rFonts w:ascii="Times New Roman" w:hAnsi="Times New Roman"/>
          <w:sz w:val="24"/>
        </w:rPr>
      </w:pPr>
    </w:p>
    <w:p w14:paraId="4E9A2EF8" w14:textId="77777777" w:rsidR="00D37222" w:rsidRPr="007C140A" w:rsidRDefault="00D37222" w:rsidP="007C140A">
      <w:pPr>
        <w:ind w:left="720"/>
        <w:rPr>
          <w:rFonts w:ascii="Times New Roman" w:hAnsi="Times New Roman"/>
          <w:sz w:val="24"/>
        </w:rPr>
      </w:pPr>
      <w:r w:rsidRPr="007C140A">
        <w:rPr>
          <w:rFonts w:ascii="Times New Roman" w:hAnsi="Times New Roman"/>
          <w:b/>
          <w:sz w:val="24"/>
        </w:rPr>
        <w:t xml:space="preserve">Throttling </w:t>
      </w:r>
      <w:r w:rsidR="005E3AE6">
        <w:rPr>
          <w:rFonts w:ascii="Times New Roman" w:hAnsi="Times New Roman"/>
          <w:b/>
          <w:sz w:val="24"/>
        </w:rPr>
        <w:t>F</w:t>
      </w:r>
      <w:r w:rsidRPr="007C140A">
        <w:rPr>
          <w:rFonts w:ascii="Times New Roman" w:hAnsi="Times New Roman"/>
          <w:b/>
          <w:sz w:val="24"/>
        </w:rPr>
        <w:t>actor:</w:t>
      </w:r>
      <w:r w:rsidRPr="007C140A">
        <w:rPr>
          <w:rFonts w:ascii="Times New Roman" w:hAnsi="Times New Roman"/>
          <w:sz w:val="24"/>
        </w:rPr>
        <w:t xml:space="preserve">  This factor adjusts rated flow to account for pressures less than 80 psig and for limiting flow by throttling back (closing) the control valve to the shower.  In addition, partial clogging due to debris in the pipe or from calcium deposits in areas with hard water contributes to this factor. </w:t>
      </w:r>
    </w:p>
    <w:p w14:paraId="0C08B97D" w14:textId="77777777" w:rsidR="00D37222" w:rsidRPr="007C140A" w:rsidRDefault="00D37222" w:rsidP="00D37222">
      <w:pPr>
        <w:ind w:left="720" w:hanging="720"/>
        <w:rPr>
          <w:rFonts w:ascii="Times New Roman" w:hAnsi="Times New Roman"/>
          <w:sz w:val="24"/>
        </w:rPr>
      </w:pPr>
    </w:p>
    <w:p w14:paraId="45C09846" w14:textId="77777777" w:rsidR="00D37222" w:rsidRPr="007C140A" w:rsidRDefault="00D37222" w:rsidP="007C140A">
      <w:pPr>
        <w:autoSpaceDE w:val="0"/>
        <w:autoSpaceDN w:val="0"/>
        <w:adjustRightInd w:val="0"/>
        <w:ind w:left="720"/>
        <w:rPr>
          <w:rFonts w:ascii="Times New Roman" w:hAnsi="Times New Roman"/>
          <w:sz w:val="24"/>
        </w:rPr>
      </w:pPr>
      <w:r w:rsidRPr="007C140A">
        <w:rPr>
          <w:rFonts w:ascii="Times New Roman" w:hAnsi="Times New Roman"/>
          <w:b/>
          <w:sz w:val="24"/>
        </w:rPr>
        <w:t>Showerhead Temperature:</w:t>
      </w:r>
      <w:r w:rsidRPr="007C140A">
        <w:rPr>
          <w:rFonts w:ascii="Times New Roman" w:hAnsi="Times New Roman"/>
          <w:sz w:val="24"/>
        </w:rPr>
        <w:t xml:space="preserve">  For low flow showerheads, the outlet water heater tempera</w:t>
      </w:r>
      <w:r w:rsidR="00E203E5">
        <w:rPr>
          <w:rFonts w:ascii="Times New Roman" w:hAnsi="Times New Roman"/>
          <w:sz w:val="24"/>
        </w:rPr>
        <w:t>ture is assumed to be 10</w:t>
      </w:r>
      <w:r w:rsidR="00123D31">
        <w:rPr>
          <w:rFonts w:ascii="Times New Roman" w:hAnsi="Times New Roman"/>
          <w:sz w:val="24"/>
        </w:rPr>
        <w:t>6</w:t>
      </w:r>
      <w:r w:rsidRPr="007C140A">
        <w:rPr>
          <w:rFonts w:ascii="Times New Roman" w:hAnsi="Times New Roman"/>
          <w:sz w:val="24"/>
        </w:rPr>
        <w:t>ºF to account for tempering of the hot water with cold water to establish full shower flow, as obtained from the ASW survey study in SEU territories.  Hot water does not comprise the entire shower flow, so evaluating a smaller water heater temperature rise limits the water heater energy attri</w:t>
      </w:r>
      <w:r w:rsidR="0027508B">
        <w:rPr>
          <w:rFonts w:ascii="Times New Roman" w:hAnsi="Times New Roman"/>
          <w:sz w:val="24"/>
        </w:rPr>
        <w:t xml:space="preserve">butable to entire shower flow. </w:t>
      </w:r>
      <w:r w:rsidR="00E203E5">
        <w:rPr>
          <w:rFonts w:ascii="Times New Roman" w:hAnsi="Times New Roman"/>
          <w:sz w:val="24"/>
        </w:rPr>
        <w:t>The water temperature entering the heater varies with climate zone</w:t>
      </w:r>
      <w:r w:rsidR="0027508B">
        <w:rPr>
          <w:rFonts w:ascii="Times New Roman" w:hAnsi="Times New Roman"/>
          <w:sz w:val="24"/>
        </w:rPr>
        <w:t>s</w:t>
      </w:r>
      <w:r w:rsidR="00E203E5">
        <w:rPr>
          <w:rFonts w:ascii="Times New Roman" w:hAnsi="Times New Roman"/>
          <w:sz w:val="24"/>
        </w:rPr>
        <w:t xml:space="preserve"> according to the new Title 24 weather data.</w:t>
      </w:r>
    </w:p>
    <w:p w14:paraId="089E8130" w14:textId="77777777" w:rsidR="00D37222" w:rsidRPr="007C140A" w:rsidRDefault="00D37222" w:rsidP="00D37222">
      <w:pPr>
        <w:autoSpaceDE w:val="0"/>
        <w:autoSpaceDN w:val="0"/>
        <w:adjustRightInd w:val="0"/>
        <w:ind w:left="720" w:hanging="720"/>
        <w:rPr>
          <w:rFonts w:ascii="Times New Roman" w:hAnsi="Times New Roman"/>
          <w:sz w:val="24"/>
        </w:rPr>
      </w:pPr>
    </w:p>
    <w:p w14:paraId="43CEB40D" w14:textId="77777777" w:rsidR="006D332E" w:rsidRDefault="00D37222" w:rsidP="006D332E">
      <w:pPr>
        <w:spacing w:after="240"/>
        <w:ind w:left="720"/>
        <w:rPr>
          <w:rFonts w:ascii="Times New Roman" w:hAnsi="Times New Roman"/>
          <w:sz w:val="24"/>
        </w:rPr>
      </w:pPr>
      <w:r w:rsidRPr="007C140A">
        <w:rPr>
          <w:rFonts w:ascii="Times New Roman" w:hAnsi="Times New Roman"/>
          <w:b/>
          <w:sz w:val="24"/>
        </w:rPr>
        <w:t xml:space="preserve">Gas </w:t>
      </w:r>
      <w:r w:rsidR="005E3AE6">
        <w:rPr>
          <w:rFonts w:ascii="Times New Roman" w:hAnsi="Times New Roman"/>
          <w:b/>
          <w:sz w:val="24"/>
        </w:rPr>
        <w:t>Water Heater E</w:t>
      </w:r>
      <w:r w:rsidRPr="007C140A">
        <w:rPr>
          <w:rFonts w:ascii="Times New Roman" w:hAnsi="Times New Roman"/>
          <w:b/>
          <w:sz w:val="24"/>
        </w:rPr>
        <w:t>fficiencies:</w:t>
      </w:r>
      <w:r w:rsidRPr="007C140A">
        <w:rPr>
          <w:rFonts w:ascii="Times New Roman" w:hAnsi="Times New Roman"/>
          <w:sz w:val="24"/>
        </w:rPr>
        <w:t xml:space="preserve">  To convert the water heating load to energy use at the water heater, the recovery efficiency (RE) is used.  </w:t>
      </w:r>
      <w:r w:rsidR="00033DE6">
        <w:rPr>
          <w:rFonts w:ascii="Times New Roman" w:hAnsi="Times New Roman"/>
          <w:sz w:val="24"/>
        </w:rPr>
        <w:t>A weighted</w:t>
      </w:r>
      <w:r w:rsidR="00033DE6" w:rsidRPr="007C140A">
        <w:rPr>
          <w:rFonts w:ascii="Times New Roman" w:hAnsi="Times New Roman"/>
          <w:sz w:val="24"/>
        </w:rPr>
        <w:t xml:space="preserve"> </w:t>
      </w:r>
      <w:r w:rsidRPr="007C140A">
        <w:rPr>
          <w:rFonts w:ascii="Times New Roman" w:hAnsi="Times New Roman"/>
          <w:sz w:val="24"/>
        </w:rPr>
        <w:t xml:space="preserve">value of 0.77 is derived from the current CEC maintained Title 20 Appliance Database (downloaded on </w:t>
      </w:r>
      <w:r w:rsidR="00AD711D">
        <w:rPr>
          <w:rFonts w:ascii="Times New Roman" w:hAnsi="Times New Roman"/>
          <w:sz w:val="24"/>
        </w:rPr>
        <w:t xml:space="preserve">December </w:t>
      </w:r>
      <w:r w:rsidR="00033DE6">
        <w:rPr>
          <w:rFonts w:ascii="Times New Roman" w:hAnsi="Times New Roman"/>
          <w:sz w:val="24"/>
        </w:rPr>
        <w:t>6</w:t>
      </w:r>
      <w:r w:rsidRPr="007C140A">
        <w:rPr>
          <w:rFonts w:ascii="Times New Roman" w:hAnsi="Times New Roman"/>
          <w:sz w:val="24"/>
        </w:rPr>
        <w:t xml:space="preserve">, </w:t>
      </w:r>
      <w:r w:rsidR="00033DE6" w:rsidRPr="007C140A">
        <w:rPr>
          <w:rFonts w:ascii="Times New Roman" w:hAnsi="Times New Roman"/>
          <w:sz w:val="24"/>
        </w:rPr>
        <w:t>201</w:t>
      </w:r>
      <w:r w:rsidR="00AD711D">
        <w:rPr>
          <w:rFonts w:ascii="Times New Roman" w:hAnsi="Times New Roman"/>
          <w:sz w:val="24"/>
        </w:rPr>
        <w:t>3</w:t>
      </w:r>
      <w:r w:rsidRPr="007C140A">
        <w:rPr>
          <w:rFonts w:ascii="Times New Roman" w:hAnsi="Times New Roman"/>
          <w:sz w:val="24"/>
        </w:rPr>
        <w:t>) of natural-gas fired, storage-type water heaters w</w:t>
      </w:r>
      <w:r w:rsidR="00357505">
        <w:rPr>
          <w:rFonts w:ascii="Times New Roman" w:hAnsi="Times New Roman"/>
          <w:sz w:val="24"/>
        </w:rPr>
        <w:t xml:space="preserve">ithout limit to the listed EF. </w:t>
      </w:r>
      <w:r w:rsidRPr="007C140A">
        <w:rPr>
          <w:rFonts w:ascii="Times New Roman" w:hAnsi="Times New Roman"/>
          <w:sz w:val="24"/>
        </w:rPr>
        <w:t xml:space="preserve">    </w:t>
      </w:r>
    </w:p>
    <w:p w14:paraId="6BDE379A" w14:textId="77777777" w:rsidR="00BB357F" w:rsidRDefault="00BB357F" w:rsidP="006D332E">
      <w:pPr>
        <w:pStyle w:val="SubsectionStyle"/>
        <w:spacing w:before="0" w:after="240" w:line="240" w:lineRule="auto"/>
      </w:pPr>
      <w:bookmarkStart w:id="40" w:name="_Toc442427775"/>
      <w:r>
        <w:lastRenderedPageBreak/>
        <w:t>Water Savings Estimation Methodologies</w:t>
      </w:r>
      <w:bookmarkEnd w:id="40"/>
    </w:p>
    <w:p w14:paraId="470809D4" w14:textId="77777777" w:rsidR="00BB357F" w:rsidRDefault="00BB357F" w:rsidP="006D332E">
      <w:pPr>
        <w:pStyle w:val="Heading2"/>
        <w:spacing w:before="0"/>
        <w:rPr>
          <w:rFonts w:ascii="Times New Roman" w:hAnsi="Times New Roman" w:cs="Times New Roman"/>
          <w:b w:val="0"/>
          <w:bCs w:val="0"/>
          <w:i w:val="0"/>
          <w:iCs w:val="0"/>
          <w:sz w:val="24"/>
          <w:szCs w:val="24"/>
        </w:rPr>
      </w:pPr>
      <w:bookmarkStart w:id="41" w:name="_Toc187028454"/>
      <w:bookmarkStart w:id="42" w:name="_Toc187029507"/>
      <w:bookmarkStart w:id="43" w:name="_Toc187029751"/>
      <w:bookmarkStart w:id="44" w:name="_Toc187034188"/>
      <w:bookmarkStart w:id="45" w:name="_Toc192306605"/>
      <w:bookmarkStart w:id="46" w:name="_Toc195330068"/>
      <w:r w:rsidRPr="003F45FF">
        <w:rPr>
          <w:rFonts w:ascii="Times New Roman" w:hAnsi="Times New Roman" w:cs="Times New Roman"/>
          <w:b w:val="0"/>
          <w:bCs w:val="0"/>
          <w:i w:val="0"/>
          <w:iCs w:val="0"/>
          <w:sz w:val="24"/>
          <w:szCs w:val="24"/>
        </w:rPr>
        <w:t xml:space="preserve">Although water savings will not be a part of </w:t>
      </w:r>
      <w:r>
        <w:rPr>
          <w:rFonts w:ascii="Times New Roman" w:hAnsi="Times New Roman" w:cs="Times New Roman"/>
          <w:b w:val="0"/>
          <w:bCs w:val="0"/>
          <w:i w:val="0"/>
          <w:iCs w:val="0"/>
          <w:sz w:val="24"/>
          <w:szCs w:val="24"/>
        </w:rPr>
        <w:t xml:space="preserve">this program, the hot water savings are the basis for calculating the gas energy savings at </w:t>
      </w:r>
      <w:r w:rsidRPr="003F45FF">
        <w:rPr>
          <w:rFonts w:ascii="Times New Roman" w:hAnsi="Times New Roman" w:cs="Times New Roman"/>
          <w:b w:val="0"/>
          <w:bCs w:val="0"/>
          <w:i w:val="0"/>
          <w:iCs w:val="0"/>
          <w:sz w:val="24"/>
          <w:szCs w:val="24"/>
        </w:rPr>
        <w:t>gas water heaters</w:t>
      </w:r>
      <w:r w:rsidRPr="003F45FF">
        <w:rPr>
          <w:rFonts w:ascii="Times New Roman" w:hAnsi="Times New Roman" w:cs="Times New Roman"/>
          <w:b w:val="0"/>
          <w:bCs w:val="0"/>
          <w:i w:val="0"/>
          <w:iCs w:val="0"/>
          <w:sz w:val="24"/>
          <w:szCs w:val="24"/>
        </w:rPr>
        <w:fldChar w:fldCharType="begin"/>
      </w:r>
      <w:r w:rsidRPr="003F45FF">
        <w:rPr>
          <w:i w:val="0"/>
        </w:rPr>
        <w:instrText xml:space="preserve"> XE "</w:instrText>
      </w:r>
      <w:r w:rsidRPr="003F45FF">
        <w:rPr>
          <w:rFonts w:ascii="Times New Roman" w:hAnsi="Times New Roman" w:cs="Times New Roman"/>
          <w:b w:val="0"/>
          <w:bCs w:val="0"/>
          <w:i w:val="0"/>
          <w:iCs w:val="0"/>
          <w:sz w:val="24"/>
          <w:szCs w:val="24"/>
        </w:rPr>
        <w:instrText>natural gas water heaters</w:instrText>
      </w:r>
      <w:r w:rsidRPr="003F45FF">
        <w:rPr>
          <w:i w:val="0"/>
        </w:rPr>
        <w:instrText xml:space="preserve">" </w:instrText>
      </w:r>
      <w:r w:rsidRPr="003F45FF">
        <w:rPr>
          <w:rFonts w:ascii="Times New Roman" w:hAnsi="Times New Roman" w:cs="Times New Roman"/>
          <w:b w:val="0"/>
          <w:bCs w:val="0"/>
          <w:i w:val="0"/>
          <w:iCs w:val="0"/>
          <w:sz w:val="24"/>
          <w:szCs w:val="24"/>
        </w:rPr>
        <w:fldChar w:fldCharType="end"/>
      </w:r>
      <w:r w:rsidRPr="003F45FF">
        <w:rPr>
          <w:rFonts w:ascii="Times New Roman" w:hAnsi="Times New Roman" w:cs="Times New Roman"/>
          <w:b w:val="0"/>
          <w:bCs w:val="0"/>
          <w:i w:val="0"/>
          <w:iCs w:val="0"/>
          <w:sz w:val="24"/>
          <w:szCs w:val="24"/>
        </w:rPr>
        <w:t>.</w:t>
      </w:r>
      <w:bookmarkEnd w:id="41"/>
      <w:bookmarkEnd w:id="42"/>
      <w:bookmarkEnd w:id="43"/>
      <w:bookmarkEnd w:id="44"/>
      <w:bookmarkEnd w:id="45"/>
      <w:bookmarkEnd w:id="46"/>
      <w:r w:rsidR="00FE5E06">
        <w:rPr>
          <w:rFonts w:ascii="Times New Roman" w:hAnsi="Times New Roman" w:cs="Times New Roman"/>
          <w:b w:val="0"/>
          <w:bCs w:val="0"/>
          <w:i w:val="0"/>
          <w:iCs w:val="0"/>
          <w:sz w:val="24"/>
          <w:szCs w:val="24"/>
        </w:rPr>
        <w:t xml:space="preserve"> In addition, water savings are an essential benefit during </w:t>
      </w:r>
      <w:r w:rsidR="00492189">
        <w:rPr>
          <w:rFonts w:ascii="Times New Roman" w:hAnsi="Times New Roman" w:cs="Times New Roman"/>
          <w:b w:val="0"/>
          <w:bCs w:val="0"/>
          <w:i w:val="0"/>
          <w:iCs w:val="0"/>
          <w:sz w:val="24"/>
          <w:szCs w:val="24"/>
        </w:rPr>
        <w:t>the current California drought crisis.</w:t>
      </w:r>
    </w:p>
    <w:p w14:paraId="1A6DDFA9" w14:textId="77777777" w:rsidR="00C95D4C" w:rsidRDefault="00C95D4C" w:rsidP="002A7E9C"/>
    <w:p w14:paraId="042A217A" w14:textId="77777777" w:rsidR="00BB357F" w:rsidRDefault="00BB357F" w:rsidP="00BB357F">
      <w:pPr>
        <w:rPr>
          <w:rFonts w:ascii="Times New Roman" w:hAnsi="Times New Roman"/>
          <w:b/>
          <w:i/>
          <w:sz w:val="24"/>
        </w:rPr>
      </w:pPr>
      <w:r w:rsidRPr="00BB357F">
        <w:rPr>
          <w:rFonts w:ascii="Times New Roman" w:hAnsi="Times New Roman"/>
          <w:b/>
          <w:i/>
          <w:sz w:val="24"/>
        </w:rPr>
        <w:t>Low Flow Showerhead (</w:t>
      </w:r>
      <w:r w:rsidR="007C667E">
        <w:rPr>
          <w:rFonts w:ascii="Times New Roman" w:hAnsi="Times New Roman"/>
          <w:b/>
          <w:i/>
          <w:sz w:val="24"/>
        </w:rPr>
        <w:t>1.0/1.25/</w:t>
      </w:r>
      <w:r w:rsidR="00D02035">
        <w:rPr>
          <w:rFonts w:ascii="Times New Roman" w:hAnsi="Times New Roman"/>
          <w:b/>
          <w:i/>
          <w:sz w:val="24"/>
        </w:rPr>
        <w:t>1.5 / 1.6 / 1.7 GPM</w:t>
      </w:r>
      <w:r w:rsidRPr="00BB357F">
        <w:rPr>
          <w:rFonts w:ascii="Times New Roman" w:hAnsi="Times New Roman"/>
          <w:b/>
          <w:i/>
          <w:sz w:val="24"/>
        </w:rPr>
        <w:t>)</w:t>
      </w:r>
    </w:p>
    <w:p w14:paraId="5F52F8F2" w14:textId="77777777" w:rsidR="00B224A2" w:rsidRPr="00BB357F" w:rsidRDefault="00B224A2" w:rsidP="00BB357F">
      <w:pPr>
        <w:rPr>
          <w:rFonts w:ascii="Times New Roman" w:hAnsi="Times New Roman"/>
          <w:b/>
          <w:i/>
          <w:sz w:val="24"/>
        </w:rPr>
      </w:pPr>
    </w:p>
    <w:p w14:paraId="0D253B87" w14:textId="77777777" w:rsidR="00B224A2" w:rsidRDefault="00B224A2" w:rsidP="00B224A2">
      <w:pPr>
        <w:pStyle w:val="Caption"/>
        <w:keepNext/>
      </w:pPr>
      <w:bookmarkStart w:id="47" w:name="_Toc205634347"/>
      <w:bookmarkStart w:id="48" w:name="_Toc442688317"/>
      <w:bookmarkEnd w:id="47"/>
      <w:r>
        <w:t xml:space="preserve">Table </w:t>
      </w:r>
      <w:fldSimple w:instr=" SEQ Table \* ROMAN ">
        <w:r w:rsidR="00B33C5B">
          <w:rPr>
            <w:noProof/>
          </w:rPr>
          <w:t>VI</w:t>
        </w:r>
      </w:fldSimple>
      <w:r>
        <w:t xml:space="preserve">: Water </w:t>
      </w:r>
      <w:bookmarkEnd w:id="48"/>
      <w:r w:rsidR="009B7847">
        <w:t>Consu</w:t>
      </w:r>
      <w:r w:rsidR="00B33C5B">
        <w:t xml:space="preserve">mption </w:t>
      </w:r>
    </w:p>
    <w:p w14:paraId="686954D3" w14:textId="77777777" w:rsidR="00B224A2" w:rsidRPr="00B33C5B" w:rsidRDefault="00B33C5B" w:rsidP="00B33C5B">
      <w:pPr>
        <w:tabs>
          <w:tab w:val="left" w:pos="1960"/>
        </w:tabs>
        <w:rPr>
          <w:b/>
        </w:rPr>
      </w:pPr>
      <w:r>
        <w:tab/>
      </w:r>
      <w:r w:rsidRPr="00B33C5B">
        <w:rPr>
          <w:b/>
        </w:rPr>
        <w:t>*For detailed water savings see attached calculation sheet*</w:t>
      </w:r>
    </w:p>
    <w:tbl>
      <w:tblPr>
        <w:tblStyle w:val="TableContemporary"/>
        <w:tblpPr w:leftFromText="180" w:rightFromText="180" w:vertAnchor="text" w:horzAnchor="margin" w:tblpY="-80"/>
        <w:tblW w:w="5000" w:type="pct"/>
        <w:tblLook w:val="01E0" w:firstRow="1" w:lastRow="1" w:firstColumn="1" w:lastColumn="1" w:noHBand="0" w:noVBand="0"/>
      </w:tblPr>
      <w:tblGrid>
        <w:gridCol w:w="3482"/>
        <w:gridCol w:w="1582"/>
        <w:gridCol w:w="1505"/>
        <w:gridCol w:w="1505"/>
        <w:gridCol w:w="1502"/>
      </w:tblGrid>
      <w:tr w:rsidR="00B33C5B" w:rsidRPr="007F0CAD" w14:paraId="59AF97D0" w14:textId="77777777" w:rsidTr="003136C9">
        <w:trPr>
          <w:cnfStyle w:val="100000000000" w:firstRow="1" w:lastRow="0" w:firstColumn="0" w:lastColumn="0" w:oddVBand="0" w:evenVBand="0" w:oddHBand="0" w:evenHBand="0" w:firstRowFirstColumn="0" w:firstRowLastColumn="0" w:lastRowFirstColumn="0" w:lastRowLastColumn="0"/>
          <w:trHeight w:hRule="exact" w:val="720"/>
        </w:trPr>
        <w:tc>
          <w:tcPr>
            <w:tcW w:w="1818" w:type="pct"/>
          </w:tcPr>
          <w:p w14:paraId="2BE817FE" w14:textId="77777777" w:rsidR="00B33C5B" w:rsidRPr="00C040CF" w:rsidRDefault="00B33C5B" w:rsidP="00B33C5B">
            <w:pPr>
              <w:jc w:val="both"/>
              <w:rPr>
                <w:rFonts w:cs="Arial"/>
              </w:rPr>
            </w:pPr>
            <w:r w:rsidRPr="00C040CF">
              <w:rPr>
                <w:rFonts w:cs="Arial"/>
              </w:rPr>
              <w:t>Measure Name:</w:t>
            </w:r>
          </w:p>
        </w:tc>
        <w:tc>
          <w:tcPr>
            <w:tcW w:w="826" w:type="pct"/>
          </w:tcPr>
          <w:p w14:paraId="01ED2FFD" w14:textId="77777777" w:rsidR="00B33C5B" w:rsidRDefault="00B33C5B" w:rsidP="00B33C5B">
            <w:pPr>
              <w:jc w:val="center"/>
              <w:rPr>
                <w:rFonts w:cs="Arial"/>
              </w:rPr>
            </w:pPr>
            <w:r w:rsidRPr="00FE0BE4">
              <w:rPr>
                <w:rFonts w:cs="Arial"/>
              </w:rPr>
              <w:t>Single-Family</w:t>
            </w:r>
          </w:p>
          <w:p w14:paraId="03569FAE" w14:textId="77777777" w:rsidR="00B33C5B" w:rsidRPr="00FE0BE4" w:rsidRDefault="00B33C5B" w:rsidP="00B33C5B">
            <w:pPr>
              <w:jc w:val="center"/>
              <w:rPr>
                <w:rFonts w:cs="Arial"/>
              </w:rPr>
            </w:pPr>
            <w:r>
              <w:rPr>
                <w:rFonts w:cs="Arial"/>
              </w:rPr>
              <w:t xml:space="preserve"> (2.0 GPM)</w:t>
            </w:r>
          </w:p>
        </w:tc>
        <w:tc>
          <w:tcPr>
            <w:tcW w:w="786" w:type="pct"/>
          </w:tcPr>
          <w:p w14:paraId="2D38947B" w14:textId="77777777" w:rsidR="00B33C5B" w:rsidRDefault="00B33C5B" w:rsidP="00B33C5B">
            <w:pPr>
              <w:jc w:val="center"/>
              <w:rPr>
                <w:rFonts w:cs="Arial"/>
              </w:rPr>
            </w:pPr>
            <w:r w:rsidRPr="00FE0BE4">
              <w:rPr>
                <w:rFonts w:cs="Arial"/>
              </w:rPr>
              <w:t>Multi-Family</w:t>
            </w:r>
            <w:r>
              <w:rPr>
                <w:rFonts w:cs="Arial"/>
              </w:rPr>
              <w:t xml:space="preserve"> </w:t>
            </w:r>
          </w:p>
          <w:p w14:paraId="6EA4FAFA" w14:textId="77777777" w:rsidR="00B33C5B" w:rsidRPr="00FE0BE4" w:rsidRDefault="00B33C5B" w:rsidP="00B33C5B">
            <w:pPr>
              <w:jc w:val="center"/>
              <w:rPr>
                <w:rFonts w:cs="Arial"/>
              </w:rPr>
            </w:pPr>
            <w:r>
              <w:rPr>
                <w:rFonts w:cs="Arial"/>
              </w:rPr>
              <w:t>(2.0 GPM</w:t>
            </w:r>
          </w:p>
        </w:tc>
        <w:tc>
          <w:tcPr>
            <w:tcW w:w="786" w:type="pct"/>
          </w:tcPr>
          <w:p w14:paraId="4A3D44A4" w14:textId="77777777" w:rsidR="00B33C5B" w:rsidRDefault="00586C02" w:rsidP="00B33C5B">
            <w:pPr>
              <w:jc w:val="center"/>
              <w:rPr>
                <w:rFonts w:cs="Arial"/>
              </w:rPr>
            </w:pPr>
            <w:r>
              <w:rPr>
                <w:rFonts w:cs="Arial"/>
              </w:rPr>
              <w:t>Single</w:t>
            </w:r>
            <w:r w:rsidR="00B33C5B" w:rsidRPr="00FE0BE4">
              <w:rPr>
                <w:rFonts w:cs="Arial"/>
              </w:rPr>
              <w:t>-Family</w:t>
            </w:r>
            <w:r w:rsidR="00B33C5B">
              <w:rPr>
                <w:rFonts w:cs="Arial"/>
              </w:rPr>
              <w:t xml:space="preserve"> </w:t>
            </w:r>
          </w:p>
          <w:p w14:paraId="2B7F1488" w14:textId="77777777" w:rsidR="00B33C5B" w:rsidRPr="00FE0BE4" w:rsidRDefault="00B33C5B" w:rsidP="00B33C5B">
            <w:pPr>
              <w:jc w:val="center"/>
              <w:rPr>
                <w:rFonts w:cs="Arial"/>
              </w:rPr>
            </w:pPr>
            <w:r>
              <w:rPr>
                <w:rFonts w:cs="Arial"/>
              </w:rPr>
              <w:t>(2.25 GPM)</w:t>
            </w:r>
          </w:p>
        </w:tc>
        <w:tc>
          <w:tcPr>
            <w:tcW w:w="784" w:type="pct"/>
          </w:tcPr>
          <w:p w14:paraId="45436DC9" w14:textId="77777777" w:rsidR="00B33C5B" w:rsidRDefault="00B33C5B" w:rsidP="00B33C5B">
            <w:pPr>
              <w:jc w:val="center"/>
              <w:rPr>
                <w:rFonts w:cs="Arial"/>
              </w:rPr>
            </w:pPr>
            <w:r w:rsidRPr="00FE0BE4">
              <w:rPr>
                <w:rFonts w:cs="Arial"/>
              </w:rPr>
              <w:t>Multi-Family</w:t>
            </w:r>
            <w:r>
              <w:rPr>
                <w:rFonts w:cs="Arial"/>
              </w:rPr>
              <w:t xml:space="preserve"> </w:t>
            </w:r>
          </w:p>
          <w:p w14:paraId="46D7A3B1" w14:textId="77777777" w:rsidR="00B33C5B" w:rsidRPr="00FE0BE4" w:rsidRDefault="00B33C5B" w:rsidP="00B33C5B">
            <w:pPr>
              <w:jc w:val="center"/>
              <w:rPr>
                <w:rFonts w:cs="Arial"/>
              </w:rPr>
            </w:pPr>
            <w:r>
              <w:rPr>
                <w:rFonts w:cs="Arial"/>
              </w:rPr>
              <w:t>(2.25 GPM)</w:t>
            </w:r>
          </w:p>
        </w:tc>
      </w:tr>
      <w:tr w:rsidR="00B33C5B" w:rsidRPr="00D50E14" w14:paraId="2234CC27" w14:textId="77777777" w:rsidTr="00B33C5B">
        <w:trPr>
          <w:cnfStyle w:val="000000100000" w:firstRow="0" w:lastRow="0" w:firstColumn="0" w:lastColumn="0" w:oddVBand="0" w:evenVBand="0" w:oddHBand="1" w:evenHBand="0" w:firstRowFirstColumn="0" w:firstRowLastColumn="0" w:lastRowFirstColumn="0" w:lastRowLastColumn="0"/>
          <w:trHeight w:hRule="exact" w:val="288"/>
        </w:trPr>
        <w:tc>
          <w:tcPr>
            <w:tcW w:w="1818" w:type="pct"/>
          </w:tcPr>
          <w:p w14:paraId="405FF096" w14:textId="77777777" w:rsidR="00B33C5B" w:rsidRPr="00C040CF" w:rsidRDefault="00B33C5B" w:rsidP="00B33C5B">
            <w:pPr>
              <w:jc w:val="both"/>
              <w:rPr>
                <w:rFonts w:cs="Arial"/>
              </w:rPr>
            </w:pPr>
            <w:r>
              <w:rPr>
                <w:rFonts w:cs="Arial"/>
              </w:rPr>
              <w:t xml:space="preserve">CPUC Baseline Annual Hot Water Use </w:t>
            </w:r>
          </w:p>
        </w:tc>
        <w:tc>
          <w:tcPr>
            <w:tcW w:w="826" w:type="pct"/>
          </w:tcPr>
          <w:p w14:paraId="3B9D8528" w14:textId="77777777" w:rsidR="00B33C5B" w:rsidRPr="008A2CEF" w:rsidRDefault="00B33C5B" w:rsidP="00B33C5B">
            <w:pPr>
              <w:jc w:val="center"/>
              <w:rPr>
                <w:rFonts w:cs="Arial"/>
              </w:rPr>
            </w:pPr>
            <w:r w:rsidRPr="008A2CEF">
              <w:rPr>
                <w:rFonts w:cs="Arial"/>
              </w:rPr>
              <w:t xml:space="preserve">4521 </w:t>
            </w:r>
          </w:p>
        </w:tc>
        <w:tc>
          <w:tcPr>
            <w:tcW w:w="786" w:type="pct"/>
          </w:tcPr>
          <w:p w14:paraId="250A2121" w14:textId="77777777" w:rsidR="00B33C5B" w:rsidRPr="008A2CEF" w:rsidRDefault="00B33C5B" w:rsidP="00B33C5B">
            <w:pPr>
              <w:jc w:val="center"/>
              <w:rPr>
                <w:rFonts w:cs="Arial"/>
              </w:rPr>
            </w:pPr>
            <w:r w:rsidRPr="008A2CEF">
              <w:rPr>
                <w:rFonts w:cs="Arial"/>
              </w:rPr>
              <w:t>5048</w:t>
            </w:r>
          </w:p>
        </w:tc>
        <w:tc>
          <w:tcPr>
            <w:tcW w:w="786" w:type="pct"/>
          </w:tcPr>
          <w:p w14:paraId="10A5C16A" w14:textId="77777777" w:rsidR="00B33C5B" w:rsidRPr="008A2CEF" w:rsidRDefault="004631B5" w:rsidP="00B33C5B">
            <w:pPr>
              <w:jc w:val="center"/>
              <w:rPr>
                <w:rFonts w:cs="Arial"/>
              </w:rPr>
            </w:pPr>
            <w:r w:rsidRPr="008A2CEF">
              <w:rPr>
                <w:rFonts w:cs="Arial"/>
              </w:rPr>
              <w:t>5086</w:t>
            </w:r>
          </w:p>
        </w:tc>
        <w:tc>
          <w:tcPr>
            <w:tcW w:w="784" w:type="pct"/>
          </w:tcPr>
          <w:p w14:paraId="41F9AB7E" w14:textId="77777777" w:rsidR="00B33C5B" w:rsidRPr="008A2CEF" w:rsidRDefault="004631B5" w:rsidP="00B33C5B">
            <w:pPr>
              <w:jc w:val="center"/>
              <w:rPr>
                <w:rFonts w:cs="Arial"/>
              </w:rPr>
            </w:pPr>
            <w:r w:rsidRPr="008A2CEF">
              <w:rPr>
                <w:rFonts w:cs="Arial"/>
              </w:rPr>
              <w:t>5</w:t>
            </w:r>
            <w:r w:rsidR="003136C9" w:rsidRPr="008A2CEF">
              <w:rPr>
                <w:rFonts w:cs="Arial"/>
              </w:rPr>
              <w:t>679</w:t>
            </w:r>
          </w:p>
        </w:tc>
      </w:tr>
      <w:tr w:rsidR="00B33C5B" w:rsidRPr="00D50E14" w14:paraId="2F487A2F" w14:textId="77777777" w:rsidTr="00B33C5B">
        <w:trPr>
          <w:cnfStyle w:val="000000010000" w:firstRow="0" w:lastRow="0" w:firstColumn="0" w:lastColumn="0" w:oddVBand="0" w:evenVBand="0" w:oddHBand="0" w:evenHBand="1" w:firstRowFirstColumn="0" w:firstRowLastColumn="0" w:lastRowFirstColumn="0" w:lastRowLastColumn="0"/>
          <w:trHeight w:hRule="exact" w:val="288"/>
        </w:trPr>
        <w:tc>
          <w:tcPr>
            <w:tcW w:w="1818" w:type="pct"/>
          </w:tcPr>
          <w:p w14:paraId="5E88C3AA" w14:textId="77777777" w:rsidR="00B33C5B" w:rsidRDefault="00B33C5B" w:rsidP="00B33C5B">
            <w:pPr>
              <w:jc w:val="both"/>
              <w:rPr>
                <w:rFonts w:cs="Arial"/>
              </w:rPr>
            </w:pPr>
            <w:r>
              <w:rPr>
                <w:rFonts w:cs="Arial"/>
              </w:rPr>
              <w:t>Code Baseline Annual Water Use</w:t>
            </w:r>
          </w:p>
        </w:tc>
        <w:tc>
          <w:tcPr>
            <w:tcW w:w="826" w:type="pct"/>
          </w:tcPr>
          <w:p w14:paraId="3FC7463F" w14:textId="77777777" w:rsidR="001C0D36" w:rsidRPr="008A2CEF" w:rsidRDefault="008D0FA3" w:rsidP="00B33C5B">
            <w:pPr>
              <w:jc w:val="center"/>
              <w:rPr>
                <w:rFonts w:cs="Arial"/>
              </w:rPr>
            </w:pPr>
            <w:r w:rsidRPr="008A2CEF">
              <w:rPr>
                <w:rFonts w:cs="Arial"/>
              </w:rPr>
              <w:t>6748</w:t>
            </w:r>
          </w:p>
          <w:p w14:paraId="5ADEB188" w14:textId="77777777" w:rsidR="008D0FA3" w:rsidRPr="008A2CEF" w:rsidRDefault="008D0FA3" w:rsidP="00B33C5B">
            <w:pPr>
              <w:jc w:val="center"/>
              <w:rPr>
                <w:rFonts w:cs="Arial"/>
              </w:rPr>
            </w:pPr>
          </w:p>
          <w:p w14:paraId="2C4D95A9" w14:textId="77777777" w:rsidR="00B33C5B" w:rsidRPr="008A2CEF" w:rsidRDefault="00B33C5B" w:rsidP="00B33C5B">
            <w:pPr>
              <w:jc w:val="center"/>
              <w:rPr>
                <w:rFonts w:cs="Arial"/>
              </w:rPr>
            </w:pPr>
            <w:r w:rsidRPr="008A2CEF">
              <w:rPr>
                <w:rFonts w:cs="Arial"/>
              </w:rPr>
              <w:t xml:space="preserve"> </w:t>
            </w:r>
          </w:p>
        </w:tc>
        <w:tc>
          <w:tcPr>
            <w:tcW w:w="786" w:type="pct"/>
          </w:tcPr>
          <w:p w14:paraId="37733369" w14:textId="77777777" w:rsidR="00B33C5B" w:rsidRPr="008A2CEF" w:rsidRDefault="00586C02" w:rsidP="00B33C5B">
            <w:pPr>
              <w:jc w:val="center"/>
              <w:rPr>
                <w:rFonts w:cs="Arial"/>
              </w:rPr>
            </w:pPr>
            <w:r w:rsidRPr="008A2CEF">
              <w:rPr>
                <w:rFonts w:cs="Arial"/>
              </w:rPr>
              <w:t>7195</w:t>
            </w:r>
          </w:p>
        </w:tc>
        <w:tc>
          <w:tcPr>
            <w:tcW w:w="786" w:type="pct"/>
          </w:tcPr>
          <w:p w14:paraId="598813C4" w14:textId="77777777" w:rsidR="00B33C5B" w:rsidRPr="008A2CEF" w:rsidRDefault="003136C9" w:rsidP="00B33C5B">
            <w:pPr>
              <w:jc w:val="center"/>
              <w:rPr>
                <w:rFonts w:cs="Arial"/>
              </w:rPr>
            </w:pPr>
            <w:r w:rsidRPr="008A2CEF">
              <w:rPr>
                <w:rFonts w:cs="Arial"/>
              </w:rPr>
              <w:t>6748</w:t>
            </w:r>
          </w:p>
        </w:tc>
        <w:tc>
          <w:tcPr>
            <w:tcW w:w="784" w:type="pct"/>
          </w:tcPr>
          <w:p w14:paraId="546B3120" w14:textId="77777777" w:rsidR="00B33C5B" w:rsidRPr="008A2CEF" w:rsidRDefault="003136C9" w:rsidP="00B33C5B">
            <w:pPr>
              <w:jc w:val="center"/>
              <w:rPr>
                <w:rFonts w:cs="Arial"/>
              </w:rPr>
            </w:pPr>
            <w:r w:rsidRPr="008A2CEF">
              <w:rPr>
                <w:rFonts w:cs="Arial"/>
              </w:rPr>
              <w:t>7195</w:t>
            </w:r>
          </w:p>
        </w:tc>
      </w:tr>
      <w:tr w:rsidR="00B33C5B" w:rsidRPr="00D50E14" w14:paraId="1402DD40" w14:textId="77777777" w:rsidTr="00D02035">
        <w:trPr>
          <w:cnfStyle w:val="000000100000" w:firstRow="0" w:lastRow="0" w:firstColumn="0" w:lastColumn="0" w:oddVBand="0" w:evenVBand="0" w:oddHBand="1" w:evenHBand="0" w:firstRowFirstColumn="0" w:firstRowLastColumn="0" w:lastRowFirstColumn="0" w:lastRowLastColumn="0"/>
          <w:trHeight w:hRule="exact" w:val="549"/>
        </w:trPr>
        <w:tc>
          <w:tcPr>
            <w:tcW w:w="1818" w:type="pct"/>
          </w:tcPr>
          <w:p w14:paraId="0A842396" w14:textId="77777777" w:rsidR="00D02035" w:rsidRDefault="00B33C5B" w:rsidP="00B33C5B">
            <w:pPr>
              <w:jc w:val="both"/>
              <w:rPr>
                <w:rFonts w:cs="Arial"/>
              </w:rPr>
            </w:pPr>
            <w:r>
              <w:rPr>
                <w:rFonts w:cs="Arial"/>
              </w:rPr>
              <w:t>SEU Average Baseline Annual</w:t>
            </w:r>
          </w:p>
          <w:p w14:paraId="0A55E20D" w14:textId="77777777" w:rsidR="00B33C5B" w:rsidRDefault="00D02035" w:rsidP="00B33C5B">
            <w:pPr>
              <w:jc w:val="both"/>
              <w:rPr>
                <w:rFonts w:cs="Arial"/>
              </w:rPr>
            </w:pPr>
            <w:r>
              <w:rPr>
                <w:rFonts w:cs="Arial"/>
              </w:rPr>
              <w:t>wa</w:t>
            </w:r>
            <w:r w:rsidR="00B33C5B">
              <w:rPr>
                <w:rFonts w:cs="Arial"/>
              </w:rPr>
              <w:t>ter Use</w:t>
            </w:r>
          </w:p>
        </w:tc>
        <w:tc>
          <w:tcPr>
            <w:tcW w:w="826" w:type="pct"/>
          </w:tcPr>
          <w:p w14:paraId="1BCDB4D0" w14:textId="77777777" w:rsidR="00B33C5B" w:rsidRPr="008A2CEF" w:rsidRDefault="008D0FA3" w:rsidP="00B33C5B">
            <w:pPr>
              <w:jc w:val="center"/>
              <w:rPr>
                <w:rFonts w:cs="Arial"/>
              </w:rPr>
            </w:pPr>
            <w:r w:rsidRPr="008A2CEF">
              <w:rPr>
                <w:rFonts w:cs="Arial"/>
              </w:rPr>
              <w:t>7592</w:t>
            </w:r>
            <w:r w:rsidR="00B33C5B" w:rsidRPr="008A2CEF">
              <w:rPr>
                <w:rFonts w:cs="Arial"/>
              </w:rPr>
              <w:t xml:space="preserve"> </w:t>
            </w:r>
          </w:p>
        </w:tc>
        <w:tc>
          <w:tcPr>
            <w:tcW w:w="786" w:type="pct"/>
          </w:tcPr>
          <w:p w14:paraId="3D9E49DB" w14:textId="77777777" w:rsidR="00B33C5B" w:rsidRPr="008A2CEF" w:rsidRDefault="00586C02" w:rsidP="00B33C5B">
            <w:pPr>
              <w:jc w:val="center"/>
              <w:rPr>
                <w:rFonts w:cs="Arial"/>
              </w:rPr>
            </w:pPr>
            <w:r w:rsidRPr="008A2CEF">
              <w:rPr>
                <w:rFonts w:cs="Arial"/>
              </w:rPr>
              <w:t>8095</w:t>
            </w:r>
          </w:p>
        </w:tc>
        <w:tc>
          <w:tcPr>
            <w:tcW w:w="786" w:type="pct"/>
          </w:tcPr>
          <w:p w14:paraId="7C843C88" w14:textId="77777777" w:rsidR="00B33C5B" w:rsidRPr="008A2CEF" w:rsidRDefault="003136C9" w:rsidP="00B33C5B">
            <w:pPr>
              <w:jc w:val="center"/>
              <w:rPr>
                <w:rFonts w:cs="Arial"/>
              </w:rPr>
            </w:pPr>
            <w:r w:rsidRPr="008A2CEF">
              <w:rPr>
                <w:rFonts w:cs="Arial"/>
              </w:rPr>
              <w:t>7592</w:t>
            </w:r>
          </w:p>
        </w:tc>
        <w:tc>
          <w:tcPr>
            <w:tcW w:w="784" w:type="pct"/>
          </w:tcPr>
          <w:p w14:paraId="781335C6" w14:textId="77777777" w:rsidR="00B33C5B" w:rsidRPr="008A2CEF" w:rsidRDefault="003136C9" w:rsidP="00B33C5B">
            <w:pPr>
              <w:jc w:val="center"/>
              <w:rPr>
                <w:rFonts w:cs="Arial"/>
              </w:rPr>
            </w:pPr>
            <w:r w:rsidRPr="008A2CEF">
              <w:rPr>
                <w:rFonts w:cs="Arial"/>
              </w:rPr>
              <w:t>8095</w:t>
            </w:r>
          </w:p>
        </w:tc>
      </w:tr>
      <w:tr w:rsidR="00B33C5B" w:rsidRPr="00D50E14" w14:paraId="7944059E" w14:textId="77777777" w:rsidTr="00B33C5B">
        <w:trPr>
          <w:cnfStyle w:val="000000010000" w:firstRow="0" w:lastRow="0" w:firstColumn="0" w:lastColumn="0" w:oddVBand="0" w:evenVBand="0" w:oddHBand="0" w:evenHBand="1" w:firstRowFirstColumn="0" w:firstRowLastColumn="0" w:lastRowFirstColumn="0" w:lastRowLastColumn="0"/>
          <w:trHeight w:hRule="exact" w:val="288"/>
        </w:trPr>
        <w:tc>
          <w:tcPr>
            <w:tcW w:w="5000" w:type="pct"/>
            <w:gridSpan w:val="5"/>
          </w:tcPr>
          <w:p w14:paraId="4CEE9E84" w14:textId="77777777" w:rsidR="00B33C5B" w:rsidRDefault="00B33C5B" w:rsidP="00B33C5B">
            <w:pPr>
              <w:keepNext/>
              <w:jc w:val="center"/>
              <w:rPr>
                <w:rFonts w:cs="Arial"/>
              </w:rPr>
            </w:pPr>
            <w:r w:rsidRPr="00B33C5B">
              <w:rPr>
                <w:rFonts w:cs="Arial"/>
              </w:rPr>
              <w:t>Unit in [gallons / showerhead / year]</w:t>
            </w:r>
          </w:p>
        </w:tc>
      </w:tr>
    </w:tbl>
    <w:p w14:paraId="41986C2B" w14:textId="77777777" w:rsidR="00B33C5B" w:rsidRDefault="00B33C5B">
      <w:pPr>
        <w:pStyle w:val="Caption"/>
      </w:pPr>
    </w:p>
    <w:p w14:paraId="0F7A8B82" w14:textId="77777777" w:rsidR="00AB1CA8" w:rsidRPr="0092355B" w:rsidRDefault="00AB1CA8" w:rsidP="00AB1CA8">
      <w:pPr>
        <w:ind w:left="720" w:hanging="720"/>
        <w:rPr>
          <w:rFonts w:ascii="Times New Roman" w:hAnsi="Times New Roman"/>
          <w:sz w:val="24"/>
        </w:rPr>
      </w:pPr>
      <w:r w:rsidRPr="0092355B">
        <w:rPr>
          <w:rFonts w:ascii="Times New Roman" w:hAnsi="Times New Roman"/>
          <w:sz w:val="24"/>
        </w:rPr>
        <w:t>Calculations:</w:t>
      </w:r>
      <w:r w:rsidRPr="0092355B">
        <w:rPr>
          <w:rFonts w:ascii="Times New Roman" w:hAnsi="Times New Roman"/>
          <w:sz w:val="24"/>
        </w:rPr>
        <w:tab/>
      </w:r>
    </w:p>
    <w:p w14:paraId="6B46C48E" w14:textId="77777777" w:rsidR="00582B8B" w:rsidRPr="0092355B" w:rsidRDefault="00582B8B" w:rsidP="00AB1CA8">
      <w:pPr>
        <w:ind w:left="720" w:hanging="720"/>
        <w:rPr>
          <w:rFonts w:ascii="Times New Roman" w:hAnsi="Times New Roman"/>
          <w:sz w:val="24"/>
        </w:rPr>
      </w:pPr>
      <w:r w:rsidRPr="0092355B">
        <w:rPr>
          <w:rFonts w:ascii="Times New Roman" w:hAnsi="Times New Roman"/>
          <w:sz w:val="24"/>
        </w:rPr>
        <w:t xml:space="preserve">The following defined variables will be referred throughout in the expressions used. </w:t>
      </w:r>
    </w:p>
    <w:p w14:paraId="14EF5C9F" w14:textId="77777777" w:rsidR="00582B8B" w:rsidRPr="0092355B" w:rsidRDefault="00582B8B" w:rsidP="00AB1CA8">
      <w:pPr>
        <w:ind w:left="720" w:hanging="720"/>
        <w:rPr>
          <w:rFonts w:ascii="Times New Roman" w:hAnsi="Times New Roman"/>
          <w:sz w:val="24"/>
        </w:rPr>
      </w:pPr>
    </w:p>
    <w:p w14:paraId="3DC0FBEE" w14:textId="77777777" w:rsidR="00582B8B" w:rsidRPr="00EA3A81" w:rsidRDefault="00582B8B" w:rsidP="00EA3A81">
      <w:pPr>
        <w:pStyle w:val="ListParagraph"/>
        <w:numPr>
          <w:ilvl w:val="0"/>
          <w:numId w:val="14"/>
        </w:numPr>
        <w:tabs>
          <w:tab w:val="left" w:pos="1800"/>
        </w:tabs>
        <w:rPr>
          <w:rFonts w:ascii="Calibri math" w:hAnsi="Calibri math" w:hint="eastAsia"/>
          <w:i/>
        </w:rPr>
      </w:pPr>
      <m:oMath>
        <m:r>
          <w:rPr>
            <w:rFonts w:ascii="Cambria Math" w:hAnsi="Cambria Math"/>
          </w:rPr>
          <m:t>i</m:t>
        </m:r>
      </m:oMath>
      <w:r w:rsidRPr="00EA3A81">
        <w:rPr>
          <w:rFonts w:ascii="Calibri math" w:hAnsi="Calibri math"/>
          <w:i/>
        </w:rPr>
        <w:t>= 1.0, 1.25, 1.5, 1.6, 1.7 GPM</w:t>
      </w:r>
    </w:p>
    <w:p w14:paraId="2F8DADD5" w14:textId="77777777" w:rsidR="00967709" w:rsidRDefault="00F567F8" w:rsidP="00EA3A81">
      <w:pPr>
        <w:pStyle w:val="ListParagraph"/>
        <w:numPr>
          <w:ilvl w:val="0"/>
          <w:numId w:val="14"/>
        </w:numPr>
        <w:tabs>
          <w:tab w:val="left" w:pos="1800"/>
        </w:tabs>
        <w:rPr>
          <w:rFonts w:ascii="Calibri math" w:hAnsi="Calibri math" w:hint="eastAsia"/>
          <w:i/>
        </w:rPr>
      </w:pPr>
      <w:r w:rsidRPr="00EA3A81">
        <w:rPr>
          <w:rFonts w:ascii="Calibri math" w:hAnsi="Calibri math"/>
          <w:i/>
        </w:rPr>
        <w:t>j</w:t>
      </w:r>
      <w:r w:rsidR="00967709" w:rsidRPr="00EA3A81">
        <w:rPr>
          <w:rFonts w:ascii="Calibri math" w:hAnsi="Calibri math"/>
          <w:i/>
        </w:rPr>
        <w:t>=2.25, 2.5</w:t>
      </w:r>
      <w:r w:rsidR="0090770C">
        <w:rPr>
          <w:rFonts w:ascii="Calibri math" w:hAnsi="Calibri math"/>
          <w:i/>
        </w:rPr>
        <w:t>,2.0</w:t>
      </w:r>
      <w:r w:rsidR="00967709" w:rsidRPr="00EA3A81">
        <w:rPr>
          <w:rFonts w:ascii="Calibri math" w:hAnsi="Calibri math"/>
          <w:i/>
        </w:rPr>
        <w:t xml:space="preserve"> GPM</w:t>
      </w:r>
    </w:p>
    <w:p w14:paraId="69528C15" w14:textId="77777777" w:rsidR="00802C20" w:rsidRDefault="00802C20" w:rsidP="00EA3A81">
      <w:pPr>
        <w:pStyle w:val="ListParagraph"/>
        <w:numPr>
          <w:ilvl w:val="0"/>
          <w:numId w:val="14"/>
        </w:numPr>
        <w:tabs>
          <w:tab w:val="left" w:pos="1800"/>
        </w:tabs>
        <w:rPr>
          <w:rFonts w:ascii="Calibri math" w:hAnsi="Calibri math" w:hint="eastAsia"/>
          <w:i/>
        </w:rPr>
      </w:pPr>
      <w:r>
        <w:rPr>
          <w:rFonts w:ascii="Calibri math" w:hAnsi="Calibri math"/>
          <w:i/>
        </w:rPr>
        <w:t>U= daily water Consumption</w:t>
      </w:r>
      <w:r w:rsidR="00D575DF">
        <w:rPr>
          <w:rFonts w:ascii="Calibri math" w:hAnsi="Calibri math"/>
          <w:i/>
        </w:rPr>
        <w:t xml:space="preserve"> </w:t>
      </w:r>
    </w:p>
    <w:p w14:paraId="1ED4FB51" w14:textId="77777777" w:rsidR="00802C20" w:rsidRPr="00EA3A81" w:rsidRDefault="00802C20" w:rsidP="00EA3A81">
      <w:pPr>
        <w:pStyle w:val="ListParagraph"/>
        <w:numPr>
          <w:ilvl w:val="0"/>
          <w:numId w:val="14"/>
        </w:numPr>
        <w:tabs>
          <w:tab w:val="left" w:pos="1800"/>
        </w:tabs>
        <w:rPr>
          <w:rFonts w:ascii="Calibri math" w:hAnsi="Calibri math" w:hint="eastAsia"/>
          <w:i/>
        </w:rPr>
      </w:pPr>
      <w:r>
        <w:rPr>
          <w:rFonts w:ascii="Calibri math" w:hAnsi="Calibri math" w:hint="eastAsia"/>
          <w:i/>
        </w:rPr>
        <w:t>K</w:t>
      </w:r>
      <w:r w:rsidR="0090770C">
        <w:rPr>
          <w:rFonts w:ascii="Calibri math" w:hAnsi="Calibri math"/>
          <w:i/>
        </w:rPr>
        <w:t>=24.90 SF, 20.75MF</w:t>
      </w:r>
      <w:r>
        <w:rPr>
          <w:rFonts w:ascii="Calibri math" w:hAnsi="Calibri math"/>
          <w:i/>
        </w:rPr>
        <w:t xml:space="preserve"> Gallons per Day</w:t>
      </w:r>
      <w:r w:rsidR="0090770C">
        <w:rPr>
          <w:rFonts w:ascii="Calibri math" w:hAnsi="Calibri math"/>
          <w:i/>
        </w:rPr>
        <w:t xml:space="preserve"> at 2.0 Baseline</w:t>
      </w:r>
    </w:p>
    <w:p w14:paraId="6BBA054D" w14:textId="77777777" w:rsidR="00582B8B" w:rsidRPr="00EA3A81" w:rsidRDefault="00582B8B" w:rsidP="00EA3A81">
      <w:pPr>
        <w:pStyle w:val="ListParagraph"/>
        <w:numPr>
          <w:ilvl w:val="0"/>
          <w:numId w:val="14"/>
        </w:numPr>
        <w:tabs>
          <w:tab w:val="left" w:pos="1800"/>
        </w:tabs>
        <w:rPr>
          <w:rFonts w:ascii="Calibri math" w:hAnsi="Calibri math" w:hint="eastAsia"/>
          <w:i/>
        </w:rPr>
      </w:pPr>
      <w:r w:rsidRPr="00EA3A81">
        <w:rPr>
          <w:rFonts w:ascii="Calibri math" w:hAnsi="Calibri math"/>
          <w:i/>
        </w:rPr>
        <w:t>V</w:t>
      </w:r>
      <w:r w:rsidR="000B4F8C">
        <w:rPr>
          <w:rFonts w:ascii="Calibri math" w:hAnsi="Calibri math"/>
          <w:i/>
        </w:rPr>
        <w:t>̇</w:t>
      </w:r>
      <w:r w:rsidRPr="00EA3A81">
        <w:rPr>
          <w:rFonts w:ascii="Calibri math" w:hAnsi="Calibri math"/>
          <w:i/>
        </w:rPr>
        <w:t xml:space="preserve">= volume </w:t>
      </w:r>
      <w:r w:rsidRPr="00EA3A81">
        <w:rPr>
          <w:rFonts w:ascii="Calibri math" w:hAnsi="Calibri math" w:hint="eastAsia"/>
          <w:i/>
        </w:rPr>
        <w:t>flow rate</w:t>
      </w:r>
    </w:p>
    <w:p w14:paraId="5A6A41A0" w14:textId="77777777" w:rsidR="00582B8B" w:rsidRPr="00EA3A81" w:rsidRDefault="00582B8B" w:rsidP="00EA3A81">
      <w:pPr>
        <w:pStyle w:val="ListParagraph"/>
        <w:numPr>
          <w:ilvl w:val="0"/>
          <w:numId w:val="14"/>
        </w:numPr>
        <w:tabs>
          <w:tab w:val="left" w:pos="1800"/>
        </w:tabs>
        <w:rPr>
          <w:rFonts w:ascii="Calibri math" w:hAnsi="Calibri math" w:hint="eastAsia"/>
          <w:i/>
        </w:rPr>
      </w:pPr>
      <m:oMath>
        <m:r>
          <w:rPr>
            <w:rFonts w:ascii="Cambria Math" w:hAnsi="Cambria Math"/>
          </w:rPr>
          <m:t>t=  shower time</m:t>
        </m:r>
      </m:oMath>
    </w:p>
    <w:p w14:paraId="39646B45" w14:textId="77777777" w:rsidR="00582B8B" w:rsidRPr="00EA3A81" w:rsidRDefault="00582B8B" w:rsidP="00EA3A81">
      <w:pPr>
        <w:pStyle w:val="ListParagraph"/>
        <w:numPr>
          <w:ilvl w:val="0"/>
          <w:numId w:val="14"/>
        </w:numPr>
        <w:tabs>
          <w:tab w:val="left" w:pos="1800"/>
        </w:tabs>
        <w:rPr>
          <w:rFonts w:ascii="Calibri math" w:hAnsi="Calibri math" w:hint="eastAsia"/>
          <w:i/>
        </w:rPr>
      </w:pPr>
      <w:r w:rsidRPr="00EA3A81">
        <w:rPr>
          <w:rFonts w:ascii="Calibri math" w:hAnsi="Calibri math"/>
          <w:i/>
        </w:rPr>
        <w:t>N = number of shower</w:t>
      </w:r>
      <w:r w:rsidR="004631B5">
        <w:rPr>
          <w:rFonts w:ascii="Calibri math" w:hAnsi="Calibri math"/>
          <w:i/>
        </w:rPr>
        <w:t xml:space="preserve"> taken</w:t>
      </w:r>
      <w:r w:rsidRPr="00EA3A81">
        <w:rPr>
          <w:rFonts w:ascii="Calibri math" w:hAnsi="Calibri math"/>
          <w:i/>
        </w:rPr>
        <w:t xml:space="preserve"> in single and </w:t>
      </w:r>
      <w:r w:rsidR="00967709" w:rsidRPr="00EA3A81">
        <w:rPr>
          <w:rFonts w:ascii="Calibri math" w:hAnsi="Calibri math"/>
          <w:i/>
        </w:rPr>
        <w:t>multi-family</w:t>
      </w:r>
    </w:p>
    <w:p w14:paraId="5C740F3B" w14:textId="77777777" w:rsidR="00582B8B" w:rsidRPr="00EA3A81" w:rsidRDefault="00582B8B" w:rsidP="00EA3A81">
      <w:pPr>
        <w:pStyle w:val="ListParagraph"/>
        <w:numPr>
          <w:ilvl w:val="0"/>
          <w:numId w:val="14"/>
        </w:numPr>
        <w:tabs>
          <w:tab w:val="left" w:pos="1800"/>
        </w:tabs>
        <w:rPr>
          <w:rFonts w:ascii="Calibri math" w:hAnsi="Calibri math" w:hint="eastAsia"/>
          <w:i/>
        </w:rPr>
      </w:pPr>
      <w:r w:rsidRPr="00EA3A81">
        <w:rPr>
          <w:rFonts w:ascii="Calibri math" w:hAnsi="Calibri math"/>
          <w:i/>
        </w:rPr>
        <w:t>F=throttling factor</w:t>
      </w:r>
    </w:p>
    <w:p w14:paraId="6B792A1D" w14:textId="77777777" w:rsidR="00582B8B" w:rsidRPr="00EA3A81" w:rsidRDefault="00582B8B" w:rsidP="00EA3A81">
      <w:pPr>
        <w:pStyle w:val="ListParagraph"/>
        <w:numPr>
          <w:ilvl w:val="0"/>
          <w:numId w:val="14"/>
        </w:numPr>
        <w:tabs>
          <w:tab w:val="left" w:pos="1800"/>
        </w:tabs>
        <w:rPr>
          <w:rFonts w:ascii="Calibri math" w:hAnsi="Calibri math" w:hint="eastAsia"/>
          <w:i/>
        </w:rPr>
      </w:pPr>
      <w:r w:rsidRPr="00EA3A81">
        <w:rPr>
          <w:rFonts w:ascii="Calibri math" w:hAnsi="Calibri math"/>
          <w:i/>
        </w:rPr>
        <w:t xml:space="preserve">C = </w:t>
      </w:r>
      <w:r w:rsidR="00C12730" w:rsidRPr="00EA3A81">
        <w:rPr>
          <w:rFonts w:ascii="Calibri math" w:hAnsi="Calibri math"/>
          <w:i/>
        </w:rPr>
        <w:t>days per</w:t>
      </w:r>
      <w:r w:rsidRPr="00EA3A81">
        <w:rPr>
          <w:rFonts w:ascii="Calibri math" w:hAnsi="Calibri math"/>
          <w:i/>
        </w:rPr>
        <w:t xml:space="preserve"> year</w:t>
      </w:r>
    </w:p>
    <w:p w14:paraId="22519904" w14:textId="77777777" w:rsidR="00582B8B" w:rsidRPr="00EA3A81" w:rsidRDefault="00582B8B" w:rsidP="00EA3A81">
      <w:pPr>
        <w:pStyle w:val="ListParagraph"/>
        <w:numPr>
          <w:ilvl w:val="0"/>
          <w:numId w:val="14"/>
        </w:numPr>
        <w:tabs>
          <w:tab w:val="left" w:pos="1800"/>
        </w:tabs>
        <w:rPr>
          <w:rFonts w:ascii="Calibri math" w:hAnsi="Calibri math" w:hint="eastAsia"/>
          <w:i/>
        </w:rPr>
      </w:pPr>
      <w:r w:rsidRPr="00EA3A81">
        <w:rPr>
          <w:rFonts w:ascii="Calibri math" w:hAnsi="Calibri math"/>
          <w:i/>
        </w:rPr>
        <w:t>G= Normalization factor</w:t>
      </w:r>
    </w:p>
    <w:p w14:paraId="2F67F94F" w14:textId="77777777" w:rsidR="00582B8B" w:rsidRPr="00EA3A81" w:rsidRDefault="00582B8B" w:rsidP="00EA3A81">
      <w:pPr>
        <w:pStyle w:val="ListParagraph"/>
        <w:numPr>
          <w:ilvl w:val="0"/>
          <w:numId w:val="14"/>
        </w:numPr>
        <w:tabs>
          <w:tab w:val="left" w:pos="1800"/>
        </w:tabs>
        <w:rPr>
          <w:rFonts w:ascii="Calibri math" w:hAnsi="Calibri math" w:hint="eastAsia"/>
          <w:i/>
        </w:rPr>
      </w:pPr>
      <w:r w:rsidRPr="00EA3A81">
        <w:rPr>
          <w:rFonts w:ascii="Calibri math" w:hAnsi="Calibri math"/>
          <w:i/>
        </w:rPr>
        <w:t>M = Number of show</w:t>
      </w:r>
      <w:r w:rsidR="00B72D06" w:rsidRPr="00EA3A81">
        <w:rPr>
          <w:rFonts w:ascii="Calibri math" w:hAnsi="Calibri math"/>
          <w:i/>
        </w:rPr>
        <w:t xml:space="preserve">er heads in a single and multi-family </w:t>
      </w:r>
    </w:p>
    <w:p w14:paraId="42D410C9" w14:textId="77777777" w:rsidR="00582B8B" w:rsidRDefault="00582B8B" w:rsidP="00AB1CA8">
      <w:pPr>
        <w:ind w:left="720" w:hanging="720"/>
        <w:rPr>
          <w:rFonts w:ascii="Times New Roman" w:hAnsi="Times New Roman"/>
        </w:rPr>
      </w:pPr>
    </w:p>
    <w:p w14:paraId="5C94B4A0" w14:textId="77777777" w:rsidR="00AB1CA8" w:rsidRPr="0092355B" w:rsidRDefault="00AB1CA8" w:rsidP="00AB1CA8">
      <w:pPr>
        <w:ind w:left="360"/>
        <w:rPr>
          <w:rFonts w:ascii="Times New Roman" w:hAnsi="Times New Roman"/>
          <w:sz w:val="24"/>
        </w:rPr>
      </w:pPr>
      <w:r w:rsidRPr="0092355B">
        <w:rPr>
          <w:rFonts w:ascii="Times New Roman" w:hAnsi="Times New Roman"/>
          <w:sz w:val="24"/>
        </w:rPr>
        <w:t>CPUC Baseline Hot Water consumption</w:t>
      </w:r>
      <w:r w:rsidR="00C12730" w:rsidRPr="0092355B">
        <w:rPr>
          <w:rFonts w:ascii="Times New Roman" w:hAnsi="Times New Roman"/>
          <w:sz w:val="24"/>
        </w:rPr>
        <w:t xml:space="preserve"> for single and multi-family units was found through the following expression. </w:t>
      </w:r>
    </w:p>
    <w:p w14:paraId="4FE25483" w14:textId="77777777" w:rsidR="007C667E" w:rsidRPr="0092355B" w:rsidRDefault="007C667E" w:rsidP="00AB1CA8">
      <w:pPr>
        <w:ind w:left="360"/>
        <w:rPr>
          <w:rFonts w:ascii="Times New Roman" w:hAnsi="Times New Roman"/>
          <w:sz w:val="24"/>
        </w:rPr>
      </w:pPr>
      <w:r w:rsidRPr="0092355B">
        <w:rPr>
          <w:rFonts w:ascii="Times New Roman" w:hAnsi="Times New Roman"/>
          <w:sz w:val="24"/>
        </w:rPr>
        <w:tab/>
      </w:r>
    </w:p>
    <w:p w14:paraId="38D0FF21" w14:textId="77777777" w:rsidR="007C667E" w:rsidRPr="0092355B" w:rsidRDefault="00672003" w:rsidP="009A2800">
      <w:pPr>
        <w:ind w:left="360"/>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W</m:t>
              </m:r>
            </m:e>
            <m:sub>
              <m:r>
                <w:rPr>
                  <w:rFonts w:ascii="Cambria Math" w:hAnsi="Cambria Math"/>
                  <w:sz w:val="28"/>
                </w:rPr>
                <m:t>baseline NREL</m:t>
              </m:r>
            </m:sub>
          </m:sSub>
          <m:r>
            <w:rPr>
              <w:rFonts w:ascii="Cambria Math" w:hAnsi="Cambria Math"/>
              <w:sz w:val="28"/>
            </w:rPr>
            <m:t>=</m:t>
          </m:r>
          <m:f>
            <m:fPr>
              <m:ctrlPr>
                <w:rPr>
                  <w:rFonts w:ascii="Cambria Math" w:hAnsi="Cambria Math"/>
                  <w:i/>
                  <w:sz w:val="28"/>
                </w:rPr>
              </m:ctrlPr>
            </m:fPr>
            <m:num>
              <m:d>
                <m:dPr>
                  <m:ctrlPr>
                    <w:rPr>
                      <w:rFonts w:ascii="Cambria Math" w:hAnsi="Cambria Math"/>
                      <w:i/>
                      <w:sz w:val="28"/>
                    </w:rPr>
                  </m:ctrlPr>
                </m:dPr>
                <m:e>
                  <m:sSub>
                    <m:sSubPr>
                      <m:ctrlPr>
                        <w:rPr>
                          <w:rFonts w:ascii="Cambria Math" w:hAnsi="Cambria Math"/>
                          <w:i/>
                          <w:sz w:val="28"/>
                        </w:rPr>
                      </m:ctrlPr>
                    </m:sSubPr>
                    <m:e>
                      <m:r>
                        <w:rPr>
                          <w:rFonts w:ascii="Cambria Math" w:hAnsi="Cambria Math"/>
                          <w:sz w:val="28"/>
                        </w:rPr>
                        <m:t>U</m:t>
                      </m:r>
                    </m:e>
                    <m:sub>
                      <m:r>
                        <w:rPr>
                          <w:rFonts w:ascii="Cambria Math" w:hAnsi="Cambria Math"/>
                          <w:sz w:val="28"/>
                        </w:rPr>
                        <m:t>k , dotNREL</m:t>
                      </m:r>
                    </m:sub>
                  </m:sSub>
                  <m:r>
                    <w:rPr>
                      <w:rFonts w:ascii="Cambria Math" w:hAnsi="Cambria Math"/>
                      <w:sz w:val="28"/>
                    </w:rPr>
                    <m:t>*C</m:t>
                  </m:r>
                </m:e>
              </m:d>
            </m:num>
            <m:den>
              <m:r>
                <w:rPr>
                  <w:rFonts w:ascii="Cambria Math" w:hAnsi="Cambria Math"/>
                  <w:sz w:val="28"/>
                </w:rPr>
                <m:t>M</m:t>
              </m:r>
            </m:den>
          </m:f>
        </m:oMath>
      </m:oMathPara>
    </w:p>
    <w:p w14:paraId="0DFEDF8B" w14:textId="77777777" w:rsidR="00BF62CF" w:rsidRPr="000C475F" w:rsidRDefault="00BF62CF" w:rsidP="00AB1CA8">
      <w:pPr>
        <w:ind w:left="360"/>
        <w:rPr>
          <w:rFonts w:ascii="Times New Roman" w:hAnsi="Times New Roman"/>
        </w:rPr>
      </w:pPr>
    </w:p>
    <w:p w14:paraId="05D29863" w14:textId="77777777" w:rsidR="00AB1CA8" w:rsidRDefault="00F567F8" w:rsidP="00AB1CA8">
      <w:pPr>
        <w:ind w:left="360" w:firstLine="360"/>
        <w:rPr>
          <w:rFonts w:ascii="Times New Roman" w:hAnsi="Times New Roman"/>
        </w:rPr>
      </w:pPr>
      <w:r>
        <w:rPr>
          <w:rFonts w:ascii="Times New Roman" w:hAnsi="Times New Roman"/>
        </w:rPr>
        <w:t xml:space="preserve"> </w:t>
      </w:r>
    </w:p>
    <w:p w14:paraId="7B2CCCFA" w14:textId="77777777" w:rsidR="00AB1CA8" w:rsidRPr="00EA3A81" w:rsidRDefault="00AB1CA8" w:rsidP="00AB1CA8">
      <w:pPr>
        <w:ind w:left="360"/>
        <w:rPr>
          <w:rFonts w:ascii="Times New Roman" w:hAnsi="Times New Roman"/>
          <w:sz w:val="24"/>
        </w:rPr>
      </w:pPr>
      <w:r w:rsidRPr="00EA3A81">
        <w:rPr>
          <w:rFonts w:ascii="Times New Roman" w:hAnsi="Times New Roman"/>
          <w:sz w:val="24"/>
        </w:rPr>
        <w:t>Code and SEU Average Baseline Water consumption</w:t>
      </w:r>
      <w:r w:rsidR="00B72D06" w:rsidRPr="00EA3A81">
        <w:rPr>
          <w:rFonts w:ascii="Times New Roman" w:hAnsi="Times New Roman"/>
          <w:sz w:val="24"/>
        </w:rPr>
        <w:t xml:space="preserve"> for multi and single family</w:t>
      </w:r>
      <w:r w:rsidR="0092355B" w:rsidRPr="00EA3A81">
        <w:rPr>
          <w:rFonts w:ascii="Times New Roman" w:hAnsi="Times New Roman"/>
          <w:sz w:val="24"/>
        </w:rPr>
        <w:t xml:space="preserve"> were found through the following expressions</w:t>
      </w:r>
      <w:r w:rsidR="00B72D06" w:rsidRPr="00EA3A81">
        <w:rPr>
          <w:rFonts w:ascii="Times New Roman" w:hAnsi="Times New Roman"/>
          <w:sz w:val="24"/>
        </w:rPr>
        <w:t xml:space="preserve">. </w:t>
      </w:r>
    </w:p>
    <w:p w14:paraId="00C089D0" w14:textId="77777777" w:rsidR="00B72D06" w:rsidRDefault="00B72D06" w:rsidP="00AB1CA8">
      <w:pPr>
        <w:ind w:left="360"/>
        <w:rPr>
          <w:rFonts w:ascii="Times New Roman" w:hAnsi="Times New Roman"/>
        </w:rPr>
      </w:pPr>
    </w:p>
    <w:p w14:paraId="75738EC1" w14:textId="77777777" w:rsidR="00B72D06" w:rsidRPr="00523B2B" w:rsidRDefault="00672003" w:rsidP="00B72D06">
      <w:pPr>
        <w:ind w:firstLine="360"/>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W</m:t>
              </m:r>
            </m:e>
            <m:sub>
              <m:r>
                <w:rPr>
                  <w:rFonts w:ascii="Cambria Math" w:hAnsi="Cambria Math"/>
                  <w:sz w:val="28"/>
                </w:rPr>
                <m:t>j(baseline Code,   base Avg)</m:t>
              </m:r>
            </m:sub>
          </m:sSub>
          <m:r>
            <w:rPr>
              <w:rFonts w:ascii="Cambria Math" w:hAnsi="Cambria Math"/>
              <w:sz w:val="28"/>
            </w:rPr>
            <m:t xml:space="preserve">= </m:t>
          </m:r>
          <m:f>
            <m:fPr>
              <m:ctrlPr>
                <w:rPr>
                  <w:rFonts w:ascii="Cambria Math" w:hAnsi="Cambria Math"/>
                  <w:i/>
                  <w:sz w:val="28"/>
                </w:rPr>
              </m:ctrlPr>
            </m:fPr>
            <m:num>
              <m:d>
                <m:dPr>
                  <m:begChr m:val="["/>
                  <m:endChr m:val="]"/>
                  <m:ctrlPr>
                    <w:rPr>
                      <w:rFonts w:ascii="Cambria Math" w:hAnsi="Cambria Math"/>
                      <w:i/>
                      <w:sz w:val="28"/>
                    </w:rPr>
                  </m:ctrlPr>
                </m:dPr>
                <m:e>
                  <m:sSub>
                    <m:sSubPr>
                      <m:ctrlPr>
                        <w:rPr>
                          <w:rFonts w:ascii="Cambria Math" w:hAnsi="Cambria Math"/>
                          <w:i/>
                          <w:sz w:val="28"/>
                        </w:rPr>
                      </m:ctrlPr>
                    </m:sSubPr>
                    <m:e>
                      <m:r>
                        <w:rPr>
                          <w:rFonts w:ascii="Cambria Math" w:hAnsi="Cambria Math"/>
                          <w:sz w:val="28"/>
                        </w:rPr>
                        <m:t>V</m:t>
                      </m:r>
                    </m:e>
                    <m:sub>
                      <m:r>
                        <w:rPr>
                          <w:rFonts w:ascii="Cambria Math" w:hAnsi="Cambria Math"/>
                          <w:sz w:val="28"/>
                        </w:rPr>
                        <m:t>j(base Code,   base Avg)</m:t>
                      </m:r>
                    </m:sub>
                  </m:sSub>
                  <m:r>
                    <w:rPr>
                      <w:rFonts w:ascii="Cambria Math" w:hAnsi="Cambria Math"/>
                      <w:sz w:val="28"/>
                    </w:rPr>
                    <m:t>*t*N*F*C</m:t>
                  </m:r>
                </m:e>
              </m:d>
            </m:num>
            <m:den>
              <m:r>
                <w:rPr>
                  <w:rFonts w:ascii="Cambria Math" w:hAnsi="Cambria Math"/>
                  <w:sz w:val="28"/>
                </w:rPr>
                <m:t>M</m:t>
              </m:r>
            </m:den>
          </m:f>
        </m:oMath>
      </m:oMathPara>
    </w:p>
    <w:p w14:paraId="743D1E30" w14:textId="77777777" w:rsidR="00B72D06" w:rsidRDefault="00B72D06" w:rsidP="00AB1CA8">
      <w:pPr>
        <w:ind w:left="360"/>
        <w:rPr>
          <w:rFonts w:ascii="Times New Roman" w:hAnsi="Times New Roman"/>
        </w:rPr>
      </w:pPr>
    </w:p>
    <w:p w14:paraId="67BC1790" w14:textId="77777777" w:rsidR="00BF62CF" w:rsidRPr="006B07A8" w:rsidRDefault="00BF62CF" w:rsidP="00AB1CA8">
      <w:pPr>
        <w:ind w:left="360"/>
        <w:rPr>
          <w:rFonts w:ascii="Times New Roman" w:hAnsi="Times New Roman"/>
        </w:rPr>
      </w:pPr>
    </w:p>
    <w:p w14:paraId="35E0E088" w14:textId="77777777" w:rsidR="00BF62CF" w:rsidRDefault="00BF62CF" w:rsidP="00AB1CA8">
      <w:pPr>
        <w:tabs>
          <w:tab w:val="left" w:pos="1800"/>
        </w:tabs>
        <w:ind w:firstLine="720"/>
        <w:rPr>
          <w:rFonts w:ascii="Times New Roman" w:hAnsi="Times New Roman"/>
        </w:rPr>
      </w:pPr>
    </w:p>
    <w:p w14:paraId="0F12867E" w14:textId="77777777" w:rsidR="00B224A2" w:rsidRDefault="00B224A2" w:rsidP="00B224A2">
      <w:pPr>
        <w:pStyle w:val="Caption"/>
        <w:keepNext/>
      </w:pPr>
      <w:bookmarkStart w:id="49" w:name="_Toc442688318"/>
      <w:r>
        <w:t xml:space="preserve">Table </w:t>
      </w:r>
      <w:fldSimple w:instr=" SEQ Table \* ROMAN ">
        <w:r w:rsidR="00B33C5B">
          <w:rPr>
            <w:noProof/>
          </w:rPr>
          <w:t>VIII</w:t>
        </w:r>
      </w:fldSimple>
      <w:r>
        <w:t>: Normalization Factors</w:t>
      </w:r>
      <w:bookmarkEnd w:id="49"/>
    </w:p>
    <w:tbl>
      <w:tblPr>
        <w:tblStyle w:val="TableContemporary"/>
        <w:tblpPr w:leftFromText="180" w:rightFromText="180" w:vertAnchor="text" w:horzAnchor="margin" w:tblpXSpec="center" w:tblpY="9"/>
        <w:tblW w:w="2312" w:type="pct"/>
        <w:tblLook w:val="01E0" w:firstRow="1" w:lastRow="1" w:firstColumn="1" w:lastColumn="1" w:noHBand="0" w:noVBand="0"/>
      </w:tblPr>
      <w:tblGrid>
        <w:gridCol w:w="2160"/>
        <w:gridCol w:w="2268"/>
      </w:tblGrid>
      <w:tr w:rsidR="007C61CA" w:rsidRPr="00FE0BE4" w14:paraId="022DB3AB" w14:textId="77777777" w:rsidTr="007C61CA">
        <w:trPr>
          <w:cnfStyle w:val="100000000000" w:firstRow="1" w:lastRow="0" w:firstColumn="0" w:lastColumn="0" w:oddVBand="0" w:evenVBand="0" w:oddHBand="0" w:evenHBand="0" w:firstRowFirstColumn="0" w:firstRowLastColumn="0" w:lastRowFirstColumn="0" w:lastRowLastColumn="0"/>
          <w:trHeight w:hRule="exact" w:val="288"/>
        </w:trPr>
        <w:tc>
          <w:tcPr>
            <w:tcW w:w="2439" w:type="pct"/>
          </w:tcPr>
          <w:p w14:paraId="54BE5562" w14:textId="77777777" w:rsidR="007C61CA" w:rsidRPr="00FE0BE4" w:rsidRDefault="007C61CA" w:rsidP="0062286D">
            <w:pPr>
              <w:jc w:val="center"/>
              <w:rPr>
                <w:rFonts w:cs="Arial"/>
              </w:rPr>
            </w:pPr>
            <w:r w:rsidRPr="00FE0BE4">
              <w:rPr>
                <w:rFonts w:cs="Arial"/>
              </w:rPr>
              <w:t>Single-Family</w:t>
            </w:r>
          </w:p>
        </w:tc>
        <w:tc>
          <w:tcPr>
            <w:tcW w:w="2561" w:type="pct"/>
          </w:tcPr>
          <w:p w14:paraId="24DE60A1" w14:textId="77777777" w:rsidR="007C61CA" w:rsidRPr="00FE0BE4" w:rsidRDefault="007C61CA" w:rsidP="0062286D">
            <w:pPr>
              <w:jc w:val="center"/>
              <w:rPr>
                <w:rFonts w:cs="Arial"/>
              </w:rPr>
            </w:pPr>
            <w:r w:rsidRPr="00FE0BE4">
              <w:rPr>
                <w:rFonts w:cs="Arial"/>
              </w:rPr>
              <w:t>Multi-Family</w:t>
            </w:r>
          </w:p>
        </w:tc>
      </w:tr>
      <w:tr w:rsidR="007C61CA" w:rsidRPr="00C040CF" w14:paraId="710E8D9D" w14:textId="77777777" w:rsidTr="007C61CA">
        <w:trPr>
          <w:cnfStyle w:val="000000100000" w:firstRow="0" w:lastRow="0" w:firstColumn="0" w:lastColumn="0" w:oddVBand="0" w:evenVBand="0" w:oddHBand="1" w:evenHBand="0" w:firstRowFirstColumn="0" w:firstRowLastColumn="0" w:lastRowFirstColumn="0" w:lastRowLastColumn="0"/>
          <w:trHeight w:hRule="exact" w:val="288"/>
        </w:trPr>
        <w:tc>
          <w:tcPr>
            <w:tcW w:w="2439" w:type="pct"/>
          </w:tcPr>
          <w:p w14:paraId="2E525CEC" w14:textId="77777777" w:rsidR="007C61CA" w:rsidRPr="00C040CF" w:rsidRDefault="007C61CA" w:rsidP="0062286D">
            <w:pPr>
              <w:jc w:val="center"/>
              <w:rPr>
                <w:rFonts w:cs="Arial"/>
              </w:rPr>
            </w:pPr>
            <w:r>
              <w:rPr>
                <w:rFonts w:cs="Arial"/>
              </w:rPr>
              <w:t>0.6700</w:t>
            </w:r>
          </w:p>
        </w:tc>
        <w:tc>
          <w:tcPr>
            <w:tcW w:w="2561" w:type="pct"/>
          </w:tcPr>
          <w:p w14:paraId="28C38D40" w14:textId="77777777" w:rsidR="007C61CA" w:rsidRPr="00C040CF" w:rsidRDefault="007C61CA" w:rsidP="0062286D">
            <w:pPr>
              <w:jc w:val="center"/>
              <w:rPr>
                <w:rFonts w:cs="Arial"/>
              </w:rPr>
            </w:pPr>
            <w:r>
              <w:rPr>
                <w:rFonts w:cs="Arial"/>
              </w:rPr>
              <w:t>0.7016</w:t>
            </w:r>
          </w:p>
        </w:tc>
      </w:tr>
    </w:tbl>
    <w:p w14:paraId="565BB72C" w14:textId="77777777" w:rsidR="006B07A8" w:rsidRDefault="006B07A8" w:rsidP="000C475F">
      <w:pPr>
        <w:ind w:firstLine="360"/>
        <w:rPr>
          <w:rFonts w:ascii="Times New Roman" w:hAnsi="Times New Roman"/>
        </w:rPr>
      </w:pPr>
    </w:p>
    <w:p w14:paraId="178EE5A2" w14:textId="77777777" w:rsidR="007C61CA" w:rsidRDefault="007C61CA" w:rsidP="00AB1CA8">
      <w:pPr>
        <w:ind w:left="720" w:hanging="720"/>
        <w:rPr>
          <w:rFonts w:ascii="Times New Roman" w:hAnsi="Times New Roman"/>
          <w:sz w:val="24"/>
        </w:rPr>
      </w:pPr>
    </w:p>
    <w:p w14:paraId="600C38BD" w14:textId="77777777" w:rsidR="007C61CA" w:rsidRDefault="007C61CA" w:rsidP="00AB1CA8">
      <w:pPr>
        <w:ind w:left="720" w:hanging="720"/>
        <w:rPr>
          <w:rFonts w:ascii="Times New Roman" w:hAnsi="Times New Roman"/>
          <w:sz w:val="24"/>
        </w:rPr>
      </w:pPr>
    </w:p>
    <w:p w14:paraId="4FE9900A" w14:textId="77777777" w:rsidR="007C61CA" w:rsidRDefault="007C61CA" w:rsidP="00AB1CA8">
      <w:pPr>
        <w:ind w:left="720" w:hanging="720"/>
        <w:rPr>
          <w:rFonts w:ascii="Times New Roman" w:hAnsi="Times New Roman"/>
          <w:sz w:val="24"/>
        </w:rPr>
      </w:pPr>
    </w:p>
    <w:p w14:paraId="4E47A041" w14:textId="77777777" w:rsidR="006B07A8" w:rsidRPr="0092355B" w:rsidRDefault="00AB1CA8" w:rsidP="00AB1CA8">
      <w:pPr>
        <w:ind w:left="720" w:hanging="720"/>
        <w:rPr>
          <w:rFonts w:ascii="Times New Roman" w:hAnsi="Times New Roman"/>
          <w:sz w:val="24"/>
        </w:rPr>
      </w:pPr>
      <w:r w:rsidRPr="0092355B">
        <w:rPr>
          <w:rFonts w:ascii="Times New Roman" w:hAnsi="Times New Roman"/>
          <w:sz w:val="24"/>
        </w:rPr>
        <w:t>Calculations:</w:t>
      </w:r>
      <w:r w:rsidRPr="0092355B">
        <w:rPr>
          <w:rFonts w:ascii="Times New Roman" w:hAnsi="Times New Roman"/>
          <w:sz w:val="24"/>
        </w:rPr>
        <w:tab/>
      </w:r>
    </w:p>
    <w:p w14:paraId="2CDBC88A" w14:textId="77777777" w:rsidR="00AB1CA8" w:rsidRPr="0092355B" w:rsidRDefault="00AB1CA8" w:rsidP="00AB1CA8">
      <w:pPr>
        <w:ind w:left="720" w:hanging="720"/>
        <w:rPr>
          <w:rFonts w:ascii="Times New Roman" w:hAnsi="Times New Roman"/>
          <w:sz w:val="24"/>
        </w:rPr>
      </w:pPr>
    </w:p>
    <w:p w14:paraId="06A91154" w14:textId="77777777" w:rsidR="00AB1CA8" w:rsidRPr="0092355B" w:rsidRDefault="00AB1CA8" w:rsidP="00AB1CA8">
      <w:pPr>
        <w:ind w:left="720" w:hanging="720"/>
        <w:rPr>
          <w:rFonts w:ascii="Times New Roman" w:hAnsi="Times New Roman"/>
          <w:sz w:val="24"/>
        </w:rPr>
      </w:pPr>
      <w:r w:rsidRPr="0092355B">
        <w:rPr>
          <w:rFonts w:ascii="Times New Roman" w:hAnsi="Times New Roman"/>
          <w:sz w:val="24"/>
        </w:rPr>
        <w:tab/>
        <w:t>NEW and ROB Normalization Factor:</w:t>
      </w:r>
    </w:p>
    <w:p w14:paraId="1F0A8A07" w14:textId="77777777" w:rsidR="00BF62CF" w:rsidRPr="00BF62CF" w:rsidRDefault="00BF62CF" w:rsidP="00AB1CA8">
      <w:pPr>
        <w:ind w:left="720" w:hanging="720"/>
        <w:rPr>
          <w:rFonts w:ascii="Times New Roman" w:hAnsi="Times New Roman"/>
        </w:rPr>
      </w:pPr>
    </w:p>
    <w:p w14:paraId="725DDF18" w14:textId="77777777" w:rsidR="00AB1CA8" w:rsidRDefault="00AB1CA8" w:rsidP="00AB1CA8">
      <w:pPr>
        <w:ind w:left="720" w:hanging="720"/>
        <w:rPr>
          <w:rFonts w:ascii="Times New Roman" w:hAnsi="Times New Roman"/>
          <w:vertAlign w:val="subscript"/>
        </w:rPr>
      </w:pPr>
      <w:r w:rsidRPr="00BF62CF">
        <w:rPr>
          <w:rFonts w:ascii="Times New Roman" w:hAnsi="Times New Roman"/>
        </w:rPr>
        <w:tab/>
      </w:r>
      <w:r w:rsidRPr="00BF62CF">
        <w:rPr>
          <w:rFonts w:ascii="Times New Roman" w:hAnsi="Times New Roman"/>
        </w:rPr>
        <w:tab/>
      </w:r>
      <w:r w:rsidRPr="0092355B">
        <w:rPr>
          <w:rFonts w:ascii="Times New Roman" w:hAnsi="Times New Roman"/>
          <w:sz w:val="24"/>
        </w:rPr>
        <w:t>Single</w:t>
      </w:r>
      <w:r w:rsidR="002B4D20" w:rsidRPr="0092355B">
        <w:rPr>
          <w:rFonts w:ascii="Times New Roman" w:hAnsi="Times New Roman"/>
          <w:sz w:val="24"/>
        </w:rPr>
        <w:t xml:space="preserve"> and Multi</w:t>
      </w:r>
      <w:r w:rsidRPr="0092355B">
        <w:rPr>
          <w:rFonts w:ascii="Times New Roman" w:hAnsi="Times New Roman"/>
          <w:sz w:val="24"/>
        </w:rPr>
        <w:t>-Family:</w:t>
      </w:r>
      <w:r w:rsidR="002B4D20" w:rsidRPr="0092355B">
        <w:rPr>
          <w:rFonts w:ascii="Times New Roman" w:hAnsi="Times New Roman"/>
          <w:sz w:val="24"/>
        </w:rPr>
        <w:t xml:space="preserve"> </w:t>
      </w:r>
      <m:oMath>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normalized(SF,MF)</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baseline NREL (SF, MF)</m:t>
                </m:r>
              </m:sub>
            </m:sSub>
          </m:num>
          <m:den>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baseline code</m:t>
                </m:r>
              </m:sub>
            </m:sSub>
          </m:den>
        </m:f>
      </m:oMath>
      <w:r w:rsidRPr="00BF62CF">
        <w:rPr>
          <w:rFonts w:ascii="Times New Roman" w:hAnsi="Times New Roman"/>
        </w:rPr>
        <w:tab/>
      </w:r>
    </w:p>
    <w:p w14:paraId="6B7BA3D3" w14:textId="77777777" w:rsidR="006B07A8" w:rsidRPr="00BF62CF" w:rsidRDefault="0062286D" w:rsidP="0062286D">
      <w:pPr>
        <w:rPr>
          <w:rFonts w:ascii="Times New Roman" w:hAnsi="Times New Roman"/>
        </w:rPr>
      </w:pPr>
      <w:r w:rsidRPr="00BF62CF">
        <w:rPr>
          <w:rFonts w:ascii="Times New Roman" w:hAnsi="Times New Roman"/>
          <w:vertAlign w:val="subscript"/>
        </w:rPr>
        <w:tab/>
      </w:r>
    </w:p>
    <w:p w14:paraId="0148D137" w14:textId="77777777" w:rsidR="00AB1CA8" w:rsidRPr="0092355B" w:rsidRDefault="009F224C" w:rsidP="0062286D">
      <w:pPr>
        <w:ind w:left="360" w:firstLine="360"/>
        <w:rPr>
          <w:rFonts w:ascii="Times New Roman" w:hAnsi="Times New Roman"/>
          <w:sz w:val="24"/>
        </w:rPr>
      </w:pPr>
      <w:r>
        <w:rPr>
          <w:rFonts w:ascii="Times New Roman" w:hAnsi="Times New Roman"/>
          <w:sz w:val="24"/>
        </w:rPr>
        <w:t>ER</w:t>
      </w:r>
      <w:r w:rsidR="0062286D" w:rsidRPr="0092355B">
        <w:rPr>
          <w:rFonts w:ascii="Times New Roman" w:hAnsi="Times New Roman"/>
          <w:sz w:val="24"/>
        </w:rPr>
        <w:t xml:space="preserve"> Normalization Factor:</w:t>
      </w:r>
    </w:p>
    <w:p w14:paraId="618ECC52" w14:textId="77777777" w:rsidR="00BF62CF" w:rsidRPr="0092355B" w:rsidRDefault="001C0D36" w:rsidP="0062286D">
      <w:pPr>
        <w:ind w:left="360" w:firstLine="360"/>
        <w:rPr>
          <w:rFonts w:ascii="Times New Roman" w:hAnsi="Times New Roman"/>
          <w:sz w:val="24"/>
        </w:rPr>
      </w:pPr>
      <w:r>
        <w:rPr>
          <w:rFonts w:ascii="Times New Roman" w:hAnsi="Times New Roman"/>
          <w:sz w:val="24"/>
        </w:rPr>
        <w:t>45</w:t>
      </w:r>
    </w:p>
    <w:p w14:paraId="3E415F79" w14:textId="77777777" w:rsidR="0062286D" w:rsidRDefault="0062286D" w:rsidP="0062286D">
      <w:pPr>
        <w:ind w:left="720" w:hanging="720"/>
        <w:rPr>
          <w:rFonts w:ascii="Times New Roman" w:hAnsi="Times New Roman"/>
          <w:vertAlign w:val="subscript"/>
        </w:rPr>
      </w:pPr>
      <w:r w:rsidRPr="00BF62CF">
        <w:rPr>
          <w:rFonts w:ascii="Times New Roman" w:hAnsi="Times New Roman"/>
        </w:rPr>
        <w:tab/>
      </w:r>
      <w:r w:rsidRPr="00BF62CF">
        <w:rPr>
          <w:rFonts w:ascii="Times New Roman" w:hAnsi="Times New Roman"/>
        </w:rPr>
        <w:tab/>
      </w:r>
      <w:r w:rsidRPr="0092355B">
        <w:rPr>
          <w:rFonts w:ascii="Times New Roman" w:hAnsi="Times New Roman"/>
          <w:sz w:val="24"/>
        </w:rPr>
        <w:t>Single</w:t>
      </w:r>
      <w:r w:rsidR="002B4D20" w:rsidRPr="0092355B">
        <w:rPr>
          <w:rFonts w:ascii="Times New Roman" w:hAnsi="Times New Roman"/>
          <w:sz w:val="24"/>
        </w:rPr>
        <w:t xml:space="preserve"> and Multi</w:t>
      </w:r>
      <w:r w:rsidRPr="0092355B">
        <w:rPr>
          <w:rFonts w:ascii="Times New Roman" w:hAnsi="Times New Roman"/>
          <w:sz w:val="24"/>
        </w:rPr>
        <w:t>-Family:</w:t>
      </w:r>
      <w:r w:rsidR="002B4D20" w:rsidRPr="0092355B">
        <w:rPr>
          <w:rFonts w:ascii="Times New Roman" w:hAnsi="Times New Roman"/>
          <w:sz w:val="24"/>
        </w:rPr>
        <w:t xml:space="preserve"> </w:t>
      </w:r>
      <m:oMath>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normalized(SF,MF)</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baseline NREL (SF, MF)</m:t>
                </m:r>
              </m:sub>
            </m:sSub>
          </m:num>
          <m:den>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baseline Avg</m:t>
                </m:r>
              </m:sub>
            </m:sSub>
          </m:den>
        </m:f>
      </m:oMath>
      <w:r w:rsidRPr="00BF62CF">
        <w:rPr>
          <w:rFonts w:ascii="Times New Roman" w:hAnsi="Times New Roman"/>
        </w:rPr>
        <w:tab/>
      </w:r>
    </w:p>
    <w:p w14:paraId="14280C85" w14:textId="77777777" w:rsidR="0062286D" w:rsidRDefault="0062286D" w:rsidP="0062286D">
      <w:pPr>
        <w:ind w:left="360" w:firstLine="360"/>
        <w:rPr>
          <w:rFonts w:ascii="Times New Roman" w:hAnsi="Times New Roman"/>
        </w:rPr>
      </w:pPr>
    </w:p>
    <w:p w14:paraId="5F750A87" w14:textId="77777777" w:rsidR="007F6E16" w:rsidRDefault="007F6E16" w:rsidP="007F6E16">
      <w:pPr>
        <w:pStyle w:val="Caption"/>
        <w:keepNext/>
      </w:pPr>
      <w:bookmarkStart w:id="50" w:name="_Toc442688319"/>
      <w:r>
        <w:t xml:space="preserve">Table </w:t>
      </w:r>
      <w:fldSimple w:instr=" SEQ Table \* ROMAN ">
        <w:r w:rsidR="00B33C5B">
          <w:rPr>
            <w:noProof/>
          </w:rPr>
          <w:t>IX</w:t>
        </w:r>
      </w:fldSimple>
      <w:r>
        <w:t xml:space="preserve">: Annual Water Consumption Per Shower: </w:t>
      </w:r>
      <w:bookmarkEnd w:id="50"/>
      <w:r w:rsidR="00D61FF1">
        <w:t>(NEW, ROB, ER)</w:t>
      </w:r>
    </w:p>
    <w:tbl>
      <w:tblPr>
        <w:tblStyle w:val="TableContemporary"/>
        <w:tblpPr w:leftFromText="180" w:rightFromText="180" w:vertAnchor="text" w:horzAnchor="margin" w:tblpY="129"/>
        <w:tblW w:w="5000" w:type="pct"/>
        <w:tblLook w:val="01E0" w:firstRow="1" w:lastRow="1" w:firstColumn="1" w:lastColumn="1" w:noHBand="0" w:noVBand="0"/>
      </w:tblPr>
      <w:tblGrid>
        <w:gridCol w:w="5148"/>
        <w:gridCol w:w="2160"/>
        <w:gridCol w:w="2268"/>
      </w:tblGrid>
      <w:tr w:rsidR="007F6E16" w:rsidRPr="007F0CAD" w14:paraId="2EA33329" w14:textId="77777777" w:rsidTr="007F6E16">
        <w:trPr>
          <w:cnfStyle w:val="100000000000" w:firstRow="1" w:lastRow="0" w:firstColumn="0" w:lastColumn="0" w:oddVBand="0" w:evenVBand="0" w:oddHBand="0" w:evenHBand="0" w:firstRowFirstColumn="0" w:firstRowLastColumn="0" w:lastRowFirstColumn="0" w:lastRowLastColumn="0"/>
          <w:trHeight w:hRule="exact" w:val="288"/>
        </w:trPr>
        <w:tc>
          <w:tcPr>
            <w:tcW w:w="2688" w:type="pct"/>
          </w:tcPr>
          <w:p w14:paraId="2821D06F" w14:textId="77777777" w:rsidR="007F6E16" w:rsidRPr="00C040CF" w:rsidRDefault="007F6E16" w:rsidP="007F6E16">
            <w:pPr>
              <w:jc w:val="both"/>
              <w:rPr>
                <w:rFonts w:cs="Arial"/>
              </w:rPr>
            </w:pPr>
            <w:r>
              <w:rPr>
                <w:rFonts w:cs="Arial"/>
              </w:rPr>
              <w:t>Showerhead</w:t>
            </w:r>
          </w:p>
        </w:tc>
        <w:tc>
          <w:tcPr>
            <w:tcW w:w="1128" w:type="pct"/>
          </w:tcPr>
          <w:p w14:paraId="344601AD" w14:textId="77777777" w:rsidR="007F6E16" w:rsidRPr="00FE0BE4" w:rsidRDefault="007F6E16" w:rsidP="007F6E16">
            <w:pPr>
              <w:jc w:val="center"/>
              <w:rPr>
                <w:rFonts w:cs="Arial"/>
              </w:rPr>
            </w:pPr>
            <w:r w:rsidRPr="00FE0BE4">
              <w:rPr>
                <w:rFonts w:cs="Arial"/>
              </w:rPr>
              <w:t>Single-Family</w:t>
            </w:r>
          </w:p>
        </w:tc>
        <w:tc>
          <w:tcPr>
            <w:tcW w:w="1184" w:type="pct"/>
          </w:tcPr>
          <w:p w14:paraId="7CBB0B08" w14:textId="77777777" w:rsidR="007F6E16" w:rsidRPr="00FE0BE4" w:rsidRDefault="007F6E16" w:rsidP="007F6E16">
            <w:pPr>
              <w:jc w:val="center"/>
              <w:rPr>
                <w:rFonts w:cs="Arial"/>
              </w:rPr>
            </w:pPr>
            <w:r w:rsidRPr="00FE0BE4">
              <w:rPr>
                <w:rFonts w:cs="Arial"/>
              </w:rPr>
              <w:t>Multi-Family</w:t>
            </w:r>
          </w:p>
        </w:tc>
      </w:tr>
      <w:tr w:rsidR="007F6E16" w:rsidRPr="00D50E14" w14:paraId="2E5192ED" w14:textId="77777777" w:rsidTr="007F6E16">
        <w:trPr>
          <w:cnfStyle w:val="000000100000" w:firstRow="0" w:lastRow="0" w:firstColumn="0" w:lastColumn="0" w:oddVBand="0" w:evenVBand="0" w:oddHBand="1" w:evenHBand="0" w:firstRowFirstColumn="0" w:firstRowLastColumn="0" w:lastRowFirstColumn="0" w:lastRowLastColumn="0"/>
          <w:trHeight w:hRule="exact" w:val="288"/>
        </w:trPr>
        <w:tc>
          <w:tcPr>
            <w:tcW w:w="2688" w:type="pct"/>
          </w:tcPr>
          <w:p w14:paraId="45EE6C1C" w14:textId="77777777" w:rsidR="007F6E16" w:rsidRDefault="007F6E16" w:rsidP="007F6E16">
            <w:pPr>
              <w:jc w:val="both"/>
              <w:rPr>
                <w:rFonts w:cs="Arial"/>
              </w:rPr>
            </w:pPr>
            <w:r>
              <w:rPr>
                <w:rFonts w:cs="Arial"/>
              </w:rPr>
              <w:t>1.0 GPM Showerhead</w:t>
            </w:r>
          </w:p>
        </w:tc>
        <w:tc>
          <w:tcPr>
            <w:tcW w:w="1128" w:type="pct"/>
          </w:tcPr>
          <w:p w14:paraId="66B63B32" w14:textId="77777777" w:rsidR="007F6E16" w:rsidRDefault="005F26E7" w:rsidP="007F6E16">
            <w:pPr>
              <w:jc w:val="center"/>
              <w:rPr>
                <w:rFonts w:cs="Arial"/>
              </w:rPr>
            </w:pPr>
            <w:r>
              <w:rPr>
                <w:rFonts w:cs="Arial"/>
              </w:rPr>
              <w:t>2</w:t>
            </w:r>
            <w:r w:rsidR="00D61FF1">
              <w:rPr>
                <w:rFonts w:cs="Arial"/>
              </w:rPr>
              <w:t>261</w:t>
            </w:r>
          </w:p>
        </w:tc>
        <w:tc>
          <w:tcPr>
            <w:tcW w:w="1184" w:type="pct"/>
          </w:tcPr>
          <w:p w14:paraId="7809E2E0" w14:textId="77777777" w:rsidR="007F6E16" w:rsidRDefault="00D61FF1" w:rsidP="007F6E16">
            <w:pPr>
              <w:jc w:val="center"/>
              <w:rPr>
                <w:rFonts w:cs="Arial"/>
              </w:rPr>
            </w:pPr>
            <w:r>
              <w:rPr>
                <w:rFonts w:cs="Arial"/>
              </w:rPr>
              <w:t>2524</w:t>
            </w:r>
          </w:p>
        </w:tc>
      </w:tr>
      <w:tr w:rsidR="007F6E16" w:rsidRPr="00D50E14" w14:paraId="6B6DC688" w14:textId="77777777" w:rsidTr="007F6E16">
        <w:trPr>
          <w:cnfStyle w:val="000000010000" w:firstRow="0" w:lastRow="0" w:firstColumn="0" w:lastColumn="0" w:oddVBand="0" w:evenVBand="0" w:oddHBand="0" w:evenHBand="1" w:firstRowFirstColumn="0" w:firstRowLastColumn="0" w:lastRowFirstColumn="0" w:lastRowLastColumn="0"/>
          <w:trHeight w:hRule="exact" w:val="288"/>
        </w:trPr>
        <w:tc>
          <w:tcPr>
            <w:tcW w:w="2688" w:type="pct"/>
          </w:tcPr>
          <w:p w14:paraId="0A7E6924" w14:textId="77777777" w:rsidR="007F6E16" w:rsidRDefault="007F6E16" w:rsidP="007F6E16">
            <w:pPr>
              <w:jc w:val="both"/>
              <w:rPr>
                <w:rFonts w:cs="Arial"/>
              </w:rPr>
            </w:pPr>
            <w:r>
              <w:rPr>
                <w:rFonts w:cs="Arial"/>
              </w:rPr>
              <w:t>1.25 GPM Showerhead</w:t>
            </w:r>
          </w:p>
        </w:tc>
        <w:tc>
          <w:tcPr>
            <w:tcW w:w="1128" w:type="pct"/>
          </w:tcPr>
          <w:p w14:paraId="2E9431CB" w14:textId="77777777" w:rsidR="007F6E16" w:rsidRDefault="005F26E7" w:rsidP="007F6E16">
            <w:pPr>
              <w:jc w:val="center"/>
              <w:rPr>
                <w:rFonts w:cs="Arial"/>
              </w:rPr>
            </w:pPr>
            <w:r>
              <w:rPr>
                <w:rFonts w:cs="Arial"/>
              </w:rPr>
              <w:t>2</w:t>
            </w:r>
            <w:r w:rsidR="00D61FF1">
              <w:rPr>
                <w:rFonts w:cs="Arial"/>
              </w:rPr>
              <w:t>826</w:t>
            </w:r>
          </w:p>
        </w:tc>
        <w:tc>
          <w:tcPr>
            <w:tcW w:w="1184" w:type="pct"/>
          </w:tcPr>
          <w:p w14:paraId="0646F691" w14:textId="77777777" w:rsidR="007F6E16" w:rsidRDefault="00D61FF1" w:rsidP="007F6E16">
            <w:pPr>
              <w:jc w:val="center"/>
              <w:rPr>
                <w:rFonts w:cs="Arial"/>
              </w:rPr>
            </w:pPr>
            <w:r>
              <w:rPr>
                <w:rFonts w:cs="Arial"/>
              </w:rPr>
              <w:t>3155</w:t>
            </w:r>
          </w:p>
        </w:tc>
      </w:tr>
      <w:tr w:rsidR="007F6E16" w:rsidRPr="00D50E14" w14:paraId="3FA5DCA0" w14:textId="77777777" w:rsidTr="007F6E16">
        <w:trPr>
          <w:cnfStyle w:val="000000100000" w:firstRow="0" w:lastRow="0" w:firstColumn="0" w:lastColumn="0" w:oddVBand="0" w:evenVBand="0" w:oddHBand="1" w:evenHBand="0" w:firstRowFirstColumn="0" w:firstRowLastColumn="0" w:lastRowFirstColumn="0" w:lastRowLastColumn="0"/>
          <w:trHeight w:hRule="exact" w:val="288"/>
        </w:trPr>
        <w:tc>
          <w:tcPr>
            <w:tcW w:w="2688" w:type="pct"/>
          </w:tcPr>
          <w:p w14:paraId="6D662F89" w14:textId="77777777" w:rsidR="007F6E16" w:rsidRPr="00C040CF" w:rsidRDefault="007F6E16" w:rsidP="007F6E16">
            <w:pPr>
              <w:jc w:val="both"/>
              <w:rPr>
                <w:rFonts w:cs="Arial"/>
              </w:rPr>
            </w:pPr>
            <w:r>
              <w:rPr>
                <w:rFonts w:cs="Arial"/>
              </w:rPr>
              <w:t xml:space="preserve">1.5 GPM Showerhead </w:t>
            </w:r>
          </w:p>
        </w:tc>
        <w:tc>
          <w:tcPr>
            <w:tcW w:w="1128" w:type="pct"/>
          </w:tcPr>
          <w:p w14:paraId="043A9CC6" w14:textId="77777777" w:rsidR="007F6E16" w:rsidRPr="00C040CF" w:rsidRDefault="00D61FF1" w:rsidP="007F6E16">
            <w:pPr>
              <w:jc w:val="center"/>
              <w:rPr>
                <w:rFonts w:cs="Arial"/>
              </w:rPr>
            </w:pPr>
            <w:r>
              <w:rPr>
                <w:rFonts w:cs="Arial"/>
              </w:rPr>
              <w:t>3391</w:t>
            </w:r>
          </w:p>
        </w:tc>
        <w:tc>
          <w:tcPr>
            <w:tcW w:w="1184" w:type="pct"/>
          </w:tcPr>
          <w:p w14:paraId="579D1119" w14:textId="77777777" w:rsidR="007F6E16" w:rsidRPr="00C040CF" w:rsidRDefault="00D61FF1" w:rsidP="007F6E16">
            <w:pPr>
              <w:jc w:val="center"/>
              <w:rPr>
                <w:rFonts w:cs="Arial"/>
              </w:rPr>
            </w:pPr>
            <w:r>
              <w:rPr>
                <w:rFonts w:cs="Arial"/>
              </w:rPr>
              <w:t>3786</w:t>
            </w:r>
          </w:p>
        </w:tc>
      </w:tr>
      <w:tr w:rsidR="007F6E16" w:rsidRPr="00D50E14" w14:paraId="752BC13F" w14:textId="77777777" w:rsidTr="007F6E16">
        <w:trPr>
          <w:cnfStyle w:val="000000010000" w:firstRow="0" w:lastRow="0" w:firstColumn="0" w:lastColumn="0" w:oddVBand="0" w:evenVBand="0" w:oddHBand="0" w:evenHBand="1" w:firstRowFirstColumn="0" w:firstRowLastColumn="0" w:lastRowFirstColumn="0" w:lastRowLastColumn="0"/>
          <w:trHeight w:hRule="exact" w:val="288"/>
        </w:trPr>
        <w:tc>
          <w:tcPr>
            <w:tcW w:w="2688" w:type="pct"/>
          </w:tcPr>
          <w:p w14:paraId="590DB938" w14:textId="77777777" w:rsidR="007F6E16" w:rsidRDefault="007F6E16" w:rsidP="007F6E16">
            <w:pPr>
              <w:jc w:val="both"/>
              <w:rPr>
                <w:rFonts w:cs="Arial"/>
              </w:rPr>
            </w:pPr>
            <w:r>
              <w:rPr>
                <w:rFonts w:cs="Arial"/>
              </w:rPr>
              <w:t>1.6 GPM Showerhead</w:t>
            </w:r>
          </w:p>
        </w:tc>
        <w:tc>
          <w:tcPr>
            <w:tcW w:w="1128" w:type="pct"/>
          </w:tcPr>
          <w:p w14:paraId="7E87840A" w14:textId="77777777" w:rsidR="007F6E16" w:rsidRDefault="00D61FF1" w:rsidP="007F6E16">
            <w:pPr>
              <w:jc w:val="center"/>
              <w:rPr>
                <w:rFonts w:cs="Arial"/>
              </w:rPr>
            </w:pPr>
            <w:r>
              <w:rPr>
                <w:rFonts w:cs="Arial"/>
              </w:rPr>
              <w:t>3617</w:t>
            </w:r>
          </w:p>
        </w:tc>
        <w:tc>
          <w:tcPr>
            <w:tcW w:w="1184" w:type="pct"/>
          </w:tcPr>
          <w:p w14:paraId="2FE166A6" w14:textId="77777777" w:rsidR="007F6E16" w:rsidRDefault="007F6E16" w:rsidP="007F6E16">
            <w:pPr>
              <w:jc w:val="center"/>
              <w:rPr>
                <w:rFonts w:cs="Arial"/>
              </w:rPr>
            </w:pPr>
            <w:r>
              <w:rPr>
                <w:rFonts w:cs="Arial"/>
              </w:rPr>
              <w:t>4</w:t>
            </w:r>
            <w:r w:rsidR="00D61FF1">
              <w:rPr>
                <w:rFonts w:cs="Arial"/>
              </w:rPr>
              <w:t>039</w:t>
            </w:r>
          </w:p>
        </w:tc>
      </w:tr>
      <w:tr w:rsidR="007F6E16" w:rsidRPr="00D50E14" w14:paraId="707905BC" w14:textId="77777777" w:rsidTr="007F6E16">
        <w:trPr>
          <w:cnfStyle w:val="000000100000" w:firstRow="0" w:lastRow="0" w:firstColumn="0" w:lastColumn="0" w:oddVBand="0" w:evenVBand="0" w:oddHBand="1" w:evenHBand="0" w:firstRowFirstColumn="0" w:firstRowLastColumn="0" w:lastRowFirstColumn="0" w:lastRowLastColumn="0"/>
          <w:trHeight w:hRule="exact" w:val="288"/>
        </w:trPr>
        <w:tc>
          <w:tcPr>
            <w:tcW w:w="2688" w:type="pct"/>
          </w:tcPr>
          <w:p w14:paraId="2AA19103" w14:textId="77777777" w:rsidR="007F6E16" w:rsidRDefault="007F6E16" w:rsidP="007F6E16">
            <w:pPr>
              <w:jc w:val="both"/>
              <w:rPr>
                <w:rFonts w:cs="Arial"/>
              </w:rPr>
            </w:pPr>
            <w:r>
              <w:rPr>
                <w:rFonts w:cs="Arial"/>
              </w:rPr>
              <w:t>1.7 GPM Showerhead</w:t>
            </w:r>
          </w:p>
        </w:tc>
        <w:tc>
          <w:tcPr>
            <w:tcW w:w="1128" w:type="pct"/>
          </w:tcPr>
          <w:p w14:paraId="1344F523" w14:textId="77777777" w:rsidR="007F6E16" w:rsidRDefault="00D61FF1" w:rsidP="007F6E16">
            <w:pPr>
              <w:jc w:val="center"/>
              <w:rPr>
                <w:rFonts w:cs="Arial"/>
              </w:rPr>
            </w:pPr>
            <w:r>
              <w:rPr>
                <w:rFonts w:cs="Arial"/>
              </w:rPr>
              <w:t>3843</w:t>
            </w:r>
          </w:p>
        </w:tc>
        <w:tc>
          <w:tcPr>
            <w:tcW w:w="1184" w:type="pct"/>
          </w:tcPr>
          <w:p w14:paraId="577CF969" w14:textId="77777777" w:rsidR="007F6E16" w:rsidRDefault="007F6E16" w:rsidP="007F6E16">
            <w:pPr>
              <w:jc w:val="center"/>
              <w:rPr>
                <w:rFonts w:cs="Arial"/>
              </w:rPr>
            </w:pPr>
            <w:r>
              <w:rPr>
                <w:rFonts w:cs="Arial"/>
              </w:rPr>
              <w:t>429</w:t>
            </w:r>
            <w:r w:rsidR="00D61FF1">
              <w:rPr>
                <w:rFonts w:cs="Arial"/>
              </w:rPr>
              <w:t>1</w:t>
            </w:r>
          </w:p>
        </w:tc>
      </w:tr>
      <w:tr w:rsidR="004631B5" w:rsidRPr="00D50E14" w14:paraId="5419A68C" w14:textId="77777777" w:rsidTr="007F6E16">
        <w:trPr>
          <w:cnfStyle w:val="000000010000" w:firstRow="0" w:lastRow="0" w:firstColumn="0" w:lastColumn="0" w:oddVBand="0" w:evenVBand="0" w:oddHBand="0" w:evenHBand="1" w:firstRowFirstColumn="0" w:firstRowLastColumn="0" w:lastRowFirstColumn="0" w:lastRowLastColumn="0"/>
          <w:trHeight w:hRule="exact" w:val="288"/>
        </w:trPr>
        <w:tc>
          <w:tcPr>
            <w:tcW w:w="2688" w:type="pct"/>
          </w:tcPr>
          <w:p w14:paraId="6DDE0045" w14:textId="77777777" w:rsidR="004631B5" w:rsidRDefault="004631B5" w:rsidP="007F6E16">
            <w:pPr>
              <w:jc w:val="both"/>
              <w:rPr>
                <w:rFonts w:cs="Arial"/>
              </w:rPr>
            </w:pPr>
            <w:r>
              <w:rPr>
                <w:rFonts w:cs="Arial"/>
              </w:rPr>
              <w:t>1.8 GPM Showerhead</w:t>
            </w:r>
          </w:p>
        </w:tc>
        <w:tc>
          <w:tcPr>
            <w:tcW w:w="1128" w:type="pct"/>
          </w:tcPr>
          <w:p w14:paraId="78BD4462" w14:textId="77777777" w:rsidR="004631B5" w:rsidRDefault="004631B5" w:rsidP="007F6E16">
            <w:pPr>
              <w:jc w:val="center"/>
              <w:rPr>
                <w:rFonts w:cs="Arial"/>
              </w:rPr>
            </w:pPr>
            <w:r>
              <w:rPr>
                <w:rFonts w:cs="Arial"/>
              </w:rPr>
              <w:t>4069</w:t>
            </w:r>
          </w:p>
        </w:tc>
        <w:tc>
          <w:tcPr>
            <w:tcW w:w="1184" w:type="pct"/>
          </w:tcPr>
          <w:p w14:paraId="0FF56468" w14:textId="77777777" w:rsidR="004631B5" w:rsidRDefault="004631B5" w:rsidP="007F6E16">
            <w:pPr>
              <w:jc w:val="center"/>
              <w:rPr>
                <w:rFonts w:cs="Arial"/>
              </w:rPr>
            </w:pPr>
            <w:r>
              <w:rPr>
                <w:rFonts w:cs="Arial"/>
              </w:rPr>
              <w:t>4543</w:t>
            </w:r>
          </w:p>
        </w:tc>
      </w:tr>
      <w:tr w:rsidR="007F6E16" w:rsidRPr="00D50E14" w14:paraId="4F640A23" w14:textId="77777777" w:rsidTr="007F6E16">
        <w:trPr>
          <w:cnfStyle w:val="000000100000" w:firstRow="0" w:lastRow="0" w:firstColumn="0" w:lastColumn="0" w:oddVBand="0" w:evenVBand="0" w:oddHBand="1" w:evenHBand="0" w:firstRowFirstColumn="0" w:firstRowLastColumn="0" w:lastRowFirstColumn="0" w:lastRowLastColumn="0"/>
          <w:trHeight w:hRule="exact" w:val="288"/>
        </w:trPr>
        <w:tc>
          <w:tcPr>
            <w:tcW w:w="5000" w:type="pct"/>
            <w:gridSpan w:val="3"/>
          </w:tcPr>
          <w:p w14:paraId="77172E9C" w14:textId="77777777" w:rsidR="007F6E16" w:rsidRPr="00C040CF" w:rsidRDefault="007F6E16" w:rsidP="007F6E16">
            <w:pPr>
              <w:jc w:val="right"/>
              <w:rPr>
                <w:rFonts w:cs="Arial"/>
              </w:rPr>
            </w:pPr>
            <w:r>
              <w:rPr>
                <w:rFonts w:cs="Arial"/>
              </w:rPr>
              <w:t>Unit in [gallons / showerhead / year]</w:t>
            </w:r>
          </w:p>
        </w:tc>
      </w:tr>
    </w:tbl>
    <w:p w14:paraId="4BE5B71B" w14:textId="77777777" w:rsidR="00D97CC0" w:rsidRPr="00792C25" w:rsidRDefault="00D97CC0" w:rsidP="00D67DA3">
      <w:pPr>
        <w:pStyle w:val="Table"/>
        <w:numPr>
          <w:ilvl w:val="0"/>
          <w:numId w:val="0"/>
        </w:numPr>
        <w:ind w:left="1080"/>
        <w:jc w:val="center"/>
      </w:pPr>
    </w:p>
    <w:p w14:paraId="46AE7135" w14:textId="77777777" w:rsidR="00DA110C" w:rsidRPr="0092355B" w:rsidRDefault="00DA110C" w:rsidP="00DA110C">
      <w:pPr>
        <w:ind w:left="720" w:hanging="720"/>
        <w:rPr>
          <w:rFonts w:ascii="Times New Roman" w:hAnsi="Times New Roman"/>
          <w:sz w:val="24"/>
        </w:rPr>
      </w:pPr>
      <w:r w:rsidRPr="0092355B">
        <w:rPr>
          <w:rFonts w:ascii="Times New Roman" w:hAnsi="Times New Roman"/>
          <w:sz w:val="24"/>
        </w:rPr>
        <w:t>Calculations:</w:t>
      </w:r>
    </w:p>
    <w:p w14:paraId="2D39D566" w14:textId="77777777" w:rsidR="00DA110C" w:rsidRPr="0092355B" w:rsidRDefault="00DA110C" w:rsidP="009A2800">
      <w:pPr>
        <w:ind w:left="720" w:hanging="720"/>
        <w:jc w:val="center"/>
        <w:rPr>
          <w:rFonts w:ascii="Times New Roman" w:hAnsi="Times New Roman"/>
          <w:sz w:val="24"/>
        </w:rPr>
      </w:pPr>
    </w:p>
    <w:p w14:paraId="1EBC670C" w14:textId="77777777" w:rsidR="00DA110C" w:rsidRPr="0092355B" w:rsidRDefault="00DA110C" w:rsidP="00DA110C">
      <w:pPr>
        <w:ind w:left="360"/>
        <w:rPr>
          <w:rFonts w:ascii="Times New Roman" w:hAnsi="Times New Roman"/>
          <w:sz w:val="24"/>
        </w:rPr>
      </w:pPr>
      <w:r w:rsidRPr="0092355B">
        <w:rPr>
          <w:rFonts w:ascii="Times New Roman" w:hAnsi="Times New Roman"/>
          <w:sz w:val="24"/>
        </w:rPr>
        <w:t>Measure Water consumption</w:t>
      </w:r>
    </w:p>
    <w:p w14:paraId="3CCA0BA7" w14:textId="77777777" w:rsidR="00BF62CF" w:rsidRPr="0092355B" w:rsidRDefault="00BF62CF" w:rsidP="00DA110C">
      <w:pPr>
        <w:ind w:left="360"/>
        <w:rPr>
          <w:rFonts w:ascii="Times New Roman" w:hAnsi="Times New Roman"/>
          <w:sz w:val="24"/>
        </w:rPr>
      </w:pPr>
    </w:p>
    <w:p w14:paraId="2E2DECC5" w14:textId="77777777" w:rsidR="00BF62CF" w:rsidRDefault="00BF62CF" w:rsidP="00BF62CF">
      <w:pPr>
        <w:tabs>
          <w:tab w:val="left" w:pos="1800"/>
        </w:tabs>
        <w:ind w:firstLine="360"/>
        <w:rPr>
          <w:rFonts w:ascii="Times New Roman" w:hAnsi="Times New Roman"/>
        </w:rPr>
      </w:pPr>
      <w:r w:rsidRPr="0092355B">
        <w:rPr>
          <w:rFonts w:ascii="Times New Roman" w:hAnsi="Times New Roman"/>
          <w:sz w:val="24"/>
        </w:rPr>
        <w:tab/>
      </w:r>
      <w:r w:rsidR="0062286D" w:rsidRPr="0092355B">
        <w:rPr>
          <w:rFonts w:ascii="Times New Roman" w:hAnsi="Times New Roman"/>
          <w:sz w:val="24"/>
        </w:rPr>
        <w:t>Single</w:t>
      </w:r>
      <w:r w:rsidR="00517F30" w:rsidRPr="0092355B">
        <w:rPr>
          <w:rFonts w:ascii="Times New Roman" w:hAnsi="Times New Roman"/>
          <w:sz w:val="24"/>
        </w:rPr>
        <w:t xml:space="preserve"> and Multi</w:t>
      </w:r>
      <w:r w:rsidR="0062286D" w:rsidRPr="0092355B">
        <w:rPr>
          <w:rFonts w:ascii="Times New Roman" w:hAnsi="Times New Roman"/>
          <w:sz w:val="24"/>
        </w:rPr>
        <w:t>-Family:</w:t>
      </w:r>
      <w:r w:rsidR="00517F30" w:rsidRPr="0092355B">
        <w:rPr>
          <w:rFonts w:ascii="Times New Roman" w:hAnsi="Times New Roman"/>
          <w:sz w:val="24"/>
        </w:rPr>
        <w:t xml:space="preserve"> The varying value is M, for number of shower heads in each type of dwelling</w:t>
      </w:r>
      <w:r w:rsidR="00517F30">
        <w:rPr>
          <w:rFonts w:ascii="Times New Roman" w:hAnsi="Times New Roman"/>
        </w:rPr>
        <w:t>.</w:t>
      </w:r>
      <w:r w:rsidR="0062286D" w:rsidRPr="00BF62CF">
        <w:rPr>
          <w:rFonts w:ascii="Times New Roman" w:hAnsi="Times New Roman"/>
        </w:rPr>
        <w:t xml:space="preserve"> </w:t>
      </w:r>
    </w:p>
    <w:p w14:paraId="32E11902" w14:textId="77777777" w:rsidR="00BF62CF" w:rsidRDefault="00BF62CF" w:rsidP="00BF62CF">
      <w:pPr>
        <w:tabs>
          <w:tab w:val="left" w:pos="1800"/>
        </w:tabs>
        <w:ind w:firstLine="360"/>
        <w:rPr>
          <w:rFonts w:ascii="Times New Roman" w:hAnsi="Times New Roman"/>
        </w:rPr>
      </w:pPr>
    </w:p>
    <w:p w14:paraId="00893A99" w14:textId="77777777" w:rsidR="00DA110C" w:rsidRPr="0092355B" w:rsidRDefault="00672003" w:rsidP="00483A0D">
      <w:pPr>
        <w:ind w:firstLine="360"/>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W</m:t>
              </m:r>
            </m:e>
            <m:sub>
              <m:r>
                <w:rPr>
                  <w:rFonts w:ascii="Cambria Math" w:hAnsi="Cambria Math"/>
                  <w:sz w:val="28"/>
                </w:rPr>
                <m:t>i</m:t>
              </m:r>
            </m:sub>
          </m:sSub>
          <m:r>
            <w:rPr>
              <w:rFonts w:ascii="Cambria Math" w:hAnsi="Cambria Math"/>
              <w:sz w:val="28"/>
            </w:rPr>
            <m:t xml:space="preserve">= </m:t>
          </m:r>
          <m:f>
            <m:fPr>
              <m:ctrlPr>
                <w:rPr>
                  <w:rFonts w:ascii="Cambria Math" w:hAnsi="Cambria Math"/>
                  <w:i/>
                  <w:sz w:val="28"/>
                </w:rPr>
              </m:ctrlPr>
            </m:fPr>
            <m:num>
              <m:d>
                <m:dPr>
                  <m:begChr m:val="["/>
                  <m:endChr m:val="]"/>
                  <m:ctrlPr>
                    <w:rPr>
                      <w:rFonts w:ascii="Cambria Math" w:hAnsi="Cambria Math"/>
                      <w:i/>
                      <w:sz w:val="28"/>
                    </w:rPr>
                  </m:ctrlPr>
                </m:dPr>
                <m:e>
                  <m:sSub>
                    <m:sSubPr>
                      <m:ctrlPr>
                        <w:rPr>
                          <w:rFonts w:ascii="Cambria Math" w:hAnsi="Cambria Math"/>
                          <w:i/>
                          <w:sz w:val="28"/>
                        </w:rPr>
                      </m:ctrlPr>
                    </m:sSubPr>
                    <m:e>
                      <m:r>
                        <w:rPr>
                          <w:rFonts w:ascii="Cambria Math" w:hAnsi="Cambria Math"/>
                          <w:sz w:val="28"/>
                        </w:rPr>
                        <m:t>V</m:t>
                      </m:r>
                    </m:e>
                    <m:sub>
                      <m:r>
                        <w:rPr>
                          <w:rFonts w:ascii="Cambria Math" w:hAnsi="Cambria Math"/>
                          <w:sz w:val="28"/>
                        </w:rPr>
                        <m:t>i</m:t>
                      </m:r>
                    </m:sub>
                  </m:sSub>
                  <m:r>
                    <w:rPr>
                      <w:rFonts w:ascii="Cambria Math" w:hAnsi="Cambria Math"/>
                      <w:sz w:val="28"/>
                    </w:rPr>
                    <m:t>*t*N*F*C</m:t>
                  </m:r>
                </m:e>
              </m:d>
            </m:num>
            <m:den>
              <m:r>
                <w:rPr>
                  <w:rFonts w:ascii="Cambria Math" w:hAnsi="Cambria Math"/>
                  <w:sz w:val="28"/>
                </w:rPr>
                <m:t>M</m:t>
              </m:r>
            </m:den>
          </m:f>
        </m:oMath>
      </m:oMathPara>
    </w:p>
    <w:p w14:paraId="52E22C66" w14:textId="77777777" w:rsidR="0000648D" w:rsidRPr="0092355B" w:rsidRDefault="0000648D" w:rsidP="00BF62CF">
      <w:pPr>
        <w:tabs>
          <w:tab w:val="left" w:pos="1800"/>
        </w:tabs>
        <w:ind w:firstLine="360"/>
        <w:rPr>
          <w:rFonts w:ascii="Calibri math" w:hAnsi="Calibri math" w:hint="eastAsia"/>
          <w:i/>
          <w:sz w:val="16"/>
        </w:rPr>
      </w:pPr>
    </w:p>
    <w:p w14:paraId="49CE1BF9" w14:textId="77777777" w:rsidR="0000648D" w:rsidRDefault="0000648D" w:rsidP="00BF62CF">
      <w:pPr>
        <w:tabs>
          <w:tab w:val="left" w:pos="1800"/>
        </w:tabs>
        <w:ind w:firstLine="360"/>
        <w:rPr>
          <w:rFonts w:ascii="Times New Roman" w:hAnsi="Times New Roman"/>
        </w:rPr>
      </w:pPr>
    </w:p>
    <w:p w14:paraId="0313EDE9" w14:textId="77777777" w:rsidR="008E6907" w:rsidRDefault="0000648D" w:rsidP="00BF62CF">
      <w:pPr>
        <w:tabs>
          <w:tab w:val="left" w:pos="1800"/>
        </w:tabs>
        <w:ind w:firstLine="360"/>
        <w:rPr>
          <w:rFonts w:ascii="Times New Roman" w:hAnsi="Times New Roman"/>
          <w:sz w:val="24"/>
        </w:rPr>
      </w:pPr>
      <w:r>
        <w:rPr>
          <w:rFonts w:ascii="Times New Roman" w:hAnsi="Times New Roman"/>
          <w:sz w:val="24"/>
        </w:rPr>
        <w:t>This same calculation method was applie</w:t>
      </w:r>
      <w:r w:rsidR="00262F36">
        <w:rPr>
          <w:rFonts w:ascii="Times New Roman" w:hAnsi="Times New Roman"/>
          <w:sz w:val="24"/>
        </w:rPr>
        <w:t>d for multi-family water consumption</w:t>
      </w:r>
      <w:r>
        <w:rPr>
          <w:rFonts w:ascii="Times New Roman" w:hAnsi="Times New Roman"/>
          <w:sz w:val="24"/>
        </w:rPr>
        <w:t xml:space="preserve">, but using the     appropriate number of showers and number of shower heads for a multi-family unit. </w:t>
      </w:r>
    </w:p>
    <w:p w14:paraId="2E9ABDF1" w14:textId="77777777" w:rsidR="0000648D" w:rsidRPr="0000648D" w:rsidRDefault="0000648D" w:rsidP="00BF62CF">
      <w:pPr>
        <w:tabs>
          <w:tab w:val="left" w:pos="1800"/>
        </w:tabs>
        <w:ind w:firstLine="360"/>
        <w:rPr>
          <w:rFonts w:ascii="Times New Roman" w:hAnsi="Times New Roman"/>
          <w:sz w:val="24"/>
        </w:rPr>
      </w:pPr>
    </w:p>
    <w:p w14:paraId="0175862C" w14:textId="77777777" w:rsidR="00BF62CF" w:rsidRPr="00792C25" w:rsidRDefault="00BF62CF" w:rsidP="007F6E16">
      <w:pPr>
        <w:pStyle w:val="Table"/>
        <w:numPr>
          <w:ilvl w:val="0"/>
          <w:numId w:val="0"/>
        </w:numPr>
        <w:ind w:left="1080"/>
        <w:jc w:val="center"/>
      </w:pPr>
    </w:p>
    <w:p w14:paraId="14A8F245" w14:textId="77777777" w:rsidR="007F6E16" w:rsidRDefault="007F6E16" w:rsidP="007F6E16">
      <w:pPr>
        <w:pStyle w:val="Caption"/>
        <w:keepNext/>
      </w:pPr>
      <w:bookmarkStart w:id="51" w:name="_Toc442688320"/>
      <w:r>
        <w:t xml:space="preserve">Table </w:t>
      </w:r>
      <w:fldSimple w:instr=" SEQ Table \* ROMAN ">
        <w:r w:rsidR="00B33C5B">
          <w:rPr>
            <w:noProof/>
          </w:rPr>
          <w:t>X</w:t>
        </w:r>
      </w:fldSimple>
      <w:r>
        <w:t xml:space="preserve">: </w:t>
      </w:r>
      <w:r w:rsidRPr="00024114">
        <w:t>Annual Water Savings by Using Low Flow Showerheads</w:t>
      </w:r>
      <w:bookmarkEnd w:id="51"/>
      <w:r w:rsidR="00D61FF1">
        <w:t xml:space="preserve"> (2.0 GPM Baseline)</w:t>
      </w:r>
    </w:p>
    <w:tbl>
      <w:tblPr>
        <w:tblStyle w:val="TableContemporary"/>
        <w:tblW w:w="4888" w:type="pct"/>
        <w:tblInd w:w="555" w:type="dxa"/>
        <w:tblLook w:val="01E0" w:firstRow="1" w:lastRow="1" w:firstColumn="1" w:lastColumn="1" w:noHBand="0" w:noVBand="0"/>
      </w:tblPr>
      <w:tblGrid>
        <w:gridCol w:w="2700"/>
        <w:gridCol w:w="1685"/>
        <w:gridCol w:w="1685"/>
        <w:gridCol w:w="1685"/>
        <w:gridCol w:w="1606"/>
      </w:tblGrid>
      <w:tr w:rsidR="00BF62CF" w:rsidRPr="007F0CAD" w14:paraId="174E2CCB" w14:textId="77777777" w:rsidTr="006D332E">
        <w:trPr>
          <w:cnfStyle w:val="100000000000" w:firstRow="1" w:lastRow="0" w:firstColumn="0" w:lastColumn="0" w:oddVBand="0" w:evenVBand="0" w:oddHBand="0" w:evenHBand="0" w:firstRowFirstColumn="0" w:firstRowLastColumn="0" w:lastRowFirstColumn="0" w:lastRowLastColumn="0"/>
          <w:trHeight w:hRule="exact" w:val="288"/>
        </w:trPr>
        <w:tc>
          <w:tcPr>
            <w:tcW w:w="1442" w:type="pct"/>
          </w:tcPr>
          <w:p w14:paraId="306301F5" w14:textId="77777777" w:rsidR="00BF62CF" w:rsidRPr="00FE0BE4" w:rsidRDefault="00BF62CF" w:rsidP="00724DDC">
            <w:pPr>
              <w:jc w:val="center"/>
              <w:rPr>
                <w:rFonts w:cs="Arial"/>
              </w:rPr>
            </w:pPr>
          </w:p>
        </w:tc>
        <w:tc>
          <w:tcPr>
            <w:tcW w:w="1800" w:type="pct"/>
            <w:gridSpan w:val="2"/>
          </w:tcPr>
          <w:p w14:paraId="614EDE85" w14:textId="77777777" w:rsidR="00BF62CF" w:rsidRPr="00740909" w:rsidRDefault="00BF62CF" w:rsidP="00724DDC">
            <w:pPr>
              <w:jc w:val="center"/>
              <w:rPr>
                <w:rFonts w:cs="Arial"/>
                <w:b w:val="0"/>
                <w:bCs w:val="0"/>
              </w:rPr>
            </w:pPr>
            <w:r w:rsidRPr="00FE0BE4">
              <w:rPr>
                <w:rFonts w:cs="Arial"/>
              </w:rPr>
              <w:t>Single-Family</w:t>
            </w:r>
            <w:r>
              <w:rPr>
                <w:rFonts w:cs="Arial"/>
              </w:rPr>
              <w:t xml:space="preserve"> Savings</w:t>
            </w:r>
            <w:r w:rsidR="00E77100">
              <w:rPr>
                <w:rFonts w:cs="Arial"/>
              </w:rPr>
              <w:t xml:space="preserve"> </w:t>
            </w:r>
          </w:p>
        </w:tc>
        <w:tc>
          <w:tcPr>
            <w:tcW w:w="1758" w:type="pct"/>
            <w:gridSpan w:val="2"/>
          </w:tcPr>
          <w:p w14:paraId="29BB7397" w14:textId="77777777" w:rsidR="00BF62CF" w:rsidRPr="00FE0BE4" w:rsidRDefault="00BF62CF" w:rsidP="00724DDC">
            <w:pPr>
              <w:jc w:val="center"/>
              <w:rPr>
                <w:rFonts w:cs="Arial"/>
              </w:rPr>
            </w:pPr>
            <w:r>
              <w:rPr>
                <w:rFonts w:cs="Arial"/>
              </w:rPr>
              <w:t>M</w:t>
            </w:r>
            <w:r w:rsidRPr="00FE0BE4">
              <w:rPr>
                <w:rFonts w:cs="Arial"/>
              </w:rPr>
              <w:t>ulti-Family</w:t>
            </w:r>
            <w:r>
              <w:rPr>
                <w:rFonts w:cs="Arial"/>
              </w:rPr>
              <w:t xml:space="preserve"> Savings</w:t>
            </w:r>
          </w:p>
        </w:tc>
      </w:tr>
      <w:tr w:rsidR="00BF62CF" w:rsidRPr="00D50E14" w14:paraId="5DB4A789" w14:textId="77777777" w:rsidTr="006D332E">
        <w:trPr>
          <w:cnfStyle w:val="000000100000" w:firstRow="0" w:lastRow="0" w:firstColumn="0" w:lastColumn="0" w:oddVBand="0" w:evenVBand="0" w:oddHBand="1" w:evenHBand="0" w:firstRowFirstColumn="0" w:firstRowLastColumn="0" w:lastRowFirstColumn="0" w:lastRowLastColumn="0"/>
          <w:trHeight w:hRule="exact" w:val="288"/>
        </w:trPr>
        <w:tc>
          <w:tcPr>
            <w:tcW w:w="1442" w:type="pct"/>
          </w:tcPr>
          <w:p w14:paraId="2D191F6B" w14:textId="77777777" w:rsidR="00BF62CF" w:rsidRPr="00740909" w:rsidRDefault="00BF62CF" w:rsidP="00724DDC">
            <w:pPr>
              <w:rPr>
                <w:rFonts w:cs="Arial"/>
                <w:b/>
              </w:rPr>
            </w:pPr>
            <w:r w:rsidRPr="00740909">
              <w:rPr>
                <w:rFonts w:cs="Arial"/>
                <w:b/>
              </w:rPr>
              <w:t>Showerheads</w:t>
            </w:r>
          </w:p>
        </w:tc>
        <w:tc>
          <w:tcPr>
            <w:tcW w:w="900" w:type="pct"/>
          </w:tcPr>
          <w:p w14:paraId="37D72423" w14:textId="77777777" w:rsidR="00BF62CF" w:rsidRPr="00740909" w:rsidRDefault="00BF62CF" w:rsidP="00724DDC">
            <w:pPr>
              <w:jc w:val="center"/>
              <w:rPr>
                <w:rFonts w:cs="Arial"/>
                <w:b/>
              </w:rPr>
            </w:pPr>
            <w:r>
              <w:rPr>
                <w:rFonts w:cs="Arial"/>
                <w:b/>
              </w:rPr>
              <w:t>NEW and ROB</w:t>
            </w:r>
          </w:p>
        </w:tc>
        <w:tc>
          <w:tcPr>
            <w:tcW w:w="900" w:type="pct"/>
          </w:tcPr>
          <w:p w14:paraId="53922B81" w14:textId="77777777" w:rsidR="00BF62CF" w:rsidRPr="00740909" w:rsidRDefault="009F224C" w:rsidP="00724DDC">
            <w:pPr>
              <w:jc w:val="center"/>
              <w:rPr>
                <w:rFonts w:cs="Arial"/>
                <w:b/>
              </w:rPr>
            </w:pPr>
            <w:r>
              <w:rPr>
                <w:rFonts w:cs="Arial"/>
                <w:b/>
              </w:rPr>
              <w:t>ER</w:t>
            </w:r>
          </w:p>
        </w:tc>
        <w:tc>
          <w:tcPr>
            <w:tcW w:w="900" w:type="pct"/>
          </w:tcPr>
          <w:p w14:paraId="299BD712" w14:textId="77777777" w:rsidR="00BF62CF" w:rsidRPr="00740909" w:rsidRDefault="00BF62CF" w:rsidP="00724DDC">
            <w:pPr>
              <w:jc w:val="center"/>
              <w:rPr>
                <w:rFonts w:cs="Arial"/>
                <w:b/>
              </w:rPr>
            </w:pPr>
            <w:r>
              <w:rPr>
                <w:rFonts w:cs="Arial"/>
                <w:b/>
              </w:rPr>
              <w:t>NEW and ROB</w:t>
            </w:r>
          </w:p>
        </w:tc>
        <w:tc>
          <w:tcPr>
            <w:tcW w:w="858" w:type="pct"/>
          </w:tcPr>
          <w:p w14:paraId="5A9693E5" w14:textId="77777777" w:rsidR="00BF62CF" w:rsidRPr="00740909" w:rsidRDefault="009F224C" w:rsidP="00724DDC">
            <w:pPr>
              <w:jc w:val="center"/>
              <w:rPr>
                <w:rFonts w:cs="Arial"/>
                <w:b/>
              </w:rPr>
            </w:pPr>
            <w:r>
              <w:rPr>
                <w:rFonts w:cs="Arial"/>
                <w:b/>
              </w:rPr>
              <w:t>ER</w:t>
            </w:r>
          </w:p>
        </w:tc>
      </w:tr>
      <w:tr w:rsidR="00F67A95" w:rsidRPr="00D50E14" w14:paraId="38AFCD32" w14:textId="77777777" w:rsidTr="006D332E">
        <w:trPr>
          <w:cnfStyle w:val="000000010000" w:firstRow="0" w:lastRow="0" w:firstColumn="0" w:lastColumn="0" w:oddVBand="0" w:evenVBand="0" w:oddHBand="0" w:evenHBand="1" w:firstRowFirstColumn="0" w:firstRowLastColumn="0" w:lastRowFirstColumn="0" w:lastRowLastColumn="0"/>
          <w:trHeight w:hRule="exact" w:val="288"/>
        </w:trPr>
        <w:tc>
          <w:tcPr>
            <w:tcW w:w="1442" w:type="pct"/>
          </w:tcPr>
          <w:p w14:paraId="768C0975" w14:textId="77777777" w:rsidR="00F67A95" w:rsidRDefault="00F67A95" w:rsidP="00724DDC">
            <w:pPr>
              <w:jc w:val="both"/>
              <w:rPr>
                <w:rFonts w:cs="Arial"/>
              </w:rPr>
            </w:pPr>
            <w:r>
              <w:rPr>
                <w:rFonts w:cs="Arial"/>
              </w:rPr>
              <w:t xml:space="preserve">1.0 </w:t>
            </w:r>
            <w:r w:rsidR="0092355B">
              <w:rPr>
                <w:rFonts w:cs="Arial"/>
              </w:rPr>
              <w:t>GPM</w:t>
            </w:r>
            <w:r>
              <w:rPr>
                <w:rFonts w:cs="Arial"/>
              </w:rPr>
              <w:t xml:space="preserve"> Showerhead</w:t>
            </w:r>
          </w:p>
        </w:tc>
        <w:tc>
          <w:tcPr>
            <w:tcW w:w="900" w:type="pct"/>
          </w:tcPr>
          <w:p w14:paraId="7553D3C6" w14:textId="77777777" w:rsidR="00F67A95" w:rsidRDefault="00D61FF1" w:rsidP="00724DDC">
            <w:pPr>
              <w:jc w:val="center"/>
              <w:rPr>
                <w:rFonts w:cs="Arial"/>
              </w:rPr>
            </w:pPr>
            <w:r>
              <w:rPr>
                <w:rFonts w:cs="Arial"/>
              </w:rPr>
              <w:t>2261</w:t>
            </w:r>
          </w:p>
        </w:tc>
        <w:tc>
          <w:tcPr>
            <w:tcW w:w="900" w:type="pct"/>
          </w:tcPr>
          <w:p w14:paraId="2BF03FF4" w14:textId="77777777" w:rsidR="00F67A95" w:rsidRDefault="00D61FF1" w:rsidP="00724DDC">
            <w:pPr>
              <w:jc w:val="center"/>
              <w:rPr>
                <w:rFonts w:cs="Arial"/>
              </w:rPr>
            </w:pPr>
            <w:r>
              <w:rPr>
                <w:rFonts w:cs="Arial"/>
              </w:rPr>
              <w:t>2</w:t>
            </w:r>
            <w:r w:rsidR="00046319">
              <w:rPr>
                <w:rFonts w:cs="Arial"/>
              </w:rPr>
              <w:t>826</w:t>
            </w:r>
          </w:p>
          <w:p w14:paraId="3AD23235" w14:textId="77777777" w:rsidR="00046319" w:rsidRDefault="00046319" w:rsidP="00724DDC">
            <w:pPr>
              <w:jc w:val="center"/>
              <w:rPr>
                <w:rFonts w:cs="Arial"/>
              </w:rPr>
            </w:pPr>
          </w:p>
        </w:tc>
        <w:tc>
          <w:tcPr>
            <w:tcW w:w="900" w:type="pct"/>
          </w:tcPr>
          <w:p w14:paraId="2CDCE86E" w14:textId="77777777" w:rsidR="00F67A95" w:rsidRDefault="00D61FF1" w:rsidP="00724DDC">
            <w:pPr>
              <w:jc w:val="center"/>
              <w:rPr>
                <w:rFonts w:cs="Arial"/>
              </w:rPr>
            </w:pPr>
            <w:r>
              <w:rPr>
                <w:rFonts w:cs="Arial"/>
              </w:rPr>
              <w:t>2524</w:t>
            </w:r>
          </w:p>
        </w:tc>
        <w:tc>
          <w:tcPr>
            <w:tcW w:w="858" w:type="pct"/>
          </w:tcPr>
          <w:p w14:paraId="31CDA13F" w14:textId="77777777" w:rsidR="00F67A95" w:rsidRDefault="00046319" w:rsidP="00724DDC">
            <w:pPr>
              <w:jc w:val="center"/>
              <w:rPr>
                <w:rFonts w:cs="Arial"/>
              </w:rPr>
            </w:pPr>
            <w:r>
              <w:rPr>
                <w:rFonts w:cs="Arial"/>
              </w:rPr>
              <w:t>3155</w:t>
            </w:r>
          </w:p>
        </w:tc>
      </w:tr>
      <w:tr w:rsidR="00F67A95" w:rsidRPr="00D50E14" w14:paraId="1BD174B0" w14:textId="77777777" w:rsidTr="006D332E">
        <w:trPr>
          <w:cnfStyle w:val="000000100000" w:firstRow="0" w:lastRow="0" w:firstColumn="0" w:lastColumn="0" w:oddVBand="0" w:evenVBand="0" w:oddHBand="1" w:evenHBand="0" w:firstRowFirstColumn="0" w:firstRowLastColumn="0" w:lastRowFirstColumn="0" w:lastRowLastColumn="0"/>
          <w:trHeight w:hRule="exact" w:val="288"/>
        </w:trPr>
        <w:tc>
          <w:tcPr>
            <w:tcW w:w="1442" w:type="pct"/>
          </w:tcPr>
          <w:p w14:paraId="4B5FD2CD" w14:textId="77777777" w:rsidR="00F67A95" w:rsidRDefault="00F67A95" w:rsidP="00724DDC">
            <w:pPr>
              <w:jc w:val="both"/>
              <w:rPr>
                <w:rFonts w:cs="Arial"/>
              </w:rPr>
            </w:pPr>
            <w:r>
              <w:rPr>
                <w:rFonts w:cs="Arial"/>
              </w:rPr>
              <w:t xml:space="preserve">1.25 </w:t>
            </w:r>
            <w:r w:rsidR="0092355B">
              <w:rPr>
                <w:rFonts w:cs="Arial"/>
              </w:rPr>
              <w:t>GPM</w:t>
            </w:r>
            <w:r>
              <w:rPr>
                <w:rFonts w:cs="Arial"/>
              </w:rPr>
              <w:t xml:space="preserve"> Showerhead</w:t>
            </w:r>
          </w:p>
        </w:tc>
        <w:tc>
          <w:tcPr>
            <w:tcW w:w="900" w:type="pct"/>
          </w:tcPr>
          <w:p w14:paraId="3626E1EF" w14:textId="77777777" w:rsidR="00F67A95" w:rsidRDefault="00D61FF1" w:rsidP="00724DDC">
            <w:pPr>
              <w:jc w:val="center"/>
              <w:rPr>
                <w:rFonts w:cs="Arial"/>
              </w:rPr>
            </w:pPr>
            <w:r>
              <w:rPr>
                <w:rFonts w:cs="Arial"/>
              </w:rPr>
              <w:t>1695</w:t>
            </w:r>
          </w:p>
        </w:tc>
        <w:tc>
          <w:tcPr>
            <w:tcW w:w="900" w:type="pct"/>
          </w:tcPr>
          <w:p w14:paraId="0CB6510A" w14:textId="77777777" w:rsidR="00F67A95" w:rsidRDefault="00046319" w:rsidP="00724DDC">
            <w:pPr>
              <w:jc w:val="center"/>
              <w:rPr>
                <w:rFonts w:cs="Arial"/>
              </w:rPr>
            </w:pPr>
            <w:r>
              <w:rPr>
                <w:rFonts w:cs="Arial"/>
              </w:rPr>
              <w:t>2261</w:t>
            </w:r>
          </w:p>
        </w:tc>
        <w:tc>
          <w:tcPr>
            <w:tcW w:w="900" w:type="pct"/>
          </w:tcPr>
          <w:p w14:paraId="494F9D7C" w14:textId="77777777" w:rsidR="00F67A95" w:rsidRDefault="00F2107D" w:rsidP="00724DDC">
            <w:pPr>
              <w:jc w:val="center"/>
              <w:rPr>
                <w:rFonts w:cs="Arial"/>
              </w:rPr>
            </w:pPr>
            <w:r>
              <w:rPr>
                <w:rFonts w:cs="Arial"/>
              </w:rPr>
              <w:t>1893</w:t>
            </w:r>
          </w:p>
        </w:tc>
        <w:tc>
          <w:tcPr>
            <w:tcW w:w="858" w:type="pct"/>
          </w:tcPr>
          <w:p w14:paraId="0E598860" w14:textId="77777777" w:rsidR="00F67A95" w:rsidRDefault="00046319" w:rsidP="00724DDC">
            <w:pPr>
              <w:jc w:val="center"/>
              <w:rPr>
                <w:rFonts w:cs="Arial"/>
              </w:rPr>
            </w:pPr>
            <w:r>
              <w:rPr>
                <w:rFonts w:cs="Arial"/>
              </w:rPr>
              <w:t>2524</w:t>
            </w:r>
          </w:p>
        </w:tc>
      </w:tr>
      <w:tr w:rsidR="00F67A95" w:rsidRPr="00D50E14" w14:paraId="713EAB1B" w14:textId="77777777" w:rsidTr="006D332E">
        <w:trPr>
          <w:cnfStyle w:val="000000010000" w:firstRow="0" w:lastRow="0" w:firstColumn="0" w:lastColumn="0" w:oddVBand="0" w:evenVBand="0" w:oddHBand="0" w:evenHBand="1" w:firstRowFirstColumn="0" w:firstRowLastColumn="0" w:lastRowFirstColumn="0" w:lastRowLastColumn="0"/>
          <w:trHeight w:hRule="exact" w:val="288"/>
        </w:trPr>
        <w:tc>
          <w:tcPr>
            <w:tcW w:w="1442" w:type="pct"/>
          </w:tcPr>
          <w:p w14:paraId="4D76450D" w14:textId="77777777" w:rsidR="00F67A95" w:rsidRPr="00C040CF" w:rsidRDefault="00F67A95" w:rsidP="00724DDC">
            <w:pPr>
              <w:jc w:val="both"/>
              <w:rPr>
                <w:rFonts w:cs="Arial"/>
              </w:rPr>
            </w:pPr>
            <w:r>
              <w:rPr>
                <w:rFonts w:cs="Arial"/>
              </w:rPr>
              <w:t xml:space="preserve">1.5 </w:t>
            </w:r>
            <w:r w:rsidR="0092355B">
              <w:rPr>
                <w:rFonts w:cs="Arial"/>
              </w:rPr>
              <w:t>GPM</w:t>
            </w:r>
            <w:r>
              <w:rPr>
                <w:rFonts w:cs="Arial"/>
              </w:rPr>
              <w:t xml:space="preserve"> Showerhead</w:t>
            </w:r>
          </w:p>
        </w:tc>
        <w:tc>
          <w:tcPr>
            <w:tcW w:w="900" w:type="pct"/>
          </w:tcPr>
          <w:p w14:paraId="4D43D7A4" w14:textId="77777777" w:rsidR="00F67A95" w:rsidRDefault="00D61FF1" w:rsidP="00724DDC">
            <w:pPr>
              <w:jc w:val="center"/>
              <w:rPr>
                <w:rFonts w:cs="Arial"/>
              </w:rPr>
            </w:pPr>
            <w:r>
              <w:rPr>
                <w:rFonts w:cs="Arial"/>
              </w:rPr>
              <w:t>1130</w:t>
            </w:r>
          </w:p>
        </w:tc>
        <w:tc>
          <w:tcPr>
            <w:tcW w:w="900" w:type="pct"/>
          </w:tcPr>
          <w:p w14:paraId="3EB49934" w14:textId="77777777" w:rsidR="00F67A95" w:rsidRDefault="00046319" w:rsidP="00724DDC">
            <w:pPr>
              <w:jc w:val="center"/>
              <w:rPr>
                <w:rFonts w:cs="Arial"/>
              </w:rPr>
            </w:pPr>
            <w:r>
              <w:rPr>
                <w:rFonts w:cs="Arial"/>
              </w:rPr>
              <w:t>1695</w:t>
            </w:r>
          </w:p>
        </w:tc>
        <w:tc>
          <w:tcPr>
            <w:tcW w:w="900" w:type="pct"/>
          </w:tcPr>
          <w:p w14:paraId="31662593" w14:textId="77777777" w:rsidR="00F67A95" w:rsidRPr="00C040CF" w:rsidRDefault="00F2107D" w:rsidP="00724DDC">
            <w:pPr>
              <w:jc w:val="center"/>
              <w:rPr>
                <w:rFonts w:cs="Arial"/>
              </w:rPr>
            </w:pPr>
            <w:r>
              <w:rPr>
                <w:rFonts w:cs="Arial"/>
              </w:rPr>
              <w:t>1262</w:t>
            </w:r>
          </w:p>
        </w:tc>
        <w:tc>
          <w:tcPr>
            <w:tcW w:w="858" w:type="pct"/>
          </w:tcPr>
          <w:p w14:paraId="36BC4F65" w14:textId="77777777" w:rsidR="00F67A95" w:rsidRPr="00C040CF" w:rsidRDefault="00046319" w:rsidP="00724DDC">
            <w:pPr>
              <w:jc w:val="center"/>
              <w:rPr>
                <w:rFonts w:cs="Arial"/>
              </w:rPr>
            </w:pPr>
            <w:r>
              <w:rPr>
                <w:rFonts w:cs="Arial"/>
              </w:rPr>
              <w:t>1893</w:t>
            </w:r>
          </w:p>
        </w:tc>
      </w:tr>
      <w:tr w:rsidR="00F67A95" w:rsidRPr="00D50E14" w14:paraId="64113AC8" w14:textId="77777777" w:rsidTr="006D332E">
        <w:trPr>
          <w:cnfStyle w:val="000000100000" w:firstRow="0" w:lastRow="0" w:firstColumn="0" w:lastColumn="0" w:oddVBand="0" w:evenVBand="0" w:oddHBand="1" w:evenHBand="0" w:firstRowFirstColumn="0" w:firstRowLastColumn="0" w:lastRowFirstColumn="0" w:lastRowLastColumn="0"/>
          <w:trHeight w:hRule="exact" w:val="288"/>
        </w:trPr>
        <w:tc>
          <w:tcPr>
            <w:tcW w:w="1442" w:type="pct"/>
          </w:tcPr>
          <w:p w14:paraId="0C372DB6" w14:textId="77777777" w:rsidR="00F67A95" w:rsidRDefault="00F67A95" w:rsidP="00724DDC">
            <w:pPr>
              <w:jc w:val="both"/>
              <w:rPr>
                <w:rFonts w:cs="Arial"/>
              </w:rPr>
            </w:pPr>
            <w:r>
              <w:rPr>
                <w:rFonts w:cs="Arial"/>
              </w:rPr>
              <w:t xml:space="preserve">1.6 </w:t>
            </w:r>
            <w:r w:rsidR="0092355B">
              <w:rPr>
                <w:rFonts w:cs="Arial"/>
              </w:rPr>
              <w:t>GPM</w:t>
            </w:r>
            <w:r>
              <w:rPr>
                <w:rFonts w:cs="Arial"/>
              </w:rPr>
              <w:t xml:space="preserve"> Showerhead</w:t>
            </w:r>
          </w:p>
        </w:tc>
        <w:tc>
          <w:tcPr>
            <w:tcW w:w="900" w:type="pct"/>
          </w:tcPr>
          <w:p w14:paraId="3BE15F2E" w14:textId="77777777" w:rsidR="00F67A95" w:rsidRDefault="00D61FF1" w:rsidP="00724DDC">
            <w:pPr>
              <w:jc w:val="center"/>
              <w:rPr>
                <w:rFonts w:cs="Arial"/>
              </w:rPr>
            </w:pPr>
            <w:r>
              <w:rPr>
                <w:rFonts w:cs="Arial"/>
              </w:rPr>
              <w:t>904</w:t>
            </w:r>
          </w:p>
        </w:tc>
        <w:tc>
          <w:tcPr>
            <w:tcW w:w="900" w:type="pct"/>
          </w:tcPr>
          <w:p w14:paraId="500D4D2A" w14:textId="77777777" w:rsidR="00F67A95" w:rsidRDefault="00046319" w:rsidP="00724DDC">
            <w:pPr>
              <w:jc w:val="center"/>
              <w:rPr>
                <w:rFonts w:cs="Arial"/>
              </w:rPr>
            </w:pPr>
            <w:r>
              <w:rPr>
                <w:rFonts w:cs="Arial"/>
              </w:rPr>
              <w:t>1469</w:t>
            </w:r>
          </w:p>
        </w:tc>
        <w:tc>
          <w:tcPr>
            <w:tcW w:w="900" w:type="pct"/>
          </w:tcPr>
          <w:p w14:paraId="29561BDA" w14:textId="77777777" w:rsidR="00F67A95" w:rsidRDefault="00F2107D" w:rsidP="00724DDC">
            <w:pPr>
              <w:jc w:val="center"/>
              <w:rPr>
                <w:rFonts w:cs="Arial"/>
              </w:rPr>
            </w:pPr>
            <w:r>
              <w:rPr>
                <w:rFonts w:cs="Arial"/>
              </w:rPr>
              <w:t>1010</w:t>
            </w:r>
          </w:p>
        </w:tc>
        <w:tc>
          <w:tcPr>
            <w:tcW w:w="858" w:type="pct"/>
          </w:tcPr>
          <w:p w14:paraId="67773AA2" w14:textId="77777777" w:rsidR="00F67A95" w:rsidRDefault="00046319" w:rsidP="00724DDC">
            <w:pPr>
              <w:jc w:val="center"/>
              <w:rPr>
                <w:rFonts w:cs="Arial"/>
              </w:rPr>
            </w:pPr>
            <w:r>
              <w:rPr>
                <w:rFonts w:cs="Arial"/>
              </w:rPr>
              <w:t>1641</w:t>
            </w:r>
          </w:p>
        </w:tc>
      </w:tr>
      <w:tr w:rsidR="00F67A95" w:rsidRPr="00D50E14" w14:paraId="3966DC36" w14:textId="77777777" w:rsidTr="006D332E">
        <w:trPr>
          <w:cnfStyle w:val="000000010000" w:firstRow="0" w:lastRow="0" w:firstColumn="0" w:lastColumn="0" w:oddVBand="0" w:evenVBand="0" w:oddHBand="0" w:evenHBand="1" w:firstRowFirstColumn="0" w:firstRowLastColumn="0" w:lastRowFirstColumn="0" w:lastRowLastColumn="0"/>
          <w:trHeight w:hRule="exact" w:val="288"/>
        </w:trPr>
        <w:tc>
          <w:tcPr>
            <w:tcW w:w="1442" w:type="pct"/>
          </w:tcPr>
          <w:p w14:paraId="0408F402" w14:textId="77777777" w:rsidR="00F67A95" w:rsidRDefault="00F67A95" w:rsidP="00724DDC">
            <w:pPr>
              <w:jc w:val="both"/>
              <w:rPr>
                <w:rFonts w:cs="Arial"/>
              </w:rPr>
            </w:pPr>
            <w:r>
              <w:rPr>
                <w:rFonts w:cs="Arial"/>
              </w:rPr>
              <w:t xml:space="preserve">1.7 </w:t>
            </w:r>
            <w:r w:rsidR="0092355B">
              <w:rPr>
                <w:rFonts w:cs="Arial"/>
              </w:rPr>
              <w:t>GPM</w:t>
            </w:r>
            <w:r w:rsidR="007E32FD">
              <w:rPr>
                <w:rFonts w:cs="Arial"/>
              </w:rPr>
              <w:t xml:space="preserve"> </w:t>
            </w:r>
            <w:r>
              <w:rPr>
                <w:rFonts w:cs="Arial"/>
              </w:rPr>
              <w:t xml:space="preserve"> Showerhead</w:t>
            </w:r>
          </w:p>
        </w:tc>
        <w:tc>
          <w:tcPr>
            <w:tcW w:w="900" w:type="pct"/>
          </w:tcPr>
          <w:p w14:paraId="6685B309" w14:textId="77777777" w:rsidR="00F67A95" w:rsidRDefault="00D61FF1" w:rsidP="00724DDC">
            <w:pPr>
              <w:jc w:val="center"/>
              <w:rPr>
                <w:rFonts w:cs="Arial"/>
              </w:rPr>
            </w:pPr>
            <w:r>
              <w:rPr>
                <w:rFonts w:cs="Arial"/>
              </w:rPr>
              <w:t>678</w:t>
            </w:r>
          </w:p>
        </w:tc>
        <w:tc>
          <w:tcPr>
            <w:tcW w:w="900" w:type="pct"/>
          </w:tcPr>
          <w:p w14:paraId="323256F5" w14:textId="77777777" w:rsidR="00F67A95" w:rsidRDefault="00046319" w:rsidP="00724DDC">
            <w:pPr>
              <w:jc w:val="center"/>
              <w:rPr>
                <w:rFonts w:cs="Arial"/>
              </w:rPr>
            </w:pPr>
            <w:r>
              <w:rPr>
                <w:rFonts w:cs="Arial"/>
              </w:rPr>
              <w:t>1243</w:t>
            </w:r>
          </w:p>
        </w:tc>
        <w:tc>
          <w:tcPr>
            <w:tcW w:w="900" w:type="pct"/>
          </w:tcPr>
          <w:p w14:paraId="503EC40D" w14:textId="77777777" w:rsidR="00F67A95" w:rsidRDefault="00F2107D" w:rsidP="00724DDC">
            <w:pPr>
              <w:jc w:val="center"/>
              <w:rPr>
                <w:rFonts w:cs="Arial"/>
              </w:rPr>
            </w:pPr>
            <w:r>
              <w:rPr>
                <w:rFonts w:cs="Arial"/>
              </w:rPr>
              <w:t>757</w:t>
            </w:r>
          </w:p>
        </w:tc>
        <w:tc>
          <w:tcPr>
            <w:tcW w:w="858" w:type="pct"/>
          </w:tcPr>
          <w:p w14:paraId="12F418C4" w14:textId="77777777" w:rsidR="00F67A95" w:rsidRDefault="00046319" w:rsidP="00724DDC">
            <w:pPr>
              <w:jc w:val="center"/>
              <w:rPr>
                <w:rFonts w:cs="Arial"/>
              </w:rPr>
            </w:pPr>
            <w:r>
              <w:rPr>
                <w:rFonts w:cs="Arial"/>
              </w:rPr>
              <w:t>1388</w:t>
            </w:r>
          </w:p>
        </w:tc>
      </w:tr>
      <w:tr w:rsidR="00497185" w:rsidRPr="00D50E14" w14:paraId="0784F994" w14:textId="77777777" w:rsidTr="006D332E">
        <w:trPr>
          <w:cnfStyle w:val="000000100000" w:firstRow="0" w:lastRow="0" w:firstColumn="0" w:lastColumn="0" w:oddVBand="0" w:evenVBand="0" w:oddHBand="1" w:evenHBand="0" w:firstRowFirstColumn="0" w:firstRowLastColumn="0" w:lastRowFirstColumn="0" w:lastRowLastColumn="0"/>
          <w:trHeight w:hRule="exact" w:val="288"/>
        </w:trPr>
        <w:tc>
          <w:tcPr>
            <w:tcW w:w="1442" w:type="pct"/>
          </w:tcPr>
          <w:p w14:paraId="3A1AE89F" w14:textId="77777777" w:rsidR="00497185" w:rsidRDefault="00497185" w:rsidP="00724DDC">
            <w:pPr>
              <w:jc w:val="both"/>
              <w:rPr>
                <w:rFonts w:cs="Arial"/>
              </w:rPr>
            </w:pPr>
            <w:r>
              <w:rPr>
                <w:rFonts w:cs="Arial"/>
              </w:rPr>
              <w:t>1.8 GPM  Showerhead</w:t>
            </w:r>
          </w:p>
        </w:tc>
        <w:tc>
          <w:tcPr>
            <w:tcW w:w="900" w:type="pct"/>
          </w:tcPr>
          <w:p w14:paraId="355AEFE8" w14:textId="77777777" w:rsidR="00497185" w:rsidRDefault="00497185" w:rsidP="00724DDC">
            <w:pPr>
              <w:jc w:val="center"/>
              <w:rPr>
                <w:rFonts w:cs="Arial"/>
              </w:rPr>
            </w:pPr>
            <w:r>
              <w:rPr>
                <w:rFonts w:cs="Arial"/>
              </w:rPr>
              <w:t>452</w:t>
            </w:r>
          </w:p>
        </w:tc>
        <w:tc>
          <w:tcPr>
            <w:tcW w:w="900" w:type="pct"/>
          </w:tcPr>
          <w:p w14:paraId="7CB27071" w14:textId="77777777" w:rsidR="00497185" w:rsidRDefault="00046319" w:rsidP="00724DDC">
            <w:pPr>
              <w:jc w:val="center"/>
              <w:rPr>
                <w:rFonts w:cs="Arial"/>
              </w:rPr>
            </w:pPr>
            <w:r>
              <w:rPr>
                <w:rFonts w:cs="Arial"/>
              </w:rPr>
              <w:t>1017</w:t>
            </w:r>
          </w:p>
        </w:tc>
        <w:tc>
          <w:tcPr>
            <w:tcW w:w="900" w:type="pct"/>
          </w:tcPr>
          <w:p w14:paraId="6490A518" w14:textId="77777777" w:rsidR="00497185" w:rsidRDefault="00497185" w:rsidP="00724DDC">
            <w:pPr>
              <w:jc w:val="center"/>
              <w:rPr>
                <w:rFonts w:cs="Arial"/>
              </w:rPr>
            </w:pPr>
            <w:r>
              <w:rPr>
                <w:rFonts w:cs="Arial"/>
              </w:rPr>
              <w:t>505</w:t>
            </w:r>
          </w:p>
          <w:p w14:paraId="1C1A8846" w14:textId="77777777" w:rsidR="00497185" w:rsidRDefault="00497185" w:rsidP="00724DDC">
            <w:pPr>
              <w:jc w:val="center"/>
              <w:rPr>
                <w:rFonts w:cs="Arial"/>
              </w:rPr>
            </w:pPr>
          </w:p>
        </w:tc>
        <w:tc>
          <w:tcPr>
            <w:tcW w:w="858" w:type="pct"/>
          </w:tcPr>
          <w:p w14:paraId="40EAB740" w14:textId="77777777" w:rsidR="00497185" w:rsidRDefault="00046319" w:rsidP="00724DDC">
            <w:pPr>
              <w:jc w:val="center"/>
              <w:rPr>
                <w:rFonts w:cs="Arial"/>
              </w:rPr>
            </w:pPr>
            <w:r>
              <w:rPr>
                <w:rFonts w:cs="Arial"/>
              </w:rPr>
              <w:t>1136</w:t>
            </w:r>
          </w:p>
        </w:tc>
      </w:tr>
      <w:tr w:rsidR="00F67A95" w:rsidRPr="00D50E14" w14:paraId="012A5A42" w14:textId="77777777" w:rsidTr="006D332E">
        <w:trPr>
          <w:cnfStyle w:val="000000010000" w:firstRow="0" w:lastRow="0" w:firstColumn="0" w:lastColumn="0" w:oddVBand="0" w:evenVBand="0" w:oddHBand="0" w:evenHBand="1" w:firstRowFirstColumn="0" w:firstRowLastColumn="0" w:lastRowFirstColumn="0" w:lastRowLastColumn="0"/>
          <w:trHeight w:hRule="exact" w:val="288"/>
        </w:trPr>
        <w:tc>
          <w:tcPr>
            <w:tcW w:w="5000" w:type="pct"/>
            <w:gridSpan w:val="5"/>
          </w:tcPr>
          <w:p w14:paraId="136768C0" w14:textId="77777777" w:rsidR="00F67A95" w:rsidRDefault="00F67A95" w:rsidP="00724DDC">
            <w:pPr>
              <w:jc w:val="right"/>
              <w:rPr>
                <w:rFonts w:cs="Arial"/>
              </w:rPr>
            </w:pPr>
            <w:r>
              <w:rPr>
                <w:rFonts w:cs="Arial"/>
              </w:rPr>
              <w:t>Unit in [gallons / showerhead / year]</w:t>
            </w:r>
          </w:p>
        </w:tc>
      </w:tr>
    </w:tbl>
    <w:p w14:paraId="50D5348C" w14:textId="77777777" w:rsidR="008E6907" w:rsidRPr="008263DC" w:rsidRDefault="00894FAB" w:rsidP="009A2800">
      <w:pPr>
        <w:ind w:left="720" w:hanging="720"/>
        <w:jc w:val="center"/>
        <w:rPr>
          <w:rFonts w:ascii="Times New Roman" w:hAnsi="Times New Roman"/>
          <w:b/>
        </w:rPr>
      </w:pPr>
      <w:r w:rsidRPr="008263DC">
        <w:rPr>
          <w:rFonts w:ascii="Times New Roman" w:hAnsi="Times New Roman"/>
          <w:b/>
        </w:rPr>
        <w:t>*For detailed water savings see attached calculation sheet*</w:t>
      </w:r>
    </w:p>
    <w:p w14:paraId="1E4DBCE6" w14:textId="77777777" w:rsidR="00BF62CF" w:rsidRPr="0092355B" w:rsidRDefault="00BF62CF" w:rsidP="00BF62CF">
      <w:pPr>
        <w:ind w:left="720" w:hanging="720"/>
        <w:rPr>
          <w:rFonts w:ascii="Times New Roman" w:hAnsi="Times New Roman"/>
          <w:sz w:val="24"/>
        </w:rPr>
      </w:pPr>
      <w:r w:rsidRPr="0092355B">
        <w:rPr>
          <w:rFonts w:ascii="Times New Roman" w:hAnsi="Times New Roman"/>
          <w:sz w:val="24"/>
        </w:rPr>
        <w:t>Calculations:</w:t>
      </w:r>
    </w:p>
    <w:p w14:paraId="275480EC" w14:textId="77777777" w:rsidR="00BF62CF" w:rsidRPr="0092355B" w:rsidRDefault="00BF62CF" w:rsidP="00BF62CF">
      <w:pPr>
        <w:ind w:left="720" w:hanging="720"/>
        <w:rPr>
          <w:rFonts w:ascii="Times New Roman" w:hAnsi="Times New Roman"/>
          <w:sz w:val="24"/>
        </w:rPr>
      </w:pPr>
    </w:p>
    <w:p w14:paraId="6FE2AE81" w14:textId="77777777" w:rsidR="00BF62CF" w:rsidRPr="0092355B" w:rsidRDefault="00BF62CF" w:rsidP="00BF62CF">
      <w:pPr>
        <w:ind w:left="720" w:hanging="720"/>
        <w:rPr>
          <w:rFonts w:ascii="Times New Roman" w:hAnsi="Times New Roman"/>
          <w:sz w:val="24"/>
        </w:rPr>
      </w:pPr>
      <w:r w:rsidRPr="0092355B">
        <w:rPr>
          <w:rFonts w:ascii="Times New Roman" w:hAnsi="Times New Roman"/>
          <w:sz w:val="24"/>
        </w:rPr>
        <w:tab/>
        <w:t>NEW and ROB Annual Low Flow Showerhead Savings =</w:t>
      </w:r>
      <w:r w:rsidR="008E6907" w:rsidRPr="0092355B">
        <w:rPr>
          <w:rFonts w:ascii="Times New Roman" w:hAnsi="Times New Roman"/>
          <w:sz w:val="24"/>
        </w:rPr>
        <w:t xml:space="preserve"> CPUC</w:t>
      </w:r>
      <w:r w:rsidRPr="0092355B">
        <w:rPr>
          <w:rFonts w:ascii="Times New Roman" w:hAnsi="Times New Roman"/>
          <w:sz w:val="24"/>
        </w:rPr>
        <w:t xml:space="preserve"> Baseline annual water use (Table </w:t>
      </w:r>
      <w:r w:rsidR="0027508B" w:rsidRPr="0092355B">
        <w:rPr>
          <w:rFonts w:ascii="Times New Roman" w:hAnsi="Times New Roman"/>
          <w:sz w:val="24"/>
        </w:rPr>
        <w:t>V</w:t>
      </w:r>
      <w:r w:rsidR="007E32FD">
        <w:rPr>
          <w:rFonts w:ascii="Times New Roman" w:hAnsi="Times New Roman"/>
          <w:sz w:val="24"/>
        </w:rPr>
        <w:t>I</w:t>
      </w:r>
      <w:r w:rsidRPr="0092355B">
        <w:rPr>
          <w:rFonts w:ascii="Times New Roman" w:hAnsi="Times New Roman"/>
          <w:sz w:val="24"/>
        </w:rPr>
        <w:t xml:space="preserve">) – Measure annual water </w:t>
      </w:r>
      <w:r w:rsidR="008E6907" w:rsidRPr="0092355B">
        <w:rPr>
          <w:rFonts w:ascii="Times New Roman" w:hAnsi="Times New Roman"/>
          <w:sz w:val="24"/>
        </w:rPr>
        <w:t xml:space="preserve">use (Table </w:t>
      </w:r>
      <w:r w:rsidR="00497185">
        <w:rPr>
          <w:rFonts w:ascii="Times New Roman" w:hAnsi="Times New Roman"/>
          <w:sz w:val="24"/>
        </w:rPr>
        <w:t>IX</w:t>
      </w:r>
      <w:r w:rsidRPr="0092355B">
        <w:rPr>
          <w:rFonts w:ascii="Times New Roman" w:hAnsi="Times New Roman"/>
          <w:sz w:val="24"/>
        </w:rPr>
        <w:t xml:space="preserve">) </w:t>
      </w:r>
    </w:p>
    <w:p w14:paraId="664D83B8" w14:textId="77777777" w:rsidR="0062286D" w:rsidRPr="0092355B" w:rsidRDefault="0062286D" w:rsidP="000C475F">
      <w:pPr>
        <w:tabs>
          <w:tab w:val="left" w:pos="1800"/>
        </w:tabs>
        <w:ind w:firstLine="720"/>
        <w:rPr>
          <w:rFonts w:ascii="Times New Roman" w:hAnsi="Times New Roman"/>
          <w:sz w:val="40"/>
        </w:rPr>
      </w:pPr>
    </w:p>
    <w:p w14:paraId="46C32999" w14:textId="77777777" w:rsidR="008E6907" w:rsidRPr="0092355B" w:rsidRDefault="009F224C" w:rsidP="008E6907">
      <w:pPr>
        <w:ind w:left="720"/>
        <w:rPr>
          <w:rFonts w:ascii="Times New Roman" w:hAnsi="Times New Roman"/>
          <w:sz w:val="24"/>
        </w:rPr>
      </w:pPr>
      <w:r>
        <w:rPr>
          <w:rFonts w:ascii="Times New Roman" w:hAnsi="Times New Roman"/>
          <w:sz w:val="24"/>
        </w:rPr>
        <w:t>ER</w:t>
      </w:r>
      <w:r w:rsidR="008E6907" w:rsidRPr="0092355B">
        <w:rPr>
          <w:rFonts w:ascii="Times New Roman" w:hAnsi="Times New Roman"/>
          <w:sz w:val="24"/>
        </w:rPr>
        <w:t xml:space="preserve"> Annual Low Flow Showerhead Savings = CPUC Baseline annual water use (Table </w:t>
      </w:r>
      <w:r w:rsidR="0027508B" w:rsidRPr="0092355B">
        <w:rPr>
          <w:rFonts w:ascii="Times New Roman" w:hAnsi="Times New Roman"/>
          <w:sz w:val="24"/>
        </w:rPr>
        <w:t>V</w:t>
      </w:r>
      <w:r w:rsidR="007E32FD">
        <w:rPr>
          <w:rFonts w:ascii="Times New Roman" w:hAnsi="Times New Roman"/>
          <w:sz w:val="24"/>
        </w:rPr>
        <w:t>I</w:t>
      </w:r>
      <w:r w:rsidR="008E6907" w:rsidRPr="0092355B">
        <w:rPr>
          <w:rFonts w:ascii="Times New Roman" w:hAnsi="Times New Roman"/>
          <w:sz w:val="24"/>
        </w:rPr>
        <w:t xml:space="preserve">) – Measure annual water use (Table </w:t>
      </w:r>
      <w:r w:rsidR="00497185">
        <w:rPr>
          <w:rFonts w:ascii="Times New Roman" w:hAnsi="Times New Roman"/>
          <w:sz w:val="24"/>
        </w:rPr>
        <w:t>IX</w:t>
      </w:r>
      <w:r w:rsidR="008E6907" w:rsidRPr="0092355B">
        <w:rPr>
          <w:rFonts w:ascii="Times New Roman" w:hAnsi="Times New Roman"/>
          <w:sz w:val="24"/>
        </w:rPr>
        <w:t xml:space="preserve">) </w:t>
      </w:r>
    </w:p>
    <w:p w14:paraId="481FA0CF" w14:textId="77777777" w:rsidR="00894FAB" w:rsidRDefault="00894FAB" w:rsidP="008E6907">
      <w:pPr>
        <w:ind w:left="720"/>
        <w:rPr>
          <w:rFonts w:ascii="Times New Roman" w:hAnsi="Times New Roman"/>
        </w:rPr>
      </w:pPr>
    </w:p>
    <w:p w14:paraId="0068F0F5" w14:textId="77777777" w:rsidR="008E6907" w:rsidRPr="008E6907" w:rsidRDefault="008E6907" w:rsidP="00E04FB6">
      <w:pPr>
        <w:pStyle w:val="SubsectionStyle"/>
      </w:pPr>
      <w:bookmarkStart w:id="52" w:name="_Toc271023119"/>
      <w:bookmarkStart w:id="53" w:name="_Toc442427776"/>
      <w:r>
        <w:t>Gas Energy Savings  Es</w:t>
      </w:r>
      <w:r w:rsidRPr="00382912">
        <w:t>timation Methodologies</w:t>
      </w:r>
      <w:bookmarkEnd w:id="52"/>
      <w:bookmarkEnd w:id="53"/>
    </w:p>
    <w:p w14:paraId="54F08C9E" w14:textId="77777777" w:rsidR="008E6907" w:rsidRDefault="008E6907" w:rsidP="008E6907">
      <w:pPr>
        <w:rPr>
          <w:rFonts w:ascii="Times New Roman" w:hAnsi="Times New Roman"/>
          <w:sz w:val="24"/>
        </w:rPr>
      </w:pPr>
      <w:r w:rsidRPr="008E6907">
        <w:rPr>
          <w:rFonts w:ascii="Times New Roman" w:hAnsi="Times New Roman"/>
          <w:sz w:val="24"/>
        </w:rPr>
        <w:t>The gas energy savings can</w:t>
      </w:r>
      <w:r>
        <w:rPr>
          <w:rFonts w:ascii="Times New Roman" w:hAnsi="Times New Roman"/>
          <w:sz w:val="24"/>
        </w:rPr>
        <w:t xml:space="preserve"> be</w:t>
      </w:r>
      <w:r w:rsidRPr="008E6907">
        <w:rPr>
          <w:rFonts w:ascii="Times New Roman" w:hAnsi="Times New Roman"/>
          <w:sz w:val="24"/>
        </w:rPr>
        <w:t xml:space="preserve"> easily estimated by taking total hot water savings (Table </w:t>
      </w:r>
      <w:r w:rsidR="0027508B">
        <w:rPr>
          <w:rFonts w:ascii="Times New Roman" w:hAnsi="Times New Roman"/>
          <w:sz w:val="24"/>
        </w:rPr>
        <w:t>IX</w:t>
      </w:r>
      <w:r w:rsidRPr="008E6907">
        <w:rPr>
          <w:rFonts w:ascii="Times New Roman" w:hAnsi="Times New Roman"/>
          <w:sz w:val="24"/>
        </w:rPr>
        <w:t>) and calculating heat applied to raise the temperature</w:t>
      </w:r>
      <w:r>
        <w:rPr>
          <w:rFonts w:ascii="Times New Roman" w:hAnsi="Times New Roman"/>
          <w:sz w:val="24"/>
        </w:rPr>
        <w:t xml:space="preserve"> from ground water temperature to 10</w:t>
      </w:r>
      <w:r w:rsidR="00123D31">
        <w:rPr>
          <w:rFonts w:ascii="Times New Roman" w:hAnsi="Times New Roman"/>
          <w:sz w:val="24"/>
        </w:rPr>
        <w:t>6</w:t>
      </w:r>
      <w:r>
        <w:rPr>
          <w:rFonts w:ascii="Times New Roman" w:hAnsi="Times New Roman"/>
          <w:sz w:val="24"/>
        </w:rPr>
        <w:t>°F of mixed water temperature. The ground water temperature varies with climate zone</w:t>
      </w:r>
      <w:r w:rsidR="00423CA4">
        <w:rPr>
          <w:rFonts w:ascii="Times New Roman" w:hAnsi="Times New Roman"/>
          <w:sz w:val="24"/>
        </w:rPr>
        <w:t xml:space="preserve">, and the weighted average of the ground water temperature is calculated from the annual hot water consumptions that vary throughout the year. </w:t>
      </w:r>
    </w:p>
    <w:p w14:paraId="2B4F6A49" w14:textId="77777777" w:rsidR="00B54EEF" w:rsidRDefault="00B54EEF" w:rsidP="008E6907">
      <w:pPr>
        <w:rPr>
          <w:rFonts w:ascii="Times New Roman" w:hAnsi="Times New Roman"/>
          <w:sz w:val="24"/>
        </w:rPr>
      </w:pPr>
    </w:p>
    <w:p w14:paraId="20AD2F10" w14:textId="77777777" w:rsidR="00B54EEF" w:rsidRDefault="00B54EEF" w:rsidP="008E6907">
      <w:pPr>
        <w:rPr>
          <w:rFonts w:ascii="Times New Roman" w:hAnsi="Times New Roman"/>
          <w:sz w:val="24"/>
        </w:rPr>
      </w:pPr>
    </w:p>
    <w:p w14:paraId="2EF349A9" w14:textId="77777777" w:rsidR="007F6E16" w:rsidRDefault="007F6E16" w:rsidP="007F6E16">
      <w:pPr>
        <w:pStyle w:val="Caption"/>
        <w:keepNext/>
      </w:pPr>
      <w:bookmarkStart w:id="54" w:name="_Toc442688321"/>
      <w:r>
        <w:t xml:space="preserve">Table </w:t>
      </w:r>
      <w:fldSimple w:instr=" SEQ Table \* ROMAN ">
        <w:r w:rsidR="00B33C5B">
          <w:rPr>
            <w:noProof/>
          </w:rPr>
          <w:t>XI</w:t>
        </w:r>
      </w:fldSimple>
      <w:r>
        <w:t xml:space="preserve">: </w:t>
      </w:r>
      <w:r w:rsidRPr="0060514F">
        <w:t>Annual Natural Gas Savings</w:t>
      </w:r>
      <w:bookmarkEnd w:id="54"/>
      <w:r w:rsidR="006F7A28">
        <w:t xml:space="preserve"> (2.0 GPM Baseline)</w:t>
      </w:r>
    </w:p>
    <w:tbl>
      <w:tblPr>
        <w:tblStyle w:val="TableGrid"/>
        <w:tblpPr w:leftFromText="180" w:rightFromText="180" w:vertAnchor="text" w:tblpXSpec="center" w:tblpY="1"/>
        <w:tblOverlap w:val="never"/>
        <w:tblW w:w="0" w:type="auto"/>
        <w:shd w:val="clear" w:color="auto" w:fill="EEECE1" w:themeFill="background2"/>
        <w:tblLook w:val="04A0" w:firstRow="1" w:lastRow="0" w:firstColumn="1" w:lastColumn="0" w:noHBand="0" w:noVBand="1"/>
      </w:tblPr>
      <w:tblGrid>
        <w:gridCol w:w="1368"/>
        <w:gridCol w:w="1474"/>
        <w:gridCol w:w="2021"/>
      </w:tblGrid>
      <w:tr w:rsidR="006F7A28" w14:paraId="29E4C0D7" w14:textId="77777777" w:rsidTr="00B02A7C">
        <w:trPr>
          <w:trHeight w:val="710"/>
        </w:trPr>
        <w:tc>
          <w:tcPr>
            <w:tcW w:w="1368" w:type="dxa"/>
            <w:shd w:val="clear" w:color="auto" w:fill="EEECE1" w:themeFill="background2"/>
            <w:vAlign w:val="center"/>
          </w:tcPr>
          <w:p w14:paraId="465DB1DC" w14:textId="77777777" w:rsidR="006F7A28" w:rsidRDefault="006F7A28" w:rsidP="00B02A7C">
            <w:pPr>
              <w:pStyle w:val="Table"/>
              <w:numPr>
                <w:ilvl w:val="0"/>
                <w:numId w:val="0"/>
              </w:numPr>
              <w:jc w:val="center"/>
              <w:rPr>
                <w:sz w:val="18"/>
              </w:rPr>
            </w:pPr>
            <w:r>
              <w:rPr>
                <w:sz w:val="18"/>
              </w:rPr>
              <w:t>LFSH</w:t>
            </w:r>
          </w:p>
        </w:tc>
        <w:tc>
          <w:tcPr>
            <w:tcW w:w="1474" w:type="dxa"/>
            <w:shd w:val="clear" w:color="auto" w:fill="EEECE1" w:themeFill="background2"/>
            <w:vAlign w:val="center"/>
          </w:tcPr>
          <w:p w14:paraId="137D1A1E" w14:textId="77777777" w:rsidR="00B02A7C" w:rsidRDefault="00B02A7C" w:rsidP="00B02A7C">
            <w:pPr>
              <w:pStyle w:val="Table"/>
              <w:numPr>
                <w:ilvl w:val="0"/>
                <w:numId w:val="0"/>
              </w:numPr>
              <w:jc w:val="center"/>
              <w:rPr>
                <w:sz w:val="18"/>
              </w:rPr>
            </w:pPr>
            <w:r>
              <w:rPr>
                <w:sz w:val="18"/>
              </w:rPr>
              <w:t>Savings</w:t>
            </w:r>
          </w:p>
          <w:p w14:paraId="415FB888" w14:textId="77777777" w:rsidR="006F7A28" w:rsidRDefault="006F7A28" w:rsidP="00B02A7C">
            <w:pPr>
              <w:pStyle w:val="Table"/>
              <w:numPr>
                <w:ilvl w:val="0"/>
                <w:numId w:val="0"/>
              </w:numPr>
              <w:jc w:val="center"/>
              <w:rPr>
                <w:sz w:val="18"/>
              </w:rPr>
            </w:pPr>
            <w:r>
              <w:rPr>
                <w:sz w:val="18"/>
              </w:rPr>
              <w:t>(Therm/Year)</w:t>
            </w:r>
          </w:p>
        </w:tc>
        <w:tc>
          <w:tcPr>
            <w:tcW w:w="2021" w:type="dxa"/>
            <w:shd w:val="clear" w:color="auto" w:fill="EEECE1" w:themeFill="background2"/>
            <w:vAlign w:val="center"/>
          </w:tcPr>
          <w:p w14:paraId="103705C3" w14:textId="77777777" w:rsidR="006F7A28" w:rsidRDefault="006F7A28" w:rsidP="00B02A7C">
            <w:pPr>
              <w:pStyle w:val="Table"/>
              <w:numPr>
                <w:ilvl w:val="0"/>
                <w:numId w:val="0"/>
              </w:numPr>
              <w:jc w:val="center"/>
              <w:rPr>
                <w:sz w:val="18"/>
              </w:rPr>
            </w:pPr>
            <w:r>
              <w:rPr>
                <w:sz w:val="18"/>
              </w:rPr>
              <w:t>CZ</w:t>
            </w:r>
          </w:p>
        </w:tc>
      </w:tr>
      <w:tr w:rsidR="006F7A28" w:rsidRPr="006F7A28" w14:paraId="7E65FF2B" w14:textId="77777777" w:rsidTr="00B02A7C">
        <w:tc>
          <w:tcPr>
            <w:tcW w:w="1368" w:type="dxa"/>
            <w:shd w:val="clear" w:color="auto" w:fill="EEECE1" w:themeFill="background2"/>
          </w:tcPr>
          <w:p w14:paraId="47C6B805" w14:textId="77777777" w:rsidR="006F7A28" w:rsidRPr="006F7A28" w:rsidRDefault="006F7A28" w:rsidP="000D23C2">
            <w:pPr>
              <w:pStyle w:val="Table"/>
              <w:numPr>
                <w:ilvl w:val="0"/>
                <w:numId w:val="0"/>
              </w:numPr>
              <w:jc w:val="center"/>
              <w:rPr>
                <w:b w:val="0"/>
                <w:sz w:val="18"/>
              </w:rPr>
            </w:pPr>
            <w:r w:rsidRPr="006F7A28">
              <w:rPr>
                <w:b w:val="0"/>
                <w:sz w:val="18"/>
              </w:rPr>
              <w:t>1.0 GPM, SF</w:t>
            </w:r>
            <w:r w:rsidR="009F670B">
              <w:rPr>
                <w:b w:val="0"/>
                <w:sz w:val="18"/>
              </w:rPr>
              <w:t>,EUL</w:t>
            </w:r>
            <w:r w:rsidR="00B02A7C">
              <w:rPr>
                <w:b w:val="0"/>
                <w:sz w:val="18"/>
              </w:rPr>
              <w:t xml:space="preserve"> - 2016 Code</w:t>
            </w:r>
          </w:p>
        </w:tc>
        <w:tc>
          <w:tcPr>
            <w:tcW w:w="1474" w:type="dxa"/>
            <w:shd w:val="clear" w:color="auto" w:fill="EEECE1" w:themeFill="background2"/>
          </w:tcPr>
          <w:p w14:paraId="2D8E6F56" w14:textId="77777777" w:rsidR="006F7A28" w:rsidRPr="006F7A28" w:rsidRDefault="006F7A28" w:rsidP="000D23C2">
            <w:pPr>
              <w:pStyle w:val="Table"/>
              <w:numPr>
                <w:ilvl w:val="0"/>
                <w:numId w:val="0"/>
              </w:numPr>
              <w:jc w:val="center"/>
              <w:rPr>
                <w:b w:val="0"/>
                <w:sz w:val="18"/>
              </w:rPr>
            </w:pPr>
            <w:r>
              <w:rPr>
                <w:b w:val="0"/>
                <w:sz w:val="18"/>
              </w:rPr>
              <w:t>10.35</w:t>
            </w:r>
          </w:p>
        </w:tc>
        <w:tc>
          <w:tcPr>
            <w:tcW w:w="2021" w:type="dxa"/>
            <w:shd w:val="clear" w:color="auto" w:fill="EEECE1" w:themeFill="background2"/>
          </w:tcPr>
          <w:p w14:paraId="4C51EFB6" w14:textId="77777777" w:rsidR="006F7A28" w:rsidRPr="006F7A28" w:rsidRDefault="006F7A28" w:rsidP="000D23C2">
            <w:pPr>
              <w:pStyle w:val="Table"/>
              <w:numPr>
                <w:ilvl w:val="0"/>
                <w:numId w:val="0"/>
              </w:numPr>
              <w:jc w:val="center"/>
              <w:rPr>
                <w:b w:val="0"/>
                <w:sz w:val="18"/>
              </w:rPr>
            </w:pPr>
            <w:r w:rsidRPr="006F7A28">
              <w:rPr>
                <w:b w:val="0"/>
                <w:sz w:val="18"/>
              </w:rPr>
              <w:t>9</w:t>
            </w:r>
          </w:p>
        </w:tc>
      </w:tr>
      <w:tr w:rsidR="006F7A28" w:rsidRPr="006F7A28" w14:paraId="4E1FC6C1" w14:textId="77777777" w:rsidTr="00B02A7C">
        <w:tc>
          <w:tcPr>
            <w:tcW w:w="1368" w:type="dxa"/>
            <w:shd w:val="clear" w:color="auto" w:fill="EEECE1" w:themeFill="background2"/>
          </w:tcPr>
          <w:p w14:paraId="29FAFD99" w14:textId="77777777" w:rsidR="006F7A28" w:rsidRPr="006F7A28" w:rsidRDefault="006F7A28" w:rsidP="000D23C2">
            <w:pPr>
              <w:pStyle w:val="Table"/>
              <w:numPr>
                <w:ilvl w:val="0"/>
                <w:numId w:val="0"/>
              </w:numPr>
              <w:jc w:val="center"/>
              <w:rPr>
                <w:b w:val="0"/>
                <w:sz w:val="18"/>
              </w:rPr>
            </w:pPr>
            <w:r w:rsidRPr="006F7A28">
              <w:rPr>
                <w:b w:val="0"/>
                <w:sz w:val="18"/>
              </w:rPr>
              <w:t>1.25 GPM, SF</w:t>
            </w:r>
            <w:r w:rsidR="009F670B">
              <w:rPr>
                <w:b w:val="0"/>
                <w:sz w:val="18"/>
              </w:rPr>
              <w:t>,EUL</w:t>
            </w:r>
            <w:r w:rsidR="00B02A7C">
              <w:rPr>
                <w:b w:val="0"/>
                <w:sz w:val="18"/>
              </w:rPr>
              <w:t xml:space="preserve"> 2016 Code</w:t>
            </w:r>
          </w:p>
        </w:tc>
        <w:tc>
          <w:tcPr>
            <w:tcW w:w="1474" w:type="dxa"/>
            <w:shd w:val="clear" w:color="auto" w:fill="EEECE1" w:themeFill="background2"/>
          </w:tcPr>
          <w:p w14:paraId="1CDF9C7E" w14:textId="77777777" w:rsidR="006F7A28" w:rsidRPr="006F7A28" w:rsidRDefault="006F7A28" w:rsidP="000D23C2">
            <w:pPr>
              <w:pStyle w:val="Table"/>
              <w:numPr>
                <w:ilvl w:val="0"/>
                <w:numId w:val="0"/>
              </w:numPr>
              <w:jc w:val="center"/>
              <w:rPr>
                <w:b w:val="0"/>
                <w:sz w:val="18"/>
              </w:rPr>
            </w:pPr>
            <w:r>
              <w:rPr>
                <w:b w:val="0"/>
                <w:sz w:val="18"/>
              </w:rPr>
              <w:t>7.76</w:t>
            </w:r>
          </w:p>
        </w:tc>
        <w:tc>
          <w:tcPr>
            <w:tcW w:w="2021" w:type="dxa"/>
            <w:shd w:val="clear" w:color="auto" w:fill="EEECE1" w:themeFill="background2"/>
          </w:tcPr>
          <w:p w14:paraId="4983534E" w14:textId="77777777" w:rsidR="006F7A28" w:rsidRPr="006F7A28" w:rsidRDefault="006F7A28" w:rsidP="006F7A28">
            <w:pPr>
              <w:jc w:val="center"/>
              <w:rPr>
                <w:rFonts w:ascii="Times New Roman" w:hAnsi="Times New Roman"/>
                <w:sz w:val="18"/>
                <w:szCs w:val="18"/>
              </w:rPr>
            </w:pPr>
            <w:r w:rsidRPr="006F7A28">
              <w:rPr>
                <w:rFonts w:ascii="Times New Roman" w:hAnsi="Times New Roman"/>
                <w:sz w:val="18"/>
                <w:szCs w:val="18"/>
              </w:rPr>
              <w:t>9</w:t>
            </w:r>
          </w:p>
        </w:tc>
      </w:tr>
      <w:tr w:rsidR="006F7A28" w:rsidRPr="006F7A28" w14:paraId="118F59B6" w14:textId="77777777" w:rsidTr="00B02A7C">
        <w:tc>
          <w:tcPr>
            <w:tcW w:w="1368" w:type="dxa"/>
            <w:shd w:val="clear" w:color="auto" w:fill="EEECE1" w:themeFill="background2"/>
          </w:tcPr>
          <w:p w14:paraId="3418B7C6" w14:textId="77777777" w:rsidR="006F7A28" w:rsidRPr="006F7A28" w:rsidRDefault="006F7A28" w:rsidP="000D23C2">
            <w:pPr>
              <w:pStyle w:val="Table"/>
              <w:numPr>
                <w:ilvl w:val="0"/>
                <w:numId w:val="0"/>
              </w:numPr>
              <w:jc w:val="center"/>
              <w:rPr>
                <w:b w:val="0"/>
                <w:sz w:val="18"/>
              </w:rPr>
            </w:pPr>
            <w:r w:rsidRPr="006F7A28">
              <w:rPr>
                <w:b w:val="0"/>
                <w:sz w:val="18"/>
              </w:rPr>
              <w:t>1.5 GPM, SF</w:t>
            </w:r>
            <w:r w:rsidR="009F670B">
              <w:rPr>
                <w:b w:val="0"/>
                <w:sz w:val="18"/>
              </w:rPr>
              <w:t>,EUL</w:t>
            </w:r>
            <w:r w:rsidR="00B02A7C">
              <w:rPr>
                <w:b w:val="0"/>
                <w:sz w:val="18"/>
              </w:rPr>
              <w:t>-2016 Code</w:t>
            </w:r>
          </w:p>
        </w:tc>
        <w:tc>
          <w:tcPr>
            <w:tcW w:w="1474" w:type="dxa"/>
            <w:shd w:val="clear" w:color="auto" w:fill="EEECE1" w:themeFill="background2"/>
          </w:tcPr>
          <w:p w14:paraId="334F02B8" w14:textId="77777777" w:rsidR="006F7A28" w:rsidRPr="006F7A28" w:rsidRDefault="006F7A28" w:rsidP="000D23C2">
            <w:pPr>
              <w:pStyle w:val="Table"/>
              <w:numPr>
                <w:ilvl w:val="0"/>
                <w:numId w:val="0"/>
              </w:numPr>
              <w:jc w:val="center"/>
              <w:rPr>
                <w:b w:val="0"/>
                <w:sz w:val="18"/>
              </w:rPr>
            </w:pPr>
            <w:r>
              <w:rPr>
                <w:b w:val="0"/>
                <w:sz w:val="18"/>
              </w:rPr>
              <w:t>5.2</w:t>
            </w:r>
          </w:p>
        </w:tc>
        <w:tc>
          <w:tcPr>
            <w:tcW w:w="2021" w:type="dxa"/>
            <w:shd w:val="clear" w:color="auto" w:fill="EEECE1" w:themeFill="background2"/>
          </w:tcPr>
          <w:p w14:paraId="792813DF" w14:textId="77777777" w:rsidR="006F7A28" w:rsidRPr="006F7A28" w:rsidRDefault="006F7A28" w:rsidP="006F7A28">
            <w:pPr>
              <w:jc w:val="center"/>
              <w:rPr>
                <w:rFonts w:ascii="Times New Roman" w:hAnsi="Times New Roman"/>
                <w:sz w:val="18"/>
                <w:szCs w:val="18"/>
              </w:rPr>
            </w:pPr>
            <w:r w:rsidRPr="006F7A28">
              <w:rPr>
                <w:rFonts w:ascii="Times New Roman" w:hAnsi="Times New Roman"/>
                <w:sz w:val="18"/>
                <w:szCs w:val="18"/>
              </w:rPr>
              <w:t>9</w:t>
            </w:r>
          </w:p>
        </w:tc>
      </w:tr>
      <w:tr w:rsidR="006F7A28" w:rsidRPr="006F7A28" w14:paraId="44EAFFC7" w14:textId="77777777" w:rsidTr="00B02A7C">
        <w:tc>
          <w:tcPr>
            <w:tcW w:w="1368" w:type="dxa"/>
            <w:shd w:val="clear" w:color="auto" w:fill="EEECE1" w:themeFill="background2"/>
          </w:tcPr>
          <w:p w14:paraId="43714CCB" w14:textId="77777777" w:rsidR="006F7A28" w:rsidRPr="006F7A28" w:rsidRDefault="006F7A28" w:rsidP="000D23C2">
            <w:pPr>
              <w:pStyle w:val="Table"/>
              <w:numPr>
                <w:ilvl w:val="0"/>
                <w:numId w:val="0"/>
              </w:numPr>
              <w:jc w:val="center"/>
              <w:rPr>
                <w:b w:val="0"/>
                <w:sz w:val="18"/>
              </w:rPr>
            </w:pPr>
            <w:r w:rsidRPr="006F7A28">
              <w:rPr>
                <w:b w:val="0"/>
                <w:sz w:val="18"/>
              </w:rPr>
              <w:lastRenderedPageBreak/>
              <w:t>1.6 GPM, SF</w:t>
            </w:r>
            <w:r w:rsidR="009F670B">
              <w:rPr>
                <w:b w:val="0"/>
                <w:sz w:val="18"/>
              </w:rPr>
              <w:t>,EUL</w:t>
            </w:r>
            <w:r w:rsidR="00B02A7C">
              <w:rPr>
                <w:b w:val="0"/>
                <w:sz w:val="18"/>
              </w:rPr>
              <w:t xml:space="preserve"> – 2016 Code</w:t>
            </w:r>
          </w:p>
        </w:tc>
        <w:tc>
          <w:tcPr>
            <w:tcW w:w="1474" w:type="dxa"/>
            <w:shd w:val="clear" w:color="auto" w:fill="EEECE1" w:themeFill="background2"/>
          </w:tcPr>
          <w:p w14:paraId="6C9BF1FE" w14:textId="77777777" w:rsidR="006F7A28" w:rsidRPr="006F7A28" w:rsidRDefault="006F7A28" w:rsidP="000D23C2">
            <w:pPr>
              <w:pStyle w:val="Table"/>
              <w:numPr>
                <w:ilvl w:val="0"/>
                <w:numId w:val="0"/>
              </w:numPr>
              <w:jc w:val="center"/>
              <w:rPr>
                <w:b w:val="0"/>
                <w:sz w:val="18"/>
              </w:rPr>
            </w:pPr>
            <w:r>
              <w:rPr>
                <w:b w:val="0"/>
                <w:sz w:val="18"/>
              </w:rPr>
              <w:t>4.1</w:t>
            </w:r>
          </w:p>
        </w:tc>
        <w:tc>
          <w:tcPr>
            <w:tcW w:w="2021" w:type="dxa"/>
            <w:shd w:val="clear" w:color="auto" w:fill="EEECE1" w:themeFill="background2"/>
          </w:tcPr>
          <w:p w14:paraId="359F8CD8" w14:textId="77777777" w:rsidR="006F7A28" w:rsidRPr="006F7A28" w:rsidRDefault="006F7A28" w:rsidP="006F7A28">
            <w:pPr>
              <w:jc w:val="center"/>
              <w:rPr>
                <w:rFonts w:ascii="Times New Roman" w:hAnsi="Times New Roman"/>
                <w:sz w:val="18"/>
                <w:szCs w:val="18"/>
              </w:rPr>
            </w:pPr>
            <w:r w:rsidRPr="006F7A28">
              <w:rPr>
                <w:rFonts w:ascii="Times New Roman" w:hAnsi="Times New Roman"/>
                <w:sz w:val="18"/>
                <w:szCs w:val="18"/>
              </w:rPr>
              <w:t>9</w:t>
            </w:r>
          </w:p>
        </w:tc>
      </w:tr>
      <w:tr w:rsidR="006F7A28" w:rsidRPr="006F7A28" w14:paraId="7AA52916" w14:textId="77777777" w:rsidTr="00B02A7C">
        <w:tc>
          <w:tcPr>
            <w:tcW w:w="1368" w:type="dxa"/>
            <w:shd w:val="clear" w:color="auto" w:fill="EEECE1" w:themeFill="background2"/>
          </w:tcPr>
          <w:p w14:paraId="06634FCF" w14:textId="77777777" w:rsidR="006F7A28" w:rsidRPr="006F7A28" w:rsidRDefault="006F7A28" w:rsidP="000D23C2">
            <w:pPr>
              <w:pStyle w:val="Table"/>
              <w:numPr>
                <w:ilvl w:val="0"/>
                <w:numId w:val="0"/>
              </w:numPr>
              <w:jc w:val="center"/>
              <w:rPr>
                <w:b w:val="0"/>
                <w:sz w:val="18"/>
              </w:rPr>
            </w:pPr>
            <w:r w:rsidRPr="006F7A28">
              <w:rPr>
                <w:b w:val="0"/>
                <w:sz w:val="18"/>
              </w:rPr>
              <w:t>1.7 GPM, SF</w:t>
            </w:r>
            <w:r w:rsidR="009F670B">
              <w:rPr>
                <w:b w:val="0"/>
                <w:sz w:val="18"/>
              </w:rPr>
              <w:t>,EUL</w:t>
            </w:r>
            <w:r w:rsidR="00B02A7C">
              <w:rPr>
                <w:b w:val="0"/>
                <w:sz w:val="18"/>
              </w:rPr>
              <w:t xml:space="preserve"> – 2016 Code</w:t>
            </w:r>
          </w:p>
        </w:tc>
        <w:tc>
          <w:tcPr>
            <w:tcW w:w="1474" w:type="dxa"/>
            <w:shd w:val="clear" w:color="auto" w:fill="EEECE1" w:themeFill="background2"/>
          </w:tcPr>
          <w:p w14:paraId="2AF97BDC" w14:textId="77777777" w:rsidR="006F7A28" w:rsidRPr="006F7A28" w:rsidRDefault="006F7A28" w:rsidP="000D23C2">
            <w:pPr>
              <w:pStyle w:val="Table"/>
              <w:numPr>
                <w:ilvl w:val="0"/>
                <w:numId w:val="0"/>
              </w:numPr>
              <w:jc w:val="center"/>
              <w:rPr>
                <w:b w:val="0"/>
                <w:sz w:val="18"/>
              </w:rPr>
            </w:pPr>
            <w:r>
              <w:rPr>
                <w:b w:val="0"/>
                <w:sz w:val="18"/>
              </w:rPr>
              <w:t>3.1</w:t>
            </w:r>
          </w:p>
        </w:tc>
        <w:tc>
          <w:tcPr>
            <w:tcW w:w="2021" w:type="dxa"/>
            <w:shd w:val="clear" w:color="auto" w:fill="EEECE1" w:themeFill="background2"/>
          </w:tcPr>
          <w:p w14:paraId="40118196" w14:textId="77777777" w:rsidR="006F7A28" w:rsidRPr="006F7A28" w:rsidRDefault="006F7A28" w:rsidP="006F7A28">
            <w:pPr>
              <w:jc w:val="center"/>
              <w:rPr>
                <w:rFonts w:ascii="Times New Roman" w:hAnsi="Times New Roman"/>
                <w:sz w:val="18"/>
                <w:szCs w:val="18"/>
              </w:rPr>
            </w:pPr>
            <w:r w:rsidRPr="006F7A28">
              <w:rPr>
                <w:rFonts w:ascii="Times New Roman" w:hAnsi="Times New Roman"/>
                <w:sz w:val="18"/>
                <w:szCs w:val="18"/>
              </w:rPr>
              <w:t>9</w:t>
            </w:r>
          </w:p>
        </w:tc>
      </w:tr>
      <w:tr w:rsidR="006F7A28" w:rsidRPr="006F7A28" w14:paraId="2C0E3D81" w14:textId="77777777" w:rsidTr="00B02A7C">
        <w:tc>
          <w:tcPr>
            <w:tcW w:w="1368" w:type="dxa"/>
            <w:shd w:val="clear" w:color="auto" w:fill="EEECE1" w:themeFill="background2"/>
          </w:tcPr>
          <w:p w14:paraId="2D2629C7" w14:textId="77777777" w:rsidR="006F7A28" w:rsidRPr="006F7A28" w:rsidRDefault="006F7A28" w:rsidP="000D23C2">
            <w:pPr>
              <w:pStyle w:val="Table"/>
              <w:numPr>
                <w:ilvl w:val="0"/>
                <w:numId w:val="0"/>
              </w:numPr>
              <w:jc w:val="center"/>
              <w:rPr>
                <w:b w:val="0"/>
                <w:sz w:val="18"/>
              </w:rPr>
            </w:pPr>
            <w:r w:rsidRPr="006F7A28">
              <w:rPr>
                <w:b w:val="0"/>
                <w:sz w:val="18"/>
              </w:rPr>
              <w:t>1.0 GPM, MF</w:t>
            </w:r>
            <w:r w:rsidR="009F670B">
              <w:rPr>
                <w:b w:val="0"/>
                <w:sz w:val="18"/>
              </w:rPr>
              <w:t>,EUL</w:t>
            </w:r>
            <w:r w:rsidR="00B02A7C">
              <w:rPr>
                <w:b w:val="0"/>
                <w:sz w:val="18"/>
              </w:rPr>
              <w:t xml:space="preserve"> – 2016 Code</w:t>
            </w:r>
          </w:p>
        </w:tc>
        <w:tc>
          <w:tcPr>
            <w:tcW w:w="1474" w:type="dxa"/>
            <w:shd w:val="clear" w:color="auto" w:fill="EEECE1" w:themeFill="background2"/>
          </w:tcPr>
          <w:p w14:paraId="2C1D89A4" w14:textId="77777777" w:rsidR="006F7A28" w:rsidRPr="006F7A28" w:rsidRDefault="006F7A28" w:rsidP="000D23C2">
            <w:pPr>
              <w:pStyle w:val="Table"/>
              <w:numPr>
                <w:ilvl w:val="0"/>
                <w:numId w:val="0"/>
              </w:numPr>
              <w:jc w:val="center"/>
              <w:rPr>
                <w:b w:val="0"/>
                <w:sz w:val="18"/>
              </w:rPr>
            </w:pPr>
            <w:r>
              <w:rPr>
                <w:b w:val="0"/>
                <w:sz w:val="18"/>
              </w:rPr>
              <w:t>11.55</w:t>
            </w:r>
          </w:p>
        </w:tc>
        <w:tc>
          <w:tcPr>
            <w:tcW w:w="2021" w:type="dxa"/>
            <w:shd w:val="clear" w:color="auto" w:fill="EEECE1" w:themeFill="background2"/>
          </w:tcPr>
          <w:p w14:paraId="043623F6" w14:textId="77777777" w:rsidR="006F7A28" w:rsidRPr="006F7A28" w:rsidRDefault="006F7A28" w:rsidP="006F7A28">
            <w:pPr>
              <w:jc w:val="center"/>
              <w:rPr>
                <w:rFonts w:ascii="Times New Roman" w:hAnsi="Times New Roman"/>
                <w:sz w:val="18"/>
                <w:szCs w:val="18"/>
              </w:rPr>
            </w:pPr>
            <w:r w:rsidRPr="006F7A28">
              <w:rPr>
                <w:rFonts w:ascii="Times New Roman" w:hAnsi="Times New Roman"/>
                <w:sz w:val="18"/>
                <w:szCs w:val="18"/>
              </w:rPr>
              <w:t>9</w:t>
            </w:r>
          </w:p>
        </w:tc>
      </w:tr>
      <w:tr w:rsidR="006F7A28" w:rsidRPr="006F7A28" w14:paraId="6B30C51E" w14:textId="77777777" w:rsidTr="00B02A7C">
        <w:tc>
          <w:tcPr>
            <w:tcW w:w="1368" w:type="dxa"/>
            <w:shd w:val="clear" w:color="auto" w:fill="EEECE1" w:themeFill="background2"/>
          </w:tcPr>
          <w:p w14:paraId="395A4CFD" w14:textId="77777777" w:rsidR="006F7A28" w:rsidRPr="006F7A28" w:rsidRDefault="006F7A28" w:rsidP="000D23C2">
            <w:pPr>
              <w:pStyle w:val="Table"/>
              <w:numPr>
                <w:ilvl w:val="0"/>
                <w:numId w:val="0"/>
              </w:numPr>
              <w:jc w:val="center"/>
              <w:rPr>
                <w:b w:val="0"/>
                <w:sz w:val="18"/>
              </w:rPr>
            </w:pPr>
            <w:r w:rsidRPr="006F7A28">
              <w:rPr>
                <w:b w:val="0"/>
                <w:sz w:val="18"/>
              </w:rPr>
              <w:t>1.25 GPM, MF</w:t>
            </w:r>
            <w:r w:rsidR="009F670B">
              <w:rPr>
                <w:b w:val="0"/>
                <w:sz w:val="18"/>
              </w:rPr>
              <w:t>,EUL</w:t>
            </w:r>
            <w:r w:rsidR="00B02A7C">
              <w:rPr>
                <w:b w:val="0"/>
                <w:sz w:val="18"/>
              </w:rPr>
              <w:t xml:space="preserve"> –2016 Code</w:t>
            </w:r>
          </w:p>
        </w:tc>
        <w:tc>
          <w:tcPr>
            <w:tcW w:w="1474" w:type="dxa"/>
            <w:shd w:val="clear" w:color="auto" w:fill="EEECE1" w:themeFill="background2"/>
          </w:tcPr>
          <w:p w14:paraId="5848588E" w14:textId="77777777" w:rsidR="006F7A28" w:rsidRPr="006F7A28" w:rsidRDefault="006F7A28" w:rsidP="000D23C2">
            <w:pPr>
              <w:pStyle w:val="Table"/>
              <w:numPr>
                <w:ilvl w:val="0"/>
                <w:numId w:val="0"/>
              </w:numPr>
              <w:jc w:val="center"/>
              <w:rPr>
                <w:b w:val="0"/>
                <w:sz w:val="18"/>
              </w:rPr>
            </w:pPr>
            <w:r>
              <w:rPr>
                <w:b w:val="0"/>
                <w:sz w:val="18"/>
              </w:rPr>
              <w:t>8.66</w:t>
            </w:r>
          </w:p>
        </w:tc>
        <w:tc>
          <w:tcPr>
            <w:tcW w:w="2021" w:type="dxa"/>
            <w:shd w:val="clear" w:color="auto" w:fill="EEECE1" w:themeFill="background2"/>
          </w:tcPr>
          <w:p w14:paraId="6A7A26D6" w14:textId="77777777" w:rsidR="006F7A28" w:rsidRPr="006F7A28" w:rsidRDefault="006F7A28" w:rsidP="006F7A28">
            <w:pPr>
              <w:jc w:val="center"/>
              <w:rPr>
                <w:rFonts w:ascii="Times New Roman" w:hAnsi="Times New Roman"/>
                <w:sz w:val="18"/>
                <w:szCs w:val="18"/>
              </w:rPr>
            </w:pPr>
            <w:r w:rsidRPr="006F7A28">
              <w:rPr>
                <w:rFonts w:ascii="Times New Roman" w:hAnsi="Times New Roman"/>
                <w:sz w:val="18"/>
                <w:szCs w:val="18"/>
              </w:rPr>
              <w:t>9</w:t>
            </w:r>
          </w:p>
        </w:tc>
      </w:tr>
      <w:tr w:rsidR="006F7A28" w:rsidRPr="006F7A28" w14:paraId="2FA8532B" w14:textId="77777777" w:rsidTr="00B02A7C">
        <w:tc>
          <w:tcPr>
            <w:tcW w:w="1368" w:type="dxa"/>
            <w:shd w:val="clear" w:color="auto" w:fill="EEECE1" w:themeFill="background2"/>
          </w:tcPr>
          <w:p w14:paraId="490706E2" w14:textId="77777777" w:rsidR="006F7A28" w:rsidRPr="006F7A28" w:rsidRDefault="006F7A28" w:rsidP="000D23C2">
            <w:pPr>
              <w:pStyle w:val="Table"/>
              <w:numPr>
                <w:ilvl w:val="0"/>
                <w:numId w:val="0"/>
              </w:numPr>
              <w:jc w:val="center"/>
              <w:rPr>
                <w:b w:val="0"/>
                <w:sz w:val="18"/>
              </w:rPr>
            </w:pPr>
            <w:r w:rsidRPr="006F7A28">
              <w:rPr>
                <w:b w:val="0"/>
                <w:sz w:val="18"/>
              </w:rPr>
              <w:t>1.5 GPM, MF</w:t>
            </w:r>
            <w:r w:rsidR="009F670B">
              <w:rPr>
                <w:b w:val="0"/>
                <w:sz w:val="18"/>
              </w:rPr>
              <w:t>,EUL</w:t>
            </w:r>
            <w:r w:rsidR="00B02A7C">
              <w:rPr>
                <w:b w:val="0"/>
                <w:sz w:val="18"/>
              </w:rPr>
              <w:t xml:space="preserve"> -2016 Code</w:t>
            </w:r>
          </w:p>
        </w:tc>
        <w:tc>
          <w:tcPr>
            <w:tcW w:w="1474" w:type="dxa"/>
            <w:shd w:val="clear" w:color="auto" w:fill="EEECE1" w:themeFill="background2"/>
          </w:tcPr>
          <w:p w14:paraId="2D9FF707" w14:textId="77777777" w:rsidR="006F7A28" w:rsidRPr="006F7A28" w:rsidRDefault="006F7A28" w:rsidP="000D23C2">
            <w:pPr>
              <w:pStyle w:val="Table"/>
              <w:numPr>
                <w:ilvl w:val="0"/>
                <w:numId w:val="0"/>
              </w:numPr>
              <w:jc w:val="center"/>
              <w:rPr>
                <w:b w:val="0"/>
                <w:sz w:val="18"/>
              </w:rPr>
            </w:pPr>
            <w:r>
              <w:rPr>
                <w:b w:val="0"/>
                <w:sz w:val="18"/>
              </w:rPr>
              <w:t>5.78</w:t>
            </w:r>
          </w:p>
        </w:tc>
        <w:tc>
          <w:tcPr>
            <w:tcW w:w="2021" w:type="dxa"/>
            <w:shd w:val="clear" w:color="auto" w:fill="EEECE1" w:themeFill="background2"/>
          </w:tcPr>
          <w:p w14:paraId="6CD482BC" w14:textId="77777777" w:rsidR="006F7A28" w:rsidRPr="006F7A28" w:rsidRDefault="006F7A28" w:rsidP="006F7A28">
            <w:pPr>
              <w:jc w:val="center"/>
              <w:rPr>
                <w:rFonts w:ascii="Times New Roman" w:hAnsi="Times New Roman"/>
                <w:sz w:val="18"/>
                <w:szCs w:val="18"/>
              </w:rPr>
            </w:pPr>
            <w:r w:rsidRPr="006F7A28">
              <w:rPr>
                <w:rFonts w:ascii="Times New Roman" w:hAnsi="Times New Roman"/>
                <w:sz w:val="18"/>
                <w:szCs w:val="18"/>
              </w:rPr>
              <w:t>9</w:t>
            </w:r>
          </w:p>
        </w:tc>
      </w:tr>
      <w:tr w:rsidR="006F7A28" w:rsidRPr="006F7A28" w14:paraId="2F40C047" w14:textId="77777777" w:rsidTr="00B02A7C">
        <w:tc>
          <w:tcPr>
            <w:tcW w:w="1368" w:type="dxa"/>
            <w:shd w:val="clear" w:color="auto" w:fill="EEECE1" w:themeFill="background2"/>
          </w:tcPr>
          <w:p w14:paraId="678B6F9C" w14:textId="77777777" w:rsidR="006F7A28" w:rsidRPr="006F7A28" w:rsidRDefault="006F7A28" w:rsidP="000D23C2">
            <w:pPr>
              <w:pStyle w:val="Table"/>
              <w:numPr>
                <w:ilvl w:val="0"/>
                <w:numId w:val="0"/>
              </w:numPr>
              <w:jc w:val="center"/>
              <w:rPr>
                <w:b w:val="0"/>
                <w:sz w:val="18"/>
              </w:rPr>
            </w:pPr>
            <w:r w:rsidRPr="006F7A28">
              <w:rPr>
                <w:b w:val="0"/>
                <w:sz w:val="18"/>
              </w:rPr>
              <w:t>1.6 GPM, MF</w:t>
            </w:r>
            <w:r w:rsidR="009F670B">
              <w:rPr>
                <w:b w:val="0"/>
                <w:sz w:val="18"/>
              </w:rPr>
              <w:t>,EUL</w:t>
            </w:r>
            <w:r w:rsidR="00B02A7C">
              <w:rPr>
                <w:b w:val="0"/>
                <w:sz w:val="18"/>
              </w:rPr>
              <w:t xml:space="preserve"> -2016 Code</w:t>
            </w:r>
          </w:p>
        </w:tc>
        <w:tc>
          <w:tcPr>
            <w:tcW w:w="1474" w:type="dxa"/>
            <w:shd w:val="clear" w:color="auto" w:fill="EEECE1" w:themeFill="background2"/>
          </w:tcPr>
          <w:p w14:paraId="6B45AF73" w14:textId="77777777" w:rsidR="006F7A28" w:rsidRPr="006F7A28" w:rsidRDefault="006F7A28" w:rsidP="000D23C2">
            <w:pPr>
              <w:pStyle w:val="Table"/>
              <w:numPr>
                <w:ilvl w:val="0"/>
                <w:numId w:val="0"/>
              </w:numPr>
              <w:jc w:val="center"/>
              <w:rPr>
                <w:b w:val="0"/>
                <w:sz w:val="18"/>
              </w:rPr>
            </w:pPr>
            <w:r>
              <w:rPr>
                <w:b w:val="0"/>
                <w:sz w:val="18"/>
              </w:rPr>
              <w:t>4.63</w:t>
            </w:r>
          </w:p>
        </w:tc>
        <w:tc>
          <w:tcPr>
            <w:tcW w:w="2021" w:type="dxa"/>
            <w:shd w:val="clear" w:color="auto" w:fill="EEECE1" w:themeFill="background2"/>
          </w:tcPr>
          <w:p w14:paraId="6B68D1AD" w14:textId="77777777" w:rsidR="006F7A28" w:rsidRPr="006F7A28" w:rsidRDefault="006F7A28" w:rsidP="006F7A28">
            <w:pPr>
              <w:jc w:val="center"/>
              <w:rPr>
                <w:rFonts w:ascii="Times New Roman" w:hAnsi="Times New Roman"/>
                <w:sz w:val="18"/>
                <w:szCs w:val="18"/>
              </w:rPr>
            </w:pPr>
            <w:r w:rsidRPr="006F7A28">
              <w:rPr>
                <w:rFonts w:ascii="Times New Roman" w:hAnsi="Times New Roman"/>
                <w:sz w:val="18"/>
                <w:szCs w:val="18"/>
              </w:rPr>
              <w:t>9</w:t>
            </w:r>
          </w:p>
        </w:tc>
      </w:tr>
      <w:tr w:rsidR="006F7A28" w:rsidRPr="006F7A28" w14:paraId="674C7794" w14:textId="77777777" w:rsidTr="00B02A7C">
        <w:tc>
          <w:tcPr>
            <w:tcW w:w="1368" w:type="dxa"/>
            <w:shd w:val="clear" w:color="auto" w:fill="EEECE1" w:themeFill="background2"/>
          </w:tcPr>
          <w:p w14:paraId="621D22F5" w14:textId="77777777" w:rsidR="006F7A28" w:rsidRPr="006F7A28" w:rsidRDefault="006F7A28" w:rsidP="000D23C2">
            <w:pPr>
              <w:pStyle w:val="Table"/>
              <w:numPr>
                <w:ilvl w:val="0"/>
                <w:numId w:val="0"/>
              </w:numPr>
              <w:jc w:val="center"/>
              <w:rPr>
                <w:b w:val="0"/>
                <w:sz w:val="18"/>
              </w:rPr>
            </w:pPr>
            <w:r w:rsidRPr="006F7A28">
              <w:rPr>
                <w:b w:val="0"/>
                <w:sz w:val="18"/>
              </w:rPr>
              <w:t>1.7 GPM, MF</w:t>
            </w:r>
            <w:r w:rsidR="009F670B">
              <w:rPr>
                <w:b w:val="0"/>
                <w:sz w:val="18"/>
              </w:rPr>
              <w:t>,EUL</w:t>
            </w:r>
            <w:r w:rsidR="00B02A7C">
              <w:rPr>
                <w:b w:val="0"/>
                <w:sz w:val="18"/>
              </w:rPr>
              <w:t xml:space="preserve"> -2016 Code</w:t>
            </w:r>
          </w:p>
        </w:tc>
        <w:tc>
          <w:tcPr>
            <w:tcW w:w="1474" w:type="dxa"/>
            <w:shd w:val="clear" w:color="auto" w:fill="EEECE1" w:themeFill="background2"/>
          </w:tcPr>
          <w:p w14:paraId="12D2EF91" w14:textId="77777777" w:rsidR="006F7A28" w:rsidRPr="006F7A28" w:rsidRDefault="006F7A28" w:rsidP="000D23C2">
            <w:pPr>
              <w:pStyle w:val="Table"/>
              <w:numPr>
                <w:ilvl w:val="0"/>
                <w:numId w:val="0"/>
              </w:numPr>
              <w:jc w:val="center"/>
              <w:rPr>
                <w:b w:val="0"/>
                <w:sz w:val="18"/>
              </w:rPr>
            </w:pPr>
            <w:r>
              <w:rPr>
                <w:b w:val="0"/>
                <w:sz w:val="18"/>
              </w:rPr>
              <w:t>3.47</w:t>
            </w:r>
          </w:p>
        </w:tc>
        <w:tc>
          <w:tcPr>
            <w:tcW w:w="2021" w:type="dxa"/>
            <w:shd w:val="clear" w:color="auto" w:fill="EEECE1" w:themeFill="background2"/>
          </w:tcPr>
          <w:p w14:paraId="413D49FE" w14:textId="77777777" w:rsidR="006F7A28" w:rsidRPr="006F7A28" w:rsidRDefault="006F7A28" w:rsidP="006F7A28">
            <w:pPr>
              <w:jc w:val="center"/>
              <w:rPr>
                <w:rFonts w:ascii="Times New Roman" w:hAnsi="Times New Roman"/>
                <w:sz w:val="18"/>
                <w:szCs w:val="18"/>
              </w:rPr>
            </w:pPr>
            <w:r w:rsidRPr="006F7A28">
              <w:rPr>
                <w:rFonts w:ascii="Times New Roman" w:hAnsi="Times New Roman"/>
                <w:sz w:val="18"/>
                <w:szCs w:val="18"/>
              </w:rPr>
              <w:t>9</w:t>
            </w:r>
          </w:p>
        </w:tc>
      </w:tr>
    </w:tbl>
    <w:p w14:paraId="7B944E97" w14:textId="77777777" w:rsidR="00123D31" w:rsidRPr="008263DC" w:rsidRDefault="000D23C2" w:rsidP="002E5405">
      <w:pPr>
        <w:jc w:val="center"/>
        <w:rPr>
          <w:b/>
          <w:sz w:val="18"/>
        </w:rPr>
      </w:pPr>
      <w:r w:rsidRPr="006F7A28">
        <w:rPr>
          <w:sz w:val="18"/>
        </w:rPr>
        <w:br w:type="textWrapping" w:clear="all"/>
      </w:r>
      <w:r w:rsidR="002E5405" w:rsidRPr="008263DC">
        <w:rPr>
          <w:b/>
          <w:sz w:val="18"/>
        </w:rPr>
        <w:t>*For complete measures and details see Measure Worksheet attached*</w:t>
      </w:r>
    </w:p>
    <w:p w14:paraId="0397F14B" w14:textId="77777777" w:rsidR="004A2E61" w:rsidRDefault="004A2E61" w:rsidP="002E5405">
      <w:pPr>
        <w:jc w:val="center"/>
        <w:rPr>
          <w:sz w:val="18"/>
        </w:rPr>
      </w:pPr>
    </w:p>
    <w:p w14:paraId="7710763A" w14:textId="77777777" w:rsidR="004A2E61" w:rsidRDefault="004A2E61" w:rsidP="002E5405">
      <w:pPr>
        <w:jc w:val="center"/>
        <w:rPr>
          <w:sz w:val="18"/>
        </w:rPr>
      </w:pPr>
    </w:p>
    <w:p w14:paraId="4D9480D0" w14:textId="77777777" w:rsidR="004A2E61" w:rsidRDefault="004A2E61" w:rsidP="002E5405">
      <w:pPr>
        <w:jc w:val="center"/>
        <w:rPr>
          <w:rFonts w:ascii="Times New Roman" w:hAnsi="Times New Roman"/>
        </w:rPr>
      </w:pPr>
    </w:p>
    <w:p w14:paraId="551E7B36" w14:textId="77777777" w:rsidR="002E5405" w:rsidRDefault="002E5405" w:rsidP="00724DDC">
      <w:pPr>
        <w:rPr>
          <w:rFonts w:ascii="Times New Roman" w:hAnsi="Times New Roman"/>
        </w:rPr>
      </w:pPr>
    </w:p>
    <w:p w14:paraId="0D69A3AE" w14:textId="77777777" w:rsidR="00724DDC" w:rsidRPr="00301ED4" w:rsidRDefault="00724DDC" w:rsidP="00724DDC">
      <w:pPr>
        <w:rPr>
          <w:rFonts w:ascii="Times New Roman" w:hAnsi="Times New Roman"/>
          <w:sz w:val="24"/>
        </w:rPr>
      </w:pPr>
      <w:r w:rsidRPr="00301ED4">
        <w:rPr>
          <w:rFonts w:ascii="Times New Roman" w:hAnsi="Times New Roman"/>
          <w:sz w:val="24"/>
        </w:rPr>
        <w:t>Calculations:</w:t>
      </w:r>
    </w:p>
    <w:p w14:paraId="28B9149E" w14:textId="77777777" w:rsidR="00724DDC" w:rsidRPr="00301ED4" w:rsidRDefault="00724DDC" w:rsidP="00724DDC">
      <w:pPr>
        <w:ind w:firstLine="720"/>
        <w:rPr>
          <w:rFonts w:ascii="Times New Roman" w:hAnsi="Times New Roman"/>
          <w:color w:val="008080"/>
          <w:sz w:val="24"/>
        </w:rPr>
      </w:pPr>
    </w:p>
    <w:p w14:paraId="5F58B309" w14:textId="77777777" w:rsidR="00724DDC" w:rsidRPr="00301ED4" w:rsidRDefault="00CF1E52" w:rsidP="00724DDC">
      <w:pPr>
        <w:ind w:left="720"/>
        <w:rPr>
          <w:rFonts w:ascii="Times New Roman" w:hAnsi="Times New Roman"/>
          <w:sz w:val="24"/>
        </w:rPr>
      </w:pPr>
      <w:r w:rsidRPr="00301ED4">
        <w:rPr>
          <w:rFonts w:ascii="Times New Roman" w:hAnsi="Times New Roman"/>
          <w:sz w:val="24"/>
        </w:rPr>
        <w:t xml:space="preserve">The energy saved for natural gas heaters is given by the following expression. </w:t>
      </w:r>
    </w:p>
    <w:p w14:paraId="68D93E9A" w14:textId="77777777" w:rsidR="00724DDC" w:rsidRPr="00301ED4" w:rsidRDefault="00724DDC" w:rsidP="00724DDC">
      <w:pPr>
        <w:ind w:left="720"/>
        <w:rPr>
          <w:rFonts w:ascii="Times New Roman" w:hAnsi="Times New Roman"/>
          <w:sz w:val="24"/>
        </w:rPr>
      </w:pPr>
    </w:p>
    <w:p w14:paraId="71438E15" w14:textId="77777777" w:rsidR="00AC6A9A" w:rsidRDefault="00672003" w:rsidP="00724DDC">
      <w:pPr>
        <w:ind w:left="720"/>
        <w:rPr>
          <w:rFonts w:ascii="Times New Roman" w:hAnsi="Times New Roman"/>
          <w:sz w:val="28"/>
        </w:rPr>
      </w:pPr>
      <m:oMath>
        <m:sSub>
          <m:sSubPr>
            <m:ctrlPr>
              <w:rPr>
                <w:rFonts w:ascii="Cambria Math" w:hAnsi="Cambria Math"/>
                <w:i/>
                <w:sz w:val="28"/>
              </w:rPr>
            </m:ctrlPr>
          </m:sSubPr>
          <m:e>
            <m:r>
              <w:rPr>
                <w:rFonts w:ascii="Cambria Math" w:hAnsi="Cambria Math"/>
                <w:sz w:val="28"/>
              </w:rPr>
              <m:t>E</m:t>
            </m:r>
          </m:e>
          <m:sub>
            <m:r>
              <w:rPr>
                <w:rFonts w:ascii="Cambria Math" w:hAnsi="Cambria Math"/>
                <w:sz w:val="28"/>
              </w:rPr>
              <m:t>therm saved</m:t>
            </m:r>
          </m:sub>
        </m:sSub>
        <m:r>
          <w:rPr>
            <w:rFonts w:ascii="Cambria Math" w:hAnsi="Cambria Math"/>
            <w:sz w:val="28"/>
          </w:rPr>
          <m:t>=</m:t>
        </m:r>
        <m:d>
          <m:dPr>
            <m:begChr m:val="["/>
            <m:endChr m:val="]"/>
            <m:ctrlPr>
              <w:rPr>
                <w:rFonts w:ascii="Cambria Math" w:hAnsi="Cambria Math"/>
                <w:i/>
                <w:sz w:val="28"/>
              </w:rPr>
            </m:ctrlPr>
          </m:dPr>
          <m:e>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(W</m:t>
                    </m:r>
                  </m:e>
                  <m:sub>
                    <m:r>
                      <w:rPr>
                        <w:rFonts w:ascii="Cambria Math" w:hAnsi="Cambria Math"/>
                        <w:sz w:val="28"/>
                      </w:rPr>
                      <m:t>savings</m:t>
                    </m:r>
                    <m:d>
                      <m:dPr>
                        <m:ctrlPr>
                          <w:rPr>
                            <w:rFonts w:ascii="Cambria Math" w:hAnsi="Cambria Math"/>
                            <w:i/>
                            <w:sz w:val="28"/>
                          </w:rPr>
                        </m:ctrlPr>
                      </m:dPr>
                      <m:e>
                        <m:r>
                          <w:rPr>
                            <w:rFonts w:ascii="Cambria Math" w:hAnsi="Cambria Math"/>
                            <w:sz w:val="28"/>
                          </w:rPr>
                          <m:t>Table IX</m:t>
                        </m:r>
                      </m:e>
                    </m:d>
                  </m:sub>
                </m:sSub>
                <m:r>
                  <w:rPr>
                    <w:rFonts w:ascii="Cambria Math" w:hAnsi="Cambria Math"/>
                    <w:sz w:val="28"/>
                  </w:rPr>
                  <m:t xml:space="preserve">* ρ* </m:t>
                </m:r>
                <m:sSub>
                  <m:sSubPr>
                    <m:ctrlPr>
                      <w:rPr>
                        <w:rFonts w:ascii="Cambria Math" w:hAnsi="Cambria Math"/>
                        <w:i/>
                        <w:sz w:val="28"/>
                      </w:rPr>
                    </m:ctrlPr>
                  </m:sSubPr>
                  <m:e>
                    <m:r>
                      <w:rPr>
                        <w:rFonts w:ascii="Cambria Math" w:hAnsi="Cambria Math"/>
                        <w:sz w:val="28"/>
                      </w:rPr>
                      <m:t>C</m:t>
                    </m:r>
                  </m:e>
                  <m:sub>
                    <m:r>
                      <w:rPr>
                        <w:rFonts w:ascii="Cambria Math" w:hAnsi="Cambria Math"/>
                        <w:sz w:val="28"/>
                      </w:rPr>
                      <m:t>p</m:t>
                    </m:r>
                  </m:sub>
                </m:sSub>
                <m:r>
                  <w:rPr>
                    <w:rFonts w:ascii="Cambria Math" w:hAnsi="Cambria Math"/>
                    <w:sz w:val="28"/>
                  </w:rPr>
                  <m:t xml:space="preserve">* </m:t>
                </m:r>
                <m:sSub>
                  <m:sSubPr>
                    <m:ctrlPr>
                      <w:rPr>
                        <w:rFonts w:ascii="Cambria Math" w:hAnsi="Cambria Math"/>
                        <w:i/>
                        <w:sz w:val="28"/>
                      </w:rPr>
                    </m:ctrlPr>
                  </m:sSubPr>
                  <m:e>
                    <m:d>
                      <m:dPr>
                        <m:ctrlPr>
                          <w:rPr>
                            <w:rFonts w:ascii="Cambria Math" w:hAnsi="Cambria Math"/>
                            <w:i/>
                            <w:sz w:val="28"/>
                          </w:rPr>
                        </m:ctrlPr>
                      </m:dPr>
                      <m:e>
                        <m:sSub>
                          <m:sSubPr>
                            <m:ctrlPr>
                              <w:rPr>
                                <w:rFonts w:ascii="Cambria Math" w:hAnsi="Cambria Math"/>
                                <w:i/>
                                <w:sz w:val="28"/>
                              </w:rPr>
                            </m:ctrlPr>
                          </m:sSubPr>
                          <m:e>
                            <m:r>
                              <w:rPr>
                                <w:rFonts w:ascii="Cambria Math" w:hAnsi="Cambria Math"/>
                                <w:sz w:val="28"/>
                              </w:rPr>
                              <m:t>T</m:t>
                            </m:r>
                          </m:e>
                          <m:sub>
                            <m:r>
                              <w:rPr>
                                <w:rFonts w:ascii="Cambria Math" w:hAnsi="Cambria Math"/>
                                <w:sz w:val="28"/>
                              </w:rPr>
                              <m:t>out</m:t>
                            </m:r>
                          </m:sub>
                        </m:sSub>
                        <m:r>
                          <w:rPr>
                            <w:rFonts w:ascii="Cambria Math" w:hAnsi="Cambria Math"/>
                            <w:sz w:val="28"/>
                          </w:rPr>
                          <m:t>-</m:t>
                        </m:r>
                        <m:sSub>
                          <m:sSubPr>
                            <m:ctrlPr>
                              <w:rPr>
                                <w:rFonts w:ascii="Cambria Math" w:hAnsi="Cambria Math"/>
                                <w:i/>
                                <w:sz w:val="28"/>
                              </w:rPr>
                            </m:ctrlPr>
                          </m:sSubPr>
                          <m:e>
                            <m:r>
                              <w:rPr>
                                <w:rFonts w:ascii="Cambria Math" w:hAnsi="Cambria Math"/>
                                <w:sz w:val="28"/>
                              </w:rPr>
                              <m:t>T</m:t>
                            </m:r>
                          </m:e>
                          <m:sub>
                            <m:r>
                              <w:rPr>
                                <w:rFonts w:ascii="Cambria Math" w:hAnsi="Cambria Math"/>
                                <w:sz w:val="28"/>
                              </w:rPr>
                              <m:t>in</m:t>
                            </m:r>
                          </m:sub>
                        </m:sSub>
                      </m:e>
                    </m:d>
                  </m:e>
                  <m:sub>
                    <m:r>
                      <w:rPr>
                        <w:rFonts w:ascii="Cambria Math" w:hAnsi="Cambria Math"/>
                        <w:sz w:val="28"/>
                      </w:rPr>
                      <m:t>water heater</m:t>
                    </m:r>
                  </m:sub>
                </m:sSub>
                <m:r>
                  <w:rPr>
                    <w:rFonts w:ascii="Cambria Math" w:hAnsi="Cambria Math"/>
                    <w:sz w:val="28"/>
                  </w:rPr>
                  <m:t>)</m:t>
                </m:r>
              </m:num>
              <m:den>
                <m:sSub>
                  <m:sSubPr>
                    <m:ctrlPr>
                      <w:rPr>
                        <w:rFonts w:ascii="Cambria Math" w:hAnsi="Cambria Math"/>
                        <w:i/>
                        <w:sz w:val="28"/>
                      </w:rPr>
                    </m:ctrlPr>
                  </m:sSubPr>
                  <m:e>
                    <m:r>
                      <w:rPr>
                        <w:rFonts w:ascii="Cambria Math" w:hAnsi="Cambria Math"/>
                        <w:sz w:val="28"/>
                      </w:rPr>
                      <m:t>η</m:t>
                    </m:r>
                  </m:e>
                  <m:sub>
                    <m:r>
                      <w:rPr>
                        <w:rFonts w:ascii="Cambria Math" w:hAnsi="Cambria Math"/>
                        <w:sz w:val="28"/>
                      </w:rPr>
                      <m:t>Residential Gas Heater</m:t>
                    </m:r>
                  </m:sub>
                </m:sSub>
                <m:r>
                  <w:rPr>
                    <w:rFonts w:ascii="Cambria Math" w:hAnsi="Cambria Math"/>
                    <w:sz w:val="28"/>
                  </w:rPr>
                  <m:t>*</m:t>
                </m:r>
                <m:sSub>
                  <m:sSubPr>
                    <m:ctrlPr>
                      <w:rPr>
                        <w:rFonts w:ascii="Cambria Math" w:hAnsi="Cambria Math"/>
                        <w:i/>
                        <w:sz w:val="28"/>
                      </w:rPr>
                    </m:ctrlPr>
                  </m:sSubPr>
                  <m:e>
                    <m:r>
                      <w:rPr>
                        <w:rFonts w:ascii="Cambria Math" w:hAnsi="Cambria Math"/>
                        <w:sz w:val="28"/>
                      </w:rPr>
                      <m:t>C</m:t>
                    </m:r>
                  </m:e>
                  <m:sub>
                    <m:r>
                      <w:rPr>
                        <w:rFonts w:ascii="Cambria Math" w:hAnsi="Cambria Math"/>
                        <w:sz w:val="28"/>
                      </w:rPr>
                      <m:t>volume</m:t>
                    </m:r>
                  </m:sub>
                </m:sSub>
              </m:den>
            </m:f>
          </m:e>
        </m:d>
      </m:oMath>
      <w:r w:rsidR="009A2800" w:rsidRPr="00AC6A9A">
        <w:rPr>
          <w:rFonts w:ascii="Times New Roman" w:hAnsi="Times New Roman"/>
          <w:sz w:val="28"/>
        </w:rPr>
        <w:t>*</w:t>
      </w:r>
      <m:oMath>
        <m:d>
          <m:dPr>
            <m:begChr m:val="["/>
            <m:endChr m:val="]"/>
            <m:ctrlPr>
              <w:rPr>
                <w:rFonts w:ascii="Cambria Math" w:hAnsi="Cambria Math"/>
                <w:i/>
                <w:sz w:val="28"/>
              </w:rPr>
            </m:ctrlPr>
          </m:dPr>
          <m:e>
            <m:f>
              <m:fPr>
                <m:ctrlPr>
                  <w:rPr>
                    <w:rFonts w:ascii="Cambria Math" w:hAnsi="Cambria Math"/>
                    <w:i/>
                    <w:sz w:val="28"/>
                  </w:rPr>
                </m:ctrlPr>
              </m:fPr>
              <m:num>
                <m:r>
                  <w:rPr>
                    <w:rFonts w:ascii="Cambria Math" w:hAnsi="Cambria Math"/>
                    <w:sz w:val="28"/>
                  </w:rPr>
                  <m:t>1 Therm</m:t>
                </m:r>
              </m:num>
              <m:den>
                <m:sSub>
                  <m:sSubPr>
                    <m:ctrlPr>
                      <w:rPr>
                        <w:rFonts w:ascii="Cambria Math" w:hAnsi="Cambria Math"/>
                        <w:i/>
                        <w:sz w:val="28"/>
                      </w:rPr>
                    </m:ctrlPr>
                  </m:sSubPr>
                  <m:e>
                    <m:r>
                      <w:rPr>
                        <w:rFonts w:ascii="Cambria Math" w:hAnsi="Cambria Math"/>
                        <w:sz w:val="28"/>
                      </w:rPr>
                      <m:t>100,000 BTU</m:t>
                    </m:r>
                  </m:e>
                  <m:sub>
                    <m:r>
                      <w:rPr>
                        <w:rFonts w:ascii="Cambria Math" w:hAnsi="Cambria Math"/>
                        <w:sz w:val="28"/>
                      </w:rPr>
                      <m:t xml:space="preserve"> </m:t>
                    </m:r>
                  </m:sub>
                </m:sSub>
              </m:den>
            </m:f>
          </m:e>
        </m:d>
      </m:oMath>
      <w:r w:rsidR="00AC6A9A">
        <w:rPr>
          <w:rFonts w:ascii="Times New Roman" w:hAnsi="Times New Roman"/>
          <w:sz w:val="28"/>
        </w:rPr>
        <w:t xml:space="preserve">, </w:t>
      </w:r>
      <w:r w:rsidR="00AC6A9A" w:rsidRPr="00276870">
        <w:rPr>
          <w:rFonts w:ascii="Times New Roman" w:hAnsi="Times New Roman"/>
          <w:sz w:val="24"/>
        </w:rPr>
        <w:t>where,</w:t>
      </w:r>
    </w:p>
    <w:p w14:paraId="2E3933D3" w14:textId="77777777" w:rsidR="00724DDC" w:rsidRPr="00AB6C3C" w:rsidRDefault="00672003" w:rsidP="00AB6C3C">
      <w:pPr>
        <w:pStyle w:val="ListParagraph"/>
        <w:numPr>
          <w:ilvl w:val="0"/>
          <w:numId w:val="13"/>
        </w:numPr>
        <w:rPr>
          <w:rFonts w:ascii="Times New Roman" w:hAnsi="Times New Roman"/>
          <w:sz w:val="24"/>
        </w:rPr>
      </w:pPr>
      <m:oMath>
        <m:sSub>
          <m:sSubPr>
            <m:ctrlPr>
              <w:rPr>
                <w:rFonts w:ascii="Cambria Math" w:hAnsi="Cambria Math"/>
                <w:i/>
                <w:sz w:val="24"/>
              </w:rPr>
            </m:ctrlPr>
          </m:sSubPr>
          <m:e>
            <m:r>
              <w:rPr>
                <w:rFonts w:ascii="Cambria Math" w:hAnsi="Cambria Math"/>
                <w:sz w:val="24"/>
              </w:rPr>
              <m:t>W</m:t>
            </m:r>
          </m:e>
          <m:sub>
            <m:r>
              <w:rPr>
                <w:rFonts w:ascii="Cambria Math" w:hAnsi="Cambria Math"/>
                <w:sz w:val="24"/>
              </w:rPr>
              <m:t>savings</m:t>
            </m:r>
          </m:sub>
        </m:sSub>
        <m:r>
          <w:rPr>
            <w:rFonts w:ascii="Cambria Math" w:hAnsi="Cambria Math"/>
            <w:sz w:val="24"/>
          </w:rPr>
          <m:t>=water savings</m:t>
        </m:r>
      </m:oMath>
    </w:p>
    <w:p w14:paraId="4A7403C0" w14:textId="77777777" w:rsidR="00AC6A9A" w:rsidRDefault="00AC6A9A" w:rsidP="00AB6C3C">
      <w:pPr>
        <w:pStyle w:val="ListParagraph"/>
        <w:numPr>
          <w:ilvl w:val="0"/>
          <w:numId w:val="13"/>
        </w:numPr>
        <w:rPr>
          <w:rFonts w:ascii="Cambria Math" w:hAnsi="Cambria Math"/>
          <w:i/>
          <w:sz w:val="24"/>
        </w:rPr>
      </w:pPr>
      <w:r w:rsidRPr="00AB6C3C">
        <w:rPr>
          <w:rFonts w:ascii="Cambria Math" w:hAnsi="Cambria Math"/>
          <w:i/>
          <w:sz w:val="24"/>
        </w:rPr>
        <w:t>ρ = Water Density at 60 °F</w:t>
      </w:r>
    </w:p>
    <w:p w14:paraId="5FC0BC48" w14:textId="77777777" w:rsidR="00AC6A9A" w:rsidRDefault="00672003" w:rsidP="00AB6C3C">
      <w:pPr>
        <w:pStyle w:val="ListParagraph"/>
        <w:numPr>
          <w:ilvl w:val="0"/>
          <w:numId w:val="13"/>
        </w:numPr>
        <w:rPr>
          <w:rFonts w:ascii="Cambria Math" w:hAnsi="Cambria Math"/>
          <w:i/>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p</m:t>
            </m:r>
          </m:sub>
        </m:sSub>
        <m:r>
          <w:rPr>
            <w:rFonts w:ascii="Cambria Math" w:hAnsi="Cambria Math"/>
            <w:sz w:val="24"/>
          </w:rPr>
          <m:t>=Water Specific Heat at 60 °F</m:t>
        </m:r>
      </m:oMath>
    </w:p>
    <w:p w14:paraId="7AED87C2" w14:textId="77777777" w:rsidR="00347E9C" w:rsidRDefault="00347E9C" w:rsidP="00AB6C3C">
      <w:pPr>
        <w:pStyle w:val="ListParagraph"/>
        <w:numPr>
          <w:ilvl w:val="0"/>
          <w:numId w:val="13"/>
        </w:numPr>
        <w:rPr>
          <w:rFonts w:ascii="Cambria Math" w:hAnsi="Cambria Math"/>
          <w:i/>
          <w:sz w:val="24"/>
        </w:rPr>
      </w:pPr>
      <w:r>
        <w:rPr>
          <w:rFonts w:ascii="Cambria Math" w:hAnsi="Cambria Math"/>
          <w:i/>
          <w:sz w:val="24"/>
        </w:rPr>
        <w:t>T = Temperature °F</w:t>
      </w:r>
    </w:p>
    <w:p w14:paraId="057E1E82" w14:textId="77777777" w:rsidR="00347E9C" w:rsidRDefault="00347E9C" w:rsidP="00AB6C3C">
      <w:pPr>
        <w:pStyle w:val="ListParagraph"/>
        <w:numPr>
          <w:ilvl w:val="0"/>
          <w:numId w:val="13"/>
        </w:numPr>
        <w:rPr>
          <w:rFonts w:ascii="Cambria Math" w:hAnsi="Cambria Math"/>
          <w:i/>
          <w:sz w:val="24"/>
        </w:rPr>
      </w:pPr>
      <w:r>
        <w:rPr>
          <w:rFonts w:ascii="Cambria Math" w:hAnsi="Cambria Math"/>
          <w:i/>
          <w:sz w:val="24"/>
        </w:rPr>
        <w:t xml:space="preserve">η </w:t>
      </w:r>
      <w:r w:rsidR="0073693B">
        <w:rPr>
          <w:rFonts w:ascii="Cambria Math" w:hAnsi="Cambria Math"/>
          <w:i/>
          <w:sz w:val="24"/>
        </w:rPr>
        <w:t>=</w:t>
      </w:r>
      <w:r>
        <w:rPr>
          <w:rFonts w:ascii="Cambria Math" w:hAnsi="Cambria Math"/>
          <w:i/>
          <w:sz w:val="24"/>
        </w:rPr>
        <w:t>Thermal Efficiency, Res</w:t>
      </w:r>
      <w:r w:rsidR="00301ED4">
        <w:rPr>
          <w:rFonts w:ascii="Cambria Math" w:hAnsi="Cambria Math"/>
          <w:i/>
          <w:sz w:val="24"/>
        </w:rPr>
        <w:t xml:space="preserve"> Gas</w:t>
      </w:r>
      <w:r>
        <w:rPr>
          <w:rFonts w:ascii="Cambria Math" w:hAnsi="Cambria Math"/>
          <w:i/>
          <w:sz w:val="24"/>
        </w:rPr>
        <w:t xml:space="preserve"> Water Heater = .77</w:t>
      </w:r>
    </w:p>
    <w:p w14:paraId="52650C9C" w14:textId="77777777" w:rsidR="00347E9C" w:rsidRPr="00AB6C3C" w:rsidRDefault="00672003" w:rsidP="00AB6C3C">
      <w:pPr>
        <w:pStyle w:val="ListParagraph"/>
        <w:numPr>
          <w:ilvl w:val="0"/>
          <w:numId w:val="13"/>
        </w:numPr>
        <w:rPr>
          <w:rFonts w:ascii="Cambria Math" w:hAnsi="Cambria Math"/>
          <w:i/>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volume</m:t>
            </m:r>
          </m:sub>
        </m:sSub>
        <m:r>
          <w:rPr>
            <w:rFonts w:ascii="Cambria Math" w:hAnsi="Cambria Math"/>
            <w:sz w:val="24"/>
          </w:rPr>
          <m:t>=</m:t>
        </m:r>
        <m:sSub>
          <m:sSubPr>
            <m:ctrlPr>
              <w:rPr>
                <w:rFonts w:ascii="Cambria Math" w:hAnsi="Cambria Math"/>
                <w:i/>
                <w:sz w:val="24"/>
              </w:rPr>
            </m:ctrlPr>
          </m:sSubPr>
          <m:e>
            <m:r>
              <w:rPr>
                <w:rFonts w:ascii="Cambria Math" w:hAnsi="Cambria Math"/>
                <w:sz w:val="24"/>
              </w:rPr>
              <m:t>Lb</m:t>
            </m:r>
          </m:e>
          <m:sub>
            <m:r>
              <w:rPr>
                <w:rFonts w:ascii="Cambria Math" w:hAnsi="Cambria Math"/>
                <w:sz w:val="24"/>
              </w:rPr>
              <m:t>m</m:t>
            </m:r>
          </m:sub>
        </m:sSub>
        <m:r>
          <w:rPr>
            <w:rFonts w:ascii="Cambria Math" w:hAnsi="Cambria Math"/>
            <w:sz w:val="24"/>
          </w:rPr>
          <m:t xml:space="preserve"> to Gallon conversion</m:t>
        </m:r>
      </m:oMath>
    </w:p>
    <w:p w14:paraId="4BC60D39" w14:textId="77777777" w:rsidR="00727FC8" w:rsidRDefault="00727FC8" w:rsidP="00221CAE">
      <w:pPr>
        <w:rPr>
          <w:rFonts w:ascii="Times New Roman" w:hAnsi="Times New Roman"/>
        </w:rPr>
      </w:pPr>
    </w:p>
    <w:p w14:paraId="07F61801" w14:textId="77777777" w:rsidR="00221CAE" w:rsidRDefault="00221CAE" w:rsidP="004C4413">
      <w:pPr>
        <w:spacing w:after="240"/>
        <w:rPr>
          <w:rFonts w:ascii="Times New Roman" w:hAnsi="Times New Roman"/>
          <w:sz w:val="24"/>
        </w:rPr>
      </w:pPr>
      <w:r w:rsidRPr="00221CAE">
        <w:rPr>
          <w:rFonts w:ascii="Times New Roman" w:hAnsi="Times New Roman"/>
          <w:sz w:val="24"/>
        </w:rPr>
        <w:t xml:space="preserve">The saving </w:t>
      </w:r>
      <w:r w:rsidR="00357F99">
        <w:rPr>
          <w:rFonts w:ascii="Times New Roman" w:hAnsi="Times New Roman"/>
          <w:sz w:val="24"/>
        </w:rPr>
        <w:t>for</w:t>
      </w:r>
      <w:r w:rsidRPr="00221CAE">
        <w:rPr>
          <w:rFonts w:ascii="Times New Roman" w:hAnsi="Times New Roman"/>
          <w:sz w:val="24"/>
        </w:rPr>
        <w:t xml:space="preserve"> </w:t>
      </w:r>
      <w:r w:rsidR="000114AA">
        <w:rPr>
          <w:rFonts w:ascii="Times New Roman" w:hAnsi="Times New Roman"/>
          <w:sz w:val="24"/>
        </w:rPr>
        <w:t xml:space="preserve">Early Retirement (ER) </w:t>
      </w:r>
      <w:r w:rsidR="00AC6A9A">
        <w:rPr>
          <w:rFonts w:ascii="Times New Roman" w:hAnsi="Times New Roman"/>
          <w:sz w:val="24"/>
        </w:rPr>
        <w:t xml:space="preserve">measures </w:t>
      </w:r>
      <w:r w:rsidR="00AC6A9A" w:rsidRPr="00221CAE">
        <w:rPr>
          <w:rFonts w:ascii="Times New Roman" w:hAnsi="Times New Roman"/>
          <w:sz w:val="24"/>
        </w:rPr>
        <w:t>will</w:t>
      </w:r>
      <w:r w:rsidR="00BE53DB">
        <w:rPr>
          <w:rFonts w:ascii="Times New Roman" w:hAnsi="Times New Roman"/>
          <w:sz w:val="24"/>
        </w:rPr>
        <w:t xml:space="preserve"> have</w:t>
      </w:r>
      <w:r w:rsidRPr="00221CAE">
        <w:rPr>
          <w:rFonts w:ascii="Times New Roman" w:hAnsi="Times New Roman"/>
          <w:sz w:val="24"/>
        </w:rPr>
        <w:t xml:space="preserve"> </w:t>
      </w:r>
      <w:r w:rsidR="00BE53DB">
        <w:rPr>
          <w:rFonts w:ascii="Times New Roman" w:hAnsi="Times New Roman"/>
          <w:sz w:val="24"/>
        </w:rPr>
        <w:t>dual</w:t>
      </w:r>
      <w:r w:rsidRPr="00221CAE">
        <w:rPr>
          <w:rFonts w:ascii="Times New Roman" w:hAnsi="Times New Roman"/>
          <w:sz w:val="24"/>
        </w:rPr>
        <w:t xml:space="preserve"> baselines</w:t>
      </w:r>
      <w:r w:rsidR="00BE53DB">
        <w:rPr>
          <w:rFonts w:ascii="Times New Roman" w:hAnsi="Times New Roman"/>
          <w:sz w:val="24"/>
        </w:rPr>
        <w:t xml:space="preserve">, </w:t>
      </w:r>
      <w:r w:rsidR="00BE53DB" w:rsidRPr="00221CAE">
        <w:rPr>
          <w:rFonts w:ascii="Times New Roman" w:hAnsi="Times New Roman"/>
          <w:sz w:val="24"/>
        </w:rPr>
        <w:t>denoted</w:t>
      </w:r>
      <w:r w:rsidR="00BE53DB">
        <w:rPr>
          <w:rFonts w:ascii="Times New Roman" w:hAnsi="Times New Roman"/>
          <w:sz w:val="24"/>
        </w:rPr>
        <w:t xml:space="preserve"> as first and second baselines</w:t>
      </w:r>
      <w:r w:rsidRPr="00221CAE">
        <w:rPr>
          <w:rFonts w:ascii="Times New Roman" w:hAnsi="Times New Roman"/>
          <w:sz w:val="24"/>
        </w:rPr>
        <w:t>.</w:t>
      </w:r>
      <w:r w:rsidR="000114AA">
        <w:rPr>
          <w:rFonts w:ascii="Times New Roman" w:hAnsi="Times New Roman"/>
          <w:sz w:val="24"/>
        </w:rPr>
        <w:t xml:space="preserve"> T</w:t>
      </w:r>
      <w:r w:rsidR="00BE53DB">
        <w:rPr>
          <w:rFonts w:ascii="Times New Roman" w:hAnsi="Times New Roman"/>
          <w:sz w:val="24"/>
        </w:rPr>
        <w:t>he first baseline savin</w:t>
      </w:r>
      <w:r w:rsidR="000114AA">
        <w:rPr>
          <w:rFonts w:ascii="Times New Roman" w:hAnsi="Times New Roman"/>
          <w:sz w:val="24"/>
        </w:rPr>
        <w:t xml:space="preserve">gs utilize a 2.25 GPM flow rate while the </w:t>
      </w:r>
      <w:r w:rsidR="00BE53DB">
        <w:rPr>
          <w:rFonts w:ascii="Times New Roman" w:hAnsi="Times New Roman"/>
          <w:sz w:val="24"/>
        </w:rPr>
        <w:t>second base</w:t>
      </w:r>
      <w:r w:rsidR="000114AA">
        <w:rPr>
          <w:rFonts w:ascii="Times New Roman" w:hAnsi="Times New Roman"/>
          <w:sz w:val="24"/>
        </w:rPr>
        <w:t xml:space="preserve">line </w:t>
      </w:r>
      <w:r w:rsidR="00BE53DB">
        <w:rPr>
          <w:rFonts w:ascii="Times New Roman" w:hAnsi="Times New Roman"/>
          <w:sz w:val="24"/>
        </w:rPr>
        <w:t xml:space="preserve">will utilize a flow rate of 1.8 GPM which is the Tittle 20 code change taking place on July 1, </w:t>
      </w:r>
      <w:r w:rsidR="00BE53DB">
        <w:rPr>
          <w:rFonts w:ascii="Times New Roman" w:hAnsi="Times New Roman"/>
          <w:sz w:val="24"/>
        </w:rPr>
        <w:lastRenderedPageBreak/>
        <w:t>2018</w:t>
      </w:r>
      <w:r w:rsidR="00AC6A9A">
        <w:rPr>
          <w:rFonts w:ascii="Times New Roman" w:hAnsi="Times New Roman"/>
          <w:sz w:val="24"/>
        </w:rPr>
        <w:t xml:space="preserve"> and an RUL value of 3.33 years</w:t>
      </w:r>
      <m:oMath>
        <m:r>
          <w:rPr>
            <w:rFonts w:ascii="Cambria Math" w:hAnsi="Cambria Math"/>
            <w:sz w:val="24"/>
          </w:rPr>
          <m:t>.</m:t>
        </m:r>
      </m:oMath>
      <w:r w:rsidRPr="00221CAE">
        <w:rPr>
          <w:rFonts w:ascii="Times New Roman" w:hAnsi="Times New Roman"/>
          <w:sz w:val="24"/>
        </w:rPr>
        <w:t xml:space="preserve"> </w:t>
      </w:r>
      <w:r w:rsidR="000114AA">
        <w:rPr>
          <w:rFonts w:ascii="Times New Roman" w:hAnsi="Times New Roman"/>
          <w:sz w:val="24"/>
        </w:rPr>
        <w:t xml:space="preserve">NEW and ROB measures will have a single </w:t>
      </w:r>
      <w:r w:rsidR="00AC6A9A">
        <w:rPr>
          <w:rFonts w:ascii="Times New Roman" w:hAnsi="Times New Roman"/>
          <w:sz w:val="24"/>
        </w:rPr>
        <w:t>baseline</w:t>
      </w:r>
      <w:r w:rsidR="000114AA">
        <w:rPr>
          <w:rFonts w:ascii="Times New Roman" w:hAnsi="Times New Roman"/>
          <w:sz w:val="24"/>
        </w:rPr>
        <w:t xml:space="preserve"> which will use a 2.0</w:t>
      </w:r>
      <w:r w:rsidR="00AC6A9A">
        <w:rPr>
          <w:rFonts w:ascii="Times New Roman" w:hAnsi="Times New Roman"/>
          <w:sz w:val="24"/>
        </w:rPr>
        <w:t xml:space="preserve"> GPM</w:t>
      </w:r>
      <w:r w:rsidR="000114AA">
        <w:rPr>
          <w:rFonts w:ascii="Times New Roman" w:hAnsi="Times New Roman"/>
          <w:sz w:val="24"/>
        </w:rPr>
        <w:t xml:space="preserve"> flow rate, NEW and ROB will utilize the EUL of the shower head</w:t>
      </w:r>
      <w:r w:rsidR="00357F99">
        <w:rPr>
          <w:rFonts w:ascii="Times New Roman" w:hAnsi="Times New Roman"/>
          <w:sz w:val="24"/>
        </w:rPr>
        <w:t>.</w:t>
      </w:r>
    </w:p>
    <w:p w14:paraId="07039F1B" w14:textId="77777777" w:rsidR="004C4413" w:rsidRPr="00221CAE" w:rsidRDefault="004C4413" w:rsidP="004C4413">
      <w:pPr>
        <w:spacing w:after="240"/>
        <w:rPr>
          <w:rFonts w:ascii="Times New Roman" w:hAnsi="Times New Roman"/>
          <w:sz w:val="24"/>
        </w:rPr>
      </w:pPr>
    </w:p>
    <w:p w14:paraId="30FB7FE3" w14:textId="77777777" w:rsidR="00605A64" w:rsidRPr="00C85FCD" w:rsidRDefault="001C644E" w:rsidP="004C4413">
      <w:pPr>
        <w:pStyle w:val="SectionStyle"/>
      </w:pPr>
      <w:bookmarkStart w:id="55" w:name="_Toc442427777"/>
      <w:r w:rsidRPr="00C85FCD">
        <w:t>Base Case &amp; Measure Costs</w:t>
      </w:r>
      <w:bookmarkEnd w:id="35"/>
      <w:bookmarkEnd w:id="55"/>
    </w:p>
    <w:p w14:paraId="3B660055" w14:textId="77777777" w:rsidR="00724DDC" w:rsidRPr="00CB0BFB" w:rsidRDefault="001C644E" w:rsidP="00724DDC">
      <w:pPr>
        <w:pStyle w:val="SubsectionStyle"/>
      </w:pPr>
      <w:bookmarkStart w:id="56" w:name="_Toc214003097"/>
      <w:bookmarkStart w:id="57" w:name="_Toc442427778"/>
      <w:r w:rsidRPr="00CB0BFB">
        <w:t>Base Case Cost</w:t>
      </w:r>
      <w:bookmarkEnd w:id="56"/>
      <w:bookmarkEnd w:id="57"/>
    </w:p>
    <w:p w14:paraId="532780B0" w14:textId="77777777" w:rsidR="00724DDC" w:rsidRDefault="00724DDC" w:rsidP="00724DDC">
      <w:pPr>
        <w:rPr>
          <w:rFonts w:ascii="Times New Roman" w:hAnsi="Times New Roman"/>
          <w:sz w:val="24"/>
        </w:rPr>
      </w:pPr>
      <w:r w:rsidRPr="00724DDC">
        <w:rPr>
          <w:rFonts w:ascii="Times New Roman" w:hAnsi="Times New Roman"/>
          <w:sz w:val="24"/>
        </w:rPr>
        <w:t>Revised DEER cost</w:t>
      </w:r>
      <w:r w:rsidRPr="00724DDC">
        <w:rPr>
          <w:rStyle w:val="EndnoteReference"/>
          <w:rFonts w:ascii="Times New Roman" w:hAnsi="Times New Roman"/>
          <w:sz w:val="24"/>
        </w:rPr>
        <w:endnoteReference w:id="12"/>
      </w:r>
      <w:r w:rsidRPr="00724DDC">
        <w:rPr>
          <w:rFonts w:ascii="Times New Roman" w:hAnsi="Times New Roman"/>
          <w:sz w:val="24"/>
        </w:rPr>
        <w:t xml:space="preserve"> data for 2.5 </w:t>
      </w:r>
      <w:r w:rsidR="003425AB">
        <w:rPr>
          <w:rFonts w:ascii="Times New Roman" w:hAnsi="Times New Roman"/>
          <w:sz w:val="24"/>
        </w:rPr>
        <w:t>GPM</w:t>
      </w:r>
      <w:r w:rsidRPr="00724DDC">
        <w:rPr>
          <w:rFonts w:ascii="Times New Roman" w:hAnsi="Times New Roman"/>
          <w:sz w:val="24"/>
        </w:rPr>
        <w:t xml:space="preserve"> showerhead measure</w:t>
      </w:r>
      <w:r w:rsidRPr="00724DDC">
        <w:rPr>
          <w:rFonts w:ascii="Times New Roman" w:hAnsi="Times New Roman"/>
          <w:sz w:val="24"/>
        </w:rPr>
        <w:fldChar w:fldCharType="begin"/>
      </w:r>
      <w:r w:rsidRPr="00724DDC">
        <w:rPr>
          <w:rFonts w:ascii="Times New Roman" w:hAnsi="Times New Roman"/>
          <w:sz w:val="24"/>
        </w:rPr>
        <w:instrText xml:space="preserve"> XE "showerheads" </w:instrText>
      </w:r>
      <w:r w:rsidRPr="00724DDC">
        <w:rPr>
          <w:rFonts w:ascii="Times New Roman" w:hAnsi="Times New Roman"/>
          <w:sz w:val="24"/>
        </w:rPr>
        <w:fldChar w:fldCharType="end"/>
      </w:r>
      <w:r w:rsidRPr="00724DDC">
        <w:rPr>
          <w:rFonts w:ascii="Times New Roman" w:hAnsi="Times New Roman"/>
          <w:sz w:val="24"/>
        </w:rPr>
        <w:t xml:space="preserve"> was used for installed base cost.  The equipment/material cost per unit ($/unit) is $14.32, while the installation cost is $16.74 per unit.  The total installed base cost per unit is $31.06.</w:t>
      </w:r>
    </w:p>
    <w:p w14:paraId="409A1F7D" w14:textId="77777777" w:rsidR="00724DDC" w:rsidRDefault="00724DDC" w:rsidP="00724DDC">
      <w:pPr>
        <w:rPr>
          <w:rFonts w:ascii="Times New Roman" w:hAnsi="Times New Roman"/>
          <w:sz w:val="24"/>
        </w:rPr>
      </w:pPr>
    </w:p>
    <w:p w14:paraId="73B6D194" w14:textId="77777777" w:rsidR="00605A64" w:rsidRPr="007928C2" w:rsidRDefault="00291C90" w:rsidP="007928C2">
      <w:pPr>
        <w:rPr>
          <w:rFonts w:ascii="Times New Roman" w:hAnsi="Times New Roman"/>
          <w:sz w:val="24"/>
        </w:rPr>
      </w:pPr>
      <w:r>
        <w:rPr>
          <w:rFonts w:ascii="Times New Roman" w:hAnsi="Times New Roman"/>
          <w:sz w:val="24"/>
        </w:rPr>
        <w:t xml:space="preserve">The base material cost and </w:t>
      </w:r>
      <w:r w:rsidR="007928C2">
        <w:rPr>
          <w:rFonts w:ascii="Times New Roman" w:hAnsi="Times New Roman"/>
          <w:sz w:val="24"/>
        </w:rPr>
        <w:t xml:space="preserve">base labor cost </w:t>
      </w:r>
      <w:r w:rsidR="00724DDC">
        <w:rPr>
          <w:rFonts w:ascii="Times New Roman" w:hAnsi="Times New Roman"/>
          <w:sz w:val="24"/>
        </w:rPr>
        <w:t xml:space="preserve">for Early </w:t>
      </w:r>
      <w:r w:rsidR="00C4192B">
        <w:rPr>
          <w:rFonts w:ascii="Times New Roman" w:hAnsi="Times New Roman"/>
          <w:sz w:val="24"/>
        </w:rPr>
        <w:t>Retirement</w:t>
      </w:r>
      <w:r w:rsidR="00724DDC">
        <w:rPr>
          <w:rFonts w:ascii="Times New Roman" w:hAnsi="Times New Roman"/>
          <w:sz w:val="24"/>
        </w:rPr>
        <w:t xml:space="preserve"> is $0.00. </w:t>
      </w:r>
    </w:p>
    <w:p w14:paraId="47930C6F" w14:textId="77777777" w:rsidR="00724DDC" w:rsidRPr="00E04FB6" w:rsidRDefault="001C644E" w:rsidP="00605A64">
      <w:pPr>
        <w:pStyle w:val="SubsectionStyle"/>
      </w:pPr>
      <w:bookmarkStart w:id="58" w:name="_Toc214003098"/>
      <w:r>
        <w:t xml:space="preserve"> </w:t>
      </w:r>
      <w:bookmarkStart w:id="59" w:name="_Toc442427779"/>
      <w:r>
        <w:t>Gross Measure Cost</w:t>
      </w:r>
      <w:bookmarkEnd w:id="58"/>
      <w:bookmarkEnd w:id="59"/>
    </w:p>
    <w:p w14:paraId="6F50C6ED" w14:textId="77777777" w:rsidR="00724DDC" w:rsidRPr="00724DDC" w:rsidRDefault="008B63F4" w:rsidP="00724DDC">
      <w:pPr>
        <w:rPr>
          <w:rFonts w:ascii="Times New Roman" w:hAnsi="Times New Roman"/>
          <w:sz w:val="24"/>
          <w:highlight w:val="yellow"/>
        </w:rPr>
      </w:pPr>
      <w:r>
        <w:rPr>
          <w:rFonts w:ascii="Times New Roman" w:hAnsi="Times New Roman"/>
          <w:sz w:val="24"/>
        </w:rPr>
        <w:t>L</w:t>
      </w:r>
      <w:r w:rsidR="00724DDC" w:rsidRPr="00724DDC">
        <w:rPr>
          <w:rFonts w:ascii="Times New Roman" w:hAnsi="Times New Roman"/>
          <w:sz w:val="24"/>
        </w:rPr>
        <w:t xml:space="preserve">ow flow showerheads will have the same cost as </w:t>
      </w:r>
      <w:r w:rsidR="008F79FC">
        <w:rPr>
          <w:rFonts w:ascii="Times New Roman" w:hAnsi="Times New Roman"/>
          <w:sz w:val="24"/>
        </w:rPr>
        <w:t xml:space="preserve">a </w:t>
      </w:r>
      <w:r w:rsidR="008F79FC" w:rsidRPr="00724DDC">
        <w:rPr>
          <w:rFonts w:ascii="Times New Roman" w:hAnsi="Times New Roman"/>
          <w:sz w:val="24"/>
        </w:rPr>
        <w:t>2.0</w:t>
      </w:r>
      <w:r w:rsidR="008F79FC">
        <w:rPr>
          <w:rFonts w:ascii="Times New Roman" w:hAnsi="Times New Roman"/>
          <w:sz w:val="24"/>
        </w:rPr>
        <w:t xml:space="preserve"> </w:t>
      </w:r>
      <w:r w:rsidR="008F79FC" w:rsidRPr="00724DDC">
        <w:rPr>
          <w:rFonts w:ascii="Times New Roman" w:hAnsi="Times New Roman"/>
          <w:sz w:val="24"/>
        </w:rPr>
        <w:t>GPM</w:t>
      </w:r>
      <w:r w:rsidR="00724DDC" w:rsidRPr="00724DDC">
        <w:rPr>
          <w:rFonts w:ascii="Times New Roman" w:hAnsi="Times New Roman"/>
          <w:sz w:val="24"/>
        </w:rPr>
        <w:t xml:space="preserve"> showerhead cost in DEER</w:t>
      </w:r>
      <w:r w:rsidR="009D3D09">
        <w:rPr>
          <w:rFonts w:ascii="Times New Roman" w:hAnsi="Times New Roman"/>
          <w:sz w:val="24"/>
        </w:rPr>
        <w:t>2008</w:t>
      </w:r>
      <w:r w:rsidR="00724DDC" w:rsidRPr="00724DDC">
        <w:rPr>
          <w:rFonts w:ascii="Times New Roman" w:hAnsi="Times New Roman"/>
          <w:sz w:val="24"/>
          <w:vertAlign w:val="superscript"/>
        </w:rPr>
        <w:t>1</w:t>
      </w:r>
      <w:r w:rsidR="00727FC8">
        <w:rPr>
          <w:rFonts w:ascii="Times New Roman" w:hAnsi="Times New Roman"/>
          <w:sz w:val="24"/>
          <w:vertAlign w:val="superscript"/>
        </w:rPr>
        <w:t>2</w:t>
      </w:r>
      <w:r w:rsidR="00724DDC" w:rsidRPr="00724DDC">
        <w:rPr>
          <w:rFonts w:ascii="Times New Roman" w:hAnsi="Times New Roman"/>
          <w:sz w:val="24"/>
        </w:rPr>
        <w:t xml:space="preserve">. </w:t>
      </w:r>
      <w:r w:rsidR="00724DDC" w:rsidRPr="00724DDC">
        <w:rPr>
          <w:rStyle w:val="Del"/>
          <w:rFonts w:ascii="Times New Roman" w:hAnsi="Times New Roman"/>
          <w:strike w:val="0"/>
          <w:color w:val="auto"/>
          <w:sz w:val="24"/>
        </w:rPr>
        <w:t>The DEER</w:t>
      </w:r>
      <w:r w:rsidR="002672FE">
        <w:rPr>
          <w:rStyle w:val="Del"/>
          <w:rFonts w:ascii="Times New Roman" w:hAnsi="Times New Roman"/>
          <w:strike w:val="0"/>
          <w:color w:val="auto"/>
          <w:sz w:val="24"/>
        </w:rPr>
        <w:t xml:space="preserve"> </w:t>
      </w:r>
      <w:r w:rsidR="009D3D09">
        <w:rPr>
          <w:rStyle w:val="Del"/>
          <w:rFonts w:ascii="Times New Roman" w:hAnsi="Times New Roman"/>
          <w:strike w:val="0"/>
          <w:color w:val="auto"/>
          <w:sz w:val="24"/>
        </w:rPr>
        <w:t>2008</w:t>
      </w:r>
      <w:r w:rsidR="00724DDC" w:rsidRPr="00724DDC">
        <w:rPr>
          <w:rStyle w:val="Del"/>
          <w:rFonts w:ascii="Times New Roman" w:hAnsi="Times New Roman"/>
          <w:strike w:val="0"/>
          <w:color w:val="auto"/>
          <w:sz w:val="24"/>
        </w:rPr>
        <w:t xml:space="preserve"> measure cost </w:t>
      </w:r>
      <w:r w:rsidR="008F79FC">
        <w:rPr>
          <w:rStyle w:val="Del"/>
          <w:rFonts w:ascii="Times New Roman" w:hAnsi="Times New Roman"/>
          <w:strike w:val="0"/>
          <w:color w:val="auto"/>
          <w:sz w:val="24"/>
        </w:rPr>
        <w:t>is</w:t>
      </w:r>
      <w:r w:rsidR="00724DDC" w:rsidRPr="00724DDC">
        <w:rPr>
          <w:rStyle w:val="Del"/>
          <w:rFonts w:ascii="Times New Roman" w:hAnsi="Times New Roman"/>
          <w:strike w:val="0"/>
          <w:color w:val="auto"/>
          <w:sz w:val="24"/>
        </w:rPr>
        <w:t xml:space="preserve"> $</w:t>
      </w:r>
      <w:r w:rsidR="00724DDC" w:rsidRPr="00724DDC">
        <w:rPr>
          <w:rFonts w:ascii="Times New Roman" w:hAnsi="Times New Roman"/>
          <w:sz w:val="24"/>
        </w:rPr>
        <w:t>45.96</w:t>
      </w:r>
      <w:r w:rsidR="008F79FC">
        <w:rPr>
          <w:rFonts w:ascii="Times New Roman" w:hAnsi="Times New Roman"/>
          <w:sz w:val="24"/>
        </w:rPr>
        <w:t xml:space="preserve">, </w:t>
      </w:r>
      <w:r w:rsidR="008F79FC" w:rsidRPr="00724DDC">
        <w:rPr>
          <w:rFonts w:ascii="Times New Roman" w:hAnsi="Times New Roman"/>
          <w:sz w:val="24"/>
        </w:rPr>
        <w:t>to</w:t>
      </w:r>
      <w:r w:rsidR="008F79FC">
        <w:rPr>
          <w:rStyle w:val="Del"/>
          <w:rFonts w:ascii="Times New Roman" w:hAnsi="Times New Roman"/>
          <w:strike w:val="0"/>
          <w:color w:val="auto"/>
          <w:sz w:val="24"/>
        </w:rPr>
        <w:t xml:space="preserve"> </w:t>
      </w:r>
      <w:r w:rsidR="00724DDC" w:rsidRPr="00724DDC">
        <w:rPr>
          <w:rStyle w:val="Del"/>
          <w:rFonts w:ascii="Times New Roman" w:hAnsi="Times New Roman"/>
          <w:strike w:val="0"/>
          <w:color w:val="auto"/>
          <w:sz w:val="24"/>
        </w:rPr>
        <w:t>replac</w:t>
      </w:r>
      <w:r w:rsidR="008F79FC">
        <w:rPr>
          <w:rStyle w:val="Del"/>
          <w:rFonts w:ascii="Times New Roman" w:hAnsi="Times New Roman"/>
          <w:strike w:val="0"/>
          <w:color w:val="auto"/>
          <w:sz w:val="24"/>
        </w:rPr>
        <w:t xml:space="preserve">e greater than </w:t>
      </w:r>
      <w:r w:rsidR="00724DDC" w:rsidRPr="00724DDC">
        <w:rPr>
          <w:rStyle w:val="Del"/>
          <w:rFonts w:ascii="Times New Roman" w:hAnsi="Times New Roman"/>
          <w:strike w:val="0"/>
          <w:color w:val="auto"/>
          <w:sz w:val="24"/>
        </w:rPr>
        <w:t>2.5</w:t>
      </w:r>
      <w:r w:rsidR="008F79FC">
        <w:rPr>
          <w:rStyle w:val="Del"/>
          <w:rFonts w:ascii="Times New Roman" w:hAnsi="Times New Roman"/>
          <w:strike w:val="0"/>
          <w:color w:val="auto"/>
          <w:sz w:val="24"/>
        </w:rPr>
        <w:t xml:space="preserve"> GPM</w:t>
      </w:r>
      <w:r w:rsidR="00724DDC" w:rsidRPr="00724DDC">
        <w:rPr>
          <w:rStyle w:val="Del"/>
          <w:rFonts w:ascii="Times New Roman" w:hAnsi="Times New Roman"/>
          <w:strike w:val="0"/>
          <w:color w:val="auto"/>
          <w:sz w:val="24"/>
        </w:rPr>
        <w:t xml:space="preserve"> (~4-6 </w:t>
      </w:r>
      <w:r w:rsidR="008F79FC">
        <w:rPr>
          <w:rStyle w:val="Del"/>
          <w:rFonts w:ascii="Times New Roman" w:hAnsi="Times New Roman"/>
          <w:strike w:val="0"/>
          <w:color w:val="auto"/>
          <w:sz w:val="24"/>
        </w:rPr>
        <w:t>GPM</w:t>
      </w:r>
      <w:r w:rsidR="00724DDC" w:rsidRPr="00724DDC">
        <w:rPr>
          <w:rStyle w:val="Del"/>
          <w:rFonts w:ascii="Times New Roman" w:hAnsi="Times New Roman"/>
          <w:strike w:val="0"/>
          <w:color w:val="auto"/>
          <w:sz w:val="24"/>
        </w:rPr>
        <w:t>) showerheads</w:t>
      </w:r>
      <w:r w:rsidR="00724DDC" w:rsidRPr="00724DDC">
        <w:rPr>
          <w:rStyle w:val="Del"/>
          <w:rFonts w:ascii="Times New Roman" w:hAnsi="Times New Roman"/>
          <w:strike w:val="0"/>
          <w:color w:val="auto"/>
          <w:sz w:val="24"/>
        </w:rPr>
        <w:fldChar w:fldCharType="begin"/>
      </w:r>
      <w:r w:rsidR="00724DDC" w:rsidRPr="00724DDC">
        <w:rPr>
          <w:rStyle w:val="Del"/>
          <w:rFonts w:ascii="Times New Roman" w:hAnsi="Times New Roman"/>
          <w:strike w:val="0"/>
          <w:color w:val="auto"/>
          <w:sz w:val="24"/>
        </w:rPr>
        <w:instrText xml:space="preserve"> XE "showerheads" </w:instrText>
      </w:r>
      <w:r w:rsidR="00724DDC" w:rsidRPr="00724DDC">
        <w:rPr>
          <w:rStyle w:val="Del"/>
          <w:rFonts w:ascii="Times New Roman" w:hAnsi="Times New Roman"/>
          <w:strike w:val="0"/>
          <w:color w:val="auto"/>
          <w:sz w:val="24"/>
        </w:rPr>
        <w:fldChar w:fldCharType="end"/>
      </w:r>
      <w:r w:rsidR="00724DDC" w:rsidRPr="00724DDC">
        <w:rPr>
          <w:rStyle w:val="Del"/>
          <w:rFonts w:ascii="Times New Roman" w:hAnsi="Times New Roman"/>
          <w:strike w:val="0"/>
          <w:color w:val="auto"/>
          <w:sz w:val="24"/>
        </w:rPr>
        <w:t xml:space="preserve"> with 2.0 </w:t>
      </w:r>
      <w:r w:rsidR="008F79FC">
        <w:rPr>
          <w:rStyle w:val="Del"/>
          <w:rFonts w:ascii="Times New Roman" w:hAnsi="Times New Roman"/>
          <w:strike w:val="0"/>
          <w:color w:val="auto"/>
          <w:sz w:val="24"/>
        </w:rPr>
        <w:t>GPM</w:t>
      </w:r>
      <w:r w:rsidR="00724DDC" w:rsidRPr="00724DDC">
        <w:rPr>
          <w:rStyle w:val="Del"/>
          <w:rFonts w:ascii="Times New Roman" w:hAnsi="Times New Roman"/>
          <w:strike w:val="0"/>
          <w:color w:val="auto"/>
          <w:sz w:val="24"/>
        </w:rPr>
        <w:t xml:space="preserve"> showerheads.</w:t>
      </w:r>
      <w:r w:rsidR="00724DDC" w:rsidRPr="00724DDC">
        <w:rPr>
          <w:rFonts w:ascii="Times New Roman" w:hAnsi="Times New Roman"/>
          <w:sz w:val="24"/>
        </w:rPr>
        <w:t xml:space="preserve">  </w:t>
      </w:r>
      <w:r w:rsidR="008F79FC">
        <w:rPr>
          <w:rFonts w:ascii="Times New Roman" w:hAnsi="Times New Roman"/>
          <w:sz w:val="24"/>
        </w:rPr>
        <w:t>T</w:t>
      </w:r>
      <w:r w:rsidR="00724DDC" w:rsidRPr="00724DDC">
        <w:rPr>
          <w:rFonts w:ascii="Times New Roman" w:hAnsi="Times New Roman"/>
          <w:sz w:val="24"/>
        </w:rPr>
        <w:t xml:space="preserve">he components </w:t>
      </w:r>
      <w:r w:rsidR="008F79FC" w:rsidRPr="00724DDC">
        <w:rPr>
          <w:rFonts w:ascii="Times New Roman" w:hAnsi="Times New Roman"/>
          <w:sz w:val="24"/>
        </w:rPr>
        <w:t>of low</w:t>
      </w:r>
      <w:r w:rsidR="00724DDC" w:rsidRPr="00724DDC">
        <w:rPr>
          <w:rFonts w:ascii="Times New Roman" w:hAnsi="Times New Roman"/>
          <w:sz w:val="24"/>
        </w:rPr>
        <w:t xml:space="preserve"> flow showerhead fixtures are fundamentally the same,</w:t>
      </w:r>
      <w:r w:rsidR="002672FE">
        <w:rPr>
          <w:rFonts w:ascii="Times New Roman" w:hAnsi="Times New Roman"/>
          <w:sz w:val="24"/>
        </w:rPr>
        <w:t xml:space="preserve"> </w:t>
      </w:r>
      <w:r w:rsidR="008F79FC">
        <w:rPr>
          <w:rFonts w:ascii="Times New Roman" w:hAnsi="Times New Roman"/>
          <w:sz w:val="24"/>
        </w:rPr>
        <w:t xml:space="preserve">thus </w:t>
      </w:r>
      <w:r w:rsidR="00724DDC" w:rsidRPr="00724DDC">
        <w:rPr>
          <w:rFonts w:ascii="Times New Roman" w:hAnsi="Times New Roman"/>
          <w:sz w:val="24"/>
        </w:rPr>
        <w:t>low flow showerheads will not incur any</w:t>
      </w:r>
      <w:r w:rsidR="002672FE">
        <w:rPr>
          <w:rFonts w:ascii="Times New Roman" w:hAnsi="Times New Roman"/>
          <w:sz w:val="24"/>
        </w:rPr>
        <w:t xml:space="preserve"> </w:t>
      </w:r>
      <w:r w:rsidR="00724DDC" w:rsidRPr="00724DDC">
        <w:rPr>
          <w:rFonts w:ascii="Times New Roman" w:hAnsi="Times New Roman"/>
          <w:sz w:val="24"/>
        </w:rPr>
        <w:t>additional.  I</w:t>
      </w:r>
      <w:r w:rsidR="008F79FC">
        <w:rPr>
          <w:rFonts w:ascii="Times New Roman" w:hAnsi="Times New Roman"/>
          <w:sz w:val="24"/>
        </w:rPr>
        <w:t>n addition,</w:t>
      </w:r>
      <w:r w:rsidR="008F79FC" w:rsidRPr="00724DDC">
        <w:rPr>
          <w:rFonts w:ascii="Times New Roman" w:hAnsi="Times New Roman"/>
          <w:sz w:val="24"/>
        </w:rPr>
        <w:t xml:space="preserve"> installation</w:t>
      </w:r>
      <w:r w:rsidR="00724DDC" w:rsidRPr="00724DDC">
        <w:rPr>
          <w:rFonts w:ascii="Times New Roman" w:hAnsi="Times New Roman"/>
          <w:sz w:val="24"/>
        </w:rPr>
        <w:t xml:space="preserve"> costs will be the same for low flow showerheads.</w:t>
      </w:r>
    </w:p>
    <w:p w14:paraId="08EC72AE" w14:textId="77777777" w:rsidR="00724DDC" w:rsidRPr="00724DDC" w:rsidRDefault="00724DDC" w:rsidP="00724DDC">
      <w:pPr>
        <w:rPr>
          <w:rFonts w:ascii="Times New Roman" w:hAnsi="Times New Roman"/>
          <w:sz w:val="24"/>
        </w:rPr>
      </w:pPr>
    </w:p>
    <w:p w14:paraId="71F824FF" w14:textId="77777777" w:rsidR="00724DDC" w:rsidRPr="00724DDC" w:rsidRDefault="00724DDC" w:rsidP="00724DDC">
      <w:pPr>
        <w:rPr>
          <w:rFonts w:ascii="Times New Roman" w:hAnsi="Times New Roman"/>
          <w:sz w:val="24"/>
        </w:rPr>
      </w:pPr>
      <w:r w:rsidRPr="00724DDC">
        <w:rPr>
          <w:rFonts w:ascii="Times New Roman" w:hAnsi="Times New Roman"/>
          <w:sz w:val="24"/>
        </w:rPr>
        <w:t>The DEER equipment cost per unit ($/unit) is $29.22 for low flow showerheads, and the installation labor cost is $16.74.    The total installed measure cost per unit is $45.96, same as the base cost.</w:t>
      </w:r>
    </w:p>
    <w:p w14:paraId="57B035C8" w14:textId="77777777" w:rsidR="00724DDC" w:rsidRPr="00724DDC" w:rsidRDefault="00724DDC" w:rsidP="00605A64">
      <w:pPr>
        <w:pStyle w:val="Reminders0"/>
        <w:rPr>
          <w:rFonts w:ascii="Times New Roman" w:hAnsi="Times New Roman"/>
          <w:i w:val="0"/>
          <w:color w:val="auto"/>
          <w:sz w:val="28"/>
          <w:szCs w:val="22"/>
        </w:rPr>
      </w:pPr>
    </w:p>
    <w:p w14:paraId="1E0C3045" w14:textId="77777777" w:rsidR="00043488" w:rsidRDefault="00291C90" w:rsidP="00605A64">
      <w:pPr>
        <w:pStyle w:val="Reminders0"/>
        <w:rPr>
          <w:rFonts w:ascii="Times New Roman" w:hAnsi="Times New Roman"/>
          <w:i w:val="0"/>
          <w:color w:val="auto"/>
          <w:szCs w:val="22"/>
        </w:rPr>
      </w:pPr>
      <w:r w:rsidRPr="00291C90">
        <w:rPr>
          <w:rFonts w:ascii="Times New Roman" w:hAnsi="Times New Roman"/>
          <w:i w:val="0"/>
          <w:color w:val="auto"/>
          <w:szCs w:val="22"/>
        </w:rPr>
        <w:t xml:space="preserve">For </w:t>
      </w:r>
      <w:r w:rsidR="009F224C">
        <w:rPr>
          <w:rFonts w:ascii="Times New Roman" w:hAnsi="Times New Roman"/>
          <w:i w:val="0"/>
          <w:color w:val="auto"/>
          <w:szCs w:val="22"/>
        </w:rPr>
        <w:t>ER</w:t>
      </w:r>
      <w:r w:rsidR="003C6867">
        <w:rPr>
          <w:rFonts w:ascii="Times New Roman" w:hAnsi="Times New Roman"/>
          <w:i w:val="0"/>
          <w:color w:val="auto"/>
          <w:szCs w:val="22"/>
        </w:rPr>
        <w:t xml:space="preserve"> </w:t>
      </w:r>
      <w:r w:rsidR="001B779E" w:rsidRPr="00291C90">
        <w:rPr>
          <w:rFonts w:ascii="Times New Roman" w:hAnsi="Times New Roman"/>
          <w:i w:val="0"/>
          <w:color w:val="auto"/>
          <w:szCs w:val="22"/>
        </w:rPr>
        <w:t>measures</w:t>
      </w:r>
      <w:r w:rsidR="003C6867">
        <w:rPr>
          <w:rFonts w:ascii="Times New Roman" w:hAnsi="Times New Roman"/>
          <w:i w:val="0"/>
          <w:color w:val="auto"/>
          <w:szCs w:val="22"/>
        </w:rPr>
        <w:t xml:space="preserve">, </w:t>
      </w:r>
      <w:r w:rsidR="001B779E">
        <w:rPr>
          <w:rFonts w:ascii="Times New Roman" w:hAnsi="Times New Roman"/>
          <w:i w:val="0"/>
          <w:color w:val="auto"/>
          <w:szCs w:val="22"/>
        </w:rPr>
        <w:t xml:space="preserve">a </w:t>
      </w:r>
      <w:r w:rsidRPr="00291C90">
        <w:rPr>
          <w:rFonts w:ascii="Times New Roman" w:hAnsi="Times New Roman"/>
          <w:i w:val="0"/>
          <w:color w:val="auto"/>
          <w:szCs w:val="22"/>
        </w:rPr>
        <w:t xml:space="preserve">dual baseline is adopted. </w:t>
      </w:r>
      <w:r w:rsidR="00421FDF">
        <w:rPr>
          <w:rFonts w:ascii="Times New Roman" w:hAnsi="Times New Roman"/>
          <w:i w:val="0"/>
          <w:color w:val="auto"/>
          <w:szCs w:val="22"/>
        </w:rPr>
        <w:t xml:space="preserve">RUL will equal to </w:t>
      </w:r>
      <w:r w:rsidR="0068625E">
        <w:rPr>
          <w:rFonts w:ascii="Times New Roman" w:hAnsi="Times New Roman"/>
          <w:i w:val="0"/>
          <w:color w:val="auto"/>
          <w:szCs w:val="22"/>
        </w:rPr>
        <w:t xml:space="preserve"> </w:t>
      </w:r>
      <m:oMath>
        <m:d>
          <m:dPr>
            <m:ctrlPr>
              <w:rPr>
                <w:rFonts w:ascii="Cambria Math" w:hAnsi="Cambria Math"/>
                <w:color w:val="auto"/>
                <w:szCs w:val="22"/>
              </w:rPr>
            </m:ctrlPr>
          </m:dPr>
          <m:e>
            <m:r>
              <w:rPr>
                <w:rFonts w:ascii="Cambria Math" w:hAnsi="Cambria Math"/>
                <w:color w:val="auto"/>
                <w:szCs w:val="22"/>
              </w:rPr>
              <m:t xml:space="preserve">RUL= </m:t>
            </m:r>
            <m:f>
              <m:fPr>
                <m:ctrlPr>
                  <w:rPr>
                    <w:rFonts w:ascii="Cambria Math" w:hAnsi="Cambria Math"/>
                    <w:color w:val="auto"/>
                    <w:szCs w:val="22"/>
                  </w:rPr>
                </m:ctrlPr>
              </m:fPr>
              <m:num>
                <m:r>
                  <w:rPr>
                    <w:rFonts w:ascii="Cambria Math" w:hAnsi="Cambria Math"/>
                    <w:color w:val="auto"/>
                    <w:szCs w:val="22"/>
                  </w:rPr>
                  <m:t>1</m:t>
                </m:r>
              </m:num>
              <m:den>
                <m:r>
                  <w:rPr>
                    <w:rFonts w:ascii="Cambria Math" w:hAnsi="Cambria Math"/>
                    <w:color w:val="auto"/>
                    <w:szCs w:val="22"/>
                  </w:rPr>
                  <m:t>3</m:t>
                </m:r>
              </m:den>
            </m:f>
            <m:r>
              <w:rPr>
                <w:rFonts w:ascii="Cambria Math" w:hAnsi="Cambria Math"/>
                <w:color w:val="auto"/>
                <w:szCs w:val="22"/>
              </w:rPr>
              <m:t>*EUL</m:t>
            </m:r>
          </m:e>
        </m:d>
        <m:r>
          <w:rPr>
            <w:rFonts w:ascii="Cambria Math" w:hAnsi="Cambria Math"/>
            <w:color w:val="auto"/>
            <w:szCs w:val="22"/>
          </w:rPr>
          <m:t xml:space="preserve"> </m:t>
        </m:r>
      </m:oMath>
      <w:r w:rsidR="00421FDF">
        <w:rPr>
          <w:rFonts w:ascii="Times New Roman" w:hAnsi="Times New Roman"/>
          <w:i w:val="0"/>
          <w:color w:val="auto"/>
          <w:szCs w:val="22"/>
        </w:rPr>
        <w:t xml:space="preserve"> . I</w:t>
      </w:r>
      <w:r w:rsidR="00421FDF" w:rsidRPr="00291C90">
        <w:rPr>
          <w:rFonts w:ascii="Times New Roman" w:hAnsi="Times New Roman"/>
          <w:i w:val="0"/>
          <w:color w:val="auto"/>
          <w:szCs w:val="22"/>
        </w:rPr>
        <w:t>n</w:t>
      </w:r>
      <w:r w:rsidRPr="00291C90">
        <w:rPr>
          <w:rFonts w:ascii="Times New Roman" w:hAnsi="Times New Roman"/>
          <w:i w:val="0"/>
          <w:color w:val="auto"/>
          <w:szCs w:val="22"/>
        </w:rPr>
        <w:t xml:space="preserve"> the remaining useful </w:t>
      </w:r>
      <w:r w:rsidR="00FE3CA7" w:rsidRPr="00291C90">
        <w:rPr>
          <w:rFonts w:ascii="Times New Roman" w:hAnsi="Times New Roman"/>
          <w:i w:val="0"/>
          <w:color w:val="auto"/>
          <w:szCs w:val="22"/>
        </w:rPr>
        <w:t>life</w:t>
      </w:r>
      <w:r w:rsidR="00FE3CA7">
        <w:rPr>
          <w:rFonts w:ascii="Times New Roman" w:hAnsi="Times New Roman"/>
          <w:i w:val="0"/>
          <w:color w:val="auto"/>
          <w:szCs w:val="22"/>
        </w:rPr>
        <w:t xml:space="preserve"> (RUL)</w:t>
      </w:r>
      <w:r w:rsidR="003C6867">
        <w:rPr>
          <w:rFonts w:ascii="Times New Roman" w:hAnsi="Times New Roman"/>
          <w:i w:val="0"/>
          <w:color w:val="auto"/>
          <w:szCs w:val="22"/>
        </w:rPr>
        <w:t xml:space="preserve"> of the measure</w:t>
      </w:r>
      <w:r w:rsidRPr="00291C90">
        <w:rPr>
          <w:rFonts w:ascii="Times New Roman" w:hAnsi="Times New Roman"/>
          <w:i w:val="0"/>
          <w:color w:val="auto"/>
          <w:szCs w:val="22"/>
        </w:rPr>
        <w:t xml:space="preserve">, there will be no base </w:t>
      </w:r>
      <w:r>
        <w:rPr>
          <w:rFonts w:ascii="Times New Roman" w:hAnsi="Times New Roman"/>
          <w:i w:val="0"/>
          <w:color w:val="auto"/>
          <w:szCs w:val="22"/>
        </w:rPr>
        <w:t>total</w:t>
      </w:r>
      <w:r w:rsidRPr="00291C90">
        <w:rPr>
          <w:rFonts w:ascii="Times New Roman" w:hAnsi="Times New Roman"/>
          <w:i w:val="0"/>
          <w:color w:val="auto"/>
          <w:szCs w:val="22"/>
        </w:rPr>
        <w:t xml:space="preserve"> cost</w:t>
      </w:r>
      <w:r w:rsidR="00FE3CA7">
        <w:rPr>
          <w:rFonts w:ascii="Times New Roman" w:hAnsi="Times New Roman"/>
          <w:i w:val="0"/>
          <w:color w:val="auto"/>
          <w:szCs w:val="22"/>
        </w:rPr>
        <w:t xml:space="preserve"> in</w:t>
      </w:r>
      <w:r w:rsidRPr="00291C90">
        <w:rPr>
          <w:rFonts w:ascii="Times New Roman" w:hAnsi="Times New Roman"/>
          <w:i w:val="0"/>
          <w:color w:val="auto"/>
          <w:szCs w:val="22"/>
        </w:rPr>
        <w:t xml:space="preserve"> upgrading from 2.25 </w:t>
      </w:r>
      <w:r w:rsidR="005F6A76">
        <w:rPr>
          <w:rFonts w:ascii="Times New Roman" w:hAnsi="Times New Roman"/>
          <w:i w:val="0"/>
          <w:color w:val="auto"/>
          <w:szCs w:val="22"/>
        </w:rPr>
        <w:t>GPM</w:t>
      </w:r>
      <w:r w:rsidRPr="00291C90">
        <w:rPr>
          <w:rFonts w:ascii="Times New Roman" w:hAnsi="Times New Roman"/>
          <w:i w:val="0"/>
          <w:color w:val="auto"/>
          <w:szCs w:val="22"/>
        </w:rPr>
        <w:t xml:space="preserve"> showerheads to</w:t>
      </w:r>
      <w:r w:rsidR="001B779E">
        <w:rPr>
          <w:rFonts w:ascii="Times New Roman" w:hAnsi="Times New Roman"/>
          <w:i w:val="0"/>
          <w:color w:val="auto"/>
          <w:szCs w:val="22"/>
        </w:rPr>
        <w:t xml:space="preserve"> less than </w:t>
      </w:r>
      <w:r w:rsidRPr="00291C90">
        <w:rPr>
          <w:rFonts w:ascii="Times New Roman" w:hAnsi="Times New Roman"/>
          <w:i w:val="0"/>
          <w:color w:val="auto"/>
          <w:szCs w:val="22"/>
        </w:rPr>
        <w:t xml:space="preserve">2.0 </w:t>
      </w:r>
      <w:r w:rsidR="001B779E">
        <w:rPr>
          <w:rFonts w:ascii="Times New Roman" w:hAnsi="Times New Roman"/>
          <w:i w:val="0"/>
          <w:color w:val="auto"/>
          <w:szCs w:val="22"/>
        </w:rPr>
        <w:t>GPM</w:t>
      </w:r>
      <w:r w:rsidRPr="00291C90">
        <w:rPr>
          <w:rFonts w:ascii="Times New Roman" w:hAnsi="Times New Roman"/>
          <w:i w:val="0"/>
          <w:color w:val="auto"/>
          <w:szCs w:val="22"/>
        </w:rPr>
        <w:t xml:space="preserve"> showerheads. However, the base </w:t>
      </w:r>
      <w:r>
        <w:rPr>
          <w:rFonts w:ascii="Times New Roman" w:hAnsi="Times New Roman"/>
          <w:i w:val="0"/>
          <w:color w:val="auto"/>
          <w:szCs w:val="22"/>
        </w:rPr>
        <w:t>total</w:t>
      </w:r>
      <w:r w:rsidRPr="00291C90">
        <w:rPr>
          <w:rFonts w:ascii="Times New Roman" w:hAnsi="Times New Roman"/>
          <w:i w:val="0"/>
          <w:color w:val="auto"/>
          <w:szCs w:val="22"/>
        </w:rPr>
        <w:t xml:space="preserve"> cost will be </w:t>
      </w:r>
      <w:r>
        <w:rPr>
          <w:rFonts w:ascii="Times New Roman" w:hAnsi="Times New Roman"/>
          <w:i w:val="0"/>
          <w:color w:val="auto"/>
          <w:szCs w:val="22"/>
        </w:rPr>
        <w:t xml:space="preserve">$31.06 </w:t>
      </w:r>
      <w:r w:rsidRPr="00291C90">
        <w:rPr>
          <w:rFonts w:ascii="Times New Roman" w:hAnsi="Times New Roman"/>
          <w:i w:val="0"/>
          <w:color w:val="auto"/>
          <w:szCs w:val="22"/>
        </w:rPr>
        <w:t>after the remaining useful life.</w:t>
      </w:r>
    </w:p>
    <w:p w14:paraId="3795E1AA" w14:textId="77777777" w:rsidR="00605A64" w:rsidRDefault="00605A64" w:rsidP="00605A64">
      <w:pPr>
        <w:pStyle w:val="Reminders0"/>
        <w:rPr>
          <w:rFonts w:ascii="Times New Roman" w:hAnsi="Times New Roman"/>
          <w:i w:val="0"/>
          <w:color w:val="auto"/>
          <w:szCs w:val="22"/>
        </w:rPr>
      </w:pPr>
    </w:p>
    <w:p w14:paraId="0BFEF840" w14:textId="77777777" w:rsidR="008500F1" w:rsidRDefault="001C644E" w:rsidP="008500F1">
      <w:pPr>
        <w:pStyle w:val="SubsectionStyle"/>
      </w:pPr>
      <w:bookmarkStart w:id="60" w:name="_Toc442427780"/>
      <w:bookmarkStart w:id="61" w:name="_Toc214003099"/>
      <w:r>
        <w:t>Incremental Measure Cost</w:t>
      </w:r>
      <w:bookmarkEnd w:id="60"/>
      <w:r>
        <w:t xml:space="preserve"> </w:t>
      </w:r>
    </w:p>
    <w:p w14:paraId="4F865949" w14:textId="77777777" w:rsidR="008500F1" w:rsidRDefault="008500F1" w:rsidP="008500F1">
      <w:pPr>
        <w:pStyle w:val="Reminders0"/>
        <w:spacing w:before="0"/>
        <w:rPr>
          <w:rFonts w:ascii="Times New Roman" w:hAnsi="Times New Roman"/>
          <w:i w:val="0"/>
          <w:color w:val="auto"/>
        </w:rPr>
      </w:pPr>
      <w:r>
        <w:rPr>
          <w:rFonts w:ascii="Times New Roman" w:hAnsi="Times New Roman"/>
          <w:i w:val="0"/>
          <w:color w:val="auto"/>
        </w:rPr>
        <w:t xml:space="preserve">The incremental measure cost is the difference between the measure total cost and the base total cost. In </w:t>
      </w:r>
      <w:r w:rsidR="009F224C">
        <w:rPr>
          <w:rFonts w:ascii="Times New Roman" w:hAnsi="Times New Roman"/>
          <w:i w:val="0"/>
          <w:color w:val="auto"/>
        </w:rPr>
        <w:t>ER</w:t>
      </w:r>
      <w:r>
        <w:rPr>
          <w:rFonts w:ascii="Times New Roman" w:hAnsi="Times New Roman"/>
          <w:i w:val="0"/>
          <w:color w:val="auto"/>
        </w:rPr>
        <w:t xml:space="preserve"> program, the base total cost is $0 in the first baseline and $31.06 in the second baseline; however, the measure total cost is $0</w:t>
      </w:r>
      <w:r w:rsidR="00AA6A53">
        <w:rPr>
          <w:rFonts w:ascii="Times New Roman" w:hAnsi="Times New Roman"/>
          <w:i w:val="0"/>
          <w:color w:val="auto"/>
        </w:rPr>
        <w:t xml:space="preserve"> in the second baseline</w:t>
      </w:r>
      <w:r>
        <w:rPr>
          <w:rFonts w:ascii="Times New Roman" w:hAnsi="Times New Roman"/>
          <w:i w:val="0"/>
          <w:color w:val="auto"/>
        </w:rPr>
        <w:t>.</w:t>
      </w:r>
    </w:p>
    <w:p w14:paraId="701C1B89" w14:textId="77777777" w:rsidR="00D14C6A" w:rsidRDefault="00D14C6A" w:rsidP="008500F1">
      <w:pPr>
        <w:pStyle w:val="Reminders0"/>
        <w:spacing w:before="0"/>
        <w:rPr>
          <w:rFonts w:ascii="Times New Roman" w:hAnsi="Times New Roman"/>
          <w:i w:val="0"/>
          <w:color w:val="auto"/>
        </w:rPr>
      </w:pPr>
    </w:p>
    <w:p w14:paraId="015944B2" w14:textId="77777777" w:rsidR="00D14C6A" w:rsidRDefault="00D14C6A" w:rsidP="008500F1">
      <w:pPr>
        <w:pStyle w:val="Reminders0"/>
        <w:spacing w:before="0"/>
        <w:rPr>
          <w:rFonts w:ascii="Times New Roman" w:hAnsi="Times New Roman"/>
          <w:i w:val="0"/>
          <w:color w:val="auto"/>
        </w:rPr>
      </w:pPr>
      <w:r>
        <w:rPr>
          <w:rFonts w:ascii="Times New Roman" w:hAnsi="Times New Roman"/>
          <w:i w:val="0"/>
          <w:color w:val="auto"/>
        </w:rPr>
        <w:t xml:space="preserve">For NEW and ROB programs, the first baseline total cost is $31.06 and $0.00 in the second, this programs have a measure total cost of $45.96 in the first baseline and $0.00 in the second. </w:t>
      </w:r>
    </w:p>
    <w:p w14:paraId="58ACFFC2" w14:textId="77777777" w:rsidR="000B6F98" w:rsidRPr="00792C25" w:rsidRDefault="000B6F98" w:rsidP="00D14C6A">
      <w:pPr>
        <w:pStyle w:val="Table"/>
        <w:numPr>
          <w:ilvl w:val="0"/>
          <w:numId w:val="0"/>
        </w:numPr>
        <w:ind w:left="1080"/>
        <w:jc w:val="center"/>
        <w:rPr>
          <w:sz w:val="18"/>
        </w:rPr>
      </w:pPr>
    </w:p>
    <w:p w14:paraId="7FDC9DED" w14:textId="77777777" w:rsidR="00E203E5" w:rsidRPr="00C85FCD" w:rsidRDefault="00E203E5" w:rsidP="00E04FB6">
      <w:pPr>
        <w:pStyle w:val="SectionStyle"/>
      </w:pPr>
      <w:bookmarkStart w:id="62" w:name="_Toc442427781"/>
      <w:bookmarkStart w:id="63" w:name="_Toc238955954"/>
      <w:bookmarkStart w:id="64" w:name="_Toc214003102"/>
      <w:bookmarkEnd w:id="61"/>
      <w:r w:rsidRPr="00C85FCD">
        <w:lastRenderedPageBreak/>
        <w:t>Other Concerns</w:t>
      </w:r>
      <w:bookmarkEnd w:id="62"/>
    </w:p>
    <w:p w14:paraId="4DA37A58" w14:textId="77777777" w:rsidR="00E203E5" w:rsidRPr="00E203E5" w:rsidRDefault="00E203E5" w:rsidP="00E203E5">
      <w:pPr>
        <w:pStyle w:val="PR1"/>
        <w:numPr>
          <w:ilvl w:val="0"/>
          <w:numId w:val="0"/>
        </w:numPr>
        <w:rPr>
          <w:rFonts w:ascii="Times New Roman" w:hAnsi="Times New Roman"/>
          <w:sz w:val="24"/>
        </w:rPr>
      </w:pPr>
      <w:bookmarkStart w:id="65" w:name="_Toc192306617"/>
      <w:bookmarkStart w:id="66" w:name="_Toc195330080"/>
      <w:r w:rsidRPr="00E203E5">
        <w:rPr>
          <w:rFonts w:ascii="Times New Roman" w:hAnsi="Times New Roman"/>
          <w:sz w:val="24"/>
        </w:rPr>
        <w:t>Factors unrelated to energy savings were also investigated further for program effectiveness: reliability and scalding issues.  Applied Technology Services (ATS), a division of Pacific Gas and Electric Company, was contracted to test these issues and develop a report on their findings</w:t>
      </w:r>
      <w:r w:rsidRPr="00E203E5">
        <w:rPr>
          <w:rStyle w:val="EndnoteReference"/>
          <w:rFonts w:ascii="Times New Roman" w:hAnsi="Times New Roman"/>
          <w:b/>
          <w:bCs/>
          <w:i/>
          <w:iCs/>
          <w:sz w:val="24"/>
        </w:rPr>
        <w:endnoteReference w:id="13"/>
      </w:r>
      <w:r w:rsidRPr="00E203E5">
        <w:rPr>
          <w:rFonts w:ascii="Times New Roman" w:hAnsi="Times New Roman"/>
          <w:sz w:val="24"/>
        </w:rPr>
        <w:t>.  Below is a summary of their conclusions.</w:t>
      </w:r>
      <w:bookmarkEnd w:id="65"/>
      <w:bookmarkEnd w:id="66"/>
    </w:p>
    <w:p w14:paraId="7C7270BB" w14:textId="77777777" w:rsidR="00E203E5" w:rsidRPr="00E203E5" w:rsidRDefault="00E203E5" w:rsidP="00E04FB6">
      <w:pPr>
        <w:pStyle w:val="SubsectionStyle"/>
      </w:pPr>
      <w:bookmarkStart w:id="67" w:name="_Toc442427782"/>
      <w:r w:rsidRPr="00E203E5">
        <w:t>Reliability</w:t>
      </w:r>
      <w:bookmarkEnd w:id="67"/>
    </w:p>
    <w:p w14:paraId="4D5BB696" w14:textId="77777777" w:rsidR="00E203E5" w:rsidRPr="00E203E5" w:rsidRDefault="00E203E5" w:rsidP="00E203E5">
      <w:pPr>
        <w:rPr>
          <w:rFonts w:ascii="Times New Roman" w:hAnsi="Times New Roman"/>
          <w:sz w:val="24"/>
        </w:rPr>
      </w:pPr>
      <w:bookmarkStart w:id="68" w:name="_Toc192306619"/>
      <w:bookmarkStart w:id="69" w:name="_Toc195330082"/>
      <w:r w:rsidRPr="00E203E5">
        <w:rPr>
          <w:rFonts w:ascii="Times New Roman" w:hAnsi="Times New Roman"/>
          <w:sz w:val="24"/>
        </w:rPr>
        <w:t xml:space="preserve">Due to a lack of government enforcement, the advertised versus actual flow rate of low flow showerheads is a concern.  ATS tested two samples of ten different showerhead models (for a total of twenty) with various flow rates, most of which are less than 2 </w:t>
      </w:r>
      <w:r w:rsidR="002922CF">
        <w:rPr>
          <w:rFonts w:ascii="Times New Roman" w:hAnsi="Times New Roman"/>
          <w:sz w:val="24"/>
        </w:rPr>
        <w:t>GPM</w:t>
      </w:r>
      <w:r w:rsidRPr="00E203E5">
        <w:rPr>
          <w:rFonts w:ascii="Times New Roman" w:hAnsi="Times New Roman"/>
          <w:sz w:val="24"/>
        </w:rPr>
        <w:t>.  Their findings concluded nine out of ten showerhead models demonstrated flow rates consistent to the manufacturers’ advertised flow rates.</w:t>
      </w:r>
      <w:bookmarkEnd w:id="68"/>
      <w:bookmarkEnd w:id="69"/>
    </w:p>
    <w:p w14:paraId="52786DAF" w14:textId="77777777" w:rsidR="00E203E5" w:rsidRPr="00E04FB6" w:rsidRDefault="00E203E5" w:rsidP="00E04FB6">
      <w:pPr>
        <w:pStyle w:val="SubsectionStyle"/>
        <w:spacing w:after="240" w:line="240" w:lineRule="auto"/>
        <w:rPr>
          <w:b w:val="0"/>
        </w:rPr>
      </w:pPr>
      <w:bookmarkStart w:id="70" w:name="_Toc442427783"/>
      <w:r w:rsidRPr="00E203E5">
        <w:t>Scalding</w:t>
      </w:r>
      <w:bookmarkEnd w:id="70"/>
    </w:p>
    <w:p w14:paraId="7114C091" w14:textId="77777777" w:rsidR="00E203E5" w:rsidRDefault="00E203E5" w:rsidP="00E04FB6">
      <w:pPr>
        <w:pStyle w:val="PR1"/>
        <w:numPr>
          <w:ilvl w:val="0"/>
          <w:numId w:val="0"/>
        </w:numPr>
        <w:spacing w:after="240"/>
        <w:rPr>
          <w:rFonts w:ascii="Times New Roman" w:hAnsi="Times New Roman"/>
          <w:bCs/>
          <w:iCs/>
          <w:sz w:val="24"/>
        </w:rPr>
      </w:pPr>
      <w:r w:rsidRPr="00E04FB6">
        <w:rPr>
          <w:rFonts w:ascii="Times New Roman" w:hAnsi="Times New Roman"/>
          <w:sz w:val="24"/>
        </w:rPr>
        <w:t>Safety issues over scalding</w:t>
      </w:r>
      <w:r w:rsidRPr="00E203E5">
        <w:rPr>
          <w:rFonts w:ascii="Times New Roman" w:hAnsi="Times New Roman"/>
          <w:sz w:val="24"/>
        </w:rPr>
        <w:t xml:space="preserve"> were also a concern with low flow showerheads.  Scalding, or thermal shock, is the result of a rapid change in water temperature, causing sudden physical reactions in which a person may slip or fall.  Scalding may also cause epidermal damage, depending on the length of exposure to hot water temperatures.  After testing, ATS has concluded that showerhead design, mixing, and pressure did not greatly affect the potential for scalding.  However, plumbing systems with inadequate piping may increase the risk for scalding with installation of low flow showerheads.  Testing under plumbing systems with adequate piping showed minimal to no effects.  Due to uncertainty of the design of a customer’s plumbing system, there is a certain degree of risk for scalding when installing low flow showerheads.  Therefore, due to legal reasons, a disclaimer will be</w:t>
      </w:r>
      <w:r w:rsidRPr="00E203E5">
        <w:rPr>
          <w:rFonts w:ascii="Times New Roman" w:hAnsi="Times New Roman"/>
          <w:bCs/>
          <w:iCs/>
          <w:sz w:val="24"/>
        </w:rPr>
        <w:t xml:space="preserve"> provided for participants of this program.</w:t>
      </w:r>
    </w:p>
    <w:p w14:paraId="442C6D64" w14:textId="77777777" w:rsidR="00E203E5" w:rsidRPr="000D227F" w:rsidRDefault="00727FC8" w:rsidP="00E04FB6">
      <w:pPr>
        <w:pStyle w:val="SectionStyle"/>
        <w:numPr>
          <w:ilvl w:val="0"/>
          <w:numId w:val="0"/>
        </w:numPr>
        <w:ind w:left="576" w:hanging="576"/>
      </w:pPr>
      <w:bookmarkStart w:id="71" w:name="_Toc442427784"/>
      <w:r>
        <w:lastRenderedPageBreak/>
        <w:t xml:space="preserve">Appendix and </w:t>
      </w:r>
      <w:r w:rsidR="00E203E5" w:rsidRPr="000D227F">
        <w:t>Attachment</w:t>
      </w:r>
      <w:r>
        <w:t>s</w:t>
      </w:r>
      <w:bookmarkEnd w:id="71"/>
    </w:p>
    <w:p w14:paraId="776D72C3" w14:textId="77777777" w:rsidR="0027508B" w:rsidRDefault="00A12E4D" w:rsidP="00A12E4D">
      <w:pPr>
        <w:pStyle w:val="SubApp"/>
      </w:pPr>
      <w:r>
        <w:t xml:space="preserve">1. </w:t>
      </w:r>
      <w:bookmarkStart w:id="72" w:name="_Toc371402692"/>
      <w:bookmarkStart w:id="73" w:name="_Toc374951224"/>
      <w:bookmarkStart w:id="74" w:name="_Toc442427785"/>
      <w:r w:rsidR="00A84C81" w:rsidRPr="00991A7B">
        <w:t>Therm</w:t>
      </w:r>
      <w:r w:rsidR="0027508B" w:rsidRPr="00991A7B">
        <w:t xml:space="preserve"> Savings Calculation Sheet:</w:t>
      </w:r>
      <w:bookmarkStart w:id="75" w:name="_Toc371080678"/>
      <w:bookmarkStart w:id="76" w:name="_Toc371402693"/>
      <w:bookmarkStart w:id="77" w:name="_Toc374951225"/>
      <w:bookmarkStart w:id="78" w:name="_Toc442361142"/>
      <w:bookmarkStart w:id="79" w:name="_Toc442427490"/>
      <w:bookmarkStart w:id="80" w:name="_Toc442427786"/>
      <w:bookmarkEnd w:id="72"/>
      <w:bookmarkEnd w:id="73"/>
      <w:bookmarkEnd w:id="74"/>
      <w:bookmarkEnd w:id="75"/>
      <w:bookmarkEnd w:id="76"/>
      <w:bookmarkEnd w:id="77"/>
      <w:bookmarkEnd w:id="78"/>
      <w:bookmarkEnd w:id="79"/>
      <w:bookmarkEnd w:id="80"/>
    </w:p>
    <w:p w14:paraId="3CD89016" w14:textId="77777777" w:rsidR="00E203E5" w:rsidRDefault="00A12E4D" w:rsidP="00A12E4D">
      <w:pPr>
        <w:pStyle w:val="SubApp"/>
      </w:pPr>
      <w:bookmarkStart w:id="81" w:name="_Toc371080679"/>
      <w:bookmarkStart w:id="82" w:name="_Toc371402694"/>
      <w:bookmarkStart w:id="83" w:name="_Toc374951226"/>
      <w:bookmarkStart w:id="84" w:name="_Toc442427787"/>
      <w:r>
        <w:t xml:space="preserve">2. </w:t>
      </w:r>
      <w:r w:rsidR="0027508B" w:rsidRPr="00991A7B">
        <w:t>Weighted Average Ground Water Temperature Calculation</w:t>
      </w:r>
      <w:bookmarkEnd w:id="81"/>
      <w:bookmarkEnd w:id="82"/>
      <w:bookmarkEnd w:id="83"/>
      <w:bookmarkEnd w:id="84"/>
      <w:r>
        <w:t>s</w:t>
      </w:r>
      <w:bookmarkStart w:id="85" w:name="_Toc371080680"/>
      <w:bookmarkStart w:id="86" w:name="_Toc371402695"/>
      <w:bookmarkEnd w:id="85"/>
      <w:bookmarkEnd w:id="86"/>
      <w:r w:rsidR="00782EB1">
        <w:t xml:space="preserve"> </w:t>
      </w:r>
    </w:p>
    <w:p w14:paraId="5B1C6F89" w14:textId="77777777" w:rsidR="00A84C81" w:rsidRDefault="00A12E4D" w:rsidP="00A12E4D">
      <w:pPr>
        <w:pStyle w:val="SubApp"/>
      </w:pPr>
      <w:bookmarkStart w:id="87" w:name="_Toc371080681"/>
      <w:bookmarkStart w:id="88" w:name="_Toc371402696"/>
      <w:bookmarkStart w:id="89" w:name="_Toc374951227"/>
      <w:bookmarkStart w:id="90" w:name="_Toc442427788"/>
      <w:r>
        <w:t xml:space="preserve">3. </w:t>
      </w:r>
      <w:r w:rsidR="00833256" w:rsidRPr="00833256">
        <w:t>Title 20 Appliance Database Natural-Gas Fired Storage-Type Water Heater Subset (</w:t>
      </w:r>
      <w:r w:rsidR="00A84C81" w:rsidRPr="00833256">
        <w:t>downloaded July</w:t>
      </w:r>
      <w:r w:rsidR="00833256" w:rsidRPr="00833256">
        <w:t xml:space="preserve"> 7, 2010)</w:t>
      </w:r>
      <w:r w:rsidR="00833256">
        <w:t>:</w:t>
      </w:r>
      <w:bookmarkStart w:id="91" w:name="_Toc371080682"/>
      <w:bookmarkStart w:id="92" w:name="_Toc371402697"/>
      <w:bookmarkEnd w:id="87"/>
      <w:bookmarkEnd w:id="88"/>
      <w:bookmarkEnd w:id="89"/>
      <w:bookmarkEnd w:id="90"/>
      <w:bookmarkEnd w:id="91"/>
      <w:bookmarkEnd w:id="92"/>
    </w:p>
    <w:p w14:paraId="6CEFC8E9" w14:textId="77777777" w:rsidR="00AB7E13" w:rsidRDefault="00A12E4D" w:rsidP="009431A7">
      <w:pPr>
        <w:pStyle w:val="Appx"/>
        <w:numPr>
          <w:ilvl w:val="0"/>
          <w:numId w:val="0"/>
        </w:numPr>
        <w:rPr>
          <w:rFonts w:ascii="Times New Roman" w:hAnsi="Times New Roman" w:cs="Times New Roman"/>
          <w:b w:val="0"/>
          <w:sz w:val="24"/>
          <w:szCs w:val="24"/>
        </w:rPr>
      </w:pPr>
      <w:r>
        <w:rPr>
          <w:rFonts w:ascii="Times New Roman" w:hAnsi="Times New Roman" w:cs="Times New Roman"/>
          <w:b w:val="0"/>
          <w:sz w:val="24"/>
          <w:szCs w:val="24"/>
        </w:rPr>
        <w:t xml:space="preserve">4. </w:t>
      </w:r>
      <w:r w:rsidR="00A84C81">
        <w:rPr>
          <w:rFonts w:ascii="Times New Roman" w:hAnsi="Times New Roman" w:cs="Times New Roman"/>
          <w:b w:val="0"/>
          <w:sz w:val="24"/>
          <w:szCs w:val="24"/>
        </w:rPr>
        <w:t>Measure Worksheet:</w:t>
      </w:r>
    </w:p>
    <w:p w14:paraId="45FB934C" w14:textId="77777777" w:rsidR="00A84C81" w:rsidRPr="00A84C81" w:rsidRDefault="00A84C81" w:rsidP="009431A7">
      <w:pPr>
        <w:pStyle w:val="Appx"/>
        <w:numPr>
          <w:ilvl w:val="0"/>
          <w:numId w:val="0"/>
        </w:numPr>
        <w:rPr>
          <w:rFonts w:ascii="Times New Roman" w:hAnsi="Times New Roman" w:cs="Times New Roman"/>
          <w:b w:val="0"/>
          <w:sz w:val="24"/>
          <w:szCs w:val="24"/>
        </w:rPr>
      </w:pPr>
    </w:p>
    <w:p w14:paraId="5F4E9FCD" w14:textId="77777777" w:rsidR="00AB7E13" w:rsidRDefault="00AB7E13" w:rsidP="009431A7">
      <w:pPr>
        <w:pStyle w:val="Appx"/>
        <w:numPr>
          <w:ilvl w:val="0"/>
          <w:numId w:val="0"/>
        </w:numPr>
      </w:pPr>
    </w:p>
    <w:p w14:paraId="66556977" w14:textId="77777777" w:rsidR="00AB7E13" w:rsidRDefault="00AB7E13" w:rsidP="009431A7">
      <w:pPr>
        <w:pStyle w:val="Appx"/>
        <w:numPr>
          <w:ilvl w:val="0"/>
          <w:numId w:val="0"/>
        </w:numPr>
      </w:pPr>
    </w:p>
    <w:p w14:paraId="75BBECF1" w14:textId="77777777" w:rsidR="00AB7E13" w:rsidRDefault="00AB7E13" w:rsidP="009431A7">
      <w:pPr>
        <w:pStyle w:val="Appx"/>
        <w:numPr>
          <w:ilvl w:val="0"/>
          <w:numId w:val="0"/>
        </w:numPr>
      </w:pPr>
    </w:p>
    <w:p w14:paraId="457DDD46" w14:textId="77777777" w:rsidR="00AB7E13" w:rsidRDefault="00AB7E13" w:rsidP="009431A7">
      <w:pPr>
        <w:pStyle w:val="Appx"/>
        <w:numPr>
          <w:ilvl w:val="0"/>
          <w:numId w:val="0"/>
        </w:numPr>
      </w:pPr>
    </w:p>
    <w:p w14:paraId="089EACDC" w14:textId="77777777" w:rsidR="00AB7E13" w:rsidRDefault="00AB7E13" w:rsidP="009431A7">
      <w:pPr>
        <w:pStyle w:val="Appx"/>
        <w:numPr>
          <w:ilvl w:val="0"/>
          <w:numId w:val="0"/>
        </w:numPr>
      </w:pPr>
    </w:p>
    <w:p w14:paraId="4A5A3303" w14:textId="77777777" w:rsidR="00AB7E13" w:rsidRDefault="00AB7E13" w:rsidP="009431A7">
      <w:pPr>
        <w:pStyle w:val="Appx"/>
        <w:numPr>
          <w:ilvl w:val="0"/>
          <w:numId w:val="0"/>
        </w:numPr>
      </w:pPr>
    </w:p>
    <w:p w14:paraId="0163D1AF" w14:textId="77777777" w:rsidR="00AB7E13" w:rsidRDefault="00AB7E13" w:rsidP="009431A7">
      <w:pPr>
        <w:pStyle w:val="Appx"/>
        <w:numPr>
          <w:ilvl w:val="0"/>
          <w:numId w:val="0"/>
        </w:numPr>
      </w:pPr>
    </w:p>
    <w:p w14:paraId="6D6FE703" w14:textId="77777777" w:rsidR="00AB7E13" w:rsidRDefault="00AB7E13" w:rsidP="009431A7">
      <w:pPr>
        <w:pStyle w:val="Appx"/>
        <w:numPr>
          <w:ilvl w:val="0"/>
          <w:numId w:val="0"/>
        </w:numPr>
      </w:pPr>
    </w:p>
    <w:p w14:paraId="78FE4005" w14:textId="77777777" w:rsidR="00AB7E13" w:rsidRDefault="00AB7E13" w:rsidP="009431A7">
      <w:pPr>
        <w:pStyle w:val="Appx"/>
        <w:numPr>
          <w:ilvl w:val="0"/>
          <w:numId w:val="0"/>
        </w:numPr>
      </w:pPr>
    </w:p>
    <w:p w14:paraId="4CEAF4C7" w14:textId="77777777" w:rsidR="004202CE" w:rsidRDefault="004202CE" w:rsidP="009431A7">
      <w:pPr>
        <w:pStyle w:val="Appx"/>
        <w:numPr>
          <w:ilvl w:val="0"/>
          <w:numId w:val="0"/>
        </w:numPr>
      </w:pPr>
    </w:p>
    <w:p w14:paraId="6CBD64F6" w14:textId="77777777" w:rsidR="00A12E4D" w:rsidRDefault="00A12E4D" w:rsidP="009431A7">
      <w:pPr>
        <w:pStyle w:val="Appx"/>
        <w:numPr>
          <w:ilvl w:val="0"/>
          <w:numId w:val="0"/>
        </w:numPr>
      </w:pPr>
    </w:p>
    <w:p w14:paraId="38D71612" w14:textId="77777777" w:rsidR="00A12E4D" w:rsidRDefault="00A12E4D" w:rsidP="009431A7">
      <w:pPr>
        <w:pStyle w:val="Appx"/>
        <w:numPr>
          <w:ilvl w:val="0"/>
          <w:numId w:val="0"/>
        </w:numPr>
      </w:pPr>
    </w:p>
    <w:p w14:paraId="2E768F2D" w14:textId="77777777" w:rsidR="00A12E4D" w:rsidRDefault="00A12E4D" w:rsidP="009431A7">
      <w:pPr>
        <w:pStyle w:val="Appx"/>
        <w:numPr>
          <w:ilvl w:val="0"/>
          <w:numId w:val="0"/>
        </w:numPr>
      </w:pPr>
    </w:p>
    <w:p w14:paraId="155F74A3" w14:textId="77777777" w:rsidR="00A12E4D" w:rsidRDefault="00A12E4D" w:rsidP="009431A7">
      <w:pPr>
        <w:pStyle w:val="Appx"/>
        <w:numPr>
          <w:ilvl w:val="0"/>
          <w:numId w:val="0"/>
        </w:numPr>
      </w:pPr>
    </w:p>
    <w:p w14:paraId="0A0A490A" w14:textId="77777777" w:rsidR="00833256" w:rsidRPr="000D227F" w:rsidRDefault="00833256" w:rsidP="007F6E16">
      <w:pPr>
        <w:pStyle w:val="Tablestyle2"/>
        <w:numPr>
          <w:ilvl w:val="0"/>
          <w:numId w:val="0"/>
        </w:numPr>
        <w:ind w:left="1584"/>
      </w:pPr>
    </w:p>
    <w:p w14:paraId="47A0C479" w14:textId="77777777" w:rsidR="007F6E16" w:rsidRDefault="007F6E16" w:rsidP="007F6E16">
      <w:pPr>
        <w:pStyle w:val="Caption"/>
        <w:keepNext/>
      </w:pPr>
      <w:bookmarkStart w:id="93" w:name="_Toc442688322"/>
      <w:r>
        <w:lastRenderedPageBreak/>
        <w:t xml:space="preserve">Table </w:t>
      </w:r>
      <w:fldSimple w:instr=" SEQ Table \* ROMAN ">
        <w:r w:rsidR="00B33C5B">
          <w:rPr>
            <w:noProof/>
          </w:rPr>
          <w:t>XII</w:t>
        </w:r>
      </w:fldSimple>
      <w:r>
        <w:t xml:space="preserve">: </w:t>
      </w:r>
      <w:r w:rsidRPr="00D53DE8">
        <w:t>Sources for Data and Assumptions, Conversion Factors</w:t>
      </w:r>
      <w:bookmarkEnd w:id="93"/>
    </w:p>
    <w:tbl>
      <w:tblPr>
        <w:tblW w:w="9180" w:type="dxa"/>
        <w:tblInd w:w="92" w:type="dxa"/>
        <w:tblLook w:val="0000" w:firstRow="0" w:lastRow="0" w:firstColumn="0" w:lastColumn="0" w:noHBand="0" w:noVBand="0"/>
      </w:tblPr>
      <w:tblGrid>
        <w:gridCol w:w="4100"/>
        <w:gridCol w:w="5080"/>
      </w:tblGrid>
      <w:tr w:rsidR="00833256" w14:paraId="7B6A65C0" w14:textId="77777777" w:rsidTr="000D227F">
        <w:trPr>
          <w:trHeight w:val="255"/>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E2680" w14:textId="77777777" w:rsidR="00833256" w:rsidRDefault="00833256" w:rsidP="000D227F">
            <w:pPr>
              <w:rPr>
                <w:rFonts w:cs="Arial"/>
                <w:b/>
                <w:bCs/>
              </w:rPr>
            </w:pPr>
            <w:r>
              <w:rPr>
                <w:rFonts w:cs="Arial"/>
                <w:b/>
                <w:bCs/>
              </w:rPr>
              <w:t>Data and Assumptions</w:t>
            </w:r>
          </w:p>
        </w:tc>
        <w:tc>
          <w:tcPr>
            <w:tcW w:w="5080" w:type="dxa"/>
            <w:tcBorders>
              <w:top w:val="single" w:sz="4" w:space="0" w:color="auto"/>
              <w:left w:val="nil"/>
              <w:bottom w:val="single" w:sz="4" w:space="0" w:color="auto"/>
              <w:right w:val="single" w:sz="4" w:space="0" w:color="auto"/>
            </w:tcBorders>
            <w:shd w:val="clear" w:color="auto" w:fill="auto"/>
            <w:vAlign w:val="center"/>
          </w:tcPr>
          <w:p w14:paraId="373806D2" w14:textId="77777777" w:rsidR="00833256" w:rsidRDefault="00833256" w:rsidP="000D227F">
            <w:pPr>
              <w:rPr>
                <w:rFonts w:cs="Arial"/>
                <w:b/>
                <w:bCs/>
              </w:rPr>
            </w:pPr>
            <w:r>
              <w:rPr>
                <w:rFonts w:cs="Arial"/>
                <w:b/>
                <w:bCs/>
              </w:rPr>
              <w:t>Source</w:t>
            </w:r>
          </w:p>
        </w:tc>
      </w:tr>
      <w:tr w:rsidR="00833256" w14:paraId="11A5FC9E" w14:textId="77777777" w:rsidTr="000D227F">
        <w:trPr>
          <w:trHeight w:val="255"/>
        </w:trPr>
        <w:tc>
          <w:tcPr>
            <w:tcW w:w="4100" w:type="dxa"/>
            <w:vMerge w:val="restart"/>
            <w:tcBorders>
              <w:top w:val="nil"/>
              <w:left w:val="single" w:sz="4" w:space="0" w:color="auto"/>
              <w:bottom w:val="single" w:sz="4" w:space="0" w:color="auto"/>
              <w:right w:val="single" w:sz="4" w:space="0" w:color="auto"/>
            </w:tcBorders>
            <w:shd w:val="clear" w:color="auto" w:fill="auto"/>
            <w:noWrap/>
            <w:vAlign w:val="center"/>
          </w:tcPr>
          <w:p w14:paraId="3BCE712F" w14:textId="77777777" w:rsidR="00833256" w:rsidRDefault="00833256" w:rsidP="000D227F">
            <w:pPr>
              <w:rPr>
                <w:rFonts w:cs="Arial"/>
              </w:rPr>
            </w:pPr>
            <w:r>
              <w:rPr>
                <w:rFonts w:cs="Arial"/>
              </w:rPr>
              <w:t>Showerheads per Household</w:t>
            </w:r>
          </w:p>
        </w:tc>
        <w:tc>
          <w:tcPr>
            <w:tcW w:w="5080" w:type="dxa"/>
            <w:vMerge w:val="restart"/>
            <w:tcBorders>
              <w:top w:val="nil"/>
              <w:left w:val="single" w:sz="4" w:space="0" w:color="auto"/>
              <w:bottom w:val="single" w:sz="4" w:space="0" w:color="auto"/>
              <w:right w:val="single" w:sz="4" w:space="0" w:color="auto"/>
            </w:tcBorders>
            <w:shd w:val="clear" w:color="auto" w:fill="auto"/>
            <w:vAlign w:val="center"/>
          </w:tcPr>
          <w:p w14:paraId="79D8EA6B" w14:textId="77777777" w:rsidR="00833256" w:rsidRDefault="00833256" w:rsidP="000D227F">
            <w:pPr>
              <w:rPr>
                <w:rFonts w:cs="Arial"/>
              </w:rPr>
            </w:pPr>
            <w:bookmarkStart w:id="94" w:name="RANGE!B4"/>
            <w:r w:rsidRPr="008248DA">
              <w:rPr>
                <w:rFonts w:cs="Arial"/>
              </w:rPr>
              <w:t>ASW</w:t>
            </w:r>
            <w:r w:rsidRPr="008248DA">
              <w:rPr>
                <w:rFonts w:cs="Arial"/>
                <w:vertAlign w:val="superscript"/>
              </w:rPr>
              <w:t>4</w:t>
            </w:r>
            <w:r>
              <w:rPr>
                <w:rFonts w:cs="Arial"/>
              </w:rPr>
              <w:t xml:space="preserve">  survey data for SF, and  U.S Census Bureau (Weighted average of new units completed in the West region from 1978-2006)</w:t>
            </w:r>
            <w:bookmarkEnd w:id="94"/>
            <w:r w:rsidRPr="00AC11B2">
              <w:rPr>
                <w:rFonts w:cs="Arial"/>
                <w:vertAlign w:val="superscript"/>
              </w:rPr>
              <w:t xml:space="preserve"> </w:t>
            </w:r>
            <w:r>
              <w:rPr>
                <w:rFonts w:cs="Arial"/>
                <w:vertAlign w:val="superscript"/>
              </w:rPr>
              <w:t>12</w:t>
            </w:r>
            <w:r>
              <w:rPr>
                <w:rFonts w:cs="Arial"/>
              </w:rPr>
              <w:t xml:space="preserve"> for MF </w:t>
            </w:r>
          </w:p>
        </w:tc>
      </w:tr>
      <w:tr w:rsidR="00833256" w14:paraId="4BBFA79E" w14:textId="77777777" w:rsidTr="000D227F">
        <w:trPr>
          <w:trHeight w:val="255"/>
        </w:trPr>
        <w:tc>
          <w:tcPr>
            <w:tcW w:w="4100" w:type="dxa"/>
            <w:vMerge/>
            <w:tcBorders>
              <w:top w:val="nil"/>
              <w:left w:val="single" w:sz="4" w:space="0" w:color="auto"/>
              <w:bottom w:val="single" w:sz="4" w:space="0" w:color="auto"/>
              <w:right w:val="single" w:sz="4" w:space="0" w:color="auto"/>
            </w:tcBorders>
            <w:vAlign w:val="center"/>
          </w:tcPr>
          <w:p w14:paraId="27D8E2B0" w14:textId="77777777" w:rsidR="00833256" w:rsidRDefault="00833256" w:rsidP="000D227F">
            <w:pPr>
              <w:rPr>
                <w:rFonts w:cs="Arial"/>
              </w:rPr>
            </w:pPr>
          </w:p>
        </w:tc>
        <w:tc>
          <w:tcPr>
            <w:tcW w:w="5080" w:type="dxa"/>
            <w:vMerge/>
            <w:tcBorders>
              <w:top w:val="nil"/>
              <w:left w:val="single" w:sz="4" w:space="0" w:color="auto"/>
              <w:bottom w:val="single" w:sz="4" w:space="0" w:color="auto"/>
              <w:right w:val="single" w:sz="4" w:space="0" w:color="auto"/>
            </w:tcBorders>
            <w:vAlign w:val="center"/>
          </w:tcPr>
          <w:p w14:paraId="467D30A3" w14:textId="77777777" w:rsidR="00833256" w:rsidRDefault="00833256" w:rsidP="000D227F">
            <w:pPr>
              <w:rPr>
                <w:rFonts w:cs="Arial"/>
              </w:rPr>
            </w:pPr>
          </w:p>
        </w:tc>
      </w:tr>
      <w:tr w:rsidR="00833256" w14:paraId="7910351A" w14:textId="77777777" w:rsidTr="000D227F">
        <w:trPr>
          <w:trHeight w:val="510"/>
        </w:trPr>
        <w:tc>
          <w:tcPr>
            <w:tcW w:w="4100" w:type="dxa"/>
            <w:tcBorders>
              <w:top w:val="nil"/>
              <w:left w:val="single" w:sz="4" w:space="0" w:color="auto"/>
              <w:bottom w:val="single" w:sz="4" w:space="0" w:color="auto"/>
              <w:right w:val="single" w:sz="4" w:space="0" w:color="auto"/>
            </w:tcBorders>
            <w:shd w:val="clear" w:color="auto" w:fill="auto"/>
            <w:noWrap/>
            <w:vAlign w:val="center"/>
          </w:tcPr>
          <w:p w14:paraId="128E4067" w14:textId="77777777" w:rsidR="00833256" w:rsidRDefault="00833256" w:rsidP="000D227F">
            <w:pPr>
              <w:rPr>
                <w:rFonts w:cs="Arial"/>
              </w:rPr>
            </w:pPr>
            <w:r>
              <w:rPr>
                <w:rFonts w:cs="Arial"/>
              </w:rPr>
              <w:t>Showers taken per Household per Day</w:t>
            </w:r>
          </w:p>
        </w:tc>
        <w:tc>
          <w:tcPr>
            <w:tcW w:w="5080" w:type="dxa"/>
            <w:tcBorders>
              <w:top w:val="nil"/>
              <w:left w:val="nil"/>
              <w:bottom w:val="single" w:sz="4" w:space="0" w:color="auto"/>
              <w:right w:val="single" w:sz="4" w:space="0" w:color="auto"/>
            </w:tcBorders>
            <w:shd w:val="clear" w:color="auto" w:fill="auto"/>
            <w:vAlign w:val="center"/>
          </w:tcPr>
          <w:p w14:paraId="76496763" w14:textId="77777777" w:rsidR="00833256" w:rsidRDefault="00833256" w:rsidP="000D227F">
            <w:pPr>
              <w:rPr>
                <w:rFonts w:cs="Arial"/>
              </w:rPr>
            </w:pPr>
            <w:r>
              <w:rPr>
                <w:rFonts w:cs="Arial"/>
              </w:rPr>
              <w:t>RASS</w:t>
            </w:r>
            <w:r>
              <w:rPr>
                <w:rFonts w:cs="Arial"/>
                <w:vertAlign w:val="superscript"/>
              </w:rPr>
              <w:t>5</w:t>
            </w:r>
            <w:r>
              <w:rPr>
                <w:rFonts w:cs="Arial"/>
              </w:rPr>
              <w:t xml:space="preserve">, p. 100 of PG&amp;E Banner Data for MF, </w:t>
            </w:r>
            <w:r w:rsidRPr="00EE710C">
              <w:rPr>
                <w:rFonts w:cs="Arial"/>
              </w:rPr>
              <w:t>ASW</w:t>
            </w:r>
            <w:r w:rsidRPr="00EE710C">
              <w:rPr>
                <w:rFonts w:cs="Arial"/>
                <w:vertAlign w:val="superscript"/>
              </w:rPr>
              <w:t>4</w:t>
            </w:r>
            <w:r>
              <w:rPr>
                <w:rFonts w:cs="Arial"/>
              </w:rPr>
              <w:t xml:space="preserve">  survey data for SF</w:t>
            </w:r>
          </w:p>
        </w:tc>
      </w:tr>
      <w:tr w:rsidR="00833256" w14:paraId="6A6A5C85" w14:textId="77777777" w:rsidTr="000D227F">
        <w:trPr>
          <w:trHeight w:val="285"/>
        </w:trPr>
        <w:tc>
          <w:tcPr>
            <w:tcW w:w="4100" w:type="dxa"/>
            <w:tcBorders>
              <w:top w:val="nil"/>
              <w:left w:val="single" w:sz="4" w:space="0" w:color="auto"/>
              <w:bottom w:val="single" w:sz="4" w:space="0" w:color="auto"/>
              <w:right w:val="single" w:sz="4" w:space="0" w:color="auto"/>
            </w:tcBorders>
            <w:shd w:val="clear" w:color="auto" w:fill="auto"/>
            <w:noWrap/>
            <w:vAlign w:val="center"/>
          </w:tcPr>
          <w:p w14:paraId="7DD21543" w14:textId="77777777" w:rsidR="00833256" w:rsidRDefault="00833256" w:rsidP="000D227F">
            <w:pPr>
              <w:rPr>
                <w:rFonts w:cs="Arial"/>
              </w:rPr>
            </w:pPr>
            <w:r>
              <w:rPr>
                <w:rFonts w:cs="Arial"/>
              </w:rPr>
              <w:t>Throttling Factor</w:t>
            </w:r>
          </w:p>
        </w:tc>
        <w:tc>
          <w:tcPr>
            <w:tcW w:w="5080" w:type="dxa"/>
            <w:tcBorders>
              <w:top w:val="nil"/>
              <w:left w:val="nil"/>
              <w:bottom w:val="single" w:sz="4" w:space="0" w:color="auto"/>
              <w:right w:val="single" w:sz="4" w:space="0" w:color="auto"/>
            </w:tcBorders>
            <w:shd w:val="clear" w:color="auto" w:fill="auto"/>
            <w:vAlign w:val="center"/>
          </w:tcPr>
          <w:p w14:paraId="7F869E0D" w14:textId="77777777" w:rsidR="00833256" w:rsidRDefault="00833256" w:rsidP="000D227F">
            <w:pPr>
              <w:rPr>
                <w:rFonts w:cs="Arial"/>
              </w:rPr>
            </w:pPr>
            <w:r w:rsidRPr="003A47D4">
              <w:rPr>
                <w:rFonts w:cs="Arial"/>
                <w:i/>
              </w:rPr>
              <w:t>Potential Water and Energy Savings from Showerheads</w:t>
            </w:r>
            <w:r>
              <w:rPr>
                <w:rFonts w:cs="Arial"/>
                <w:vertAlign w:val="superscript"/>
              </w:rPr>
              <w:t>3</w:t>
            </w:r>
            <w:r>
              <w:rPr>
                <w:rFonts w:cs="Arial"/>
              </w:rPr>
              <w:t>, p. 6</w:t>
            </w:r>
          </w:p>
        </w:tc>
      </w:tr>
      <w:tr w:rsidR="00833256" w14:paraId="73A693DA" w14:textId="77777777" w:rsidTr="000D227F">
        <w:trPr>
          <w:trHeight w:val="255"/>
        </w:trPr>
        <w:tc>
          <w:tcPr>
            <w:tcW w:w="4100" w:type="dxa"/>
            <w:tcBorders>
              <w:top w:val="nil"/>
              <w:left w:val="single" w:sz="4" w:space="0" w:color="auto"/>
              <w:bottom w:val="single" w:sz="4" w:space="0" w:color="auto"/>
              <w:right w:val="single" w:sz="4" w:space="0" w:color="auto"/>
            </w:tcBorders>
            <w:shd w:val="clear" w:color="auto" w:fill="auto"/>
            <w:noWrap/>
            <w:vAlign w:val="center"/>
          </w:tcPr>
          <w:p w14:paraId="0D6C47A4" w14:textId="77777777" w:rsidR="00833256" w:rsidRDefault="00833256" w:rsidP="000D227F">
            <w:pPr>
              <w:rPr>
                <w:rFonts w:cs="Arial"/>
              </w:rPr>
            </w:pPr>
            <w:r>
              <w:rPr>
                <w:rFonts w:cs="Arial"/>
              </w:rPr>
              <w:t>Baseline Flow (gpm rated @ standard 80 psi)</w:t>
            </w:r>
          </w:p>
        </w:tc>
        <w:tc>
          <w:tcPr>
            <w:tcW w:w="5080" w:type="dxa"/>
            <w:tcBorders>
              <w:top w:val="nil"/>
              <w:left w:val="nil"/>
              <w:bottom w:val="single" w:sz="4" w:space="0" w:color="auto"/>
              <w:right w:val="single" w:sz="4" w:space="0" w:color="auto"/>
            </w:tcBorders>
            <w:shd w:val="clear" w:color="auto" w:fill="auto"/>
            <w:vAlign w:val="center"/>
          </w:tcPr>
          <w:p w14:paraId="0E051295" w14:textId="77777777" w:rsidR="00833256" w:rsidRDefault="00833256" w:rsidP="000D227F">
            <w:pPr>
              <w:rPr>
                <w:rFonts w:cs="Arial"/>
              </w:rPr>
            </w:pPr>
            <w:r>
              <w:rPr>
                <w:rFonts w:cs="Arial"/>
              </w:rPr>
              <w:t>Maximum allowable flow used as baseline</w:t>
            </w:r>
            <w:r>
              <w:rPr>
                <w:rFonts w:cs="Arial"/>
                <w:vertAlign w:val="superscript"/>
              </w:rPr>
              <w:t>1</w:t>
            </w:r>
            <w:r>
              <w:rPr>
                <w:rFonts w:cs="Arial"/>
              </w:rPr>
              <w:t>.</w:t>
            </w:r>
          </w:p>
        </w:tc>
      </w:tr>
      <w:tr w:rsidR="00833256" w14:paraId="63E191B5" w14:textId="77777777" w:rsidTr="000D227F">
        <w:trPr>
          <w:trHeight w:val="765"/>
        </w:trPr>
        <w:tc>
          <w:tcPr>
            <w:tcW w:w="4100" w:type="dxa"/>
            <w:tcBorders>
              <w:top w:val="nil"/>
              <w:left w:val="single" w:sz="4" w:space="0" w:color="auto"/>
              <w:bottom w:val="single" w:sz="4" w:space="0" w:color="auto"/>
              <w:right w:val="single" w:sz="4" w:space="0" w:color="auto"/>
            </w:tcBorders>
            <w:shd w:val="clear" w:color="auto" w:fill="auto"/>
            <w:noWrap/>
            <w:vAlign w:val="center"/>
          </w:tcPr>
          <w:p w14:paraId="5882F519" w14:textId="77777777" w:rsidR="00833256" w:rsidRDefault="00833256" w:rsidP="000D227F">
            <w:pPr>
              <w:rPr>
                <w:rFonts w:cs="Arial"/>
              </w:rPr>
            </w:pPr>
            <w:r>
              <w:rPr>
                <w:rFonts w:cs="Arial"/>
              </w:rPr>
              <w:t>Measure Flow (gpm)</w:t>
            </w:r>
          </w:p>
        </w:tc>
        <w:tc>
          <w:tcPr>
            <w:tcW w:w="5080" w:type="dxa"/>
            <w:tcBorders>
              <w:top w:val="nil"/>
              <w:left w:val="nil"/>
              <w:bottom w:val="single" w:sz="4" w:space="0" w:color="auto"/>
              <w:right w:val="single" w:sz="4" w:space="0" w:color="auto"/>
            </w:tcBorders>
            <w:shd w:val="clear" w:color="auto" w:fill="auto"/>
            <w:vAlign w:val="center"/>
          </w:tcPr>
          <w:p w14:paraId="3301B74B" w14:textId="77777777" w:rsidR="00833256" w:rsidRDefault="00833256" w:rsidP="000D227F">
            <w:pPr>
              <w:rPr>
                <w:rFonts w:cs="Arial"/>
              </w:rPr>
            </w:pPr>
            <w:r>
              <w:rPr>
                <w:rFonts w:cs="Arial"/>
              </w:rPr>
              <w:t xml:space="preserve">Assumed for this </w:t>
            </w:r>
            <w:r w:rsidR="00674EBC">
              <w:rPr>
                <w:rFonts w:cs="Arial"/>
              </w:rPr>
              <w:t>Workpaper</w:t>
            </w:r>
            <w:r>
              <w:rPr>
                <w:rFonts w:cs="Arial"/>
              </w:rPr>
              <w:t>.</w:t>
            </w:r>
          </w:p>
        </w:tc>
      </w:tr>
      <w:tr w:rsidR="00833256" w14:paraId="29DF37D1" w14:textId="77777777" w:rsidTr="000D227F">
        <w:trPr>
          <w:trHeight w:val="510"/>
        </w:trPr>
        <w:tc>
          <w:tcPr>
            <w:tcW w:w="4100" w:type="dxa"/>
            <w:tcBorders>
              <w:top w:val="nil"/>
              <w:left w:val="single" w:sz="4" w:space="0" w:color="auto"/>
              <w:bottom w:val="single" w:sz="4" w:space="0" w:color="auto"/>
              <w:right w:val="single" w:sz="4" w:space="0" w:color="auto"/>
            </w:tcBorders>
            <w:shd w:val="clear" w:color="auto" w:fill="auto"/>
            <w:noWrap/>
            <w:vAlign w:val="center"/>
          </w:tcPr>
          <w:p w14:paraId="5F9FC84F" w14:textId="77777777" w:rsidR="00833256" w:rsidRDefault="00833256" w:rsidP="000D227F">
            <w:pPr>
              <w:rPr>
                <w:rFonts w:cs="Arial"/>
              </w:rPr>
            </w:pPr>
            <w:r>
              <w:rPr>
                <w:rFonts w:cs="Arial"/>
              </w:rPr>
              <w:t>Average Shower Flow</w:t>
            </w:r>
          </w:p>
        </w:tc>
        <w:tc>
          <w:tcPr>
            <w:tcW w:w="5080" w:type="dxa"/>
            <w:tcBorders>
              <w:top w:val="nil"/>
              <w:left w:val="nil"/>
              <w:bottom w:val="single" w:sz="4" w:space="0" w:color="auto"/>
              <w:right w:val="single" w:sz="4" w:space="0" w:color="auto"/>
            </w:tcBorders>
            <w:shd w:val="clear" w:color="auto" w:fill="auto"/>
            <w:vAlign w:val="center"/>
          </w:tcPr>
          <w:p w14:paraId="0FD46CB2" w14:textId="77777777" w:rsidR="00833256" w:rsidRDefault="00833256" w:rsidP="000D227F">
            <w:pPr>
              <w:rPr>
                <w:rFonts w:cs="Arial"/>
              </w:rPr>
            </w:pPr>
            <w:r w:rsidRPr="00EE710C">
              <w:rPr>
                <w:rFonts w:cs="Arial"/>
              </w:rPr>
              <w:t>ASW</w:t>
            </w:r>
            <w:r w:rsidRPr="00EE710C">
              <w:rPr>
                <w:rFonts w:cs="Arial"/>
                <w:vertAlign w:val="superscript"/>
              </w:rPr>
              <w:t>4</w:t>
            </w:r>
            <w:r w:rsidRPr="00EE710C">
              <w:rPr>
                <w:rFonts w:cs="Arial"/>
              </w:rPr>
              <w:t xml:space="preserve"> survey data</w:t>
            </w:r>
            <w:r>
              <w:rPr>
                <w:rFonts w:cs="Arial"/>
              </w:rPr>
              <w:t>, simple average of pre-installation flow rate of all surveyed sites.</w:t>
            </w:r>
          </w:p>
          <w:p w14:paraId="635AB504" w14:textId="77777777" w:rsidR="00833256" w:rsidRDefault="00833256" w:rsidP="000D227F">
            <w:pPr>
              <w:rPr>
                <w:rFonts w:cs="Arial"/>
              </w:rPr>
            </w:pPr>
            <w:r>
              <w:rPr>
                <w:rFonts w:cs="Arial"/>
              </w:rPr>
              <w:t xml:space="preserve">PG&amp;E Calculations, derived from </w:t>
            </w:r>
            <w:r w:rsidRPr="003A47D4">
              <w:rPr>
                <w:rFonts w:cs="Arial"/>
                <w:i/>
              </w:rPr>
              <w:t>Potential Water and Energy Savings from Showerheads</w:t>
            </w:r>
            <w:r>
              <w:rPr>
                <w:rFonts w:cs="Arial"/>
                <w:vertAlign w:val="superscript"/>
              </w:rPr>
              <w:t>3</w:t>
            </w:r>
            <w:r>
              <w:rPr>
                <w:rFonts w:cs="Arial"/>
              </w:rPr>
              <w:t>, p. 4 and RASS</w:t>
            </w:r>
            <w:r>
              <w:rPr>
                <w:rFonts w:cs="Arial"/>
                <w:vertAlign w:val="superscript"/>
              </w:rPr>
              <w:t>4</w:t>
            </w:r>
            <w:r>
              <w:rPr>
                <w:rFonts w:cs="Arial"/>
              </w:rPr>
              <w:t>, p.121</w:t>
            </w:r>
          </w:p>
        </w:tc>
      </w:tr>
      <w:tr w:rsidR="00833256" w14:paraId="41379298" w14:textId="77777777" w:rsidTr="000D227F">
        <w:trPr>
          <w:trHeight w:val="510"/>
        </w:trPr>
        <w:tc>
          <w:tcPr>
            <w:tcW w:w="4100" w:type="dxa"/>
            <w:tcBorders>
              <w:top w:val="nil"/>
              <w:left w:val="single" w:sz="4" w:space="0" w:color="auto"/>
              <w:bottom w:val="single" w:sz="4" w:space="0" w:color="auto"/>
              <w:right w:val="single" w:sz="4" w:space="0" w:color="auto"/>
            </w:tcBorders>
            <w:shd w:val="clear" w:color="auto" w:fill="auto"/>
            <w:noWrap/>
            <w:vAlign w:val="center"/>
          </w:tcPr>
          <w:p w14:paraId="736D0CD6" w14:textId="77777777" w:rsidR="00833256" w:rsidRDefault="00833256" w:rsidP="000D227F">
            <w:pPr>
              <w:rPr>
                <w:rFonts w:cs="Arial"/>
              </w:rPr>
            </w:pPr>
            <w:r>
              <w:rPr>
                <w:rFonts w:cs="Arial"/>
              </w:rPr>
              <w:t>Cold water heater inlet temperature (</w:t>
            </w:r>
            <w:r>
              <w:t>º</w:t>
            </w:r>
            <w:r>
              <w:rPr>
                <w:rFonts w:cs="Arial"/>
              </w:rPr>
              <w:t>F)</w:t>
            </w:r>
          </w:p>
        </w:tc>
        <w:tc>
          <w:tcPr>
            <w:tcW w:w="5080" w:type="dxa"/>
            <w:tcBorders>
              <w:top w:val="nil"/>
              <w:left w:val="nil"/>
              <w:bottom w:val="single" w:sz="4" w:space="0" w:color="auto"/>
              <w:right w:val="single" w:sz="4" w:space="0" w:color="auto"/>
            </w:tcBorders>
            <w:shd w:val="clear" w:color="auto" w:fill="auto"/>
            <w:vAlign w:val="center"/>
          </w:tcPr>
          <w:p w14:paraId="39926B9F" w14:textId="77777777" w:rsidR="00833256" w:rsidRPr="00EE710C" w:rsidRDefault="00833256" w:rsidP="000D227F">
            <w:pPr>
              <w:rPr>
                <w:rFonts w:cs="Arial"/>
              </w:rPr>
            </w:pPr>
            <w:r>
              <w:rPr>
                <w:rFonts w:cs="Arial"/>
              </w:rPr>
              <w:t>2013 Title 24 Weather Data</w:t>
            </w:r>
            <w:r w:rsidRPr="00EE710C">
              <w:rPr>
                <w:rFonts w:cs="Arial"/>
              </w:rPr>
              <w:t xml:space="preserve"> </w:t>
            </w:r>
          </w:p>
        </w:tc>
      </w:tr>
      <w:tr w:rsidR="00833256" w14:paraId="24E25AD5" w14:textId="77777777" w:rsidTr="000D227F">
        <w:trPr>
          <w:trHeight w:val="540"/>
        </w:trPr>
        <w:tc>
          <w:tcPr>
            <w:tcW w:w="4100" w:type="dxa"/>
            <w:tcBorders>
              <w:top w:val="nil"/>
              <w:left w:val="single" w:sz="4" w:space="0" w:color="auto"/>
              <w:bottom w:val="single" w:sz="4" w:space="0" w:color="auto"/>
              <w:right w:val="single" w:sz="4" w:space="0" w:color="auto"/>
            </w:tcBorders>
            <w:shd w:val="clear" w:color="auto" w:fill="auto"/>
            <w:noWrap/>
            <w:vAlign w:val="center"/>
          </w:tcPr>
          <w:p w14:paraId="0BFFB746" w14:textId="77777777" w:rsidR="00833256" w:rsidRDefault="00833256" w:rsidP="000D227F">
            <w:pPr>
              <w:rPr>
                <w:rFonts w:cs="Arial"/>
              </w:rPr>
            </w:pPr>
            <w:r>
              <w:rPr>
                <w:rFonts w:cs="Arial"/>
              </w:rPr>
              <w:t>Hot water heater outlet temperature (</w:t>
            </w:r>
            <w:r>
              <w:t>º</w:t>
            </w:r>
            <w:r>
              <w:rPr>
                <w:rFonts w:cs="Arial"/>
              </w:rPr>
              <w:t>F)</w:t>
            </w:r>
          </w:p>
        </w:tc>
        <w:tc>
          <w:tcPr>
            <w:tcW w:w="5080" w:type="dxa"/>
            <w:tcBorders>
              <w:top w:val="nil"/>
              <w:left w:val="nil"/>
              <w:bottom w:val="single" w:sz="4" w:space="0" w:color="auto"/>
              <w:right w:val="single" w:sz="4" w:space="0" w:color="auto"/>
            </w:tcBorders>
            <w:shd w:val="clear" w:color="auto" w:fill="auto"/>
            <w:vAlign w:val="center"/>
          </w:tcPr>
          <w:p w14:paraId="6C26BB0A" w14:textId="77777777" w:rsidR="00833256" w:rsidRPr="00EE710C" w:rsidRDefault="00833256" w:rsidP="000D227F">
            <w:pPr>
              <w:rPr>
                <w:rFonts w:cs="Arial"/>
              </w:rPr>
            </w:pPr>
            <w:r w:rsidRPr="00EE710C">
              <w:rPr>
                <w:rFonts w:cs="Arial"/>
              </w:rPr>
              <w:t>ASW</w:t>
            </w:r>
            <w:r w:rsidRPr="00EE710C">
              <w:rPr>
                <w:rFonts w:cs="Arial"/>
                <w:vertAlign w:val="superscript"/>
              </w:rPr>
              <w:t>4</w:t>
            </w:r>
            <w:r w:rsidRPr="00EE710C">
              <w:rPr>
                <w:rFonts w:cs="Arial"/>
              </w:rPr>
              <w:t xml:space="preserve">  survey data </w:t>
            </w:r>
          </w:p>
        </w:tc>
      </w:tr>
      <w:tr w:rsidR="00833256" w14:paraId="66FAEFA4" w14:textId="77777777" w:rsidTr="000D227F">
        <w:trPr>
          <w:trHeight w:val="255"/>
        </w:trPr>
        <w:tc>
          <w:tcPr>
            <w:tcW w:w="4100" w:type="dxa"/>
            <w:tcBorders>
              <w:top w:val="nil"/>
              <w:left w:val="single" w:sz="4" w:space="0" w:color="auto"/>
              <w:bottom w:val="single" w:sz="4" w:space="0" w:color="auto"/>
              <w:right w:val="single" w:sz="4" w:space="0" w:color="auto"/>
            </w:tcBorders>
            <w:shd w:val="clear" w:color="auto" w:fill="auto"/>
            <w:noWrap/>
            <w:vAlign w:val="center"/>
          </w:tcPr>
          <w:p w14:paraId="1AC35BF2" w14:textId="77777777" w:rsidR="00833256" w:rsidRDefault="00833256" w:rsidP="000D227F">
            <w:pPr>
              <w:rPr>
                <w:rFonts w:cs="Arial"/>
              </w:rPr>
            </w:pPr>
            <w:r>
              <w:rPr>
                <w:rFonts w:cs="Arial"/>
              </w:rPr>
              <w:t>Shower temperature (</w:t>
            </w:r>
            <w:r>
              <w:t>º</w:t>
            </w:r>
            <w:r>
              <w:rPr>
                <w:rFonts w:cs="Arial"/>
              </w:rPr>
              <w:t>F)</w:t>
            </w:r>
          </w:p>
        </w:tc>
        <w:tc>
          <w:tcPr>
            <w:tcW w:w="5080" w:type="dxa"/>
            <w:tcBorders>
              <w:top w:val="nil"/>
              <w:left w:val="nil"/>
              <w:bottom w:val="single" w:sz="4" w:space="0" w:color="auto"/>
              <w:right w:val="single" w:sz="4" w:space="0" w:color="auto"/>
            </w:tcBorders>
            <w:shd w:val="clear" w:color="auto" w:fill="auto"/>
            <w:vAlign w:val="center"/>
          </w:tcPr>
          <w:p w14:paraId="53AB2017" w14:textId="77777777" w:rsidR="00833256" w:rsidRDefault="00833256" w:rsidP="000D227F">
            <w:pPr>
              <w:rPr>
                <w:rFonts w:cs="Arial"/>
              </w:rPr>
            </w:pPr>
            <w:r>
              <w:rPr>
                <w:rFonts w:cs="Arial"/>
                <w:i/>
              </w:rPr>
              <w:t>ASW</w:t>
            </w:r>
            <w:r>
              <w:rPr>
                <w:rFonts w:cs="Arial"/>
                <w:vertAlign w:val="superscript"/>
              </w:rPr>
              <w:t>4</w:t>
            </w:r>
            <w:r>
              <w:rPr>
                <w:rFonts w:cs="Arial"/>
              </w:rPr>
              <w:t xml:space="preserve">  survey data </w:t>
            </w:r>
          </w:p>
        </w:tc>
      </w:tr>
      <w:tr w:rsidR="00833256" w14:paraId="7E8751E7" w14:textId="77777777" w:rsidTr="009F1310">
        <w:trPr>
          <w:trHeight w:val="255"/>
        </w:trPr>
        <w:tc>
          <w:tcPr>
            <w:tcW w:w="4100" w:type="dxa"/>
            <w:tcBorders>
              <w:top w:val="nil"/>
              <w:left w:val="single" w:sz="4" w:space="0" w:color="auto"/>
              <w:bottom w:val="single" w:sz="4" w:space="0" w:color="auto"/>
              <w:right w:val="single" w:sz="4" w:space="0" w:color="auto"/>
            </w:tcBorders>
            <w:shd w:val="clear" w:color="auto" w:fill="auto"/>
            <w:noWrap/>
            <w:vAlign w:val="center"/>
          </w:tcPr>
          <w:p w14:paraId="43C845E3" w14:textId="77777777" w:rsidR="00833256" w:rsidRDefault="00833256" w:rsidP="000D227F">
            <w:pPr>
              <w:rPr>
                <w:rFonts w:cs="Arial"/>
              </w:rPr>
            </w:pPr>
            <w:r>
              <w:rPr>
                <w:rFonts w:cs="Arial"/>
              </w:rPr>
              <w:t>Gas Water Heater Efficiency</w:t>
            </w:r>
          </w:p>
        </w:tc>
        <w:tc>
          <w:tcPr>
            <w:tcW w:w="5080" w:type="dxa"/>
            <w:tcBorders>
              <w:top w:val="nil"/>
              <w:left w:val="nil"/>
              <w:bottom w:val="single" w:sz="4" w:space="0" w:color="auto"/>
              <w:right w:val="single" w:sz="4" w:space="0" w:color="auto"/>
            </w:tcBorders>
            <w:shd w:val="clear" w:color="auto" w:fill="auto"/>
            <w:vAlign w:val="center"/>
          </w:tcPr>
          <w:p w14:paraId="752DF119" w14:textId="77777777" w:rsidR="00833256" w:rsidRDefault="00833256" w:rsidP="000D227F">
            <w:pPr>
              <w:rPr>
                <w:rFonts w:cs="Arial"/>
              </w:rPr>
            </w:pPr>
            <w:r w:rsidRPr="003A47D4">
              <w:rPr>
                <w:rFonts w:cs="Arial"/>
                <w:i/>
              </w:rPr>
              <w:t>California Title 20 Appliance Regulations</w:t>
            </w:r>
            <w:r>
              <w:rPr>
                <w:rFonts w:cs="Arial"/>
                <w:vertAlign w:val="superscript"/>
              </w:rPr>
              <w:t>12</w:t>
            </w:r>
            <w:r>
              <w:rPr>
                <w:rFonts w:cs="Arial"/>
              </w:rPr>
              <w:t xml:space="preserve"> </w:t>
            </w:r>
          </w:p>
        </w:tc>
      </w:tr>
      <w:tr w:rsidR="00833256" w14:paraId="2280F3E3" w14:textId="77777777" w:rsidTr="009F1310">
        <w:trPr>
          <w:trHeight w:val="255"/>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5DF4A5" w14:textId="77777777" w:rsidR="00833256" w:rsidRDefault="00833256" w:rsidP="000D227F">
            <w:pPr>
              <w:rPr>
                <w:rFonts w:cs="Arial"/>
                <w:b/>
                <w:bCs/>
              </w:rPr>
            </w:pPr>
            <w:r>
              <w:rPr>
                <w:rFonts w:cs="Arial"/>
                <w:b/>
                <w:bCs/>
              </w:rPr>
              <w:t>Conversion Factors</w:t>
            </w:r>
          </w:p>
        </w:tc>
        <w:tc>
          <w:tcPr>
            <w:tcW w:w="5080" w:type="dxa"/>
            <w:tcBorders>
              <w:top w:val="single" w:sz="4" w:space="0" w:color="auto"/>
              <w:left w:val="nil"/>
              <w:bottom w:val="single" w:sz="4" w:space="0" w:color="auto"/>
              <w:right w:val="single" w:sz="4" w:space="0" w:color="auto"/>
            </w:tcBorders>
            <w:shd w:val="clear" w:color="auto" w:fill="auto"/>
            <w:vAlign w:val="center"/>
          </w:tcPr>
          <w:p w14:paraId="377F1CCF" w14:textId="77777777" w:rsidR="00833256" w:rsidRDefault="00833256" w:rsidP="000D227F">
            <w:pPr>
              <w:rPr>
                <w:rFonts w:cs="Arial"/>
              </w:rPr>
            </w:pPr>
          </w:p>
        </w:tc>
      </w:tr>
      <w:tr w:rsidR="00833256" w14:paraId="69737423" w14:textId="77777777" w:rsidTr="009F1310">
        <w:trPr>
          <w:trHeight w:val="255"/>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91844" w14:textId="77777777" w:rsidR="00833256" w:rsidRDefault="00833256" w:rsidP="000D227F">
            <w:pPr>
              <w:rPr>
                <w:rFonts w:cs="Arial"/>
              </w:rPr>
            </w:pPr>
            <w:r>
              <w:rPr>
                <w:rFonts w:cs="Arial"/>
              </w:rPr>
              <w:t>lbs/1 Gallon H2O</w:t>
            </w:r>
          </w:p>
        </w:tc>
        <w:tc>
          <w:tcPr>
            <w:tcW w:w="5080" w:type="dxa"/>
            <w:tcBorders>
              <w:top w:val="single" w:sz="4" w:space="0" w:color="auto"/>
              <w:left w:val="nil"/>
              <w:bottom w:val="single" w:sz="4" w:space="0" w:color="auto"/>
              <w:right w:val="single" w:sz="4" w:space="0" w:color="auto"/>
            </w:tcBorders>
            <w:shd w:val="clear" w:color="auto" w:fill="auto"/>
            <w:vAlign w:val="center"/>
          </w:tcPr>
          <w:p w14:paraId="05C4C984" w14:textId="77777777" w:rsidR="00833256" w:rsidRPr="008F2B42" w:rsidRDefault="00833256" w:rsidP="000D227F">
            <w:pPr>
              <w:rPr>
                <w:rFonts w:cs="Arial"/>
                <w:i/>
              </w:rPr>
            </w:pPr>
            <w:bookmarkStart w:id="95" w:name="RANGE!B22"/>
            <w:r w:rsidRPr="008F2B42">
              <w:rPr>
                <w:rFonts w:cs="Arial"/>
                <w:i/>
              </w:rPr>
              <w:t>Marks’ Handbook for Mechanical Engineers</w:t>
            </w:r>
            <w:bookmarkEnd w:id="95"/>
          </w:p>
        </w:tc>
      </w:tr>
      <w:tr w:rsidR="00833256" w14:paraId="078B4C80" w14:textId="77777777" w:rsidTr="009F1310">
        <w:trPr>
          <w:trHeight w:val="255"/>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3B62D8" w14:textId="77777777" w:rsidR="00833256" w:rsidRDefault="00833256" w:rsidP="000D227F">
            <w:pPr>
              <w:rPr>
                <w:rFonts w:cs="Arial"/>
              </w:rPr>
            </w:pPr>
            <w:r>
              <w:rPr>
                <w:rFonts w:cs="Arial"/>
              </w:rPr>
              <w:t>Btu/(lb H2O F)</w:t>
            </w:r>
          </w:p>
        </w:tc>
        <w:tc>
          <w:tcPr>
            <w:tcW w:w="5080" w:type="dxa"/>
            <w:tcBorders>
              <w:top w:val="single" w:sz="4" w:space="0" w:color="auto"/>
              <w:left w:val="nil"/>
              <w:bottom w:val="single" w:sz="4" w:space="0" w:color="auto"/>
              <w:right w:val="single" w:sz="4" w:space="0" w:color="auto"/>
            </w:tcBorders>
            <w:shd w:val="clear" w:color="auto" w:fill="auto"/>
            <w:vAlign w:val="center"/>
          </w:tcPr>
          <w:p w14:paraId="3A4BC32C" w14:textId="77777777" w:rsidR="00833256" w:rsidRPr="008F2B42" w:rsidRDefault="00833256" w:rsidP="000D227F">
            <w:pPr>
              <w:rPr>
                <w:rFonts w:cs="Arial"/>
                <w:i/>
              </w:rPr>
            </w:pPr>
            <w:bookmarkStart w:id="96" w:name="RANGE!B23"/>
            <w:r w:rsidRPr="008F2B42">
              <w:rPr>
                <w:rFonts w:cs="Arial"/>
                <w:i/>
              </w:rPr>
              <w:t>Marks’ Handbook for Mechanical Engineers</w:t>
            </w:r>
            <w:bookmarkEnd w:id="96"/>
          </w:p>
        </w:tc>
      </w:tr>
      <w:tr w:rsidR="00833256" w14:paraId="584ED9A8" w14:textId="77777777" w:rsidTr="009F1310">
        <w:trPr>
          <w:trHeight w:val="255"/>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271FE" w14:textId="77777777" w:rsidR="00833256" w:rsidRDefault="00833256" w:rsidP="000D227F">
            <w:pPr>
              <w:rPr>
                <w:rFonts w:cs="Arial"/>
              </w:rPr>
            </w:pPr>
            <w:r>
              <w:rPr>
                <w:rFonts w:cs="Arial"/>
              </w:rPr>
              <w:t>Therms/Btu</w:t>
            </w:r>
          </w:p>
        </w:tc>
        <w:tc>
          <w:tcPr>
            <w:tcW w:w="5080" w:type="dxa"/>
            <w:tcBorders>
              <w:top w:val="single" w:sz="4" w:space="0" w:color="auto"/>
              <w:left w:val="nil"/>
              <w:bottom w:val="single" w:sz="4" w:space="0" w:color="auto"/>
              <w:right w:val="single" w:sz="4" w:space="0" w:color="auto"/>
            </w:tcBorders>
            <w:shd w:val="clear" w:color="auto" w:fill="auto"/>
            <w:vAlign w:val="center"/>
          </w:tcPr>
          <w:p w14:paraId="26DBC630" w14:textId="77777777" w:rsidR="00833256" w:rsidRPr="008F2B42" w:rsidRDefault="00833256" w:rsidP="000D227F">
            <w:pPr>
              <w:rPr>
                <w:rFonts w:cs="Arial"/>
                <w:i/>
              </w:rPr>
            </w:pPr>
            <w:bookmarkStart w:id="97" w:name="RANGE!B24"/>
            <w:r w:rsidRPr="008F2B42">
              <w:rPr>
                <w:rFonts w:cs="Arial"/>
                <w:i/>
              </w:rPr>
              <w:t>Marks’ Handbook for Mechanical Engineers</w:t>
            </w:r>
            <w:bookmarkEnd w:id="97"/>
          </w:p>
        </w:tc>
      </w:tr>
    </w:tbl>
    <w:p w14:paraId="6400E10A" w14:textId="77777777" w:rsidR="00833256" w:rsidRDefault="00833256" w:rsidP="009431A7">
      <w:pPr>
        <w:pStyle w:val="Appx"/>
        <w:numPr>
          <w:ilvl w:val="0"/>
          <w:numId w:val="0"/>
        </w:numPr>
        <w:ind w:left="576"/>
      </w:pPr>
      <w:bookmarkStart w:id="98" w:name="_Toc371080683"/>
      <w:bookmarkEnd w:id="98"/>
    </w:p>
    <w:p w14:paraId="10C622C3" w14:textId="77777777" w:rsidR="00833256" w:rsidRPr="000D227F" w:rsidRDefault="00833256" w:rsidP="00696267">
      <w:pPr>
        <w:pStyle w:val="Tablestyle2"/>
        <w:numPr>
          <w:ilvl w:val="0"/>
          <w:numId w:val="0"/>
        </w:numPr>
        <w:ind w:left="1440"/>
      </w:pPr>
      <w:r>
        <w:br w:type="page"/>
      </w:r>
    </w:p>
    <w:p w14:paraId="1C305C6C" w14:textId="77777777" w:rsidR="007F6E16" w:rsidRDefault="007F6E16" w:rsidP="007F6E16">
      <w:pPr>
        <w:pStyle w:val="Caption"/>
        <w:keepNext/>
      </w:pPr>
      <w:bookmarkStart w:id="99" w:name="_Toc442688323"/>
      <w:r>
        <w:lastRenderedPageBreak/>
        <w:t xml:space="preserve">Table </w:t>
      </w:r>
      <w:fldSimple w:instr=" SEQ Table \* ROMAN ">
        <w:r w:rsidR="00B33C5B">
          <w:rPr>
            <w:noProof/>
          </w:rPr>
          <w:t>XIII</w:t>
        </w:r>
      </w:fldSimple>
      <w:r>
        <w:t xml:space="preserve">: </w:t>
      </w:r>
      <w:r w:rsidRPr="00626EFE">
        <w:t>Weighted Average Number of Bathrooms (Showerheads) in the West Region</w:t>
      </w:r>
      <w:bookmarkEnd w:id="99"/>
    </w:p>
    <w:tbl>
      <w:tblPr>
        <w:tblW w:w="5000" w:type="pct"/>
        <w:tblCellMar>
          <w:left w:w="0" w:type="dxa"/>
          <w:right w:w="0" w:type="dxa"/>
        </w:tblCellMar>
        <w:tblLook w:val="0000" w:firstRow="0" w:lastRow="0" w:firstColumn="0" w:lastColumn="0" w:noHBand="0" w:noVBand="0"/>
      </w:tblPr>
      <w:tblGrid>
        <w:gridCol w:w="825"/>
        <w:gridCol w:w="796"/>
        <w:gridCol w:w="702"/>
        <w:gridCol w:w="843"/>
        <w:gridCol w:w="764"/>
        <w:gridCol w:w="766"/>
        <w:gridCol w:w="824"/>
        <w:gridCol w:w="693"/>
        <w:gridCol w:w="786"/>
        <w:gridCol w:w="786"/>
        <w:gridCol w:w="845"/>
        <w:gridCol w:w="754"/>
      </w:tblGrid>
      <w:tr w:rsidR="00833256" w14:paraId="37F123BA"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6565CF3" w14:textId="77777777" w:rsidR="00833256" w:rsidRDefault="00833256" w:rsidP="000D227F">
            <w:pPr>
              <w:jc w:val="center"/>
              <w:rPr>
                <w:rFonts w:cs="Arial"/>
              </w:rPr>
            </w:pPr>
          </w:p>
        </w:tc>
        <w:tc>
          <w:tcPr>
            <w:tcW w:w="1246" w:type="pct"/>
            <w:gridSpan w:val="3"/>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A389538" w14:textId="77777777" w:rsidR="00833256" w:rsidRDefault="00833256" w:rsidP="000D227F">
            <w:pPr>
              <w:jc w:val="center"/>
              <w:rPr>
                <w:rFonts w:cs="Arial"/>
                <w:b/>
                <w:bCs/>
              </w:rPr>
            </w:pPr>
            <w:r>
              <w:rPr>
                <w:rFonts w:cs="Arial"/>
                <w:b/>
                <w:bCs/>
              </w:rPr>
              <w:t>Multi-family</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27C14F00"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3E007BAE"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395A365" w14:textId="77777777" w:rsidR="00833256" w:rsidRDefault="00833256" w:rsidP="000D227F">
            <w:pPr>
              <w:jc w:val="center"/>
              <w:rPr>
                <w:rFonts w:cs="Arial"/>
              </w:rPr>
            </w:pPr>
          </w:p>
        </w:tc>
        <w:tc>
          <w:tcPr>
            <w:tcW w:w="1657" w:type="pct"/>
            <w:gridSpan w:val="4"/>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EAA23B9" w14:textId="77777777" w:rsidR="00833256" w:rsidRDefault="00833256" w:rsidP="000D227F">
            <w:pPr>
              <w:jc w:val="center"/>
              <w:rPr>
                <w:rFonts w:cs="Arial"/>
                <w:b/>
                <w:bCs/>
              </w:rPr>
            </w:pPr>
            <w:r>
              <w:rPr>
                <w:rFonts w:cs="Arial"/>
                <w:b/>
                <w:bCs/>
              </w:rPr>
              <w:t>Single-Family</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3029355E" w14:textId="77777777" w:rsidR="00833256" w:rsidRDefault="00833256" w:rsidP="000D227F">
            <w:pPr>
              <w:jc w:val="center"/>
              <w:rPr>
                <w:rFonts w:cs="Arial"/>
              </w:rPr>
            </w:pPr>
          </w:p>
        </w:tc>
      </w:tr>
      <w:tr w:rsidR="00833256" w14:paraId="5F0F6E2B"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8F46279" w14:textId="77777777" w:rsidR="00833256" w:rsidRDefault="00833256" w:rsidP="000D227F">
            <w:pPr>
              <w:jc w:val="center"/>
              <w:rPr>
                <w:rFonts w:cs="Arial"/>
                <w:b/>
                <w:bCs/>
              </w:rPr>
            </w:pPr>
            <w:r>
              <w:rPr>
                <w:rFonts w:cs="Arial"/>
                <w:b/>
                <w:bCs/>
              </w:rPr>
              <w:t># Baths</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27295E0" w14:textId="77777777" w:rsidR="00833256" w:rsidRDefault="00833256" w:rsidP="000D227F">
            <w:pPr>
              <w:jc w:val="center"/>
              <w:rPr>
                <w:rFonts w:cs="Arial"/>
                <w:b/>
                <w:bCs/>
              </w:rPr>
            </w:pPr>
            <w:r>
              <w:rPr>
                <w:rFonts w:cs="Arial"/>
                <w:b/>
                <w:bCs/>
              </w:rPr>
              <w:t>1</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0EC64A7" w14:textId="77777777" w:rsidR="00833256" w:rsidRDefault="00833256" w:rsidP="000D227F">
            <w:pPr>
              <w:jc w:val="center"/>
              <w:rPr>
                <w:rFonts w:cs="Arial"/>
                <w:b/>
                <w:bCs/>
              </w:rPr>
            </w:pPr>
            <w:r>
              <w:rPr>
                <w:rFonts w:cs="Arial"/>
                <w:b/>
                <w:bCs/>
              </w:rPr>
              <w:t>1.5</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7DE2FF0" w14:textId="77777777" w:rsidR="00833256" w:rsidRDefault="00833256" w:rsidP="000D227F">
            <w:pPr>
              <w:jc w:val="center"/>
              <w:rPr>
                <w:rFonts w:cs="Arial"/>
                <w:b/>
                <w:bCs/>
              </w:rPr>
            </w:pPr>
            <w:r>
              <w:rPr>
                <w:rFonts w:cs="Arial"/>
                <w:b/>
                <w:bCs/>
              </w:rPr>
              <w:t>2+</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41E1D8CA"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1046859E"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C80B5C4" w14:textId="77777777" w:rsidR="00833256" w:rsidRDefault="00833256" w:rsidP="000D227F">
            <w:pPr>
              <w:jc w:val="center"/>
              <w:rPr>
                <w:rFonts w:cs="Arial"/>
                <w:b/>
                <w:bCs/>
              </w:rPr>
            </w:pPr>
            <w:r>
              <w:rPr>
                <w:rFonts w:cs="Arial"/>
                <w:b/>
                <w:bCs/>
              </w:rPr>
              <w:t># Baths</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0CA2952" w14:textId="77777777" w:rsidR="00833256" w:rsidRDefault="00833256" w:rsidP="000D227F">
            <w:pPr>
              <w:jc w:val="center"/>
              <w:rPr>
                <w:rFonts w:cs="Arial"/>
                <w:b/>
                <w:bCs/>
              </w:rPr>
            </w:pPr>
            <w:r>
              <w:rPr>
                <w:rFonts w:cs="Arial"/>
                <w:b/>
                <w:bCs/>
              </w:rPr>
              <w:t>1.5</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6A01837" w14:textId="77777777" w:rsidR="00833256" w:rsidRDefault="00833256" w:rsidP="000D227F">
            <w:pPr>
              <w:jc w:val="center"/>
              <w:rPr>
                <w:rFonts w:cs="Arial"/>
                <w:b/>
                <w:bCs/>
              </w:rPr>
            </w:pPr>
            <w:r>
              <w:rPr>
                <w:rFonts w:cs="Arial"/>
                <w:b/>
                <w:bCs/>
              </w:rPr>
              <w:t>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6CDBF57" w14:textId="77777777" w:rsidR="00833256" w:rsidRDefault="00833256" w:rsidP="000D227F">
            <w:pPr>
              <w:jc w:val="center"/>
              <w:rPr>
                <w:rFonts w:cs="Arial"/>
                <w:b/>
                <w:bCs/>
              </w:rPr>
            </w:pPr>
            <w:r>
              <w:rPr>
                <w:rFonts w:cs="Arial"/>
                <w:b/>
                <w:bCs/>
              </w:rPr>
              <w:t>2.5</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E321969" w14:textId="77777777" w:rsidR="00833256" w:rsidRDefault="00833256" w:rsidP="000D227F">
            <w:pPr>
              <w:jc w:val="center"/>
              <w:rPr>
                <w:rFonts w:cs="Arial"/>
                <w:b/>
                <w:bCs/>
              </w:rPr>
            </w:pPr>
            <w:r>
              <w:rPr>
                <w:rFonts w:cs="Arial"/>
                <w:b/>
                <w:bCs/>
              </w:rPr>
              <w:t>3+</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1305C2D0" w14:textId="77777777" w:rsidR="00833256" w:rsidRDefault="00833256" w:rsidP="000D227F">
            <w:pPr>
              <w:jc w:val="center"/>
              <w:rPr>
                <w:rFonts w:cs="Arial"/>
              </w:rPr>
            </w:pPr>
          </w:p>
        </w:tc>
      </w:tr>
      <w:tr w:rsidR="00833256" w14:paraId="50F16B9A"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E0241D5" w14:textId="77777777" w:rsidR="00833256" w:rsidRDefault="00833256" w:rsidP="000D227F">
            <w:pPr>
              <w:jc w:val="center"/>
              <w:rPr>
                <w:rFonts w:cs="Arial"/>
                <w:b/>
                <w:bCs/>
              </w:rPr>
            </w:pPr>
            <w:r>
              <w:rPr>
                <w:rFonts w:cs="Arial"/>
                <w:b/>
                <w:bCs/>
              </w:rPr>
              <w:t>Year</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7A47CE4" w14:textId="77777777" w:rsidR="00833256" w:rsidRDefault="00833256" w:rsidP="000D227F">
            <w:pPr>
              <w:jc w:val="center"/>
              <w:rPr>
                <w:rFonts w:cs="Arial"/>
              </w:rPr>
            </w:pP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C58220D" w14:textId="77777777" w:rsidR="00833256" w:rsidRDefault="00833256" w:rsidP="000D227F">
            <w:pPr>
              <w:jc w:val="center"/>
              <w:rPr>
                <w:rFonts w:cs="Arial"/>
              </w:rPr>
            </w:pP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C1F23CA" w14:textId="77777777" w:rsidR="00833256" w:rsidRDefault="00833256" w:rsidP="000D227F">
            <w:pPr>
              <w:jc w:val="center"/>
              <w:rPr>
                <w:rFonts w:cs="Arial"/>
              </w:rPr>
            </w:pP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61ACD8C5"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3F04D5FB"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791E4E9" w14:textId="77777777" w:rsidR="00833256" w:rsidRDefault="00833256" w:rsidP="000D227F">
            <w:pPr>
              <w:jc w:val="center"/>
              <w:rPr>
                <w:rFonts w:cs="Arial"/>
                <w:b/>
                <w:bCs/>
              </w:rPr>
            </w:pPr>
            <w:r>
              <w:rPr>
                <w:rFonts w:cs="Arial"/>
                <w:b/>
                <w:bCs/>
              </w:rPr>
              <w:t>Year</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307999B" w14:textId="77777777" w:rsidR="00833256" w:rsidRDefault="00833256" w:rsidP="000D227F">
            <w:pPr>
              <w:jc w:val="center"/>
              <w:rPr>
                <w:rFonts w:cs="Arial"/>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59CBCC8" w14:textId="77777777" w:rsidR="00833256" w:rsidRDefault="00833256" w:rsidP="000D227F">
            <w:pPr>
              <w:jc w:val="center"/>
              <w:rPr>
                <w:rFonts w:cs="Arial"/>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90306AA" w14:textId="77777777" w:rsidR="00833256" w:rsidRDefault="00833256" w:rsidP="000D227F">
            <w:pPr>
              <w:jc w:val="center"/>
              <w:rPr>
                <w:rFonts w:cs="Arial"/>
              </w:rPr>
            </w:pP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423A8EF" w14:textId="77777777" w:rsidR="00833256" w:rsidRDefault="00833256" w:rsidP="000D227F">
            <w:pPr>
              <w:jc w:val="center"/>
              <w:rPr>
                <w:rFonts w:cs="Arial"/>
              </w:rPr>
            </w:pP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5714B85B" w14:textId="77777777" w:rsidR="00833256" w:rsidRDefault="00833256" w:rsidP="000D227F">
            <w:pPr>
              <w:jc w:val="center"/>
              <w:rPr>
                <w:rFonts w:cs="Arial"/>
              </w:rPr>
            </w:pPr>
          </w:p>
        </w:tc>
      </w:tr>
      <w:tr w:rsidR="00833256" w14:paraId="23C54B3A"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8B9C60A" w14:textId="77777777" w:rsidR="00833256" w:rsidRDefault="00833256" w:rsidP="000D227F">
            <w:pPr>
              <w:jc w:val="center"/>
              <w:rPr>
                <w:rFonts w:cs="Arial"/>
              </w:rPr>
            </w:pPr>
            <w:r>
              <w:rPr>
                <w:rFonts w:cs="Arial"/>
              </w:rPr>
              <w:t>1978</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9EF5854" w14:textId="77777777" w:rsidR="00833256" w:rsidRDefault="00833256" w:rsidP="000D227F">
            <w:pPr>
              <w:jc w:val="center"/>
              <w:rPr>
                <w:rFonts w:cs="Arial"/>
              </w:rPr>
            </w:pPr>
            <w:r>
              <w:rPr>
                <w:rFonts w:cs="Arial"/>
              </w:rPr>
              <w:t>102</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E1C8188" w14:textId="77777777" w:rsidR="00833256" w:rsidRDefault="00833256" w:rsidP="000D227F">
            <w:pPr>
              <w:jc w:val="center"/>
              <w:rPr>
                <w:rFonts w:cs="Arial"/>
              </w:rPr>
            </w:pPr>
            <w:r>
              <w:rPr>
                <w:rFonts w:cs="Arial"/>
              </w:rPr>
              <w:t>18</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6A21147" w14:textId="77777777" w:rsidR="00833256" w:rsidRDefault="00833256" w:rsidP="000D227F">
            <w:pPr>
              <w:jc w:val="center"/>
              <w:rPr>
                <w:rFonts w:cs="Arial"/>
              </w:rPr>
            </w:pPr>
            <w:r>
              <w:rPr>
                <w:rFonts w:cs="Arial"/>
              </w:rPr>
              <w:t>40</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527DA696"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396CA182"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77CC9FA" w14:textId="77777777" w:rsidR="00833256" w:rsidRDefault="00833256" w:rsidP="000D227F">
            <w:pPr>
              <w:jc w:val="center"/>
              <w:rPr>
                <w:rFonts w:cs="Arial"/>
              </w:rPr>
            </w:pPr>
            <w:r>
              <w:rPr>
                <w:rFonts w:cs="Arial"/>
              </w:rPr>
              <w:t>1978</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95D35D1" w14:textId="77777777" w:rsidR="00833256" w:rsidRDefault="00833256" w:rsidP="000D227F">
            <w:pPr>
              <w:jc w:val="center"/>
              <w:rPr>
                <w:rFonts w:cs="Arial"/>
              </w:rPr>
            </w:pPr>
            <w:r>
              <w:rPr>
                <w:rFonts w:cs="Arial"/>
              </w:rPr>
              <w:t>62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7E65D07" w14:textId="77777777" w:rsidR="00833256" w:rsidRDefault="00833256" w:rsidP="000D227F">
            <w:pPr>
              <w:jc w:val="center"/>
              <w:rPr>
                <w:rFonts w:cs="Arial"/>
              </w:rPr>
            </w:pPr>
            <w:r>
              <w:rPr>
                <w:rFonts w:cs="Arial"/>
              </w:rPr>
              <w:t>200</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B8BC808" w14:textId="77777777" w:rsidR="00833256" w:rsidRDefault="00833256" w:rsidP="000D227F">
            <w:pPr>
              <w:jc w:val="center"/>
              <w:rPr>
                <w:rFonts w:cs="Arial"/>
              </w:rPr>
            </w:pPr>
            <w:r>
              <w:rPr>
                <w:rFonts w:cs="Arial"/>
              </w:rPr>
              <w:t>95</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C85C9BA" w14:textId="77777777" w:rsidR="00833256" w:rsidRDefault="00833256" w:rsidP="000D227F">
            <w:pPr>
              <w:jc w:val="center"/>
              <w:rPr>
                <w:rFonts w:cs="Arial"/>
              </w:rPr>
            </w:pPr>
            <w:r>
              <w:rPr>
                <w:rFonts w:cs="Arial"/>
              </w:rPr>
              <w:t>N/A</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5398B0D9" w14:textId="77777777" w:rsidR="00833256" w:rsidRDefault="00833256" w:rsidP="000D227F">
            <w:pPr>
              <w:jc w:val="center"/>
              <w:rPr>
                <w:rFonts w:cs="Arial"/>
              </w:rPr>
            </w:pPr>
          </w:p>
        </w:tc>
      </w:tr>
      <w:tr w:rsidR="00833256" w14:paraId="75EDD43C"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2E3B41A" w14:textId="77777777" w:rsidR="00833256" w:rsidRDefault="00833256" w:rsidP="000D227F">
            <w:pPr>
              <w:jc w:val="center"/>
              <w:rPr>
                <w:rFonts w:cs="Arial"/>
              </w:rPr>
            </w:pPr>
            <w:r>
              <w:rPr>
                <w:rFonts w:cs="Arial"/>
              </w:rPr>
              <w:t>1979</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48146F3" w14:textId="77777777" w:rsidR="00833256" w:rsidRDefault="00833256" w:rsidP="000D227F">
            <w:pPr>
              <w:jc w:val="center"/>
              <w:rPr>
                <w:rFonts w:cs="Arial"/>
              </w:rPr>
            </w:pPr>
            <w:r>
              <w:rPr>
                <w:rFonts w:cs="Arial"/>
              </w:rPr>
              <w:t>104</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E8BBBA1" w14:textId="77777777" w:rsidR="00833256" w:rsidRDefault="00833256" w:rsidP="000D227F">
            <w:pPr>
              <w:jc w:val="center"/>
              <w:rPr>
                <w:rFonts w:cs="Arial"/>
              </w:rPr>
            </w:pPr>
            <w:r>
              <w:rPr>
                <w:rFonts w:cs="Arial"/>
              </w:rPr>
              <w:t>16</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1AA0A25" w14:textId="77777777" w:rsidR="00833256" w:rsidRDefault="00833256" w:rsidP="000D227F">
            <w:pPr>
              <w:jc w:val="center"/>
              <w:rPr>
                <w:rFonts w:cs="Arial"/>
              </w:rPr>
            </w:pPr>
            <w:r>
              <w:rPr>
                <w:rFonts w:cs="Arial"/>
              </w:rPr>
              <w:t>49</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0354149F"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4BA7CFCF"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FDC0CF1" w14:textId="77777777" w:rsidR="00833256" w:rsidRDefault="00833256" w:rsidP="000D227F">
            <w:pPr>
              <w:jc w:val="center"/>
              <w:rPr>
                <w:rFonts w:cs="Arial"/>
              </w:rPr>
            </w:pPr>
            <w:r>
              <w:rPr>
                <w:rFonts w:cs="Arial"/>
              </w:rPr>
              <w:t>1979</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7E97B1A" w14:textId="77777777" w:rsidR="00833256" w:rsidRDefault="00833256" w:rsidP="000D227F">
            <w:pPr>
              <w:jc w:val="center"/>
              <w:rPr>
                <w:rFonts w:cs="Arial"/>
              </w:rPr>
            </w:pPr>
            <w:r>
              <w:rPr>
                <w:rFonts w:cs="Arial"/>
              </w:rPr>
              <w:t>64</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3247089" w14:textId="77777777" w:rsidR="00833256" w:rsidRDefault="00833256" w:rsidP="000D227F">
            <w:pPr>
              <w:jc w:val="center"/>
              <w:rPr>
                <w:rFonts w:cs="Arial"/>
              </w:rPr>
            </w:pPr>
            <w:r>
              <w:rPr>
                <w:rFonts w:cs="Arial"/>
              </w:rPr>
              <w:t>189</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7FDF44F" w14:textId="77777777" w:rsidR="00833256" w:rsidRDefault="00833256" w:rsidP="000D227F">
            <w:pPr>
              <w:jc w:val="center"/>
              <w:rPr>
                <w:rFonts w:cs="Arial"/>
              </w:rPr>
            </w:pPr>
            <w:r>
              <w:rPr>
                <w:rFonts w:cs="Arial"/>
              </w:rPr>
              <w:t>85</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49271E9" w14:textId="77777777" w:rsidR="00833256" w:rsidRDefault="00833256" w:rsidP="000D227F">
            <w:pPr>
              <w:jc w:val="center"/>
              <w:rPr>
                <w:rFonts w:cs="Arial"/>
              </w:rPr>
            </w:pPr>
            <w:r>
              <w:rPr>
                <w:rFonts w:cs="Arial"/>
              </w:rPr>
              <w:t>N/A</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6128D12F" w14:textId="77777777" w:rsidR="00833256" w:rsidRDefault="00833256" w:rsidP="000D227F">
            <w:pPr>
              <w:jc w:val="center"/>
              <w:rPr>
                <w:rFonts w:cs="Arial"/>
              </w:rPr>
            </w:pPr>
          </w:p>
        </w:tc>
      </w:tr>
      <w:tr w:rsidR="00833256" w14:paraId="2E8E4811"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FF3EBAC" w14:textId="77777777" w:rsidR="00833256" w:rsidRDefault="00833256" w:rsidP="000D227F">
            <w:pPr>
              <w:jc w:val="center"/>
              <w:rPr>
                <w:rFonts w:cs="Arial"/>
              </w:rPr>
            </w:pPr>
            <w:r>
              <w:rPr>
                <w:rFonts w:cs="Arial"/>
              </w:rPr>
              <w:t>1980</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BA4F24A" w14:textId="77777777" w:rsidR="00833256" w:rsidRDefault="00833256" w:rsidP="000D227F">
            <w:pPr>
              <w:jc w:val="center"/>
              <w:rPr>
                <w:rFonts w:cs="Arial"/>
              </w:rPr>
            </w:pPr>
            <w:r>
              <w:rPr>
                <w:rFonts w:cs="Arial"/>
              </w:rPr>
              <w:t>84</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1EFBB53" w14:textId="77777777" w:rsidR="00833256" w:rsidRDefault="00833256" w:rsidP="000D227F">
            <w:pPr>
              <w:jc w:val="center"/>
              <w:rPr>
                <w:rFonts w:cs="Arial"/>
              </w:rPr>
            </w:pPr>
            <w:r>
              <w:rPr>
                <w:rFonts w:cs="Arial"/>
              </w:rPr>
              <w:t>16</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4F25310" w14:textId="77777777" w:rsidR="00833256" w:rsidRDefault="00833256" w:rsidP="000D227F">
            <w:pPr>
              <w:jc w:val="center"/>
              <w:rPr>
                <w:rFonts w:cs="Arial"/>
              </w:rPr>
            </w:pPr>
            <w:r>
              <w:rPr>
                <w:rFonts w:cs="Arial"/>
              </w:rPr>
              <w:t>53</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0F698CF1"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5F50C467"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88B8EDE" w14:textId="77777777" w:rsidR="00833256" w:rsidRDefault="00833256" w:rsidP="000D227F">
            <w:pPr>
              <w:jc w:val="center"/>
              <w:rPr>
                <w:rFonts w:cs="Arial"/>
              </w:rPr>
            </w:pPr>
            <w:r>
              <w:rPr>
                <w:rFonts w:cs="Arial"/>
              </w:rPr>
              <w:t>1980</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CF4A041" w14:textId="77777777" w:rsidR="00833256" w:rsidRDefault="00833256" w:rsidP="000D227F">
            <w:pPr>
              <w:jc w:val="center"/>
              <w:rPr>
                <w:rFonts w:cs="Arial"/>
              </w:rPr>
            </w:pPr>
            <w:r>
              <w:rPr>
                <w:rFonts w:cs="Arial"/>
              </w:rPr>
              <w:t>47</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FB4D400" w14:textId="77777777" w:rsidR="00833256" w:rsidRDefault="00833256" w:rsidP="000D227F">
            <w:pPr>
              <w:jc w:val="center"/>
              <w:rPr>
                <w:rFonts w:cs="Arial"/>
              </w:rPr>
            </w:pPr>
            <w:r>
              <w:rPr>
                <w:rFonts w:cs="Arial"/>
              </w:rPr>
              <w:t>129</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735DD8A" w14:textId="77777777" w:rsidR="00833256" w:rsidRDefault="00833256" w:rsidP="000D227F">
            <w:pPr>
              <w:jc w:val="center"/>
              <w:rPr>
                <w:rFonts w:cs="Arial"/>
              </w:rPr>
            </w:pPr>
            <w:r>
              <w:rPr>
                <w:rFonts w:cs="Arial"/>
              </w:rPr>
              <w:t>57</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880D34B" w14:textId="77777777" w:rsidR="00833256" w:rsidRDefault="00833256" w:rsidP="000D227F">
            <w:pPr>
              <w:jc w:val="center"/>
              <w:rPr>
                <w:rFonts w:cs="Arial"/>
              </w:rPr>
            </w:pPr>
            <w:r>
              <w:rPr>
                <w:rFonts w:cs="Arial"/>
              </w:rPr>
              <w:t>N/A</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0136CE20" w14:textId="77777777" w:rsidR="00833256" w:rsidRDefault="00833256" w:rsidP="000D227F">
            <w:pPr>
              <w:jc w:val="center"/>
              <w:rPr>
                <w:rFonts w:cs="Arial"/>
              </w:rPr>
            </w:pPr>
          </w:p>
        </w:tc>
      </w:tr>
      <w:tr w:rsidR="00833256" w14:paraId="5838F102"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36F6EA0" w14:textId="77777777" w:rsidR="00833256" w:rsidRDefault="00833256" w:rsidP="000D227F">
            <w:pPr>
              <w:jc w:val="center"/>
              <w:rPr>
                <w:rFonts w:cs="Arial"/>
              </w:rPr>
            </w:pPr>
            <w:r>
              <w:rPr>
                <w:rFonts w:cs="Arial"/>
              </w:rPr>
              <w:t>1981</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4F3A2D1" w14:textId="77777777" w:rsidR="00833256" w:rsidRDefault="00833256" w:rsidP="000D227F">
            <w:pPr>
              <w:jc w:val="center"/>
              <w:rPr>
                <w:rFonts w:cs="Arial"/>
              </w:rPr>
            </w:pPr>
            <w:r>
              <w:rPr>
                <w:rFonts w:cs="Arial"/>
              </w:rPr>
              <w:t>55</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1B9EDFA" w14:textId="77777777" w:rsidR="00833256" w:rsidRDefault="00833256" w:rsidP="000D227F">
            <w:pPr>
              <w:jc w:val="center"/>
              <w:rPr>
                <w:rFonts w:cs="Arial"/>
              </w:rPr>
            </w:pPr>
            <w:r>
              <w:rPr>
                <w:rFonts w:cs="Arial"/>
              </w:rPr>
              <w:t>10</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4EB5AF0" w14:textId="77777777" w:rsidR="00833256" w:rsidRDefault="00833256" w:rsidP="000D227F">
            <w:pPr>
              <w:jc w:val="center"/>
              <w:rPr>
                <w:rFonts w:cs="Arial"/>
              </w:rPr>
            </w:pPr>
            <w:r>
              <w:rPr>
                <w:rFonts w:cs="Arial"/>
              </w:rPr>
              <w:t>46</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740C737A"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1CB7000D"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389C42C" w14:textId="77777777" w:rsidR="00833256" w:rsidRDefault="00833256" w:rsidP="000D227F">
            <w:pPr>
              <w:jc w:val="center"/>
              <w:rPr>
                <w:rFonts w:cs="Arial"/>
              </w:rPr>
            </w:pPr>
            <w:r>
              <w:rPr>
                <w:rFonts w:cs="Arial"/>
              </w:rPr>
              <w:t>1981</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7379078" w14:textId="77777777" w:rsidR="00833256" w:rsidRDefault="00833256" w:rsidP="000D227F">
            <w:pPr>
              <w:jc w:val="center"/>
              <w:rPr>
                <w:rFonts w:cs="Arial"/>
              </w:rPr>
            </w:pPr>
            <w:r>
              <w:rPr>
                <w:rFonts w:cs="Arial"/>
              </w:rPr>
              <w:t>40</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9AE262F" w14:textId="77777777" w:rsidR="00833256" w:rsidRDefault="00833256" w:rsidP="000D227F">
            <w:pPr>
              <w:jc w:val="center"/>
              <w:rPr>
                <w:rFonts w:cs="Arial"/>
              </w:rPr>
            </w:pPr>
            <w:r>
              <w:rPr>
                <w:rFonts w:cs="Arial"/>
              </w:rPr>
              <w:t>98</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8FBA3B3" w14:textId="77777777" w:rsidR="00833256" w:rsidRDefault="00833256" w:rsidP="000D227F">
            <w:pPr>
              <w:jc w:val="center"/>
              <w:rPr>
                <w:rFonts w:cs="Arial"/>
              </w:rPr>
            </w:pPr>
            <w:r>
              <w:rPr>
                <w:rFonts w:cs="Arial"/>
              </w:rPr>
              <w:t>45</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8C406EF" w14:textId="77777777" w:rsidR="00833256" w:rsidRDefault="00833256" w:rsidP="000D227F">
            <w:pPr>
              <w:jc w:val="center"/>
              <w:rPr>
                <w:rFonts w:cs="Arial"/>
              </w:rPr>
            </w:pPr>
            <w:r>
              <w:rPr>
                <w:rFonts w:cs="Arial"/>
              </w:rPr>
              <w:t>N/A</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334AD0CC" w14:textId="77777777" w:rsidR="00833256" w:rsidRDefault="00833256" w:rsidP="000D227F">
            <w:pPr>
              <w:jc w:val="center"/>
              <w:rPr>
                <w:rFonts w:cs="Arial"/>
              </w:rPr>
            </w:pPr>
          </w:p>
        </w:tc>
      </w:tr>
      <w:tr w:rsidR="00833256" w14:paraId="60E39056"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B82BDD5" w14:textId="77777777" w:rsidR="00833256" w:rsidRDefault="00833256" w:rsidP="000D227F">
            <w:pPr>
              <w:jc w:val="center"/>
              <w:rPr>
                <w:rFonts w:cs="Arial"/>
              </w:rPr>
            </w:pPr>
            <w:r>
              <w:rPr>
                <w:rFonts w:cs="Arial"/>
              </w:rPr>
              <w:t>1982</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1B961A2" w14:textId="77777777" w:rsidR="00833256" w:rsidRDefault="00833256" w:rsidP="000D227F">
            <w:pPr>
              <w:jc w:val="center"/>
              <w:rPr>
                <w:rFonts w:cs="Arial"/>
              </w:rPr>
            </w:pPr>
            <w:r>
              <w:rPr>
                <w:rFonts w:cs="Arial"/>
              </w:rPr>
              <w:t>41</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FE341BE" w14:textId="77777777" w:rsidR="00833256" w:rsidRDefault="00833256" w:rsidP="000D227F">
            <w:pPr>
              <w:jc w:val="center"/>
              <w:rPr>
                <w:rFonts w:cs="Arial"/>
              </w:rPr>
            </w:pPr>
            <w:r>
              <w:rPr>
                <w:rFonts w:cs="Arial"/>
              </w:rPr>
              <w:t>7</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C5DF138" w14:textId="77777777" w:rsidR="00833256" w:rsidRDefault="00833256" w:rsidP="000D227F">
            <w:pPr>
              <w:jc w:val="center"/>
              <w:rPr>
                <w:rFonts w:cs="Arial"/>
              </w:rPr>
            </w:pPr>
            <w:r>
              <w:rPr>
                <w:rFonts w:cs="Arial"/>
              </w:rPr>
              <w:t>34</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0AFB97A3"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70F4F4B8"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05D3301" w14:textId="77777777" w:rsidR="00833256" w:rsidRDefault="00833256" w:rsidP="000D227F">
            <w:pPr>
              <w:jc w:val="center"/>
              <w:rPr>
                <w:rFonts w:cs="Arial"/>
              </w:rPr>
            </w:pPr>
            <w:r>
              <w:rPr>
                <w:rFonts w:cs="Arial"/>
              </w:rPr>
              <w:t>1982</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27A6018" w14:textId="77777777" w:rsidR="00833256" w:rsidRDefault="00833256" w:rsidP="000D227F">
            <w:pPr>
              <w:jc w:val="center"/>
              <w:rPr>
                <w:rFonts w:cs="Arial"/>
              </w:rPr>
            </w:pPr>
            <w:r>
              <w:rPr>
                <w:rFonts w:cs="Arial"/>
              </w:rPr>
              <w:t>28</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BC52B12" w14:textId="77777777" w:rsidR="00833256" w:rsidRDefault="00833256" w:rsidP="000D227F">
            <w:pPr>
              <w:jc w:val="center"/>
              <w:rPr>
                <w:rFonts w:cs="Arial"/>
              </w:rPr>
            </w:pPr>
            <w:r>
              <w:rPr>
                <w:rFonts w:cs="Arial"/>
              </w:rPr>
              <w:t>66</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6123C24" w14:textId="77777777" w:rsidR="00833256" w:rsidRDefault="00833256" w:rsidP="000D227F">
            <w:pPr>
              <w:jc w:val="center"/>
              <w:rPr>
                <w:rFonts w:cs="Arial"/>
              </w:rPr>
            </w:pPr>
            <w:r>
              <w:rPr>
                <w:rFonts w:cs="Arial"/>
              </w:rPr>
              <w:t>27</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49A24FF" w14:textId="77777777" w:rsidR="00833256" w:rsidRDefault="00833256" w:rsidP="000D227F">
            <w:pPr>
              <w:jc w:val="center"/>
              <w:rPr>
                <w:rFonts w:cs="Arial"/>
              </w:rPr>
            </w:pPr>
            <w:r>
              <w:rPr>
                <w:rFonts w:cs="Arial"/>
              </w:rPr>
              <w:t>N/A</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7889FE09" w14:textId="77777777" w:rsidR="00833256" w:rsidRDefault="00833256" w:rsidP="000D227F">
            <w:pPr>
              <w:jc w:val="center"/>
              <w:rPr>
                <w:rFonts w:cs="Arial"/>
              </w:rPr>
            </w:pPr>
          </w:p>
        </w:tc>
      </w:tr>
      <w:tr w:rsidR="00833256" w14:paraId="45155A56"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52510D5" w14:textId="77777777" w:rsidR="00833256" w:rsidRDefault="00833256" w:rsidP="000D227F">
            <w:pPr>
              <w:jc w:val="center"/>
              <w:rPr>
                <w:rFonts w:cs="Arial"/>
              </w:rPr>
            </w:pPr>
            <w:r>
              <w:rPr>
                <w:rFonts w:cs="Arial"/>
              </w:rPr>
              <w:t>1983</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A0369D6" w14:textId="77777777" w:rsidR="00833256" w:rsidRDefault="00833256" w:rsidP="000D227F">
            <w:pPr>
              <w:jc w:val="center"/>
              <w:rPr>
                <w:rFonts w:cs="Arial"/>
              </w:rPr>
            </w:pPr>
            <w:r>
              <w:rPr>
                <w:rFonts w:cs="Arial"/>
              </w:rPr>
              <w:t>59</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00001E6" w14:textId="77777777" w:rsidR="00833256" w:rsidRDefault="00833256" w:rsidP="000D227F">
            <w:pPr>
              <w:jc w:val="center"/>
              <w:rPr>
                <w:rFonts w:cs="Arial"/>
              </w:rPr>
            </w:pPr>
            <w:r>
              <w:rPr>
                <w:rFonts w:cs="Arial"/>
              </w:rPr>
              <w:t>10</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B558F27" w14:textId="77777777" w:rsidR="00833256" w:rsidRDefault="00833256" w:rsidP="000D227F">
            <w:pPr>
              <w:jc w:val="center"/>
              <w:rPr>
                <w:rFonts w:cs="Arial"/>
              </w:rPr>
            </w:pPr>
            <w:r>
              <w:rPr>
                <w:rFonts w:cs="Arial"/>
              </w:rPr>
              <w:t>35</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3C61804B"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03839C8F"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B19CF39" w14:textId="77777777" w:rsidR="00833256" w:rsidRDefault="00833256" w:rsidP="000D227F">
            <w:pPr>
              <w:jc w:val="center"/>
              <w:rPr>
                <w:rFonts w:cs="Arial"/>
              </w:rPr>
            </w:pPr>
            <w:r>
              <w:rPr>
                <w:rFonts w:cs="Arial"/>
              </w:rPr>
              <w:t>1983</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82F9D2A" w14:textId="77777777" w:rsidR="00833256" w:rsidRDefault="00833256" w:rsidP="000D227F">
            <w:pPr>
              <w:jc w:val="center"/>
              <w:rPr>
                <w:rFonts w:cs="Arial"/>
              </w:rPr>
            </w:pPr>
            <w:r>
              <w:rPr>
                <w:rFonts w:cs="Arial"/>
              </w:rPr>
              <w:t>41</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5AD3DFC" w14:textId="77777777" w:rsidR="00833256" w:rsidRDefault="00833256" w:rsidP="000D227F">
            <w:pPr>
              <w:jc w:val="center"/>
              <w:rPr>
                <w:rFonts w:cs="Arial"/>
              </w:rPr>
            </w:pPr>
            <w:r>
              <w:rPr>
                <w:rFonts w:cs="Arial"/>
              </w:rPr>
              <w:t>113</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22FAB56" w14:textId="77777777" w:rsidR="00833256" w:rsidRDefault="00833256" w:rsidP="000D227F">
            <w:pPr>
              <w:jc w:val="center"/>
              <w:rPr>
                <w:rFonts w:cs="Arial"/>
              </w:rPr>
            </w:pPr>
            <w:r>
              <w:rPr>
                <w:rFonts w:cs="Arial"/>
              </w:rPr>
              <w:t>46</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9CCE454" w14:textId="77777777" w:rsidR="00833256" w:rsidRDefault="00833256" w:rsidP="000D227F">
            <w:pPr>
              <w:jc w:val="center"/>
              <w:rPr>
                <w:rFonts w:cs="Arial"/>
              </w:rPr>
            </w:pPr>
            <w:r>
              <w:rPr>
                <w:rFonts w:cs="Arial"/>
              </w:rPr>
              <w:t>N/A</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14601514" w14:textId="77777777" w:rsidR="00833256" w:rsidRDefault="00833256" w:rsidP="000D227F">
            <w:pPr>
              <w:jc w:val="center"/>
              <w:rPr>
                <w:rFonts w:cs="Arial"/>
              </w:rPr>
            </w:pPr>
          </w:p>
        </w:tc>
      </w:tr>
      <w:tr w:rsidR="00833256" w14:paraId="325A26AC"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F376650" w14:textId="77777777" w:rsidR="00833256" w:rsidRDefault="00833256" w:rsidP="000D227F">
            <w:pPr>
              <w:jc w:val="center"/>
              <w:rPr>
                <w:rFonts w:cs="Arial"/>
              </w:rPr>
            </w:pPr>
            <w:r>
              <w:rPr>
                <w:rFonts w:cs="Arial"/>
              </w:rPr>
              <w:t>1984</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B5CF96E" w14:textId="77777777" w:rsidR="00833256" w:rsidRDefault="00833256" w:rsidP="000D227F">
            <w:pPr>
              <w:jc w:val="center"/>
              <w:rPr>
                <w:rFonts w:cs="Arial"/>
              </w:rPr>
            </w:pPr>
            <w:r>
              <w:rPr>
                <w:rFonts w:cs="Arial"/>
              </w:rPr>
              <w:t>92</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8D9E027" w14:textId="77777777" w:rsidR="00833256" w:rsidRDefault="00833256" w:rsidP="000D227F">
            <w:pPr>
              <w:jc w:val="center"/>
              <w:rPr>
                <w:rFonts w:cs="Arial"/>
              </w:rPr>
            </w:pPr>
            <w:r>
              <w:rPr>
                <w:rFonts w:cs="Arial"/>
              </w:rPr>
              <w:t>10</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979274A" w14:textId="77777777" w:rsidR="00833256" w:rsidRDefault="00833256" w:rsidP="000D227F">
            <w:pPr>
              <w:jc w:val="center"/>
              <w:rPr>
                <w:rFonts w:cs="Arial"/>
              </w:rPr>
            </w:pPr>
            <w:r>
              <w:rPr>
                <w:rFonts w:cs="Arial"/>
              </w:rPr>
              <w:t>62</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07E503AC"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77CAA364"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3EB1F3A" w14:textId="77777777" w:rsidR="00833256" w:rsidRDefault="00833256" w:rsidP="000D227F">
            <w:pPr>
              <w:jc w:val="center"/>
              <w:rPr>
                <w:rFonts w:cs="Arial"/>
              </w:rPr>
            </w:pPr>
            <w:r>
              <w:rPr>
                <w:rFonts w:cs="Arial"/>
              </w:rPr>
              <w:t>1984</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E19BD20" w14:textId="77777777" w:rsidR="00833256" w:rsidRDefault="00833256" w:rsidP="000D227F">
            <w:pPr>
              <w:jc w:val="center"/>
              <w:rPr>
                <w:rFonts w:cs="Arial"/>
              </w:rPr>
            </w:pPr>
            <w:r>
              <w:rPr>
                <w:rFonts w:cs="Arial"/>
              </w:rPr>
              <w:t>33</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C79524A" w14:textId="77777777" w:rsidR="00833256" w:rsidRDefault="00833256" w:rsidP="000D227F">
            <w:pPr>
              <w:jc w:val="center"/>
              <w:rPr>
                <w:rFonts w:cs="Arial"/>
              </w:rPr>
            </w:pPr>
            <w:r>
              <w:rPr>
                <w:rFonts w:cs="Arial"/>
              </w:rPr>
              <w:t>132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556964E" w14:textId="77777777" w:rsidR="00833256" w:rsidRDefault="00833256" w:rsidP="000D227F">
            <w:pPr>
              <w:jc w:val="center"/>
              <w:rPr>
                <w:rFonts w:cs="Arial"/>
              </w:rPr>
            </w:pPr>
            <w:r>
              <w:rPr>
                <w:rFonts w:cs="Arial"/>
              </w:rPr>
              <w:t>68</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5D11BBC" w14:textId="77777777" w:rsidR="00833256" w:rsidRDefault="00833256" w:rsidP="000D227F">
            <w:pPr>
              <w:jc w:val="center"/>
              <w:rPr>
                <w:rFonts w:cs="Arial"/>
              </w:rPr>
            </w:pPr>
            <w:r>
              <w:rPr>
                <w:rFonts w:cs="Arial"/>
              </w:rPr>
              <w:t>N/A</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1221B645" w14:textId="77777777" w:rsidR="00833256" w:rsidRDefault="00833256" w:rsidP="000D227F">
            <w:pPr>
              <w:jc w:val="center"/>
              <w:rPr>
                <w:rFonts w:cs="Arial"/>
              </w:rPr>
            </w:pPr>
          </w:p>
        </w:tc>
      </w:tr>
      <w:tr w:rsidR="00833256" w14:paraId="389B5328"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78A5167" w14:textId="77777777" w:rsidR="00833256" w:rsidRDefault="00833256" w:rsidP="000D227F">
            <w:pPr>
              <w:jc w:val="center"/>
              <w:rPr>
                <w:rFonts w:cs="Arial"/>
              </w:rPr>
            </w:pPr>
            <w:r>
              <w:rPr>
                <w:rFonts w:cs="Arial"/>
              </w:rPr>
              <w:t>1985</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061A9BF" w14:textId="77777777" w:rsidR="00833256" w:rsidRDefault="00833256" w:rsidP="000D227F">
            <w:pPr>
              <w:jc w:val="center"/>
              <w:rPr>
                <w:rFonts w:cs="Arial"/>
              </w:rPr>
            </w:pPr>
            <w:r>
              <w:rPr>
                <w:rFonts w:cs="Arial"/>
              </w:rPr>
              <w:t>117</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DB9C93F" w14:textId="77777777" w:rsidR="00833256" w:rsidRDefault="00833256" w:rsidP="000D227F">
            <w:pPr>
              <w:jc w:val="center"/>
              <w:rPr>
                <w:rFonts w:cs="Arial"/>
              </w:rPr>
            </w:pPr>
            <w:r>
              <w:rPr>
                <w:rFonts w:cs="Arial"/>
              </w:rPr>
              <w:t>15</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B6A4CF4" w14:textId="77777777" w:rsidR="00833256" w:rsidRDefault="00833256" w:rsidP="000D227F">
            <w:pPr>
              <w:jc w:val="center"/>
              <w:rPr>
                <w:rFonts w:cs="Arial"/>
              </w:rPr>
            </w:pPr>
            <w:r>
              <w:rPr>
                <w:rFonts w:cs="Arial"/>
              </w:rPr>
              <w:t>76</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78170906"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26C229F6"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1D082BC" w14:textId="77777777" w:rsidR="00833256" w:rsidRDefault="00833256" w:rsidP="000D227F">
            <w:pPr>
              <w:jc w:val="center"/>
              <w:rPr>
                <w:rFonts w:cs="Arial"/>
              </w:rPr>
            </w:pPr>
            <w:r>
              <w:rPr>
                <w:rFonts w:cs="Arial"/>
              </w:rPr>
              <w:t>1985</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7341AE6" w14:textId="77777777" w:rsidR="00833256" w:rsidRDefault="00833256" w:rsidP="000D227F">
            <w:pPr>
              <w:jc w:val="center"/>
              <w:rPr>
                <w:rFonts w:cs="Arial"/>
              </w:rPr>
            </w:pPr>
            <w:r>
              <w:rPr>
                <w:rFonts w:cs="Arial"/>
              </w:rPr>
              <w:t>38</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4F8B0A9" w14:textId="77777777" w:rsidR="00833256" w:rsidRDefault="00833256" w:rsidP="000D227F">
            <w:pPr>
              <w:jc w:val="center"/>
              <w:rPr>
                <w:rFonts w:cs="Arial"/>
              </w:rPr>
            </w:pPr>
            <w:r>
              <w:rPr>
                <w:rFonts w:cs="Arial"/>
              </w:rPr>
              <w:t>133</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39E42B3" w14:textId="77777777" w:rsidR="00833256" w:rsidRDefault="00833256" w:rsidP="000D227F">
            <w:pPr>
              <w:jc w:val="center"/>
              <w:rPr>
                <w:rFonts w:cs="Arial"/>
              </w:rPr>
            </w:pPr>
            <w:r>
              <w:rPr>
                <w:rFonts w:cs="Arial"/>
              </w:rPr>
              <w:t>68</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97197CE" w14:textId="77777777" w:rsidR="00833256" w:rsidRDefault="00833256" w:rsidP="000D227F">
            <w:pPr>
              <w:jc w:val="center"/>
              <w:rPr>
                <w:rFonts w:cs="Arial"/>
              </w:rPr>
            </w:pPr>
            <w:r>
              <w:rPr>
                <w:rFonts w:cs="Arial"/>
              </w:rPr>
              <w:t>N/A</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75D99E50" w14:textId="77777777" w:rsidR="00833256" w:rsidRDefault="00833256" w:rsidP="000D227F">
            <w:pPr>
              <w:jc w:val="center"/>
              <w:rPr>
                <w:rFonts w:cs="Arial"/>
              </w:rPr>
            </w:pPr>
          </w:p>
        </w:tc>
      </w:tr>
      <w:tr w:rsidR="00833256" w14:paraId="59D5E293"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9D1F52E" w14:textId="77777777" w:rsidR="00833256" w:rsidRDefault="00833256" w:rsidP="000D227F">
            <w:pPr>
              <w:jc w:val="center"/>
              <w:rPr>
                <w:rFonts w:cs="Arial"/>
              </w:rPr>
            </w:pPr>
            <w:r>
              <w:rPr>
                <w:rFonts w:cs="Arial"/>
              </w:rPr>
              <w:t>1986</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6B7C2C6" w14:textId="77777777" w:rsidR="00833256" w:rsidRDefault="00833256" w:rsidP="000D227F">
            <w:pPr>
              <w:jc w:val="center"/>
              <w:rPr>
                <w:rFonts w:cs="Arial"/>
              </w:rPr>
            </w:pPr>
            <w:r>
              <w:rPr>
                <w:rFonts w:cs="Arial"/>
              </w:rPr>
              <w:t>112</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2B7F056" w14:textId="77777777" w:rsidR="00833256" w:rsidRDefault="00833256" w:rsidP="000D227F">
            <w:pPr>
              <w:jc w:val="center"/>
              <w:rPr>
                <w:rFonts w:cs="Arial"/>
              </w:rPr>
            </w:pPr>
            <w:r>
              <w:rPr>
                <w:rFonts w:cs="Arial"/>
              </w:rPr>
              <w:t>17</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58BD4E1" w14:textId="77777777" w:rsidR="00833256" w:rsidRDefault="00833256" w:rsidP="000D227F">
            <w:pPr>
              <w:jc w:val="center"/>
              <w:rPr>
                <w:rFonts w:cs="Arial"/>
              </w:rPr>
            </w:pPr>
            <w:r>
              <w:rPr>
                <w:rFonts w:cs="Arial"/>
              </w:rPr>
              <w:t>87</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50729A13"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578D98AD"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E271384" w14:textId="77777777" w:rsidR="00833256" w:rsidRDefault="00833256" w:rsidP="000D227F">
            <w:pPr>
              <w:jc w:val="center"/>
              <w:rPr>
                <w:rFonts w:cs="Arial"/>
              </w:rPr>
            </w:pPr>
            <w:r>
              <w:rPr>
                <w:rFonts w:cs="Arial"/>
              </w:rPr>
              <w:t>1986</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C2493A8" w14:textId="77777777" w:rsidR="00833256" w:rsidRDefault="00833256" w:rsidP="000D227F">
            <w:pPr>
              <w:jc w:val="center"/>
              <w:rPr>
                <w:rFonts w:cs="Arial"/>
              </w:rPr>
            </w:pPr>
            <w:r>
              <w:rPr>
                <w:rFonts w:cs="Arial"/>
              </w:rPr>
              <w:t>33</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24172AA" w14:textId="77777777" w:rsidR="00833256" w:rsidRDefault="00833256" w:rsidP="000D227F">
            <w:pPr>
              <w:jc w:val="center"/>
              <w:rPr>
                <w:rFonts w:cs="Arial"/>
              </w:rPr>
            </w:pPr>
            <w:r>
              <w:rPr>
                <w:rFonts w:cs="Arial"/>
              </w:rPr>
              <w:t>137</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3D8CD7C" w14:textId="77777777" w:rsidR="00833256" w:rsidRDefault="00833256" w:rsidP="000D227F">
            <w:pPr>
              <w:jc w:val="center"/>
              <w:rPr>
                <w:rFonts w:cs="Arial"/>
              </w:rPr>
            </w:pPr>
            <w:r>
              <w:rPr>
                <w:rFonts w:cs="Arial"/>
              </w:rPr>
              <w:t>83</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F4FCCD7" w14:textId="77777777" w:rsidR="00833256" w:rsidRDefault="00833256" w:rsidP="000D227F">
            <w:pPr>
              <w:jc w:val="center"/>
              <w:rPr>
                <w:rFonts w:cs="Arial"/>
              </w:rPr>
            </w:pPr>
            <w:r>
              <w:rPr>
                <w:rFonts w:cs="Arial"/>
              </w:rPr>
              <w:t>N/A</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53720FD3" w14:textId="77777777" w:rsidR="00833256" w:rsidRDefault="00833256" w:rsidP="000D227F">
            <w:pPr>
              <w:jc w:val="center"/>
              <w:rPr>
                <w:rFonts w:cs="Arial"/>
              </w:rPr>
            </w:pPr>
          </w:p>
        </w:tc>
      </w:tr>
      <w:tr w:rsidR="00833256" w14:paraId="466D04B3"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D6201D5" w14:textId="77777777" w:rsidR="00833256" w:rsidRDefault="00833256" w:rsidP="000D227F">
            <w:pPr>
              <w:jc w:val="center"/>
              <w:rPr>
                <w:rFonts w:cs="Arial"/>
              </w:rPr>
            </w:pPr>
            <w:r>
              <w:rPr>
                <w:rFonts w:cs="Arial"/>
              </w:rPr>
              <w:t>1987</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3ED3FD1" w14:textId="77777777" w:rsidR="00833256" w:rsidRDefault="00833256" w:rsidP="000D227F">
            <w:pPr>
              <w:jc w:val="center"/>
              <w:rPr>
                <w:rFonts w:cs="Arial"/>
              </w:rPr>
            </w:pPr>
            <w:r>
              <w:rPr>
                <w:rFonts w:cs="Arial"/>
              </w:rPr>
              <w:t>91</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FB5FD15" w14:textId="77777777" w:rsidR="00833256" w:rsidRDefault="00833256" w:rsidP="000D227F">
            <w:pPr>
              <w:jc w:val="center"/>
              <w:rPr>
                <w:rFonts w:cs="Arial"/>
              </w:rPr>
            </w:pPr>
            <w:r>
              <w:rPr>
                <w:rFonts w:cs="Arial"/>
              </w:rPr>
              <w:t>13</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3BAE565" w14:textId="77777777" w:rsidR="00833256" w:rsidRDefault="00833256" w:rsidP="000D227F">
            <w:pPr>
              <w:jc w:val="center"/>
              <w:rPr>
                <w:rFonts w:cs="Arial"/>
              </w:rPr>
            </w:pPr>
            <w:r>
              <w:rPr>
                <w:rFonts w:cs="Arial"/>
              </w:rPr>
              <w:t>87</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63FF3A91"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5176B5A6"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2238D80" w14:textId="77777777" w:rsidR="00833256" w:rsidRDefault="00833256" w:rsidP="000D227F">
            <w:pPr>
              <w:jc w:val="center"/>
              <w:rPr>
                <w:rFonts w:cs="Arial"/>
              </w:rPr>
            </w:pPr>
            <w:r>
              <w:rPr>
                <w:rFonts w:cs="Arial"/>
              </w:rPr>
              <w:t>1987</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8F84C6E" w14:textId="77777777" w:rsidR="00833256" w:rsidRDefault="00833256" w:rsidP="000D227F">
            <w:pPr>
              <w:jc w:val="center"/>
              <w:rPr>
                <w:rFonts w:cs="Arial"/>
              </w:rPr>
            </w:pPr>
            <w:r>
              <w:rPr>
                <w:rFonts w:cs="Arial"/>
              </w:rPr>
              <w:t>29</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898E524" w14:textId="77777777" w:rsidR="00833256" w:rsidRDefault="00833256" w:rsidP="000D227F">
            <w:pPr>
              <w:jc w:val="center"/>
              <w:rPr>
                <w:rFonts w:cs="Arial"/>
              </w:rPr>
            </w:pPr>
            <w:r>
              <w:rPr>
                <w:rFonts w:cs="Arial"/>
              </w:rPr>
              <w:t>134</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C9B4D01" w14:textId="77777777" w:rsidR="00833256" w:rsidRDefault="00833256" w:rsidP="000D227F">
            <w:pPr>
              <w:jc w:val="center"/>
              <w:rPr>
                <w:rFonts w:cs="Arial"/>
              </w:rPr>
            </w:pPr>
            <w:r>
              <w:rPr>
                <w:rFonts w:cs="Arial"/>
              </w:rPr>
              <w:t>51</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CE5D84F" w14:textId="77777777" w:rsidR="00833256" w:rsidRDefault="00833256" w:rsidP="000D227F">
            <w:pPr>
              <w:jc w:val="center"/>
              <w:rPr>
                <w:rFonts w:cs="Arial"/>
              </w:rPr>
            </w:pPr>
            <w:r>
              <w:rPr>
                <w:rFonts w:cs="Arial"/>
              </w:rPr>
              <w:t>45</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58A82A56" w14:textId="77777777" w:rsidR="00833256" w:rsidRDefault="00833256" w:rsidP="000D227F">
            <w:pPr>
              <w:jc w:val="center"/>
              <w:rPr>
                <w:rFonts w:cs="Arial"/>
              </w:rPr>
            </w:pPr>
          </w:p>
        </w:tc>
      </w:tr>
      <w:tr w:rsidR="00833256" w14:paraId="62822134"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F5A309A" w14:textId="77777777" w:rsidR="00833256" w:rsidRDefault="00833256" w:rsidP="000D227F">
            <w:pPr>
              <w:jc w:val="center"/>
              <w:rPr>
                <w:rFonts w:cs="Arial"/>
              </w:rPr>
            </w:pPr>
            <w:r>
              <w:rPr>
                <w:rFonts w:cs="Arial"/>
              </w:rPr>
              <w:t>1988</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2075B2A" w14:textId="77777777" w:rsidR="00833256" w:rsidRDefault="00833256" w:rsidP="000D227F">
            <w:pPr>
              <w:jc w:val="center"/>
              <w:rPr>
                <w:rFonts w:cs="Arial"/>
              </w:rPr>
            </w:pPr>
            <w:r>
              <w:rPr>
                <w:rFonts w:cs="Arial"/>
              </w:rPr>
              <w:t>71</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F411E39" w14:textId="77777777" w:rsidR="00833256" w:rsidRDefault="00833256" w:rsidP="000D227F">
            <w:pPr>
              <w:jc w:val="center"/>
              <w:rPr>
                <w:rFonts w:cs="Arial"/>
              </w:rPr>
            </w:pPr>
            <w:r>
              <w:rPr>
                <w:rFonts w:cs="Arial"/>
              </w:rPr>
              <w:t>10</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0311A84" w14:textId="77777777" w:rsidR="00833256" w:rsidRDefault="00833256" w:rsidP="000D227F">
            <w:pPr>
              <w:jc w:val="center"/>
              <w:rPr>
                <w:rFonts w:cs="Arial"/>
              </w:rPr>
            </w:pPr>
            <w:r>
              <w:rPr>
                <w:rFonts w:cs="Arial"/>
              </w:rPr>
              <w:t>74</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06D3216F"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6CB64CE1"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8B03E5D" w14:textId="77777777" w:rsidR="00833256" w:rsidRDefault="00833256" w:rsidP="000D227F">
            <w:pPr>
              <w:jc w:val="center"/>
              <w:rPr>
                <w:rFonts w:cs="Arial"/>
              </w:rPr>
            </w:pPr>
            <w:r>
              <w:rPr>
                <w:rFonts w:cs="Arial"/>
              </w:rPr>
              <w:t>1988</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C553B8C" w14:textId="77777777" w:rsidR="00833256" w:rsidRDefault="00833256" w:rsidP="000D227F">
            <w:pPr>
              <w:jc w:val="center"/>
              <w:rPr>
                <w:rFonts w:cs="Arial"/>
              </w:rPr>
            </w:pPr>
            <w:r>
              <w:rPr>
                <w:rFonts w:cs="Arial"/>
              </w:rPr>
              <w:t>21</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CDA2175" w14:textId="77777777" w:rsidR="00833256" w:rsidRDefault="00833256" w:rsidP="000D227F">
            <w:pPr>
              <w:jc w:val="center"/>
              <w:rPr>
                <w:rFonts w:cs="Arial"/>
              </w:rPr>
            </w:pPr>
            <w:r>
              <w:rPr>
                <w:rFonts w:cs="Arial"/>
              </w:rPr>
              <w:t>117</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74256CE" w14:textId="77777777" w:rsidR="00833256" w:rsidRDefault="00833256" w:rsidP="000D227F">
            <w:pPr>
              <w:jc w:val="center"/>
              <w:rPr>
                <w:rFonts w:cs="Arial"/>
              </w:rPr>
            </w:pPr>
            <w:r>
              <w:rPr>
                <w:rFonts w:cs="Arial"/>
              </w:rPr>
              <w:t>61</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708D362" w14:textId="77777777" w:rsidR="00833256" w:rsidRDefault="00833256" w:rsidP="000D227F">
            <w:pPr>
              <w:jc w:val="center"/>
              <w:rPr>
                <w:rFonts w:cs="Arial"/>
              </w:rPr>
            </w:pPr>
            <w:r>
              <w:rPr>
                <w:rFonts w:cs="Arial"/>
              </w:rPr>
              <w:t>50</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58A2396E" w14:textId="77777777" w:rsidR="00833256" w:rsidRDefault="00833256" w:rsidP="000D227F">
            <w:pPr>
              <w:jc w:val="center"/>
              <w:rPr>
                <w:rFonts w:cs="Arial"/>
              </w:rPr>
            </w:pPr>
          </w:p>
        </w:tc>
      </w:tr>
      <w:tr w:rsidR="00833256" w14:paraId="721D99A0"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540A57A" w14:textId="77777777" w:rsidR="00833256" w:rsidRDefault="00833256" w:rsidP="000D227F">
            <w:pPr>
              <w:jc w:val="center"/>
              <w:rPr>
                <w:rFonts w:cs="Arial"/>
              </w:rPr>
            </w:pPr>
            <w:r>
              <w:rPr>
                <w:rFonts w:cs="Arial"/>
              </w:rPr>
              <w:t>1989</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C190E25" w14:textId="77777777" w:rsidR="00833256" w:rsidRDefault="00833256" w:rsidP="000D227F">
            <w:pPr>
              <w:jc w:val="center"/>
              <w:rPr>
                <w:rFonts w:cs="Arial"/>
              </w:rPr>
            </w:pPr>
            <w:r>
              <w:rPr>
                <w:rFonts w:cs="Arial"/>
              </w:rPr>
              <w:t>56</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840463B" w14:textId="77777777" w:rsidR="00833256" w:rsidRDefault="00833256" w:rsidP="000D227F">
            <w:pPr>
              <w:jc w:val="center"/>
              <w:rPr>
                <w:rFonts w:cs="Arial"/>
              </w:rPr>
            </w:pPr>
            <w:r>
              <w:rPr>
                <w:rFonts w:cs="Arial"/>
              </w:rPr>
              <w:t>8</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4D32665" w14:textId="77777777" w:rsidR="00833256" w:rsidRDefault="00833256" w:rsidP="000D227F">
            <w:pPr>
              <w:jc w:val="center"/>
              <w:rPr>
                <w:rFonts w:cs="Arial"/>
              </w:rPr>
            </w:pPr>
            <w:r>
              <w:rPr>
                <w:rFonts w:cs="Arial"/>
              </w:rPr>
              <w:t>67</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0374A5D2"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2D0A1473"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6BF4B3A" w14:textId="77777777" w:rsidR="00833256" w:rsidRDefault="00833256" w:rsidP="000D227F">
            <w:pPr>
              <w:jc w:val="center"/>
              <w:rPr>
                <w:rFonts w:cs="Arial"/>
              </w:rPr>
            </w:pPr>
            <w:r>
              <w:rPr>
                <w:rFonts w:cs="Arial"/>
              </w:rPr>
              <w:t>1989</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3B5ECE7" w14:textId="77777777" w:rsidR="00833256" w:rsidRDefault="00833256" w:rsidP="000D227F">
            <w:pPr>
              <w:jc w:val="center"/>
              <w:rPr>
                <w:rFonts w:cs="Arial"/>
              </w:rPr>
            </w:pPr>
            <w:r>
              <w:rPr>
                <w:rFonts w:cs="Arial"/>
              </w:rPr>
              <w:t>14</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54E2513" w14:textId="77777777" w:rsidR="00833256" w:rsidRDefault="00833256" w:rsidP="000D227F">
            <w:pPr>
              <w:jc w:val="center"/>
              <w:rPr>
                <w:rFonts w:cs="Arial"/>
              </w:rPr>
            </w:pPr>
            <w:r>
              <w:rPr>
                <w:rFonts w:cs="Arial"/>
              </w:rPr>
              <w:t>118</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1F1047E" w14:textId="77777777" w:rsidR="00833256" w:rsidRDefault="00833256" w:rsidP="000D227F">
            <w:pPr>
              <w:jc w:val="center"/>
              <w:rPr>
                <w:rFonts w:cs="Arial"/>
              </w:rPr>
            </w:pPr>
            <w:r>
              <w:rPr>
                <w:rFonts w:cs="Arial"/>
              </w:rPr>
              <w:t>63</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64657A0" w14:textId="77777777" w:rsidR="00833256" w:rsidRDefault="00833256" w:rsidP="000D227F">
            <w:pPr>
              <w:jc w:val="center"/>
              <w:rPr>
                <w:rFonts w:cs="Arial"/>
              </w:rPr>
            </w:pPr>
            <w:r>
              <w:rPr>
                <w:rFonts w:cs="Arial"/>
              </w:rPr>
              <w:t>61</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139C66BA" w14:textId="77777777" w:rsidR="00833256" w:rsidRDefault="00833256" w:rsidP="000D227F">
            <w:pPr>
              <w:jc w:val="center"/>
              <w:rPr>
                <w:rFonts w:cs="Arial"/>
              </w:rPr>
            </w:pPr>
          </w:p>
        </w:tc>
      </w:tr>
      <w:tr w:rsidR="00833256" w14:paraId="75BCE240"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49B87D5" w14:textId="77777777" w:rsidR="00833256" w:rsidRDefault="00833256" w:rsidP="000D227F">
            <w:pPr>
              <w:jc w:val="center"/>
              <w:rPr>
                <w:rFonts w:cs="Arial"/>
              </w:rPr>
            </w:pPr>
            <w:r>
              <w:rPr>
                <w:rFonts w:cs="Arial"/>
              </w:rPr>
              <w:t>1990</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DB6E833" w14:textId="77777777" w:rsidR="00833256" w:rsidRDefault="00833256" w:rsidP="000D227F">
            <w:pPr>
              <w:jc w:val="center"/>
              <w:rPr>
                <w:rFonts w:cs="Arial"/>
              </w:rPr>
            </w:pPr>
            <w:r>
              <w:rPr>
                <w:rFonts w:cs="Arial"/>
              </w:rPr>
              <w:t>53</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CF69CB5" w14:textId="77777777" w:rsidR="00833256" w:rsidRDefault="00833256" w:rsidP="000D227F">
            <w:pPr>
              <w:jc w:val="center"/>
              <w:rPr>
                <w:rFonts w:cs="Arial"/>
              </w:rPr>
            </w:pPr>
            <w:r>
              <w:rPr>
                <w:rFonts w:cs="Arial"/>
              </w:rPr>
              <w:t>7</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BE69DB9" w14:textId="77777777" w:rsidR="00833256" w:rsidRDefault="00833256" w:rsidP="000D227F">
            <w:pPr>
              <w:jc w:val="center"/>
              <w:rPr>
                <w:rFonts w:cs="Arial"/>
              </w:rPr>
            </w:pPr>
            <w:r>
              <w:rPr>
                <w:rFonts w:cs="Arial"/>
              </w:rPr>
              <w:t>62</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393DB778"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0FB45AB4"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5085248" w14:textId="77777777" w:rsidR="00833256" w:rsidRDefault="00833256" w:rsidP="000D227F">
            <w:pPr>
              <w:jc w:val="center"/>
              <w:rPr>
                <w:rFonts w:cs="Arial"/>
              </w:rPr>
            </w:pPr>
            <w:r>
              <w:rPr>
                <w:rFonts w:cs="Arial"/>
              </w:rPr>
              <w:t>1990</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B49520B" w14:textId="77777777" w:rsidR="00833256" w:rsidRDefault="00833256" w:rsidP="000D227F">
            <w:pPr>
              <w:jc w:val="center"/>
              <w:rPr>
                <w:rFonts w:cs="Arial"/>
              </w:rPr>
            </w:pPr>
            <w:r>
              <w:rPr>
                <w:rFonts w:cs="Arial"/>
              </w:rPr>
              <w:t>14</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6DD718C" w14:textId="77777777" w:rsidR="00833256" w:rsidRDefault="00833256" w:rsidP="000D227F">
            <w:pPr>
              <w:jc w:val="center"/>
              <w:rPr>
                <w:rFonts w:cs="Arial"/>
              </w:rPr>
            </w:pPr>
            <w:r>
              <w:rPr>
                <w:rFonts w:cs="Arial"/>
              </w:rPr>
              <w:t>112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859E3F2" w14:textId="77777777" w:rsidR="00833256" w:rsidRDefault="00833256" w:rsidP="000D227F">
            <w:pPr>
              <w:jc w:val="center"/>
              <w:rPr>
                <w:rFonts w:cs="Arial"/>
              </w:rPr>
            </w:pPr>
            <w:r>
              <w:rPr>
                <w:rFonts w:cs="Arial"/>
              </w:rPr>
              <w:t>61</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B8A9DD1" w14:textId="77777777" w:rsidR="00833256" w:rsidRDefault="00833256" w:rsidP="000D227F">
            <w:pPr>
              <w:jc w:val="center"/>
              <w:rPr>
                <w:rFonts w:cs="Arial"/>
              </w:rPr>
            </w:pPr>
            <w:r>
              <w:rPr>
                <w:rFonts w:cs="Arial"/>
              </w:rPr>
              <w:t>68</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3FD55223" w14:textId="77777777" w:rsidR="00833256" w:rsidRDefault="00833256" w:rsidP="000D227F">
            <w:pPr>
              <w:jc w:val="center"/>
              <w:rPr>
                <w:rFonts w:cs="Arial"/>
              </w:rPr>
            </w:pPr>
          </w:p>
        </w:tc>
      </w:tr>
      <w:tr w:rsidR="00833256" w14:paraId="389553A2"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A40B3C6" w14:textId="77777777" w:rsidR="00833256" w:rsidRDefault="00833256" w:rsidP="000D227F">
            <w:pPr>
              <w:jc w:val="center"/>
              <w:rPr>
                <w:rFonts w:cs="Arial"/>
              </w:rPr>
            </w:pPr>
            <w:r>
              <w:rPr>
                <w:rFonts w:cs="Arial"/>
              </w:rPr>
              <w:t>1991</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F3D9CF4" w14:textId="77777777" w:rsidR="00833256" w:rsidRDefault="00833256" w:rsidP="000D227F">
            <w:pPr>
              <w:jc w:val="center"/>
              <w:rPr>
                <w:rFonts w:cs="Arial"/>
              </w:rPr>
            </w:pPr>
            <w:r>
              <w:rPr>
                <w:rFonts w:cs="Arial"/>
              </w:rPr>
              <w:t>32</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9BB174F" w14:textId="77777777" w:rsidR="00833256" w:rsidRDefault="00833256" w:rsidP="000D227F">
            <w:pPr>
              <w:jc w:val="center"/>
              <w:rPr>
                <w:rFonts w:cs="Arial"/>
              </w:rPr>
            </w:pPr>
            <w:r>
              <w:rPr>
                <w:rFonts w:cs="Arial"/>
              </w:rPr>
              <w:t>7</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979DCEE" w14:textId="77777777" w:rsidR="00833256" w:rsidRDefault="00833256" w:rsidP="000D227F">
            <w:pPr>
              <w:jc w:val="center"/>
              <w:rPr>
                <w:rFonts w:cs="Arial"/>
              </w:rPr>
            </w:pPr>
            <w:r>
              <w:rPr>
                <w:rFonts w:cs="Arial"/>
              </w:rPr>
              <w:t>48</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031D8F40"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200D363C"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5E6672E" w14:textId="77777777" w:rsidR="00833256" w:rsidRDefault="00833256" w:rsidP="000D227F">
            <w:pPr>
              <w:jc w:val="center"/>
              <w:rPr>
                <w:rFonts w:cs="Arial"/>
              </w:rPr>
            </w:pPr>
            <w:r>
              <w:rPr>
                <w:rFonts w:cs="Arial"/>
              </w:rPr>
              <w:t>1991</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3110FD9" w14:textId="77777777" w:rsidR="00833256" w:rsidRDefault="00833256" w:rsidP="000D227F">
            <w:pPr>
              <w:jc w:val="center"/>
              <w:rPr>
                <w:rFonts w:cs="Arial"/>
              </w:rPr>
            </w:pPr>
            <w:r>
              <w:rPr>
                <w:rFonts w:cs="Arial"/>
              </w:rPr>
              <w:t>14</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099E441" w14:textId="77777777" w:rsidR="00833256" w:rsidRDefault="00833256" w:rsidP="000D227F">
            <w:pPr>
              <w:jc w:val="center"/>
              <w:rPr>
                <w:rFonts w:cs="Arial"/>
              </w:rPr>
            </w:pPr>
            <w:r>
              <w:rPr>
                <w:rFonts w:cs="Arial"/>
              </w:rPr>
              <w:t>93</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AD66515" w14:textId="77777777" w:rsidR="00833256" w:rsidRDefault="00833256" w:rsidP="000D227F">
            <w:pPr>
              <w:jc w:val="center"/>
              <w:rPr>
                <w:rFonts w:cs="Arial"/>
              </w:rPr>
            </w:pPr>
            <w:r>
              <w:rPr>
                <w:rFonts w:cs="Arial"/>
              </w:rPr>
              <w:t>47</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DF0BDCF" w14:textId="77777777" w:rsidR="00833256" w:rsidRDefault="00833256" w:rsidP="000D227F">
            <w:pPr>
              <w:jc w:val="center"/>
              <w:rPr>
                <w:rFonts w:cs="Arial"/>
              </w:rPr>
            </w:pPr>
            <w:r>
              <w:rPr>
                <w:rFonts w:cs="Arial"/>
              </w:rPr>
              <w:t>51</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37AE663F" w14:textId="77777777" w:rsidR="00833256" w:rsidRDefault="00833256" w:rsidP="000D227F">
            <w:pPr>
              <w:jc w:val="center"/>
              <w:rPr>
                <w:rFonts w:cs="Arial"/>
              </w:rPr>
            </w:pPr>
          </w:p>
        </w:tc>
      </w:tr>
      <w:tr w:rsidR="00833256" w14:paraId="18156265"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3B63209" w14:textId="77777777" w:rsidR="00833256" w:rsidRDefault="00833256" w:rsidP="000D227F">
            <w:pPr>
              <w:jc w:val="center"/>
              <w:rPr>
                <w:rFonts w:cs="Arial"/>
              </w:rPr>
            </w:pPr>
            <w:r>
              <w:rPr>
                <w:rFonts w:cs="Arial"/>
              </w:rPr>
              <w:t>1992</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FAA685A" w14:textId="77777777" w:rsidR="00833256" w:rsidRDefault="00833256" w:rsidP="000D227F">
            <w:pPr>
              <w:jc w:val="center"/>
              <w:rPr>
                <w:rFonts w:cs="Arial"/>
              </w:rPr>
            </w:pPr>
            <w:r>
              <w:rPr>
                <w:rFonts w:cs="Arial"/>
              </w:rPr>
              <w:t>22</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771F973" w14:textId="77777777" w:rsidR="00833256" w:rsidRDefault="00833256" w:rsidP="000D227F">
            <w:pPr>
              <w:jc w:val="center"/>
              <w:rPr>
                <w:rFonts w:cs="Arial"/>
              </w:rPr>
            </w:pPr>
            <w:r>
              <w:rPr>
                <w:rFonts w:cs="Arial"/>
              </w:rPr>
              <w:t>5</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A7B5F76" w14:textId="77777777" w:rsidR="00833256" w:rsidRDefault="00833256" w:rsidP="000D227F">
            <w:pPr>
              <w:jc w:val="center"/>
              <w:rPr>
                <w:rFonts w:cs="Arial"/>
              </w:rPr>
            </w:pPr>
            <w:r>
              <w:rPr>
                <w:rFonts w:cs="Arial"/>
              </w:rPr>
              <w:t>31</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3A09EB90"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299EC7E9"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B67EBE4" w14:textId="77777777" w:rsidR="00833256" w:rsidRDefault="00833256" w:rsidP="000D227F">
            <w:pPr>
              <w:jc w:val="center"/>
              <w:rPr>
                <w:rFonts w:cs="Arial"/>
              </w:rPr>
            </w:pPr>
            <w:r>
              <w:rPr>
                <w:rFonts w:cs="Arial"/>
              </w:rPr>
              <w:t>1992</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CD17725" w14:textId="77777777" w:rsidR="00833256" w:rsidRDefault="00833256" w:rsidP="000D227F">
            <w:pPr>
              <w:jc w:val="center"/>
              <w:rPr>
                <w:rFonts w:cs="Arial"/>
              </w:rPr>
            </w:pPr>
            <w:r>
              <w:rPr>
                <w:rFonts w:cs="Arial"/>
              </w:rPr>
              <w:t>15</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AD4C72B" w14:textId="77777777" w:rsidR="00833256" w:rsidRDefault="00833256" w:rsidP="000D227F">
            <w:pPr>
              <w:jc w:val="center"/>
              <w:rPr>
                <w:rFonts w:cs="Arial"/>
              </w:rPr>
            </w:pPr>
            <w:r>
              <w:rPr>
                <w:rFonts w:cs="Arial"/>
              </w:rPr>
              <w:t>102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FE998DC" w14:textId="77777777" w:rsidR="00833256" w:rsidRDefault="00833256" w:rsidP="000D227F">
            <w:pPr>
              <w:jc w:val="center"/>
              <w:rPr>
                <w:rFonts w:cs="Arial"/>
              </w:rPr>
            </w:pPr>
            <w:r>
              <w:rPr>
                <w:rFonts w:cs="Arial"/>
              </w:rPr>
              <w:t>69</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F99FA67" w14:textId="77777777" w:rsidR="00833256" w:rsidRDefault="00833256" w:rsidP="000D227F">
            <w:pPr>
              <w:jc w:val="center"/>
              <w:rPr>
                <w:rFonts w:cs="Arial"/>
              </w:rPr>
            </w:pPr>
            <w:r>
              <w:rPr>
                <w:rFonts w:cs="Arial"/>
              </w:rPr>
              <w:t>46</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21280A07" w14:textId="77777777" w:rsidR="00833256" w:rsidRDefault="00833256" w:rsidP="000D227F">
            <w:pPr>
              <w:jc w:val="center"/>
              <w:rPr>
                <w:rFonts w:cs="Arial"/>
              </w:rPr>
            </w:pPr>
          </w:p>
        </w:tc>
      </w:tr>
      <w:tr w:rsidR="00833256" w14:paraId="70A34B9D"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76C8AD8" w14:textId="77777777" w:rsidR="00833256" w:rsidRDefault="00833256" w:rsidP="000D227F">
            <w:pPr>
              <w:jc w:val="center"/>
              <w:rPr>
                <w:rFonts w:cs="Arial"/>
              </w:rPr>
            </w:pPr>
            <w:r>
              <w:rPr>
                <w:rFonts w:cs="Arial"/>
              </w:rPr>
              <w:t>1993</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A174540" w14:textId="77777777" w:rsidR="00833256" w:rsidRDefault="00833256" w:rsidP="000D227F">
            <w:pPr>
              <w:jc w:val="center"/>
              <w:rPr>
                <w:rFonts w:cs="Arial"/>
              </w:rPr>
            </w:pPr>
            <w:r>
              <w:rPr>
                <w:rFonts w:cs="Arial"/>
              </w:rPr>
              <w:t>19</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9C89EB7" w14:textId="77777777" w:rsidR="00833256" w:rsidRDefault="00833256" w:rsidP="000D227F">
            <w:pPr>
              <w:jc w:val="center"/>
              <w:rPr>
                <w:rFonts w:cs="Arial"/>
              </w:rPr>
            </w:pPr>
            <w:r>
              <w:rPr>
                <w:rFonts w:cs="Arial"/>
              </w:rPr>
              <w:t>2</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07D8CA0" w14:textId="77777777" w:rsidR="00833256" w:rsidRDefault="00833256" w:rsidP="000D227F">
            <w:pPr>
              <w:jc w:val="center"/>
              <w:rPr>
                <w:rFonts w:cs="Arial"/>
              </w:rPr>
            </w:pPr>
            <w:r>
              <w:rPr>
                <w:rFonts w:cs="Arial"/>
              </w:rPr>
              <w:t>23</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2B88AE2B"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358E6B82"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3BF236F" w14:textId="77777777" w:rsidR="00833256" w:rsidRDefault="00833256" w:rsidP="000D227F">
            <w:pPr>
              <w:jc w:val="center"/>
              <w:rPr>
                <w:rFonts w:cs="Arial"/>
              </w:rPr>
            </w:pPr>
            <w:r>
              <w:rPr>
                <w:rFonts w:cs="Arial"/>
              </w:rPr>
              <w:t>1993</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6BF1E8F" w14:textId="77777777" w:rsidR="00833256" w:rsidRDefault="00833256" w:rsidP="000D227F">
            <w:pPr>
              <w:jc w:val="center"/>
              <w:rPr>
                <w:rFonts w:cs="Arial"/>
              </w:rPr>
            </w:pPr>
            <w:r>
              <w:rPr>
                <w:rFonts w:cs="Arial"/>
              </w:rPr>
              <w:t>17</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D04277F" w14:textId="77777777" w:rsidR="00833256" w:rsidRDefault="00833256" w:rsidP="000D227F">
            <w:pPr>
              <w:jc w:val="center"/>
              <w:rPr>
                <w:rFonts w:cs="Arial"/>
              </w:rPr>
            </w:pPr>
            <w:r>
              <w:rPr>
                <w:rFonts w:cs="Arial"/>
              </w:rPr>
              <w:t>113</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36BFAEC" w14:textId="77777777" w:rsidR="00833256" w:rsidRDefault="00833256" w:rsidP="000D227F">
            <w:pPr>
              <w:jc w:val="center"/>
              <w:rPr>
                <w:rFonts w:cs="Arial"/>
              </w:rPr>
            </w:pPr>
            <w:r>
              <w:rPr>
                <w:rFonts w:cs="Arial"/>
              </w:rPr>
              <w:t>74</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085E3A9" w14:textId="77777777" w:rsidR="00833256" w:rsidRDefault="00833256" w:rsidP="000D227F">
            <w:pPr>
              <w:jc w:val="center"/>
              <w:rPr>
                <w:rFonts w:cs="Arial"/>
              </w:rPr>
            </w:pPr>
            <w:r>
              <w:rPr>
                <w:rFonts w:cs="Arial"/>
              </w:rPr>
              <w:t>43</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1B7B9F84" w14:textId="77777777" w:rsidR="00833256" w:rsidRDefault="00833256" w:rsidP="000D227F">
            <w:pPr>
              <w:jc w:val="center"/>
              <w:rPr>
                <w:rFonts w:cs="Arial"/>
              </w:rPr>
            </w:pPr>
          </w:p>
        </w:tc>
      </w:tr>
      <w:tr w:rsidR="00833256" w14:paraId="3762309E"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398BCDF" w14:textId="77777777" w:rsidR="00833256" w:rsidRDefault="00833256" w:rsidP="000D227F">
            <w:pPr>
              <w:jc w:val="center"/>
              <w:rPr>
                <w:rFonts w:cs="Arial"/>
              </w:rPr>
            </w:pPr>
            <w:r>
              <w:rPr>
                <w:rFonts w:cs="Arial"/>
              </w:rPr>
              <w:t>1994</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5929426" w14:textId="77777777" w:rsidR="00833256" w:rsidRDefault="00833256" w:rsidP="000D227F">
            <w:pPr>
              <w:jc w:val="center"/>
              <w:rPr>
                <w:rFonts w:cs="Arial"/>
              </w:rPr>
            </w:pPr>
            <w:r>
              <w:rPr>
                <w:rFonts w:cs="Arial"/>
              </w:rPr>
              <w:t>20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34A472D" w14:textId="77777777" w:rsidR="00833256" w:rsidRDefault="00833256" w:rsidP="000D227F">
            <w:pPr>
              <w:jc w:val="center"/>
              <w:rPr>
                <w:rFonts w:cs="Arial"/>
              </w:rPr>
            </w:pPr>
            <w:r>
              <w:rPr>
                <w:rFonts w:cs="Arial"/>
              </w:rPr>
              <w:t>3</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3996D3B" w14:textId="77777777" w:rsidR="00833256" w:rsidRDefault="00833256" w:rsidP="000D227F">
            <w:pPr>
              <w:jc w:val="center"/>
              <w:rPr>
                <w:rFonts w:cs="Arial"/>
              </w:rPr>
            </w:pPr>
            <w:r>
              <w:rPr>
                <w:rFonts w:cs="Arial"/>
              </w:rPr>
              <w:t>28</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300028DB"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112C2AC9"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6721099" w14:textId="77777777" w:rsidR="00833256" w:rsidRDefault="00833256" w:rsidP="000D227F">
            <w:pPr>
              <w:jc w:val="center"/>
              <w:rPr>
                <w:rFonts w:cs="Arial"/>
              </w:rPr>
            </w:pPr>
            <w:r>
              <w:rPr>
                <w:rFonts w:cs="Arial"/>
              </w:rPr>
              <w:t>1994</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0F3A489" w14:textId="77777777" w:rsidR="00833256" w:rsidRDefault="00833256" w:rsidP="000D227F">
            <w:pPr>
              <w:jc w:val="center"/>
              <w:rPr>
                <w:rFonts w:cs="Arial"/>
              </w:rPr>
            </w:pPr>
            <w:r>
              <w:rPr>
                <w:rFonts w:cs="Arial"/>
              </w:rPr>
              <w:t>20</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DFBE546" w14:textId="77777777" w:rsidR="00833256" w:rsidRDefault="00833256" w:rsidP="000D227F">
            <w:pPr>
              <w:jc w:val="center"/>
              <w:rPr>
                <w:rFonts w:cs="Arial"/>
              </w:rPr>
            </w:pPr>
            <w:r>
              <w:rPr>
                <w:rFonts w:cs="Arial"/>
              </w:rPr>
              <w:t>129</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3978F8A" w14:textId="77777777" w:rsidR="00833256" w:rsidRDefault="00833256" w:rsidP="000D227F">
            <w:pPr>
              <w:jc w:val="center"/>
              <w:rPr>
                <w:rFonts w:cs="Arial"/>
              </w:rPr>
            </w:pPr>
            <w:r>
              <w:rPr>
                <w:rFonts w:cs="Arial"/>
              </w:rPr>
              <w:t>84</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86A6433" w14:textId="77777777" w:rsidR="00833256" w:rsidRDefault="00833256" w:rsidP="000D227F">
            <w:pPr>
              <w:jc w:val="center"/>
              <w:rPr>
                <w:rFonts w:cs="Arial"/>
              </w:rPr>
            </w:pPr>
            <w:r>
              <w:rPr>
                <w:rFonts w:cs="Arial"/>
              </w:rPr>
              <w:t>52</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74929B71" w14:textId="77777777" w:rsidR="00833256" w:rsidRDefault="00833256" w:rsidP="000D227F">
            <w:pPr>
              <w:jc w:val="center"/>
              <w:rPr>
                <w:rFonts w:cs="Arial"/>
              </w:rPr>
            </w:pPr>
          </w:p>
        </w:tc>
      </w:tr>
      <w:tr w:rsidR="00833256" w14:paraId="12FAC5BB"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CEFECE6" w14:textId="77777777" w:rsidR="00833256" w:rsidRDefault="00833256" w:rsidP="000D227F">
            <w:pPr>
              <w:jc w:val="center"/>
              <w:rPr>
                <w:rFonts w:cs="Arial"/>
              </w:rPr>
            </w:pPr>
            <w:r>
              <w:rPr>
                <w:rFonts w:cs="Arial"/>
              </w:rPr>
              <w:t>1995</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B6002AE" w14:textId="77777777" w:rsidR="00833256" w:rsidRDefault="00833256" w:rsidP="000D227F">
            <w:pPr>
              <w:jc w:val="center"/>
              <w:rPr>
                <w:rFonts w:cs="Arial"/>
              </w:rPr>
            </w:pPr>
            <w:r>
              <w:rPr>
                <w:rFonts w:cs="Arial"/>
              </w:rPr>
              <w:t>26</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D539FDC" w14:textId="77777777" w:rsidR="00833256" w:rsidRDefault="00833256" w:rsidP="000D227F">
            <w:pPr>
              <w:jc w:val="center"/>
              <w:rPr>
                <w:rFonts w:cs="Arial"/>
              </w:rPr>
            </w:pPr>
            <w:r>
              <w:rPr>
                <w:rFonts w:cs="Arial"/>
              </w:rPr>
              <w:t>2</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C287BD0" w14:textId="77777777" w:rsidR="00833256" w:rsidRDefault="00833256" w:rsidP="000D227F">
            <w:pPr>
              <w:jc w:val="center"/>
              <w:rPr>
                <w:rFonts w:cs="Arial"/>
              </w:rPr>
            </w:pPr>
            <w:r>
              <w:rPr>
                <w:rFonts w:cs="Arial"/>
              </w:rPr>
              <w:t>36</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28229994"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526A9363"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DA527E3" w14:textId="77777777" w:rsidR="00833256" w:rsidRDefault="00833256" w:rsidP="000D227F">
            <w:pPr>
              <w:jc w:val="center"/>
              <w:rPr>
                <w:rFonts w:cs="Arial"/>
              </w:rPr>
            </w:pPr>
            <w:r>
              <w:rPr>
                <w:rFonts w:cs="Arial"/>
              </w:rPr>
              <w:t>1995</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3F81106" w14:textId="77777777" w:rsidR="00833256" w:rsidRDefault="00833256" w:rsidP="000D227F">
            <w:pPr>
              <w:jc w:val="center"/>
              <w:rPr>
                <w:rFonts w:cs="Arial"/>
              </w:rPr>
            </w:pPr>
            <w:r>
              <w:rPr>
                <w:rFonts w:cs="Arial"/>
              </w:rPr>
              <w:t>16</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EB1D9AF" w14:textId="77777777" w:rsidR="00833256" w:rsidRDefault="00833256" w:rsidP="000D227F">
            <w:pPr>
              <w:jc w:val="center"/>
              <w:rPr>
                <w:rFonts w:cs="Arial"/>
              </w:rPr>
            </w:pPr>
            <w:r>
              <w:rPr>
                <w:rFonts w:cs="Arial"/>
              </w:rPr>
              <w:t>114</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7F90BDC" w14:textId="77777777" w:rsidR="00833256" w:rsidRDefault="00833256" w:rsidP="000D227F">
            <w:pPr>
              <w:jc w:val="center"/>
              <w:rPr>
                <w:rFonts w:cs="Arial"/>
              </w:rPr>
            </w:pPr>
            <w:r>
              <w:rPr>
                <w:rFonts w:cs="Arial"/>
              </w:rPr>
              <w:t>74</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8489F01" w14:textId="77777777" w:rsidR="00833256" w:rsidRDefault="00833256" w:rsidP="000D227F">
            <w:pPr>
              <w:jc w:val="center"/>
              <w:rPr>
                <w:rFonts w:cs="Arial"/>
              </w:rPr>
            </w:pPr>
            <w:r>
              <w:rPr>
                <w:rFonts w:cs="Arial"/>
              </w:rPr>
              <w:t>49</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1508F063" w14:textId="77777777" w:rsidR="00833256" w:rsidRDefault="00833256" w:rsidP="000D227F">
            <w:pPr>
              <w:jc w:val="center"/>
              <w:rPr>
                <w:rFonts w:cs="Arial"/>
              </w:rPr>
            </w:pPr>
          </w:p>
        </w:tc>
      </w:tr>
      <w:tr w:rsidR="00833256" w14:paraId="2C3D986C"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9806084" w14:textId="77777777" w:rsidR="00833256" w:rsidRDefault="00833256" w:rsidP="000D227F">
            <w:pPr>
              <w:jc w:val="center"/>
              <w:rPr>
                <w:rFonts w:cs="Arial"/>
              </w:rPr>
            </w:pPr>
            <w:r>
              <w:rPr>
                <w:rFonts w:cs="Arial"/>
              </w:rPr>
              <w:t>1996</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D0369AB" w14:textId="77777777" w:rsidR="00833256" w:rsidRDefault="00833256" w:rsidP="000D227F">
            <w:pPr>
              <w:jc w:val="center"/>
              <w:rPr>
                <w:rFonts w:cs="Arial"/>
              </w:rPr>
            </w:pPr>
            <w:r>
              <w:rPr>
                <w:rFonts w:cs="Arial"/>
              </w:rPr>
              <w:t>28</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6F9840F" w14:textId="77777777" w:rsidR="00833256" w:rsidRDefault="00833256" w:rsidP="000D227F">
            <w:pPr>
              <w:jc w:val="center"/>
              <w:rPr>
                <w:rFonts w:cs="Arial"/>
              </w:rPr>
            </w:pPr>
            <w:r>
              <w:rPr>
                <w:rFonts w:cs="Arial"/>
              </w:rPr>
              <w:t>4</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D4C2378" w14:textId="77777777" w:rsidR="00833256" w:rsidRDefault="00833256" w:rsidP="000D227F">
            <w:pPr>
              <w:jc w:val="center"/>
              <w:rPr>
                <w:rFonts w:cs="Arial"/>
              </w:rPr>
            </w:pPr>
            <w:r>
              <w:rPr>
                <w:rFonts w:cs="Arial"/>
              </w:rPr>
              <w:t>45</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2CF97B47"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79FB0D9C"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F460A11" w14:textId="77777777" w:rsidR="00833256" w:rsidRDefault="00833256" w:rsidP="000D227F">
            <w:pPr>
              <w:jc w:val="center"/>
              <w:rPr>
                <w:rFonts w:cs="Arial"/>
              </w:rPr>
            </w:pPr>
            <w:r>
              <w:rPr>
                <w:rFonts w:cs="Arial"/>
              </w:rPr>
              <w:t>1996</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CFCF356" w14:textId="77777777" w:rsidR="00833256" w:rsidRDefault="00833256" w:rsidP="000D227F">
            <w:pPr>
              <w:jc w:val="center"/>
              <w:rPr>
                <w:rFonts w:cs="Arial"/>
              </w:rPr>
            </w:pPr>
            <w:r>
              <w:rPr>
                <w:rFonts w:cs="Arial"/>
              </w:rPr>
              <w:t>15</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F0FF6D1" w14:textId="77777777" w:rsidR="00833256" w:rsidRDefault="00833256" w:rsidP="000D227F">
            <w:pPr>
              <w:jc w:val="center"/>
              <w:rPr>
                <w:rFonts w:cs="Arial"/>
              </w:rPr>
            </w:pPr>
            <w:r>
              <w:rPr>
                <w:rFonts w:cs="Arial"/>
              </w:rPr>
              <w:t>118</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27CA232" w14:textId="77777777" w:rsidR="00833256" w:rsidRDefault="00833256" w:rsidP="000D227F">
            <w:pPr>
              <w:jc w:val="center"/>
              <w:rPr>
                <w:rFonts w:cs="Arial"/>
              </w:rPr>
            </w:pPr>
            <w:r>
              <w:rPr>
                <w:rFonts w:cs="Arial"/>
              </w:rPr>
              <w:t>81</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2670BCB" w14:textId="77777777" w:rsidR="00833256" w:rsidRDefault="00833256" w:rsidP="000D227F">
            <w:pPr>
              <w:jc w:val="center"/>
              <w:rPr>
                <w:rFonts w:cs="Arial"/>
              </w:rPr>
            </w:pPr>
            <w:r>
              <w:rPr>
                <w:rFonts w:cs="Arial"/>
              </w:rPr>
              <w:t>54</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663C23FD" w14:textId="77777777" w:rsidR="00833256" w:rsidRDefault="00833256" w:rsidP="000D227F">
            <w:pPr>
              <w:jc w:val="center"/>
              <w:rPr>
                <w:rFonts w:cs="Arial"/>
              </w:rPr>
            </w:pPr>
          </w:p>
        </w:tc>
      </w:tr>
      <w:tr w:rsidR="00833256" w14:paraId="450CE0F3"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20D3635" w14:textId="77777777" w:rsidR="00833256" w:rsidRDefault="00833256" w:rsidP="000D227F">
            <w:pPr>
              <w:jc w:val="center"/>
              <w:rPr>
                <w:rFonts w:cs="Arial"/>
              </w:rPr>
            </w:pPr>
            <w:r>
              <w:rPr>
                <w:rFonts w:cs="Arial"/>
              </w:rPr>
              <w:t>1997</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FE57A53" w14:textId="77777777" w:rsidR="00833256" w:rsidRDefault="00833256" w:rsidP="000D227F">
            <w:pPr>
              <w:jc w:val="center"/>
              <w:rPr>
                <w:rFonts w:cs="Arial"/>
              </w:rPr>
            </w:pPr>
            <w:r>
              <w:rPr>
                <w:rFonts w:cs="Arial"/>
              </w:rPr>
              <w:t>33</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192B1A6" w14:textId="77777777" w:rsidR="00833256" w:rsidRDefault="00833256" w:rsidP="000D227F">
            <w:pPr>
              <w:jc w:val="center"/>
              <w:rPr>
                <w:rFonts w:cs="Arial"/>
              </w:rPr>
            </w:pPr>
            <w:r>
              <w:rPr>
                <w:rFonts w:cs="Arial"/>
              </w:rPr>
              <w:t>3</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3B5EB91" w14:textId="77777777" w:rsidR="00833256" w:rsidRDefault="00833256" w:rsidP="000D227F">
            <w:pPr>
              <w:jc w:val="center"/>
              <w:rPr>
                <w:rFonts w:cs="Arial"/>
              </w:rPr>
            </w:pPr>
            <w:r>
              <w:rPr>
                <w:rFonts w:cs="Arial"/>
              </w:rPr>
              <w:t>41</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251B17B5"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1B694DB4"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1D6A8CA" w14:textId="77777777" w:rsidR="00833256" w:rsidRDefault="00833256" w:rsidP="000D227F">
            <w:pPr>
              <w:jc w:val="center"/>
              <w:rPr>
                <w:rFonts w:cs="Arial"/>
              </w:rPr>
            </w:pPr>
            <w:r>
              <w:rPr>
                <w:rFonts w:cs="Arial"/>
              </w:rPr>
              <w:t>1997</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3162248" w14:textId="77777777" w:rsidR="00833256" w:rsidRDefault="00833256" w:rsidP="000D227F">
            <w:pPr>
              <w:jc w:val="center"/>
              <w:rPr>
                <w:rFonts w:cs="Arial"/>
              </w:rPr>
            </w:pPr>
            <w:r>
              <w:rPr>
                <w:rFonts w:cs="Arial"/>
              </w:rPr>
              <w:t>12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32DCFEA" w14:textId="77777777" w:rsidR="00833256" w:rsidRDefault="00833256" w:rsidP="000D227F">
            <w:pPr>
              <w:jc w:val="center"/>
              <w:rPr>
                <w:rFonts w:cs="Arial"/>
              </w:rPr>
            </w:pPr>
            <w:r>
              <w:rPr>
                <w:rFonts w:cs="Arial"/>
              </w:rPr>
              <w:t>112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F8E20D9" w14:textId="77777777" w:rsidR="00833256" w:rsidRDefault="00833256" w:rsidP="000D227F">
            <w:pPr>
              <w:jc w:val="center"/>
              <w:rPr>
                <w:rFonts w:cs="Arial"/>
              </w:rPr>
            </w:pPr>
            <w:r>
              <w:rPr>
                <w:rFonts w:cs="Arial"/>
              </w:rPr>
              <w:t>79</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A8EDA55" w14:textId="77777777" w:rsidR="00833256" w:rsidRDefault="00833256" w:rsidP="000D227F">
            <w:pPr>
              <w:jc w:val="center"/>
              <w:rPr>
                <w:rFonts w:cs="Arial"/>
              </w:rPr>
            </w:pPr>
            <w:r>
              <w:rPr>
                <w:rFonts w:cs="Arial"/>
              </w:rPr>
              <w:t>56</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455ABCE1" w14:textId="77777777" w:rsidR="00833256" w:rsidRDefault="00833256" w:rsidP="000D227F">
            <w:pPr>
              <w:jc w:val="center"/>
              <w:rPr>
                <w:rFonts w:cs="Arial"/>
              </w:rPr>
            </w:pPr>
          </w:p>
        </w:tc>
      </w:tr>
      <w:tr w:rsidR="00833256" w14:paraId="37BE2A7A"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A1EA29F" w14:textId="77777777" w:rsidR="00833256" w:rsidRDefault="00833256" w:rsidP="000D227F">
            <w:pPr>
              <w:jc w:val="center"/>
              <w:rPr>
                <w:rFonts w:cs="Arial"/>
              </w:rPr>
            </w:pPr>
            <w:r>
              <w:rPr>
                <w:rFonts w:cs="Arial"/>
              </w:rPr>
              <w:t>1998</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4516729" w14:textId="77777777" w:rsidR="00833256" w:rsidRDefault="00833256" w:rsidP="000D227F">
            <w:pPr>
              <w:jc w:val="center"/>
              <w:rPr>
                <w:rFonts w:cs="Arial"/>
              </w:rPr>
            </w:pPr>
            <w:r>
              <w:rPr>
                <w:rFonts w:cs="Arial"/>
              </w:rPr>
              <w:t>33</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1EF489D" w14:textId="77777777" w:rsidR="00833256" w:rsidRDefault="00833256" w:rsidP="000D227F">
            <w:pPr>
              <w:jc w:val="center"/>
              <w:rPr>
                <w:rFonts w:cs="Arial"/>
              </w:rPr>
            </w:pPr>
            <w:r>
              <w:rPr>
                <w:rFonts w:cs="Arial"/>
              </w:rPr>
              <w:t>3</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3C19C22" w14:textId="77777777" w:rsidR="00833256" w:rsidRDefault="00833256" w:rsidP="000D227F">
            <w:pPr>
              <w:jc w:val="center"/>
              <w:rPr>
                <w:rFonts w:cs="Arial"/>
              </w:rPr>
            </w:pPr>
            <w:r>
              <w:rPr>
                <w:rFonts w:cs="Arial"/>
              </w:rPr>
              <w:t>42</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258F89D0"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0EA6B2A7"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C206C16" w14:textId="77777777" w:rsidR="00833256" w:rsidRDefault="00833256" w:rsidP="000D227F">
            <w:pPr>
              <w:jc w:val="center"/>
              <w:rPr>
                <w:rFonts w:cs="Arial"/>
              </w:rPr>
            </w:pPr>
            <w:r>
              <w:rPr>
                <w:rFonts w:cs="Arial"/>
              </w:rPr>
              <w:t>1998</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2DF6367" w14:textId="77777777" w:rsidR="00833256" w:rsidRDefault="00833256" w:rsidP="000D227F">
            <w:pPr>
              <w:jc w:val="center"/>
              <w:rPr>
                <w:rFonts w:cs="Arial"/>
              </w:rPr>
            </w:pPr>
            <w:r>
              <w:rPr>
                <w:rFonts w:cs="Arial"/>
              </w:rPr>
              <w:t>13</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EF55755" w14:textId="77777777" w:rsidR="00833256" w:rsidRDefault="00833256" w:rsidP="000D227F">
            <w:pPr>
              <w:jc w:val="center"/>
              <w:rPr>
                <w:rFonts w:cs="Arial"/>
              </w:rPr>
            </w:pPr>
            <w:r>
              <w:rPr>
                <w:rFonts w:cs="Arial"/>
              </w:rPr>
              <w:t>112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5244DE5" w14:textId="77777777" w:rsidR="00833256" w:rsidRDefault="00833256" w:rsidP="000D227F">
            <w:pPr>
              <w:jc w:val="center"/>
              <w:rPr>
                <w:rFonts w:cs="Arial"/>
              </w:rPr>
            </w:pPr>
            <w:r>
              <w:rPr>
                <w:rFonts w:cs="Arial"/>
              </w:rPr>
              <w:t>90</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CCD00F6" w14:textId="77777777" w:rsidR="00833256" w:rsidRDefault="00833256" w:rsidP="000D227F">
            <w:pPr>
              <w:jc w:val="center"/>
              <w:rPr>
                <w:rFonts w:cs="Arial"/>
              </w:rPr>
            </w:pPr>
            <w:r>
              <w:rPr>
                <w:rFonts w:cs="Arial"/>
              </w:rPr>
              <w:t>68</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5FAAD51A" w14:textId="77777777" w:rsidR="00833256" w:rsidRDefault="00833256" w:rsidP="000D227F">
            <w:pPr>
              <w:jc w:val="center"/>
              <w:rPr>
                <w:rFonts w:cs="Arial"/>
              </w:rPr>
            </w:pPr>
          </w:p>
        </w:tc>
      </w:tr>
      <w:tr w:rsidR="00833256" w14:paraId="4C52FBF3"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570509B" w14:textId="77777777" w:rsidR="00833256" w:rsidRDefault="00833256" w:rsidP="000D227F">
            <w:pPr>
              <w:jc w:val="center"/>
              <w:rPr>
                <w:rFonts w:cs="Arial"/>
              </w:rPr>
            </w:pPr>
            <w:r>
              <w:rPr>
                <w:rFonts w:cs="Arial"/>
              </w:rPr>
              <w:t>1999</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0D10C53" w14:textId="77777777" w:rsidR="00833256" w:rsidRDefault="00833256" w:rsidP="000D227F">
            <w:pPr>
              <w:jc w:val="center"/>
              <w:rPr>
                <w:rFonts w:cs="Arial"/>
              </w:rPr>
            </w:pPr>
            <w:r>
              <w:rPr>
                <w:rFonts w:cs="Arial"/>
              </w:rPr>
              <w:t>34</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ED2809A" w14:textId="77777777" w:rsidR="00833256" w:rsidRDefault="00833256" w:rsidP="000D227F">
            <w:pPr>
              <w:jc w:val="center"/>
              <w:rPr>
                <w:rFonts w:cs="Arial"/>
              </w:rPr>
            </w:pPr>
            <w:r>
              <w:rPr>
                <w:rFonts w:cs="Arial"/>
              </w:rPr>
              <w:t>4</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C9C737B" w14:textId="77777777" w:rsidR="00833256" w:rsidRDefault="00833256" w:rsidP="000D227F">
            <w:pPr>
              <w:jc w:val="center"/>
              <w:rPr>
                <w:rFonts w:cs="Arial"/>
              </w:rPr>
            </w:pPr>
            <w:r>
              <w:rPr>
                <w:rFonts w:cs="Arial"/>
              </w:rPr>
              <w:t>47</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0906FFDE"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6C929461"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E5337F0" w14:textId="77777777" w:rsidR="00833256" w:rsidRDefault="00833256" w:rsidP="000D227F">
            <w:pPr>
              <w:jc w:val="center"/>
              <w:rPr>
                <w:rFonts w:cs="Arial"/>
              </w:rPr>
            </w:pPr>
            <w:r>
              <w:rPr>
                <w:rFonts w:cs="Arial"/>
              </w:rPr>
              <w:t>1999</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995BED6" w14:textId="77777777" w:rsidR="00833256" w:rsidRDefault="00833256" w:rsidP="000D227F">
            <w:pPr>
              <w:jc w:val="center"/>
              <w:rPr>
                <w:rFonts w:cs="Arial"/>
              </w:rPr>
            </w:pPr>
            <w:r>
              <w:rPr>
                <w:rFonts w:cs="Arial"/>
              </w:rPr>
              <w:t>13</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0C710FA" w14:textId="77777777" w:rsidR="00833256" w:rsidRDefault="00833256" w:rsidP="000D227F">
            <w:pPr>
              <w:jc w:val="center"/>
              <w:rPr>
                <w:rFonts w:cs="Arial"/>
              </w:rPr>
            </w:pPr>
            <w:r>
              <w:rPr>
                <w:rFonts w:cs="Arial"/>
              </w:rPr>
              <w:t>122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FE31C9D" w14:textId="77777777" w:rsidR="00833256" w:rsidRDefault="00833256" w:rsidP="000D227F">
            <w:pPr>
              <w:jc w:val="center"/>
              <w:rPr>
                <w:rFonts w:cs="Arial"/>
              </w:rPr>
            </w:pPr>
            <w:r>
              <w:rPr>
                <w:rFonts w:cs="Arial"/>
              </w:rPr>
              <w:t>100</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6CD8C0D" w14:textId="77777777" w:rsidR="00833256" w:rsidRDefault="00833256" w:rsidP="000D227F">
            <w:pPr>
              <w:jc w:val="center"/>
              <w:rPr>
                <w:rFonts w:cs="Arial"/>
              </w:rPr>
            </w:pPr>
            <w:r>
              <w:rPr>
                <w:rFonts w:cs="Arial"/>
              </w:rPr>
              <w:t>75</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3682A078" w14:textId="77777777" w:rsidR="00833256" w:rsidRDefault="00833256" w:rsidP="000D227F">
            <w:pPr>
              <w:jc w:val="center"/>
              <w:rPr>
                <w:rFonts w:cs="Arial"/>
              </w:rPr>
            </w:pPr>
          </w:p>
        </w:tc>
      </w:tr>
      <w:tr w:rsidR="00833256" w14:paraId="3228EEF4"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69889BF" w14:textId="77777777" w:rsidR="00833256" w:rsidRDefault="00833256" w:rsidP="000D227F">
            <w:pPr>
              <w:jc w:val="center"/>
              <w:rPr>
                <w:rFonts w:cs="Arial"/>
              </w:rPr>
            </w:pPr>
            <w:r>
              <w:rPr>
                <w:rFonts w:cs="Arial"/>
              </w:rPr>
              <w:t>2000</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4E93084" w14:textId="77777777" w:rsidR="00833256" w:rsidRDefault="00833256" w:rsidP="000D227F">
            <w:pPr>
              <w:jc w:val="center"/>
              <w:rPr>
                <w:rFonts w:cs="Arial"/>
              </w:rPr>
            </w:pPr>
            <w:r>
              <w:rPr>
                <w:rFonts w:cs="Arial"/>
              </w:rPr>
              <w:t>33</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0F70069" w14:textId="77777777" w:rsidR="00833256" w:rsidRDefault="00833256" w:rsidP="000D227F">
            <w:pPr>
              <w:jc w:val="center"/>
              <w:rPr>
                <w:rFonts w:cs="Arial"/>
              </w:rPr>
            </w:pPr>
            <w:r>
              <w:rPr>
                <w:rFonts w:cs="Arial"/>
              </w:rPr>
              <w:t>3</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ED7886C" w14:textId="77777777" w:rsidR="00833256" w:rsidRDefault="00833256" w:rsidP="000D227F">
            <w:pPr>
              <w:jc w:val="center"/>
              <w:rPr>
                <w:rFonts w:cs="Arial"/>
              </w:rPr>
            </w:pPr>
            <w:r>
              <w:rPr>
                <w:rFonts w:cs="Arial"/>
              </w:rPr>
              <w:t>41</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0D996DA1"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520F7D86"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74F54D2" w14:textId="77777777" w:rsidR="00833256" w:rsidRDefault="00833256" w:rsidP="000D227F">
            <w:pPr>
              <w:jc w:val="center"/>
              <w:rPr>
                <w:rFonts w:cs="Arial"/>
              </w:rPr>
            </w:pPr>
            <w:r>
              <w:rPr>
                <w:rFonts w:cs="Arial"/>
              </w:rPr>
              <w:t>2000</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975DFA4" w14:textId="77777777" w:rsidR="00833256" w:rsidRDefault="00833256" w:rsidP="000D227F">
            <w:pPr>
              <w:jc w:val="center"/>
              <w:rPr>
                <w:rFonts w:cs="Arial"/>
              </w:rPr>
            </w:pPr>
            <w:r>
              <w:rPr>
                <w:rFonts w:cs="Arial"/>
              </w:rPr>
              <w:t>15</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A11913D" w14:textId="77777777" w:rsidR="00833256" w:rsidRDefault="00833256" w:rsidP="000D227F">
            <w:pPr>
              <w:jc w:val="center"/>
              <w:rPr>
                <w:rFonts w:cs="Arial"/>
              </w:rPr>
            </w:pPr>
            <w:r>
              <w:rPr>
                <w:rFonts w:cs="Arial"/>
              </w:rPr>
              <w:t>110</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EFD91F9" w14:textId="77777777" w:rsidR="00833256" w:rsidRDefault="00833256" w:rsidP="000D227F">
            <w:pPr>
              <w:jc w:val="center"/>
              <w:rPr>
                <w:rFonts w:cs="Arial"/>
              </w:rPr>
            </w:pPr>
            <w:r>
              <w:rPr>
                <w:rFonts w:cs="Arial"/>
              </w:rPr>
              <w:t>88</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0D5DBDD" w14:textId="77777777" w:rsidR="00833256" w:rsidRDefault="00833256" w:rsidP="000D227F">
            <w:pPr>
              <w:jc w:val="center"/>
              <w:rPr>
                <w:rFonts w:cs="Arial"/>
              </w:rPr>
            </w:pPr>
            <w:r>
              <w:rPr>
                <w:rFonts w:cs="Arial"/>
              </w:rPr>
              <w:t>74</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5760A864" w14:textId="77777777" w:rsidR="00833256" w:rsidRDefault="00833256" w:rsidP="000D227F">
            <w:pPr>
              <w:jc w:val="center"/>
              <w:rPr>
                <w:rFonts w:cs="Arial"/>
              </w:rPr>
            </w:pPr>
          </w:p>
        </w:tc>
      </w:tr>
      <w:tr w:rsidR="00833256" w14:paraId="75DDF901"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763CC52" w14:textId="77777777" w:rsidR="00833256" w:rsidRDefault="00833256" w:rsidP="000D227F">
            <w:pPr>
              <w:jc w:val="center"/>
              <w:rPr>
                <w:rFonts w:cs="Arial"/>
              </w:rPr>
            </w:pPr>
            <w:r>
              <w:rPr>
                <w:rFonts w:cs="Arial"/>
              </w:rPr>
              <w:t>2001</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AA26324" w14:textId="77777777" w:rsidR="00833256" w:rsidRDefault="00833256" w:rsidP="000D227F">
            <w:pPr>
              <w:jc w:val="center"/>
              <w:rPr>
                <w:rFonts w:cs="Arial"/>
              </w:rPr>
            </w:pPr>
            <w:r>
              <w:rPr>
                <w:rFonts w:cs="Arial"/>
              </w:rPr>
              <w:t>32</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2C257DC" w14:textId="77777777" w:rsidR="00833256" w:rsidRDefault="00833256" w:rsidP="000D227F">
            <w:pPr>
              <w:jc w:val="center"/>
              <w:rPr>
                <w:rFonts w:cs="Arial"/>
              </w:rPr>
            </w:pPr>
            <w:r>
              <w:rPr>
                <w:rFonts w:cs="Arial"/>
              </w:rPr>
              <w:t>2</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4B16F76" w14:textId="77777777" w:rsidR="00833256" w:rsidRDefault="00833256" w:rsidP="000D227F">
            <w:pPr>
              <w:jc w:val="center"/>
              <w:rPr>
                <w:rFonts w:cs="Arial"/>
              </w:rPr>
            </w:pPr>
            <w:r>
              <w:rPr>
                <w:rFonts w:cs="Arial"/>
              </w:rPr>
              <w:t>46</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160DC1DC"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28D2CD0B"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A10FAB6" w14:textId="77777777" w:rsidR="00833256" w:rsidRDefault="00833256" w:rsidP="000D227F">
            <w:pPr>
              <w:jc w:val="center"/>
              <w:rPr>
                <w:rFonts w:cs="Arial"/>
              </w:rPr>
            </w:pPr>
            <w:r>
              <w:rPr>
                <w:rFonts w:cs="Arial"/>
              </w:rPr>
              <w:t>2001</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86ED82F" w14:textId="77777777" w:rsidR="00833256" w:rsidRDefault="00833256" w:rsidP="000D227F">
            <w:pPr>
              <w:jc w:val="center"/>
              <w:rPr>
                <w:rFonts w:cs="Arial"/>
              </w:rPr>
            </w:pPr>
            <w:r>
              <w:rPr>
                <w:rFonts w:cs="Arial"/>
              </w:rPr>
              <w:t>12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F68422B" w14:textId="77777777" w:rsidR="00833256" w:rsidRDefault="00833256" w:rsidP="000D227F">
            <w:pPr>
              <w:jc w:val="center"/>
              <w:rPr>
                <w:rFonts w:cs="Arial"/>
              </w:rPr>
            </w:pPr>
            <w:r>
              <w:rPr>
                <w:rFonts w:cs="Arial"/>
              </w:rPr>
              <w:t>111</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DBF1CDA" w14:textId="77777777" w:rsidR="00833256" w:rsidRDefault="00833256" w:rsidP="000D227F">
            <w:pPr>
              <w:jc w:val="center"/>
              <w:rPr>
                <w:rFonts w:cs="Arial"/>
              </w:rPr>
            </w:pPr>
            <w:r>
              <w:rPr>
                <w:rFonts w:cs="Arial"/>
              </w:rPr>
              <w:t>101</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7C297A3" w14:textId="77777777" w:rsidR="00833256" w:rsidRDefault="00833256" w:rsidP="000D227F">
            <w:pPr>
              <w:jc w:val="center"/>
              <w:rPr>
                <w:rFonts w:cs="Arial"/>
              </w:rPr>
            </w:pPr>
            <w:r>
              <w:rPr>
                <w:rFonts w:cs="Arial"/>
              </w:rPr>
              <w:t>79</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1F4003C9" w14:textId="77777777" w:rsidR="00833256" w:rsidRDefault="00833256" w:rsidP="000D227F">
            <w:pPr>
              <w:jc w:val="center"/>
              <w:rPr>
                <w:rFonts w:cs="Arial"/>
              </w:rPr>
            </w:pPr>
          </w:p>
        </w:tc>
      </w:tr>
      <w:tr w:rsidR="00833256" w14:paraId="65CBAB04"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FA68409" w14:textId="77777777" w:rsidR="00833256" w:rsidRDefault="00833256" w:rsidP="000D227F">
            <w:pPr>
              <w:jc w:val="center"/>
              <w:rPr>
                <w:rFonts w:cs="Arial"/>
              </w:rPr>
            </w:pPr>
            <w:r>
              <w:rPr>
                <w:rFonts w:cs="Arial"/>
              </w:rPr>
              <w:t>2002</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2244409" w14:textId="77777777" w:rsidR="00833256" w:rsidRDefault="00833256" w:rsidP="000D227F">
            <w:pPr>
              <w:jc w:val="center"/>
              <w:rPr>
                <w:rFonts w:cs="Arial"/>
              </w:rPr>
            </w:pPr>
            <w:r>
              <w:rPr>
                <w:rFonts w:cs="Arial"/>
              </w:rPr>
              <w:t>38</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452BCED" w14:textId="77777777" w:rsidR="00833256" w:rsidRDefault="00833256" w:rsidP="000D227F">
            <w:pPr>
              <w:jc w:val="center"/>
              <w:rPr>
                <w:rFonts w:cs="Arial"/>
              </w:rPr>
            </w:pPr>
            <w:r>
              <w:rPr>
                <w:rFonts w:cs="Arial"/>
              </w:rPr>
              <w:t>4</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52697A7" w14:textId="77777777" w:rsidR="00833256" w:rsidRDefault="00833256" w:rsidP="000D227F">
            <w:pPr>
              <w:jc w:val="center"/>
              <w:rPr>
                <w:rFonts w:cs="Arial"/>
              </w:rPr>
            </w:pPr>
            <w:r>
              <w:rPr>
                <w:rFonts w:cs="Arial"/>
              </w:rPr>
              <w:t>47</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7494CD69"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0B993CFE"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0C59BE4" w14:textId="77777777" w:rsidR="00833256" w:rsidRDefault="00833256" w:rsidP="000D227F">
            <w:pPr>
              <w:jc w:val="center"/>
              <w:rPr>
                <w:rFonts w:cs="Arial"/>
              </w:rPr>
            </w:pPr>
            <w:r>
              <w:rPr>
                <w:rFonts w:cs="Arial"/>
              </w:rPr>
              <w:t>2002</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7FA357A" w14:textId="77777777" w:rsidR="00833256" w:rsidRDefault="00833256" w:rsidP="000D227F">
            <w:pPr>
              <w:jc w:val="center"/>
              <w:rPr>
                <w:rFonts w:cs="Arial"/>
              </w:rPr>
            </w:pPr>
            <w:r>
              <w:rPr>
                <w:rFonts w:cs="Arial"/>
              </w:rPr>
              <w:t>11</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4E22CEA" w14:textId="77777777" w:rsidR="00833256" w:rsidRDefault="00833256" w:rsidP="000D227F">
            <w:pPr>
              <w:jc w:val="center"/>
              <w:rPr>
                <w:rFonts w:cs="Arial"/>
              </w:rPr>
            </w:pPr>
            <w:r>
              <w:rPr>
                <w:rFonts w:cs="Arial"/>
              </w:rPr>
              <w:t>120</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3E1CB34" w14:textId="77777777" w:rsidR="00833256" w:rsidRDefault="00833256" w:rsidP="000D227F">
            <w:pPr>
              <w:jc w:val="center"/>
              <w:rPr>
                <w:rFonts w:cs="Arial"/>
              </w:rPr>
            </w:pPr>
            <w:r>
              <w:rPr>
                <w:rFonts w:cs="Arial"/>
              </w:rPr>
              <w:t>103</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83D3439" w14:textId="77777777" w:rsidR="00833256" w:rsidRDefault="00833256" w:rsidP="000D227F">
            <w:pPr>
              <w:jc w:val="center"/>
              <w:rPr>
                <w:rFonts w:cs="Arial"/>
              </w:rPr>
            </w:pPr>
            <w:r>
              <w:rPr>
                <w:rFonts w:cs="Arial"/>
              </w:rPr>
              <w:t>90</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3F096099" w14:textId="77777777" w:rsidR="00833256" w:rsidRDefault="00833256" w:rsidP="000D227F">
            <w:pPr>
              <w:jc w:val="center"/>
              <w:rPr>
                <w:rFonts w:cs="Arial"/>
              </w:rPr>
            </w:pPr>
          </w:p>
        </w:tc>
      </w:tr>
      <w:tr w:rsidR="00833256" w14:paraId="6D9E2D4E"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16CA5B3" w14:textId="77777777" w:rsidR="00833256" w:rsidRDefault="00833256" w:rsidP="000D227F">
            <w:pPr>
              <w:jc w:val="center"/>
              <w:rPr>
                <w:rFonts w:cs="Arial"/>
              </w:rPr>
            </w:pPr>
            <w:r>
              <w:rPr>
                <w:rFonts w:cs="Arial"/>
              </w:rPr>
              <w:t>2003</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01D976C" w14:textId="77777777" w:rsidR="00833256" w:rsidRDefault="00833256" w:rsidP="000D227F">
            <w:pPr>
              <w:jc w:val="center"/>
              <w:rPr>
                <w:rFonts w:cs="Arial"/>
              </w:rPr>
            </w:pPr>
            <w:r>
              <w:rPr>
                <w:rFonts w:cs="Arial"/>
              </w:rPr>
              <w:t>29</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A46EA72" w14:textId="77777777" w:rsidR="00833256" w:rsidRDefault="00833256" w:rsidP="000D227F">
            <w:pPr>
              <w:jc w:val="center"/>
              <w:rPr>
                <w:rFonts w:cs="Arial"/>
              </w:rPr>
            </w:pPr>
            <w:r>
              <w:rPr>
                <w:rFonts w:cs="Arial"/>
              </w:rPr>
              <w:t>3</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D9CD395" w14:textId="77777777" w:rsidR="00833256" w:rsidRDefault="00833256" w:rsidP="000D227F">
            <w:pPr>
              <w:jc w:val="center"/>
              <w:rPr>
                <w:rFonts w:cs="Arial"/>
              </w:rPr>
            </w:pPr>
            <w:r>
              <w:rPr>
                <w:rFonts w:cs="Arial"/>
              </w:rPr>
              <w:t>41</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746DCF7F"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33BE2935"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13FA9A7" w14:textId="77777777" w:rsidR="00833256" w:rsidRDefault="00833256" w:rsidP="000D227F">
            <w:pPr>
              <w:jc w:val="center"/>
              <w:rPr>
                <w:rFonts w:cs="Arial"/>
              </w:rPr>
            </w:pPr>
            <w:r>
              <w:rPr>
                <w:rFonts w:cs="Arial"/>
              </w:rPr>
              <w:t>2003</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25C2584" w14:textId="77777777" w:rsidR="00833256" w:rsidRDefault="00833256" w:rsidP="000D227F">
            <w:pPr>
              <w:jc w:val="center"/>
              <w:rPr>
                <w:rFonts w:cs="Arial"/>
              </w:rPr>
            </w:pPr>
            <w:r>
              <w:rPr>
                <w:rFonts w:cs="Arial"/>
              </w:rPr>
              <w:t>11</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417F51F" w14:textId="77777777" w:rsidR="00833256" w:rsidRDefault="00833256" w:rsidP="000D227F">
            <w:pPr>
              <w:jc w:val="center"/>
              <w:rPr>
                <w:rFonts w:cs="Arial"/>
              </w:rPr>
            </w:pPr>
            <w:r>
              <w:rPr>
                <w:rFonts w:cs="Arial"/>
              </w:rPr>
              <w:t>127</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6237AA1" w14:textId="77777777" w:rsidR="00833256" w:rsidRDefault="00833256" w:rsidP="000D227F">
            <w:pPr>
              <w:jc w:val="center"/>
              <w:rPr>
                <w:rFonts w:cs="Arial"/>
              </w:rPr>
            </w:pPr>
            <w:r>
              <w:rPr>
                <w:rFonts w:cs="Arial"/>
              </w:rPr>
              <w:t>116</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A24608E" w14:textId="77777777" w:rsidR="00833256" w:rsidRDefault="00833256" w:rsidP="000D227F">
            <w:pPr>
              <w:jc w:val="center"/>
              <w:rPr>
                <w:rFonts w:cs="Arial"/>
              </w:rPr>
            </w:pPr>
            <w:r>
              <w:rPr>
                <w:rFonts w:cs="Arial"/>
              </w:rPr>
              <w:t>108</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60992145" w14:textId="77777777" w:rsidR="00833256" w:rsidRDefault="00833256" w:rsidP="000D227F">
            <w:pPr>
              <w:jc w:val="center"/>
              <w:rPr>
                <w:rFonts w:cs="Arial"/>
              </w:rPr>
            </w:pPr>
          </w:p>
        </w:tc>
      </w:tr>
      <w:tr w:rsidR="00833256" w14:paraId="6699905B"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83CEFFC" w14:textId="77777777" w:rsidR="00833256" w:rsidRDefault="00833256" w:rsidP="000D227F">
            <w:pPr>
              <w:jc w:val="center"/>
              <w:rPr>
                <w:rFonts w:cs="Arial"/>
              </w:rPr>
            </w:pPr>
            <w:r>
              <w:rPr>
                <w:rFonts w:cs="Arial"/>
              </w:rPr>
              <w:t>2004</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4CF910F" w14:textId="77777777" w:rsidR="00833256" w:rsidRDefault="00833256" w:rsidP="000D227F">
            <w:pPr>
              <w:jc w:val="center"/>
              <w:rPr>
                <w:rFonts w:cs="Arial"/>
              </w:rPr>
            </w:pPr>
            <w:r>
              <w:rPr>
                <w:rFonts w:cs="Arial"/>
              </w:rPr>
              <w:t>31</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9FC9F41" w14:textId="77777777" w:rsidR="00833256" w:rsidRDefault="00833256" w:rsidP="000D227F">
            <w:pPr>
              <w:jc w:val="center"/>
              <w:rPr>
                <w:rFonts w:cs="Arial"/>
              </w:rPr>
            </w:pPr>
            <w:r>
              <w:rPr>
                <w:rFonts w:cs="Arial"/>
              </w:rPr>
              <w:t>5</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B7639EF" w14:textId="77777777" w:rsidR="00833256" w:rsidRDefault="00833256" w:rsidP="000D227F">
            <w:pPr>
              <w:jc w:val="center"/>
              <w:rPr>
                <w:rFonts w:cs="Arial"/>
              </w:rPr>
            </w:pPr>
            <w:r>
              <w:rPr>
                <w:rFonts w:cs="Arial"/>
              </w:rPr>
              <w:t>39</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61995DF0"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53B5B167"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C63A7DD" w14:textId="77777777" w:rsidR="00833256" w:rsidRDefault="00833256" w:rsidP="000D227F">
            <w:pPr>
              <w:jc w:val="center"/>
              <w:rPr>
                <w:rFonts w:cs="Arial"/>
              </w:rPr>
            </w:pPr>
            <w:r>
              <w:rPr>
                <w:rFonts w:cs="Arial"/>
              </w:rPr>
              <w:t>2004</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62BB542" w14:textId="77777777" w:rsidR="00833256" w:rsidRDefault="00833256" w:rsidP="000D227F">
            <w:pPr>
              <w:jc w:val="center"/>
              <w:rPr>
                <w:rFonts w:cs="Arial"/>
              </w:rPr>
            </w:pPr>
            <w:r>
              <w:rPr>
                <w:rFonts w:cs="Arial"/>
              </w:rPr>
              <w:t>10</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5D57514" w14:textId="77777777" w:rsidR="00833256" w:rsidRDefault="00833256" w:rsidP="000D227F">
            <w:pPr>
              <w:jc w:val="center"/>
              <w:rPr>
                <w:rFonts w:cs="Arial"/>
              </w:rPr>
            </w:pPr>
            <w:r>
              <w:rPr>
                <w:rFonts w:cs="Arial"/>
              </w:rPr>
              <w:t>152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8F93A6A" w14:textId="77777777" w:rsidR="00833256" w:rsidRDefault="00833256" w:rsidP="000D227F">
            <w:pPr>
              <w:jc w:val="center"/>
              <w:rPr>
                <w:rFonts w:cs="Arial"/>
              </w:rPr>
            </w:pPr>
            <w:r>
              <w:rPr>
                <w:rFonts w:cs="Arial"/>
              </w:rPr>
              <w:t>127</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C42A62F" w14:textId="77777777" w:rsidR="00833256" w:rsidRDefault="00833256" w:rsidP="000D227F">
            <w:pPr>
              <w:jc w:val="center"/>
              <w:rPr>
                <w:rFonts w:cs="Arial"/>
              </w:rPr>
            </w:pPr>
            <w:r>
              <w:rPr>
                <w:rFonts w:cs="Arial"/>
              </w:rPr>
              <w:t>120</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03EE4354" w14:textId="77777777" w:rsidR="00833256" w:rsidRDefault="00833256" w:rsidP="000D227F">
            <w:pPr>
              <w:jc w:val="center"/>
              <w:rPr>
                <w:rFonts w:cs="Arial"/>
              </w:rPr>
            </w:pPr>
          </w:p>
        </w:tc>
      </w:tr>
      <w:tr w:rsidR="00833256" w14:paraId="7EDF7DAB" w14:textId="77777777" w:rsidTr="007F6E16">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C43DEA8" w14:textId="77777777" w:rsidR="00833256" w:rsidRDefault="00833256" w:rsidP="000D227F">
            <w:pPr>
              <w:jc w:val="center"/>
              <w:rPr>
                <w:rFonts w:cs="Arial"/>
              </w:rPr>
            </w:pPr>
            <w:r>
              <w:rPr>
                <w:rFonts w:cs="Arial"/>
              </w:rPr>
              <w:t>2005</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2C1A694" w14:textId="77777777" w:rsidR="00833256" w:rsidRDefault="00833256" w:rsidP="000D227F">
            <w:pPr>
              <w:jc w:val="center"/>
              <w:rPr>
                <w:rFonts w:cs="Arial"/>
              </w:rPr>
            </w:pPr>
            <w:r>
              <w:rPr>
                <w:rFonts w:cs="Arial"/>
              </w:rPr>
              <w:t>24</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A20438D" w14:textId="77777777" w:rsidR="00833256" w:rsidRDefault="00833256" w:rsidP="000D227F">
            <w:pPr>
              <w:jc w:val="center"/>
              <w:rPr>
                <w:rFonts w:cs="Arial"/>
              </w:rPr>
            </w:pPr>
            <w:r>
              <w:rPr>
                <w:rFonts w:cs="Arial"/>
              </w:rPr>
              <w:t>4</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2CC2C25" w14:textId="77777777" w:rsidR="00833256" w:rsidRDefault="00833256" w:rsidP="000D227F">
            <w:pPr>
              <w:jc w:val="center"/>
              <w:rPr>
                <w:rFonts w:cs="Arial"/>
              </w:rPr>
            </w:pPr>
            <w:r>
              <w:rPr>
                <w:rFonts w:cs="Arial"/>
              </w:rPr>
              <w:t>41</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4DC682EC"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53997EC3"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42A0CF50" w14:textId="77777777" w:rsidR="00833256" w:rsidRDefault="00833256" w:rsidP="000D227F">
            <w:pPr>
              <w:jc w:val="center"/>
              <w:rPr>
                <w:rFonts w:cs="Arial"/>
              </w:rPr>
            </w:pPr>
            <w:r>
              <w:rPr>
                <w:rFonts w:cs="Arial"/>
              </w:rPr>
              <w:t>2005</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E3E0D0D" w14:textId="77777777" w:rsidR="00833256" w:rsidRDefault="00833256" w:rsidP="000D227F">
            <w:pPr>
              <w:jc w:val="center"/>
              <w:rPr>
                <w:rFonts w:cs="Arial"/>
              </w:rPr>
            </w:pPr>
            <w:r>
              <w:rPr>
                <w:rFonts w:cs="Arial"/>
              </w:rPr>
              <w:t>12</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D876F29" w14:textId="77777777" w:rsidR="00833256" w:rsidRDefault="00833256" w:rsidP="000D227F">
            <w:pPr>
              <w:jc w:val="center"/>
              <w:rPr>
                <w:rFonts w:cs="Arial"/>
              </w:rPr>
            </w:pPr>
            <w:r>
              <w:rPr>
                <w:rFonts w:cs="Arial"/>
              </w:rPr>
              <w:t>143</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FC03DA6" w14:textId="77777777" w:rsidR="00833256" w:rsidRDefault="00833256" w:rsidP="000D227F">
            <w:pPr>
              <w:jc w:val="center"/>
              <w:rPr>
                <w:rFonts w:cs="Arial"/>
              </w:rPr>
            </w:pPr>
            <w:r>
              <w:rPr>
                <w:rFonts w:cs="Arial"/>
              </w:rPr>
              <w:t>152</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D0A0DA1" w14:textId="77777777" w:rsidR="00833256" w:rsidRDefault="00833256" w:rsidP="000D227F">
            <w:pPr>
              <w:jc w:val="center"/>
              <w:rPr>
                <w:rFonts w:cs="Arial"/>
              </w:rPr>
            </w:pPr>
            <w:r>
              <w:rPr>
                <w:rFonts w:cs="Arial"/>
              </w:rPr>
              <w:t>130</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45B9AAEF" w14:textId="77777777" w:rsidR="00833256" w:rsidRDefault="00833256" w:rsidP="000D227F">
            <w:pPr>
              <w:jc w:val="center"/>
              <w:rPr>
                <w:rFonts w:cs="Arial"/>
              </w:rPr>
            </w:pPr>
          </w:p>
        </w:tc>
      </w:tr>
      <w:tr w:rsidR="00833256" w14:paraId="748CA2B8" w14:textId="77777777" w:rsidTr="007F6E16">
        <w:trPr>
          <w:trHeight w:val="270"/>
        </w:trPr>
        <w:tc>
          <w:tcPr>
            <w:tcW w:w="440" w:type="pct"/>
            <w:tcBorders>
              <w:top w:val="single" w:sz="4" w:space="0" w:color="auto"/>
              <w:left w:val="single" w:sz="4" w:space="0" w:color="auto"/>
              <w:bottom w:val="single" w:sz="12" w:space="0" w:color="auto"/>
              <w:right w:val="single" w:sz="4" w:space="0" w:color="auto"/>
            </w:tcBorders>
            <w:shd w:val="clear" w:color="auto" w:fill="auto"/>
            <w:noWrap/>
            <w:tcMar>
              <w:top w:w="12" w:type="dxa"/>
              <w:left w:w="12" w:type="dxa"/>
              <w:bottom w:w="0" w:type="dxa"/>
              <w:right w:w="12" w:type="dxa"/>
            </w:tcMar>
            <w:vAlign w:val="bottom"/>
          </w:tcPr>
          <w:p w14:paraId="5EE50A12" w14:textId="77777777" w:rsidR="00833256" w:rsidRDefault="00833256" w:rsidP="000D227F">
            <w:pPr>
              <w:jc w:val="center"/>
              <w:rPr>
                <w:rFonts w:cs="Arial"/>
              </w:rPr>
            </w:pPr>
            <w:r>
              <w:rPr>
                <w:rFonts w:cs="Arial"/>
              </w:rPr>
              <w:t>2006</w:t>
            </w:r>
          </w:p>
        </w:tc>
        <w:tc>
          <w:tcPr>
            <w:tcW w:w="424" w:type="pct"/>
            <w:tcBorders>
              <w:top w:val="single" w:sz="4" w:space="0" w:color="auto"/>
              <w:left w:val="single" w:sz="4" w:space="0" w:color="auto"/>
              <w:bottom w:val="single" w:sz="12" w:space="0" w:color="auto"/>
              <w:right w:val="single" w:sz="4" w:space="0" w:color="auto"/>
            </w:tcBorders>
            <w:shd w:val="clear" w:color="auto" w:fill="auto"/>
            <w:noWrap/>
            <w:tcMar>
              <w:top w:w="12" w:type="dxa"/>
              <w:left w:w="12" w:type="dxa"/>
              <w:bottom w:w="0" w:type="dxa"/>
              <w:right w:w="12" w:type="dxa"/>
            </w:tcMar>
            <w:vAlign w:val="bottom"/>
          </w:tcPr>
          <w:p w14:paraId="13C0459C" w14:textId="77777777" w:rsidR="00833256" w:rsidRDefault="00833256" w:rsidP="000D227F">
            <w:pPr>
              <w:jc w:val="center"/>
              <w:rPr>
                <w:rFonts w:cs="Arial"/>
              </w:rPr>
            </w:pPr>
            <w:r>
              <w:rPr>
                <w:rFonts w:cs="Arial"/>
              </w:rPr>
              <w:t>28</w:t>
            </w:r>
          </w:p>
        </w:tc>
        <w:tc>
          <w:tcPr>
            <w:tcW w:w="374" w:type="pct"/>
            <w:tcBorders>
              <w:top w:val="single" w:sz="4" w:space="0" w:color="auto"/>
              <w:left w:val="single" w:sz="4" w:space="0" w:color="auto"/>
              <w:bottom w:val="single" w:sz="12" w:space="0" w:color="auto"/>
              <w:right w:val="single" w:sz="4" w:space="0" w:color="auto"/>
            </w:tcBorders>
            <w:shd w:val="clear" w:color="auto" w:fill="auto"/>
            <w:noWrap/>
            <w:tcMar>
              <w:top w:w="12" w:type="dxa"/>
              <w:left w:w="12" w:type="dxa"/>
              <w:bottom w:w="0" w:type="dxa"/>
              <w:right w:w="12" w:type="dxa"/>
            </w:tcMar>
            <w:vAlign w:val="bottom"/>
          </w:tcPr>
          <w:p w14:paraId="523B28D1" w14:textId="77777777" w:rsidR="00833256" w:rsidRDefault="00833256" w:rsidP="000D227F">
            <w:pPr>
              <w:jc w:val="center"/>
              <w:rPr>
                <w:rFonts w:cs="Arial"/>
              </w:rPr>
            </w:pPr>
            <w:r>
              <w:rPr>
                <w:rFonts w:cs="Arial"/>
              </w:rPr>
              <w:t>4</w:t>
            </w:r>
          </w:p>
        </w:tc>
        <w:tc>
          <w:tcPr>
            <w:tcW w:w="449" w:type="pct"/>
            <w:tcBorders>
              <w:top w:val="single" w:sz="4" w:space="0" w:color="auto"/>
              <w:left w:val="single" w:sz="4" w:space="0" w:color="auto"/>
              <w:bottom w:val="single" w:sz="12" w:space="0" w:color="auto"/>
              <w:right w:val="single" w:sz="4" w:space="0" w:color="auto"/>
            </w:tcBorders>
            <w:shd w:val="clear" w:color="auto" w:fill="auto"/>
            <w:noWrap/>
            <w:tcMar>
              <w:top w:w="12" w:type="dxa"/>
              <w:left w:w="12" w:type="dxa"/>
              <w:bottom w:w="0" w:type="dxa"/>
              <w:right w:w="12" w:type="dxa"/>
            </w:tcMar>
            <w:vAlign w:val="bottom"/>
          </w:tcPr>
          <w:p w14:paraId="4299CE24" w14:textId="77777777" w:rsidR="00833256" w:rsidRDefault="00833256" w:rsidP="000D227F">
            <w:pPr>
              <w:jc w:val="center"/>
              <w:rPr>
                <w:rFonts w:cs="Arial"/>
              </w:rPr>
            </w:pPr>
            <w:r>
              <w:rPr>
                <w:rFonts w:cs="Arial"/>
              </w:rPr>
              <w:t>42</w:t>
            </w:r>
          </w:p>
        </w:tc>
        <w:tc>
          <w:tcPr>
            <w:tcW w:w="407"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21860A5B"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2E47FF47" w14:textId="77777777" w:rsidR="00833256" w:rsidRDefault="00833256" w:rsidP="000D227F">
            <w:pPr>
              <w:jc w:val="center"/>
              <w:rPr>
                <w:rFonts w:cs="Arial"/>
              </w:rPr>
            </w:pPr>
          </w:p>
        </w:tc>
        <w:tc>
          <w:tcPr>
            <w:tcW w:w="439" w:type="pct"/>
            <w:tcBorders>
              <w:top w:val="single" w:sz="4" w:space="0" w:color="auto"/>
              <w:left w:val="single" w:sz="4" w:space="0" w:color="auto"/>
              <w:bottom w:val="single" w:sz="12" w:space="0" w:color="auto"/>
              <w:right w:val="single" w:sz="4" w:space="0" w:color="auto"/>
            </w:tcBorders>
            <w:shd w:val="clear" w:color="auto" w:fill="auto"/>
            <w:noWrap/>
            <w:tcMar>
              <w:top w:w="12" w:type="dxa"/>
              <w:left w:w="12" w:type="dxa"/>
              <w:bottom w:w="0" w:type="dxa"/>
              <w:right w:w="12" w:type="dxa"/>
            </w:tcMar>
            <w:vAlign w:val="bottom"/>
          </w:tcPr>
          <w:p w14:paraId="1B1925CE" w14:textId="77777777" w:rsidR="00833256" w:rsidRDefault="00833256" w:rsidP="000D227F">
            <w:pPr>
              <w:jc w:val="center"/>
              <w:rPr>
                <w:rFonts w:cs="Arial"/>
              </w:rPr>
            </w:pPr>
            <w:r>
              <w:rPr>
                <w:rFonts w:cs="Arial"/>
              </w:rPr>
              <w:t>2006</w:t>
            </w:r>
          </w:p>
        </w:tc>
        <w:tc>
          <w:tcPr>
            <w:tcW w:w="369" w:type="pct"/>
            <w:tcBorders>
              <w:top w:val="single" w:sz="4" w:space="0" w:color="auto"/>
              <w:left w:val="single" w:sz="4" w:space="0" w:color="auto"/>
              <w:bottom w:val="single" w:sz="12" w:space="0" w:color="auto"/>
              <w:right w:val="single" w:sz="4" w:space="0" w:color="auto"/>
            </w:tcBorders>
            <w:shd w:val="clear" w:color="auto" w:fill="auto"/>
            <w:noWrap/>
            <w:tcMar>
              <w:top w:w="12" w:type="dxa"/>
              <w:left w:w="12" w:type="dxa"/>
              <w:bottom w:w="0" w:type="dxa"/>
              <w:right w:w="12" w:type="dxa"/>
            </w:tcMar>
            <w:vAlign w:val="bottom"/>
          </w:tcPr>
          <w:p w14:paraId="2ECC0F9A" w14:textId="77777777" w:rsidR="00833256" w:rsidRDefault="00833256" w:rsidP="000D227F">
            <w:pPr>
              <w:jc w:val="center"/>
              <w:rPr>
                <w:rFonts w:cs="Arial"/>
              </w:rPr>
            </w:pPr>
            <w:r>
              <w:rPr>
                <w:rFonts w:cs="Arial"/>
              </w:rPr>
              <w:t>13</w:t>
            </w:r>
          </w:p>
        </w:tc>
        <w:tc>
          <w:tcPr>
            <w:tcW w:w="419" w:type="pct"/>
            <w:tcBorders>
              <w:top w:val="single" w:sz="4" w:space="0" w:color="auto"/>
              <w:left w:val="single" w:sz="4" w:space="0" w:color="auto"/>
              <w:bottom w:val="single" w:sz="12" w:space="0" w:color="auto"/>
              <w:right w:val="single" w:sz="4" w:space="0" w:color="auto"/>
            </w:tcBorders>
            <w:shd w:val="clear" w:color="auto" w:fill="auto"/>
            <w:noWrap/>
            <w:tcMar>
              <w:top w:w="12" w:type="dxa"/>
              <w:left w:w="12" w:type="dxa"/>
              <w:bottom w:w="0" w:type="dxa"/>
              <w:right w:w="12" w:type="dxa"/>
            </w:tcMar>
            <w:vAlign w:val="bottom"/>
          </w:tcPr>
          <w:p w14:paraId="657F5086" w14:textId="77777777" w:rsidR="00833256" w:rsidRDefault="00833256" w:rsidP="000D227F">
            <w:pPr>
              <w:jc w:val="center"/>
              <w:rPr>
                <w:rFonts w:cs="Arial"/>
              </w:rPr>
            </w:pPr>
            <w:r>
              <w:rPr>
                <w:rFonts w:cs="Arial"/>
              </w:rPr>
              <w:t>117</w:t>
            </w:r>
          </w:p>
        </w:tc>
        <w:tc>
          <w:tcPr>
            <w:tcW w:w="419" w:type="pct"/>
            <w:tcBorders>
              <w:top w:val="single" w:sz="4" w:space="0" w:color="auto"/>
              <w:left w:val="single" w:sz="4" w:space="0" w:color="auto"/>
              <w:bottom w:val="single" w:sz="12" w:space="0" w:color="auto"/>
              <w:right w:val="single" w:sz="4" w:space="0" w:color="auto"/>
            </w:tcBorders>
            <w:shd w:val="clear" w:color="auto" w:fill="auto"/>
            <w:noWrap/>
            <w:tcMar>
              <w:top w:w="12" w:type="dxa"/>
              <w:left w:w="12" w:type="dxa"/>
              <w:bottom w:w="0" w:type="dxa"/>
              <w:right w:w="12" w:type="dxa"/>
            </w:tcMar>
            <w:vAlign w:val="bottom"/>
          </w:tcPr>
          <w:p w14:paraId="60410CC1" w14:textId="77777777" w:rsidR="00833256" w:rsidRDefault="00833256" w:rsidP="000D227F">
            <w:pPr>
              <w:jc w:val="center"/>
              <w:rPr>
                <w:rFonts w:cs="Arial"/>
              </w:rPr>
            </w:pPr>
            <w:r>
              <w:rPr>
                <w:rFonts w:cs="Arial"/>
              </w:rPr>
              <w:t>157</w:t>
            </w:r>
          </w:p>
        </w:tc>
        <w:tc>
          <w:tcPr>
            <w:tcW w:w="450" w:type="pct"/>
            <w:tcBorders>
              <w:top w:val="single" w:sz="4" w:space="0" w:color="auto"/>
              <w:left w:val="single" w:sz="4" w:space="0" w:color="auto"/>
              <w:bottom w:val="single" w:sz="12" w:space="0" w:color="auto"/>
              <w:right w:val="single" w:sz="4" w:space="0" w:color="auto"/>
            </w:tcBorders>
            <w:shd w:val="clear" w:color="auto" w:fill="auto"/>
            <w:noWrap/>
            <w:tcMar>
              <w:top w:w="12" w:type="dxa"/>
              <w:left w:w="12" w:type="dxa"/>
              <w:bottom w:w="0" w:type="dxa"/>
              <w:right w:w="12" w:type="dxa"/>
            </w:tcMar>
            <w:vAlign w:val="bottom"/>
          </w:tcPr>
          <w:p w14:paraId="3A932D6B" w14:textId="77777777" w:rsidR="00833256" w:rsidRDefault="00833256" w:rsidP="000D227F">
            <w:pPr>
              <w:jc w:val="center"/>
              <w:rPr>
                <w:rFonts w:cs="Arial"/>
              </w:rPr>
            </w:pPr>
            <w:r>
              <w:rPr>
                <w:rFonts w:cs="Arial"/>
              </w:rPr>
              <w:t>128</w:t>
            </w:r>
          </w:p>
        </w:tc>
        <w:tc>
          <w:tcPr>
            <w:tcW w:w="403" w:type="pct"/>
            <w:tcBorders>
              <w:top w:val="nil"/>
              <w:left w:val="single" w:sz="4" w:space="0" w:color="auto"/>
              <w:bottom w:val="nil"/>
              <w:right w:val="nil"/>
            </w:tcBorders>
            <w:shd w:val="clear" w:color="auto" w:fill="auto"/>
            <w:noWrap/>
            <w:tcMar>
              <w:top w:w="12" w:type="dxa"/>
              <w:left w:w="12" w:type="dxa"/>
              <w:bottom w:w="0" w:type="dxa"/>
              <w:right w:w="12" w:type="dxa"/>
            </w:tcMar>
            <w:vAlign w:val="bottom"/>
          </w:tcPr>
          <w:p w14:paraId="3B422B87" w14:textId="77777777" w:rsidR="00833256" w:rsidRDefault="00833256" w:rsidP="000D227F">
            <w:pPr>
              <w:jc w:val="center"/>
              <w:rPr>
                <w:rFonts w:cs="Arial"/>
              </w:rPr>
            </w:pPr>
          </w:p>
        </w:tc>
      </w:tr>
      <w:tr w:rsidR="00833256" w14:paraId="39B6C586" w14:textId="77777777" w:rsidTr="007F6E16">
        <w:trPr>
          <w:trHeight w:val="255"/>
        </w:trPr>
        <w:tc>
          <w:tcPr>
            <w:tcW w:w="440" w:type="pct"/>
            <w:tcBorders>
              <w:top w:val="single" w:sz="12"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524B7463" w14:textId="77777777" w:rsidR="00833256" w:rsidRDefault="00833256" w:rsidP="000D227F">
            <w:pPr>
              <w:jc w:val="center"/>
              <w:rPr>
                <w:rFonts w:cs="Arial"/>
                <w:b/>
                <w:bCs/>
              </w:rPr>
            </w:pPr>
            <w:r>
              <w:rPr>
                <w:rFonts w:cs="Arial"/>
                <w:b/>
                <w:bCs/>
              </w:rPr>
              <w:t>Total</w:t>
            </w:r>
          </w:p>
        </w:tc>
        <w:tc>
          <w:tcPr>
            <w:tcW w:w="424" w:type="pct"/>
            <w:tcBorders>
              <w:top w:val="single" w:sz="12"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3BCEA6F" w14:textId="77777777" w:rsidR="00833256" w:rsidRDefault="00833256" w:rsidP="000D227F">
            <w:pPr>
              <w:jc w:val="center"/>
              <w:rPr>
                <w:rFonts w:cs="Arial"/>
              </w:rPr>
            </w:pPr>
            <w:r>
              <w:rPr>
                <w:rFonts w:cs="Arial"/>
              </w:rPr>
              <w:t>1499</w:t>
            </w:r>
          </w:p>
        </w:tc>
        <w:tc>
          <w:tcPr>
            <w:tcW w:w="374" w:type="pct"/>
            <w:tcBorders>
              <w:top w:val="single" w:sz="12"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17A7073" w14:textId="77777777" w:rsidR="00833256" w:rsidRDefault="00833256" w:rsidP="000D227F">
            <w:pPr>
              <w:jc w:val="center"/>
              <w:rPr>
                <w:rFonts w:cs="Arial"/>
              </w:rPr>
            </w:pPr>
            <w:r>
              <w:rPr>
                <w:rFonts w:cs="Arial"/>
              </w:rPr>
              <w:t>215</w:t>
            </w:r>
          </w:p>
        </w:tc>
        <w:tc>
          <w:tcPr>
            <w:tcW w:w="449" w:type="pct"/>
            <w:tcBorders>
              <w:top w:val="single" w:sz="12"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138DA9A" w14:textId="77777777" w:rsidR="00833256" w:rsidRDefault="00833256" w:rsidP="000D227F">
            <w:pPr>
              <w:jc w:val="center"/>
              <w:rPr>
                <w:rFonts w:cs="Arial"/>
              </w:rPr>
            </w:pPr>
            <w:r>
              <w:rPr>
                <w:rFonts w:cs="Arial"/>
              </w:rPr>
              <w:t>1410</w:t>
            </w:r>
          </w:p>
        </w:tc>
        <w:tc>
          <w:tcPr>
            <w:tcW w:w="407" w:type="pct"/>
            <w:tcBorders>
              <w:top w:val="nil"/>
              <w:left w:val="nil"/>
              <w:bottom w:val="nil"/>
              <w:right w:val="nil"/>
            </w:tcBorders>
            <w:shd w:val="clear" w:color="auto" w:fill="auto"/>
            <w:noWrap/>
            <w:tcMar>
              <w:top w:w="12" w:type="dxa"/>
              <w:left w:w="12" w:type="dxa"/>
              <w:bottom w:w="0" w:type="dxa"/>
              <w:right w:w="12" w:type="dxa"/>
            </w:tcMar>
            <w:vAlign w:val="bottom"/>
          </w:tcPr>
          <w:p w14:paraId="7D26EBEE"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59360D2F" w14:textId="77777777" w:rsidR="00833256" w:rsidRDefault="00833256" w:rsidP="000D227F">
            <w:pPr>
              <w:jc w:val="center"/>
              <w:rPr>
                <w:rFonts w:cs="Arial"/>
              </w:rPr>
            </w:pPr>
          </w:p>
        </w:tc>
        <w:tc>
          <w:tcPr>
            <w:tcW w:w="439" w:type="pct"/>
            <w:tcBorders>
              <w:top w:val="single" w:sz="12"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9A4B5E5" w14:textId="77777777" w:rsidR="00833256" w:rsidRDefault="00833256" w:rsidP="000D227F">
            <w:pPr>
              <w:jc w:val="center"/>
              <w:rPr>
                <w:rFonts w:cs="Arial"/>
                <w:b/>
                <w:bCs/>
              </w:rPr>
            </w:pPr>
            <w:r>
              <w:rPr>
                <w:rFonts w:cs="Arial"/>
                <w:b/>
                <w:bCs/>
              </w:rPr>
              <w:t>Total</w:t>
            </w:r>
          </w:p>
        </w:tc>
        <w:tc>
          <w:tcPr>
            <w:tcW w:w="369" w:type="pct"/>
            <w:tcBorders>
              <w:top w:val="single" w:sz="12"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EE2C24C" w14:textId="77777777" w:rsidR="00833256" w:rsidRDefault="00833256" w:rsidP="000D227F">
            <w:pPr>
              <w:jc w:val="center"/>
              <w:rPr>
                <w:rFonts w:cs="Arial"/>
              </w:rPr>
            </w:pPr>
            <w:r>
              <w:rPr>
                <w:rFonts w:cs="Arial"/>
              </w:rPr>
              <w:t>683</w:t>
            </w:r>
          </w:p>
        </w:tc>
        <w:tc>
          <w:tcPr>
            <w:tcW w:w="419" w:type="pct"/>
            <w:tcBorders>
              <w:top w:val="single" w:sz="12"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C44A89D" w14:textId="77777777" w:rsidR="00833256" w:rsidRDefault="00833256" w:rsidP="000D227F">
            <w:pPr>
              <w:jc w:val="center"/>
              <w:rPr>
                <w:rFonts w:cs="Arial"/>
              </w:rPr>
            </w:pPr>
            <w:r>
              <w:rPr>
                <w:rFonts w:cs="Arial"/>
              </w:rPr>
              <w:t>3573</w:t>
            </w:r>
          </w:p>
        </w:tc>
        <w:tc>
          <w:tcPr>
            <w:tcW w:w="419" w:type="pct"/>
            <w:tcBorders>
              <w:top w:val="single" w:sz="12"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105620E" w14:textId="77777777" w:rsidR="00833256" w:rsidRDefault="00833256" w:rsidP="000D227F">
            <w:pPr>
              <w:jc w:val="center"/>
              <w:rPr>
                <w:rFonts w:cs="Arial"/>
              </w:rPr>
            </w:pPr>
            <w:r>
              <w:rPr>
                <w:rFonts w:cs="Arial"/>
              </w:rPr>
              <w:t>2352</w:t>
            </w:r>
          </w:p>
        </w:tc>
        <w:tc>
          <w:tcPr>
            <w:tcW w:w="450" w:type="pct"/>
            <w:tcBorders>
              <w:top w:val="single" w:sz="12"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68F96D1" w14:textId="77777777" w:rsidR="00833256" w:rsidRDefault="00833256" w:rsidP="000D227F">
            <w:pPr>
              <w:jc w:val="center"/>
              <w:rPr>
                <w:rFonts w:cs="Arial"/>
              </w:rPr>
            </w:pPr>
            <w:r>
              <w:rPr>
                <w:rFonts w:cs="Arial"/>
              </w:rPr>
              <w:t>1447</w:t>
            </w:r>
          </w:p>
        </w:tc>
        <w:tc>
          <w:tcPr>
            <w:tcW w:w="403" w:type="pct"/>
            <w:tcBorders>
              <w:top w:val="nil"/>
              <w:left w:val="nil"/>
              <w:bottom w:val="nil"/>
              <w:right w:val="nil"/>
            </w:tcBorders>
            <w:shd w:val="clear" w:color="auto" w:fill="auto"/>
            <w:noWrap/>
            <w:tcMar>
              <w:top w:w="12" w:type="dxa"/>
              <w:left w:w="12" w:type="dxa"/>
              <w:bottom w:w="0" w:type="dxa"/>
              <w:right w:w="12" w:type="dxa"/>
            </w:tcMar>
            <w:vAlign w:val="bottom"/>
          </w:tcPr>
          <w:p w14:paraId="6D99A0B2" w14:textId="77777777" w:rsidR="00833256" w:rsidRDefault="00833256" w:rsidP="000D227F">
            <w:pPr>
              <w:jc w:val="center"/>
              <w:rPr>
                <w:rFonts w:cs="Arial"/>
              </w:rPr>
            </w:pPr>
          </w:p>
        </w:tc>
      </w:tr>
      <w:tr w:rsidR="00833256" w14:paraId="2EC45358" w14:textId="77777777" w:rsidTr="007F6E16">
        <w:trPr>
          <w:trHeight w:val="270"/>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3C47F12" w14:textId="77777777" w:rsidR="00833256" w:rsidRDefault="00833256" w:rsidP="000D227F">
            <w:pPr>
              <w:jc w:val="center"/>
              <w:rPr>
                <w:rFonts w:cs="Arial"/>
                <w:b/>
                <w:bCs/>
              </w:rPr>
            </w:pPr>
            <w:r>
              <w:rPr>
                <w:rFonts w:cs="Arial"/>
                <w:b/>
                <w:bCs/>
              </w:rPr>
              <w:t>%</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44BA3C4" w14:textId="77777777" w:rsidR="00833256" w:rsidRDefault="00833256" w:rsidP="000D227F">
            <w:pPr>
              <w:jc w:val="center"/>
              <w:rPr>
                <w:rFonts w:cs="Arial"/>
              </w:rPr>
            </w:pPr>
            <w:r>
              <w:rPr>
                <w:rFonts w:cs="Arial"/>
              </w:rPr>
              <w:t>0.48</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4D661F5" w14:textId="77777777" w:rsidR="00833256" w:rsidRDefault="00833256" w:rsidP="000D227F">
            <w:pPr>
              <w:jc w:val="center"/>
              <w:rPr>
                <w:rFonts w:cs="Arial"/>
              </w:rPr>
            </w:pPr>
            <w:r>
              <w:rPr>
                <w:rFonts w:cs="Arial"/>
              </w:rPr>
              <w:t>0.07</w:t>
            </w:r>
          </w:p>
        </w:tc>
        <w:tc>
          <w:tcPr>
            <w:tcW w:w="44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F78BFFC" w14:textId="77777777" w:rsidR="00833256" w:rsidRDefault="00833256" w:rsidP="000D227F">
            <w:pPr>
              <w:jc w:val="center"/>
              <w:rPr>
                <w:rFonts w:cs="Arial"/>
              </w:rPr>
            </w:pPr>
            <w:r>
              <w:rPr>
                <w:rFonts w:cs="Arial"/>
              </w:rPr>
              <w:t>0.45</w:t>
            </w:r>
          </w:p>
        </w:tc>
        <w:tc>
          <w:tcPr>
            <w:tcW w:w="407" w:type="pct"/>
            <w:tcBorders>
              <w:top w:val="nil"/>
              <w:left w:val="nil"/>
              <w:bottom w:val="nil"/>
              <w:right w:val="nil"/>
            </w:tcBorders>
            <w:shd w:val="clear" w:color="auto" w:fill="auto"/>
            <w:noWrap/>
            <w:tcMar>
              <w:top w:w="12" w:type="dxa"/>
              <w:left w:w="12" w:type="dxa"/>
              <w:bottom w:w="0" w:type="dxa"/>
              <w:right w:w="12" w:type="dxa"/>
            </w:tcMar>
            <w:vAlign w:val="bottom"/>
          </w:tcPr>
          <w:p w14:paraId="7669E110" w14:textId="77777777" w:rsidR="00833256" w:rsidRDefault="00833256" w:rsidP="000D227F">
            <w:pPr>
              <w:jc w:val="center"/>
              <w:rPr>
                <w:rFonts w:cs="Arial"/>
              </w:rPr>
            </w:pP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56EC1DB2"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B3C0B4F" w14:textId="77777777" w:rsidR="00833256" w:rsidRDefault="00833256" w:rsidP="000D227F">
            <w:pPr>
              <w:jc w:val="center"/>
              <w:rPr>
                <w:rFonts w:cs="Arial"/>
                <w:b/>
                <w:bCs/>
              </w:rPr>
            </w:pPr>
            <w:r>
              <w:rPr>
                <w:rFonts w:cs="Arial"/>
                <w:b/>
                <w:bCs/>
              </w:rPr>
              <w:t>%</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98AA0C8" w14:textId="77777777" w:rsidR="00833256" w:rsidRDefault="00833256" w:rsidP="000D227F">
            <w:pPr>
              <w:jc w:val="center"/>
              <w:rPr>
                <w:rFonts w:cs="Arial"/>
              </w:rPr>
            </w:pPr>
            <w:r>
              <w:rPr>
                <w:rFonts w:cs="Arial"/>
              </w:rPr>
              <w:t>0.08</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646CC49" w14:textId="77777777" w:rsidR="00833256" w:rsidRDefault="00833256" w:rsidP="000D227F">
            <w:pPr>
              <w:jc w:val="center"/>
              <w:rPr>
                <w:rFonts w:cs="Arial"/>
              </w:rPr>
            </w:pPr>
            <w:r>
              <w:rPr>
                <w:rFonts w:cs="Arial"/>
              </w:rPr>
              <w:t>0.44</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0517C5C5" w14:textId="77777777" w:rsidR="00833256" w:rsidRDefault="00833256" w:rsidP="000D227F">
            <w:pPr>
              <w:jc w:val="center"/>
              <w:rPr>
                <w:rFonts w:cs="Arial"/>
              </w:rPr>
            </w:pPr>
            <w:r>
              <w:rPr>
                <w:rFonts w:cs="Arial"/>
              </w:rPr>
              <w:t>0.29</w:t>
            </w:r>
          </w:p>
        </w:tc>
        <w:tc>
          <w:tcPr>
            <w:tcW w:w="45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C0AC159" w14:textId="77777777" w:rsidR="00833256" w:rsidRDefault="00833256" w:rsidP="000D227F">
            <w:pPr>
              <w:jc w:val="center"/>
              <w:rPr>
                <w:rFonts w:cs="Arial"/>
              </w:rPr>
            </w:pPr>
            <w:r>
              <w:rPr>
                <w:rFonts w:cs="Arial"/>
              </w:rPr>
              <w:t>0.18</w:t>
            </w:r>
          </w:p>
        </w:tc>
        <w:tc>
          <w:tcPr>
            <w:tcW w:w="403" w:type="pct"/>
            <w:tcBorders>
              <w:top w:val="nil"/>
              <w:left w:val="nil"/>
              <w:bottom w:val="nil"/>
              <w:right w:val="nil"/>
            </w:tcBorders>
            <w:shd w:val="clear" w:color="auto" w:fill="auto"/>
            <w:noWrap/>
            <w:tcMar>
              <w:top w:w="12" w:type="dxa"/>
              <w:left w:w="12" w:type="dxa"/>
              <w:bottom w:w="0" w:type="dxa"/>
              <w:right w:w="12" w:type="dxa"/>
            </w:tcMar>
            <w:vAlign w:val="bottom"/>
          </w:tcPr>
          <w:p w14:paraId="43A868AB" w14:textId="77777777" w:rsidR="00833256" w:rsidRDefault="00833256" w:rsidP="000D227F">
            <w:pPr>
              <w:jc w:val="center"/>
              <w:rPr>
                <w:rFonts w:cs="Arial"/>
              </w:rPr>
            </w:pPr>
          </w:p>
        </w:tc>
      </w:tr>
      <w:tr w:rsidR="00833256" w14:paraId="77720AFB" w14:textId="77777777" w:rsidTr="007F6E16">
        <w:trPr>
          <w:trHeight w:val="270"/>
        </w:trPr>
        <w:tc>
          <w:tcPr>
            <w:tcW w:w="440"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CBE2E09" w14:textId="77777777" w:rsidR="00833256" w:rsidRDefault="00833256" w:rsidP="000D227F">
            <w:pPr>
              <w:jc w:val="center"/>
              <w:rPr>
                <w:rFonts w:cs="Arial"/>
                <w:b/>
                <w:bCs/>
              </w:rPr>
            </w:pPr>
            <w:r>
              <w:rPr>
                <w:rFonts w:cs="Arial"/>
                <w:b/>
                <w:bCs/>
              </w:rPr>
              <w:t>Wt. Avg.</w:t>
            </w:r>
          </w:p>
        </w:tc>
        <w:tc>
          <w:tcPr>
            <w:tcW w:w="42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66F8EBA7" w14:textId="77777777" w:rsidR="00833256" w:rsidRDefault="00833256" w:rsidP="000D227F">
            <w:pPr>
              <w:jc w:val="center"/>
              <w:rPr>
                <w:rFonts w:cs="Arial"/>
              </w:rPr>
            </w:pPr>
            <w:r>
              <w:rPr>
                <w:rFonts w:cs="Arial"/>
              </w:rPr>
              <w:t>0.48</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76756472" w14:textId="77777777" w:rsidR="00833256" w:rsidRDefault="00833256" w:rsidP="000D227F">
            <w:pPr>
              <w:jc w:val="center"/>
              <w:rPr>
                <w:rFonts w:cs="Arial"/>
              </w:rPr>
            </w:pPr>
            <w:r>
              <w:rPr>
                <w:rFonts w:cs="Arial"/>
              </w:rPr>
              <w:t>0.10</w:t>
            </w:r>
          </w:p>
        </w:tc>
        <w:tc>
          <w:tcPr>
            <w:tcW w:w="449" w:type="pct"/>
            <w:tcBorders>
              <w:top w:val="single" w:sz="4" w:space="0" w:color="auto"/>
              <w:left w:val="single" w:sz="4" w:space="0" w:color="auto"/>
              <w:bottom w:val="single" w:sz="12" w:space="0" w:color="auto"/>
              <w:right w:val="single" w:sz="4" w:space="0" w:color="auto"/>
            </w:tcBorders>
            <w:shd w:val="clear" w:color="auto" w:fill="auto"/>
            <w:noWrap/>
            <w:tcMar>
              <w:top w:w="12" w:type="dxa"/>
              <w:left w:w="12" w:type="dxa"/>
              <w:bottom w:w="0" w:type="dxa"/>
              <w:right w:w="12" w:type="dxa"/>
            </w:tcMar>
            <w:vAlign w:val="bottom"/>
          </w:tcPr>
          <w:p w14:paraId="109B5025" w14:textId="77777777" w:rsidR="00833256" w:rsidRDefault="00833256" w:rsidP="000D227F">
            <w:pPr>
              <w:jc w:val="center"/>
              <w:rPr>
                <w:rFonts w:cs="Arial"/>
              </w:rPr>
            </w:pPr>
            <w:r>
              <w:rPr>
                <w:rFonts w:cs="Arial"/>
              </w:rPr>
              <w:t>0.90</w:t>
            </w:r>
          </w:p>
        </w:tc>
        <w:tc>
          <w:tcPr>
            <w:tcW w:w="407" w:type="pct"/>
            <w:tcBorders>
              <w:top w:val="single" w:sz="8" w:space="0" w:color="auto"/>
              <w:left w:val="single" w:sz="4" w:space="0" w:color="auto"/>
              <w:bottom w:val="single" w:sz="12" w:space="0" w:color="auto"/>
              <w:right w:val="single" w:sz="8" w:space="0" w:color="auto"/>
            </w:tcBorders>
            <w:shd w:val="clear" w:color="auto" w:fill="auto"/>
            <w:noWrap/>
            <w:tcMar>
              <w:top w:w="12" w:type="dxa"/>
              <w:left w:w="12" w:type="dxa"/>
              <w:bottom w:w="0" w:type="dxa"/>
              <w:right w:w="12" w:type="dxa"/>
            </w:tcMar>
            <w:vAlign w:val="bottom"/>
          </w:tcPr>
          <w:p w14:paraId="315E501E" w14:textId="77777777" w:rsidR="00833256" w:rsidRDefault="00833256" w:rsidP="000D227F">
            <w:pPr>
              <w:jc w:val="center"/>
              <w:rPr>
                <w:rFonts w:cs="Arial"/>
              </w:rPr>
            </w:pPr>
            <w:r>
              <w:rPr>
                <w:rFonts w:cs="Arial"/>
              </w:rPr>
              <w:t>1.49</w:t>
            </w:r>
          </w:p>
        </w:tc>
        <w:tc>
          <w:tcPr>
            <w:tcW w:w="408" w:type="pct"/>
            <w:tcBorders>
              <w:top w:val="nil"/>
              <w:left w:val="nil"/>
              <w:bottom w:val="nil"/>
              <w:right w:val="single" w:sz="4" w:space="0" w:color="auto"/>
            </w:tcBorders>
            <w:shd w:val="clear" w:color="auto" w:fill="auto"/>
            <w:noWrap/>
            <w:tcMar>
              <w:top w:w="12" w:type="dxa"/>
              <w:left w:w="12" w:type="dxa"/>
              <w:bottom w:w="0" w:type="dxa"/>
              <w:right w:w="12" w:type="dxa"/>
            </w:tcMar>
            <w:vAlign w:val="bottom"/>
          </w:tcPr>
          <w:p w14:paraId="0A345CFA" w14:textId="77777777" w:rsidR="00833256" w:rsidRDefault="00833256" w:rsidP="000D227F">
            <w:pPr>
              <w:jc w:val="center"/>
              <w:rPr>
                <w:rFonts w:cs="Arial"/>
              </w:rPr>
            </w:pPr>
          </w:p>
        </w:tc>
        <w:tc>
          <w:tcPr>
            <w:tcW w:w="43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15DFA0A4" w14:textId="77777777" w:rsidR="00833256" w:rsidRDefault="00833256" w:rsidP="000D227F">
            <w:pPr>
              <w:jc w:val="center"/>
              <w:rPr>
                <w:rFonts w:cs="Arial"/>
                <w:b/>
                <w:bCs/>
              </w:rPr>
            </w:pPr>
            <w:r>
              <w:rPr>
                <w:rFonts w:cs="Arial"/>
                <w:b/>
                <w:bCs/>
              </w:rPr>
              <w:t>Wt. Avg.</w:t>
            </w:r>
          </w:p>
        </w:tc>
        <w:tc>
          <w:tcPr>
            <w:tcW w:w="36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3F22616F" w14:textId="77777777" w:rsidR="00833256" w:rsidRDefault="00833256" w:rsidP="000D227F">
            <w:pPr>
              <w:jc w:val="center"/>
              <w:rPr>
                <w:rFonts w:cs="Arial"/>
              </w:rPr>
            </w:pPr>
            <w:r>
              <w:rPr>
                <w:rFonts w:cs="Arial"/>
              </w:rPr>
              <w:t>0.13</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500BF76" w14:textId="77777777" w:rsidR="00833256" w:rsidRDefault="00833256" w:rsidP="000D227F">
            <w:pPr>
              <w:jc w:val="center"/>
              <w:rPr>
                <w:rFonts w:cs="Arial"/>
              </w:rPr>
            </w:pPr>
            <w:r>
              <w:rPr>
                <w:rFonts w:cs="Arial"/>
              </w:rPr>
              <w:t>0.89</w:t>
            </w:r>
          </w:p>
        </w:tc>
        <w:tc>
          <w:tcPr>
            <w:tcW w:w="419" w:type="pct"/>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tcPr>
          <w:p w14:paraId="28BDC711" w14:textId="77777777" w:rsidR="00833256" w:rsidRDefault="00833256" w:rsidP="000D227F">
            <w:pPr>
              <w:jc w:val="center"/>
              <w:rPr>
                <w:rFonts w:cs="Arial"/>
              </w:rPr>
            </w:pPr>
            <w:r>
              <w:rPr>
                <w:rFonts w:cs="Arial"/>
              </w:rPr>
              <w:t>0.73</w:t>
            </w:r>
          </w:p>
        </w:tc>
        <w:tc>
          <w:tcPr>
            <w:tcW w:w="450" w:type="pct"/>
            <w:tcBorders>
              <w:top w:val="single" w:sz="4" w:space="0" w:color="auto"/>
              <w:left w:val="single" w:sz="4" w:space="0" w:color="auto"/>
              <w:bottom w:val="single" w:sz="12" w:space="0" w:color="auto"/>
              <w:right w:val="single" w:sz="4" w:space="0" w:color="auto"/>
            </w:tcBorders>
            <w:shd w:val="clear" w:color="auto" w:fill="auto"/>
            <w:noWrap/>
            <w:tcMar>
              <w:top w:w="12" w:type="dxa"/>
              <w:left w:w="12" w:type="dxa"/>
              <w:bottom w:w="0" w:type="dxa"/>
              <w:right w:w="12" w:type="dxa"/>
            </w:tcMar>
            <w:vAlign w:val="bottom"/>
          </w:tcPr>
          <w:p w14:paraId="138AAFAB" w14:textId="77777777" w:rsidR="00833256" w:rsidRDefault="00833256" w:rsidP="000D227F">
            <w:pPr>
              <w:jc w:val="center"/>
              <w:rPr>
                <w:rFonts w:cs="Arial"/>
              </w:rPr>
            </w:pPr>
            <w:r>
              <w:rPr>
                <w:rFonts w:cs="Arial"/>
              </w:rPr>
              <w:t>0.54</w:t>
            </w:r>
          </w:p>
        </w:tc>
        <w:tc>
          <w:tcPr>
            <w:tcW w:w="403" w:type="pct"/>
            <w:tcBorders>
              <w:top w:val="single" w:sz="8" w:space="0" w:color="auto"/>
              <w:left w:val="single" w:sz="4" w:space="0" w:color="auto"/>
              <w:bottom w:val="single" w:sz="12" w:space="0" w:color="auto"/>
              <w:right w:val="single" w:sz="8" w:space="0" w:color="auto"/>
            </w:tcBorders>
            <w:shd w:val="clear" w:color="auto" w:fill="auto"/>
            <w:noWrap/>
            <w:tcMar>
              <w:top w:w="12" w:type="dxa"/>
              <w:left w:w="12" w:type="dxa"/>
              <w:bottom w:w="0" w:type="dxa"/>
              <w:right w:w="12" w:type="dxa"/>
            </w:tcMar>
            <w:vAlign w:val="bottom"/>
          </w:tcPr>
          <w:p w14:paraId="4A81FA74" w14:textId="77777777" w:rsidR="00833256" w:rsidRDefault="00833256" w:rsidP="000D227F">
            <w:pPr>
              <w:jc w:val="center"/>
              <w:rPr>
                <w:rFonts w:cs="Arial"/>
              </w:rPr>
            </w:pPr>
            <w:r>
              <w:rPr>
                <w:rFonts w:cs="Arial"/>
              </w:rPr>
              <w:t>2.28</w:t>
            </w:r>
          </w:p>
        </w:tc>
      </w:tr>
      <w:tr w:rsidR="00833256" w14:paraId="06076829" w14:textId="77777777" w:rsidTr="007F6E16">
        <w:trPr>
          <w:trHeight w:val="255"/>
        </w:trPr>
        <w:tc>
          <w:tcPr>
            <w:tcW w:w="440" w:type="pct"/>
            <w:tcBorders>
              <w:top w:val="single" w:sz="4" w:space="0" w:color="auto"/>
              <w:left w:val="nil"/>
              <w:bottom w:val="nil"/>
              <w:right w:val="nil"/>
            </w:tcBorders>
            <w:shd w:val="clear" w:color="auto" w:fill="auto"/>
            <w:noWrap/>
            <w:tcMar>
              <w:top w:w="12" w:type="dxa"/>
              <w:left w:w="12" w:type="dxa"/>
              <w:bottom w:w="0" w:type="dxa"/>
              <w:right w:w="12" w:type="dxa"/>
            </w:tcMar>
            <w:vAlign w:val="bottom"/>
          </w:tcPr>
          <w:p w14:paraId="6D1C2D07" w14:textId="77777777" w:rsidR="00833256" w:rsidRDefault="00833256" w:rsidP="000D227F">
            <w:pPr>
              <w:rPr>
                <w:rFonts w:cs="Arial"/>
              </w:rPr>
            </w:pPr>
          </w:p>
        </w:tc>
        <w:tc>
          <w:tcPr>
            <w:tcW w:w="424" w:type="pct"/>
            <w:tcBorders>
              <w:top w:val="single" w:sz="4" w:space="0" w:color="auto"/>
              <w:left w:val="nil"/>
              <w:bottom w:val="nil"/>
              <w:right w:val="nil"/>
            </w:tcBorders>
            <w:shd w:val="clear" w:color="auto" w:fill="auto"/>
            <w:noWrap/>
            <w:tcMar>
              <w:top w:w="12" w:type="dxa"/>
              <w:left w:w="12" w:type="dxa"/>
              <w:bottom w:w="0" w:type="dxa"/>
              <w:right w:w="12" w:type="dxa"/>
            </w:tcMar>
            <w:vAlign w:val="bottom"/>
          </w:tcPr>
          <w:p w14:paraId="6CF84A78" w14:textId="77777777" w:rsidR="00833256" w:rsidRDefault="00833256" w:rsidP="000D227F">
            <w:pPr>
              <w:rPr>
                <w:rFonts w:cs="Arial"/>
              </w:rPr>
            </w:pPr>
          </w:p>
        </w:tc>
        <w:tc>
          <w:tcPr>
            <w:tcW w:w="374" w:type="pct"/>
            <w:tcBorders>
              <w:top w:val="single" w:sz="4" w:space="0" w:color="auto"/>
              <w:left w:val="nil"/>
              <w:bottom w:val="nil"/>
              <w:right w:val="single" w:sz="12" w:space="0" w:color="auto"/>
            </w:tcBorders>
            <w:shd w:val="clear" w:color="auto" w:fill="auto"/>
            <w:noWrap/>
            <w:tcMar>
              <w:top w:w="12" w:type="dxa"/>
              <w:left w:w="12" w:type="dxa"/>
              <w:bottom w:w="0" w:type="dxa"/>
              <w:right w:w="12" w:type="dxa"/>
            </w:tcMar>
            <w:vAlign w:val="bottom"/>
          </w:tcPr>
          <w:p w14:paraId="0C4DD136" w14:textId="77777777" w:rsidR="00833256" w:rsidRDefault="00833256" w:rsidP="000D227F">
            <w:pPr>
              <w:rPr>
                <w:rFonts w:cs="Arial"/>
              </w:rPr>
            </w:pPr>
          </w:p>
        </w:tc>
        <w:tc>
          <w:tcPr>
            <w:tcW w:w="449" w:type="pct"/>
            <w:tcBorders>
              <w:top w:val="single" w:sz="12" w:space="0" w:color="auto"/>
              <w:left w:val="single" w:sz="12" w:space="0" w:color="auto"/>
              <w:bottom w:val="single" w:sz="12" w:space="0" w:color="auto"/>
              <w:right w:val="single" w:sz="12" w:space="0" w:color="auto"/>
            </w:tcBorders>
            <w:shd w:val="clear" w:color="auto" w:fill="auto"/>
            <w:noWrap/>
            <w:tcMar>
              <w:top w:w="12" w:type="dxa"/>
              <w:left w:w="12" w:type="dxa"/>
              <w:bottom w:w="0" w:type="dxa"/>
              <w:right w:w="12" w:type="dxa"/>
            </w:tcMar>
            <w:vAlign w:val="center"/>
          </w:tcPr>
          <w:p w14:paraId="205FC296" w14:textId="77777777" w:rsidR="00833256" w:rsidRDefault="00833256" w:rsidP="000D227F">
            <w:pPr>
              <w:jc w:val="center"/>
              <w:rPr>
                <w:rFonts w:cs="Arial"/>
              </w:rPr>
            </w:pPr>
            <w:r>
              <w:rPr>
                <w:rFonts w:cs="Arial"/>
              </w:rPr>
              <w:t>Rounded</w:t>
            </w:r>
          </w:p>
        </w:tc>
        <w:tc>
          <w:tcPr>
            <w:tcW w:w="407" w:type="pct"/>
            <w:tcBorders>
              <w:top w:val="single" w:sz="12" w:space="0" w:color="auto"/>
              <w:left w:val="single" w:sz="12" w:space="0" w:color="auto"/>
              <w:bottom w:val="single" w:sz="12" w:space="0" w:color="auto"/>
              <w:right w:val="single" w:sz="12" w:space="0" w:color="auto"/>
            </w:tcBorders>
            <w:shd w:val="clear" w:color="auto" w:fill="auto"/>
            <w:noWrap/>
            <w:tcMar>
              <w:top w:w="12" w:type="dxa"/>
              <w:left w:w="12" w:type="dxa"/>
              <w:bottom w:w="0" w:type="dxa"/>
              <w:right w:w="12" w:type="dxa"/>
            </w:tcMar>
            <w:vAlign w:val="center"/>
          </w:tcPr>
          <w:p w14:paraId="14B8B04A" w14:textId="77777777" w:rsidR="00833256" w:rsidRDefault="00833256" w:rsidP="000D227F">
            <w:pPr>
              <w:jc w:val="center"/>
              <w:rPr>
                <w:rFonts w:cs="Arial"/>
              </w:rPr>
            </w:pPr>
            <w:r>
              <w:rPr>
                <w:rFonts w:cs="Arial"/>
              </w:rPr>
              <w:t>1.50</w:t>
            </w:r>
          </w:p>
        </w:tc>
        <w:tc>
          <w:tcPr>
            <w:tcW w:w="408" w:type="pct"/>
            <w:tcBorders>
              <w:top w:val="nil"/>
              <w:left w:val="single" w:sz="12" w:space="0" w:color="auto"/>
              <w:bottom w:val="nil"/>
              <w:right w:val="nil"/>
            </w:tcBorders>
            <w:shd w:val="clear" w:color="auto" w:fill="auto"/>
            <w:noWrap/>
            <w:tcMar>
              <w:top w:w="12" w:type="dxa"/>
              <w:left w:w="12" w:type="dxa"/>
              <w:bottom w:w="0" w:type="dxa"/>
              <w:right w:w="12" w:type="dxa"/>
            </w:tcMar>
            <w:vAlign w:val="bottom"/>
          </w:tcPr>
          <w:p w14:paraId="0C4FB86A" w14:textId="77777777" w:rsidR="00833256" w:rsidRDefault="00833256" w:rsidP="000D227F">
            <w:pPr>
              <w:rPr>
                <w:rFonts w:cs="Arial"/>
              </w:rPr>
            </w:pPr>
          </w:p>
        </w:tc>
        <w:tc>
          <w:tcPr>
            <w:tcW w:w="439" w:type="pct"/>
            <w:tcBorders>
              <w:top w:val="single" w:sz="4" w:space="0" w:color="auto"/>
              <w:left w:val="nil"/>
              <w:bottom w:val="nil"/>
              <w:right w:val="nil"/>
            </w:tcBorders>
            <w:shd w:val="clear" w:color="auto" w:fill="auto"/>
            <w:noWrap/>
            <w:tcMar>
              <w:top w:w="12" w:type="dxa"/>
              <w:left w:w="12" w:type="dxa"/>
              <w:bottom w:w="0" w:type="dxa"/>
              <w:right w:w="12" w:type="dxa"/>
            </w:tcMar>
            <w:vAlign w:val="bottom"/>
          </w:tcPr>
          <w:p w14:paraId="69627074" w14:textId="77777777" w:rsidR="00833256" w:rsidRDefault="00833256" w:rsidP="000D227F">
            <w:pPr>
              <w:rPr>
                <w:rFonts w:cs="Arial"/>
              </w:rPr>
            </w:pPr>
          </w:p>
        </w:tc>
        <w:tc>
          <w:tcPr>
            <w:tcW w:w="369" w:type="pct"/>
            <w:tcBorders>
              <w:top w:val="single" w:sz="4" w:space="0" w:color="auto"/>
              <w:left w:val="nil"/>
              <w:bottom w:val="nil"/>
              <w:right w:val="nil"/>
            </w:tcBorders>
            <w:shd w:val="clear" w:color="auto" w:fill="auto"/>
            <w:noWrap/>
            <w:tcMar>
              <w:top w:w="12" w:type="dxa"/>
              <w:left w:w="12" w:type="dxa"/>
              <w:bottom w:w="0" w:type="dxa"/>
              <w:right w:w="12" w:type="dxa"/>
            </w:tcMar>
            <w:vAlign w:val="bottom"/>
          </w:tcPr>
          <w:p w14:paraId="008109F5" w14:textId="77777777" w:rsidR="00833256" w:rsidRDefault="00833256" w:rsidP="000D227F">
            <w:pPr>
              <w:rPr>
                <w:rFonts w:cs="Arial"/>
              </w:rPr>
            </w:pPr>
          </w:p>
        </w:tc>
        <w:tc>
          <w:tcPr>
            <w:tcW w:w="419" w:type="pct"/>
            <w:tcBorders>
              <w:top w:val="single" w:sz="4" w:space="0" w:color="auto"/>
              <w:left w:val="nil"/>
              <w:bottom w:val="nil"/>
              <w:right w:val="nil"/>
            </w:tcBorders>
            <w:shd w:val="clear" w:color="auto" w:fill="auto"/>
            <w:noWrap/>
            <w:tcMar>
              <w:top w:w="12" w:type="dxa"/>
              <w:left w:w="12" w:type="dxa"/>
              <w:bottom w:w="0" w:type="dxa"/>
              <w:right w:w="12" w:type="dxa"/>
            </w:tcMar>
            <w:vAlign w:val="bottom"/>
          </w:tcPr>
          <w:p w14:paraId="71679A1F" w14:textId="77777777" w:rsidR="00833256" w:rsidRDefault="00833256" w:rsidP="000D227F">
            <w:pPr>
              <w:rPr>
                <w:rFonts w:cs="Arial"/>
              </w:rPr>
            </w:pPr>
          </w:p>
        </w:tc>
        <w:tc>
          <w:tcPr>
            <w:tcW w:w="419" w:type="pct"/>
            <w:tcBorders>
              <w:top w:val="single" w:sz="4" w:space="0" w:color="auto"/>
              <w:left w:val="nil"/>
              <w:bottom w:val="nil"/>
              <w:right w:val="single" w:sz="12" w:space="0" w:color="auto"/>
            </w:tcBorders>
            <w:shd w:val="clear" w:color="auto" w:fill="auto"/>
            <w:noWrap/>
            <w:tcMar>
              <w:top w:w="12" w:type="dxa"/>
              <w:left w:w="12" w:type="dxa"/>
              <w:bottom w:w="0" w:type="dxa"/>
              <w:right w:w="12" w:type="dxa"/>
            </w:tcMar>
            <w:vAlign w:val="bottom"/>
          </w:tcPr>
          <w:p w14:paraId="2E909837" w14:textId="77777777" w:rsidR="00833256" w:rsidRDefault="00833256" w:rsidP="000D227F">
            <w:pPr>
              <w:rPr>
                <w:rFonts w:cs="Arial"/>
              </w:rPr>
            </w:pPr>
          </w:p>
        </w:tc>
        <w:tc>
          <w:tcPr>
            <w:tcW w:w="450" w:type="pct"/>
            <w:tcBorders>
              <w:top w:val="single" w:sz="12" w:space="0" w:color="auto"/>
              <w:left w:val="single" w:sz="12" w:space="0" w:color="auto"/>
              <w:bottom w:val="single" w:sz="12" w:space="0" w:color="auto"/>
              <w:right w:val="single" w:sz="12" w:space="0" w:color="auto"/>
            </w:tcBorders>
            <w:shd w:val="clear" w:color="auto" w:fill="auto"/>
            <w:noWrap/>
            <w:tcMar>
              <w:top w:w="12" w:type="dxa"/>
              <w:left w:w="12" w:type="dxa"/>
              <w:bottom w:w="0" w:type="dxa"/>
              <w:right w:w="12" w:type="dxa"/>
            </w:tcMar>
            <w:vAlign w:val="center"/>
          </w:tcPr>
          <w:p w14:paraId="7C2C4C38" w14:textId="77777777" w:rsidR="00833256" w:rsidRDefault="00833256" w:rsidP="000D227F">
            <w:pPr>
              <w:jc w:val="center"/>
              <w:rPr>
                <w:rFonts w:cs="Arial"/>
              </w:rPr>
            </w:pPr>
            <w:r>
              <w:rPr>
                <w:rFonts w:cs="Arial"/>
              </w:rPr>
              <w:t>Rounded</w:t>
            </w:r>
          </w:p>
        </w:tc>
        <w:tc>
          <w:tcPr>
            <w:tcW w:w="403" w:type="pct"/>
            <w:tcBorders>
              <w:top w:val="single" w:sz="12" w:space="0" w:color="auto"/>
              <w:left w:val="single" w:sz="12" w:space="0" w:color="auto"/>
              <w:bottom w:val="single" w:sz="12" w:space="0" w:color="auto"/>
              <w:right w:val="single" w:sz="12" w:space="0" w:color="auto"/>
            </w:tcBorders>
            <w:shd w:val="clear" w:color="auto" w:fill="auto"/>
            <w:noWrap/>
            <w:tcMar>
              <w:top w:w="12" w:type="dxa"/>
              <w:left w:w="12" w:type="dxa"/>
              <w:bottom w:w="0" w:type="dxa"/>
              <w:right w:w="12" w:type="dxa"/>
            </w:tcMar>
            <w:vAlign w:val="center"/>
          </w:tcPr>
          <w:p w14:paraId="4A75032B" w14:textId="77777777" w:rsidR="00833256" w:rsidRDefault="00833256" w:rsidP="000D227F">
            <w:pPr>
              <w:jc w:val="center"/>
              <w:rPr>
                <w:rFonts w:cs="Arial"/>
              </w:rPr>
            </w:pPr>
            <w:r>
              <w:rPr>
                <w:rFonts w:cs="Arial"/>
              </w:rPr>
              <w:t>2.50</w:t>
            </w:r>
          </w:p>
        </w:tc>
      </w:tr>
      <w:tr w:rsidR="00833256" w14:paraId="00869486" w14:textId="77777777" w:rsidTr="000D227F">
        <w:trPr>
          <w:trHeight w:val="255"/>
        </w:trPr>
        <w:tc>
          <w:tcPr>
            <w:tcW w:w="1686" w:type="pct"/>
            <w:gridSpan w:val="4"/>
            <w:tcBorders>
              <w:top w:val="nil"/>
              <w:left w:val="nil"/>
              <w:bottom w:val="nil"/>
              <w:right w:val="nil"/>
            </w:tcBorders>
            <w:shd w:val="clear" w:color="auto" w:fill="auto"/>
            <w:noWrap/>
            <w:tcMar>
              <w:top w:w="12" w:type="dxa"/>
              <w:left w:w="12" w:type="dxa"/>
              <w:bottom w:w="0" w:type="dxa"/>
              <w:right w:w="12" w:type="dxa"/>
            </w:tcMar>
            <w:vAlign w:val="bottom"/>
          </w:tcPr>
          <w:p w14:paraId="653390B5" w14:textId="77777777" w:rsidR="0015137A" w:rsidRDefault="0015137A" w:rsidP="000D227F">
            <w:pPr>
              <w:rPr>
                <w:rFonts w:cs="Arial"/>
                <w:b/>
                <w:bCs/>
              </w:rPr>
            </w:pPr>
          </w:p>
          <w:p w14:paraId="06436937" w14:textId="77777777" w:rsidR="00833256" w:rsidRDefault="00833256" w:rsidP="000D227F">
            <w:pPr>
              <w:rPr>
                <w:rFonts w:cs="Arial"/>
                <w:b/>
                <w:bCs/>
              </w:rPr>
            </w:pPr>
            <w:r>
              <w:rPr>
                <w:rFonts w:cs="Arial"/>
                <w:b/>
                <w:bCs/>
              </w:rPr>
              <w:t>* Data from U.S. Census</w:t>
            </w:r>
            <w:r>
              <w:rPr>
                <w:rFonts w:cs="Arial"/>
                <w:b/>
                <w:bCs/>
              </w:rPr>
              <w:fldChar w:fldCharType="begin"/>
            </w:r>
            <w:r>
              <w:instrText xml:space="preserve"> XE "</w:instrText>
            </w:r>
            <w:r w:rsidRPr="006036EE">
              <w:instrText>U.S. Census</w:instrText>
            </w:r>
            <w:r>
              <w:instrText xml:space="preserve">" </w:instrText>
            </w:r>
            <w:r>
              <w:rPr>
                <w:rFonts w:cs="Arial"/>
                <w:b/>
                <w:bCs/>
              </w:rPr>
              <w:fldChar w:fldCharType="end"/>
            </w:r>
            <w:r>
              <w:rPr>
                <w:rFonts w:cs="Arial"/>
                <w:b/>
                <w:bCs/>
              </w:rPr>
              <w:t xml:space="preserve"> Bureau</w:t>
            </w:r>
          </w:p>
        </w:tc>
        <w:tc>
          <w:tcPr>
            <w:tcW w:w="407" w:type="pct"/>
            <w:tcBorders>
              <w:top w:val="nil"/>
              <w:left w:val="nil"/>
              <w:bottom w:val="nil"/>
              <w:right w:val="nil"/>
            </w:tcBorders>
            <w:shd w:val="clear" w:color="auto" w:fill="auto"/>
            <w:noWrap/>
            <w:tcMar>
              <w:top w:w="12" w:type="dxa"/>
              <w:left w:w="12" w:type="dxa"/>
              <w:bottom w:w="0" w:type="dxa"/>
              <w:right w:w="12" w:type="dxa"/>
            </w:tcMar>
            <w:vAlign w:val="bottom"/>
          </w:tcPr>
          <w:p w14:paraId="63282750" w14:textId="77777777" w:rsidR="00833256" w:rsidRDefault="00833256" w:rsidP="000D227F">
            <w:pPr>
              <w:rPr>
                <w:rFonts w:cs="Arial"/>
              </w:rPr>
            </w:pPr>
          </w:p>
        </w:tc>
        <w:tc>
          <w:tcPr>
            <w:tcW w:w="408" w:type="pct"/>
            <w:tcBorders>
              <w:top w:val="nil"/>
              <w:left w:val="nil"/>
              <w:bottom w:val="nil"/>
              <w:right w:val="nil"/>
            </w:tcBorders>
            <w:shd w:val="clear" w:color="auto" w:fill="auto"/>
            <w:noWrap/>
            <w:tcMar>
              <w:top w:w="12" w:type="dxa"/>
              <w:left w:w="12" w:type="dxa"/>
              <w:bottom w:w="0" w:type="dxa"/>
              <w:right w:w="12" w:type="dxa"/>
            </w:tcMar>
            <w:vAlign w:val="bottom"/>
          </w:tcPr>
          <w:p w14:paraId="16791B15" w14:textId="77777777" w:rsidR="00833256" w:rsidRDefault="00833256" w:rsidP="000D227F">
            <w:pPr>
              <w:rPr>
                <w:rFonts w:cs="Arial"/>
              </w:rPr>
            </w:pPr>
          </w:p>
        </w:tc>
        <w:tc>
          <w:tcPr>
            <w:tcW w:w="439" w:type="pct"/>
            <w:tcBorders>
              <w:top w:val="nil"/>
              <w:left w:val="nil"/>
              <w:bottom w:val="nil"/>
              <w:right w:val="nil"/>
            </w:tcBorders>
            <w:shd w:val="clear" w:color="auto" w:fill="auto"/>
            <w:noWrap/>
            <w:tcMar>
              <w:top w:w="12" w:type="dxa"/>
              <w:left w:w="12" w:type="dxa"/>
              <w:bottom w:w="0" w:type="dxa"/>
              <w:right w:w="12" w:type="dxa"/>
            </w:tcMar>
            <w:vAlign w:val="bottom"/>
          </w:tcPr>
          <w:p w14:paraId="3F10A123" w14:textId="77777777" w:rsidR="00833256" w:rsidRDefault="00833256" w:rsidP="000D227F">
            <w:pPr>
              <w:rPr>
                <w:rFonts w:cs="Arial"/>
              </w:rPr>
            </w:pPr>
          </w:p>
        </w:tc>
        <w:tc>
          <w:tcPr>
            <w:tcW w:w="369" w:type="pct"/>
            <w:tcBorders>
              <w:top w:val="nil"/>
              <w:left w:val="nil"/>
              <w:bottom w:val="nil"/>
              <w:right w:val="nil"/>
            </w:tcBorders>
            <w:shd w:val="clear" w:color="auto" w:fill="auto"/>
            <w:noWrap/>
            <w:tcMar>
              <w:top w:w="12" w:type="dxa"/>
              <w:left w:w="12" w:type="dxa"/>
              <w:bottom w:w="0" w:type="dxa"/>
              <w:right w:w="12" w:type="dxa"/>
            </w:tcMar>
            <w:vAlign w:val="bottom"/>
          </w:tcPr>
          <w:p w14:paraId="7C029181" w14:textId="77777777" w:rsidR="00833256" w:rsidRDefault="00833256" w:rsidP="000D227F">
            <w:pPr>
              <w:rPr>
                <w:rFonts w:cs="Arial"/>
              </w:rPr>
            </w:pPr>
          </w:p>
        </w:tc>
        <w:tc>
          <w:tcPr>
            <w:tcW w:w="419" w:type="pct"/>
            <w:tcBorders>
              <w:top w:val="nil"/>
              <w:left w:val="nil"/>
              <w:bottom w:val="nil"/>
              <w:right w:val="nil"/>
            </w:tcBorders>
            <w:shd w:val="clear" w:color="auto" w:fill="auto"/>
            <w:noWrap/>
            <w:tcMar>
              <w:top w:w="12" w:type="dxa"/>
              <w:left w:w="12" w:type="dxa"/>
              <w:bottom w:w="0" w:type="dxa"/>
              <w:right w:w="12" w:type="dxa"/>
            </w:tcMar>
            <w:vAlign w:val="bottom"/>
          </w:tcPr>
          <w:p w14:paraId="0995013F" w14:textId="77777777" w:rsidR="00833256" w:rsidRDefault="00833256" w:rsidP="000D227F">
            <w:pPr>
              <w:rPr>
                <w:rFonts w:cs="Arial"/>
              </w:rPr>
            </w:pPr>
          </w:p>
        </w:tc>
        <w:tc>
          <w:tcPr>
            <w:tcW w:w="419" w:type="pct"/>
            <w:tcBorders>
              <w:top w:val="nil"/>
              <w:left w:val="nil"/>
              <w:bottom w:val="nil"/>
              <w:right w:val="nil"/>
            </w:tcBorders>
            <w:shd w:val="clear" w:color="auto" w:fill="auto"/>
            <w:noWrap/>
            <w:tcMar>
              <w:top w:w="12" w:type="dxa"/>
              <w:left w:w="12" w:type="dxa"/>
              <w:bottom w:w="0" w:type="dxa"/>
              <w:right w:w="12" w:type="dxa"/>
            </w:tcMar>
            <w:vAlign w:val="bottom"/>
          </w:tcPr>
          <w:p w14:paraId="345D7945" w14:textId="77777777" w:rsidR="00833256" w:rsidRDefault="00833256" w:rsidP="000D227F">
            <w:pPr>
              <w:rPr>
                <w:rFonts w:cs="Arial"/>
              </w:rPr>
            </w:pPr>
          </w:p>
        </w:tc>
        <w:tc>
          <w:tcPr>
            <w:tcW w:w="450" w:type="pct"/>
            <w:tcBorders>
              <w:top w:val="single" w:sz="12" w:space="0" w:color="auto"/>
              <w:left w:val="nil"/>
              <w:bottom w:val="nil"/>
              <w:right w:val="nil"/>
            </w:tcBorders>
            <w:shd w:val="clear" w:color="auto" w:fill="auto"/>
            <w:noWrap/>
            <w:tcMar>
              <w:top w:w="12" w:type="dxa"/>
              <w:left w:w="12" w:type="dxa"/>
              <w:bottom w:w="0" w:type="dxa"/>
              <w:right w:w="12" w:type="dxa"/>
            </w:tcMar>
            <w:vAlign w:val="bottom"/>
          </w:tcPr>
          <w:p w14:paraId="01022C6E" w14:textId="77777777" w:rsidR="00833256" w:rsidRDefault="00833256" w:rsidP="000D227F">
            <w:pPr>
              <w:rPr>
                <w:rFonts w:cs="Arial"/>
              </w:rPr>
            </w:pPr>
          </w:p>
        </w:tc>
        <w:tc>
          <w:tcPr>
            <w:tcW w:w="403" w:type="pct"/>
            <w:tcBorders>
              <w:top w:val="single" w:sz="12" w:space="0" w:color="auto"/>
              <w:left w:val="nil"/>
              <w:bottom w:val="nil"/>
              <w:right w:val="nil"/>
            </w:tcBorders>
            <w:shd w:val="clear" w:color="auto" w:fill="auto"/>
            <w:noWrap/>
            <w:tcMar>
              <w:top w:w="12" w:type="dxa"/>
              <w:left w:w="12" w:type="dxa"/>
              <w:bottom w:w="0" w:type="dxa"/>
              <w:right w:w="12" w:type="dxa"/>
            </w:tcMar>
            <w:vAlign w:val="bottom"/>
          </w:tcPr>
          <w:p w14:paraId="4B6F1BB4" w14:textId="77777777" w:rsidR="00833256" w:rsidRDefault="00833256" w:rsidP="000D227F">
            <w:pPr>
              <w:rPr>
                <w:rFonts w:cs="Arial"/>
              </w:rPr>
            </w:pPr>
          </w:p>
        </w:tc>
      </w:tr>
    </w:tbl>
    <w:p w14:paraId="45FC863C" w14:textId="77777777" w:rsidR="00833256" w:rsidRPr="00F54568" w:rsidRDefault="00833256" w:rsidP="00833256">
      <w:pPr>
        <w:rPr>
          <w:i/>
        </w:rPr>
      </w:pPr>
      <w:r>
        <w:t xml:space="preserve"> </w:t>
      </w:r>
      <w:bookmarkStart w:id="100" w:name="_Toc240839973"/>
      <w:r w:rsidRPr="00F54568">
        <w:rPr>
          <w:i/>
        </w:rPr>
        <w:t>It is assumed that 1 bathroom contains a shower or bath with a showerhead.  Data from the Census Bureau for the West Region was used for the calculations.</w:t>
      </w:r>
      <w:bookmarkEnd w:id="100"/>
    </w:p>
    <w:p w14:paraId="03B6966D" w14:textId="77777777" w:rsidR="00833256" w:rsidRPr="006A7266" w:rsidRDefault="00833256" w:rsidP="00833256">
      <w:pPr>
        <w:pStyle w:val="NOT"/>
      </w:pPr>
      <w:r>
        <w:t>List References and i</w:t>
      </w:r>
      <w:r w:rsidRPr="003E19A5">
        <w:t xml:space="preserve">nclude all savings calculations and all relevant project information as deemed necessary.  </w:t>
      </w:r>
      <w:r>
        <w:t xml:space="preserve">This section is project specific documents only.  </w:t>
      </w:r>
      <w:r w:rsidRPr="003E19A5">
        <w:t>Do not include any confidential information!</w:t>
      </w:r>
    </w:p>
    <w:p w14:paraId="0EB57E63" w14:textId="77777777" w:rsidR="00833256" w:rsidRDefault="00833256" w:rsidP="00833256">
      <w:pPr>
        <w:pStyle w:val="NOT"/>
      </w:pPr>
    </w:p>
    <w:p w14:paraId="63BE4493" w14:textId="77777777" w:rsidR="00833256" w:rsidRDefault="00833256" w:rsidP="00833256">
      <w:pPr>
        <w:pStyle w:val="NOT"/>
      </w:pPr>
      <w:r w:rsidRPr="00E40048">
        <w:t xml:space="preserve">Choose the appropriate Excel spreadsheet below </w:t>
      </w:r>
      <w:r>
        <w:t>as needed.  Be sure to delete those that are not used.</w:t>
      </w:r>
    </w:p>
    <w:p w14:paraId="1559A67A" w14:textId="77777777" w:rsidR="00833256" w:rsidRDefault="00833256" w:rsidP="00833256">
      <w:pPr>
        <w:pStyle w:val="NOT"/>
        <w:rPr>
          <w:color w:val="0000FF"/>
        </w:rPr>
      </w:pPr>
    </w:p>
    <w:p w14:paraId="2B545F74" w14:textId="77777777" w:rsidR="00833256" w:rsidRDefault="00833256" w:rsidP="00833256">
      <w:pPr>
        <w:rPr>
          <w:color w:val="0000FF"/>
        </w:rPr>
      </w:pPr>
      <w:r>
        <w:rPr>
          <w:color w:val="0000FF"/>
        </w:rPr>
        <w:t xml:space="preserve">                       </w:t>
      </w:r>
    </w:p>
    <w:bookmarkEnd w:id="63"/>
    <w:p w14:paraId="5EDEA368" w14:textId="77777777" w:rsidR="001C644E" w:rsidRDefault="001C644E" w:rsidP="001C644E"/>
    <w:p w14:paraId="1E2FA473" w14:textId="77777777" w:rsidR="00B90970" w:rsidRDefault="00B90970" w:rsidP="001C644E"/>
    <w:p w14:paraId="24C49730" w14:textId="77777777" w:rsidR="00B90970" w:rsidRDefault="00B90970" w:rsidP="001C644E"/>
    <w:p w14:paraId="24E8C3E3" w14:textId="77777777" w:rsidR="0049660A" w:rsidRDefault="002922CF" w:rsidP="00FE4B19">
      <w:pPr>
        <w:tabs>
          <w:tab w:val="left" w:pos="3900"/>
        </w:tabs>
      </w:pPr>
      <w:r>
        <w:tab/>
      </w:r>
    </w:p>
    <w:p w14:paraId="10AF9ED4" w14:textId="77777777" w:rsidR="0049660A" w:rsidRDefault="0049660A" w:rsidP="001C644E"/>
    <w:p w14:paraId="3C6CE9CE" w14:textId="77777777" w:rsidR="002E6914" w:rsidRPr="000D227F" w:rsidRDefault="0049660A" w:rsidP="00E04FB6">
      <w:pPr>
        <w:pStyle w:val="SectionStyle"/>
        <w:numPr>
          <w:ilvl w:val="0"/>
          <w:numId w:val="0"/>
        </w:numPr>
        <w:ind w:left="576" w:hanging="576"/>
      </w:pPr>
      <w:bookmarkStart w:id="101" w:name="_Toc238955955"/>
      <w:bookmarkStart w:id="102" w:name="_Toc442427789"/>
      <w:bookmarkEnd w:id="64"/>
      <w:r>
        <w:t>R</w:t>
      </w:r>
      <w:r w:rsidR="000D227F" w:rsidRPr="000D227F">
        <w:t>eferences</w:t>
      </w:r>
      <w:bookmarkEnd w:id="101"/>
      <w:r w:rsidR="000D227F" w:rsidRPr="000D227F">
        <w:t>:</w:t>
      </w:r>
      <w:bookmarkEnd w:id="102"/>
    </w:p>
    <w:sectPr w:rsidR="002E6914" w:rsidRPr="000D227F" w:rsidSect="00E97D72">
      <w:headerReference w:type="even" r:id="rId16"/>
      <w:headerReference w:type="default" r:id="rId17"/>
      <w:footerReference w:type="even" r:id="rId18"/>
      <w:footnotePr>
        <w:numRestart w:val="eachSect"/>
      </w:footnotePr>
      <w:endnotePr>
        <w:numFmt w:val="decimal"/>
      </w:endnotePr>
      <w:pgSz w:w="12240" w:h="15840" w:code="1"/>
      <w:pgMar w:top="1627" w:right="1440" w:bottom="1627" w:left="1440" w:header="720"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9D541" w14:textId="77777777" w:rsidR="001F41F5" w:rsidRDefault="001F41F5">
      <w:r>
        <w:separator/>
      </w:r>
    </w:p>
  </w:endnote>
  <w:endnote w:type="continuationSeparator" w:id="0">
    <w:p w14:paraId="2976FA67" w14:textId="77777777" w:rsidR="001F41F5" w:rsidRDefault="001F41F5">
      <w:r>
        <w:continuationSeparator/>
      </w:r>
    </w:p>
  </w:endnote>
  <w:endnote w:id="1">
    <w:p w14:paraId="54710873" w14:textId="77777777" w:rsidR="001F41F5" w:rsidRPr="00C315CC" w:rsidRDefault="001F41F5" w:rsidP="00C315CC">
      <w:pPr>
        <w:tabs>
          <w:tab w:val="left" w:pos="720"/>
        </w:tabs>
        <w:rPr>
          <w:rFonts w:ascii="Times New Roman" w:hAnsi="Times New Roman"/>
          <w:sz w:val="22"/>
          <w:szCs w:val="24"/>
        </w:rPr>
      </w:pPr>
      <w:r w:rsidRPr="00C315CC">
        <w:rPr>
          <w:rStyle w:val="EndnoteReference"/>
          <w:rFonts w:ascii="Times New Roman" w:hAnsi="Times New Roman"/>
          <w:sz w:val="22"/>
          <w:szCs w:val="24"/>
        </w:rPr>
        <w:endnoteRef/>
      </w:r>
      <w:r w:rsidRPr="00C315CC">
        <w:rPr>
          <w:rFonts w:ascii="Times New Roman" w:hAnsi="Times New Roman"/>
          <w:sz w:val="22"/>
          <w:szCs w:val="24"/>
        </w:rPr>
        <w:t>U.S.</w:t>
      </w:r>
      <w:r>
        <w:rPr>
          <w:rFonts w:ascii="Times New Roman" w:hAnsi="Times New Roman"/>
          <w:i/>
          <w:sz w:val="22"/>
          <w:szCs w:val="24"/>
        </w:rPr>
        <w:t xml:space="preserve"> </w:t>
      </w:r>
      <w:r w:rsidRPr="00C315CC">
        <w:rPr>
          <w:rFonts w:ascii="Times New Roman" w:hAnsi="Times New Roman"/>
          <w:sz w:val="22"/>
          <w:szCs w:val="22"/>
        </w:rPr>
        <w:t>Department of Energy</w:t>
      </w:r>
      <w:r>
        <w:rPr>
          <w:rFonts w:ascii="Times New Roman" w:hAnsi="Times New Roman"/>
          <w:sz w:val="22"/>
          <w:szCs w:val="22"/>
        </w:rPr>
        <w:t xml:space="preserve"> (</w:t>
      </w:r>
      <w:r w:rsidRPr="00C315CC">
        <w:rPr>
          <w:rFonts w:ascii="Times New Roman" w:hAnsi="Times New Roman"/>
          <w:sz w:val="22"/>
          <w:szCs w:val="22"/>
        </w:rPr>
        <w:t>June 15, 2012</w:t>
      </w:r>
      <w:r>
        <w:rPr>
          <w:rFonts w:ascii="Times New Roman" w:hAnsi="Times New Roman"/>
          <w:sz w:val="22"/>
          <w:szCs w:val="22"/>
        </w:rPr>
        <w:t>).</w:t>
      </w:r>
      <w:r w:rsidRPr="00C315CC">
        <w:rPr>
          <w:rFonts w:ascii="Times New Roman" w:hAnsi="Times New Roman"/>
          <w:i/>
          <w:sz w:val="22"/>
          <w:szCs w:val="24"/>
        </w:rPr>
        <w:t xml:space="preserve"> Reduce Hot Water Use for Energy Savings</w:t>
      </w:r>
      <w:r>
        <w:rPr>
          <w:rFonts w:ascii="Times New Roman" w:hAnsi="Times New Roman"/>
          <w:sz w:val="22"/>
          <w:szCs w:val="22"/>
        </w:rPr>
        <w:t>.</w:t>
      </w:r>
      <w:r w:rsidRPr="00C315CC">
        <w:rPr>
          <w:rFonts w:ascii="Times New Roman" w:hAnsi="Times New Roman"/>
          <w:sz w:val="22"/>
          <w:szCs w:val="22"/>
        </w:rPr>
        <w:t xml:space="preserve"> Retrieve from </w:t>
      </w:r>
      <w:hyperlink r:id="rId1" w:history="1">
        <w:r w:rsidRPr="00C315CC">
          <w:rPr>
            <w:rStyle w:val="Hyperlink"/>
            <w:rFonts w:ascii="Times New Roman" w:hAnsi="Times New Roman"/>
            <w:color w:val="auto"/>
            <w:sz w:val="22"/>
            <w:szCs w:val="22"/>
            <w:u w:val="none"/>
          </w:rPr>
          <w:t>http://energy.gov/energysaver/articles/reduce-hot-water-use-energy-savings</w:t>
        </w:r>
      </w:hyperlink>
      <w:r>
        <w:rPr>
          <w:rFonts w:ascii="Times New Roman" w:hAnsi="Times New Roman"/>
          <w:sz w:val="22"/>
          <w:szCs w:val="22"/>
        </w:rPr>
        <w:t>.</w:t>
      </w:r>
    </w:p>
    <w:p w14:paraId="0F5E051D" w14:textId="77777777" w:rsidR="001F41F5" w:rsidRPr="00F96042" w:rsidRDefault="001F41F5" w:rsidP="00FA2CFD">
      <w:pPr>
        <w:pStyle w:val="EndnoteText"/>
        <w:rPr>
          <w:sz w:val="22"/>
          <w:szCs w:val="24"/>
        </w:rPr>
      </w:pPr>
    </w:p>
  </w:endnote>
  <w:endnote w:id="2">
    <w:p w14:paraId="24F6DB24" w14:textId="77777777" w:rsidR="001F41F5" w:rsidRDefault="001F41F5" w:rsidP="00F14F38">
      <w:pPr>
        <w:pStyle w:val="EndnoteText"/>
        <w:rPr>
          <w:sz w:val="22"/>
          <w:szCs w:val="24"/>
        </w:rPr>
      </w:pPr>
      <w:r w:rsidRPr="00F96042">
        <w:rPr>
          <w:rStyle w:val="EndnoteReference"/>
          <w:sz w:val="22"/>
          <w:szCs w:val="24"/>
        </w:rPr>
        <w:endnoteRef/>
      </w:r>
      <w:r w:rsidRPr="00F96042">
        <w:rPr>
          <w:sz w:val="22"/>
          <w:szCs w:val="24"/>
        </w:rPr>
        <w:t xml:space="preserve"> </w:t>
      </w:r>
      <w:r>
        <w:rPr>
          <w:sz w:val="22"/>
          <w:szCs w:val="24"/>
        </w:rPr>
        <w:t>Itron, In. (December 2005).</w:t>
      </w:r>
      <w:r w:rsidRPr="00C315CC">
        <w:rPr>
          <w:i/>
          <w:sz w:val="22"/>
          <w:szCs w:val="24"/>
        </w:rPr>
        <w:t xml:space="preserve"> 2004-2005 Database for Energy Efficient Resources (DEER) Update Study: Final Report</w:t>
      </w:r>
      <w:r>
        <w:rPr>
          <w:sz w:val="22"/>
          <w:szCs w:val="24"/>
        </w:rPr>
        <w:t xml:space="preserve">, </w:t>
      </w:r>
      <w:r w:rsidRPr="00C315CC">
        <w:rPr>
          <w:sz w:val="22"/>
          <w:szCs w:val="24"/>
        </w:rPr>
        <w:t>Pages</w:t>
      </w:r>
      <w:r>
        <w:rPr>
          <w:sz w:val="22"/>
          <w:szCs w:val="24"/>
        </w:rPr>
        <w:t xml:space="preserve"> 2-20 to 2-23.</w:t>
      </w:r>
      <w:r w:rsidRPr="00C315CC">
        <w:rPr>
          <w:sz w:val="22"/>
          <w:szCs w:val="24"/>
        </w:rPr>
        <w:t xml:space="preserve"> Retrieved December 19, 2007</w:t>
      </w:r>
      <w:r>
        <w:rPr>
          <w:sz w:val="22"/>
          <w:szCs w:val="24"/>
        </w:rPr>
        <w:t>.</w:t>
      </w:r>
      <w:r w:rsidRPr="00C315CC">
        <w:rPr>
          <w:sz w:val="22"/>
          <w:szCs w:val="24"/>
        </w:rPr>
        <w:t xml:space="preserve"> </w:t>
      </w:r>
    </w:p>
    <w:p w14:paraId="2D41B0FF" w14:textId="77777777" w:rsidR="001F41F5" w:rsidRDefault="001F41F5" w:rsidP="00F14F38">
      <w:pPr>
        <w:pStyle w:val="EndnoteText"/>
        <w:rPr>
          <w:sz w:val="22"/>
          <w:szCs w:val="24"/>
        </w:rPr>
      </w:pPr>
    </w:p>
    <w:p w14:paraId="4C2FF3F6" w14:textId="77777777" w:rsidR="001F41F5" w:rsidRPr="00F96042" w:rsidRDefault="001F41F5" w:rsidP="00F14F38">
      <w:pPr>
        <w:pStyle w:val="EndnoteText"/>
        <w:rPr>
          <w:sz w:val="22"/>
          <w:szCs w:val="24"/>
        </w:rPr>
      </w:pPr>
    </w:p>
  </w:endnote>
  <w:endnote w:id="3">
    <w:p w14:paraId="66AF0F96" w14:textId="77777777" w:rsidR="001F41F5" w:rsidRPr="00F96042" w:rsidRDefault="001F41F5" w:rsidP="00F14F38">
      <w:pPr>
        <w:rPr>
          <w:rFonts w:ascii="Times New Roman" w:hAnsi="Times New Roman"/>
          <w:sz w:val="22"/>
          <w:szCs w:val="24"/>
        </w:rPr>
      </w:pPr>
      <w:r w:rsidRPr="00F96042">
        <w:rPr>
          <w:rStyle w:val="EndnoteReference"/>
          <w:rFonts w:ascii="Times New Roman" w:hAnsi="Times New Roman"/>
          <w:sz w:val="22"/>
          <w:szCs w:val="24"/>
        </w:rPr>
        <w:endnoteRef/>
      </w:r>
      <w:r w:rsidRPr="00F96042">
        <w:rPr>
          <w:rFonts w:ascii="Times New Roman" w:hAnsi="Times New Roman"/>
          <w:sz w:val="22"/>
          <w:szCs w:val="24"/>
        </w:rPr>
        <w:t xml:space="preserve"> Biermayer, P. J. (2006)</w:t>
      </w:r>
      <w:r>
        <w:rPr>
          <w:rFonts w:ascii="Times New Roman" w:hAnsi="Times New Roman"/>
          <w:sz w:val="22"/>
          <w:szCs w:val="24"/>
        </w:rPr>
        <w:t>.</w:t>
      </w:r>
      <w:r w:rsidRPr="00F96042">
        <w:rPr>
          <w:rFonts w:ascii="Times New Roman" w:hAnsi="Times New Roman"/>
          <w:sz w:val="22"/>
          <w:szCs w:val="24"/>
        </w:rPr>
        <w:t xml:space="preserve">  </w:t>
      </w:r>
      <w:r w:rsidRPr="00F96042">
        <w:rPr>
          <w:rFonts w:ascii="Times New Roman" w:hAnsi="Times New Roman"/>
          <w:i/>
          <w:sz w:val="22"/>
          <w:szCs w:val="24"/>
        </w:rPr>
        <w:t xml:space="preserve">Potential Water and Energy Savings from Showerheads, </w:t>
      </w:r>
      <w:r w:rsidRPr="00F96042">
        <w:rPr>
          <w:rFonts w:ascii="Times New Roman" w:hAnsi="Times New Roman"/>
          <w:sz w:val="22"/>
          <w:szCs w:val="24"/>
        </w:rPr>
        <w:t>Pages 4 to 7.  Contract No. DE-AC02-05CH11231.  Ernest Orlando Lawrence Berkeley National Laboratory</w:t>
      </w:r>
      <w:r w:rsidRPr="00F96042">
        <w:rPr>
          <w:rFonts w:ascii="Times New Roman" w:hAnsi="Times New Roman"/>
          <w:sz w:val="22"/>
          <w:szCs w:val="24"/>
        </w:rPr>
        <w:fldChar w:fldCharType="begin"/>
      </w:r>
      <w:r w:rsidRPr="00F96042">
        <w:rPr>
          <w:rFonts w:ascii="Times New Roman" w:hAnsi="Times New Roman"/>
          <w:sz w:val="22"/>
          <w:szCs w:val="24"/>
        </w:rPr>
        <w:instrText xml:space="preserve"> XE "Lawrence Berkeley National Laboratory" </w:instrText>
      </w:r>
      <w:r w:rsidRPr="00F96042">
        <w:rPr>
          <w:rFonts w:ascii="Times New Roman" w:hAnsi="Times New Roman"/>
          <w:sz w:val="22"/>
          <w:szCs w:val="24"/>
        </w:rPr>
        <w:fldChar w:fldCharType="end"/>
      </w:r>
      <w:r w:rsidRPr="00F96042">
        <w:rPr>
          <w:rFonts w:ascii="Times New Roman" w:hAnsi="Times New Roman"/>
          <w:sz w:val="22"/>
          <w:szCs w:val="24"/>
        </w:rPr>
        <w:t>.  Environmental Energy Technologies Division.</w:t>
      </w:r>
    </w:p>
    <w:p w14:paraId="64F5EAEC" w14:textId="77777777" w:rsidR="001F41F5" w:rsidRPr="00F96042" w:rsidRDefault="001F41F5" w:rsidP="00F14F38">
      <w:pPr>
        <w:rPr>
          <w:rFonts w:ascii="Times New Roman" w:hAnsi="Times New Roman"/>
          <w:sz w:val="22"/>
          <w:szCs w:val="24"/>
        </w:rPr>
      </w:pPr>
    </w:p>
  </w:endnote>
  <w:endnote w:id="4">
    <w:p w14:paraId="49423C1F" w14:textId="77777777" w:rsidR="001F41F5" w:rsidRDefault="001F41F5" w:rsidP="00F14F38">
      <w:pPr>
        <w:pStyle w:val="EndnoteText"/>
        <w:rPr>
          <w:sz w:val="22"/>
          <w:szCs w:val="24"/>
        </w:rPr>
      </w:pPr>
      <w:r>
        <w:rPr>
          <w:rStyle w:val="EndnoteReference"/>
        </w:rPr>
        <w:endnoteRef/>
      </w:r>
      <w:r>
        <w:t xml:space="preserve"> </w:t>
      </w:r>
      <w:r w:rsidRPr="00F96042">
        <w:rPr>
          <w:sz w:val="22"/>
          <w:szCs w:val="24"/>
        </w:rPr>
        <w:t>SEU Survey conducted by ASW (2009) while servicing SEU customers (February ~ May, 2009),  including data from various residential water measurements and household questionnaire response</w:t>
      </w:r>
      <w:r>
        <w:rPr>
          <w:sz w:val="22"/>
          <w:szCs w:val="24"/>
        </w:rPr>
        <w:t>.</w:t>
      </w:r>
    </w:p>
    <w:p w14:paraId="0D0949AE" w14:textId="77777777" w:rsidR="001F41F5" w:rsidRDefault="001F41F5" w:rsidP="00F14F38">
      <w:pPr>
        <w:pStyle w:val="EndnoteText"/>
      </w:pPr>
    </w:p>
  </w:endnote>
  <w:endnote w:id="5">
    <w:p w14:paraId="385C5893" w14:textId="77777777" w:rsidR="001F41F5" w:rsidRDefault="001F41F5" w:rsidP="00F14F38">
      <w:pPr>
        <w:pStyle w:val="EndnoteText"/>
        <w:rPr>
          <w:sz w:val="22"/>
        </w:rPr>
      </w:pPr>
      <w:r>
        <w:rPr>
          <w:rStyle w:val="EndnoteReference"/>
        </w:rPr>
        <w:endnoteRef/>
      </w:r>
      <w:r>
        <w:t xml:space="preserve"> </w:t>
      </w:r>
      <w:r w:rsidRPr="00AB7E13">
        <w:rPr>
          <w:sz w:val="22"/>
        </w:rPr>
        <w:t>California Public Utilities Commission, Energy Division</w:t>
      </w:r>
      <w:r>
        <w:rPr>
          <w:sz w:val="22"/>
        </w:rPr>
        <w:t xml:space="preserve"> (2013).</w:t>
      </w:r>
      <w:r w:rsidRPr="00AB7E13">
        <w:rPr>
          <w:sz w:val="22"/>
        </w:rPr>
        <w:t xml:space="preserve"> Wor</w:t>
      </w:r>
      <w:r>
        <w:rPr>
          <w:sz w:val="22"/>
        </w:rPr>
        <w:t>k</w:t>
      </w:r>
      <w:r w:rsidRPr="00AB7E13">
        <w:rPr>
          <w:sz w:val="22"/>
        </w:rPr>
        <w:t>paper Disposition for Water Fix</w:t>
      </w:r>
      <w:r>
        <w:rPr>
          <w:sz w:val="22"/>
        </w:rPr>
        <w:t>tures</w:t>
      </w:r>
      <w:r w:rsidRPr="00AB7E13">
        <w:rPr>
          <w:sz w:val="22"/>
        </w:rPr>
        <w:t>.</w:t>
      </w:r>
    </w:p>
    <w:p w14:paraId="49BEDA5D" w14:textId="77777777" w:rsidR="001F41F5" w:rsidRPr="00AB7E13" w:rsidRDefault="001F41F5" w:rsidP="00F14F38">
      <w:pPr>
        <w:pStyle w:val="EndnoteText"/>
        <w:rPr>
          <w:sz w:val="22"/>
        </w:rPr>
      </w:pPr>
    </w:p>
    <w:p w14:paraId="39CC0F42" w14:textId="77777777" w:rsidR="001F41F5" w:rsidRPr="00BC7EA0" w:rsidRDefault="001F41F5" w:rsidP="00F14F38">
      <w:pPr>
        <w:pStyle w:val="EndnoteText"/>
      </w:pPr>
    </w:p>
  </w:endnote>
  <w:endnote w:id="6">
    <w:p w14:paraId="647218E9" w14:textId="77777777" w:rsidR="001F41F5" w:rsidRPr="00F96042" w:rsidRDefault="001F41F5" w:rsidP="00F14F38">
      <w:pPr>
        <w:pStyle w:val="EndnoteText"/>
        <w:rPr>
          <w:sz w:val="22"/>
          <w:szCs w:val="24"/>
        </w:rPr>
      </w:pPr>
      <w:r w:rsidRPr="00F96042">
        <w:rPr>
          <w:rStyle w:val="EndnoteReference"/>
          <w:sz w:val="22"/>
          <w:szCs w:val="24"/>
        </w:rPr>
        <w:endnoteRef/>
      </w:r>
      <w:r w:rsidRPr="00F96042">
        <w:rPr>
          <w:sz w:val="22"/>
          <w:szCs w:val="24"/>
        </w:rPr>
        <w:t xml:space="preserve"> Hendron, Robert and Engebrecht, Cheryn</w:t>
      </w:r>
      <w:r>
        <w:rPr>
          <w:sz w:val="22"/>
          <w:szCs w:val="24"/>
        </w:rPr>
        <w:t>.</w:t>
      </w:r>
      <w:r w:rsidRPr="00F96042">
        <w:rPr>
          <w:sz w:val="22"/>
          <w:szCs w:val="24"/>
        </w:rPr>
        <w:t xml:space="preserve"> </w:t>
      </w:r>
      <w:r w:rsidRPr="00F96042">
        <w:rPr>
          <w:i/>
          <w:sz w:val="22"/>
          <w:szCs w:val="24"/>
        </w:rPr>
        <w:t>Building America Research Benchmark Definition</w:t>
      </w:r>
      <w:r w:rsidRPr="00F96042">
        <w:rPr>
          <w:sz w:val="22"/>
          <w:szCs w:val="24"/>
        </w:rPr>
        <w:t xml:space="preserve">, Updated December 2009, National Renewable Energy Laboratory. Retrieved from </w:t>
      </w:r>
      <w:hyperlink r:id="rId2" w:history="1">
        <w:r w:rsidRPr="00F96042">
          <w:rPr>
            <w:rStyle w:val="Hyperlink"/>
            <w:color w:val="auto"/>
            <w:sz w:val="22"/>
            <w:szCs w:val="24"/>
            <w:u w:val="none"/>
          </w:rPr>
          <w:t>http://www.nrel.gov/docs/fy10osti/47246.pdf</w:t>
        </w:r>
      </w:hyperlink>
      <w:r w:rsidRPr="00F96042">
        <w:rPr>
          <w:sz w:val="22"/>
          <w:szCs w:val="24"/>
        </w:rPr>
        <w:t>.</w:t>
      </w:r>
    </w:p>
    <w:p w14:paraId="08329CDB" w14:textId="77777777" w:rsidR="001F41F5" w:rsidRPr="00F96042" w:rsidRDefault="001F41F5" w:rsidP="00F14F38">
      <w:pPr>
        <w:pStyle w:val="EndnoteText"/>
        <w:rPr>
          <w:sz w:val="22"/>
          <w:szCs w:val="24"/>
        </w:rPr>
      </w:pPr>
    </w:p>
  </w:endnote>
  <w:endnote w:id="7">
    <w:p w14:paraId="18B83ADA" w14:textId="77777777" w:rsidR="001F41F5" w:rsidRPr="00F96042" w:rsidRDefault="001F41F5" w:rsidP="0040364D">
      <w:pPr>
        <w:pStyle w:val="EndnoteText"/>
        <w:rPr>
          <w:sz w:val="22"/>
          <w:szCs w:val="24"/>
        </w:rPr>
      </w:pPr>
      <w:r w:rsidRPr="00F96042">
        <w:rPr>
          <w:rStyle w:val="EndnoteReference"/>
          <w:sz w:val="22"/>
          <w:szCs w:val="24"/>
        </w:rPr>
        <w:endnoteRef/>
      </w:r>
      <w:r w:rsidRPr="00F96042">
        <w:rPr>
          <w:sz w:val="22"/>
          <w:szCs w:val="24"/>
        </w:rPr>
        <w:t xml:space="preserve"> </w:t>
      </w:r>
      <w:r w:rsidRPr="00F96042">
        <w:rPr>
          <w:bCs/>
          <w:i/>
          <w:sz w:val="22"/>
          <w:szCs w:val="24"/>
        </w:rPr>
        <w:t>California Statewide Residential Appliance Saturation Study</w:t>
      </w:r>
      <w:r w:rsidRPr="00F96042">
        <w:rPr>
          <w:bCs/>
          <w:sz w:val="22"/>
          <w:szCs w:val="24"/>
        </w:rPr>
        <w:t xml:space="preserve"> </w:t>
      </w:r>
      <w:r w:rsidRPr="00F96042">
        <w:rPr>
          <w:sz w:val="22"/>
          <w:szCs w:val="24"/>
        </w:rPr>
        <w:t>(RASS - 2004).  Contract No. 400-04-009.  Prepared for the California Energy Commission by KEMA-XENERGY, Itron, Roper, and ASW.  PG&amp;E Banner Subset, Pages 100 and 102.  Retrieved from http://www.energy.ca.gov/reports/400-04-009/2004-08-17_400-04-009_PG+E.PDF</w:t>
      </w:r>
    </w:p>
    <w:p w14:paraId="6EB686FF" w14:textId="77777777" w:rsidR="001F41F5" w:rsidRPr="00F96042" w:rsidRDefault="001F41F5" w:rsidP="0040364D">
      <w:pPr>
        <w:pStyle w:val="EndnoteText"/>
        <w:rPr>
          <w:sz w:val="22"/>
          <w:szCs w:val="24"/>
        </w:rPr>
      </w:pPr>
    </w:p>
  </w:endnote>
  <w:endnote w:id="8">
    <w:p w14:paraId="6B65E19D" w14:textId="77777777" w:rsidR="001F41F5" w:rsidRPr="00F96042" w:rsidRDefault="001F41F5" w:rsidP="00E8122A">
      <w:pPr>
        <w:pStyle w:val="EndnoteText"/>
        <w:rPr>
          <w:sz w:val="22"/>
          <w:szCs w:val="24"/>
        </w:rPr>
      </w:pPr>
      <w:r w:rsidRPr="00F96042">
        <w:rPr>
          <w:rStyle w:val="EndnoteReference"/>
          <w:sz w:val="22"/>
          <w:szCs w:val="24"/>
        </w:rPr>
        <w:endnoteRef/>
      </w:r>
      <w:r w:rsidRPr="00F96042">
        <w:rPr>
          <w:sz w:val="22"/>
          <w:szCs w:val="24"/>
        </w:rPr>
        <w:t xml:space="preserve"> Retrieve from http://www1.eere.energy.gov/femp/technologies/eep_faucets_showerheads_calc.html</w:t>
      </w:r>
    </w:p>
    <w:p w14:paraId="3E8D4357" w14:textId="77777777" w:rsidR="001F41F5" w:rsidRPr="00F96042" w:rsidRDefault="001F41F5" w:rsidP="00E8122A">
      <w:pPr>
        <w:pStyle w:val="EndnoteText"/>
        <w:rPr>
          <w:sz w:val="22"/>
          <w:szCs w:val="24"/>
        </w:rPr>
      </w:pPr>
    </w:p>
  </w:endnote>
  <w:endnote w:id="9">
    <w:p w14:paraId="4C5D2B75" w14:textId="77777777" w:rsidR="001F41F5" w:rsidRPr="00F96042" w:rsidRDefault="001F41F5" w:rsidP="00985971">
      <w:pPr>
        <w:pStyle w:val="EndnoteText"/>
        <w:rPr>
          <w:sz w:val="22"/>
          <w:szCs w:val="24"/>
        </w:rPr>
      </w:pPr>
      <w:r w:rsidRPr="00F96042">
        <w:rPr>
          <w:rStyle w:val="EndnoteReference"/>
          <w:sz w:val="22"/>
          <w:szCs w:val="24"/>
        </w:rPr>
        <w:endnoteRef/>
      </w:r>
      <w:r>
        <w:rPr>
          <w:sz w:val="22"/>
          <w:szCs w:val="24"/>
        </w:rPr>
        <w:t xml:space="preserve"> Aquacraft, Inc,</w:t>
      </w:r>
      <w:r w:rsidRPr="00F96042">
        <w:rPr>
          <w:sz w:val="22"/>
          <w:szCs w:val="24"/>
        </w:rPr>
        <w:t xml:space="preserve"> Water Engineering and Management</w:t>
      </w:r>
      <w:r>
        <w:rPr>
          <w:sz w:val="22"/>
          <w:szCs w:val="24"/>
        </w:rPr>
        <w:t>.</w:t>
      </w:r>
      <w:r w:rsidRPr="00F96042">
        <w:rPr>
          <w:sz w:val="22"/>
          <w:szCs w:val="24"/>
        </w:rPr>
        <w:t xml:space="preserve">  </w:t>
      </w:r>
    </w:p>
    <w:p w14:paraId="2D5912F4" w14:textId="77777777" w:rsidR="001F41F5" w:rsidRPr="00F96042" w:rsidRDefault="001F41F5" w:rsidP="00985971">
      <w:pPr>
        <w:pStyle w:val="EndnoteText"/>
        <w:rPr>
          <w:i/>
          <w:sz w:val="22"/>
          <w:szCs w:val="24"/>
        </w:rPr>
      </w:pPr>
      <w:r w:rsidRPr="00F96042">
        <w:rPr>
          <w:i/>
          <w:sz w:val="22"/>
          <w:szCs w:val="24"/>
        </w:rPr>
        <w:t xml:space="preserve">The End Use of Hot Water In Single Family Homes From Flow Trace Analysis, </w:t>
      </w:r>
      <w:r w:rsidRPr="00F96042">
        <w:rPr>
          <w:sz w:val="22"/>
          <w:szCs w:val="24"/>
        </w:rPr>
        <w:t>Table 1: Hot Water End Use Statistics in Ten Seattle Homes over 14 Days</w:t>
      </w:r>
    </w:p>
    <w:p w14:paraId="4D38E040" w14:textId="77777777" w:rsidR="001F41F5" w:rsidRPr="00F96042" w:rsidRDefault="001F41F5" w:rsidP="00985971">
      <w:pPr>
        <w:pStyle w:val="EndnoteText"/>
        <w:rPr>
          <w:sz w:val="22"/>
          <w:szCs w:val="24"/>
        </w:rPr>
      </w:pPr>
    </w:p>
  </w:endnote>
  <w:endnote w:id="10">
    <w:p w14:paraId="19FFC747" w14:textId="77777777" w:rsidR="001F41F5" w:rsidRDefault="001F41F5" w:rsidP="00D37222">
      <w:pPr>
        <w:pStyle w:val="EndnoteText"/>
        <w:rPr>
          <w:sz w:val="22"/>
          <w:szCs w:val="24"/>
        </w:rPr>
      </w:pPr>
      <w:r w:rsidRPr="00F96042">
        <w:rPr>
          <w:rStyle w:val="EndnoteReference"/>
          <w:sz w:val="22"/>
          <w:szCs w:val="24"/>
        </w:rPr>
        <w:endnoteRef/>
      </w:r>
      <w:r w:rsidRPr="00F96042">
        <w:rPr>
          <w:sz w:val="22"/>
          <w:szCs w:val="24"/>
        </w:rPr>
        <w:t xml:space="preserve"> </w:t>
      </w:r>
      <w:r w:rsidRPr="00AB7E13">
        <w:rPr>
          <w:sz w:val="22"/>
          <w:szCs w:val="24"/>
        </w:rPr>
        <w:t xml:space="preserve">U.S. Census Bureau, 2000 Census. </w:t>
      </w:r>
      <w:r w:rsidRPr="00AB7E13">
        <w:rPr>
          <w:i/>
          <w:sz w:val="22"/>
          <w:szCs w:val="24"/>
        </w:rPr>
        <w:t>Bathrooms per household</w:t>
      </w:r>
      <w:r w:rsidRPr="00AB7E13">
        <w:rPr>
          <w:sz w:val="22"/>
          <w:szCs w:val="24"/>
        </w:rPr>
        <w:t xml:space="preserve"> CA</w:t>
      </w:r>
      <w:r>
        <w:rPr>
          <w:sz w:val="22"/>
          <w:szCs w:val="24"/>
        </w:rPr>
        <w:t>.</w:t>
      </w:r>
    </w:p>
    <w:p w14:paraId="048CA1F9" w14:textId="77777777" w:rsidR="001F41F5" w:rsidRPr="00AB7E13" w:rsidRDefault="001F41F5" w:rsidP="00D37222">
      <w:pPr>
        <w:pStyle w:val="EndnoteText"/>
        <w:rPr>
          <w:sz w:val="22"/>
          <w:szCs w:val="24"/>
        </w:rPr>
      </w:pPr>
    </w:p>
    <w:p w14:paraId="222E8342" w14:textId="77777777" w:rsidR="001F41F5" w:rsidRPr="00F96042" w:rsidRDefault="001F41F5" w:rsidP="00D37222">
      <w:pPr>
        <w:pStyle w:val="EndnoteText"/>
        <w:rPr>
          <w:sz w:val="22"/>
          <w:szCs w:val="24"/>
        </w:rPr>
      </w:pPr>
    </w:p>
  </w:endnote>
  <w:endnote w:id="11">
    <w:p w14:paraId="6D6E3E7C" w14:textId="77777777" w:rsidR="001F41F5" w:rsidRPr="00F96042" w:rsidRDefault="001F41F5" w:rsidP="00D37222">
      <w:pPr>
        <w:pStyle w:val="EndnoteText"/>
        <w:rPr>
          <w:sz w:val="22"/>
          <w:szCs w:val="24"/>
        </w:rPr>
      </w:pPr>
      <w:r w:rsidRPr="00F96042">
        <w:rPr>
          <w:rStyle w:val="EndnoteReference"/>
          <w:sz w:val="22"/>
          <w:szCs w:val="24"/>
        </w:rPr>
        <w:endnoteRef/>
      </w:r>
      <w:r w:rsidRPr="00F96042">
        <w:rPr>
          <w:sz w:val="22"/>
          <w:szCs w:val="24"/>
        </w:rPr>
        <w:t xml:space="preserve"> American Water Works Association Research Foundation</w:t>
      </w:r>
      <w:r>
        <w:rPr>
          <w:sz w:val="22"/>
          <w:szCs w:val="24"/>
        </w:rPr>
        <w:t xml:space="preserve"> (1999). </w:t>
      </w:r>
      <w:r w:rsidRPr="00F96042">
        <w:rPr>
          <w:i/>
          <w:sz w:val="22"/>
          <w:szCs w:val="24"/>
        </w:rPr>
        <w:t>Resid</w:t>
      </w:r>
      <w:r>
        <w:rPr>
          <w:i/>
          <w:sz w:val="22"/>
          <w:szCs w:val="24"/>
        </w:rPr>
        <w:t>ential End Uses of Water</w:t>
      </w:r>
      <w:r w:rsidRPr="00F96042">
        <w:rPr>
          <w:i/>
          <w:sz w:val="22"/>
          <w:szCs w:val="24"/>
        </w:rPr>
        <w:t xml:space="preserve">, </w:t>
      </w:r>
      <w:r w:rsidRPr="00F96042">
        <w:rPr>
          <w:sz w:val="22"/>
          <w:szCs w:val="24"/>
        </w:rPr>
        <w:t>Page 99, Showers</w:t>
      </w:r>
      <w:r>
        <w:rPr>
          <w:sz w:val="22"/>
          <w:szCs w:val="24"/>
        </w:rPr>
        <w:t>.</w:t>
      </w:r>
    </w:p>
    <w:p w14:paraId="39600E23" w14:textId="77777777" w:rsidR="001F41F5" w:rsidRDefault="001F41F5" w:rsidP="00D37222">
      <w:pPr>
        <w:pStyle w:val="EndnoteText"/>
        <w:rPr>
          <w:sz w:val="22"/>
          <w:szCs w:val="24"/>
        </w:rPr>
      </w:pPr>
    </w:p>
    <w:p w14:paraId="350B2E8E" w14:textId="77777777" w:rsidR="001F41F5" w:rsidRPr="00F96042" w:rsidRDefault="001F41F5" w:rsidP="00D37222">
      <w:pPr>
        <w:pStyle w:val="EndnoteText"/>
        <w:rPr>
          <w:sz w:val="22"/>
          <w:szCs w:val="24"/>
        </w:rPr>
      </w:pPr>
    </w:p>
  </w:endnote>
  <w:endnote w:id="12">
    <w:p w14:paraId="0905CF43" w14:textId="77777777" w:rsidR="001F41F5" w:rsidRPr="00F96042" w:rsidRDefault="001F41F5" w:rsidP="00724DDC">
      <w:pPr>
        <w:pStyle w:val="EndnoteText"/>
        <w:rPr>
          <w:sz w:val="22"/>
          <w:szCs w:val="24"/>
        </w:rPr>
      </w:pPr>
      <w:r w:rsidRPr="00F96042">
        <w:rPr>
          <w:rStyle w:val="EndnoteReference"/>
          <w:sz w:val="22"/>
          <w:szCs w:val="24"/>
        </w:rPr>
        <w:endnoteRef/>
      </w:r>
      <w:r w:rsidRPr="00F96042">
        <w:rPr>
          <w:sz w:val="22"/>
          <w:szCs w:val="24"/>
        </w:rPr>
        <w:t xml:space="preserve"> Revised DEER Measure Cost Summary )05_30_2008) Revised (06_02_2008).xls</w:t>
      </w:r>
    </w:p>
    <w:p w14:paraId="3EECF05E" w14:textId="77777777" w:rsidR="001F41F5" w:rsidRPr="00F96042" w:rsidRDefault="001F41F5" w:rsidP="00724DDC">
      <w:pPr>
        <w:pStyle w:val="EndnoteText"/>
        <w:ind w:left="540"/>
        <w:rPr>
          <w:sz w:val="22"/>
          <w:szCs w:val="24"/>
        </w:rPr>
      </w:pPr>
    </w:p>
    <w:p w14:paraId="22CE1460" w14:textId="77777777" w:rsidR="001F41F5" w:rsidRPr="00F96042" w:rsidRDefault="001F41F5" w:rsidP="00724DDC">
      <w:pPr>
        <w:pStyle w:val="EndnoteText"/>
        <w:rPr>
          <w:sz w:val="22"/>
          <w:szCs w:val="24"/>
        </w:rPr>
      </w:pPr>
    </w:p>
  </w:endnote>
  <w:endnote w:id="13">
    <w:p w14:paraId="56F072A0" w14:textId="77777777" w:rsidR="001F41F5" w:rsidRDefault="001F41F5" w:rsidP="00E203E5">
      <w:pPr>
        <w:rPr>
          <w:rFonts w:ascii="Times New Roman" w:hAnsi="Times New Roman"/>
          <w:sz w:val="22"/>
          <w:szCs w:val="24"/>
        </w:rPr>
      </w:pPr>
      <w:r w:rsidRPr="00F96042">
        <w:rPr>
          <w:rStyle w:val="EndnoteReference"/>
          <w:rFonts w:ascii="Times New Roman" w:hAnsi="Times New Roman"/>
          <w:sz w:val="22"/>
          <w:szCs w:val="24"/>
        </w:rPr>
        <w:endnoteRef/>
      </w:r>
      <w:r w:rsidRPr="00F96042">
        <w:rPr>
          <w:rFonts w:ascii="Times New Roman" w:hAnsi="Times New Roman"/>
          <w:sz w:val="22"/>
          <w:szCs w:val="24"/>
        </w:rPr>
        <w:t xml:space="preserve"> </w:t>
      </w:r>
      <w:r w:rsidRPr="00AB7E13">
        <w:rPr>
          <w:rFonts w:ascii="Times New Roman" w:hAnsi="Times New Roman"/>
          <w:sz w:val="22"/>
          <w:szCs w:val="24"/>
        </w:rPr>
        <w:t xml:space="preserve">Leni-Konig, K. (2008).  </w:t>
      </w:r>
      <w:r w:rsidRPr="00AB7E13">
        <w:rPr>
          <w:rFonts w:ascii="Times New Roman" w:hAnsi="Times New Roman"/>
          <w:i/>
          <w:sz w:val="22"/>
          <w:szCs w:val="24"/>
        </w:rPr>
        <w:t>Low Flow Showerhead Test Report: Scalding, Flow Rates, and the Evolve Ladybug Showerhead Adapter</w:t>
      </w:r>
      <w:r w:rsidRPr="00AB7E13">
        <w:rPr>
          <w:rFonts w:ascii="Times New Roman" w:hAnsi="Times New Roman"/>
          <w:sz w:val="22"/>
          <w:szCs w:val="24"/>
        </w:rPr>
        <w:t>, Pages ii, 11 and 12.  Applied Technology Services.  Pacific Gas and Electric Company</w:t>
      </w:r>
    </w:p>
    <w:p w14:paraId="616A5677" w14:textId="77777777" w:rsidR="001F41F5" w:rsidRPr="00F96042" w:rsidRDefault="001F41F5" w:rsidP="00E203E5">
      <w:pPr>
        <w:pStyle w:val="EndnoteText"/>
        <w:rPr>
          <w:sz w:val="22"/>
          <w:szCs w:val="24"/>
        </w:rPr>
      </w:pPr>
    </w:p>
    <w:p w14:paraId="4783F41D" w14:textId="77777777" w:rsidR="001F41F5" w:rsidRPr="00EE65E7" w:rsidRDefault="001F41F5" w:rsidP="00E203E5">
      <w:pPr>
        <w:pStyle w:val="EndnoteText"/>
        <w:rPr>
          <w:sz w:val="22"/>
          <w:szCs w:val="24"/>
        </w:rPr>
      </w:pPr>
      <w:r w:rsidRPr="00EE65E7">
        <w:rPr>
          <w:rStyle w:val="EndnoteReference"/>
          <w:sz w:val="22"/>
          <w:szCs w:val="24"/>
        </w:rPr>
        <w:t>14</w:t>
      </w:r>
      <w:r w:rsidRPr="00EE65E7">
        <w:rPr>
          <w:sz w:val="22"/>
          <w:szCs w:val="24"/>
        </w:rPr>
        <w:t>California Energy Commission (2013), Appliance Efficiency Database. Retrieve from</w:t>
      </w:r>
      <w:r>
        <w:rPr>
          <w:sz w:val="22"/>
          <w:szCs w:val="24"/>
        </w:rPr>
        <w:t xml:space="preserve"> </w:t>
      </w:r>
      <w:hyperlink r:id="rId3" w:history="1">
        <w:r w:rsidRPr="00EE65E7">
          <w:rPr>
            <w:rStyle w:val="Hyperlink"/>
            <w:color w:val="auto"/>
            <w:u w:val="none"/>
          </w:rPr>
          <w:t>http://www.appliances.energy.ca.gov/QuickSearch.aspx</w:t>
        </w:r>
      </w:hyperlink>
      <w:r>
        <w:t>.</w:t>
      </w:r>
    </w:p>
    <w:p w14:paraId="2C38D10E" w14:textId="77777777" w:rsidR="001F41F5" w:rsidRDefault="001F41F5" w:rsidP="00E203E5">
      <w:pPr>
        <w:pStyle w:val="NOT"/>
      </w:pPr>
      <w:r>
        <w:t>Briefly d</w:t>
      </w:r>
      <w:r w:rsidRPr="005B4605">
        <w:t xml:space="preserve">escribe </w:t>
      </w:r>
      <w:r>
        <w:t>the cost of the new technology including: measure equipment material costs, installation labor, and maintenance.</w:t>
      </w:r>
    </w:p>
    <w:p w14:paraId="1AB8DBBB" w14:textId="77777777" w:rsidR="001F41F5" w:rsidRDefault="001F41F5" w:rsidP="00E203E5">
      <w:pPr>
        <w:pStyle w:val="NOT"/>
        <w:rPr>
          <w:rStyle w:val="ReminderChar"/>
          <w:rFonts w:eastAsia="Batang"/>
        </w:rPr>
      </w:pPr>
      <w:r>
        <w:t>List References</w:t>
      </w:r>
      <w:r w:rsidRPr="009C2DA1">
        <w:t xml:space="preserve"> Add workpaper references here using the format shown below and also insert the appropriate letter in brackets (e.g. [A] )in the body of the work paper for each citation.</w:t>
      </w:r>
    </w:p>
    <w:p w14:paraId="40D26003" w14:textId="77777777" w:rsidR="001F41F5" w:rsidRPr="0081171C" w:rsidRDefault="001F41F5" w:rsidP="00E203E5">
      <w:pPr>
        <w:pStyle w:val="NOT"/>
        <w:rPr>
          <w:sz w:val="24"/>
          <w:szCs w:val="24"/>
        </w:rPr>
      </w:pPr>
      <w:r w:rsidRPr="00020200">
        <w:t xml:space="preserve">See sample text. </w:t>
      </w:r>
      <w:r>
        <w:t xml:space="preserve"> Insert, AutoText, Normal, References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libri math">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5675E" w14:textId="77777777" w:rsidR="001F41F5" w:rsidRPr="00E47372" w:rsidRDefault="001F41F5" w:rsidP="003F2BB3">
    <w:pPr>
      <w:pStyle w:val="Footer"/>
      <w:pBdr>
        <w:top w:val="single" w:sz="4" w:space="1" w:color="auto"/>
      </w:pBdr>
      <w:tabs>
        <w:tab w:val="clear" w:pos="4320"/>
        <w:tab w:val="clear" w:pos="8640"/>
        <w:tab w:val="center" w:pos="4680"/>
        <w:tab w:val="right" w:pos="9360"/>
        <w:tab w:val="center" w:pos="10800"/>
        <w:tab w:val="right" w:pos="21600"/>
      </w:tabs>
      <w:rPr>
        <w:b/>
      </w:rPr>
    </w:pPr>
    <w:r>
      <w:rPr>
        <w:b/>
      </w:rPr>
      <w:t>zwWorkpaper</w:t>
    </w:r>
    <w:r w:rsidRPr="00E47372">
      <w:rPr>
        <w:b/>
      </w:rPr>
      <w:t xml:space="preserve">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sidRPr="00873DAD">
      <w:rPr>
        <w:b/>
      </w:rPr>
      <w:t>Mon D, YYYY</w:t>
    </w:r>
  </w:p>
  <w:p w14:paraId="4C8B7CB4" w14:textId="77777777" w:rsidR="001F41F5" w:rsidRDefault="001F41F5" w:rsidP="003F2BB3">
    <w:pPr>
      <w:pStyle w:val="Footer"/>
      <w:rPr>
        <w:b/>
      </w:rPr>
    </w:pPr>
    <w:r>
      <w:rPr>
        <w:b/>
      </w:rPr>
      <w:t>Southern California Gas Company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4E950" w14:textId="77777777" w:rsidR="001F41F5" w:rsidRDefault="001F41F5" w:rsidP="003F2BB3">
    <w:pPr>
      <w:pStyle w:val="Footer"/>
      <w:tabs>
        <w:tab w:val="clear" w:pos="864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FF672" w14:textId="77777777" w:rsidR="001F41F5" w:rsidRPr="005968C5" w:rsidRDefault="001F41F5" w:rsidP="005968C5">
    <w:pPr>
      <w:pStyle w:val="Footer"/>
      <w:jc w:val="right"/>
    </w:pPr>
    <w:r>
      <w:rPr>
        <w:rFonts w:cs="Arial"/>
        <w:b/>
        <w:sz w:val="28"/>
        <w:szCs w:val="28"/>
      </w:rPr>
      <w:t>4/22/2016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E7E3B" w14:textId="4ADD7014" w:rsidR="001F41F5" w:rsidRDefault="001F41F5"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72003">
      <w:rPr>
        <w:rStyle w:val="PageNumber"/>
        <w:noProof/>
      </w:rPr>
      <w:t>i</w:t>
    </w:r>
    <w:r>
      <w:rPr>
        <w:rStyle w:val="PageNumber"/>
      </w:rPr>
      <w:fldChar w:fldCharType="end"/>
    </w:r>
  </w:p>
  <w:p w14:paraId="419D5D7F" w14:textId="77777777" w:rsidR="001F41F5" w:rsidRPr="00E47372" w:rsidRDefault="001F41F5" w:rsidP="00B50897">
    <w:pPr>
      <w:pStyle w:val="Footer"/>
      <w:pBdr>
        <w:top w:val="single" w:sz="4" w:space="1" w:color="auto"/>
      </w:pBdr>
      <w:tabs>
        <w:tab w:val="clear" w:pos="4320"/>
        <w:tab w:val="clear" w:pos="8640"/>
        <w:tab w:val="center" w:pos="4680"/>
        <w:tab w:val="right" w:pos="9360"/>
      </w:tabs>
      <w:rPr>
        <w:b/>
      </w:rPr>
    </w:pPr>
    <w:r>
      <w:rPr>
        <w:b/>
      </w:rPr>
      <w:t>Workp</w:t>
    </w:r>
    <w:r w:rsidRPr="00E47372">
      <w:rPr>
        <w:b/>
      </w:rPr>
      <w:t xml:space="preserve">aper </w:t>
    </w:r>
    <w:r w:rsidRPr="00C96F1A">
      <w:rPr>
        <w:b/>
      </w:rPr>
      <w:t>SCG</w:t>
    </w:r>
    <w:r>
      <w:rPr>
        <w:b/>
      </w:rPr>
      <w:t>WP100303A, Revision 4</w:t>
    </w:r>
    <w:r>
      <w:rPr>
        <w:b/>
      </w:rPr>
      <w:tab/>
    </w:r>
    <w:r>
      <w:rPr>
        <w:b/>
      </w:rPr>
      <w:tab/>
    </w:r>
    <w:r>
      <w:rPr>
        <w:b/>
      </w:rPr>
      <w:fldChar w:fldCharType="begin"/>
    </w:r>
    <w:r>
      <w:rPr>
        <w:b/>
      </w:rPr>
      <w:instrText xml:space="preserve"> CREATEDATE \@ "MMMM d, yyyy" </w:instrText>
    </w:r>
    <w:r>
      <w:rPr>
        <w:b/>
      </w:rPr>
      <w:fldChar w:fldCharType="separate"/>
    </w:r>
    <w:r>
      <w:rPr>
        <w:b/>
        <w:noProof/>
      </w:rPr>
      <w:t>April 22, 2016</w:t>
    </w:r>
    <w:r>
      <w:rPr>
        <w:b/>
      </w:rPr>
      <w:fldChar w:fldCharType="end"/>
    </w:r>
  </w:p>
  <w:p w14:paraId="4D18B697" w14:textId="77777777" w:rsidR="001F41F5" w:rsidRDefault="001F41F5" w:rsidP="003F2BB3">
    <w:pPr>
      <w:pStyle w:val="Footer"/>
      <w:rPr>
        <w:b/>
      </w:rPr>
    </w:pPr>
    <w:r>
      <w:rPr>
        <w:b/>
      </w:rPr>
      <w:t>Southern California Gas Company</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A0588" w14:textId="77777777" w:rsidR="001F41F5" w:rsidRPr="00E47372" w:rsidRDefault="001F41F5" w:rsidP="00B50897">
    <w:pPr>
      <w:pStyle w:val="Footer"/>
      <w:pBdr>
        <w:top w:val="single" w:sz="4" w:space="1" w:color="auto"/>
      </w:pBdr>
      <w:tabs>
        <w:tab w:val="clear" w:pos="4320"/>
        <w:tab w:val="clear" w:pos="8640"/>
        <w:tab w:val="center" w:pos="6480"/>
        <w:tab w:val="right" w:pos="12960"/>
        <w:tab w:val="right" w:pos="21600"/>
      </w:tabs>
      <w:rPr>
        <w:b/>
      </w:rPr>
    </w:pPr>
    <w:del w:id="11" w:author="MUrrea" w:date="2013-11-22T17:09:00Z">
      <w:r w:rsidRPr="00E47372" w:rsidDel="00674EBC">
        <w:rPr>
          <w:b/>
        </w:rPr>
        <w:delText>Work Paper</w:delText>
      </w:r>
    </w:del>
    <w:ins w:id="12" w:author="MUrrea" w:date="2013-11-22T17:09:00Z">
      <w:r>
        <w:rPr>
          <w:b/>
        </w:rPr>
        <w:t>Workpaper</w:t>
      </w:r>
    </w:ins>
    <w:r w:rsidRPr="00E47372">
      <w:rPr>
        <w:b/>
      </w:rPr>
      <w:t xml:space="preserve">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sidRPr="00873DAD">
      <w:rPr>
        <w:b/>
      </w:rPr>
      <w:t>Mon D, YYYY</w:t>
    </w:r>
  </w:p>
  <w:p w14:paraId="45F320B3" w14:textId="77777777" w:rsidR="001F41F5" w:rsidRDefault="001F41F5" w:rsidP="003F2BB3">
    <w:pPr>
      <w:pStyle w:val="Footer"/>
      <w:rPr>
        <w:b/>
      </w:rPr>
    </w:pPr>
    <w:r>
      <w:rPr>
        <w:b/>
      </w:rPr>
      <w:t>Southern California Gas Company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997E" w14:textId="0EC6612C" w:rsidR="001F41F5" w:rsidRDefault="001F41F5"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72003">
      <w:rPr>
        <w:rStyle w:val="PageNumber"/>
        <w:noProof/>
      </w:rPr>
      <w:t>ii</w:t>
    </w:r>
    <w:r>
      <w:rPr>
        <w:rStyle w:val="PageNumber"/>
      </w:rPr>
      <w:fldChar w:fldCharType="end"/>
    </w:r>
  </w:p>
  <w:p w14:paraId="25CC3830" w14:textId="77777777" w:rsidR="001F41F5" w:rsidRPr="00E47372" w:rsidRDefault="001F41F5" w:rsidP="00B50897">
    <w:pPr>
      <w:pStyle w:val="Footer"/>
      <w:pBdr>
        <w:top w:val="single" w:sz="4" w:space="1" w:color="auto"/>
      </w:pBdr>
      <w:tabs>
        <w:tab w:val="clear" w:pos="4320"/>
        <w:tab w:val="clear" w:pos="8640"/>
        <w:tab w:val="center" w:pos="6480"/>
        <w:tab w:val="right" w:pos="12960"/>
      </w:tabs>
      <w:rPr>
        <w:b/>
      </w:rPr>
    </w:pPr>
    <w:r>
      <w:rPr>
        <w:b/>
      </w:rPr>
      <w:t>Workp</w:t>
    </w:r>
    <w:r w:rsidRPr="00E47372">
      <w:rPr>
        <w:b/>
      </w:rPr>
      <w:t xml:space="preserve">aper </w:t>
    </w:r>
    <w:r w:rsidRPr="00C96F1A">
      <w:rPr>
        <w:b/>
      </w:rPr>
      <w:t>SCG</w:t>
    </w:r>
    <w:r>
      <w:rPr>
        <w:b/>
      </w:rPr>
      <w:t>WP100303</w:t>
    </w:r>
    <w:r w:rsidRPr="00C96F1A">
      <w:rPr>
        <w:b/>
      </w:rPr>
      <w:t>A</w:t>
    </w:r>
    <w:r>
      <w:rPr>
        <w:b/>
      </w:rPr>
      <w:t>, Revision 4</w:t>
    </w:r>
    <w:r>
      <w:rPr>
        <w:b/>
      </w:rPr>
      <w:tab/>
    </w:r>
    <w:r>
      <w:rPr>
        <w:b/>
      </w:rPr>
      <w:tab/>
    </w:r>
    <w:r>
      <w:rPr>
        <w:b/>
      </w:rPr>
      <w:fldChar w:fldCharType="begin"/>
    </w:r>
    <w:r>
      <w:rPr>
        <w:b/>
      </w:rPr>
      <w:instrText xml:space="preserve"> CREATEDATE \@ "MMMM d, yyyy" </w:instrText>
    </w:r>
    <w:r>
      <w:rPr>
        <w:b/>
      </w:rPr>
      <w:fldChar w:fldCharType="separate"/>
    </w:r>
    <w:r>
      <w:rPr>
        <w:b/>
        <w:noProof/>
      </w:rPr>
      <w:t>April 22, 2016</w:t>
    </w:r>
    <w:r>
      <w:rPr>
        <w:b/>
      </w:rPr>
      <w:fldChar w:fldCharType="end"/>
    </w:r>
  </w:p>
  <w:p w14:paraId="269452DE" w14:textId="77777777" w:rsidR="001F41F5" w:rsidRDefault="001F41F5" w:rsidP="003F2BB3">
    <w:pPr>
      <w:pStyle w:val="Footer"/>
      <w:rPr>
        <w:b/>
      </w:rPr>
    </w:pPr>
    <w:r>
      <w:rPr>
        <w:b/>
      </w:rPr>
      <w:t>Southern California Gas Company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FC0B5" w14:textId="77777777" w:rsidR="001F41F5" w:rsidRPr="00E47372" w:rsidRDefault="001F41F5" w:rsidP="00B50897">
    <w:pPr>
      <w:pStyle w:val="Footer"/>
      <w:pBdr>
        <w:top w:val="single" w:sz="4" w:space="1" w:color="auto"/>
      </w:pBdr>
      <w:tabs>
        <w:tab w:val="clear" w:pos="4320"/>
        <w:tab w:val="clear" w:pos="8640"/>
        <w:tab w:val="center" w:pos="4680"/>
        <w:tab w:val="right" w:pos="9360"/>
      </w:tabs>
      <w:rPr>
        <w:b/>
      </w:rPr>
    </w:pPr>
    <w:del w:id="15" w:author="MUrrea" w:date="2013-11-22T17:09:00Z">
      <w:r w:rsidRPr="00E47372" w:rsidDel="00674EBC">
        <w:rPr>
          <w:b/>
        </w:rPr>
        <w:delText>Work Paper</w:delText>
      </w:r>
    </w:del>
    <w:ins w:id="16" w:author="MUrrea" w:date="2013-11-22T17:09:00Z">
      <w:r>
        <w:rPr>
          <w:b/>
        </w:rPr>
        <w:t>Workpaper</w:t>
      </w:r>
    </w:ins>
    <w:r w:rsidRPr="00E47372">
      <w:rPr>
        <w:b/>
      </w:rPr>
      <w:t xml:space="preserve">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iv</w:t>
    </w:r>
    <w:r>
      <w:rPr>
        <w:rStyle w:val="PageNumber"/>
      </w:rPr>
      <w:fldChar w:fldCharType="end"/>
    </w:r>
    <w:r>
      <w:rPr>
        <w:rStyle w:val="PageNumber"/>
      </w:rPr>
      <w:tab/>
    </w:r>
    <w:r w:rsidRPr="00873DAD">
      <w:rPr>
        <w:b/>
      </w:rPr>
      <w:t>Mon D, YYYY</w:t>
    </w:r>
  </w:p>
  <w:p w14:paraId="3D208CF0" w14:textId="77777777" w:rsidR="001F41F5" w:rsidRDefault="001F41F5" w:rsidP="003F2BB3">
    <w:pPr>
      <w:pStyle w:val="Footer"/>
      <w:rPr>
        <w:b/>
      </w:rPr>
    </w:pPr>
    <w:r>
      <w:rPr>
        <w:b/>
      </w:rPr>
      <w:t>Southern California Gas Company</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501D9" w14:textId="7500F187" w:rsidR="001F41F5" w:rsidRDefault="001F41F5"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72003">
      <w:rPr>
        <w:rStyle w:val="PageNumber"/>
        <w:noProof/>
      </w:rPr>
      <w:t>14</w:t>
    </w:r>
    <w:r>
      <w:rPr>
        <w:rStyle w:val="PageNumber"/>
      </w:rPr>
      <w:fldChar w:fldCharType="end"/>
    </w:r>
  </w:p>
  <w:p w14:paraId="0524AEF0" w14:textId="77777777" w:rsidR="001F41F5" w:rsidRPr="00E47372" w:rsidRDefault="001F41F5" w:rsidP="00B50897">
    <w:pPr>
      <w:pStyle w:val="Footer"/>
      <w:pBdr>
        <w:top w:val="single" w:sz="4" w:space="1" w:color="auto"/>
      </w:pBdr>
      <w:tabs>
        <w:tab w:val="clear" w:pos="4320"/>
        <w:tab w:val="clear" w:pos="8640"/>
        <w:tab w:val="center" w:pos="4680"/>
        <w:tab w:val="right" w:pos="9360"/>
      </w:tabs>
      <w:rPr>
        <w:b/>
      </w:rPr>
    </w:pPr>
    <w:r>
      <w:rPr>
        <w:b/>
      </w:rPr>
      <w:t>Workp</w:t>
    </w:r>
    <w:r w:rsidRPr="00E47372">
      <w:rPr>
        <w:b/>
      </w:rPr>
      <w:t xml:space="preserve">aper </w:t>
    </w:r>
    <w:r w:rsidRPr="00C96F1A">
      <w:rPr>
        <w:b/>
      </w:rPr>
      <w:t>SCG</w:t>
    </w:r>
    <w:r>
      <w:rPr>
        <w:b/>
      </w:rPr>
      <w:t>WP100303</w:t>
    </w:r>
    <w:r w:rsidRPr="00C96F1A">
      <w:rPr>
        <w:b/>
      </w:rPr>
      <w:t>A</w:t>
    </w:r>
    <w:r>
      <w:rPr>
        <w:b/>
      </w:rPr>
      <w:t>, Revision 4</w:t>
    </w:r>
    <w:r>
      <w:rPr>
        <w:b/>
      </w:rPr>
      <w:tab/>
    </w:r>
    <w:r>
      <w:rPr>
        <w:b/>
      </w:rPr>
      <w:tab/>
    </w:r>
    <w:r>
      <w:rPr>
        <w:b/>
      </w:rPr>
      <w:fldChar w:fldCharType="begin"/>
    </w:r>
    <w:r>
      <w:rPr>
        <w:b/>
      </w:rPr>
      <w:instrText xml:space="preserve"> CREATEDATE \@ "MMMM d, yyyy" </w:instrText>
    </w:r>
    <w:r>
      <w:rPr>
        <w:b/>
      </w:rPr>
      <w:fldChar w:fldCharType="separate"/>
    </w:r>
    <w:r>
      <w:rPr>
        <w:b/>
        <w:noProof/>
      </w:rPr>
      <w:t xml:space="preserve">April </w:t>
    </w:r>
    <w:r w:rsidR="008C6C00">
      <w:rPr>
        <w:b/>
        <w:noProof/>
      </w:rPr>
      <w:t>2</w:t>
    </w:r>
    <w:r>
      <w:rPr>
        <w:b/>
        <w:noProof/>
      </w:rPr>
      <w:t>2, 2016</w:t>
    </w:r>
    <w:r>
      <w:rPr>
        <w:b/>
      </w:rPr>
      <w:fldChar w:fldCharType="end"/>
    </w:r>
  </w:p>
  <w:p w14:paraId="6B57DD24" w14:textId="77777777" w:rsidR="001F41F5" w:rsidRDefault="001F41F5" w:rsidP="003F2BB3">
    <w:pPr>
      <w:pStyle w:val="Footer"/>
      <w:rPr>
        <w:b/>
      </w:rPr>
    </w:pPr>
    <w:r>
      <w:rPr>
        <w:b/>
      </w:rPr>
      <w:t>Southern California Gas Company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68D23" w14:textId="77777777" w:rsidR="001F41F5" w:rsidRPr="00E47372" w:rsidRDefault="001F41F5" w:rsidP="003F2BB3">
    <w:pPr>
      <w:pStyle w:val="Footer"/>
      <w:pBdr>
        <w:top w:val="single" w:sz="4" w:space="1" w:color="auto"/>
      </w:pBdr>
      <w:tabs>
        <w:tab w:val="clear" w:pos="8640"/>
        <w:tab w:val="right" w:pos="9360"/>
      </w:tabs>
      <w:rPr>
        <w:b/>
      </w:rPr>
    </w:pPr>
    <w:del w:id="103" w:author="MUrrea" w:date="2013-11-22T17:09:00Z">
      <w:r w:rsidRPr="00E47372" w:rsidDel="00674EBC">
        <w:rPr>
          <w:b/>
        </w:rPr>
        <w:delText>Work Paper</w:delText>
      </w:r>
    </w:del>
    <w:ins w:id="104" w:author="MUrrea" w:date="2013-11-22T17:09:00Z">
      <w:r>
        <w:rPr>
          <w:b/>
        </w:rPr>
        <w:t>Workpaper</w:t>
      </w:r>
    </w:ins>
    <w:r w:rsidRPr="00E47372">
      <w:rPr>
        <w:b/>
      </w:rPr>
      <w:t xml:space="preserve">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b/>
      </w:rPr>
      <w:tab/>
    </w:r>
    <w:r w:rsidRPr="00873DAD">
      <w:rPr>
        <w:b/>
      </w:rPr>
      <w:t>Mon D, YYYY</w:t>
    </w:r>
  </w:p>
  <w:p w14:paraId="75F163FC" w14:textId="77777777" w:rsidR="001F41F5" w:rsidRDefault="001F41F5" w:rsidP="003F2BB3">
    <w:pPr>
      <w:pStyle w:val="Footer"/>
      <w:rPr>
        <w:b/>
      </w:rPr>
    </w:pPr>
    <w:r>
      <w:rPr>
        <w:b/>
      </w:rPr>
      <w:t>Southern California Gas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5A672" w14:textId="77777777" w:rsidR="001F41F5" w:rsidRDefault="001F41F5">
      <w:r>
        <w:separator/>
      </w:r>
    </w:p>
  </w:footnote>
  <w:footnote w:type="continuationSeparator" w:id="0">
    <w:p w14:paraId="301F2C78" w14:textId="77777777" w:rsidR="001F41F5" w:rsidRDefault="001F4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CB94C" w14:textId="77777777" w:rsidR="001F41F5" w:rsidRDefault="001F41F5">
    <w:pPr>
      <w:pStyle w:val="Header"/>
      <w:pBdr>
        <w:bottom w:val="single" w:sz="4" w:space="1" w:color="auto"/>
      </w:pBdr>
      <w:tabs>
        <w:tab w:val="clear" w:pos="8640"/>
        <w:tab w:val="right" w:pos="9360"/>
      </w:tabs>
    </w:pPr>
    <w:r>
      <w:rPr>
        <w:rFonts w:cs="Arial"/>
        <w:noProof/>
      </w:rPr>
      <w:drawing>
        <wp:inline distT="0" distB="0" distL="0" distR="0" wp14:anchorId="7313B9FD" wp14:editId="56D31466">
          <wp:extent cx="1647825" cy="476250"/>
          <wp:effectExtent l="19050" t="0" r="9525" b="0"/>
          <wp:docPr id="3" name="Picture 3" descr="gc_h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_h2p"/>
                  <pic:cNvPicPr>
                    <a:picLocks noChangeAspect="1" noChangeArrowheads="1"/>
                  </pic:cNvPicPr>
                </pic:nvPicPr>
                <pic:blipFill>
                  <a:blip r:embed="rId1"/>
                  <a:srcRect/>
                  <a:stretch>
                    <a:fillRect/>
                  </a:stretch>
                </pic:blipFill>
                <pic:spPr bwMode="auto">
                  <a:xfrm>
                    <a:off x="0" y="0"/>
                    <a:ext cx="1647825" cy="476250"/>
                  </a:xfrm>
                  <a:prstGeom prst="rect">
                    <a:avLst/>
                  </a:prstGeom>
                  <a:noFill/>
                  <a:ln w="9525">
                    <a:noFill/>
                    <a:miter lim="800000"/>
                    <a:headEnd/>
                    <a:tailEnd/>
                  </a:ln>
                </pic:spPr>
              </pic:pic>
            </a:graphicData>
          </a:graphic>
        </wp:inline>
      </w:drawing>
    </w:r>
  </w:p>
  <w:p w14:paraId="4DFD52AE" w14:textId="77777777" w:rsidR="001F41F5" w:rsidRDefault="001F41F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FEE87" w14:textId="77777777" w:rsidR="001F41F5" w:rsidRDefault="001F41F5">
    <w:pPr>
      <w:pStyle w:val="Header"/>
      <w:pBdr>
        <w:bottom w:val="single" w:sz="4" w:space="1" w:color="auto"/>
      </w:pBdr>
      <w:tabs>
        <w:tab w:val="clear" w:pos="8640"/>
        <w:tab w:val="right" w:pos="9360"/>
      </w:tabs>
    </w:pPr>
    <w:r>
      <w:rPr>
        <w:rFonts w:cs="Arial"/>
      </w:rPr>
      <w:tab/>
    </w:r>
    <w:r>
      <w:rPr>
        <w:rFonts w:cs="Arial"/>
      </w:rPr>
      <w:tab/>
    </w:r>
    <w:r>
      <w:rPr>
        <w:rFonts w:cs="Arial"/>
        <w:noProof/>
      </w:rPr>
      <w:drawing>
        <wp:inline distT="0" distB="0" distL="0" distR="0" wp14:anchorId="7AC25FB3" wp14:editId="0DDE3D48">
          <wp:extent cx="1647825" cy="476250"/>
          <wp:effectExtent l="19050" t="0" r="9525" b="0"/>
          <wp:docPr id="4" name="Picture 4" descr="gc_h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c_h2p"/>
                  <pic:cNvPicPr>
                    <a:picLocks noChangeAspect="1" noChangeArrowheads="1"/>
                  </pic:cNvPicPr>
                </pic:nvPicPr>
                <pic:blipFill>
                  <a:blip r:embed="rId1"/>
                  <a:srcRect/>
                  <a:stretch>
                    <a:fillRect/>
                  </a:stretch>
                </pic:blipFill>
                <pic:spPr bwMode="auto">
                  <a:xfrm>
                    <a:off x="0" y="0"/>
                    <a:ext cx="1647825" cy="476250"/>
                  </a:xfrm>
                  <a:prstGeom prst="rect">
                    <a:avLst/>
                  </a:prstGeom>
                  <a:noFill/>
                  <a:ln w="9525">
                    <a:noFill/>
                    <a:miter lim="800000"/>
                    <a:headEnd/>
                    <a:tailEnd/>
                  </a:ln>
                </pic:spPr>
              </pic:pic>
            </a:graphicData>
          </a:graphic>
        </wp:inline>
      </w:drawing>
    </w:r>
  </w:p>
  <w:p w14:paraId="1FEE79E0" w14:textId="77777777" w:rsidR="001F41F5" w:rsidRDefault="001F41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C19D9"/>
    <w:multiLevelType w:val="multilevel"/>
    <w:tmpl w:val="9D507B0E"/>
    <w:lvl w:ilvl="0">
      <w:start w:val="1"/>
      <w:numFmt w:val="decimal"/>
      <w:pStyle w:val="Appx"/>
      <w:suff w:val="nothing"/>
      <w:lvlText w:val="SECTION %1 - "/>
      <w:lvlJc w:val="left"/>
      <w:pPr>
        <w:ind w:left="576" w:hanging="576"/>
      </w:pPr>
      <w:rPr>
        <w:rFonts w:ascii="Times New Roman" w:hAnsi="Times New Roman" w:cs="Times New Roman" w:hint="default"/>
        <w:b/>
        <w:i w:val="0"/>
        <w:sz w:val="24"/>
      </w:rPr>
    </w:lvl>
    <w:lvl w:ilvl="1">
      <w:start w:val="1"/>
      <w:numFmt w:val="decimalZero"/>
      <w:pStyle w:val="ART"/>
      <w:lvlText w:val="%1.%2"/>
      <w:lvlJc w:val="left"/>
      <w:pPr>
        <w:tabs>
          <w:tab w:val="num" w:pos="900"/>
        </w:tabs>
        <w:ind w:left="900" w:hanging="720"/>
      </w:pPr>
      <w:rPr>
        <w:rFonts w:ascii="Times New Roman" w:hAnsi="Times New Roman" w:cs="Times New Roman" w:hint="default"/>
        <w:b/>
        <w:i w:val="0"/>
        <w:sz w:val="24"/>
      </w:rPr>
    </w:lvl>
    <w:lvl w:ilvl="2">
      <w:start w:val="1"/>
      <w:numFmt w:val="upperLetter"/>
      <w:pStyle w:val="PR1"/>
      <w:lvlText w:val="%3."/>
      <w:lvlJc w:val="left"/>
      <w:pPr>
        <w:tabs>
          <w:tab w:val="num" w:pos="1152"/>
        </w:tabs>
        <w:ind w:left="1152" w:hanging="432"/>
      </w:pPr>
      <w:rPr>
        <w:rFonts w:hint="default"/>
      </w:rPr>
    </w:lvl>
    <w:lvl w:ilvl="3">
      <w:start w:val="1"/>
      <w:numFmt w:val="decimal"/>
      <w:pStyle w:val="SUT"/>
      <w:lvlText w:val="%4."/>
      <w:lvlJc w:val="left"/>
      <w:pPr>
        <w:tabs>
          <w:tab w:val="num" w:pos="1584"/>
        </w:tabs>
        <w:ind w:left="1584" w:hanging="432"/>
      </w:pPr>
      <w:rPr>
        <w:rFonts w:ascii="Arial" w:hAnsi="Arial" w:hint="default"/>
        <w:b w:val="0"/>
        <w:i w:val="0"/>
        <w:sz w:val="20"/>
      </w:rPr>
    </w:lvl>
    <w:lvl w:ilvl="4">
      <w:start w:val="1"/>
      <w:numFmt w:val="lowerLetter"/>
      <w:pStyle w:val="DST"/>
      <w:lvlText w:val="%5."/>
      <w:lvlJc w:val="left"/>
      <w:pPr>
        <w:tabs>
          <w:tab w:val="num" w:pos="2016"/>
        </w:tabs>
        <w:ind w:left="2016" w:hanging="432"/>
      </w:pPr>
      <w:rPr>
        <w:rFonts w:ascii="Arial" w:hAnsi="Arial" w:hint="default"/>
        <w:b w:val="0"/>
        <w:i w:val="0"/>
        <w:sz w:val="20"/>
      </w:rPr>
    </w:lvl>
    <w:lvl w:ilvl="5">
      <w:start w:val="1"/>
      <w:numFmt w:val="lowerRoman"/>
      <w:pStyle w:val="PR2"/>
      <w:lvlText w:val="%6."/>
      <w:lvlJc w:val="left"/>
      <w:pPr>
        <w:tabs>
          <w:tab w:val="num" w:pos="2736"/>
        </w:tabs>
        <w:ind w:left="2448" w:hanging="432"/>
      </w:pPr>
      <w:rPr>
        <w:rFonts w:ascii="Arial" w:hAnsi="Arial" w:hint="default"/>
        <w:b w:val="0"/>
        <w:i w:val="0"/>
        <w:sz w:val="20"/>
      </w:rPr>
    </w:lvl>
    <w:lvl w:ilvl="6">
      <w:start w:val="1"/>
      <w:numFmt w:val="lowerLetter"/>
      <w:pStyle w:val="PR3"/>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NAM"/>
      <w:lvlText w:val="%9)"/>
      <w:lvlJc w:val="left"/>
      <w:pPr>
        <w:tabs>
          <w:tab w:val="num" w:pos="3744"/>
        </w:tabs>
        <w:ind w:left="3744" w:hanging="432"/>
      </w:pPr>
      <w:rPr>
        <w:rFonts w:ascii="Arial" w:hAnsi="Arial" w:hint="default"/>
        <w:b w:val="0"/>
        <w:i w:val="0"/>
        <w:sz w:val="20"/>
      </w:rPr>
    </w:lvl>
  </w:abstractNum>
  <w:abstractNum w:abstractNumId="1" w15:restartNumberingAfterBreak="0">
    <w:nsid w:val="1784557E"/>
    <w:multiLevelType w:val="multilevel"/>
    <w:tmpl w:val="EF8C615E"/>
    <w:lvl w:ilvl="0">
      <w:start w:val="1"/>
      <w:numFmt w:val="decimal"/>
      <w:lvlText w:val="Section %1."/>
      <w:lvlJc w:val="left"/>
      <w:pPr>
        <w:tabs>
          <w:tab w:val="num" w:pos="1440"/>
        </w:tabs>
        <w:ind w:left="1440" w:hanging="1440"/>
      </w:pPr>
      <w:rPr>
        <w:rFonts w:ascii="Arial" w:hAnsi="Arial" w:hint="default"/>
        <w:sz w:val="28"/>
      </w:rPr>
    </w:lvl>
    <w:lvl w:ilvl="1">
      <w:start w:val="1"/>
      <w:numFmt w:val="decimal"/>
      <w:pStyle w:val="PAR1"/>
      <w:lvlText w:val="%1.%2"/>
      <w:lvlJc w:val="left"/>
      <w:pPr>
        <w:tabs>
          <w:tab w:val="num" w:pos="576"/>
        </w:tabs>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3D4A10F5"/>
    <w:multiLevelType w:val="hybridMultilevel"/>
    <w:tmpl w:val="A8A084A2"/>
    <w:lvl w:ilvl="0" w:tplc="7D16587C">
      <w:numFmt w:val="bullet"/>
      <w:lvlText w:val="-"/>
      <w:lvlJc w:val="left"/>
      <w:pPr>
        <w:ind w:left="1515" w:hanging="360"/>
      </w:pPr>
      <w:rPr>
        <w:rFonts w:ascii="Times New Roman" w:eastAsia="Times New Roman" w:hAnsi="Times New Roman" w:cs="Times New Roman"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3" w15:restartNumberingAfterBreak="0">
    <w:nsid w:val="43D20E9D"/>
    <w:multiLevelType w:val="hybridMultilevel"/>
    <w:tmpl w:val="FBC43228"/>
    <w:lvl w:ilvl="0" w:tplc="7D16587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44F4B4C"/>
    <w:multiLevelType w:val="hybridMultilevel"/>
    <w:tmpl w:val="528C38CA"/>
    <w:lvl w:ilvl="0" w:tplc="2E54BF64">
      <w:start w:val="1"/>
      <w:numFmt w:val="upperRoman"/>
      <w:lvlText w:val="Table %1 - "/>
      <w:lvlJc w:val="left"/>
      <w:pPr>
        <w:tabs>
          <w:tab w:val="num" w:pos="1080"/>
        </w:tabs>
        <w:ind w:left="1080" w:hanging="360"/>
      </w:pPr>
      <w:rPr>
        <w:rFonts w:ascii="Times New Roman" w:hAnsi="Times New Roman" w:cs="Times New Roman" w:hint="default"/>
        <w:b/>
        <w:i w:val="0"/>
        <w:sz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4D6430C4"/>
    <w:multiLevelType w:val="hybridMultilevel"/>
    <w:tmpl w:val="92F43C7E"/>
    <w:lvl w:ilvl="0" w:tplc="91724E58">
      <w:start w:val="1"/>
      <w:numFmt w:val="decimal"/>
      <w:pStyle w:val="FIG"/>
      <w:lvlText w:val="Figure %1 -"/>
      <w:lvlJc w:val="center"/>
      <w:pPr>
        <w:tabs>
          <w:tab w:val="num" w:pos="720"/>
        </w:tabs>
        <w:ind w:left="0" w:firstLine="0"/>
      </w:pPr>
      <w:rPr>
        <w:rFonts w:ascii="Arial" w:hAnsi="Arial" w:hint="default"/>
        <w:b/>
        <w:i w:val="0"/>
        <w:sz w:val="20"/>
      </w:rPr>
    </w:lvl>
    <w:lvl w:ilvl="1" w:tplc="20023290" w:tentative="1">
      <w:start w:val="1"/>
      <w:numFmt w:val="lowerLetter"/>
      <w:lvlText w:val="%2."/>
      <w:lvlJc w:val="left"/>
      <w:pPr>
        <w:tabs>
          <w:tab w:val="num" w:pos="1440"/>
        </w:tabs>
        <w:ind w:left="1440" w:hanging="360"/>
      </w:pPr>
    </w:lvl>
    <w:lvl w:ilvl="2" w:tplc="4704E55A" w:tentative="1">
      <w:start w:val="1"/>
      <w:numFmt w:val="lowerRoman"/>
      <w:lvlText w:val="%3."/>
      <w:lvlJc w:val="right"/>
      <w:pPr>
        <w:tabs>
          <w:tab w:val="num" w:pos="2160"/>
        </w:tabs>
        <w:ind w:left="2160" w:hanging="180"/>
      </w:pPr>
    </w:lvl>
    <w:lvl w:ilvl="3" w:tplc="5578392C" w:tentative="1">
      <w:start w:val="1"/>
      <w:numFmt w:val="decimal"/>
      <w:lvlText w:val="%4."/>
      <w:lvlJc w:val="left"/>
      <w:pPr>
        <w:tabs>
          <w:tab w:val="num" w:pos="2880"/>
        </w:tabs>
        <w:ind w:left="2880" w:hanging="360"/>
      </w:pPr>
    </w:lvl>
    <w:lvl w:ilvl="4" w:tplc="BDD2CB94" w:tentative="1">
      <w:start w:val="1"/>
      <w:numFmt w:val="lowerLetter"/>
      <w:lvlText w:val="%5."/>
      <w:lvlJc w:val="left"/>
      <w:pPr>
        <w:tabs>
          <w:tab w:val="num" w:pos="3600"/>
        </w:tabs>
        <w:ind w:left="3600" w:hanging="360"/>
      </w:pPr>
    </w:lvl>
    <w:lvl w:ilvl="5" w:tplc="89C49758" w:tentative="1">
      <w:start w:val="1"/>
      <w:numFmt w:val="lowerRoman"/>
      <w:lvlText w:val="%6."/>
      <w:lvlJc w:val="right"/>
      <w:pPr>
        <w:tabs>
          <w:tab w:val="num" w:pos="4320"/>
        </w:tabs>
        <w:ind w:left="4320" w:hanging="180"/>
      </w:pPr>
    </w:lvl>
    <w:lvl w:ilvl="6" w:tplc="A34AF35C" w:tentative="1">
      <w:start w:val="1"/>
      <w:numFmt w:val="decimal"/>
      <w:lvlText w:val="%7."/>
      <w:lvlJc w:val="left"/>
      <w:pPr>
        <w:tabs>
          <w:tab w:val="num" w:pos="5040"/>
        </w:tabs>
        <w:ind w:left="5040" w:hanging="360"/>
      </w:pPr>
    </w:lvl>
    <w:lvl w:ilvl="7" w:tplc="CE3EDE72" w:tentative="1">
      <w:start w:val="1"/>
      <w:numFmt w:val="lowerLetter"/>
      <w:lvlText w:val="%8."/>
      <w:lvlJc w:val="left"/>
      <w:pPr>
        <w:tabs>
          <w:tab w:val="num" w:pos="5760"/>
        </w:tabs>
        <w:ind w:left="5760" w:hanging="360"/>
      </w:pPr>
    </w:lvl>
    <w:lvl w:ilvl="8" w:tplc="4CFE126E" w:tentative="1">
      <w:start w:val="1"/>
      <w:numFmt w:val="lowerRoman"/>
      <w:lvlText w:val="%9."/>
      <w:lvlJc w:val="right"/>
      <w:pPr>
        <w:tabs>
          <w:tab w:val="num" w:pos="6480"/>
        </w:tabs>
        <w:ind w:left="6480" w:hanging="180"/>
      </w:pPr>
    </w:lvl>
  </w:abstractNum>
  <w:abstractNum w:abstractNumId="6" w15:restartNumberingAfterBreak="0">
    <w:nsid w:val="56431EB1"/>
    <w:multiLevelType w:val="hybridMultilevel"/>
    <w:tmpl w:val="E946BBCE"/>
    <w:lvl w:ilvl="0" w:tplc="84345548">
      <w:start w:val="1"/>
      <w:numFmt w:val="decimal"/>
      <w:pStyle w:val="Tablestyle2"/>
      <w:lvlText w:val="Table %1 - "/>
      <w:lvlJc w:val="left"/>
      <w:pPr>
        <w:tabs>
          <w:tab w:val="num" w:pos="360"/>
        </w:tabs>
        <w:ind w:left="1224" w:hanging="1224"/>
      </w:pPr>
      <w:rPr>
        <w:rFonts w:ascii="Times New Roman" w:hAnsi="Times New Roman" w:cs="Times New Roman" w:hint="default"/>
        <w:b/>
        <w:i w:val="0"/>
        <w:sz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15:restartNumberingAfterBreak="0">
    <w:nsid w:val="5A287B71"/>
    <w:multiLevelType w:val="hybridMultilevel"/>
    <w:tmpl w:val="5DB8DE1E"/>
    <w:lvl w:ilvl="0" w:tplc="16564186">
      <w:start w:val="1"/>
      <w:numFmt w:val="upperRoman"/>
      <w:lvlText w:val="Table %1 - "/>
      <w:lvlJc w:val="left"/>
      <w:pPr>
        <w:tabs>
          <w:tab w:val="num" w:pos="1080"/>
        </w:tabs>
        <w:ind w:left="1080" w:hanging="360"/>
      </w:pPr>
      <w:rPr>
        <w:rFonts w:ascii="Times New Roman" w:hAnsi="Times New Roman" w:cs="Times New Roman" w:hint="default"/>
        <w:b/>
        <w:i w:val="0"/>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5A12FE7"/>
    <w:multiLevelType w:val="multilevel"/>
    <w:tmpl w:val="943A1D90"/>
    <w:lvl w:ilvl="0">
      <w:start w:val="1"/>
      <w:numFmt w:val="decimal"/>
      <w:suff w:val="nothing"/>
      <w:lvlText w:val="PART %1 - "/>
      <w:lvlJc w:val="left"/>
      <w:pPr>
        <w:ind w:left="576" w:hanging="576"/>
      </w:pPr>
      <w:rPr>
        <w:rFonts w:ascii="Arial" w:hAnsi="Arial" w:hint="default"/>
        <w:b/>
        <w:i w:val="0"/>
        <w:sz w:val="20"/>
      </w:rPr>
    </w:lvl>
    <w:lvl w:ilvl="1">
      <w:start w:val="1"/>
      <w:numFmt w:val="decimalZero"/>
      <w:pStyle w:val="SEC"/>
      <w:lvlText w:val="%1.%2"/>
      <w:lvlJc w:val="left"/>
      <w:pPr>
        <w:tabs>
          <w:tab w:val="num" w:pos="720"/>
        </w:tabs>
        <w:ind w:left="720" w:hanging="720"/>
      </w:pPr>
      <w:rPr>
        <w:rFonts w:hint="default"/>
        <w:b/>
        <w:i w:val="0"/>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ascii="Arial" w:hAnsi="Aria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9" w15:restartNumberingAfterBreak="0">
    <w:nsid w:val="717F597A"/>
    <w:multiLevelType w:val="hybridMultilevel"/>
    <w:tmpl w:val="CB40F266"/>
    <w:lvl w:ilvl="0" w:tplc="DBE0CFC8">
      <w:start w:val="1"/>
      <w:numFmt w:val="upperRoman"/>
      <w:pStyle w:val="Table"/>
      <w:lvlText w:val="Table %1 - "/>
      <w:lvlJc w:val="left"/>
      <w:pPr>
        <w:tabs>
          <w:tab w:val="num" w:pos="1080"/>
        </w:tabs>
        <w:ind w:left="108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2B848A4"/>
    <w:multiLevelType w:val="singleLevel"/>
    <w:tmpl w:val="452E5236"/>
    <w:lvl w:ilvl="0">
      <w:start w:val="1"/>
      <w:numFmt w:val="decimal"/>
      <w:pStyle w:val="Style3"/>
      <w:lvlText w:val="%1."/>
      <w:legacy w:legacy="1" w:legacySpace="0" w:legacyIndent="0"/>
      <w:lvlJc w:val="left"/>
      <w:rPr>
        <w:rFonts w:cs="Times New Roman"/>
      </w:rPr>
    </w:lvl>
  </w:abstractNum>
  <w:abstractNum w:abstractNumId="11" w15:restartNumberingAfterBreak="0">
    <w:nsid w:val="7B7A445E"/>
    <w:multiLevelType w:val="hybridMultilevel"/>
    <w:tmpl w:val="16AC4530"/>
    <w:lvl w:ilvl="0" w:tplc="7D16587C">
      <w:numFmt w:val="bullet"/>
      <w:lvlText w:val="-"/>
      <w:lvlJc w:val="left"/>
      <w:pPr>
        <w:tabs>
          <w:tab w:val="num" w:pos="1512"/>
        </w:tabs>
        <w:ind w:left="1512" w:hanging="360"/>
      </w:pPr>
      <w:rPr>
        <w:rFonts w:ascii="Times New Roman" w:eastAsia="Times New Roman" w:hAnsi="Times New Roman" w:cs="Times New Roman" w:hint="default"/>
      </w:rPr>
    </w:lvl>
    <w:lvl w:ilvl="1" w:tplc="04090003" w:tentative="1">
      <w:start w:val="1"/>
      <w:numFmt w:val="bullet"/>
      <w:lvlText w:val="o"/>
      <w:lvlJc w:val="left"/>
      <w:pPr>
        <w:tabs>
          <w:tab w:val="num" w:pos="2232"/>
        </w:tabs>
        <w:ind w:left="2232" w:hanging="360"/>
      </w:pPr>
      <w:rPr>
        <w:rFonts w:ascii="Courier New" w:hAnsi="Courier New" w:cs="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cs="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cs="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num w:numId="1">
    <w:abstractNumId w:val="0"/>
  </w:num>
  <w:num w:numId="2">
    <w:abstractNumId w:val="5"/>
  </w:num>
  <w:num w:numId="3">
    <w:abstractNumId w:val="10"/>
  </w:num>
  <w:num w:numId="4">
    <w:abstractNumId w:val="1"/>
  </w:num>
  <w:num w:numId="5">
    <w:abstractNumId w:val="8"/>
  </w:num>
  <w:num w:numId="6">
    <w:abstractNumId w:val="9"/>
  </w:num>
  <w:num w:numId="7">
    <w:abstractNumId w:val="11"/>
  </w:num>
  <w:num w:numId="8">
    <w:abstractNumId w:val="6"/>
  </w:num>
  <w:num w:numId="9">
    <w:abstractNumId w:val="7"/>
  </w:num>
  <w:num w:numId="10">
    <w:abstractNumId w:val="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9"/>
  </w:num>
  <w:num w:numId="13">
    <w:abstractNumId w:val="2"/>
  </w:num>
  <w:num w:numId="14">
    <w:abstractNumId w:val="3"/>
  </w:num>
  <w:num w:numId="15">
    <w:abstractNumId w:val="9"/>
  </w:num>
  <w:num w:numId="16">
    <w:abstractNumId w:val="9"/>
  </w:num>
  <w:num w:numId="17">
    <w:abstractNumId w:val="9"/>
  </w:num>
  <w:num w:numId="18">
    <w:abstractNumId w:val="9"/>
  </w:num>
  <w:num w:numId="19">
    <w:abstractNumId w:val="9"/>
  </w:num>
  <w:num w:numId="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529"/>
  </w:hdrShapeDefaults>
  <w:footnotePr>
    <w:footnote w:id="-1"/>
    <w:footnote w:id="0"/>
  </w:footnotePr>
  <w:endnotePr>
    <w:pos w:val="sectEnd"/>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996"/>
    <w:rsid w:val="000019A7"/>
    <w:rsid w:val="00003648"/>
    <w:rsid w:val="0000648D"/>
    <w:rsid w:val="000114AA"/>
    <w:rsid w:val="00013996"/>
    <w:rsid w:val="000139AC"/>
    <w:rsid w:val="00014B40"/>
    <w:rsid w:val="00017F40"/>
    <w:rsid w:val="0002524D"/>
    <w:rsid w:val="00030913"/>
    <w:rsid w:val="00031223"/>
    <w:rsid w:val="00033DE6"/>
    <w:rsid w:val="00043488"/>
    <w:rsid w:val="00046319"/>
    <w:rsid w:val="00046DB2"/>
    <w:rsid w:val="00051F99"/>
    <w:rsid w:val="0005200B"/>
    <w:rsid w:val="00056B9A"/>
    <w:rsid w:val="00065FF8"/>
    <w:rsid w:val="00077E83"/>
    <w:rsid w:val="00092791"/>
    <w:rsid w:val="000A315D"/>
    <w:rsid w:val="000A4B33"/>
    <w:rsid w:val="000A7C8D"/>
    <w:rsid w:val="000B26A2"/>
    <w:rsid w:val="000B4F8C"/>
    <w:rsid w:val="000B6252"/>
    <w:rsid w:val="000B6F98"/>
    <w:rsid w:val="000C475F"/>
    <w:rsid w:val="000C4B02"/>
    <w:rsid w:val="000D07B1"/>
    <w:rsid w:val="000D227F"/>
    <w:rsid w:val="000D23C2"/>
    <w:rsid w:val="000D75E2"/>
    <w:rsid w:val="000E170D"/>
    <w:rsid w:val="000E6ABA"/>
    <w:rsid w:val="000E6FF9"/>
    <w:rsid w:val="000E7DBC"/>
    <w:rsid w:val="000F629D"/>
    <w:rsid w:val="00102F6C"/>
    <w:rsid w:val="001045A1"/>
    <w:rsid w:val="00110568"/>
    <w:rsid w:val="0011299E"/>
    <w:rsid w:val="00112EA9"/>
    <w:rsid w:val="00123D31"/>
    <w:rsid w:val="001261DA"/>
    <w:rsid w:val="0013137D"/>
    <w:rsid w:val="0014262C"/>
    <w:rsid w:val="00150FC9"/>
    <w:rsid w:val="0015137A"/>
    <w:rsid w:val="00152B8C"/>
    <w:rsid w:val="00161188"/>
    <w:rsid w:val="00167744"/>
    <w:rsid w:val="00171726"/>
    <w:rsid w:val="00172E5F"/>
    <w:rsid w:val="0017438D"/>
    <w:rsid w:val="00176E8E"/>
    <w:rsid w:val="00176FEF"/>
    <w:rsid w:val="00177057"/>
    <w:rsid w:val="00186B46"/>
    <w:rsid w:val="001A44A7"/>
    <w:rsid w:val="001A536F"/>
    <w:rsid w:val="001B0F08"/>
    <w:rsid w:val="001B239E"/>
    <w:rsid w:val="001B3D08"/>
    <w:rsid w:val="001B747E"/>
    <w:rsid w:val="001B779E"/>
    <w:rsid w:val="001C089D"/>
    <w:rsid w:val="001C0D36"/>
    <w:rsid w:val="001C3F02"/>
    <w:rsid w:val="001C644E"/>
    <w:rsid w:val="001C6C22"/>
    <w:rsid w:val="001D08A8"/>
    <w:rsid w:val="001D5554"/>
    <w:rsid w:val="001D7B22"/>
    <w:rsid w:val="001E6579"/>
    <w:rsid w:val="001F045D"/>
    <w:rsid w:val="001F41F5"/>
    <w:rsid w:val="001F63EC"/>
    <w:rsid w:val="002003FD"/>
    <w:rsid w:val="00206AEA"/>
    <w:rsid w:val="00212BF0"/>
    <w:rsid w:val="0021689A"/>
    <w:rsid w:val="00221CAE"/>
    <w:rsid w:val="0022359F"/>
    <w:rsid w:val="00227B07"/>
    <w:rsid w:val="002332FE"/>
    <w:rsid w:val="00235E25"/>
    <w:rsid w:val="002439D6"/>
    <w:rsid w:val="00244641"/>
    <w:rsid w:val="002521B4"/>
    <w:rsid w:val="00257685"/>
    <w:rsid w:val="002603DC"/>
    <w:rsid w:val="00260C67"/>
    <w:rsid w:val="00262F36"/>
    <w:rsid w:val="002644F2"/>
    <w:rsid w:val="002672FE"/>
    <w:rsid w:val="002736E7"/>
    <w:rsid w:val="00274B65"/>
    <w:rsid w:val="0027508B"/>
    <w:rsid w:val="00276870"/>
    <w:rsid w:val="00284BBF"/>
    <w:rsid w:val="0028704A"/>
    <w:rsid w:val="00290F94"/>
    <w:rsid w:val="00291C90"/>
    <w:rsid w:val="002922CF"/>
    <w:rsid w:val="002A4858"/>
    <w:rsid w:val="002A7E2E"/>
    <w:rsid w:val="002A7E9C"/>
    <w:rsid w:val="002B0655"/>
    <w:rsid w:val="002B2394"/>
    <w:rsid w:val="002B4D20"/>
    <w:rsid w:val="002B547D"/>
    <w:rsid w:val="002B7C65"/>
    <w:rsid w:val="002C6E2D"/>
    <w:rsid w:val="002D2CF1"/>
    <w:rsid w:val="002D6344"/>
    <w:rsid w:val="002D6373"/>
    <w:rsid w:val="002D7746"/>
    <w:rsid w:val="002D7760"/>
    <w:rsid w:val="002E2555"/>
    <w:rsid w:val="002E2EDB"/>
    <w:rsid w:val="002E5405"/>
    <w:rsid w:val="002E6914"/>
    <w:rsid w:val="002F29DD"/>
    <w:rsid w:val="00301ED4"/>
    <w:rsid w:val="003032DB"/>
    <w:rsid w:val="00306067"/>
    <w:rsid w:val="003066F4"/>
    <w:rsid w:val="003127F0"/>
    <w:rsid w:val="00312DC4"/>
    <w:rsid w:val="0031345B"/>
    <w:rsid w:val="003136C9"/>
    <w:rsid w:val="00321D29"/>
    <w:rsid w:val="00321EC1"/>
    <w:rsid w:val="00330E5E"/>
    <w:rsid w:val="003425AB"/>
    <w:rsid w:val="00343A0E"/>
    <w:rsid w:val="003444CA"/>
    <w:rsid w:val="00346350"/>
    <w:rsid w:val="00347AC2"/>
    <w:rsid w:val="00347D78"/>
    <w:rsid w:val="00347E9C"/>
    <w:rsid w:val="00350D28"/>
    <w:rsid w:val="0035629E"/>
    <w:rsid w:val="00357505"/>
    <w:rsid w:val="00357F99"/>
    <w:rsid w:val="003672DD"/>
    <w:rsid w:val="00381A13"/>
    <w:rsid w:val="003910E5"/>
    <w:rsid w:val="00395507"/>
    <w:rsid w:val="00395C26"/>
    <w:rsid w:val="00395CAF"/>
    <w:rsid w:val="003978CA"/>
    <w:rsid w:val="003A6326"/>
    <w:rsid w:val="003A67CF"/>
    <w:rsid w:val="003B4C8B"/>
    <w:rsid w:val="003C519C"/>
    <w:rsid w:val="003C5A68"/>
    <w:rsid w:val="003C6867"/>
    <w:rsid w:val="003D036F"/>
    <w:rsid w:val="003D40C2"/>
    <w:rsid w:val="003E09A2"/>
    <w:rsid w:val="003E230F"/>
    <w:rsid w:val="003F00DE"/>
    <w:rsid w:val="003F1114"/>
    <w:rsid w:val="003F2BB3"/>
    <w:rsid w:val="003F6B31"/>
    <w:rsid w:val="0040364D"/>
    <w:rsid w:val="004061E9"/>
    <w:rsid w:val="004202CE"/>
    <w:rsid w:val="00421FDF"/>
    <w:rsid w:val="00423CA4"/>
    <w:rsid w:val="00425D2F"/>
    <w:rsid w:val="00427AD8"/>
    <w:rsid w:val="004301C6"/>
    <w:rsid w:val="00434061"/>
    <w:rsid w:val="004378F4"/>
    <w:rsid w:val="0044184A"/>
    <w:rsid w:val="00461E8E"/>
    <w:rsid w:val="004631B5"/>
    <w:rsid w:val="00472577"/>
    <w:rsid w:val="00473141"/>
    <w:rsid w:val="00475261"/>
    <w:rsid w:val="004760AE"/>
    <w:rsid w:val="00483A0D"/>
    <w:rsid w:val="00483AF9"/>
    <w:rsid w:val="00486B65"/>
    <w:rsid w:val="00490220"/>
    <w:rsid w:val="00492189"/>
    <w:rsid w:val="0049660A"/>
    <w:rsid w:val="00496A75"/>
    <w:rsid w:val="00497185"/>
    <w:rsid w:val="004A2E61"/>
    <w:rsid w:val="004B69EB"/>
    <w:rsid w:val="004B6F6F"/>
    <w:rsid w:val="004B71DF"/>
    <w:rsid w:val="004C4413"/>
    <w:rsid w:val="004C5820"/>
    <w:rsid w:val="004D4216"/>
    <w:rsid w:val="004D5C4D"/>
    <w:rsid w:val="004E0D3C"/>
    <w:rsid w:val="004F0DA8"/>
    <w:rsid w:val="004F77E9"/>
    <w:rsid w:val="00513D97"/>
    <w:rsid w:val="005165FE"/>
    <w:rsid w:val="00517EA9"/>
    <w:rsid w:val="00517F30"/>
    <w:rsid w:val="00523B2B"/>
    <w:rsid w:val="005247D8"/>
    <w:rsid w:val="00525FAE"/>
    <w:rsid w:val="00531CD9"/>
    <w:rsid w:val="00531ED1"/>
    <w:rsid w:val="0056590D"/>
    <w:rsid w:val="00567234"/>
    <w:rsid w:val="00571412"/>
    <w:rsid w:val="00582B8B"/>
    <w:rsid w:val="00585DB3"/>
    <w:rsid w:val="00586C02"/>
    <w:rsid w:val="00587A63"/>
    <w:rsid w:val="005968C5"/>
    <w:rsid w:val="005A42BB"/>
    <w:rsid w:val="005A524A"/>
    <w:rsid w:val="005B04B6"/>
    <w:rsid w:val="005C3D70"/>
    <w:rsid w:val="005C5EE0"/>
    <w:rsid w:val="005C7CCA"/>
    <w:rsid w:val="005D178C"/>
    <w:rsid w:val="005D49FA"/>
    <w:rsid w:val="005E3AE6"/>
    <w:rsid w:val="005E5458"/>
    <w:rsid w:val="005F26E7"/>
    <w:rsid w:val="005F2C93"/>
    <w:rsid w:val="005F6A76"/>
    <w:rsid w:val="00605A64"/>
    <w:rsid w:val="00613CE8"/>
    <w:rsid w:val="00620B89"/>
    <w:rsid w:val="0062286D"/>
    <w:rsid w:val="00631758"/>
    <w:rsid w:val="00645D86"/>
    <w:rsid w:val="00656B99"/>
    <w:rsid w:val="00671A48"/>
    <w:rsid w:val="00672003"/>
    <w:rsid w:val="00674EBC"/>
    <w:rsid w:val="0067572F"/>
    <w:rsid w:val="0068625E"/>
    <w:rsid w:val="00693F7D"/>
    <w:rsid w:val="00696267"/>
    <w:rsid w:val="006A4A3F"/>
    <w:rsid w:val="006A66FB"/>
    <w:rsid w:val="006A7333"/>
    <w:rsid w:val="006B06F9"/>
    <w:rsid w:val="006B07A8"/>
    <w:rsid w:val="006B1184"/>
    <w:rsid w:val="006C24B0"/>
    <w:rsid w:val="006C52EC"/>
    <w:rsid w:val="006C7795"/>
    <w:rsid w:val="006D042A"/>
    <w:rsid w:val="006D332E"/>
    <w:rsid w:val="006D5F49"/>
    <w:rsid w:val="006F25A0"/>
    <w:rsid w:val="006F7A28"/>
    <w:rsid w:val="0070646A"/>
    <w:rsid w:val="007208A8"/>
    <w:rsid w:val="00723B37"/>
    <w:rsid w:val="00724DDC"/>
    <w:rsid w:val="007272BB"/>
    <w:rsid w:val="00727FC8"/>
    <w:rsid w:val="00733687"/>
    <w:rsid w:val="007346D0"/>
    <w:rsid w:val="0073693B"/>
    <w:rsid w:val="0074533F"/>
    <w:rsid w:val="0075510B"/>
    <w:rsid w:val="007604B9"/>
    <w:rsid w:val="0076619F"/>
    <w:rsid w:val="0077384D"/>
    <w:rsid w:val="00782EB1"/>
    <w:rsid w:val="00787759"/>
    <w:rsid w:val="007928C2"/>
    <w:rsid w:val="00792C25"/>
    <w:rsid w:val="007970AE"/>
    <w:rsid w:val="00797916"/>
    <w:rsid w:val="007A0348"/>
    <w:rsid w:val="007B3442"/>
    <w:rsid w:val="007C140A"/>
    <w:rsid w:val="007C2B83"/>
    <w:rsid w:val="007C61CA"/>
    <w:rsid w:val="007C667E"/>
    <w:rsid w:val="007E32FD"/>
    <w:rsid w:val="007E43FA"/>
    <w:rsid w:val="007F6E16"/>
    <w:rsid w:val="00800ED3"/>
    <w:rsid w:val="00802C20"/>
    <w:rsid w:val="00810226"/>
    <w:rsid w:val="00816614"/>
    <w:rsid w:val="00822115"/>
    <w:rsid w:val="008263DC"/>
    <w:rsid w:val="00833256"/>
    <w:rsid w:val="008349B8"/>
    <w:rsid w:val="00845751"/>
    <w:rsid w:val="00846F3C"/>
    <w:rsid w:val="008500F1"/>
    <w:rsid w:val="00853796"/>
    <w:rsid w:val="008548EB"/>
    <w:rsid w:val="008550FA"/>
    <w:rsid w:val="008571FB"/>
    <w:rsid w:val="00864689"/>
    <w:rsid w:val="00866B03"/>
    <w:rsid w:val="00866BE3"/>
    <w:rsid w:val="00867ABF"/>
    <w:rsid w:val="0087039D"/>
    <w:rsid w:val="00874277"/>
    <w:rsid w:val="008777AA"/>
    <w:rsid w:val="008944B9"/>
    <w:rsid w:val="00894FAB"/>
    <w:rsid w:val="00897907"/>
    <w:rsid w:val="008A1EAF"/>
    <w:rsid w:val="008A2CEF"/>
    <w:rsid w:val="008A3F13"/>
    <w:rsid w:val="008B1707"/>
    <w:rsid w:val="008B1CEA"/>
    <w:rsid w:val="008B303A"/>
    <w:rsid w:val="008B3F3B"/>
    <w:rsid w:val="008B63F4"/>
    <w:rsid w:val="008C141A"/>
    <w:rsid w:val="008C3F7F"/>
    <w:rsid w:val="008C6C00"/>
    <w:rsid w:val="008C7895"/>
    <w:rsid w:val="008D0D21"/>
    <w:rsid w:val="008D0FA3"/>
    <w:rsid w:val="008D1477"/>
    <w:rsid w:val="008E1055"/>
    <w:rsid w:val="008E4CD8"/>
    <w:rsid w:val="008E5B36"/>
    <w:rsid w:val="008E6907"/>
    <w:rsid w:val="008E6CB6"/>
    <w:rsid w:val="008E75B0"/>
    <w:rsid w:val="008F4C11"/>
    <w:rsid w:val="008F79FC"/>
    <w:rsid w:val="00903613"/>
    <w:rsid w:val="0090770C"/>
    <w:rsid w:val="00907FD7"/>
    <w:rsid w:val="00912C54"/>
    <w:rsid w:val="00916022"/>
    <w:rsid w:val="0092355B"/>
    <w:rsid w:val="009278AC"/>
    <w:rsid w:val="009356B8"/>
    <w:rsid w:val="00937671"/>
    <w:rsid w:val="00937B47"/>
    <w:rsid w:val="00940A75"/>
    <w:rsid w:val="00942453"/>
    <w:rsid w:val="009431A7"/>
    <w:rsid w:val="00944C50"/>
    <w:rsid w:val="0095442F"/>
    <w:rsid w:val="00954955"/>
    <w:rsid w:val="00962A45"/>
    <w:rsid w:val="009653F2"/>
    <w:rsid w:val="00967709"/>
    <w:rsid w:val="00972326"/>
    <w:rsid w:val="00985971"/>
    <w:rsid w:val="00990353"/>
    <w:rsid w:val="00990951"/>
    <w:rsid w:val="00991A7B"/>
    <w:rsid w:val="009945D4"/>
    <w:rsid w:val="009962D3"/>
    <w:rsid w:val="009A2800"/>
    <w:rsid w:val="009A3CB3"/>
    <w:rsid w:val="009A64AD"/>
    <w:rsid w:val="009B7270"/>
    <w:rsid w:val="009B7847"/>
    <w:rsid w:val="009C10AE"/>
    <w:rsid w:val="009C2C65"/>
    <w:rsid w:val="009C5015"/>
    <w:rsid w:val="009C549D"/>
    <w:rsid w:val="009C5EB1"/>
    <w:rsid w:val="009C633A"/>
    <w:rsid w:val="009D1549"/>
    <w:rsid w:val="009D3D09"/>
    <w:rsid w:val="009E04EE"/>
    <w:rsid w:val="009E51AA"/>
    <w:rsid w:val="009E51FC"/>
    <w:rsid w:val="009F1310"/>
    <w:rsid w:val="009F224C"/>
    <w:rsid w:val="009F2852"/>
    <w:rsid w:val="009F503E"/>
    <w:rsid w:val="009F670B"/>
    <w:rsid w:val="00A00FEB"/>
    <w:rsid w:val="00A0589C"/>
    <w:rsid w:val="00A12E4D"/>
    <w:rsid w:val="00A1684F"/>
    <w:rsid w:val="00A208D4"/>
    <w:rsid w:val="00A25111"/>
    <w:rsid w:val="00A337DC"/>
    <w:rsid w:val="00A3402B"/>
    <w:rsid w:val="00A40338"/>
    <w:rsid w:val="00A4095B"/>
    <w:rsid w:val="00A511A6"/>
    <w:rsid w:val="00A55225"/>
    <w:rsid w:val="00A57B07"/>
    <w:rsid w:val="00A60F96"/>
    <w:rsid w:val="00A82300"/>
    <w:rsid w:val="00A84C81"/>
    <w:rsid w:val="00A855D5"/>
    <w:rsid w:val="00A96933"/>
    <w:rsid w:val="00A96A99"/>
    <w:rsid w:val="00A97E45"/>
    <w:rsid w:val="00AA6A53"/>
    <w:rsid w:val="00AB1B2A"/>
    <w:rsid w:val="00AB1CA8"/>
    <w:rsid w:val="00AB38C3"/>
    <w:rsid w:val="00AB4742"/>
    <w:rsid w:val="00AB5903"/>
    <w:rsid w:val="00AB6C3C"/>
    <w:rsid w:val="00AB7E13"/>
    <w:rsid w:val="00AC361E"/>
    <w:rsid w:val="00AC6A9A"/>
    <w:rsid w:val="00AD711D"/>
    <w:rsid w:val="00AE6686"/>
    <w:rsid w:val="00AF64D3"/>
    <w:rsid w:val="00AF6D75"/>
    <w:rsid w:val="00AF7B66"/>
    <w:rsid w:val="00B008E4"/>
    <w:rsid w:val="00B02A7C"/>
    <w:rsid w:val="00B03C53"/>
    <w:rsid w:val="00B05B89"/>
    <w:rsid w:val="00B07AE0"/>
    <w:rsid w:val="00B11E98"/>
    <w:rsid w:val="00B224A2"/>
    <w:rsid w:val="00B33C5B"/>
    <w:rsid w:val="00B34233"/>
    <w:rsid w:val="00B42EA4"/>
    <w:rsid w:val="00B45F66"/>
    <w:rsid w:val="00B50897"/>
    <w:rsid w:val="00B535A4"/>
    <w:rsid w:val="00B54A84"/>
    <w:rsid w:val="00B54EEF"/>
    <w:rsid w:val="00B5755C"/>
    <w:rsid w:val="00B57638"/>
    <w:rsid w:val="00B6544B"/>
    <w:rsid w:val="00B67111"/>
    <w:rsid w:val="00B7135A"/>
    <w:rsid w:val="00B71FFA"/>
    <w:rsid w:val="00B72D06"/>
    <w:rsid w:val="00B76A5D"/>
    <w:rsid w:val="00B7713A"/>
    <w:rsid w:val="00B84931"/>
    <w:rsid w:val="00B90970"/>
    <w:rsid w:val="00B93E5F"/>
    <w:rsid w:val="00B96FE9"/>
    <w:rsid w:val="00BA0F64"/>
    <w:rsid w:val="00BA7621"/>
    <w:rsid w:val="00BB1CC2"/>
    <w:rsid w:val="00BB357F"/>
    <w:rsid w:val="00BC71B0"/>
    <w:rsid w:val="00BC7EA0"/>
    <w:rsid w:val="00BD0687"/>
    <w:rsid w:val="00BD5B91"/>
    <w:rsid w:val="00BD5D55"/>
    <w:rsid w:val="00BD6D64"/>
    <w:rsid w:val="00BD7CF7"/>
    <w:rsid w:val="00BE0347"/>
    <w:rsid w:val="00BE53DB"/>
    <w:rsid w:val="00BE70F0"/>
    <w:rsid w:val="00BE7E97"/>
    <w:rsid w:val="00BF62CF"/>
    <w:rsid w:val="00C06A89"/>
    <w:rsid w:val="00C12730"/>
    <w:rsid w:val="00C13229"/>
    <w:rsid w:val="00C15D42"/>
    <w:rsid w:val="00C2552B"/>
    <w:rsid w:val="00C315CC"/>
    <w:rsid w:val="00C330C6"/>
    <w:rsid w:val="00C337D9"/>
    <w:rsid w:val="00C349D1"/>
    <w:rsid w:val="00C37A4F"/>
    <w:rsid w:val="00C4192B"/>
    <w:rsid w:val="00C4480F"/>
    <w:rsid w:val="00C5320D"/>
    <w:rsid w:val="00C54F51"/>
    <w:rsid w:val="00C57F5B"/>
    <w:rsid w:val="00C65D15"/>
    <w:rsid w:val="00C85BA4"/>
    <w:rsid w:val="00C85FCD"/>
    <w:rsid w:val="00C93C72"/>
    <w:rsid w:val="00C94C5D"/>
    <w:rsid w:val="00C95D4C"/>
    <w:rsid w:val="00C96F1A"/>
    <w:rsid w:val="00CA1869"/>
    <w:rsid w:val="00CA3D98"/>
    <w:rsid w:val="00CA77FD"/>
    <w:rsid w:val="00CB0BFB"/>
    <w:rsid w:val="00CB76A1"/>
    <w:rsid w:val="00CC5442"/>
    <w:rsid w:val="00CC7F7F"/>
    <w:rsid w:val="00CD1479"/>
    <w:rsid w:val="00CD766D"/>
    <w:rsid w:val="00CF1E52"/>
    <w:rsid w:val="00D02035"/>
    <w:rsid w:val="00D0243D"/>
    <w:rsid w:val="00D13E90"/>
    <w:rsid w:val="00D14C6A"/>
    <w:rsid w:val="00D17BB5"/>
    <w:rsid w:val="00D25F5D"/>
    <w:rsid w:val="00D3179F"/>
    <w:rsid w:val="00D37222"/>
    <w:rsid w:val="00D448D5"/>
    <w:rsid w:val="00D575DF"/>
    <w:rsid w:val="00D61FF1"/>
    <w:rsid w:val="00D64C10"/>
    <w:rsid w:val="00D67DA3"/>
    <w:rsid w:val="00D84A41"/>
    <w:rsid w:val="00D97468"/>
    <w:rsid w:val="00D97CC0"/>
    <w:rsid w:val="00DA110C"/>
    <w:rsid w:val="00DA12B2"/>
    <w:rsid w:val="00DB59DE"/>
    <w:rsid w:val="00DD0D6F"/>
    <w:rsid w:val="00DD37AC"/>
    <w:rsid w:val="00DD4C81"/>
    <w:rsid w:val="00DD4F88"/>
    <w:rsid w:val="00DD4FF6"/>
    <w:rsid w:val="00DE3C95"/>
    <w:rsid w:val="00DF242E"/>
    <w:rsid w:val="00DF2913"/>
    <w:rsid w:val="00DF3184"/>
    <w:rsid w:val="00E033C1"/>
    <w:rsid w:val="00E04FB6"/>
    <w:rsid w:val="00E10A02"/>
    <w:rsid w:val="00E11998"/>
    <w:rsid w:val="00E20101"/>
    <w:rsid w:val="00E203E5"/>
    <w:rsid w:val="00E22D1F"/>
    <w:rsid w:val="00E270F9"/>
    <w:rsid w:val="00E278E5"/>
    <w:rsid w:val="00E42F9F"/>
    <w:rsid w:val="00E44DA6"/>
    <w:rsid w:val="00E64EDA"/>
    <w:rsid w:val="00E66E62"/>
    <w:rsid w:val="00E77100"/>
    <w:rsid w:val="00E8122A"/>
    <w:rsid w:val="00E83A09"/>
    <w:rsid w:val="00E9289C"/>
    <w:rsid w:val="00E94A4A"/>
    <w:rsid w:val="00E97D72"/>
    <w:rsid w:val="00EA37C0"/>
    <w:rsid w:val="00EA3A81"/>
    <w:rsid w:val="00EA41C0"/>
    <w:rsid w:val="00EA5A94"/>
    <w:rsid w:val="00EA5BC1"/>
    <w:rsid w:val="00EB161B"/>
    <w:rsid w:val="00EB2FC4"/>
    <w:rsid w:val="00EB3807"/>
    <w:rsid w:val="00EB725B"/>
    <w:rsid w:val="00EB7C5F"/>
    <w:rsid w:val="00EC20A7"/>
    <w:rsid w:val="00ED58F3"/>
    <w:rsid w:val="00ED7148"/>
    <w:rsid w:val="00EE4B11"/>
    <w:rsid w:val="00EE65E7"/>
    <w:rsid w:val="00EF7998"/>
    <w:rsid w:val="00F02263"/>
    <w:rsid w:val="00F0235D"/>
    <w:rsid w:val="00F02D5F"/>
    <w:rsid w:val="00F05917"/>
    <w:rsid w:val="00F14F38"/>
    <w:rsid w:val="00F2107D"/>
    <w:rsid w:val="00F263C0"/>
    <w:rsid w:val="00F26932"/>
    <w:rsid w:val="00F40A0F"/>
    <w:rsid w:val="00F471F1"/>
    <w:rsid w:val="00F50B41"/>
    <w:rsid w:val="00F53474"/>
    <w:rsid w:val="00F567F8"/>
    <w:rsid w:val="00F60108"/>
    <w:rsid w:val="00F605BE"/>
    <w:rsid w:val="00F63137"/>
    <w:rsid w:val="00F66675"/>
    <w:rsid w:val="00F67A95"/>
    <w:rsid w:val="00F71DCD"/>
    <w:rsid w:val="00F7631A"/>
    <w:rsid w:val="00F84B3A"/>
    <w:rsid w:val="00F84EE4"/>
    <w:rsid w:val="00F90574"/>
    <w:rsid w:val="00F93062"/>
    <w:rsid w:val="00F94E96"/>
    <w:rsid w:val="00F96042"/>
    <w:rsid w:val="00F970A9"/>
    <w:rsid w:val="00F97327"/>
    <w:rsid w:val="00F975B7"/>
    <w:rsid w:val="00FA2CFD"/>
    <w:rsid w:val="00FA4729"/>
    <w:rsid w:val="00FB144A"/>
    <w:rsid w:val="00FB199A"/>
    <w:rsid w:val="00FB43D8"/>
    <w:rsid w:val="00FB58AC"/>
    <w:rsid w:val="00FC5921"/>
    <w:rsid w:val="00FD4DE0"/>
    <w:rsid w:val="00FE3CA7"/>
    <w:rsid w:val="00FE427A"/>
    <w:rsid w:val="00FE4B19"/>
    <w:rsid w:val="00FE5E06"/>
    <w:rsid w:val="00FE6476"/>
    <w:rsid w:val="00FF1BB3"/>
    <w:rsid w:val="00FF50D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F4244B3"/>
  <w15:docId w15:val="{C20D29A8-4738-4511-86A1-3326D26B9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aliases w:val="TblTxt"/>
    <w:qFormat/>
    <w:rsid w:val="008A1EAF"/>
    <w:rPr>
      <w:rFonts w:ascii="Arial" w:hAnsi="Arial"/>
    </w:rPr>
  </w:style>
  <w:style w:type="paragraph" w:styleId="Heading1">
    <w:name w:val="heading 1"/>
    <w:basedOn w:val="Normal"/>
    <w:next w:val="Normal"/>
    <w:link w:val="Heading1Char"/>
    <w:qFormat/>
    <w:rsid w:val="002F29DD"/>
    <w:pPr>
      <w:keepNext/>
      <w:spacing w:before="240" w:after="60"/>
      <w:outlineLvl w:val="0"/>
    </w:pPr>
    <w:rPr>
      <w:rFonts w:cs="Arial"/>
      <w:b/>
      <w:bCs/>
      <w:kern w:val="32"/>
      <w:sz w:val="32"/>
      <w:szCs w:val="32"/>
    </w:rPr>
  </w:style>
  <w:style w:type="paragraph" w:styleId="Heading2">
    <w:name w:val="heading 2"/>
    <w:basedOn w:val="Normal"/>
    <w:next w:val="Normal"/>
    <w:qFormat/>
    <w:rsid w:val="00B07AE0"/>
    <w:pPr>
      <w:keepNext/>
      <w:spacing w:before="240" w:after="60"/>
      <w:outlineLvl w:val="1"/>
    </w:pPr>
    <w:rPr>
      <w:rFonts w:cs="Arial"/>
      <w:b/>
      <w:bCs/>
      <w:i/>
      <w:iCs/>
      <w:sz w:val="28"/>
      <w:szCs w:val="28"/>
    </w:rPr>
  </w:style>
  <w:style w:type="paragraph" w:styleId="Heading3">
    <w:name w:val="heading 3"/>
    <w:basedOn w:val="Normal"/>
    <w:next w:val="Normal"/>
    <w:qFormat/>
    <w:rsid w:val="001C644E"/>
    <w:pPr>
      <w:keepNext/>
      <w:numPr>
        <w:ilvl w:val="2"/>
        <w:numId w:val="4"/>
      </w:numPr>
      <w:spacing w:before="240" w:after="60"/>
      <w:outlineLvl w:val="2"/>
    </w:pPr>
    <w:rPr>
      <w:rFonts w:cs="Arial"/>
      <w:b/>
      <w:bCs/>
      <w:sz w:val="26"/>
      <w:szCs w:val="26"/>
    </w:rPr>
  </w:style>
  <w:style w:type="paragraph" w:styleId="Heading4">
    <w:name w:val="heading 4"/>
    <w:basedOn w:val="Normal"/>
    <w:next w:val="Normal"/>
    <w:qFormat/>
    <w:rsid w:val="001C644E"/>
    <w:pPr>
      <w:keepNext/>
      <w:numPr>
        <w:ilvl w:val="3"/>
        <w:numId w:val="4"/>
      </w:numPr>
      <w:jc w:val="right"/>
      <w:outlineLvl w:val="3"/>
    </w:pPr>
    <w:rPr>
      <w:rFonts w:cs="Arial"/>
      <w:b/>
      <w:color w:val="FF0000"/>
      <w:sz w:val="48"/>
      <w:szCs w:val="48"/>
    </w:rPr>
  </w:style>
  <w:style w:type="paragraph" w:styleId="Heading5">
    <w:name w:val="heading 5"/>
    <w:basedOn w:val="Normal"/>
    <w:next w:val="Normal"/>
    <w:qFormat/>
    <w:rsid w:val="001C644E"/>
    <w:pPr>
      <w:keepNext/>
      <w:numPr>
        <w:ilvl w:val="4"/>
        <w:numId w:val="4"/>
      </w:numPr>
      <w:autoSpaceDE w:val="0"/>
      <w:autoSpaceDN w:val="0"/>
      <w:adjustRightInd w:val="0"/>
      <w:outlineLvl w:val="4"/>
    </w:pPr>
    <w:rPr>
      <w:rFonts w:cs="Arial"/>
      <w:b/>
      <w:color w:val="000000"/>
      <w:szCs w:val="24"/>
    </w:rPr>
  </w:style>
  <w:style w:type="paragraph" w:styleId="Heading6">
    <w:name w:val="heading 6"/>
    <w:basedOn w:val="Normal"/>
    <w:next w:val="Normal"/>
    <w:qFormat/>
    <w:rsid w:val="001C644E"/>
    <w:pPr>
      <w:numPr>
        <w:ilvl w:val="5"/>
        <w:numId w:val="4"/>
      </w:numPr>
      <w:spacing w:before="240" w:after="60"/>
      <w:outlineLvl w:val="5"/>
    </w:pPr>
    <w:rPr>
      <w:rFonts w:ascii="Times New Roman" w:hAnsi="Times New Roman"/>
      <w:b/>
      <w:bCs/>
      <w:sz w:val="22"/>
      <w:szCs w:val="22"/>
    </w:rPr>
  </w:style>
  <w:style w:type="paragraph" w:styleId="Heading7">
    <w:name w:val="heading 7"/>
    <w:basedOn w:val="Normal"/>
    <w:next w:val="Normal"/>
    <w:qFormat/>
    <w:rsid w:val="001C644E"/>
    <w:pPr>
      <w:numPr>
        <w:ilvl w:val="6"/>
        <w:numId w:val="4"/>
      </w:numPr>
      <w:spacing w:before="240" w:after="60"/>
      <w:outlineLvl w:val="6"/>
    </w:pPr>
    <w:rPr>
      <w:rFonts w:ascii="Times New Roman" w:hAnsi="Times New Roman"/>
      <w:sz w:val="24"/>
      <w:szCs w:val="24"/>
    </w:rPr>
  </w:style>
  <w:style w:type="paragraph" w:styleId="Heading8">
    <w:name w:val="heading 8"/>
    <w:basedOn w:val="Normal"/>
    <w:next w:val="Normal"/>
    <w:qFormat/>
    <w:rsid w:val="001C644E"/>
    <w:pPr>
      <w:numPr>
        <w:ilvl w:val="7"/>
        <w:numId w:val="4"/>
      </w:numPr>
      <w:spacing w:before="240" w:after="60"/>
      <w:outlineLvl w:val="7"/>
    </w:pPr>
    <w:rPr>
      <w:rFonts w:ascii="Times New Roman" w:hAnsi="Times New Roman"/>
      <w:i/>
      <w:iCs/>
      <w:sz w:val="24"/>
      <w:szCs w:val="24"/>
    </w:rPr>
  </w:style>
  <w:style w:type="paragraph" w:styleId="Heading9">
    <w:name w:val="heading 9"/>
    <w:basedOn w:val="Normal"/>
    <w:next w:val="Normal"/>
    <w:qFormat/>
    <w:rsid w:val="001C644E"/>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F29DD"/>
    <w:rPr>
      <w:rFonts w:ascii="Arial" w:eastAsia="Batang" w:hAnsi="Arial" w:cs="Arial"/>
      <w:b/>
      <w:bCs/>
      <w:kern w:val="32"/>
      <w:sz w:val="32"/>
      <w:szCs w:val="32"/>
      <w:lang w:val="en-US" w:eastAsia="en-US" w:bidi="ar-SA"/>
    </w:rPr>
  </w:style>
  <w:style w:type="paragraph" w:customStyle="1" w:styleId="HDR">
    <w:name w:val="HDR"/>
    <w:basedOn w:val="Normal"/>
    <w:rsid w:val="008A1EAF"/>
    <w:pPr>
      <w:tabs>
        <w:tab w:val="center" w:pos="4608"/>
        <w:tab w:val="right" w:pos="9360"/>
      </w:tabs>
      <w:suppressAutoHyphens/>
      <w:jc w:val="both"/>
    </w:pPr>
  </w:style>
  <w:style w:type="paragraph" w:customStyle="1" w:styleId="FTR">
    <w:name w:val="FTR"/>
    <w:basedOn w:val="Normal"/>
    <w:rsid w:val="008A1EAF"/>
    <w:pPr>
      <w:tabs>
        <w:tab w:val="right" w:pos="9360"/>
      </w:tabs>
      <w:suppressAutoHyphens/>
      <w:jc w:val="both"/>
    </w:pPr>
  </w:style>
  <w:style w:type="paragraph" w:customStyle="1" w:styleId="SCT">
    <w:name w:val="SCT"/>
    <w:basedOn w:val="Normal"/>
    <w:next w:val="PRT"/>
    <w:link w:val="SCTChar"/>
    <w:rsid w:val="008A1EAF"/>
    <w:pPr>
      <w:suppressAutoHyphens/>
      <w:spacing w:before="240"/>
      <w:jc w:val="center"/>
    </w:pPr>
    <w:rPr>
      <w:b/>
    </w:rPr>
  </w:style>
  <w:style w:type="paragraph" w:customStyle="1" w:styleId="PRT">
    <w:name w:val="PRT"/>
    <w:next w:val="ART"/>
    <w:link w:val="PRTChar"/>
    <w:rsid w:val="001C644E"/>
    <w:pPr>
      <w:suppressAutoHyphens/>
      <w:spacing w:before="240"/>
      <w:outlineLvl w:val="0"/>
    </w:pPr>
    <w:rPr>
      <w:rFonts w:ascii="Arial" w:hAnsi="Arial"/>
      <w:b/>
      <w:caps/>
    </w:rPr>
  </w:style>
  <w:style w:type="paragraph" w:customStyle="1" w:styleId="ART">
    <w:name w:val="ART"/>
    <w:basedOn w:val="PRT"/>
    <w:next w:val="PR1"/>
    <w:link w:val="ARTChar"/>
    <w:rsid w:val="001C644E"/>
    <w:pPr>
      <w:numPr>
        <w:ilvl w:val="1"/>
        <w:numId w:val="1"/>
      </w:numPr>
      <w:outlineLvl w:val="1"/>
    </w:pPr>
  </w:style>
  <w:style w:type="paragraph" w:customStyle="1" w:styleId="PR1">
    <w:name w:val="PR1"/>
    <w:basedOn w:val="ART"/>
    <w:rsid w:val="001C644E"/>
    <w:pPr>
      <w:numPr>
        <w:ilvl w:val="2"/>
      </w:numPr>
      <w:outlineLvl w:val="2"/>
    </w:pPr>
    <w:rPr>
      <w:b w:val="0"/>
      <w:caps w:val="0"/>
    </w:rPr>
  </w:style>
  <w:style w:type="character" w:customStyle="1" w:styleId="SCTChar">
    <w:name w:val="SCT Char"/>
    <w:basedOn w:val="DefaultParagraphFont"/>
    <w:link w:val="SCT"/>
    <w:rsid w:val="00C4480F"/>
    <w:rPr>
      <w:rFonts w:ascii="Arial" w:hAnsi="Arial"/>
      <w:b/>
      <w:lang w:val="en-US" w:eastAsia="en-US" w:bidi="ar-SA"/>
    </w:rPr>
  </w:style>
  <w:style w:type="paragraph" w:customStyle="1" w:styleId="SUT">
    <w:name w:val="SUT"/>
    <w:basedOn w:val="Normal"/>
    <w:next w:val="PR1"/>
    <w:rsid w:val="008A1EAF"/>
    <w:pPr>
      <w:numPr>
        <w:ilvl w:val="3"/>
        <w:numId w:val="1"/>
      </w:numPr>
      <w:suppressAutoHyphens/>
      <w:spacing w:before="240"/>
      <w:jc w:val="both"/>
      <w:outlineLvl w:val="0"/>
    </w:pPr>
  </w:style>
  <w:style w:type="paragraph" w:customStyle="1" w:styleId="DST">
    <w:name w:val="DST"/>
    <w:basedOn w:val="Normal"/>
    <w:next w:val="PR1"/>
    <w:rsid w:val="008A1EAF"/>
    <w:pPr>
      <w:numPr>
        <w:ilvl w:val="4"/>
        <w:numId w:val="1"/>
      </w:numPr>
      <w:suppressAutoHyphens/>
      <w:spacing w:before="240"/>
      <w:jc w:val="both"/>
      <w:outlineLvl w:val="0"/>
    </w:pPr>
  </w:style>
  <w:style w:type="paragraph" w:customStyle="1" w:styleId="PR2">
    <w:name w:val="PR2"/>
    <w:basedOn w:val="PR1"/>
    <w:rsid w:val="001C644E"/>
    <w:pPr>
      <w:numPr>
        <w:ilvl w:val="5"/>
      </w:numPr>
      <w:spacing w:before="0"/>
      <w:outlineLvl w:val="3"/>
    </w:pPr>
  </w:style>
  <w:style w:type="paragraph" w:customStyle="1" w:styleId="PR3">
    <w:name w:val="PR3"/>
    <w:basedOn w:val="PR1"/>
    <w:rsid w:val="001C644E"/>
    <w:pPr>
      <w:numPr>
        <w:ilvl w:val="6"/>
      </w:numPr>
      <w:spacing w:before="0"/>
      <w:outlineLvl w:val="4"/>
    </w:pPr>
  </w:style>
  <w:style w:type="paragraph" w:customStyle="1" w:styleId="PR4">
    <w:name w:val="PR4"/>
    <w:basedOn w:val="PR1"/>
    <w:rsid w:val="001C644E"/>
    <w:pPr>
      <w:numPr>
        <w:ilvl w:val="0"/>
        <w:numId w:val="0"/>
      </w:numPr>
      <w:tabs>
        <w:tab w:val="left" w:pos="2448"/>
        <w:tab w:val="num" w:pos="2736"/>
      </w:tabs>
      <w:spacing w:before="0"/>
      <w:ind w:left="2448" w:hanging="432"/>
      <w:outlineLvl w:val="5"/>
    </w:pPr>
  </w:style>
  <w:style w:type="paragraph" w:customStyle="1" w:styleId="PR5">
    <w:name w:val="PR5"/>
    <w:basedOn w:val="PR1"/>
    <w:rsid w:val="001C644E"/>
    <w:pPr>
      <w:numPr>
        <w:ilvl w:val="0"/>
        <w:numId w:val="0"/>
      </w:numPr>
      <w:tabs>
        <w:tab w:val="num" w:pos="2880"/>
      </w:tabs>
      <w:spacing w:before="0"/>
      <w:ind w:left="2880" w:hanging="432"/>
      <w:outlineLvl w:val="6"/>
    </w:pPr>
  </w:style>
  <w:style w:type="paragraph" w:customStyle="1" w:styleId="TB1">
    <w:name w:val="TB1"/>
    <w:basedOn w:val="Normal"/>
    <w:next w:val="PR1"/>
    <w:rsid w:val="008A1EAF"/>
    <w:pPr>
      <w:suppressAutoHyphens/>
      <w:spacing w:before="240"/>
      <w:ind w:left="288"/>
      <w:jc w:val="both"/>
    </w:pPr>
  </w:style>
  <w:style w:type="paragraph" w:customStyle="1" w:styleId="TB2">
    <w:name w:val="TB2"/>
    <w:basedOn w:val="Normal"/>
    <w:next w:val="PR2"/>
    <w:rsid w:val="008A1EAF"/>
    <w:pPr>
      <w:suppressAutoHyphens/>
      <w:spacing w:before="240"/>
      <w:ind w:left="864"/>
      <w:jc w:val="both"/>
    </w:pPr>
  </w:style>
  <w:style w:type="paragraph" w:customStyle="1" w:styleId="TB3">
    <w:name w:val="TB3"/>
    <w:basedOn w:val="Normal"/>
    <w:next w:val="PR3"/>
    <w:rsid w:val="008A1EAF"/>
    <w:pPr>
      <w:suppressAutoHyphens/>
      <w:spacing w:before="240"/>
      <w:ind w:left="1440"/>
      <w:jc w:val="both"/>
    </w:pPr>
  </w:style>
  <w:style w:type="paragraph" w:customStyle="1" w:styleId="TB4">
    <w:name w:val="TB4"/>
    <w:basedOn w:val="Normal"/>
    <w:next w:val="PR4"/>
    <w:rsid w:val="008A1EAF"/>
    <w:pPr>
      <w:suppressAutoHyphens/>
      <w:spacing w:before="240"/>
      <w:ind w:left="2016"/>
      <w:jc w:val="both"/>
    </w:pPr>
  </w:style>
  <w:style w:type="paragraph" w:customStyle="1" w:styleId="TB5">
    <w:name w:val="TB5"/>
    <w:basedOn w:val="Normal"/>
    <w:next w:val="PR5"/>
    <w:rsid w:val="008A1EAF"/>
    <w:pPr>
      <w:suppressAutoHyphens/>
      <w:spacing w:before="240"/>
      <w:ind w:left="2592"/>
      <w:jc w:val="both"/>
    </w:pPr>
  </w:style>
  <w:style w:type="paragraph" w:customStyle="1" w:styleId="TF1">
    <w:name w:val="TF1"/>
    <w:basedOn w:val="Normal"/>
    <w:next w:val="TB1"/>
    <w:rsid w:val="008A1EAF"/>
    <w:pPr>
      <w:suppressAutoHyphens/>
      <w:spacing w:before="240"/>
      <w:ind w:left="288"/>
      <w:jc w:val="both"/>
    </w:pPr>
  </w:style>
  <w:style w:type="paragraph" w:customStyle="1" w:styleId="TF2">
    <w:name w:val="TF2"/>
    <w:basedOn w:val="Normal"/>
    <w:next w:val="TB2"/>
    <w:rsid w:val="008A1EAF"/>
    <w:pPr>
      <w:suppressAutoHyphens/>
      <w:spacing w:before="240"/>
      <w:ind w:left="864"/>
      <w:jc w:val="both"/>
    </w:pPr>
  </w:style>
  <w:style w:type="paragraph" w:customStyle="1" w:styleId="TF3">
    <w:name w:val="TF3"/>
    <w:basedOn w:val="Normal"/>
    <w:next w:val="TB3"/>
    <w:rsid w:val="008A1EAF"/>
    <w:pPr>
      <w:suppressAutoHyphens/>
      <w:spacing w:before="240"/>
      <w:ind w:left="1440"/>
      <w:jc w:val="both"/>
    </w:pPr>
  </w:style>
  <w:style w:type="paragraph" w:customStyle="1" w:styleId="TF4">
    <w:name w:val="TF4"/>
    <w:basedOn w:val="Normal"/>
    <w:next w:val="TB4"/>
    <w:rsid w:val="008A1EAF"/>
    <w:pPr>
      <w:suppressAutoHyphens/>
      <w:spacing w:before="240"/>
      <w:ind w:left="2016"/>
      <w:jc w:val="both"/>
    </w:pPr>
  </w:style>
  <w:style w:type="paragraph" w:customStyle="1" w:styleId="TF5">
    <w:name w:val="TF5"/>
    <w:basedOn w:val="Normal"/>
    <w:next w:val="TB5"/>
    <w:rsid w:val="008A1EAF"/>
    <w:pPr>
      <w:suppressAutoHyphens/>
      <w:spacing w:before="240"/>
      <w:ind w:left="2592"/>
      <w:jc w:val="both"/>
    </w:pPr>
  </w:style>
  <w:style w:type="paragraph" w:customStyle="1" w:styleId="TCH">
    <w:name w:val="TCH"/>
    <w:basedOn w:val="Normal"/>
    <w:rsid w:val="008A1EAF"/>
    <w:pPr>
      <w:suppressAutoHyphens/>
    </w:pPr>
  </w:style>
  <w:style w:type="paragraph" w:customStyle="1" w:styleId="TCE">
    <w:name w:val="TCE"/>
    <w:basedOn w:val="Normal"/>
    <w:rsid w:val="008A1EAF"/>
    <w:pPr>
      <w:suppressAutoHyphens/>
      <w:ind w:left="144" w:hanging="144"/>
    </w:pPr>
  </w:style>
  <w:style w:type="paragraph" w:customStyle="1" w:styleId="EOS">
    <w:name w:val="EOS"/>
    <w:basedOn w:val="Normal"/>
    <w:rsid w:val="008A1EAF"/>
    <w:pPr>
      <w:suppressAutoHyphens/>
      <w:spacing w:before="480"/>
      <w:jc w:val="center"/>
    </w:pPr>
    <w:rPr>
      <w:b/>
    </w:rPr>
  </w:style>
  <w:style w:type="paragraph" w:customStyle="1" w:styleId="ANT">
    <w:name w:val="ANT"/>
    <w:basedOn w:val="Normal"/>
    <w:rsid w:val="008A1EAF"/>
    <w:pPr>
      <w:suppressAutoHyphens/>
      <w:spacing w:before="240"/>
      <w:jc w:val="both"/>
    </w:pPr>
    <w:rPr>
      <w:vanish/>
      <w:color w:val="800080"/>
      <w:u w:val="single"/>
    </w:rPr>
  </w:style>
  <w:style w:type="paragraph" w:customStyle="1" w:styleId="CMT">
    <w:name w:val="CMT"/>
    <w:basedOn w:val="Normal"/>
    <w:rsid w:val="008A1EAF"/>
    <w:pPr>
      <w:suppressAutoHyphens/>
      <w:spacing w:before="240"/>
      <w:jc w:val="both"/>
    </w:pPr>
    <w:rPr>
      <w:vanish/>
      <w:color w:val="0000FF"/>
    </w:rPr>
  </w:style>
  <w:style w:type="character" w:customStyle="1" w:styleId="CPR">
    <w:name w:val="CPR"/>
    <w:basedOn w:val="DefaultParagraphFont"/>
    <w:rsid w:val="008A1EAF"/>
  </w:style>
  <w:style w:type="character" w:customStyle="1" w:styleId="SPN">
    <w:name w:val="SPN"/>
    <w:basedOn w:val="DefaultParagraphFont"/>
    <w:rsid w:val="008A1EAF"/>
  </w:style>
  <w:style w:type="character" w:customStyle="1" w:styleId="SPD">
    <w:name w:val="SPD"/>
    <w:basedOn w:val="DefaultParagraphFont"/>
    <w:rsid w:val="008A1EAF"/>
  </w:style>
  <w:style w:type="character" w:customStyle="1" w:styleId="NUM">
    <w:name w:val="NUM"/>
    <w:basedOn w:val="DefaultParagraphFont"/>
    <w:rsid w:val="008A1EAF"/>
  </w:style>
  <w:style w:type="paragraph" w:customStyle="1" w:styleId="PR6">
    <w:name w:val="PR6"/>
    <w:basedOn w:val="PR1"/>
    <w:rsid w:val="001C644E"/>
    <w:pPr>
      <w:numPr>
        <w:ilvl w:val="7"/>
      </w:numPr>
      <w:tabs>
        <w:tab w:val="left" w:pos="3744"/>
      </w:tabs>
      <w:spacing w:before="0"/>
      <w:outlineLvl w:val="7"/>
    </w:pPr>
  </w:style>
  <w:style w:type="character" w:customStyle="1" w:styleId="SI">
    <w:name w:val="SI"/>
    <w:basedOn w:val="DefaultParagraphFont"/>
    <w:rsid w:val="008A1EAF"/>
    <w:rPr>
      <w:color w:val="auto"/>
    </w:rPr>
  </w:style>
  <w:style w:type="character" w:customStyle="1" w:styleId="IP">
    <w:name w:val="IP"/>
    <w:basedOn w:val="DefaultParagraphFont"/>
    <w:rsid w:val="008A1EAF"/>
    <w:rPr>
      <w:color w:val="0000FF"/>
    </w:rPr>
  </w:style>
  <w:style w:type="paragraph" w:styleId="Header">
    <w:name w:val="header"/>
    <w:basedOn w:val="Normal"/>
    <w:rsid w:val="008A1EAF"/>
    <w:pPr>
      <w:tabs>
        <w:tab w:val="center" w:pos="4320"/>
        <w:tab w:val="right" w:pos="8640"/>
      </w:tabs>
    </w:pPr>
  </w:style>
  <w:style w:type="paragraph" w:styleId="Footer">
    <w:name w:val="footer"/>
    <w:basedOn w:val="Normal"/>
    <w:link w:val="FooterChar"/>
    <w:rsid w:val="008A1EAF"/>
    <w:pPr>
      <w:tabs>
        <w:tab w:val="center" w:pos="4320"/>
        <w:tab w:val="right" w:pos="8640"/>
      </w:tabs>
    </w:pPr>
  </w:style>
  <w:style w:type="character" w:customStyle="1" w:styleId="FooterChar">
    <w:name w:val="Footer Char"/>
    <w:basedOn w:val="DefaultParagraphFont"/>
    <w:link w:val="Footer"/>
    <w:semiHidden/>
    <w:locked/>
    <w:rsid w:val="002F29DD"/>
    <w:rPr>
      <w:rFonts w:ascii="Arial" w:hAnsi="Arial"/>
      <w:lang w:val="en-US" w:eastAsia="en-US" w:bidi="ar-SA"/>
    </w:rPr>
  </w:style>
  <w:style w:type="character" w:styleId="PageNumber">
    <w:name w:val="page number"/>
    <w:basedOn w:val="DefaultParagraphFont"/>
    <w:rsid w:val="008A1EAF"/>
  </w:style>
  <w:style w:type="paragraph" w:customStyle="1" w:styleId="NAM">
    <w:name w:val="NAM"/>
    <w:basedOn w:val="Normal"/>
    <w:rsid w:val="008A1EAF"/>
    <w:pPr>
      <w:numPr>
        <w:ilvl w:val="8"/>
        <w:numId w:val="1"/>
      </w:numPr>
      <w:jc w:val="center"/>
    </w:pPr>
    <w:rPr>
      <w:b/>
      <w:caps/>
    </w:rPr>
  </w:style>
  <w:style w:type="paragraph" w:customStyle="1" w:styleId="NAMFT">
    <w:name w:val="NAMFT"/>
    <w:basedOn w:val="NAM"/>
    <w:rsid w:val="008A1EAF"/>
    <w:pPr>
      <w:pBdr>
        <w:top w:val="single" w:sz="4" w:space="1" w:color="auto"/>
      </w:pBdr>
      <w:tabs>
        <w:tab w:val="right" w:pos="9360"/>
      </w:tabs>
    </w:pPr>
    <w:rPr>
      <w:b w:val="0"/>
    </w:rPr>
  </w:style>
  <w:style w:type="paragraph" w:customStyle="1" w:styleId="NOT">
    <w:name w:val="NOT"/>
    <w:basedOn w:val="Normal"/>
    <w:rsid w:val="008A1EAF"/>
    <w:pPr>
      <w:pBdr>
        <w:top w:val="dashDotStroked" w:sz="24" w:space="1" w:color="auto"/>
        <w:bottom w:val="dashDotStroked" w:sz="24" w:space="1" w:color="auto"/>
      </w:pBdr>
      <w:shd w:val="clear" w:color="auto" w:fill="FFCC00"/>
      <w:suppressAutoHyphens/>
    </w:pPr>
    <w:rPr>
      <w:b/>
      <w:smallCaps/>
      <w:vanish/>
    </w:rPr>
  </w:style>
  <w:style w:type="paragraph" w:customStyle="1" w:styleId="PR7">
    <w:name w:val="PR7"/>
    <w:basedOn w:val="PR6"/>
    <w:rsid w:val="001C644E"/>
    <w:pPr>
      <w:numPr>
        <w:ilvl w:val="0"/>
        <w:numId w:val="0"/>
      </w:numPr>
      <w:tabs>
        <w:tab w:val="num" w:pos="3744"/>
        <w:tab w:val="left" w:pos="4464"/>
      </w:tabs>
      <w:ind w:left="3744" w:hanging="432"/>
    </w:pPr>
  </w:style>
  <w:style w:type="paragraph" w:customStyle="1" w:styleId="TBL">
    <w:name w:val="TBL"/>
    <w:link w:val="TBLChar"/>
    <w:qFormat/>
    <w:rsid w:val="002D6344"/>
    <w:pPr>
      <w:spacing w:before="120" w:after="120"/>
      <w:jc w:val="center"/>
    </w:pPr>
    <w:rPr>
      <w:rFonts w:ascii="Arial" w:hAnsi="Arial"/>
      <w:b/>
    </w:rPr>
  </w:style>
  <w:style w:type="character" w:customStyle="1" w:styleId="TBLChar">
    <w:name w:val="TBL Char"/>
    <w:basedOn w:val="DefaultParagraphFont"/>
    <w:link w:val="TBL"/>
    <w:rsid w:val="00E8122A"/>
    <w:rPr>
      <w:rFonts w:ascii="Arial" w:hAnsi="Arial"/>
      <w:b/>
    </w:rPr>
  </w:style>
  <w:style w:type="paragraph" w:customStyle="1" w:styleId="OmniPage1">
    <w:name w:val="OmniPage #1"/>
    <w:basedOn w:val="Normal"/>
    <w:rsid w:val="008A1EAF"/>
    <w:pPr>
      <w:tabs>
        <w:tab w:val="left" w:pos="5790"/>
        <w:tab w:val="right" w:pos="10303"/>
      </w:tabs>
      <w:ind w:left="1155"/>
    </w:pPr>
    <w:rPr>
      <w:rFonts w:ascii="Times New Roman" w:hAnsi="Times New Roman"/>
    </w:rPr>
  </w:style>
  <w:style w:type="paragraph" w:customStyle="1" w:styleId="OmniPage5">
    <w:name w:val="OmniPage #5"/>
    <w:basedOn w:val="Normal"/>
    <w:rsid w:val="008A1EAF"/>
    <w:pPr>
      <w:tabs>
        <w:tab w:val="left" w:pos="125"/>
        <w:tab w:val="left" w:pos="175"/>
        <w:tab w:val="right" w:pos="5008"/>
      </w:tabs>
      <w:ind w:left="1170"/>
    </w:pPr>
    <w:rPr>
      <w:rFonts w:ascii="Times New Roman" w:hAnsi="Times New Roman"/>
    </w:rPr>
  </w:style>
  <w:style w:type="paragraph" w:customStyle="1" w:styleId="OmniPage7">
    <w:name w:val="OmniPage #7"/>
    <w:basedOn w:val="Normal"/>
    <w:rsid w:val="008A1EAF"/>
    <w:pPr>
      <w:tabs>
        <w:tab w:val="right" w:pos="9628"/>
      </w:tabs>
      <w:ind w:left="2880"/>
    </w:pPr>
    <w:rPr>
      <w:rFonts w:ascii="Times New Roman" w:hAnsi="Times New Roman"/>
    </w:rPr>
  </w:style>
  <w:style w:type="paragraph" w:customStyle="1" w:styleId="OmniPage2051">
    <w:name w:val="OmniPage #2051"/>
    <w:basedOn w:val="Normal"/>
    <w:rsid w:val="008A1EAF"/>
    <w:pPr>
      <w:tabs>
        <w:tab w:val="right" w:pos="7627"/>
      </w:tabs>
      <w:ind w:left="4035"/>
    </w:pPr>
    <w:rPr>
      <w:rFonts w:ascii="Times New Roman" w:hAnsi="Times New Roman"/>
    </w:rPr>
  </w:style>
  <w:style w:type="paragraph" w:customStyle="1" w:styleId="OmniPage2052">
    <w:name w:val="OmniPage #2052"/>
    <w:basedOn w:val="Normal"/>
    <w:rsid w:val="008A1EAF"/>
    <w:pPr>
      <w:tabs>
        <w:tab w:val="left" w:pos="110"/>
        <w:tab w:val="right" w:pos="2932"/>
      </w:tabs>
      <w:ind w:left="1155"/>
    </w:pPr>
    <w:rPr>
      <w:rFonts w:ascii="Times New Roman" w:hAnsi="Times New Roman"/>
    </w:rPr>
  </w:style>
  <w:style w:type="paragraph" w:customStyle="1" w:styleId="OmniPage2061">
    <w:name w:val="OmniPage #2061"/>
    <w:basedOn w:val="Normal"/>
    <w:rsid w:val="008A1EAF"/>
    <w:pPr>
      <w:tabs>
        <w:tab w:val="right" w:pos="4372"/>
      </w:tabs>
      <w:ind w:left="1095"/>
    </w:pPr>
    <w:rPr>
      <w:rFonts w:ascii="Times New Roman" w:hAnsi="Times New Roman"/>
    </w:rPr>
  </w:style>
  <w:style w:type="paragraph" w:customStyle="1" w:styleId="OmniPage2062">
    <w:name w:val="OmniPage #2062"/>
    <w:basedOn w:val="Normal"/>
    <w:rsid w:val="008A1EAF"/>
    <w:pPr>
      <w:tabs>
        <w:tab w:val="right" w:pos="3307"/>
      </w:tabs>
      <w:ind w:left="1095"/>
    </w:pPr>
    <w:rPr>
      <w:rFonts w:ascii="Times New Roman" w:hAnsi="Times New Roman"/>
    </w:rPr>
  </w:style>
  <w:style w:type="paragraph" w:customStyle="1" w:styleId="OmniPage2564">
    <w:name w:val="OmniPage #2564"/>
    <w:basedOn w:val="Normal"/>
    <w:rsid w:val="008A1EAF"/>
    <w:pPr>
      <w:tabs>
        <w:tab w:val="left" w:pos="50"/>
        <w:tab w:val="left" w:pos="100"/>
        <w:tab w:val="left" w:pos="2970"/>
        <w:tab w:val="right" w:pos="9654"/>
      </w:tabs>
      <w:ind w:left="1155"/>
    </w:pPr>
    <w:rPr>
      <w:rFonts w:ascii="Times New Roman" w:hAnsi="Times New Roman"/>
    </w:rPr>
  </w:style>
  <w:style w:type="paragraph" w:styleId="BodyTextIndent3">
    <w:name w:val="Body Text Indent 3"/>
    <w:basedOn w:val="Normal"/>
    <w:rsid w:val="008A1EAF"/>
    <w:pPr>
      <w:tabs>
        <w:tab w:val="left" w:pos="1080"/>
      </w:tabs>
      <w:ind w:left="720"/>
      <w:jc w:val="both"/>
    </w:pPr>
    <w:rPr>
      <w:snapToGrid w:val="0"/>
    </w:rPr>
  </w:style>
  <w:style w:type="paragraph" w:customStyle="1" w:styleId="FIG">
    <w:name w:val="FIG"/>
    <w:rsid w:val="002D6344"/>
    <w:pPr>
      <w:numPr>
        <w:numId w:val="2"/>
      </w:numPr>
    </w:pPr>
    <w:rPr>
      <w:rFonts w:ascii="Arial" w:hAnsi="Arial"/>
      <w:b/>
    </w:rPr>
  </w:style>
  <w:style w:type="paragraph" w:customStyle="1" w:styleId="Part">
    <w:name w:val="Part"/>
    <w:basedOn w:val="ART"/>
    <w:rsid w:val="002F29DD"/>
  </w:style>
  <w:style w:type="paragraph" w:styleId="TOC1">
    <w:name w:val="toc 1"/>
    <w:basedOn w:val="Normal"/>
    <w:next w:val="Normal"/>
    <w:autoRedefine/>
    <w:uiPriority w:val="39"/>
    <w:rsid w:val="002F29DD"/>
    <w:rPr>
      <w:rFonts w:ascii="Times New Roman" w:hAnsi="Times New Roman"/>
      <w:sz w:val="24"/>
      <w:szCs w:val="24"/>
    </w:rPr>
  </w:style>
  <w:style w:type="paragraph" w:styleId="TOC2">
    <w:name w:val="toc 2"/>
    <w:basedOn w:val="Normal"/>
    <w:next w:val="Normal"/>
    <w:autoRedefine/>
    <w:uiPriority w:val="39"/>
    <w:rsid w:val="002F29DD"/>
    <w:pPr>
      <w:ind w:left="240"/>
    </w:pPr>
    <w:rPr>
      <w:rFonts w:ascii="Times New Roman" w:hAnsi="Times New Roman"/>
      <w:sz w:val="24"/>
      <w:szCs w:val="24"/>
    </w:rPr>
  </w:style>
  <w:style w:type="character" w:styleId="Hyperlink">
    <w:name w:val="Hyperlink"/>
    <w:basedOn w:val="DefaultParagraphFont"/>
    <w:uiPriority w:val="99"/>
    <w:rsid w:val="002F29DD"/>
    <w:rPr>
      <w:rFonts w:cs="Times New Roman"/>
      <w:color w:val="0000FF"/>
      <w:u w:val="single"/>
    </w:rPr>
  </w:style>
  <w:style w:type="paragraph" w:styleId="TableofFigures">
    <w:name w:val="table of figures"/>
    <w:basedOn w:val="Normal"/>
    <w:next w:val="Normal"/>
    <w:uiPriority w:val="99"/>
    <w:rsid w:val="002F29DD"/>
    <w:rPr>
      <w:rFonts w:ascii="Times New Roman" w:hAnsi="Times New Roman"/>
      <w:sz w:val="24"/>
      <w:szCs w:val="24"/>
    </w:rPr>
  </w:style>
  <w:style w:type="paragraph" w:styleId="CommentText">
    <w:name w:val="annotation text"/>
    <w:basedOn w:val="Normal"/>
    <w:semiHidden/>
    <w:rsid w:val="002F29DD"/>
  </w:style>
  <w:style w:type="paragraph" w:styleId="CommentSubject">
    <w:name w:val="annotation subject"/>
    <w:basedOn w:val="CommentText"/>
    <w:next w:val="CommentText"/>
    <w:link w:val="CommentSubjectChar"/>
    <w:semiHidden/>
    <w:rsid w:val="002F29DD"/>
    <w:rPr>
      <w:rFonts w:ascii="Times New Roman" w:hAnsi="Times New Roman"/>
      <w:b/>
      <w:bCs/>
    </w:rPr>
  </w:style>
  <w:style w:type="character" w:customStyle="1" w:styleId="CommentSubjectChar">
    <w:name w:val="Comment Subject Char"/>
    <w:basedOn w:val="DefaultParagraphFont"/>
    <w:link w:val="CommentSubject"/>
    <w:semiHidden/>
    <w:locked/>
    <w:rsid w:val="002F29DD"/>
    <w:rPr>
      <w:rFonts w:eastAsia="Batang"/>
      <w:b/>
      <w:bCs/>
      <w:lang w:val="en-US" w:eastAsia="en-US" w:bidi="ar-SA"/>
    </w:rPr>
  </w:style>
  <w:style w:type="paragraph" w:customStyle="1" w:styleId="NormalBold">
    <w:name w:val="Normal Bold"/>
    <w:basedOn w:val="Normal"/>
    <w:rsid w:val="002F29DD"/>
    <w:pPr>
      <w:spacing w:after="60"/>
      <w:jc w:val="both"/>
    </w:pPr>
    <w:rPr>
      <w:rFonts w:ascii="Times New Roman" w:hAnsi="Times New Roman"/>
      <w:b/>
      <w:sz w:val="24"/>
      <w:szCs w:val="24"/>
    </w:rPr>
  </w:style>
  <w:style w:type="paragraph" w:customStyle="1" w:styleId="Style3">
    <w:name w:val="Style3"/>
    <w:basedOn w:val="Normal"/>
    <w:rsid w:val="002F29DD"/>
    <w:pPr>
      <w:numPr>
        <w:numId w:val="3"/>
      </w:numPr>
    </w:pPr>
    <w:rPr>
      <w:rFonts w:cs="Arial"/>
      <w:sz w:val="24"/>
      <w:szCs w:val="24"/>
    </w:rPr>
  </w:style>
  <w:style w:type="paragraph" w:customStyle="1" w:styleId="Normal1">
    <w:name w:val="Normal1"/>
    <w:basedOn w:val="Normal"/>
    <w:rsid w:val="002F29DD"/>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Pref">
    <w:name w:val="Pref"/>
    <w:basedOn w:val="Normal"/>
    <w:next w:val="Normal"/>
    <w:link w:val="PrefChar"/>
    <w:rsid w:val="002F29DD"/>
    <w:pPr>
      <w:keepNext/>
      <w:spacing w:before="240" w:after="360"/>
      <w:jc w:val="both"/>
      <w:outlineLvl w:val="0"/>
    </w:pPr>
    <w:rPr>
      <w:rFonts w:cs="Arial"/>
      <w:bCs/>
      <w:kern w:val="32"/>
      <w:sz w:val="32"/>
      <w:szCs w:val="32"/>
    </w:rPr>
  </w:style>
  <w:style w:type="table" w:styleId="TableGrid">
    <w:name w:val="Table Grid"/>
    <w:basedOn w:val="TableNormal"/>
    <w:rsid w:val="001C6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
    <w:name w:val="SEC"/>
    <w:basedOn w:val="Normal"/>
    <w:next w:val="Normal"/>
    <w:link w:val="SECCharChar"/>
    <w:rsid w:val="001C644E"/>
    <w:pPr>
      <w:numPr>
        <w:ilvl w:val="1"/>
        <w:numId w:val="5"/>
      </w:numPr>
      <w:suppressAutoHyphens/>
      <w:spacing w:before="240"/>
    </w:pPr>
    <w:rPr>
      <w:b/>
      <w:sz w:val="28"/>
    </w:rPr>
  </w:style>
  <w:style w:type="character" w:customStyle="1" w:styleId="SECCharChar">
    <w:name w:val="SEC Char Char"/>
    <w:basedOn w:val="DefaultParagraphFont"/>
    <w:link w:val="SEC"/>
    <w:rsid w:val="001C644E"/>
    <w:rPr>
      <w:rFonts w:ascii="Arial" w:hAnsi="Arial"/>
      <w:b/>
      <w:sz w:val="28"/>
    </w:rPr>
  </w:style>
  <w:style w:type="paragraph" w:customStyle="1" w:styleId="PAR1">
    <w:name w:val="PAR1"/>
    <w:basedOn w:val="Normal"/>
    <w:next w:val="Normal"/>
    <w:rsid w:val="001C644E"/>
    <w:pPr>
      <w:numPr>
        <w:ilvl w:val="1"/>
        <w:numId w:val="4"/>
      </w:numPr>
      <w:spacing w:before="240" w:after="60"/>
    </w:pPr>
    <w:rPr>
      <w:b/>
      <w:i/>
      <w:sz w:val="28"/>
      <w:szCs w:val="24"/>
    </w:rPr>
  </w:style>
  <w:style w:type="paragraph" w:customStyle="1" w:styleId="Appx">
    <w:name w:val="Appx"/>
    <w:basedOn w:val="Heading1"/>
    <w:link w:val="AppxChar"/>
    <w:rsid w:val="001C644E"/>
    <w:pPr>
      <w:numPr>
        <w:numId w:val="1"/>
      </w:numPr>
    </w:pPr>
  </w:style>
  <w:style w:type="paragraph" w:customStyle="1" w:styleId="WPSCT">
    <w:name w:val="WPSCT"/>
    <w:basedOn w:val="PRT"/>
    <w:next w:val="ART"/>
    <w:qFormat/>
    <w:rsid w:val="001C644E"/>
    <w:pPr>
      <w:ind w:left="576" w:hanging="576"/>
    </w:pPr>
  </w:style>
  <w:style w:type="paragraph" w:customStyle="1" w:styleId="WPART">
    <w:name w:val="WPART"/>
    <w:basedOn w:val="ART"/>
    <w:link w:val="WPARTChar"/>
    <w:rsid w:val="001C644E"/>
  </w:style>
  <w:style w:type="paragraph" w:customStyle="1" w:styleId="WPPR1">
    <w:name w:val="WPPR1"/>
    <w:basedOn w:val="PR1"/>
    <w:rsid w:val="001C644E"/>
  </w:style>
  <w:style w:type="paragraph" w:customStyle="1" w:styleId="WPPR2">
    <w:name w:val="WPPR2"/>
    <w:basedOn w:val="PR2"/>
    <w:rsid w:val="001C644E"/>
  </w:style>
  <w:style w:type="paragraph" w:customStyle="1" w:styleId="WPPR3">
    <w:name w:val="WPPR3"/>
    <w:basedOn w:val="PR3"/>
    <w:rsid w:val="001C644E"/>
  </w:style>
  <w:style w:type="paragraph" w:customStyle="1" w:styleId="WPPR4">
    <w:name w:val="WPPR4"/>
    <w:basedOn w:val="PR4"/>
    <w:rsid w:val="001C644E"/>
  </w:style>
  <w:style w:type="paragraph" w:customStyle="1" w:styleId="WPPR5">
    <w:name w:val="WPPR5"/>
    <w:basedOn w:val="PR5"/>
    <w:rsid w:val="001C644E"/>
  </w:style>
  <w:style w:type="paragraph" w:customStyle="1" w:styleId="WPPR6">
    <w:name w:val="WPPR6"/>
    <w:basedOn w:val="PR6"/>
    <w:rsid w:val="001C644E"/>
  </w:style>
  <w:style w:type="paragraph" w:customStyle="1" w:styleId="WPID">
    <w:name w:val="WPID"/>
    <w:basedOn w:val="Normal"/>
    <w:rsid w:val="000D07B1"/>
    <w:pPr>
      <w:jc w:val="right"/>
    </w:pPr>
    <w:rPr>
      <w:rFonts w:cs="Arial"/>
      <w:b/>
      <w:sz w:val="48"/>
      <w:szCs w:val="48"/>
    </w:rPr>
  </w:style>
  <w:style w:type="paragraph" w:styleId="BalloonText">
    <w:name w:val="Balloon Text"/>
    <w:basedOn w:val="Normal"/>
    <w:link w:val="BalloonTextChar"/>
    <w:rsid w:val="00C96F1A"/>
    <w:rPr>
      <w:rFonts w:ascii="Tahoma" w:hAnsi="Tahoma" w:cs="Tahoma"/>
      <w:sz w:val="16"/>
      <w:szCs w:val="16"/>
    </w:rPr>
  </w:style>
  <w:style w:type="character" w:customStyle="1" w:styleId="BalloonTextChar">
    <w:name w:val="Balloon Text Char"/>
    <w:basedOn w:val="DefaultParagraphFont"/>
    <w:link w:val="BalloonText"/>
    <w:rsid w:val="00C96F1A"/>
    <w:rPr>
      <w:rFonts w:ascii="Tahoma" w:hAnsi="Tahoma" w:cs="Tahoma"/>
      <w:sz w:val="16"/>
      <w:szCs w:val="16"/>
    </w:rPr>
  </w:style>
  <w:style w:type="paragraph" w:customStyle="1" w:styleId="reminders">
    <w:name w:val="reminders"/>
    <w:basedOn w:val="Normal"/>
    <w:rsid w:val="00D25F5D"/>
    <w:rPr>
      <w:rFonts w:ascii="Trebuchet MS" w:eastAsia="Times New Roman" w:hAnsi="Trebuchet MS" w:cs="Arial"/>
      <w:color w:val="FF0000"/>
      <w:sz w:val="24"/>
      <w:szCs w:val="24"/>
    </w:rPr>
  </w:style>
  <w:style w:type="paragraph" w:customStyle="1" w:styleId="Reminders0">
    <w:name w:val="Reminders"/>
    <w:basedOn w:val="Normal"/>
    <w:link w:val="RemindersChar"/>
    <w:rsid w:val="00D25F5D"/>
    <w:pPr>
      <w:spacing w:before="40" w:after="40"/>
    </w:pPr>
    <w:rPr>
      <w:rFonts w:ascii="Trebuchet MS" w:eastAsia="Times New Roman" w:hAnsi="Trebuchet MS"/>
      <w:i/>
      <w:color w:val="FF0000"/>
      <w:sz w:val="24"/>
      <w:szCs w:val="24"/>
    </w:rPr>
  </w:style>
  <w:style w:type="character" w:customStyle="1" w:styleId="RemindersChar">
    <w:name w:val="Reminders Char"/>
    <w:basedOn w:val="DefaultParagraphFont"/>
    <w:link w:val="Reminders0"/>
    <w:rsid w:val="00D25F5D"/>
    <w:rPr>
      <w:rFonts w:ascii="Trebuchet MS" w:eastAsia="Times New Roman" w:hAnsi="Trebuchet MS"/>
      <w:i/>
      <w:color w:val="FF0000"/>
      <w:sz w:val="24"/>
      <w:szCs w:val="24"/>
    </w:rPr>
  </w:style>
  <w:style w:type="paragraph" w:customStyle="1" w:styleId="Reminder">
    <w:name w:val="Reminder"/>
    <w:basedOn w:val="Reminders0"/>
    <w:link w:val="ReminderChar"/>
    <w:rsid w:val="00D25F5D"/>
  </w:style>
  <w:style w:type="character" w:customStyle="1" w:styleId="ReminderChar">
    <w:name w:val="Reminder Char"/>
    <w:basedOn w:val="RemindersChar"/>
    <w:link w:val="Reminder"/>
    <w:rsid w:val="00D25F5D"/>
    <w:rPr>
      <w:rFonts w:ascii="Trebuchet MS" w:eastAsia="Times New Roman" w:hAnsi="Trebuchet MS"/>
      <w:i/>
      <w:color w:val="FF0000"/>
      <w:sz w:val="24"/>
      <w:szCs w:val="24"/>
    </w:rPr>
  </w:style>
  <w:style w:type="table" w:styleId="TableContemporary">
    <w:name w:val="Table Contemporary"/>
    <w:basedOn w:val="TableNormal"/>
    <w:rsid w:val="0056590D"/>
    <w:rPr>
      <w:rFonts w:eastAsia="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56590D"/>
    <w:rPr>
      <w:rFonts w:ascii="Times New Roman" w:eastAsia="Times New Roman" w:hAnsi="Times New Roman"/>
      <w:b/>
      <w:bCs/>
      <w:sz w:val="24"/>
      <w:szCs w:val="3276"/>
    </w:rPr>
  </w:style>
  <w:style w:type="character" w:customStyle="1" w:styleId="CaptionChar">
    <w:name w:val="Caption Char"/>
    <w:basedOn w:val="DefaultParagraphFont"/>
    <w:link w:val="Caption"/>
    <w:rsid w:val="0056590D"/>
    <w:rPr>
      <w:rFonts w:eastAsia="Times New Roman"/>
      <w:b/>
      <w:bCs/>
      <w:sz w:val="24"/>
      <w:szCs w:val="3276"/>
    </w:rPr>
  </w:style>
  <w:style w:type="character" w:styleId="FollowedHyperlink">
    <w:name w:val="FollowedHyperlink"/>
    <w:basedOn w:val="DefaultParagraphFont"/>
    <w:uiPriority w:val="99"/>
    <w:rsid w:val="00B11E98"/>
    <w:rPr>
      <w:color w:val="800080" w:themeColor="followedHyperlink"/>
      <w:u w:val="single"/>
    </w:rPr>
  </w:style>
  <w:style w:type="paragraph" w:styleId="EndnoteText">
    <w:name w:val="endnote text"/>
    <w:basedOn w:val="Normal"/>
    <w:link w:val="EndnoteTextChar"/>
    <w:rsid w:val="00FA2CFD"/>
    <w:rPr>
      <w:rFonts w:ascii="Times New Roman" w:eastAsia="Arial" w:hAnsi="Times New Roman"/>
    </w:rPr>
  </w:style>
  <w:style w:type="character" w:customStyle="1" w:styleId="EndnoteTextChar">
    <w:name w:val="Endnote Text Char"/>
    <w:basedOn w:val="DefaultParagraphFont"/>
    <w:link w:val="EndnoteText"/>
    <w:rsid w:val="00FA2CFD"/>
    <w:rPr>
      <w:rFonts w:eastAsia="Arial"/>
    </w:rPr>
  </w:style>
  <w:style w:type="character" w:styleId="EndnoteReference">
    <w:name w:val="endnote reference"/>
    <w:basedOn w:val="DefaultParagraphFont"/>
    <w:rsid w:val="00FA2CFD"/>
    <w:rPr>
      <w:rFonts w:cs="Times New Roman"/>
      <w:vertAlign w:val="superscript"/>
    </w:rPr>
  </w:style>
  <w:style w:type="character" w:customStyle="1" w:styleId="Del">
    <w:name w:val="Del"/>
    <w:basedOn w:val="DefaultParagraphFont"/>
    <w:rsid w:val="00E8122A"/>
    <w:rPr>
      <w:strike/>
      <w:dstrike w:val="0"/>
      <w:color w:val="FF0000"/>
    </w:rPr>
  </w:style>
  <w:style w:type="paragraph" w:customStyle="1" w:styleId="Normal2">
    <w:name w:val="Normal2"/>
    <w:basedOn w:val="Normal"/>
    <w:rsid w:val="000B6F98"/>
    <w:pPr>
      <w:overflowPunct w:val="0"/>
      <w:autoSpaceDE w:val="0"/>
      <w:autoSpaceDN w:val="0"/>
      <w:adjustRightInd w:val="0"/>
      <w:spacing w:after="120" w:line="360" w:lineRule="atLeast"/>
      <w:textAlignment w:val="baseline"/>
    </w:pPr>
    <w:rPr>
      <w:rFonts w:ascii="Times New Roman" w:eastAsia="Arial" w:hAnsi="Times New Roman"/>
      <w:sz w:val="22"/>
    </w:rPr>
  </w:style>
  <w:style w:type="paragraph" w:styleId="FootnoteText">
    <w:name w:val="footnote text"/>
    <w:basedOn w:val="Normal"/>
    <w:link w:val="FootnoteTextChar"/>
    <w:rsid w:val="000D227F"/>
  </w:style>
  <w:style w:type="character" w:customStyle="1" w:styleId="FootnoteTextChar">
    <w:name w:val="Footnote Text Char"/>
    <w:basedOn w:val="DefaultParagraphFont"/>
    <w:link w:val="FootnoteText"/>
    <w:rsid w:val="000D227F"/>
    <w:rPr>
      <w:rFonts w:ascii="Arial" w:hAnsi="Arial"/>
    </w:rPr>
  </w:style>
  <w:style w:type="character" w:styleId="FootnoteReference">
    <w:name w:val="footnote reference"/>
    <w:basedOn w:val="DefaultParagraphFont"/>
    <w:rsid w:val="000D227F"/>
    <w:rPr>
      <w:vertAlign w:val="superscript"/>
    </w:rPr>
  </w:style>
  <w:style w:type="paragraph" w:customStyle="1" w:styleId="Style1">
    <w:name w:val="Style1"/>
    <w:basedOn w:val="WPART"/>
    <w:link w:val="Style1Char"/>
    <w:qFormat/>
    <w:rsid w:val="00FC5921"/>
    <w:rPr>
      <w:rFonts w:ascii="Times New Roman" w:hAnsi="Times New Roman"/>
      <w:sz w:val="24"/>
    </w:rPr>
  </w:style>
  <w:style w:type="paragraph" w:styleId="TOC3">
    <w:name w:val="toc 3"/>
    <w:basedOn w:val="Normal"/>
    <w:next w:val="Normal"/>
    <w:autoRedefine/>
    <w:uiPriority w:val="39"/>
    <w:rsid w:val="00FC5921"/>
    <w:pPr>
      <w:spacing w:after="100"/>
      <w:ind w:left="400"/>
    </w:pPr>
  </w:style>
  <w:style w:type="character" w:customStyle="1" w:styleId="PRTChar">
    <w:name w:val="PRT Char"/>
    <w:basedOn w:val="DefaultParagraphFont"/>
    <w:link w:val="PRT"/>
    <w:rsid w:val="00FC5921"/>
    <w:rPr>
      <w:rFonts w:ascii="Arial" w:hAnsi="Arial"/>
      <w:b/>
      <w:caps/>
    </w:rPr>
  </w:style>
  <w:style w:type="character" w:customStyle="1" w:styleId="ARTChar">
    <w:name w:val="ART Char"/>
    <w:basedOn w:val="PRTChar"/>
    <w:link w:val="ART"/>
    <w:rsid w:val="00FC5921"/>
    <w:rPr>
      <w:rFonts w:ascii="Arial" w:hAnsi="Arial"/>
      <w:b/>
      <w:caps/>
    </w:rPr>
  </w:style>
  <w:style w:type="character" w:customStyle="1" w:styleId="WPARTChar">
    <w:name w:val="WPART Char"/>
    <w:basedOn w:val="ARTChar"/>
    <w:link w:val="WPART"/>
    <w:rsid w:val="00FC5921"/>
    <w:rPr>
      <w:rFonts w:ascii="Arial" w:hAnsi="Arial"/>
      <w:b/>
      <w:caps/>
    </w:rPr>
  </w:style>
  <w:style w:type="character" w:customStyle="1" w:styleId="Style1Char">
    <w:name w:val="Style1 Char"/>
    <w:basedOn w:val="WPARTChar"/>
    <w:link w:val="Style1"/>
    <w:rsid w:val="00FC5921"/>
    <w:rPr>
      <w:rFonts w:ascii="Arial" w:hAnsi="Arial"/>
      <w:b/>
      <w:caps/>
      <w:sz w:val="24"/>
    </w:rPr>
  </w:style>
  <w:style w:type="paragraph" w:styleId="TOC4">
    <w:name w:val="toc 4"/>
    <w:basedOn w:val="Normal"/>
    <w:next w:val="Normal"/>
    <w:autoRedefine/>
    <w:uiPriority w:val="39"/>
    <w:rsid w:val="00FC5921"/>
    <w:pPr>
      <w:spacing w:after="100"/>
      <w:ind w:left="600"/>
    </w:pPr>
  </w:style>
  <w:style w:type="character" w:styleId="Emphasis">
    <w:name w:val="Emphasis"/>
    <w:basedOn w:val="DefaultParagraphFont"/>
    <w:uiPriority w:val="20"/>
    <w:qFormat/>
    <w:rsid w:val="00F14F38"/>
    <w:rPr>
      <w:i/>
      <w:iCs/>
    </w:rPr>
  </w:style>
  <w:style w:type="paragraph" w:customStyle="1" w:styleId="SectionStyle">
    <w:name w:val="Section Style"/>
    <w:basedOn w:val="Appx"/>
    <w:link w:val="SectionStyleChar"/>
    <w:qFormat/>
    <w:rsid w:val="00E04FB6"/>
    <w:rPr>
      <w:rFonts w:ascii="Times New Roman" w:hAnsi="Times New Roman" w:cs="Times New Roman"/>
      <w:sz w:val="28"/>
    </w:rPr>
  </w:style>
  <w:style w:type="paragraph" w:customStyle="1" w:styleId="SubsectionStyle">
    <w:name w:val="Subsection Style"/>
    <w:basedOn w:val="WPART"/>
    <w:link w:val="SubsectionStyleChar"/>
    <w:qFormat/>
    <w:rsid w:val="00E04FB6"/>
    <w:pPr>
      <w:spacing w:line="360" w:lineRule="auto"/>
    </w:pPr>
    <w:rPr>
      <w:rFonts w:ascii="Times New Roman" w:hAnsi="Times New Roman"/>
      <w:sz w:val="24"/>
    </w:rPr>
  </w:style>
  <w:style w:type="character" w:customStyle="1" w:styleId="AppxChar">
    <w:name w:val="Appx Char"/>
    <w:basedOn w:val="Heading1Char"/>
    <w:link w:val="Appx"/>
    <w:rsid w:val="00E04FB6"/>
    <w:rPr>
      <w:rFonts w:ascii="Arial" w:eastAsia="Batang" w:hAnsi="Arial" w:cs="Arial"/>
      <w:b/>
      <w:bCs/>
      <w:kern w:val="32"/>
      <w:sz w:val="32"/>
      <w:szCs w:val="32"/>
      <w:lang w:val="en-US" w:eastAsia="en-US" w:bidi="ar-SA"/>
    </w:rPr>
  </w:style>
  <w:style w:type="character" w:customStyle="1" w:styleId="SectionStyleChar">
    <w:name w:val="Section Style Char"/>
    <w:basedOn w:val="AppxChar"/>
    <w:link w:val="SectionStyle"/>
    <w:rsid w:val="00E04FB6"/>
    <w:rPr>
      <w:rFonts w:ascii="Arial" w:eastAsia="Batang" w:hAnsi="Arial" w:cs="Arial"/>
      <w:b/>
      <w:bCs/>
      <w:kern w:val="32"/>
      <w:sz w:val="28"/>
      <w:szCs w:val="32"/>
      <w:lang w:val="en-US" w:eastAsia="en-US" w:bidi="ar-SA"/>
    </w:rPr>
  </w:style>
  <w:style w:type="paragraph" w:customStyle="1" w:styleId="SubApp">
    <w:name w:val="SubApp"/>
    <w:basedOn w:val="Appx"/>
    <w:link w:val="SubAppChar"/>
    <w:qFormat/>
    <w:rsid w:val="00E04FB6"/>
    <w:pPr>
      <w:numPr>
        <w:numId w:val="0"/>
      </w:numPr>
      <w:ind w:left="576" w:hanging="576"/>
    </w:pPr>
    <w:rPr>
      <w:rFonts w:ascii="Times New Roman" w:hAnsi="Times New Roman" w:cs="Times New Roman"/>
      <w:b w:val="0"/>
      <w:sz w:val="24"/>
    </w:rPr>
  </w:style>
  <w:style w:type="character" w:customStyle="1" w:styleId="SubsectionStyleChar">
    <w:name w:val="Subsection Style Char"/>
    <w:basedOn w:val="WPARTChar"/>
    <w:link w:val="SubsectionStyle"/>
    <w:rsid w:val="00E04FB6"/>
    <w:rPr>
      <w:rFonts w:ascii="Arial" w:hAnsi="Arial"/>
      <w:b/>
      <w:caps/>
      <w:sz w:val="24"/>
    </w:rPr>
  </w:style>
  <w:style w:type="paragraph" w:customStyle="1" w:styleId="Table">
    <w:name w:val="Table"/>
    <w:basedOn w:val="TBL"/>
    <w:link w:val="TableChar"/>
    <w:qFormat/>
    <w:rsid w:val="00CB76A1"/>
    <w:pPr>
      <w:numPr>
        <w:numId w:val="6"/>
      </w:numPr>
      <w:jc w:val="left"/>
    </w:pPr>
    <w:rPr>
      <w:rFonts w:ascii="Times New Roman" w:hAnsi="Times New Roman"/>
      <w:sz w:val="22"/>
      <w:szCs w:val="22"/>
    </w:rPr>
  </w:style>
  <w:style w:type="character" w:customStyle="1" w:styleId="SubAppChar">
    <w:name w:val="SubApp Char"/>
    <w:basedOn w:val="AppxChar"/>
    <w:link w:val="SubApp"/>
    <w:rsid w:val="00E04FB6"/>
    <w:rPr>
      <w:rFonts w:ascii="Arial" w:eastAsia="Batang" w:hAnsi="Arial" w:cs="Arial"/>
      <w:b w:val="0"/>
      <w:bCs/>
      <w:kern w:val="32"/>
      <w:sz w:val="24"/>
      <w:szCs w:val="32"/>
      <w:lang w:val="en-US" w:eastAsia="en-US" w:bidi="ar-SA"/>
    </w:rPr>
  </w:style>
  <w:style w:type="paragraph" w:customStyle="1" w:styleId="Tablestyle2">
    <w:name w:val="Table style 2"/>
    <w:basedOn w:val="TBL"/>
    <w:link w:val="Tablestyle2Char"/>
    <w:qFormat/>
    <w:rsid w:val="008349B8"/>
    <w:pPr>
      <w:numPr>
        <w:numId w:val="8"/>
      </w:numPr>
      <w:tabs>
        <w:tab w:val="clear" w:pos="360"/>
        <w:tab w:val="num" w:pos="720"/>
      </w:tabs>
      <w:ind w:left="1584"/>
    </w:pPr>
    <w:rPr>
      <w:rFonts w:ascii="Times New Roman" w:hAnsi="Times New Roman"/>
      <w:sz w:val="24"/>
    </w:rPr>
  </w:style>
  <w:style w:type="character" w:customStyle="1" w:styleId="TableChar">
    <w:name w:val="Table Char"/>
    <w:basedOn w:val="TBLChar"/>
    <w:link w:val="Table"/>
    <w:rsid w:val="00CB76A1"/>
    <w:rPr>
      <w:rFonts w:ascii="Arial" w:hAnsi="Arial"/>
      <w:b/>
      <w:sz w:val="22"/>
      <w:szCs w:val="22"/>
    </w:rPr>
  </w:style>
  <w:style w:type="paragraph" w:customStyle="1" w:styleId="TableStyle3">
    <w:name w:val="Table Style 3"/>
    <w:basedOn w:val="SubApp"/>
    <w:link w:val="TableStyle3Char"/>
    <w:qFormat/>
    <w:rsid w:val="008349B8"/>
    <w:rPr>
      <w:b/>
    </w:rPr>
  </w:style>
  <w:style w:type="character" w:customStyle="1" w:styleId="Tablestyle2Char">
    <w:name w:val="Table style 2 Char"/>
    <w:basedOn w:val="TBLChar"/>
    <w:link w:val="Tablestyle2"/>
    <w:rsid w:val="008349B8"/>
    <w:rPr>
      <w:rFonts w:ascii="Arial" w:hAnsi="Arial"/>
      <w:b/>
      <w:sz w:val="24"/>
    </w:rPr>
  </w:style>
  <w:style w:type="paragraph" w:customStyle="1" w:styleId="Style10">
    <w:name w:val="Style 1"/>
    <w:basedOn w:val="Pref"/>
    <w:link w:val="Style1Char0"/>
    <w:qFormat/>
    <w:rsid w:val="00F02263"/>
  </w:style>
  <w:style w:type="character" w:customStyle="1" w:styleId="TableStyle3Char">
    <w:name w:val="Table Style 3 Char"/>
    <w:basedOn w:val="SubAppChar"/>
    <w:link w:val="TableStyle3"/>
    <w:rsid w:val="008349B8"/>
    <w:rPr>
      <w:rFonts w:ascii="Arial" w:eastAsia="Batang" w:hAnsi="Arial" w:cs="Arial"/>
      <w:b/>
      <w:bCs/>
      <w:kern w:val="32"/>
      <w:sz w:val="24"/>
      <w:szCs w:val="32"/>
      <w:lang w:val="en-US" w:eastAsia="en-US" w:bidi="ar-SA"/>
    </w:rPr>
  </w:style>
  <w:style w:type="character" w:customStyle="1" w:styleId="PrefChar">
    <w:name w:val="Pref Char"/>
    <w:basedOn w:val="DefaultParagraphFont"/>
    <w:link w:val="Pref"/>
    <w:rsid w:val="00F02263"/>
    <w:rPr>
      <w:rFonts w:ascii="Arial" w:hAnsi="Arial" w:cs="Arial"/>
      <w:bCs/>
      <w:kern w:val="32"/>
      <w:sz w:val="32"/>
      <w:szCs w:val="32"/>
    </w:rPr>
  </w:style>
  <w:style w:type="character" w:customStyle="1" w:styleId="Style1Char0">
    <w:name w:val="Style 1 Char"/>
    <w:basedOn w:val="PrefChar"/>
    <w:link w:val="Style10"/>
    <w:rsid w:val="00F02263"/>
    <w:rPr>
      <w:rFonts w:ascii="Arial" w:hAnsi="Arial" w:cs="Arial"/>
      <w:bCs/>
      <w:kern w:val="32"/>
      <w:sz w:val="32"/>
      <w:szCs w:val="32"/>
    </w:rPr>
  </w:style>
  <w:style w:type="paragraph" w:styleId="Revision">
    <w:name w:val="Revision"/>
    <w:hidden/>
    <w:uiPriority w:val="99"/>
    <w:semiHidden/>
    <w:rsid w:val="009D3D09"/>
    <w:rPr>
      <w:rFonts w:ascii="Arial" w:hAnsi="Arial"/>
    </w:rPr>
  </w:style>
  <w:style w:type="character" w:styleId="PlaceholderText">
    <w:name w:val="Placeholder Text"/>
    <w:basedOn w:val="DefaultParagraphFont"/>
    <w:uiPriority w:val="99"/>
    <w:semiHidden/>
    <w:rsid w:val="00BD7CF7"/>
    <w:rPr>
      <w:color w:val="808080"/>
    </w:rPr>
  </w:style>
  <w:style w:type="paragraph" w:styleId="ListParagraph">
    <w:name w:val="List Paragraph"/>
    <w:basedOn w:val="Normal"/>
    <w:uiPriority w:val="34"/>
    <w:qFormat/>
    <w:rsid w:val="00AC6A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05077">
      <w:bodyDiv w:val="1"/>
      <w:marLeft w:val="0"/>
      <w:marRight w:val="0"/>
      <w:marTop w:val="0"/>
      <w:marBottom w:val="0"/>
      <w:divBdr>
        <w:top w:val="none" w:sz="0" w:space="0" w:color="auto"/>
        <w:left w:val="none" w:sz="0" w:space="0" w:color="auto"/>
        <w:bottom w:val="none" w:sz="0" w:space="0" w:color="auto"/>
        <w:right w:val="none" w:sz="0" w:space="0" w:color="auto"/>
      </w:divBdr>
    </w:div>
    <w:div w:id="301155681">
      <w:bodyDiv w:val="1"/>
      <w:marLeft w:val="0"/>
      <w:marRight w:val="0"/>
      <w:marTop w:val="0"/>
      <w:marBottom w:val="0"/>
      <w:divBdr>
        <w:top w:val="none" w:sz="0" w:space="0" w:color="auto"/>
        <w:left w:val="none" w:sz="0" w:space="0" w:color="auto"/>
        <w:bottom w:val="none" w:sz="0" w:space="0" w:color="auto"/>
        <w:right w:val="none" w:sz="0" w:space="0" w:color="auto"/>
      </w:divBdr>
    </w:div>
    <w:div w:id="346250816">
      <w:bodyDiv w:val="1"/>
      <w:marLeft w:val="0"/>
      <w:marRight w:val="0"/>
      <w:marTop w:val="0"/>
      <w:marBottom w:val="0"/>
      <w:divBdr>
        <w:top w:val="none" w:sz="0" w:space="0" w:color="auto"/>
        <w:left w:val="none" w:sz="0" w:space="0" w:color="auto"/>
        <w:bottom w:val="none" w:sz="0" w:space="0" w:color="auto"/>
        <w:right w:val="none" w:sz="0" w:space="0" w:color="auto"/>
      </w:divBdr>
    </w:div>
    <w:div w:id="372507168">
      <w:bodyDiv w:val="1"/>
      <w:marLeft w:val="0"/>
      <w:marRight w:val="0"/>
      <w:marTop w:val="0"/>
      <w:marBottom w:val="0"/>
      <w:divBdr>
        <w:top w:val="none" w:sz="0" w:space="0" w:color="auto"/>
        <w:left w:val="none" w:sz="0" w:space="0" w:color="auto"/>
        <w:bottom w:val="none" w:sz="0" w:space="0" w:color="auto"/>
        <w:right w:val="none" w:sz="0" w:space="0" w:color="auto"/>
      </w:divBdr>
    </w:div>
    <w:div w:id="688875704">
      <w:bodyDiv w:val="1"/>
      <w:marLeft w:val="0"/>
      <w:marRight w:val="0"/>
      <w:marTop w:val="0"/>
      <w:marBottom w:val="0"/>
      <w:divBdr>
        <w:top w:val="none" w:sz="0" w:space="0" w:color="auto"/>
        <w:left w:val="none" w:sz="0" w:space="0" w:color="auto"/>
        <w:bottom w:val="none" w:sz="0" w:space="0" w:color="auto"/>
        <w:right w:val="none" w:sz="0" w:space="0" w:color="auto"/>
      </w:divBdr>
    </w:div>
    <w:div w:id="974876220">
      <w:bodyDiv w:val="1"/>
      <w:marLeft w:val="0"/>
      <w:marRight w:val="0"/>
      <w:marTop w:val="0"/>
      <w:marBottom w:val="0"/>
      <w:divBdr>
        <w:top w:val="none" w:sz="0" w:space="0" w:color="auto"/>
        <w:left w:val="none" w:sz="0" w:space="0" w:color="auto"/>
        <w:bottom w:val="none" w:sz="0" w:space="0" w:color="auto"/>
        <w:right w:val="none" w:sz="0" w:space="0" w:color="auto"/>
      </w:divBdr>
    </w:div>
    <w:div w:id="1006438529">
      <w:bodyDiv w:val="1"/>
      <w:marLeft w:val="0"/>
      <w:marRight w:val="0"/>
      <w:marTop w:val="0"/>
      <w:marBottom w:val="0"/>
      <w:divBdr>
        <w:top w:val="none" w:sz="0" w:space="0" w:color="auto"/>
        <w:left w:val="none" w:sz="0" w:space="0" w:color="auto"/>
        <w:bottom w:val="none" w:sz="0" w:space="0" w:color="auto"/>
        <w:right w:val="none" w:sz="0" w:space="0" w:color="auto"/>
      </w:divBdr>
    </w:div>
    <w:div w:id="1031029734">
      <w:bodyDiv w:val="1"/>
      <w:marLeft w:val="0"/>
      <w:marRight w:val="0"/>
      <w:marTop w:val="0"/>
      <w:marBottom w:val="0"/>
      <w:divBdr>
        <w:top w:val="none" w:sz="0" w:space="0" w:color="auto"/>
        <w:left w:val="none" w:sz="0" w:space="0" w:color="auto"/>
        <w:bottom w:val="none" w:sz="0" w:space="0" w:color="auto"/>
        <w:right w:val="none" w:sz="0" w:space="0" w:color="auto"/>
      </w:divBdr>
    </w:div>
    <w:div w:id="1202664865">
      <w:bodyDiv w:val="1"/>
      <w:marLeft w:val="0"/>
      <w:marRight w:val="0"/>
      <w:marTop w:val="0"/>
      <w:marBottom w:val="0"/>
      <w:divBdr>
        <w:top w:val="none" w:sz="0" w:space="0" w:color="auto"/>
        <w:left w:val="none" w:sz="0" w:space="0" w:color="auto"/>
        <w:bottom w:val="none" w:sz="0" w:space="0" w:color="auto"/>
        <w:right w:val="none" w:sz="0" w:space="0" w:color="auto"/>
      </w:divBdr>
    </w:div>
    <w:div w:id="1216624110">
      <w:bodyDiv w:val="1"/>
      <w:marLeft w:val="0"/>
      <w:marRight w:val="0"/>
      <w:marTop w:val="0"/>
      <w:marBottom w:val="0"/>
      <w:divBdr>
        <w:top w:val="none" w:sz="0" w:space="0" w:color="auto"/>
        <w:left w:val="none" w:sz="0" w:space="0" w:color="auto"/>
        <w:bottom w:val="none" w:sz="0" w:space="0" w:color="auto"/>
        <w:right w:val="none" w:sz="0" w:space="0" w:color="auto"/>
      </w:divBdr>
    </w:div>
    <w:div w:id="1353072660">
      <w:bodyDiv w:val="1"/>
      <w:marLeft w:val="0"/>
      <w:marRight w:val="0"/>
      <w:marTop w:val="0"/>
      <w:marBottom w:val="0"/>
      <w:divBdr>
        <w:top w:val="none" w:sz="0" w:space="0" w:color="auto"/>
        <w:left w:val="none" w:sz="0" w:space="0" w:color="auto"/>
        <w:bottom w:val="none" w:sz="0" w:space="0" w:color="auto"/>
        <w:right w:val="none" w:sz="0" w:space="0" w:color="auto"/>
      </w:divBdr>
    </w:div>
    <w:div w:id="1606227109">
      <w:bodyDiv w:val="1"/>
      <w:marLeft w:val="0"/>
      <w:marRight w:val="0"/>
      <w:marTop w:val="0"/>
      <w:marBottom w:val="0"/>
      <w:divBdr>
        <w:top w:val="none" w:sz="0" w:space="0" w:color="auto"/>
        <w:left w:val="none" w:sz="0" w:space="0" w:color="auto"/>
        <w:bottom w:val="none" w:sz="0" w:space="0" w:color="auto"/>
        <w:right w:val="none" w:sz="0" w:space="0" w:color="auto"/>
      </w:divBdr>
    </w:div>
    <w:div w:id="1802846713">
      <w:bodyDiv w:val="1"/>
      <w:marLeft w:val="0"/>
      <w:marRight w:val="0"/>
      <w:marTop w:val="0"/>
      <w:marBottom w:val="0"/>
      <w:divBdr>
        <w:top w:val="none" w:sz="0" w:space="0" w:color="auto"/>
        <w:left w:val="none" w:sz="0" w:space="0" w:color="auto"/>
        <w:bottom w:val="none" w:sz="0" w:space="0" w:color="auto"/>
        <w:right w:val="none" w:sz="0" w:space="0" w:color="auto"/>
      </w:divBdr>
    </w:div>
    <w:div w:id="2043824887">
      <w:bodyDiv w:val="1"/>
      <w:marLeft w:val="0"/>
      <w:marRight w:val="0"/>
      <w:marTop w:val="0"/>
      <w:marBottom w:val="0"/>
      <w:divBdr>
        <w:top w:val="none" w:sz="0" w:space="0" w:color="auto"/>
        <w:left w:val="none" w:sz="0" w:space="0" w:color="auto"/>
        <w:bottom w:val="none" w:sz="0" w:space="0" w:color="auto"/>
        <w:right w:val="none" w:sz="0" w:space="0" w:color="auto"/>
      </w:divBdr>
    </w:div>
    <w:div w:id="214099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_rels/endnotes.xml.rels><?xml version="1.0" encoding="UTF-8" standalone="yes"?>
<Relationships xmlns="http://schemas.openxmlformats.org/package/2006/relationships"><Relationship Id="rId3" Type="http://schemas.openxmlformats.org/officeDocument/2006/relationships/hyperlink" Target="http://www.appliances.energy.ca.gov/QuickSearch.aspx" TargetMode="External"/><Relationship Id="rId2" Type="http://schemas.openxmlformats.org/officeDocument/2006/relationships/hyperlink" Target="http://www.nrel.gov/docs/fy10osti/47246.pdf" TargetMode="External"/><Relationship Id="rId1" Type="http://schemas.openxmlformats.org/officeDocument/2006/relationships/hyperlink" Target="http://energy.gov/energysaver/articles/reduce-hot-water-use-energy-saving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an\Desktop\SCG%20WP%20Template_Rev2_m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75D74B-C255-40A3-AFC4-EBC2EBFD6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SCG WP Template_Rev2_mu</Template>
  <TotalTime>346</TotalTime>
  <Pages>26</Pages>
  <Words>5946</Words>
  <Characters>33893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Specifications--CSI Format</vt:lpstr>
    </vt:vector>
  </TitlesOfParts>
  <Company>Sempra Energy Solutions</Company>
  <LinksUpToDate>false</LinksUpToDate>
  <CharactersWithSpaces>39760</CharactersWithSpaces>
  <SharedDoc>false</SharedDoc>
  <HLinks>
    <vt:vector size="156" baseType="variant">
      <vt:variant>
        <vt:i4>1703996</vt:i4>
      </vt:variant>
      <vt:variant>
        <vt:i4>158</vt:i4>
      </vt:variant>
      <vt:variant>
        <vt:i4>0</vt:i4>
      </vt:variant>
      <vt:variant>
        <vt:i4>5</vt:i4>
      </vt:variant>
      <vt:variant>
        <vt:lpwstr/>
      </vt:variant>
      <vt:variant>
        <vt:lpwstr>_Toc268008632</vt:lpwstr>
      </vt:variant>
      <vt:variant>
        <vt:i4>1703996</vt:i4>
      </vt:variant>
      <vt:variant>
        <vt:i4>152</vt:i4>
      </vt:variant>
      <vt:variant>
        <vt:i4>0</vt:i4>
      </vt:variant>
      <vt:variant>
        <vt:i4>5</vt:i4>
      </vt:variant>
      <vt:variant>
        <vt:lpwstr/>
      </vt:variant>
      <vt:variant>
        <vt:lpwstr>_Toc268008631</vt:lpwstr>
      </vt:variant>
      <vt:variant>
        <vt:i4>1703996</vt:i4>
      </vt:variant>
      <vt:variant>
        <vt:i4>143</vt:i4>
      </vt:variant>
      <vt:variant>
        <vt:i4>0</vt:i4>
      </vt:variant>
      <vt:variant>
        <vt:i4>5</vt:i4>
      </vt:variant>
      <vt:variant>
        <vt:lpwstr/>
      </vt:variant>
      <vt:variant>
        <vt:lpwstr>_Toc268008630</vt:lpwstr>
      </vt:variant>
      <vt:variant>
        <vt:i4>1769532</vt:i4>
      </vt:variant>
      <vt:variant>
        <vt:i4>137</vt:i4>
      </vt:variant>
      <vt:variant>
        <vt:i4>0</vt:i4>
      </vt:variant>
      <vt:variant>
        <vt:i4>5</vt:i4>
      </vt:variant>
      <vt:variant>
        <vt:lpwstr/>
      </vt:variant>
      <vt:variant>
        <vt:lpwstr>_Toc268008629</vt:lpwstr>
      </vt:variant>
      <vt:variant>
        <vt:i4>1114172</vt:i4>
      </vt:variant>
      <vt:variant>
        <vt:i4>128</vt:i4>
      </vt:variant>
      <vt:variant>
        <vt:i4>0</vt:i4>
      </vt:variant>
      <vt:variant>
        <vt:i4>5</vt:i4>
      </vt:variant>
      <vt:variant>
        <vt:lpwstr/>
      </vt:variant>
      <vt:variant>
        <vt:lpwstr>_Toc268008682</vt:lpwstr>
      </vt:variant>
      <vt:variant>
        <vt:i4>1114172</vt:i4>
      </vt:variant>
      <vt:variant>
        <vt:i4>122</vt:i4>
      </vt:variant>
      <vt:variant>
        <vt:i4>0</vt:i4>
      </vt:variant>
      <vt:variant>
        <vt:i4>5</vt:i4>
      </vt:variant>
      <vt:variant>
        <vt:lpwstr/>
      </vt:variant>
      <vt:variant>
        <vt:lpwstr>_Toc268008681</vt:lpwstr>
      </vt:variant>
      <vt:variant>
        <vt:i4>1114172</vt:i4>
      </vt:variant>
      <vt:variant>
        <vt:i4>116</vt:i4>
      </vt:variant>
      <vt:variant>
        <vt:i4>0</vt:i4>
      </vt:variant>
      <vt:variant>
        <vt:i4>5</vt:i4>
      </vt:variant>
      <vt:variant>
        <vt:lpwstr/>
      </vt:variant>
      <vt:variant>
        <vt:lpwstr>_Toc268008680</vt:lpwstr>
      </vt:variant>
      <vt:variant>
        <vt:i4>1966140</vt:i4>
      </vt:variant>
      <vt:variant>
        <vt:i4>110</vt:i4>
      </vt:variant>
      <vt:variant>
        <vt:i4>0</vt:i4>
      </vt:variant>
      <vt:variant>
        <vt:i4>5</vt:i4>
      </vt:variant>
      <vt:variant>
        <vt:lpwstr/>
      </vt:variant>
      <vt:variant>
        <vt:lpwstr>_Toc268008679</vt:lpwstr>
      </vt:variant>
      <vt:variant>
        <vt:i4>1966140</vt:i4>
      </vt:variant>
      <vt:variant>
        <vt:i4>104</vt:i4>
      </vt:variant>
      <vt:variant>
        <vt:i4>0</vt:i4>
      </vt:variant>
      <vt:variant>
        <vt:i4>5</vt:i4>
      </vt:variant>
      <vt:variant>
        <vt:lpwstr/>
      </vt:variant>
      <vt:variant>
        <vt:lpwstr>_Toc268008678</vt:lpwstr>
      </vt:variant>
      <vt:variant>
        <vt:i4>1966140</vt:i4>
      </vt:variant>
      <vt:variant>
        <vt:i4>98</vt:i4>
      </vt:variant>
      <vt:variant>
        <vt:i4>0</vt:i4>
      </vt:variant>
      <vt:variant>
        <vt:i4>5</vt:i4>
      </vt:variant>
      <vt:variant>
        <vt:lpwstr/>
      </vt:variant>
      <vt:variant>
        <vt:lpwstr>_Toc268008677</vt:lpwstr>
      </vt:variant>
      <vt:variant>
        <vt:i4>1966140</vt:i4>
      </vt:variant>
      <vt:variant>
        <vt:i4>92</vt:i4>
      </vt:variant>
      <vt:variant>
        <vt:i4>0</vt:i4>
      </vt:variant>
      <vt:variant>
        <vt:i4>5</vt:i4>
      </vt:variant>
      <vt:variant>
        <vt:lpwstr/>
      </vt:variant>
      <vt:variant>
        <vt:lpwstr>_Toc268008676</vt:lpwstr>
      </vt:variant>
      <vt:variant>
        <vt:i4>1966140</vt:i4>
      </vt:variant>
      <vt:variant>
        <vt:i4>86</vt:i4>
      </vt:variant>
      <vt:variant>
        <vt:i4>0</vt:i4>
      </vt:variant>
      <vt:variant>
        <vt:i4>5</vt:i4>
      </vt:variant>
      <vt:variant>
        <vt:lpwstr/>
      </vt:variant>
      <vt:variant>
        <vt:lpwstr>_Toc268008675</vt:lpwstr>
      </vt:variant>
      <vt:variant>
        <vt:i4>1966140</vt:i4>
      </vt:variant>
      <vt:variant>
        <vt:i4>80</vt:i4>
      </vt:variant>
      <vt:variant>
        <vt:i4>0</vt:i4>
      </vt:variant>
      <vt:variant>
        <vt:i4>5</vt:i4>
      </vt:variant>
      <vt:variant>
        <vt:lpwstr/>
      </vt:variant>
      <vt:variant>
        <vt:lpwstr>_Toc268008674</vt:lpwstr>
      </vt:variant>
      <vt:variant>
        <vt:i4>1966140</vt:i4>
      </vt:variant>
      <vt:variant>
        <vt:i4>74</vt:i4>
      </vt:variant>
      <vt:variant>
        <vt:i4>0</vt:i4>
      </vt:variant>
      <vt:variant>
        <vt:i4>5</vt:i4>
      </vt:variant>
      <vt:variant>
        <vt:lpwstr/>
      </vt:variant>
      <vt:variant>
        <vt:lpwstr>_Toc268008673</vt:lpwstr>
      </vt:variant>
      <vt:variant>
        <vt:i4>1966140</vt:i4>
      </vt:variant>
      <vt:variant>
        <vt:i4>68</vt:i4>
      </vt:variant>
      <vt:variant>
        <vt:i4>0</vt:i4>
      </vt:variant>
      <vt:variant>
        <vt:i4>5</vt:i4>
      </vt:variant>
      <vt:variant>
        <vt:lpwstr/>
      </vt:variant>
      <vt:variant>
        <vt:lpwstr>_Toc268008672</vt:lpwstr>
      </vt:variant>
      <vt:variant>
        <vt:i4>1966140</vt:i4>
      </vt:variant>
      <vt:variant>
        <vt:i4>62</vt:i4>
      </vt:variant>
      <vt:variant>
        <vt:i4>0</vt:i4>
      </vt:variant>
      <vt:variant>
        <vt:i4>5</vt:i4>
      </vt:variant>
      <vt:variant>
        <vt:lpwstr/>
      </vt:variant>
      <vt:variant>
        <vt:lpwstr>_Toc268008671</vt:lpwstr>
      </vt:variant>
      <vt:variant>
        <vt:i4>1966140</vt:i4>
      </vt:variant>
      <vt:variant>
        <vt:i4>56</vt:i4>
      </vt:variant>
      <vt:variant>
        <vt:i4>0</vt:i4>
      </vt:variant>
      <vt:variant>
        <vt:i4>5</vt:i4>
      </vt:variant>
      <vt:variant>
        <vt:lpwstr/>
      </vt:variant>
      <vt:variant>
        <vt:lpwstr>_Toc268008670</vt:lpwstr>
      </vt:variant>
      <vt:variant>
        <vt:i4>2031676</vt:i4>
      </vt:variant>
      <vt:variant>
        <vt:i4>50</vt:i4>
      </vt:variant>
      <vt:variant>
        <vt:i4>0</vt:i4>
      </vt:variant>
      <vt:variant>
        <vt:i4>5</vt:i4>
      </vt:variant>
      <vt:variant>
        <vt:lpwstr/>
      </vt:variant>
      <vt:variant>
        <vt:lpwstr>_Toc268008669</vt:lpwstr>
      </vt:variant>
      <vt:variant>
        <vt:i4>2031676</vt:i4>
      </vt:variant>
      <vt:variant>
        <vt:i4>44</vt:i4>
      </vt:variant>
      <vt:variant>
        <vt:i4>0</vt:i4>
      </vt:variant>
      <vt:variant>
        <vt:i4>5</vt:i4>
      </vt:variant>
      <vt:variant>
        <vt:lpwstr/>
      </vt:variant>
      <vt:variant>
        <vt:lpwstr>_Toc268008668</vt:lpwstr>
      </vt:variant>
      <vt:variant>
        <vt:i4>2031676</vt:i4>
      </vt:variant>
      <vt:variant>
        <vt:i4>38</vt:i4>
      </vt:variant>
      <vt:variant>
        <vt:i4>0</vt:i4>
      </vt:variant>
      <vt:variant>
        <vt:i4>5</vt:i4>
      </vt:variant>
      <vt:variant>
        <vt:lpwstr/>
      </vt:variant>
      <vt:variant>
        <vt:lpwstr>_Toc268008667</vt:lpwstr>
      </vt:variant>
      <vt:variant>
        <vt:i4>2031676</vt:i4>
      </vt:variant>
      <vt:variant>
        <vt:i4>32</vt:i4>
      </vt:variant>
      <vt:variant>
        <vt:i4>0</vt:i4>
      </vt:variant>
      <vt:variant>
        <vt:i4>5</vt:i4>
      </vt:variant>
      <vt:variant>
        <vt:lpwstr/>
      </vt:variant>
      <vt:variant>
        <vt:lpwstr>_Toc268008666</vt:lpwstr>
      </vt:variant>
      <vt:variant>
        <vt:i4>2031676</vt:i4>
      </vt:variant>
      <vt:variant>
        <vt:i4>26</vt:i4>
      </vt:variant>
      <vt:variant>
        <vt:i4>0</vt:i4>
      </vt:variant>
      <vt:variant>
        <vt:i4>5</vt:i4>
      </vt:variant>
      <vt:variant>
        <vt:lpwstr/>
      </vt:variant>
      <vt:variant>
        <vt:lpwstr>_Toc268008665</vt:lpwstr>
      </vt:variant>
      <vt:variant>
        <vt:i4>2031676</vt:i4>
      </vt:variant>
      <vt:variant>
        <vt:i4>20</vt:i4>
      </vt:variant>
      <vt:variant>
        <vt:i4>0</vt:i4>
      </vt:variant>
      <vt:variant>
        <vt:i4>5</vt:i4>
      </vt:variant>
      <vt:variant>
        <vt:lpwstr/>
      </vt:variant>
      <vt:variant>
        <vt:lpwstr>_Toc268008664</vt:lpwstr>
      </vt:variant>
      <vt:variant>
        <vt:i4>2031676</vt:i4>
      </vt:variant>
      <vt:variant>
        <vt:i4>14</vt:i4>
      </vt:variant>
      <vt:variant>
        <vt:i4>0</vt:i4>
      </vt:variant>
      <vt:variant>
        <vt:i4>5</vt:i4>
      </vt:variant>
      <vt:variant>
        <vt:lpwstr/>
      </vt:variant>
      <vt:variant>
        <vt:lpwstr>_Toc268008663</vt:lpwstr>
      </vt:variant>
      <vt:variant>
        <vt:i4>2031676</vt:i4>
      </vt:variant>
      <vt:variant>
        <vt:i4>8</vt:i4>
      </vt:variant>
      <vt:variant>
        <vt:i4>0</vt:i4>
      </vt:variant>
      <vt:variant>
        <vt:i4>5</vt:i4>
      </vt:variant>
      <vt:variant>
        <vt:lpwstr/>
      </vt:variant>
      <vt:variant>
        <vt:lpwstr>_Toc268008662</vt:lpwstr>
      </vt:variant>
      <vt:variant>
        <vt:i4>2031676</vt:i4>
      </vt:variant>
      <vt:variant>
        <vt:i4>2</vt:i4>
      </vt:variant>
      <vt:variant>
        <vt:i4>0</vt:i4>
      </vt:variant>
      <vt:variant>
        <vt:i4>5</vt:i4>
      </vt:variant>
      <vt:variant>
        <vt:lpwstr/>
      </vt:variant>
      <vt:variant>
        <vt:lpwstr>_Toc268008661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Specifications--CSI Format</dc:title>
  <dc:creator>Pan, Joseph</dc:creator>
  <cp:lastModifiedBy>Deang, Paul I</cp:lastModifiedBy>
  <cp:revision>23</cp:revision>
  <cp:lastPrinted>2013-01-23T19:46:00Z</cp:lastPrinted>
  <dcterms:created xsi:type="dcterms:W3CDTF">2016-04-15T18:30:00Z</dcterms:created>
  <dcterms:modified xsi:type="dcterms:W3CDTF">2017-05-13T00:58:00Z</dcterms:modified>
</cp:coreProperties>
</file>