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31315" w14:textId="1EE5BD6C"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F06F6">
            <w:t>SCE</w:t>
          </w:r>
          <w:r w:rsidR="007F06F6" w:rsidRPr="00500C4E">
            <w:t>1</w:t>
          </w:r>
          <w:r w:rsidR="007F06F6">
            <w:t>7WP004</w:t>
          </w:r>
        </w:sdtContent>
      </w:sdt>
    </w:p>
    <w:bookmarkEnd w:id="0"/>
    <w:p w14:paraId="0F3FC401" w14:textId="2E85AE7D" w:rsidR="00DA690B" w:rsidRPr="00500C4E" w:rsidRDefault="003B6BE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696A0A" w:rsidRPr="00500C4E">
            <w:rPr>
              <w:rStyle w:val="CaptionChar"/>
              <w:rFonts w:asciiTheme="minorHAnsi" w:hAnsiTheme="minorHAnsi" w:cstheme="minorHAnsi"/>
              <w:b/>
              <w:bCs w:val="0"/>
              <w:sz w:val="48"/>
              <w:szCs w:val="48"/>
            </w:rPr>
            <w:t xml:space="preserve">Revision </w:t>
          </w:r>
          <w:r w:rsidR="00696A0A">
            <w:rPr>
              <w:rStyle w:val="CaptionChar"/>
              <w:rFonts w:asciiTheme="minorHAnsi" w:hAnsiTheme="minorHAnsi" w:cstheme="minorHAnsi"/>
              <w:b/>
              <w:bCs w:val="0"/>
              <w:sz w:val="48"/>
              <w:szCs w:val="48"/>
            </w:rPr>
            <w:t>1</w:t>
          </w:r>
        </w:sdtContent>
      </w:sdt>
    </w:p>
    <w:p w14:paraId="1C4F16C2" w14:textId="77777777" w:rsidR="00285A0D" w:rsidRPr="00500C4E" w:rsidRDefault="00285A0D" w:rsidP="00DE5758">
      <w:pPr>
        <w:jc w:val="right"/>
        <w:rPr>
          <w:rFonts w:cstheme="minorHAnsi"/>
          <w:b/>
          <w:sz w:val="48"/>
          <w:szCs w:val="48"/>
        </w:rPr>
      </w:pPr>
    </w:p>
    <w:bookmarkStart w:id="2" w:name="SCE"/>
    <w:p w14:paraId="2128D364" w14:textId="77777777" w:rsidR="00DA690B" w:rsidRPr="00500C4E" w:rsidRDefault="003B6BE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36425EAC" w14:textId="77777777" w:rsidR="00DA690B" w:rsidRPr="00500C4E" w:rsidRDefault="00DA690B" w:rsidP="00DA690B">
      <w:pPr>
        <w:rPr>
          <w:rFonts w:cstheme="minorHAnsi"/>
        </w:rPr>
      </w:pPr>
    </w:p>
    <w:p w14:paraId="2B36C0EE" w14:textId="77777777" w:rsidR="00DA690B" w:rsidRPr="00500C4E" w:rsidRDefault="00DA690B" w:rsidP="00DA690B">
      <w:pPr>
        <w:rPr>
          <w:rFonts w:cstheme="minorHAnsi"/>
        </w:rPr>
      </w:pPr>
    </w:p>
    <w:p w14:paraId="6E943922" w14:textId="77777777" w:rsidR="00DA690B" w:rsidRPr="00500C4E" w:rsidRDefault="009D0753" w:rsidP="009D0753">
      <w:pPr>
        <w:tabs>
          <w:tab w:val="left" w:pos="8190"/>
        </w:tabs>
        <w:rPr>
          <w:rFonts w:cstheme="minorHAnsi"/>
        </w:rPr>
      </w:pPr>
      <w:r w:rsidRPr="00500C4E">
        <w:rPr>
          <w:rFonts w:cstheme="minorHAnsi"/>
        </w:rPr>
        <w:tab/>
      </w:r>
    </w:p>
    <w:p w14:paraId="4760C2EA" w14:textId="77777777" w:rsidR="00DA690B" w:rsidRPr="00500C4E" w:rsidRDefault="00DA690B" w:rsidP="00DA690B">
      <w:pPr>
        <w:rPr>
          <w:rFonts w:cstheme="minorHAnsi"/>
        </w:rPr>
      </w:pPr>
    </w:p>
    <w:p w14:paraId="662264B2" w14:textId="77777777" w:rsidR="00DA690B" w:rsidRPr="00500C4E" w:rsidRDefault="00DA690B" w:rsidP="00DA690B">
      <w:pPr>
        <w:rPr>
          <w:rFonts w:cstheme="minorHAnsi"/>
        </w:rPr>
      </w:pPr>
    </w:p>
    <w:p w14:paraId="507DEAC3" w14:textId="77777777" w:rsidR="00DA690B" w:rsidRPr="00500C4E" w:rsidRDefault="00DA690B" w:rsidP="00DA690B">
      <w:pPr>
        <w:rPr>
          <w:rFonts w:cstheme="minorHAnsi"/>
        </w:rPr>
      </w:pPr>
    </w:p>
    <w:p w14:paraId="09A41C7A" w14:textId="77777777" w:rsidR="00DA690B" w:rsidRPr="00500C4E" w:rsidRDefault="00DA690B" w:rsidP="00DA690B">
      <w:pPr>
        <w:rPr>
          <w:rFonts w:cstheme="minorHAnsi"/>
        </w:rPr>
      </w:pPr>
    </w:p>
    <w:p w14:paraId="77E51B6E" w14:textId="77777777" w:rsidR="00DA690B" w:rsidRPr="00500C4E" w:rsidRDefault="00DA690B" w:rsidP="00DA690B">
      <w:pPr>
        <w:rPr>
          <w:rFonts w:cstheme="minorHAnsi"/>
        </w:rPr>
      </w:pPr>
    </w:p>
    <w:p w14:paraId="2B5A441F" w14:textId="77777777" w:rsidR="00E76B31" w:rsidRPr="00500C4E" w:rsidRDefault="00C56DA5" w:rsidP="00C56DA5">
      <w:pPr>
        <w:rPr>
          <w:rFonts w:cstheme="minorHAnsi"/>
          <w:i/>
          <w:szCs w:val="22"/>
        </w:rPr>
      </w:pPr>
      <w:r w:rsidRPr="00C56DA5">
        <w:rPr>
          <w:rFonts w:cstheme="minorHAnsi"/>
          <w:b/>
          <w:sz w:val="72"/>
          <w:szCs w:val="72"/>
        </w:rPr>
        <w:t>Faucet Aerator and Low Flow Showerhead</w:t>
      </w:r>
    </w:p>
    <w:p w14:paraId="40F42829" w14:textId="77777777" w:rsidR="00EF4E6B" w:rsidRPr="00500C4E" w:rsidRDefault="00EF4E6B" w:rsidP="00E76B31">
      <w:pPr>
        <w:pStyle w:val="Reminders"/>
        <w:rPr>
          <w:rFonts w:asciiTheme="minorHAnsi" w:hAnsiTheme="minorHAnsi" w:cstheme="minorHAnsi"/>
          <w:b/>
          <w:i w:val="0"/>
          <w:sz w:val="32"/>
          <w:szCs w:val="22"/>
        </w:rPr>
      </w:pPr>
    </w:p>
    <w:p w14:paraId="71B590FF"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5D887A40"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C56DA5" w:rsidRPr="00500C4E" w14:paraId="4E969DA0" w14:textId="77777777" w:rsidTr="00920905">
        <w:trPr>
          <w:trHeight w:val="465"/>
        </w:trPr>
        <w:tc>
          <w:tcPr>
            <w:tcW w:w="1875" w:type="pct"/>
          </w:tcPr>
          <w:p w14:paraId="57C6CD94" w14:textId="77777777" w:rsidR="00C56DA5" w:rsidRPr="00920905" w:rsidRDefault="00C56DA5" w:rsidP="00C56DA5">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0C988ED" w14:textId="77777777" w:rsidR="00C56DA5" w:rsidRPr="00500C4E" w:rsidRDefault="00C56DA5" w:rsidP="00C56DA5">
            <w:pPr>
              <w:rPr>
                <w:rFonts w:cs="Arial"/>
                <w:bCs/>
                <w:color w:val="FF0000"/>
                <w:szCs w:val="20"/>
              </w:rPr>
            </w:pPr>
            <w:r w:rsidRPr="00ED5C3A">
              <w:rPr>
                <w:rFonts w:cstheme="minorHAnsi"/>
                <w:szCs w:val="20"/>
              </w:rPr>
              <w:t>WH-62220, WH-79994</w:t>
            </w:r>
          </w:p>
        </w:tc>
      </w:tr>
      <w:tr w:rsidR="00C56DA5" w:rsidRPr="00500C4E" w14:paraId="21E9D86B" w14:textId="77777777" w:rsidTr="00920905">
        <w:trPr>
          <w:trHeight w:val="465"/>
        </w:trPr>
        <w:tc>
          <w:tcPr>
            <w:tcW w:w="1875" w:type="pct"/>
          </w:tcPr>
          <w:p w14:paraId="0329DF71"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03666117" w14:textId="2D366929" w:rsidR="00215A5F" w:rsidRDefault="00B313C2" w:rsidP="00C56DA5">
            <w:pPr>
              <w:rPr>
                <w:rFonts w:cstheme="minorHAnsi"/>
                <w:szCs w:val="20"/>
              </w:rPr>
            </w:pPr>
            <w:r w:rsidRPr="00B313C2">
              <w:rPr>
                <w:rFonts w:cstheme="minorHAnsi"/>
                <w:szCs w:val="20"/>
              </w:rPr>
              <w:t>WH-62220</w:t>
            </w:r>
            <w:r w:rsidR="006F600A">
              <w:rPr>
                <w:rFonts w:cstheme="minorHAnsi"/>
                <w:szCs w:val="20"/>
              </w:rPr>
              <w:t xml:space="preserve"> -</w:t>
            </w:r>
            <w:r>
              <w:rPr>
                <w:rFonts w:cstheme="minorHAnsi"/>
                <w:szCs w:val="20"/>
              </w:rPr>
              <w:t xml:space="preserve"> </w:t>
            </w:r>
            <w:r w:rsidR="00215A5F">
              <w:rPr>
                <w:rFonts w:cstheme="minorHAnsi"/>
                <w:szCs w:val="20"/>
              </w:rPr>
              <w:t xml:space="preserve">1.0 GPM </w:t>
            </w:r>
            <w:r w:rsidR="00C56DA5" w:rsidRPr="00ED5C3A">
              <w:rPr>
                <w:rFonts w:cstheme="minorHAnsi"/>
                <w:szCs w:val="20"/>
              </w:rPr>
              <w:t>Faucet Aerator</w:t>
            </w:r>
            <w:r w:rsidR="00EA6547">
              <w:rPr>
                <w:rFonts w:cstheme="minorHAnsi"/>
                <w:szCs w:val="20"/>
              </w:rPr>
              <w:t xml:space="preserve"> (Electric and Natural Gas Water Heaters)</w:t>
            </w:r>
            <w:r w:rsidR="00C56DA5" w:rsidRPr="00ED5C3A">
              <w:rPr>
                <w:rFonts w:cstheme="minorHAnsi"/>
                <w:szCs w:val="20"/>
              </w:rPr>
              <w:t xml:space="preserve">, </w:t>
            </w:r>
          </w:p>
          <w:p w14:paraId="7A4BC77D" w14:textId="77777777" w:rsidR="00C56DA5" w:rsidRDefault="00B313C2" w:rsidP="00C56DA5">
            <w:pPr>
              <w:rPr>
                <w:ins w:id="7" w:author="Jesse Clive Putra Manao" w:date="2018-05-14T08:47:00Z"/>
                <w:rFonts w:cstheme="minorHAnsi"/>
                <w:szCs w:val="20"/>
              </w:rPr>
            </w:pPr>
            <w:r w:rsidRPr="00B313C2">
              <w:rPr>
                <w:rFonts w:cstheme="minorHAnsi"/>
                <w:szCs w:val="20"/>
              </w:rPr>
              <w:t>WH-79994</w:t>
            </w:r>
            <w:r w:rsidR="006F600A">
              <w:rPr>
                <w:rFonts w:cstheme="minorHAnsi"/>
                <w:szCs w:val="20"/>
              </w:rPr>
              <w:t xml:space="preserve"> -</w:t>
            </w:r>
            <w:r>
              <w:rPr>
                <w:rFonts w:cstheme="minorHAnsi"/>
                <w:szCs w:val="20"/>
              </w:rPr>
              <w:t xml:space="preserve"> </w:t>
            </w:r>
            <w:r w:rsidR="00215A5F">
              <w:rPr>
                <w:rFonts w:cstheme="minorHAnsi"/>
                <w:szCs w:val="20"/>
              </w:rPr>
              <w:t xml:space="preserve">1.5 GPM </w:t>
            </w:r>
            <w:r w:rsidR="00C56DA5" w:rsidRPr="00ED5C3A">
              <w:rPr>
                <w:rFonts w:cstheme="minorHAnsi"/>
                <w:szCs w:val="20"/>
              </w:rPr>
              <w:t>Low Flow Showerhead</w:t>
            </w:r>
            <w:r w:rsidR="00EA6547">
              <w:rPr>
                <w:rFonts w:cstheme="minorHAnsi"/>
                <w:szCs w:val="20"/>
              </w:rPr>
              <w:t xml:space="preserve"> (Electric and Natural Gas Water Heaters)</w:t>
            </w:r>
          </w:p>
          <w:p w14:paraId="786DA898" w14:textId="42ADAFBD" w:rsidR="003B6BEB" w:rsidRPr="00500C4E" w:rsidRDefault="003B6BEB" w:rsidP="00C56DA5">
            <w:pPr>
              <w:rPr>
                <w:rFonts w:cs="Arial"/>
                <w:color w:val="FF0000"/>
                <w:szCs w:val="20"/>
              </w:rPr>
            </w:pPr>
            <w:bookmarkStart w:id="8" w:name="_GoBack"/>
            <w:bookmarkEnd w:id="8"/>
          </w:p>
        </w:tc>
      </w:tr>
      <w:tr w:rsidR="00C56DA5" w:rsidRPr="00500C4E" w14:paraId="7A053D79" w14:textId="77777777" w:rsidTr="00920905">
        <w:trPr>
          <w:trHeight w:val="465"/>
        </w:trPr>
        <w:tc>
          <w:tcPr>
            <w:tcW w:w="1875" w:type="pct"/>
          </w:tcPr>
          <w:p w14:paraId="23203B64"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71DF57C" w14:textId="0A62DD69" w:rsidR="00215A5F" w:rsidRDefault="00A01BE7" w:rsidP="00C56DA5">
            <w:pPr>
              <w:rPr>
                <w:rFonts w:cstheme="minorHAnsi"/>
                <w:szCs w:val="20"/>
              </w:rPr>
            </w:pPr>
            <w:r>
              <w:rPr>
                <w:rFonts w:cstheme="minorHAnsi"/>
                <w:szCs w:val="20"/>
              </w:rPr>
              <w:t xml:space="preserve">1.91 GPM </w:t>
            </w:r>
            <w:r w:rsidR="00C56DA5" w:rsidRPr="00ED5C3A">
              <w:rPr>
                <w:rFonts w:cstheme="minorHAnsi"/>
                <w:szCs w:val="20"/>
              </w:rPr>
              <w:t xml:space="preserve">No Faucet Aerator, </w:t>
            </w:r>
          </w:p>
          <w:p w14:paraId="602804C4" w14:textId="77777777" w:rsidR="00C56DA5" w:rsidRDefault="00EA6547" w:rsidP="00EA6547">
            <w:pPr>
              <w:rPr>
                <w:ins w:id="9" w:author="Jesse Clive Putra Manao" w:date="2018-05-14T08:47:00Z"/>
                <w:rFonts w:cstheme="minorHAnsi"/>
                <w:szCs w:val="20"/>
              </w:rPr>
            </w:pPr>
            <w:r>
              <w:rPr>
                <w:rFonts w:cstheme="minorHAnsi"/>
                <w:szCs w:val="20"/>
              </w:rPr>
              <w:t xml:space="preserve">1.8 </w:t>
            </w:r>
            <w:r w:rsidR="00215A5F">
              <w:rPr>
                <w:rFonts w:cstheme="minorHAnsi"/>
                <w:szCs w:val="20"/>
              </w:rPr>
              <w:t xml:space="preserve">GPM </w:t>
            </w:r>
            <w:r w:rsidR="00C56DA5" w:rsidRPr="00ED5C3A">
              <w:rPr>
                <w:rFonts w:cstheme="minorHAnsi"/>
                <w:szCs w:val="20"/>
              </w:rPr>
              <w:t>Standard Showerhead</w:t>
            </w:r>
            <w:r w:rsidR="00A6477A">
              <w:rPr>
                <w:rFonts w:cstheme="minorHAnsi"/>
                <w:szCs w:val="20"/>
              </w:rPr>
              <w:t xml:space="preserve"> </w:t>
            </w:r>
          </w:p>
          <w:p w14:paraId="26933FD9" w14:textId="30A916F8" w:rsidR="003B6BEB" w:rsidRPr="00500C4E" w:rsidRDefault="003B6BEB" w:rsidP="00EA6547">
            <w:pPr>
              <w:rPr>
                <w:rFonts w:cs="Arial"/>
                <w:color w:val="FF0000"/>
                <w:szCs w:val="20"/>
              </w:rPr>
            </w:pPr>
          </w:p>
        </w:tc>
      </w:tr>
      <w:tr w:rsidR="00C56DA5" w:rsidRPr="00500C4E" w14:paraId="4BAE1858" w14:textId="77777777" w:rsidTr="00920905">
        <w:trPr>
          <w:trHeight w:val="465"/>
        </w:trPr>
        <w:tc>
          <w:tcPr>
            <w:tcW w:w="1875" w:type="pct"/>
          </w:tcPr>
          <w:p w14:paraId="36143C66"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15DEF32" w14:textId="77777777" w:rsidR="00C56DA5" w:rsidRPr="00500C4E" w:rsidRDefault="00C56DA5" w:rsidP="00C56DA5">
            <w:pPr>
              <w:rPr>
                <w:rFonts w:cs="Arial"/>
                <w:color w:val="FF0000"/>
                <w:szCs w:val="20"/>
              </w:rPr>
            </w:pPr>
            <w:r w:rsidRPr="00ED5C3A">
              <w:rPr>
                <w:rFonts w:cs="Arial"/>
                <w:szCs w:val="20"/>
              </w:rPr>
              <w:t xml:space="preserve">Per unit </w:t>
            </w:r>
          </w:p>
        </w:tc>
      </w:tr>
      <w:tr w:rsidR="00C56DA5" w:rsidRPr="00500C4E" w14:paraId="2AC5D822" w14:textId="77777777" w:rsidTr="00920905">
        <w:trPr>
          <w:trHeight w:val="465"/>
        </w:trPr>
        <w:tc>
          <w:tcPr>
            <w:tcW w:w="1875" w:type="pct"/>
          </w:tcPr>
          <w:p w14:paraId="70E8D73C" w14:textId="77777777" w:rsidR="00C56DA5" w:rsidRPr="00920905" w:rsidRDefault="00C56DA5" w:rsidP="00C56DA5">
            <w:pPr>
              <w:rPr>
                <w:rStyle w:val="Strong1"/>
                <w:szCs w:val="20"/>
              </w:rPr>
            </w:pPr>
            <w:r w:rsidRPr="00500C4E">
              <w:rPr>
                <w:rStyle w:val="Strong"/>
                <w:rFonts w:asciiTheme="minorHAnsi" w:hAnsiTheme="minorHAnsi"/>
                <w:sz w:val="20"/>
                <w:szCs w:val="20"/>
              </w:rPr>
              <w:t>Energy Savings</w:t>
            </w:r>
          </w:p>
        </w:tc>
        <w:tc>
          <w:tcPr>
            <w:tcW w:w="3125" w:type="pct"/>
          </w:tcPr>
          <w:p w14:paraId="2F960EE3"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7F1C24E2" w14:textId="77777777" w:rsidTr="00920905">
        <w:trPr>
          <w:trHeight w:val="465"/>
        </w:trPr>
        <w:tc>
          <w:tcPr>
            <w:tcW w:w="1875" w:type="pct"/>
          </w:tcPr>
          <w:p w14:paraId="030156A3" w14:textId="77777777" w:rsidR="00C56DA5" w:rsidRPr="00500C4E" w:rsidRDefault="00C56DA5" w:rsidP="00C56DA5">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65656D3A"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3C29C60A" w14:textId="77777777" w:rsidTr="00920905">
        <w:trPr>
          <w:trHeight w:val="465"/>
        </w:trPr>
        <w:tc>
          <w:tcPr>
            <w:tcW w:w="1875" w:type="pct"/>
          </w:tcPr>
          <w:p w14:paraId="75BFE8A3"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5E4C9CD7" w14:textId="77777777" w:rsidR="00C56DA5" w:rsidRPr="00500C4E" w:rsidRDefault="00C56DA5" w:rsidP="00C56DA5">
            <w:pPr>
              <w:rPr>
                <w:rFonts w:cs="Arial"/>
                <w:szCs w:val="20"/>
              </w:rPr>
            </w:pPr>
            <w:r w:rsidRPr="00ED5C3A">
              <w:rPr>
                <w:rFonts w:cs="Arial"/>
                <w:szCs w:val="20"/>
              </w:rPr>
              <w:t>Refer to Excel Calculation Attachment</w:t>
            </w:r>
            <w:r w:rsidR="00297392">
              <w:rPr>
                <w:rFonts w:cs="Arial"/>
                <w:szCs w:val="20"/>
              </w:rPr>
              <w:t xml:space="preserve"> 1</w:t>
            </w:r>
          </w:p>
        </w:tc>
      </w:tr>
      <w:tr w:rsidR="00C56DA5" w:rsidRPr="00500C4E" w14:paraId="6A0AD739" w14:textId="77777777" w:rsidTr="00920905">
        <w:trPr>
          <w:trHeight w:val="465"/>
        </w:trPr>
        <w:tc>
          <w:tcPr>
            <w:tcW w:w="1875" w:type="pct"/>
          </w:tcPr>
          <w:p w14:paraId="299F309F" w14:textId="77777777"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6E09407E" w14:textId="6168E5A1" w:rsidR="006D6770" w:rsidRDefault="006D6770" w:rsidP="00B728B1">
            <w:pPr>
              <w:rPr>
                <w:rFonts w:cstheme="minorHAnsi"/>
                <w:szCs w:val="20"/>
              </w:rPr>
            </w:pPr>
            <w:del w:id="10" w:author="Jesse Clive Putra Manao" w:date="2018-05-14T08:47:00Z">
              <w:r w:rsidDel="003B6BEB">
                <w:rPr>
                  <w:rFonts w:cs="Arial"/>
                  <w:szCs w:val="20"/>
                </w:rPr>
                <w:delText xml:space="preserve"> </w:delText>
              </w:r>
            </w:del>
            <w:r w:rsidR="00B313C2" w:rsidRPr="00B313C2">
              <w:rPr>
                <w:rFonts w:cs="Arial"/>
                <w:szCs w:val="20"/>
              </w:rPr>
              <w:t>WH-62220</w:t>
            </w:r>
            <w:r w:rsidR="00B313C2">
              <w:rPr>
                <w:rFonts w:cs="Arial"/>
                <w:szCs w:val="20"/>
              </w:rPr>
              <w:t xml:space="preserve"> -  </w:t>
            </w:r>
            <w:r w:rsidR="00C56DA5" w:rsidRPr="00ED5C3A">
              <w:rPr>
                <w:rFonts w:cs="Arial"/>
                <w:szCs w:val="20"/>
              </w:rPr>
              <w:t xml:space="preserve">EUL ID: </w:t>
            </w:r>
            <w:r w:rsidR="00C56DA5" w:rsidRPr="00ED5C3A">
              <w:rPr>
                <w:rFonts w:cstheme="minorHAnsi"/>
                <w:szCs w:val="20"/>
              </w:rPr>
              <w:t>WtrHt-WH-Aertr</w:t>
            </w:r>
            <w:r>
              <w:rPr>
                <w:rFonts w:cstheme="minorHAnsi"/>
                <w:szCs w:val="20"/>
              </w:rPr>
              <w:t xml:space="preserve">: 3.33 years; </w:t>
            </w:r>
          </w:p>
          <w:p w14:paraId="5B190612" w14:textId="77FC520A" w:rsidR="00C56DA5" w:rsidRPr="00500C4E" w:rsidRDefault="00B313C2" w:rsidP="006D6770">
            <w:pPr>
              <w:rPr>
                <w:rFonts w:cs="Arial"/>
                <w:color w:val="FF0000"/>
                <w:szCs w:val="20"/>
              </w:rPr>
            </w:pPr>
            <w:r w:rsidRPr="00B313C2">
              <w:rPr>
                <w:rFonts w:cstheme="minorHAnsi"/>
                <w:szCs w:val="20"/>
              </w:rPr>
              <w:t>WH-79994</w:t>
            </w:r>
            <w:r>
              <w:rPr>
                <w:rFonts w:cstheme="minorHAnsi"/>
                <w:szCs w:val="20"/>
              </w:rPr>
              <w:t xml:space="preserve"> -  </w:t>
            </w:r>
            <w:r w:rsidR="00C56DA5" w:rsidRPr="00ED5C3A">
              <w:rPr>
                <w:rFonts w:cstheme="minorHAnsi"/>
                <w:szCs w:val="20"/>
              </w:rPr>
              <w:t>WtrHt-WH-Shrhd</w:t>
            </w:r>
            <w:r w:rsidR="006D6770">
              <w:rPr>
                <w:rFonts w:cstheme="minorHAnsi"/>
                <w:szCs w:val="20"/>
              </w:rPr>
              <w:t>: 10 years</w:t>
            </w:r>
          </w:p>
        </w:tc>
      </w:tr>
      <w:tr w:rsidR="00C56DA5" w:rsidRPr="00500C4E" w14:paraId="69B6458F" w14:textId="77777777" w:rsidTr="00920905">
        <w:trPr>
          <w:trHeight w:val="465"/>
        </w:trPr>
        <w:tc>
          <w:tcPr>
            <w:tcW w:w="1875" w:type="pct"/>
          </w:tcPr>
          <w:p w14:paraId="3CEF9B1F" w14:textId="73FC00EE"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152DE831" w14:textId="18039E1B" w:rsidR="00C56DA5" w:rsidRDefault="00B313C2" w:rsidP="00DB1717">
            <w:pPr>
              <w:rPr>
                <w:rFonts w:cs="Arial"/>
                <w:szCs w:val="20"/>
              </w:rPr>
            </w:pPr>
            <w:r w:rsidRPr="00B313C2">
              <w:rPr>
                <w:rFonts w:cs="Arial"/>
                <w:szCs w:val="20"/>
              </w:rPr>
              <w:t>WH-62220</w:t>
            </w:r>
            <w:r>
              <w:rPr>
                <w:rFonts w:cs="Arial"/>
                <w:szCs w:val="20"/>
              </w:rPr>
              <w:t xml:space="preserve"> (</w:t>
            </w:r>
            <w:r w:rsidR="001D51DF">
              <w:rPr>
                <w:rFonts w:cs="Arial"/>
                <w:szCs w:val="20"/>
              </w:rPr>
              <w:t>Faucet Aerator</w:t>
            </w:r>
            <w:r>
              <w:rPr>
                <w:rFonts w:cs="Arial"/>
                <w:szCs w:val="20"/>
              </w:rPr>
              <w:t>)</w:t>
            </w:r>
            <w:r w:rsidR="001D51DF">
              <w:rPr>
                <w:rFonts w:cs="Arial"/>
                <w:szCs w:val="20"/>
              </w:rPr>
              <w:t xml:space="preserve">: </w:t>
            </w:r>
            <w:r w:rsidR="00C56DA5" w:rsidRPr="00ED5C3A">
              <w:rPr>
                <w:rFonts w:cs="Arial"/>
                <w:szCs w:val="20"/>
              </w:rPr>
              <w:t xml:space="preserve">Retrofit </w:t>
            </w:r>
            <w:r w:rsidR="00A357AB">
              <w:rPr>
                <w:rFonts w:cs="Arial"/>
                <w:szCs w:val="20"/>
              </w:rPr>
              <w:t xml:space="preserve">Add-on </w:t>
            </w:r>
            <w:r w:rsidR="00C56DA5" w:rsidRPr="00ED5C3A">
              <w:rPr>
                <w:rFonts w:cs="Arial"/>
                <w:szCs w:val="20"/>
              </w:rPr>
              <w:t>(</w:t>
            </w:r>
            <w:r w:rsidR="00DB1717" w:rsidRPr="00ED5C3A">
              <w:rPr>
                <w:rFonts w:cs="Arial"/>
                <w:szCs w:val="20"/>
              </w:rPr>
              <w:t>RE</w:t>
            </w:r>
            <w:r w:rsidR="00A357AB">
              <w:rPr>
                <w:rFonts w:cs="Arial"/>
                <w:szCs w:val="20"/>
              </w:rPr>
              <w:t>A</w:t>
            </w:r>
            <w:r w:rsidR="00C56DA5" w:rsidRPr="00ED5C3A">
              <w:rPr>
                <w:rFonts w:cs="Arial"/>
                <w:szCs w:val="20"/>
              </w:rPr>
              <w:t>)</w:t>
            </w:r>
          </w:p>
          <w:p w14:paraId="1D316A48" w14:textId="3A6F6BCF" w:rsidR="00215A5F" w:rsidRDefault="00B313C2" w:rsidP="00DB1717">
            <w:pPr>
              <w:rPr>
                <w:rFonts w:cs="Arial"/>
                <w:szCs w:val="20"/>
              </w:rPr>
            </w:pPr>
            <w:r w:rsidRPr="00B313C2">
              <w:rPr>
                <w:rFonts w:cs="Arial"/>
                <w:szCs w:val="20"/>
              </w:rPr>
              <w:t>WH-79994</w:t>
            </w:r>
            <w:r>
              <w:rPr>
                <w:rFonts w:cs="Arial"/>
                <w:szCs w:val="20"/>
              </w:rPr>
              <w:t xml:space="preserve"> (</w:t>
            </w:r>
            <w:r w:rsidR="001D51DF">
              <w:rPr>
                <w:rFonts w:cs="Arial"/>
                <w:szCs w:val="20"/>
              </w:rPr>
              <w:t>Low Flow Showerhead</w:t>
            </w:r>
            <w:r>
              <w:rPr>
                <w:rFonts w:cs="Arial"/>
                <w:szCs w:val="20"/>
              </w:rPr>
              <w:t>)</w:t>
            </w:r>
            <w:r w:rsidR="001D51DF">
              <w:rPr>
                <w:rFonts w:cs="Arial"/>
                <w:szCs w:val="20"/>
              </w:rPr>
              <w:t xml:space="preserve">: </w:t>
            </w:r>
            <w:r w:rsidR="00215A5F">
              <w:rPr>
                <w:rFonts w:cs="Arial"/>
                <w:szCs w:val="20"/>
              </w:rPr>
              <w:t>Replace-on-Burnout (ROB)</w:t>
            </w:r>
          </w:p>
          <w:p w14:paraId="4F1EBFF0" w14:textId="17717F86" w:rsidR="00215A5F" w:rsidRPr="00500C4E" w:rsidRDefault="00215A5F" w:rsidP="00DB1717">
            <w:pPr>
              <w:rPr>
                <w:rFonts w:cs="Arial"/>
                <w:color w:val="FF0000"/>
                <w:szCs w:val="20"/>
              </w:rPr>
            </w:pPr>
          </w:p>
        </w:tc>
      </w:tr>
      <w:tr w:rsidR="00C56DA5" w:rsidRPr="00500C4E" w14:paraId="25815105" w14:textId="77777777" w:rsidTr="00920905">
        <w:trPr>
          <w:trHeight w:val="465"/>
        </w:trPr>
        <w:tc>
          <w:tcPr>
            <w:tcW w:w="1875" w:type="pct"/>
          </w:tcPr>
          <w:p w14:paraId="109763F5" w14:textId="0BC714C4" w:rsidR="00C56DA5" w:rsidRPr="00500C4E" w:rsidRDefault="00C56DA5" w:rsidP="00C56DA5">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1AE25BCA" w14:textId="25E44857" w:rsidR="00C56DA5" w:rsidRPr="00ED5C3A" w:rsidRDefault="00C56DA5" w:rsidP="00C56DA5">
            <w:pPr>
              <w:rPr>
                <w:rFonts w:cstheme="minorHAnsi"/>
                <w:szCs w:val="20"/>
              </w:rPr>
            </w:pPr>
            <w:r w:rsidRPr="00ED5C3A">
              <w:rPr>
                <w:rFonts w:cs="Arial"/>
                <w:szCs w:val="20"/>
              </w:rPr>
              <w:t>Aerator, SF</w:t>
            </w:r>
            <w:r w:rsidR="007A2BA4">
              <w:rPr>
                <w:rFonts w:cs="Arial"/>
                <w:szCs w:val="20"/>
              </w:rPr>
              <w:t>/Dmo</w:t>
            </w:r>
            <w:r w:rsidRPr="00ED5C3A">
              <w:rPr>
                <w:rFonts w:cs="Arial"/>
                <w:szCs w:val="20"/>
              </w:rPr>
              <w:t xml:space="preserve">: 0.59 (NTG ID: </w:t>
            </w:r>
            <w:r w:rsidRPr="00ED5C3A">
              <w:rPr>
                <w:rFonts w:cstheme="minorHAnsi"/>
                <w:szCs w:val="20"/>
              </w:rPr>
              <w:t>Res-</w:t>
            </w:r>
            <w:r w:rsidR="00D86DBE" w:rsidRPr="00ED5C3A">
              <w:rPr>
                <w:rFonts w:cstheme="minorHAnsi"/>
                <w:szCs w:val="20"/>
              </w:rPr>
              <w:t xml:space="preserve"> </w:t>
            </w:r>
            <w:r w:rsidR="007A2BA4">
              <w:rPr>
                <w:rFonts w:cstheme="minorHAnsi"/>
                <w:szCs w:val="20"/>
              </w:rPr>
              <w:t>sSF-</w:t>
            </w:r>
            <w:r w:rsidRPr="00ED5C3A">
              <w:rPr>
                <w:rFonts w:cstheme="minorHAnsi"/>
                <w:szCs w:val="20"/>
              </w:rPr>
              <w:t>mDHWaerator)</w:t>
            </w:r>
          </w:p>
          <w:p w14:paraId="786875C1" w14:textId="7D04029D" w:rsidR="00C56DA5" w:rsidRPr="00ED5C3A" w:rsidRDefault="00C56DA5" w:rsidP="00C56DA5">
            <w:pPr>
              <w:rPr>
                <w:rFonts w:cstheme="minorHAnsi"/>
                <w:szCs w:val="20"/>
              </w:rPr>
            </w:pPr>
            <w:r w:rsidRPr="00ED5C3A">
              <w:rPr>
                <w:rFonts w:cs="Arial"/>
                <w:szCs w:val="20"/>
              </w:rPr>
              <w:t xml:space="preserve">Aerator, MFM: 0.65 (NTG ID: </w:t>
            </w:r>
            <w:r w:rsidRPr="00ED5C3A">
              <w:rPr>
                <w:rFonts w:cstheme="minorHAnsi"/>
                <w:szCs w:val="20"/>
              </w:rPr>
              <w:t>Res-</w:t>
            </w:r>
            <w:r w:rsidR="00D86DBE" w:rsidRPr="00ED5C3A">
              <w:rPr>
                <w:rFonts w:cstheme="minorHAnsi"/>
                <w:szCs w:val="20"/>
              </w:rPr>
              <w:t xml:space="preserve"> </w:t>
            </w:r>
            <w:r w:rsidR="007A2BA4">
              <w:rPr>
                <w:rFonts w:cstheme="minorHAnsi"/>
                <w:szCs w:val="20"/>
              </w:rPr>
              <w:t>sMF-</w:t>
            </w:r>
            <w:r w:rsidRPr="00ED5C3A">
              <w:rPr>
                <w:rFonts w:cstheme="minorHAnsi"/>
                <w:szCs w:val="20"/>
              </w:rPr>
              <w:t>mDHWaerator)</w:t>
            </w:r>
            <w:r w:rsidRPr="00ED5C3A">
              <w:rPr>
                <w:rFonts w:cs="Arial"/>
                <w:szCs w:val="20"/>
              </w:rPr>
              <w:t xml:space="preserve">Low Flow Showerhead, SFM: 0.7 (NTG ID: </w:t>
            </w:r>
            <w:r w:rsidRPr="00ED5C3A">
              <w:rPr>
                <w:rFonts w:cstheme="minorHAnsi"/>
                <w:szCs w:val="20"/>
              </w:rPr>
              <w:t>Res-sAll-mDHWshwr)</w:t>
            </w:r>
          </w:p>
          <w:p w14:paraId="52AA6D0B" w14:textId="77777777" w:rsidR="00E21225" w:rsidRDefault="00C56DA5" w:rsidP="00C56DA5">
            <w:pPr>
              <w:rPr>
                <w:rFonts w:cstheme="minorHAnsi"/>
                <w:szCs w:val="20"/>
              </w:rPr>
            </w:pPr>
            <w:r w:rsidRPr="00ED5C3A">
              <w:rPr>
                <w:rFonts w:cs="Arial"/>
                <w:szCs w:val="20"/>
              </w:rPr>
              <w:t xml:space="preserve">Low Flow Showerhead, SFM: 0.55 (NTG ID: </w:t>
            </w:r>
            <w:r w:rsidRPr="00ED5C3A">
              <w:rPr>
                <w:rFonts w:cstheme="minorHAnsi"/>
                <w:szCs w:val="20"/>
              </w:rPr>
              <w:t>Res-Default&gt;2)</w:t>
            </w:r>
          </w:p>
          <w:p w14:paraId="5A7A6BAA" w14:textId="7C05155C" w:rsidR="00E21225" w:rsidRPr="001C2423" w:rsidRDefault="00E21225" w:rsidP="00C56DA5">
            <w:pPr>
              <w:rPr>
                <w:rFonts w:cstheme="minorHAnsi"/>
                <w:szCs w:val="20"/>
              </w:rPr>
            </w:pPr>
          </w:p>
        </w:tc>
      </w:tr>
      <w:tr w:rsidR="00290ED8" w:rsidRPr="00500C4E" w14:paraId="1C5CF2FD" w14:textId="77777777" w:rsidTr="00920905">
        <w:trPr>
          <w:trHeight w:val="465"/>
        </w:trPr>
        <w:tc>
          <w:tcPr>
            <w:tcW w:w="1875" w:type="pct"/>
          </w:tcPr>
          <w:p w14:paraId="6D0DF4B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E0C7D1A" w14:textId="77777777" w:rsidR="00061A8E" w:rsidRDefault="00BE0AEB">
            <w:pPr>
              <w:rPr>
                <w:ins w:id="11" w:author="Jesse Clive Putra Manao" w:date="2018-05-14T08:47:00Z"/>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ins w:id="12" w:author="Jesse Clive Putra Manao" w:date="2018-05-14T08:46:00Z">
              <w:r w:rsidR="003B6BEB">
                <w:rPr>
                  <w:rFonts w:cs="Arial"/>
                  <w:szCs w:val="20"/>
                </w:rPr>
                <w:t xml:space="preserve"> The start date f</w:t>
              </w:r>
            </w:ins>
            <w:ins w:id="13" w:author="Jesse Clive Putra Manao" w:date="2018-05-14T08:47:00Z">
              <w:r w:rsidR="003B6BEB">
                <w:rPr>
                  <w:rFonts w:cs="Arial"/>
                  <w:szCs w:val="20"/>
                </w:rPr>
                <w:t>or this workpaper has been adjusted to 1/1/2017.</w:t>
              </w:r>
            </w:ins>
          </w:p>
          <w:p w14:paraId="4B732B9D" w14:textId="22AE9164" w:rsidR="003B6BEB" w:rsidRPr="00920905" w:rsidRDefault="003B6BEB">
            <w:pPr>
              <w:rPr>
                <w:rFonts w:cs="Arial"/>
                <w:szCs w:val="20"/>
              </w:rPr>
            </w:pPr>
          </w:p>
        </w:tc>
      </w:tr>
    </w:tbl>
    <w:p w14:paraId="34E29C4B" w14:textId="77777777" w:rsidR="00AC5309" w:rsidRPr="00500C4E" w:rsidRDefault="00AC5309">
      <w:pPr>
        <w:spacing w:after="200" w:line="276" w:lineRule="auto"/>
        <w:rPr>
          <w:rFonts w:cstheme="minorHAnsi"/>
          <w:b/>
          <w:bCs/>
          <w:smallCaps/>
          <w:kern w:val="32"/>
          <w:sz w:val="36"/>
          <w:szCs w:val="32"/>
        </w:rPr>
      </w:pPr>
    </w:p>
    <w:p w14:paraId="3A3F581A" w14:textId="27929FF1" w:rsidR="0088361D" w:rsidRPr="00500C4E" w:rsidRDefault="00AC5309" w:rsidP="00267D87">
      <w:pPr>
        <w:pStyle w:val="Heading1"/>
      </w:pPr>
      <w:r w:rsidRPr="00500C4E">
        <w:rPr>
          <w:rFonts w:cstheme="minorHAnsi"/>
          <w:b w:val="0"/>
          <w:bCs w:val="0"/>
          <w:smallCaps w:val="0"/>
        </w:rPr>
        <w:br w:type="page"/>
      </w:r>
      <w:r w:rsidR="00EB34FC" w:rsidRPr="00267D87">
        <w:rPr>
          <w:rFonts w:cstheme="minorHAnsi"/>
        </w:rPr>
        <w:lastRenderedPageBreak/>
        <w:t>Revision History</w:t>
      </w:r>
    </w:p>
    <w:tbl>
      <w:tblPr>
        <w:tblStyle w:val="TableGrid1"/>
        <w:tblW w:w="5000" w:type="pct"/>
        <w:tblLook w:val="01E0" w:firstRow="1" w:lastRow="1" w:firstColumn="1" w:lastColumn="1" w:noHBand="0" w:noVBand="0"/>
      </w:tblPr>
      <w:tblGrid>
        <w:gridCol w:w="531"/>
        <w:gridCol w:w="1205"/>
        <w:gridCol w:w="1675"/>
        <w:gridCol w:w="6165"/>
      </w:tblGrid>
      <w:tr w:rsidR="003845E5" w:rsidRPr="00500C4E" w14:paraId="72E24B12" w14:textId="77777777" w:rsidTr="00D3227A">
        <w:trPr>
          <w:trHeight w:val="20"/>
        </w:trPr>
        <w:tc>
          <w:tcPr>
            <w:tcW w:w="280" w:type="pct"/>
            <w:shd w:val="clear" w:color="auto" w:fill="D9D9D9" w:themeFill="background1" w:themeFillShade="D9"/>
          </w:tcPr>
          <w:p w14:paraId="2B23A11B"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10E8637A" w14:textId="77777777"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E3CEA8E" w14:textId="77777777"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1FF1C02" w14:textId="77777777" w:rsidR="00933188" w:rsidRPr="00500C4E" w:rsidRDefault="00933188" w:rsidP="005729C8">
            <w:pPr>
              <w:rPr>
                <w:rFonts w:cstheme="minorHAnsi"/>
                <w:b/>
                <w:bCs/>
                <w:szCs w:val="20"/>
              </w:rPr>
            </w:pPr>
            <w:r w:rsidRPr="00920905">
              <w:rPr>
                <w:rFonts w:cstheme="minorHAnsi"/>
                <w:b/>
                <w:szCs w:val="20"/>
              </w:rPr>
              <w:t>Summary of Changes</w:t>
            </w:r>
          </w:p>
        </w:tc>
      </w:tr>
      <w:tr w:rsidR="00297392" w:rsidRPr="00500C4E" w14:paraId="72C559A4" w14:textId="77777777" w:rsidTr="00D3227A">
        <w:trPr>
          <w:trHeight w:val="20"/>
        </w:trPr>
        <w:tc>
          <w:tcPr>
            <w:tcW w:w="280" w:type="pct"/>
          </w:tcPr>
          <w:p w14:paraId="6E66E347" w14:textId="77777777" w:rsidR="00297392" w:rsidRDefault="00297392" w:rsidP="00C56DA5">
            <w:pPr>
              <w:rPr>
                <w:rFonts w:cstheme="minorHAnsi"/>
                <w:szCs w:val="20"/>
              </w:rPr>
            </w:pPr>
            <w:r>
              <w:rPr>
                <w:rFonts w:cstheme="minorHAnsi"/>
                <w:szCs w:val="20"/>
              </w:rPr>
              <w:t>0</w:t>
            </w:r>
          </w:p>
        </w:tc>
        <w:tc>
          <w:tcPr>
            <w:tcW w:w="632" w:type="pct"/>
          </w:tcPr>
          <w:p w14:paraId="7C2A10CD" w14:textId="77777777" w:rsidR="00297392" w:rsidRDefault="00F24A3E" w:rsidP="00C56DA5">
            <w:pPr>
              <w:rPr>
                <w:rFonts w:cstheme="minorHAnsi"/>
                <w:szCs w:val="20"/>
              </w:rPr>
            </w:pPr>
            <w:r>
              <w:rPr>
                <w:rFonts w:cstheme="minorHAnsi"/>
                <w:szCs w:val="20"/>
              </w:rPr>
              <w:t>11/23</w:t>
            </w:r>
            <w:r w:rsidR="00297392">
              <w:rPr>
                <w:rFonts w:cstheme="minorHAnsi"/>
                <w:szCs w:val="20"/>
              </w:rPr>
              <w:t>/2016</w:t>
            </w:r>
          </w:p>
        </w:tc>
        <w:tc>
          <w:tcPr>
            <w:tcW w:w="867" w:type="pct"/>
          </w:tcPr>
          <w:p w14:paraId="74D38BF8" w14:textId="70670CD9" w:rsidR="00297392" w:rsidRDefault="00297392" w:rsidP="00C56DA5">
            <w:pPr>
              <w:rPr>
                <w:rFonts w:cstheme="minorHAnsi"/>
                <w:szCs w:val="20"/>
              </w:rPr>
            </w:pPr>
            <w:r>
              <w:rPr>
                <w:rFonts w:cstheme="minorHAnsi"/>
                <w:szCs w:val="20"/>
              </w:rPr>
              <w:t>Arvind Subramanya/TRC</w:t>
            </w:r>
            <w:r w:rsidR="0043787F">
              <w:rPr>
                <w:rFonts w:cstheme="minorHAnsi"/>
                <w:szCs w:val="20"/>
              </w:rPr>
              <w:t xml:space="preserve">; </w:t>
            </w:r>
            <w:r w:rsidR="007E1882">
              <w:rPr>
                <w:rFonts w:cstheme="minorHAnsi"/>
                <w:szCs w:val="20"/>
              </w:rPr>
              <w:t>Andres Fergadiotti/SCE</w:t>
            </w:r>
          </w:p>
        </w:tc>
        <w:tc>
          <w:tcPr>
            <w:tcW w:w="3221" w:type="pct"/>
          </w:tcPr>
          <w:p w14:paraId="72ADA0E7" w14:textId="0829D729" w:rsidR="00297392" w:rsidRPr="003633ED" w:rsidRDefault="00297392" w:rsidP="00297392">
            <w:pPr>
              <w:rPr>
                <w:rFonts w:cstheme="minorHAnsi"/>
                <w:bCs/>
                <w:szCs w:val="20"/>
              </w:rPr>
            </w:pPr>
            <w:r w:rsidRPr="003633ED">
              <w:rPr>
                <w:rFonts w:cstheme="minorHAnsi"/>
                <w:bCs/>
                <w:szCs w:val="20"/>
              </w:rPr>
              <w:t xml:space="preserve">- This work paper is an update of </w:t>
            </w:r>
            <w:r w:rsidRPr="00BB0FDA">
              <w:rPr>
                <w:rFonts w:cstheme="minorHAnsi"/>
                <w:bCs/>
                <w:szCs w:val="20"/>
              </w:rPr>
              <w:t>SCE13</w:t>
            </w:r>
            <w:r>
              <w:rPr>
                <w:rFonts w:cstheme="minorHAnsi"/>
                <w:bCs/>
                <w:szCs w:val="20"/>
              </w:rPr>
              <w:t>WP</w:t>
            </w:r>
            <w:r w:rsidRPr="00BB0FDA">
              <w:rPr>
                <w:rFonts w:cstheme="minorHAnsi"/>
                <w:bCs/>
                <w:szCs w:val="20"/>
              </w:rPr>
              <w:t>0</w:t>
            </w:r>
            <w:r>
              <w:rPr>
                <w:rFonts w:cstheme="minorHAnsi"/>
                <w:bCs/>
                <w:szCs w:val="20"/>
              </w:rPr>
              <w:t>04</w:t>
            </w:r>
            <w:r w:rsidRPr="00BB0FDA">
              <w:rPr>
                <w:rFonts w:cstheme="minorHAnsi"/>
                <w:bCs/>
                <w:szCs w:val="20"/>
              </w:rPr>
              <w:t>.</w:t>
            </w:r>
            <w:r>
              <w:rPr>
                <w:rFonts w:cstheme="minorHAnsi"/>
                <w:bCs/>
                <w:szCs w:val="20"/>
              </w:rPr>
              <w:t>3</w:t>
            </w:r>
          </w:p>
          <w:p w14:paraId="0A02A8D8" w14:textId="5A925235" w:rsidR="00297392" w:rsidRPr="003633ED" w:rsidRDefault="00297392" w:rsidP="00297392">
            <w:pPr>
              <w:rPr>
                <w:rFonts w:cstheme="minorHAnsi"/>
                <w:bCs/>
                <w:szCs w:val="20"/>
              </w:rPr>
            </w:pPr>
            <w:r w:rsidRPr="003633ED">
              <w:rPr>
                <w:rFonts w:cstheme="minorHAnsi"/>
                <w:bCs/>
                <w:szCs w:val="20"/>
              </w:rPr>
              <w:t>- New calculation template update for 2017 program year</w:t>
            </w:r>
          </w:p>
          <w:p w14:paraId="231421BD" w14:textId="00292881" w:rsidR="00297392" w:rsidRDefault="00297392" w:rsidP="007F06F6">
            <w:pPr>
              <w:rPr>
                <w:rFonts w:cstheme="minorHAnsi"/>
                <w:bCs/>
                <w:szCs w:val="20"/>
              </w:rPr>
            </w:pPr>
            <w:r w:rsidRPr="003633ED">
              <w:rPr>
                <w:rFonts w:cstheme="minorHAnsi"/>
                <w:bCs/>
                <w:szCs w:val="20"/>
              </w:rPr>
              <w:t xml:space="preserve">- Work paper is updated with 2016 Title-24 </w:t>
            </w:r>
            <w:r w:rsidR="00BD04BF">
              <w:rPr>
                <w:rFonts w:cstheme="minorHAnsi"/>
                <w:bCs/>
                <w:szCs w:val="20"/>
              </w:rPr>
              <w:t xml:space="preserve">Residential </w:t>
            </w:r>
            <w:r w:rsidRPr="003633ED">
              <w:rPr>
                <w:rFonts w:cstheme="minorHAnsi"/>
                <w:bCs/>
                <w:szCs w:val="20"/>
              </w:rPr>
              <w:t>code requirement</w:t>
            </w:r>
            <w:r>
              <w:rPr>
                <w:rFonts w:cstheme="minorHAnsi"/>
                <w:bCs/>
                <w:szCs w:val="20"/>
              </w:rPr>
              <w:t xml:space="preserve"> and 2016 </w:t>
            </w:r>
            <w:r w:rsidR="00BD04BF">
              <w:rPr>
                <w:rFonts w:cstheme="minorHAnsi"/>
                <w:bCs/>
                <w:szCs w:val="20"/>
              </w:rPr>
              <w:t xml:space="preserve">Title-20 </w:t>
            </w:r>
            <w:r>
              <w:rPr>
                <w:rFonts w:cstheme="minorHAnsi"/>
                <w:bCs/>
                <w:szCs w:val="20"/>
              </w:rPr>
              <w:t>Code</w:t>
            </w:r>
            <w:r w:rsidRPr="003633ED">
              <w:rPr>
                <w:rFonts w:cstheme="minorHAnsi"/>
                <w:bCs/>
                <w:szCs w:val="20"/>
              </w:rPr>
              <w:t xml:space="preserve"> language.</w:t>
            </w:r>
          </w:p>
          <w:p w14:paraId="565F1D23" w14:textId="13FE51AD" w:rsidR="00D86DBE" w:rsidRDefault="00D86DBE" w:rsidP="00721244">
            <w:pPr>
              <w:rPr>
                <w:rFonts w:cstheme="minorHAnsi"/>
                <w:bCs/>
                <w:szCs w:val="20"/>
              </w:rPr>
            </w:pPr>
            <w:r>
              <w:rPr>
                <w:rFonts w:cstheme="minorHAnsi"/>
                <w:bCs/>
                <w:szCs w:val="20"/>
              </w:rPr>
              <w:t xml:space="preserve">- Faucet aerator measure revised to reflect 1.0 GPM faucet aerator to be compliant with 2016 Title 20 Code. </w:t>
            </w:r>
          </w:p>
          <w:p w14:paraId="19ED9A83" w14:textId="2717CA6E" w:rsidR="008803C5" w:rsidRDefault="008803C5" w:rsidP="00696A0A">
            <w:pPr>
              <w:rPr>
                <w:rFonts w:cstheme="minorHAnsi"/>
                <w:bCs/>
                <w:szCs w:val="20"/>
              </w:rPr>
            </w:pPr>
            <w:r>
              <w:rPr>
                <w:rFonts w:cstheme="minorHAnsi"/>
                <w:bCs/>
                <w:szCs w:val="20"/>
              </w:rPr>
              <w:t xml:space="preserve">- Faucet Aerator </w:t>
            </w:r>
            <w:r w:rsidR="00FC0526">
              <w:rPr>
                <w:rFonts w:cstheme="minorHAnsi"/>
                <w:bCs/>
                <w:szCs w:val="20"/>
              </w:rPr>
              <w:t xml:space="preserve">material </w:t>
            </w:r>
            <w:r>
              <w:rPr>
                <w:rFonts w:cstheme="minorHAnsi"/>
                <w:bCs/>
                <w:szCs w:val="20"/>
              </w:rPr>
              <w:t>cost has been updated to reflect lates</w:t>
            </w:r>
            <w:r w:rsidR="00FC0526">
              <w:rPr>
                <w:rFonts w:cstheme="minorHAnsi"/>
                <w:bCs/>
                <w:szCs w:val="20"/>
              </w:rPr>
              <w:t xml:space="preserve">t cost from Grainger.com source and labor cost updated to reflect RSMeans 2016 labor rates. </w:t>
            </w:r>
          </w:p>
          <w:p w14:paraId="6E5C6E84" w14:textId="7573941E" w:rsidR="00F24A3E" w:rsidRDefault="00F24A3E" w:rsidP="00696A0A">
            <w:r>
              <w:rPr>
                <w:rFonts w:cstheme="minorHAnsi"/>
                <w:bCs/>
                <w:szCs w:val="20"/>
              </w:rPr>
              <w:t xml:space="preserve">- </w:t>
            </w:r>
            <w:r>
              <w:t>All (16) California Climate Zones have been added to the calculation template.</w:t>
            </w:r>
          </w:p>
          <w:p w14:paraId="4B4D626A" w14:textId="2A42C561" w:rsidR="007E1882" w:rsidRPr="00C56DA5" w:rsidRDefault="007E1882" w:rsidP="00696A0A">
            <w:pPr>
              <w:rPr>
                <w:rFonts w:cstheme="minorHAnsi"/>
                <w:bCs/>
                <w:szCs w:val="20"/>
              </w:rPr>
            </w:pPr>
            <w:r>
              <w:t xml:space="preserve">- EUL updated </w:t>
            </w:r>
            <w:r w:rsidRPr="00826BDF">
              <w:rPr>
                <w:rFonts w:cs="Arial"/>
                <w:szCs w:val="20"/>
              </w:rPr>
              <w:t>in accordance with Draft Resolution E-4807 [510]</w:t>
            </w:r>
          </w:p>
        </w:tc>
      </w:tr>
      <w:tr w:rsidR="009F01EE" w:rsidRPr="00500C4E" w14:paraId="7FDB493B" w14:textId="77777777" w:rsidTr="00D3227A">
        <w:trPr>
          <w:trHeight w:val="20"/>
        </w:trPr>
        <w:tc>
          <w:tcPr>
            <w:tcW w:w="280" w:type="pct"/>
          </w:tcPr>
          <w:p w14:paraId="65E79BF4" w14:textId="1A955CDD" w:rsidR="009F01EE" w:rsidRDefault="009F01EE" w:rsidP="00C56DA5">
            <w:pPr>
              <w:rPr>
                <w:rFonts w:cstheme="minorHAnsi"/>
                <w:szCs w:val="20"/>
              </w:rPr>
            </w:pPr>
            <w:r>
              <w:rPr>
                <w:rFonts w:cstheme="minorHAnsi"/>
                <w:szCs w:val="20"/>
              </w:rPr>
              <w:t>1</w:t>
            </w:r>
          </w:p>
        </w:tc>
        <w:tc>
          <w:tcPr>
            <w:tcW w:w="632" w:type="pct"/>
          </w:tcPr>
          <w:p w14:paraId="0156D50F" w14:textId="2706FFF1" w:rsidR="009F01EE" w:rsidRDefault="006B79AB" w:rsidP="006B79AB">
            <w:pPr>
              <w:rPr>
                <w:rFonts w:cstheme="minorHAnsi"/>
                <w:szCs w:val="20"/>
              </w:rPr>
            </w:pPr>
            <w:r>
              <w:rPr>
                <w:rFonts w:cstheme="minorHAnsi"/>
                <w:szCs w:val="20"/>
              </w:rPr>
              <w:t>11/1/2017</w:t>
            </w:r>
          </w:p>
        </w:tc>
        <w:tc>
          <w:tcPr>
            <w:tcW w:w="867" w:type="pct"/>
          </w:tcPr>
          <w:p w14:paraId="7B3845C3" w14:textId="11F49D45" w:rsidR="009F01EE" w:rsidRDefault="009F01EE" w:rsidP="00C56DA5">
            <w:pPr>
              <w:rPr>
                <w:rFonts w:cstheme="minorHAnsi"/>
                <w:szCs w:val="20"/>
              </w:rPr>
            </w:pPr>
            <w:r>
              <w:rPr>
                <w:rFonts w:cstheme="minorHAnsi"/>
                <w:szCs w:val="20"/>
              </w:rPr>
              <w:t>Brett Reno/TRC</w:t>
            </w:r>
          </w:p>
        </w:tc>
        <w:tc>
          <w:tcPr>
            <w:tcW w:w="3221" w:type="pct"/>
          </w:tcPr>
          <w:p w14:paraId="2C2C21AB" w14:textId="6551D6C0" w:rsidR="009F01EE" w:rsidDel="003B6BEB" w:rsidRDefault="009F01EE" w:rsidP="00297392">
            <w:pPr>
              <w:rPr>
                <w:del w:id="14" w:author="Jesse Clive Putra Manao" w:date="2018-05-14T08:46:00Z"/>
                <w:rFonts w:cstheme="minorHAnsi"/>
                <w:bCs/>
                <w:szCs w:val="20"/>
              </w:rPr>
            </w:pPr>
          </w:p>
          <w:p w14:paraId="66E56203" w14:textId="77777777" w:rsidR="00364F5E" w:rsidRDefault="00364F5E" w:rsidP="00297392">
            <w:pPr>
              <w:rPr>
                <w:rFonts w:cstheme="minorHAnsi"/>
                <w:bCs/>
                <w:szCs w:val="20"/>
              </w:rPr>
            </w:pPr>
            <w:r>
              <w:rPr>
                <w:rFonts w:cstheme="minorHAnsi"/>
                <w:bCs/>
                <w:szCs w:val="20"/>
              </w:rPr>
              <w:t xml:space="preserve">- Revise the Installation Type for the low flow showerhead measure to ROB. </w:t>
            </w:r>
          </w:p>
          <w:p w14:paraId="14E432A6" w14:textId="77777777" w:rsidR="00364F5E" w:rsidRDefault="00364F5E" w:rsidP="00297392">
            <w:pPr>
              <w:rPr>
                <w:rFonts w:cstheme="minorHAnsi"/>
                <w:bCs/>
                <w:szCs w:val="20"/>
              </w:rPr>
            </w:pPr>
            <w:r>
              <w:rPr>
                <w:rFonts w:cstheme="minorHAnsi"/>
                <w:bCs/>
                <w:szCs w:val="20"/>
              </w:rPr>
              <w:t>- Based on the revised Installation Type, the following revisions were made:</w:t>
            </w:r>
          </w:p>
          <w:p w14:paraId="08EDF04C" w14:textId="08C5BC3A" w:rsidR="00364F5E" w:rsidRPr="00364F5E" w:rsidRDefault="006A2026" w:rsidP="001C2423">
            <w:pPr>
              <w:pStyle w:val="ListParagraph"/>
              <w:numPr>
                <w:ilvl w:val="0"/>
                <w:numId w:val="45"/>
              </w:numPr>
              <w:rPr>
                <w:rFonts w:cstheme="minorHAnsi"/>
                <w:bCs/>
                <w:szCs w:val="20"/>
              </w:rPr>
            </w:pPr>
            <w:r>
              <w:rPr>
                <w:rFonts w:cstheme="minorHAnsi"/>
                <w:bCs/>
                <w:szCs w:val="20"/>
              </w:rPr>
              <w:t>C</w:t>
            </w:r>
            <w:r w:rsidR="00364F5E" w:rsidRPr="00364F5E">
              <w:rPr>
                <w:rFonts w:cstheme="minorHAnsi"/>
                <w:bCs/>
                <w:szCs w:val="20"/>
              </w:rPr>
              <w:t xml:space="preserve">alculation methodology was revised to reflect the savings above the code showerhead GPM </w:t>
            </w:r>
          </w:p>
          <w:p w14:paraId="5CB08F39" w14:textId="77777777" w:rsidR="00364F5E" w:rsidRDefault="00364F5E" w:rsidP="001C2423">
            <w:pPr>
              <w:pStyle w:val="ListParagraph"/>
              <w:numPr>
                <w:ilvl w:val="0"/>
                <w:numId w:val="45"/>
              </w:numPr>
              <w:rPr>
                <w:rFonts w:cstheme="minorHAnsi"/>
                <w:bCs/>
                <w:szCs w:val="20"/>
              </w:rPr>
            </w:pPr>
            <w:r>
              <w:rPr>
                <w:rFonts w:cstheme="minorHAnsi"/>
                <w:bCs/>
                <w:szCs w:val="20"/>
              </w:rPr>
              <w:t>EUL was revised to 10 years</w:t>
            </w:r>
          </w:p>
          <w:p w14:paraId="6108F09E" w14:textId="42F0EF57" w:rsidR="006B79AB" w:rsidRDefault="00364F5E" w:rsidP="001C2423">
            <w:pPr>
              <w:pStyle w:val="ListParagraph"/>
              <w:numPr>
                <w:ilvl w:val="0"/>
                <w:numId w:val="45"/>
              </w:numPr>
              <w:rPr>
                <w:rFonts w:cstheme="minorHAnsi"/>
                <w:bCs/>
                <w:szCs w:val="20"/>
              </w:rPr>
            </w:pPr>
            <w:r w:rsidRPr="006B79AB">
              <w:rPr>
                <w:rFonts w:cstheme="minorHAnsi"/>
                <w:bCs/>
                <w:szCs w:val="20"/>
              </w:rPr>
              <w:t>The base</w:t>
            </w:r>
            <w:r w:rsidR="00177440">
              <w:rPr>
                <w:rFonts w:cstheme="minorHAnsi"/>
                <w:bCs/>
                <w:szCs w:val="20"/>
              </w:rPr>
              <w:t xml:space="preserve"> case</w:t>
            </w:r>
            <w:r w:rsidR="00177440" w:rsidRPr="006B79AB">
              <w:rPr>
                <w:rFonts w:cstheme="minorHAnsi"/>
                <w:bCs/>
                <w:szCs w:val="20"/>
              </w:rPr>
              <w:t xml:space="preserve"> costs</w:t>
            </w:r>
            <w:r w:rsidRPr="006B79AB">
              <w:rPr>
                <w:rFonts w:cstheme="minorHAnsi"/>
                <w:bCs/>
                <w:szCs w:val="20"/>
              </w:rPr>
              <w:t xml:space="preserve"> </w:t>
            </w:r>
            <w:r w:rsidR="00177440">
              <w:rPr>
                <w:rFonts w:cstheme="minorHAnsi"/>
                <w:bCs/>
                <w:szCs w:val="20"/>
              </w:rPr>
              <w:t>were</w:t>
            </w:r>
            <w:r w:rsidRPr="006B79AB">
              <w:rPr>
                <w:rFonts w:cstheme="minorHAnsi"/>
                <w:bCs/>
                <w:szCs w:val="20"/>
              </w:rPr>
              <w:t xml:space="preserve"> revised to reflect the </w:t>
            </w:r>
            <w:r w:rsidR="00177440">
              <w:rPr>
                <w:rFonts w:cstheme="minorHAnsi"/>
                <w:bCs/>
                <w:szCs w:val="20"/>
              </w:rPr>
              <w:t xml:space="preserve">material and labor costs for </w:t>
            </w:r>
            <w:r w:rsidRPr="006B79AB">
              <w:rPr>
                <w:rFonts w:cstheme="minorHAnsi"/>
                <w:bCs/>
                <w:szCs w:val="20"/>
              </w:rPr>
              <w:t xml:space="preserve">code </w:t>
            </w:r>
            <w:r w:rsidR="00177440">
              <w:rPr>
                <w:rFonts w:cstheme="minorHAnsi"/>
                <w:bCs/>
                <w:szCs w:val="20"/>
              </w:rPr>
              <w:t xml:space="preserve">1.8 </w:t>
            </w:r>
            <w:r w:rsidRPr="006B79AB">
              <w:rPr>
                <w:rFonts w:cstheme="minorHAnsi"/>
                <w:bCs/>
                <w:szCs w:val="20"/>
              </w:rPr>
              <w:t xml:space="preserve">GPM showerhead. </w:t>
            </w:r>
          </w:p>
          <w:p w14:paraId="58C71181" w14:textId="60835B30" w:rsidR="00177440" w:rsidRPr="006B79AB" w:rsidRDefault="00177440" w:rsidP="001C2423">
            <w:pPr>
              <w:pStyle w:val="ListParagraph"/>
              <w:numPr>
                <w:ilvl w:val="0"/>
                <w:numId w:val="45"/>
              </w:numPr>
              <w:rPr>
                <w:rFonts w:cstheme="minorHAnsi"/>
                <w:bCs/>
                <w:szCs w:val="20"/>
              </w:rPr>
            </w:pPr>
            <w:r>
              <w:rPr>
                <w:rFonts w:cstheme="minorHAnsi"/>
                <w:bCs/>
                <w:szCs w:val="20"/>
              </w:rPr>
              <w:t>The measure case material cost was updated to reflect 1.5gpm showerhead since the cost was previously based on the incremental measure cost provided in WO017.</w:t>
            </w:r>
          </w:p>
          <w:p w14:paraId="769701A0" w14:textId="301AB7A5" w:rsidR="00215A5F" w:rsidRPr="006B79AB" w:rsidDel="003B6BEB" w:rsidRDefault="006B79AB" w:rsidP="006B79AB">
            <w:pPr>
              <w:rPr>
                <w:del w:id="15" w:author="Jesse Clive Putra Manao" w:date="2018-05-14T08:46:00Z"/>
                <w:rFonts w:cstheme="minorHAnsi"/>
                <w:bCs/>
                <w:szCs w:val="20"/>
              </w:rPr>
            </w:pPr>
            <w:r w:rsidRPr="006B79AB">
              <w:rPr>
                <w:rFonts w:cstheme="minorHAnsi"/>
                <w:bCs/>
                <w:szCs w:val="20"/>
              </w:rPr>
              <w:t>-</w:t>
            </w:r>
            <w:r>
              <w:rPr>
                <w:rFonts w:cstheme="minorHAnsi"/>
                <w:bCs/>
                <w:szCs w:val="20"/>
              </w:rPr>
              <w:t xml:space="preserve"> Remove the hard to reach </w:t>
            </w:r>
            <w:r w:rsidR="00177440">
              <w:rPr>
                <w:rFonts w:cstheme="minorHAnsi"/>
                <w:bCs/>
                <w:szCs w:val="20"/>
              </w:rPr>
              <w:t xml:space="preserve">NTG values. </w:t>
            </w:r>
          </w:p>
          <w:p w14:paraId="38D93537" w14:textId="67B68194" w:rsidR="00AE0609" w:rsidRPr="003633ED" w:rsidRDefault="00AE0609" w:rsidP="00297392">
            <w:pPr>
              <w:rPr>
                <w:rFonts w:cstheme="minorHAnsi"/>
                <w:bCs/>
                <w:szCs w:val="20"/>
              </w:rPr>
            </w:pPr>
          </w:p>
        </w:tc>
      </w:tr>
    </w:tbl>
    <w:p w14:paraId="180CE051" w14:textId="70514343"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0F1329D0" w14:textId="77777777" w:rsidTr="00BA5FE4">
        <w:trPr>
          <w:trHeight w:val="20"/>
        </w:trPr>
        <w:tc>
          <w:tcPr>
            <w:tcW w:w="280" w:type="pct"/>
            <w:shd w:val="clear" w:color="auto" w:fill="D9D9D9" w:themeFill="background1" w:themeFillShade="D9"/>
          </w:tcPr>
          <w:p w14:paraId="41064118"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27FBFC01"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08FF7461"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4B2061B0"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34507C79"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0EC3F824" w14:textId="77777777" w:rsidR="008877AF" w:rsidRPr="00090AC9" w:rsidRDefault="008877AF" w:rsidP="00A84BF9">
            <w:pPr>
              <w:rPr>
                <w:b/>
                <w:szCs w:val="20"/>
              </w:rPr>
            </w:pPr>
            <w:r>
              <w:rPr>
                <w:b/>
                <w:szCs w:val="20"/>
              </w:rPr>
              <w:t>WP Developer Response</w:t>
            </w:r>
          </w:p>
        </w:tc>
      </w:tr>
      <w:tr w:rsidR="008877AF" w:rsidRPr="00500C4E" w14:paraId="2A9FE74B" w14:textId="77777777" w:rsidTr="00BA5FE4">
        <w:trPr>
          <w:trHeight w:val="20"/>
        </w:trPr>
        <w:tc>
          <w:tcPr>
            <w:tcW w:w="280" w:type="pct"/>
          </w:tcPr>
          <w:p w14:paraId="6D37D4E5" w14:textId="77777777" w:rsidR="008877AF" w:rsidRPr="00EE4120" w:rsidRDefault="008877AF" w:rsidP="00A84BF9">
            <w:pPr>
              <w:rPr>
                <w:bCs/>
                <w:color w:val="FF0000"/>
              </w:rPr>
            </w:pPr>
          </w:p>
        </w:tc>
        <w:tc>
          <w:tcPr>
            <w:tcW w:w="351" w:type="pct"/>
          </w:tcPr>
          <w:p w14:paraId="11EF4836" w14:textId="77777777" w:rsidR="008877AF" w:rsidRPr="00EE4120" w:rsidRDefault="008877AF" w:rsidP="00A84BF9">
            <w:pPr>
              <w:rPr>
                <w:bCs/>
                <w:color w:val="FF0000"/>
                <w:szCs w:val="20"/>
              </w:rPr>
            </w:pPr>
          </w:p>
        </w:tc>
        <w:tc>
          <w:tcPr>
            <w:tcW w:w="548" w:type="pct"/>
          </w:tcPr>
          <w:p w14:paraId="23B1EC34" w14:textId="77777777" w:rsidR="008877AF" w:rsidRPr="00EE4120" w:rsidRDefault="008877AF" w:rsidP="00A84BF9">
            <w:pPr>
              <w:rPr>
                <w:bCs/>
                <w:color w:val="FF0000"/>
                <w:szCs w:val="20"/>
              </w:rPr>
            </w:pPr>
          </w:p>
        </w:tc>
        <w:tc>
          <w:tcPr>
            <w:tcW w:w="552" w:type="pct"/>
          </w:tcPr>
          <w:p w14:paraId="7BBF3D49" w14:textId="77777777" w:rsidR="008877AF" w:rsidRPr="00EE4120" w:rsidRDefault="008877AF" w:rsidP="00A84BF9">
            <w:pPr>
              <w:rPr>
                <w:bCs/>
                <w:color w:val="FF0000"/>
                <w:szCs w:val="20"/>
              </w:rPr>
            </w:pPr>
          </w:p>
        </w:tc>
        <w:tc>
          <w:tcPr>
            <w:tcW w:w="1634" w:type="pct"/>
          </w:tcPr>
          <w:p w14:paraId="729F14C6" w14:textId="77777777" w:rsidR="008877AF" w:rsidRPr="00F25B36" w:rsidRDefault="008877AF" w:rsidP="00C56DA5">
            <w:pPr>
              <w:pStyle w:val="ListParagraph"/>
              <w:ind w:left="360"/>
              <w:rPr>
                <w:bCs/>
                <w:color w:val="FF0000"/>
                <w:szCs w:val="20"/>
              </w:rPr>
            </w:pPr>
          </w:p>
        </w:tc>
        <w:tc>
          <w:tcPr>
            <w:tcW w:w="1634" w:type="pct"/>
          </w:tcPr>
          <w:p w14:paraId="5BECE87D" w14:textId="77777777" w:rsidR="008877AF" w:rsidRPr="00F25B36" w:rsidRDefault="008877AF" w:rsidP="00C56DA5">
            <w:pPr>
              <w:pStyle w:val="ListParagraph"/>
              <w:ind w:left="360"/>
              <w:rPr>
                <w:bCs/>
                <w:color w:val="FF0000"/>
                <w:szCs w:val="20"/>
              </w:rPr>
            </w:pPr>
          </w:p>
        </w:tc>
      </w:tr>
      <w:tr w:rsidR="008877AF" w:rsidRPr="00500C4E" w14:paraId="5888975A" w14:textId="77777777" w:rsidTr="00BA5FE4">
        <w:trPr>
          <w:trHeight w:val="20"/>
        </w:trPr>
        <w:tc>
          <w:tcPr>
            <w:tcW w:w="280" w:type="pct"/>
          </w:tcPr>
          <w:p w14:paraId="5378E097" w14:textId="77777777" w:rsidR="008877AF" w:rsidRPr="00EE4120" w:rsidRDefault="008877AF" w:rsidP="00A84BF9">
            <w:pPr>
              <w:rPr>
                <w:color w:val="FF0000"/>
              </w:rPr>
            </w:pPr>
          </w:p>
        </w:tc>
        <w:tc>
          <w:tcPr>
            <w:tcW w:w="351" w:type="pct"/>
          </w:tcPr>
          <w:p w14:paraId="5F4CF179" w14:textId="77777777" w:rsidR="008877AF" w:rsidRPr="00EE4120" w:rsidRDefault="008877AF" w:rsidP="00A84BF9">
            <w:pPr>
              <w:autoSpaceDE w:val="0"/>
              <w:autoSpaceDN w:val="0"/>
              <w:adjustRightInd w:val="0"/>
              <w:rPr>
                <w:color w:val="FF0000"/>
                <w:szCs w:val="20"/>
              </w:rPr>
            </w:pPr>
          </w:p>
        </w:tc>
        <w:tc>
          <w:tcPr>
            <w:tcW w:w="548" w:type="pct"/>
          </w:tcPr>
          <w:p w14:paraId="25D88906" w14:textId="77777777" w:rsidR="008877AF" w:rsidRPr="00EE4120" w:rsidRDefault="008877AF" w:rsidP="00A84BF9">
            <w:pPr>
              <w:autoSpaceDE w:val="0"/>
              <w:autoSpaceDN w:val="0"/>
              <w:adjustRightInd w:val="0"/>
              <w:rPr>
                <w:color w:val="FF0000"/>
                <w:szCs w:val="20"/>
              </w:rPr>
            </w:pPr>
          </w:p>
        </w:tc>
        <w:tc>
          <w:tcPr>
            <w:tcW w:w="552" w:type="pct"/>
          </w:tcPr>
          <w:p w14:paraId="7F0D6B64" w14:textId="77777777" w:rsidR="008877AF" w:rsidRPr="00EE4120" w:rsidRDefault="008877AF" w:rsidP="00A84BF9">
            <w:pPr>
              <w:rPr>
                <w:color w:val="FF0000"/>
                <w:szCs w:val="20"/>
              </w:rPr>
            </w:pPr>
          </w:p>
        </w:tc>
        <w:tc>
          <w:tcPr>
            <w:tcW w:w="1634" w:type="pct"/>
          </w:tcPr>
          <w:p w14:paraId="40DDCEB8" w14:textId="77777777" w:rsidR="008877AF" w:rsidRPr="00F25B36" w:rsidRDefault="008877AF" w:rsidP="00C56DA5">
            <w:pPr>
              <w:pStyle w:val="ListParagraph"/>
              <w:ind w:left="360"/>
              <w:rPr>
                <w:bCs/>
                <w:color w:val="FF0000"/>
                <w:szCs w:val="20"/>
              </w:rPr>
            </w:pPr>
          </w:p>
        </w:tc>
        <w:tc>
          <w:tcPr>
            <w:tcW w:w="1634" w:type="pct"/>
          </w:tcPr>
          <w:p w14:paraId="18503832" w14:textId="77777777" w:rsidR="008877AF" w:rsidRPr="00F25B36" w:rsidRDefault="008877AF" w:rsidP="00C56DA5">
            <w:pPr>
              <w:pStyle w:val="ListParagraph"/>
              <w:ind w:left="360"/>
              <w:rPr>
                <w:bCs/>
                <w:color w:val="FF0000"/>
                <w:szCs w:val="20"/>
              </w:rPr>
            </w:pPr>
          </w:p>
        </w:tc>
      </w:tr>
      <w:tr w:rsidR="008877AF" w:rsidRPr="00500C4E" w14:paraId="7DD490A7" w14:textId="77777777" w:rsidTr="00BA5FE4">
        <w:trPr>
          <w:trHeight w:val="20"/>
        </w:trPr>
        <w:tc>
          <w:tcPr>
            <w:tcW w:w="280" w:type="pct"/>
          </w:tcPr>
          <w:p w14:paraId="0B233296" w14:textId="77777777" w:rsidR="008877AF" w:rsidRPr="002A1843" w:rsidRDefault="008877AF" w:rsidP="00A84BF9"/>
        </w:tc>
        <w:tc>
          <w:tcPr>
            <w:tcW w:w="351" w:type="pct"/>
          </w:tcPr>
          <w:p w14:paraId="605864A1" w14:textId="77777777" w:rsidR="008877AF" w:rsidRPr="002A1843" w:rsidRDefault="008877AF" w:rsidP="00A84BF9">
            <w:pPr>
              <w:autoSpaceDE w:val="0"/>
              <w:autoSpaceDN w:val="0"/>
              <w:adjustRightInd w:val="0"/>
              <w:rPr>
                <w:szCs w:val="20"/>
              </w:rPr>
            </w:pPr>
          </w:p>
        </w:tc>
        <w:tc>
          <w:tcPr>
            <w:tcW w:w="548" w:type="pct"/>
          </w:tcPr>
          <w:p w14:paraId="3A1960E9" w14:textId="77777777" w:rsidR="008877AF" w:rsidRPr="002A1843" w:rsidRDefault="008877AF" w:rsidP="00A84BF9">
            <w:pPr>
              <w:autoSpaceDE w:val="0"/>
              <w:autoSpaceDN w:val="0"/>
              <w:adjustRightInd w:val="0"/>
              <w:rPr>
                <w:szCs w:val="20"/>
              </w:rPr>
            </w:pPr>
          </w:p>
        </w:tc>
        <w:tc>
          <w:tcPr>
            <w:tcW w:w="552" w:type="pct"/>
          </w:tcPr>
          <w:p w14:paraId="7AA79E1D" w14:textId="77777777" w:rsidR="008877AF" w:rsidRPr="002A1843" w:rsidRDefault="008877AF" w:rsidP="00A84BF9">
            <w:pPr>
              <w:rPr>
                <w:szCs w:val="20"/>
              </w:rPr>
            </w:pPr>
          </w:p>
        </w:tc>
        <w:tc>
          <w:tcPr>
            <w:tcW w:w="1634" w:type="pct"/>
          </w:tcPr>
          <w:p w14:paraId="0B69A5B7" w14:textId="77777777" w:rsidR="008877AF" w:rsidRPr="002A1843" w:rsidRDefault="008877AF" w:rsidP="00A84BF9">
            <w:pPr>
              <w:rPr>
                <w:bCs/>
                <w:szCs w:val="20"/>
              </w:rPr>
            </w:pPr>
          </w:p>
        </w:tc>
        <w:tc>
          <w:tcPr>
            <w:tcW w:w="1634" w:type="pct"/>
          </w:tcPr>
          <w:p w14:paraId="6F071599" w14:textId="77777777" w:rsidR="008877AF" w:rsidRPr="002A1843" w:rsidRDefault="008877AF" w:rsidP="00A84BF9">
            <w:pPr>
              <w:rPr>
                <w:bCs/>
                <w:szCs w:val="20"/>
              </w:rPr>
            </w:pPr>
          </w:p>
        </w:tc>
      </w:tr>
    </w:tbl>
    <w:p w14:paraId="5EBE6375"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4902C277" w14:textId="6F3AEC46" w:rsidR="00E16609" w:rsidRPr="00500C4E" w:rsidRDefault="00DA2822" w:rsidP="006865BE">
      <w:pPr>
        <w:pStyle w:val="Heading1"/>
        <w:rPr>
          <w:rFonts w:cstheme="minorHAnsi"/>
        </w:rPr>
      </w:pPr>
      <w:r>
        <w:rPr>
          <w:szCs w:val="20"/>
        </w:rPr>
        <w:br w:type="page"/>
      </w:r>
      <w:r w:rsidR="00E16609" w:rsidRPr="00500C4E">
        <w:rPr>
          <w:rFonts w:cstheme="minorHAnsi"/>
        </w:rPr>
        <w:lastRenderedPageBreak/>
        <w:t>Section 1</w:t>
      </w:r>
      <w:r w:rsidR="00317970">
        <w:rPr>
          <w:rFonts w:cstheme="minorHAnsi"/>
        </w:rPr>
        <w:t>.</w:t>
      </w:r>
      <w:r w:rsidR="00E16609" w:rsidRPr="00500C4E">
        <w:rPr>
          <w:rFonts w:cstheme="minorHAnsi"/>
        </w:rPr>
        <w:t xml:space="preserve"> General Measure &amp; Baseline Data</w:t>
      </w:r>
      <w:bookmarkEnd w:id="1"/>
    </w:p>
    <w:p w14:paraId="09EB31EA" w14:textId="77777777" w:rsidR="00E16609" w:rsidRPr="00500C4E" w:rsidRDefault="00824F1C" w:rsidP="00697868">
      <w:pPr>
        <w:pStyle w:val="Heading2"/>
        <w:rPr>
          <w:rFonts w:asciiTheme="minorHAnsi" w:hAnsiTheme="minorHAnsi"/>
        </w:rPr>
      </w:pPr>
      <w:bookmarkStart w:id="16"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6"/>
    </w:p>
    <w:p w14:paraId="1EE699F4" w14:textId="77777777" w:rsidR="00F35F09" w:rsidRPr="00F35F09" w:rsidRDefault="00F35F09" w:rsidP="00F35F09">
      <w:pPr>
        <w:spacing w:before="40" w:after="40"/>
        <w:rPr>
          <w:rFonts w:cstheme="minorHAnsi"/>
          <w:szCs w:val="22"/>
        </w:rPr>
      </w:pPr>
      <w:r w:rsidRPr="00F35F09">
        <w:rPr>
          <w:rFonts w:cstheme="minorHAnsi"/>
          <w:szCs w:val="22"/>
        </w:rPr>
        <w:t>The measures are:</w:t>
      </w:r>
    </w:p>
    <w:p w14:paraId="0FACE51C" w14:textId="41E64BD6" w:rsidR="00F35F09" w:rsidRPr="00F35F09" w:rsidRDefault="00364F5E" w:rsidP="00F35F09">
      <w:pPr>
        <w:numPr>
          <w:ilvl w:val="0"/>
          <w:numId w:val="36"/>
        </w:numPr>
        <w:spacing w:before="40" w:after="40"/>
        <w:rPr>
          <w:rFonts w:cstheme="minorHAnsi"/>
          <w:szCs w:val="22"/>
        </w:rPr>
      </w:pPr>
      <w:r>
        <w:rPr>
          <w:rFonts w:cstheme="minorHAnsi"/>
          <w:szCs w:val="22"/>
        </w:rPr>
        <w:t>1.0 GPM f</w:t>
      </w:r>
      <w:r w:rsidR="00F35F09" w:rsidRPr="00F35F09">
        <w:rPr>
          <w:rFonts w:cstheme="minorHAnsi"/>
          <w:szCs w:val="22"/>
        </w:rPr>
        <w:t xml:space="preserve">aucet aerator </w:t>
      </w:r>
      <w:r w:rsidR="006B79AB">
        <w:rPr>
          <w:rFonts w:cstheme="minorHAnsi"/>
          <w:szCs w:val="22"/>
        </w:rPr>
        <w:t>installed on a faucet with no existing aerator (</w:t>
      </w:r>
      <w:del w:id="17" w:author="Jesse Clive Putra Manao" w:date="2018-05-14T08:42:00Z">
        <w:r w:rsidR="00F35F09" w:rsidRPr="00F35F09" w:rsidDel="00B10DFF">
          <w:rPr>
            <w:rFonts w:cstheme="minorHAnsi"/>
            <w:szCs w:val="22"/>
          </w:rPr>
          <w:delText xml:space="preserve"> </w:delText>
        </w:r>
      </w:del>
      <w:r w:rsidR="000B68CB">
        <w:rPr>
          <w:rFonts w:cstheme="minorHAnsi"/>
          <w:szCs w:val="22"/>
        </w:rPr>
        <w:t>1.91 GPM</w:t>
      </w:r>
      <w:r w:rsidR="006B79AB">
        <w:rPr>
          <w:rFonts w:cstheme="minorHAnsi"/>
          <w:szCs w:val="22"/>
        </w:rPr>
        <w:t xml:space="preserve">) The faucet aerator heating source can be electric or gas. </w:t>
      </w:r>
    </w:p>
    <w:p w14:paraId="76DE10E0" w14:textId="3E13DB16" w:rsidR="00F35F09" w:rsidRDefault="00364F5E" w:rsidP="00F35F09">
      <w:pPr>
        <w:numPr>
          <w:ilvl w:val="0"/>
          <w:numId w:val="36"/>
        </w:numPr>
        <w:spacing w:before="40" w:after="40"/>
        <w:rPr>
          <w:rFonts w:cstheme="minorHAnsi"/>
          <w:szCs w:val="22"/>
        </w:rPr>
      </w:pPr>
      <w:r>
        <w:rPr>
          <w:rFonts w:cstheme="minorHAnsi"/>
          <w:szCs w:val="22"/>
        </w:rPr>
        <w:t xml:space="preserve">1.5 GPM </w:t>
      </w:r>
      <w:r w:rsidR="00F35F09" w:rsidRPr="00F35F09">
        <w:rPr>
          <w:rFonts w:cstheme="minorHAnsi"/>
          <w:szCs w:val="22"/>
        </w:rPr>
        <w:t xml:space="preserve">Low Flow Showerhead replacing Standard </w:t>
      </w:r>
      <w:r>
        <w:rPr>
          <w:rFonts w:cstheme="minorHAnsi"/>
          <w:szCs w:val="22"/>
        </w:rPr>
        <w:t xml:space="preserve">2.0 GPM </w:t>
      </w:r>
      <w:r w:rsidR="00F35F09" w:rsidRPr="00F35F09">
        <w:rPr>
          <w:rFonts w:cstheme="minorHAnsi"/>
          <w:szCs w:val="22"/>
        </w:rPr>
        <w:t>Showerhead</w:t>
      </w:r>
      <w:r w:rsidR="006B79AB">
        <w:rPr>
          <w:rFonts w:cstheme="minorHAnsi"/>
          <w:szCs w:val="22"/>
        </w:rPr>
        <w:t xml:space="preserve"> The showerhead heating source can be electric or gas. </w:t>
      </w:r>
    </w:p>
    <w:p w14:paraId="403A59EF" w14:textId="77777777" w:rsidR="00F35F09" w:rsidRPr="00F35F09" w:rsidRDefault="00F35F09" w:rsidP="00F35F09">
      <w:pPr>
        <w:spacing w:before="40" w:after="40"/>
        <w:ind w:left="720"/>
        <w:rPr>
          <w:rFonts w:cstheme="minorHAnsi"/>
          <w:szCs w:val="22"/>
        </w:rPr>
      </w:pPr>
    </w:p>
    <w:p w14:paraId="199909B5"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48F70517" w14:textId="77777777" w:rsidTr="00920905">
        <w:trPr>
          <w:trHeight w:val="20"/>
        </w:trPr>
        <w:tc>
          <w:tcPr>
            <w:tcW w:w="1502" w:type="pct"/>
            <w:shd w:val="clear" w:color="auto" w:fill="D9D9D9" w:themeFill="background1" w:themeFillShade="D9"/>
          </w:tcPr>
          <w:p w14:paraId="1F161D1A"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E6738B3"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F35F09" w:rsidRPr="00800706" w14:paraId="33ACB48C" w14:textId="77777777" w:rsidTr="00920905">
        <w:trPr>
          <w:trHeight w:val="20"/>
        </w:trPr>
        <w:tc>
          <w:tcPr>
            <w:tcW w:w="1502" w:type="pct"/>
          </w:tcPr>
          <w:p w14:paraId="478B29EF" w14:textId="77777777" w:rsidR="00F35F09" w:rsidRPr="00920905" w:rsidRDefault="00F35F09" w:rsidP="00F35F09">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0D482DA" w14:textId="0F4D5B16" w:rsidR="00F35F09" w:rsidRPr="00920905" w:rsidRDefault="00364F5E" w:rsidP="00F35F09">
            <w:pPr>
              <w:rPr>
                <w:szCs w:val="20"/>
              </w:rPr>
            </w:pPr>
            <w:r>
              <w:t xml:space="preserve">1.0 GPM </w:t>
            </w:r>
            <w:r w:rsidR="00F35F09">
              <w:t>Faucet Aerator;</w:t>
            </w:r>
            <w:r w:rsidR="00F35F09" w:rsidRPr="00B80C49">
              <w:t xml:space="preserve"> </w:t>
            </w:r>
            <w:r>
              <w:t xml:space="preserve">1.5 GPM </w:t>
            </w:r>
            <w:r w:rsidR="00F35F09">
              <w:t xml:space="preserve">Low Flow Showerhead </w:t>
            </w:r>
          </w:p>
        </w:tc>
      </w:tr>
      <w:tr w:rsidR="00F35F09" w:rsidRPr="00800706" w14:paraId="607B2263" w14:textId="77777777" w:rsidTr="00920905">
        <w:trPr>
          <w:trHeight w:val="20"/>
        </w:trPr>
        <w:tc>
          <w:tcPr>
            <w:tcW w:w="1502" w:type="pct"/>
          </w:tcPr>
          <w:p w14:paraId="0397200D" w14:textId="77777777" w:rsidR="00F35F09" w:rsidRPr="00920905" w:rsidRDefault="00F35F09" w:rsidP="00F35F09">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57B5473F" w14:textId="21C15B89" w:rsidR="00F35F09" w:rsidRPr="00920905" w:rsidRDefault="00F35F09" w:rsidP="006B79AB">
            <w:pPr>
              <w:rPr>
                <w:i/>
                <w:szCs w:val="20"/>
              </w:rPr>
            </w:pPr>
            <w:r w:rsidRPr="00B80C49">
              <w:t>No Faucet Aerator</w:t>
            </w:r>
            <w:r>
              <w:t>;</w:t>
            </w:r>
            <w:r w:rsidRPr="00B80C49">
              <w:t xml:space="preserve"> </w:t>
            </w:r>
            <w:r w:rsidR="006B79AB">
              <w:t xml:space="preserve">1.8 </w:t>
            </w:r>
            <w:r w:rsidR="00364F5E">
              <w:t xml:space="preserve">GPM </w:t>
            </w:r>
            <w:r w:rsidRPr="00B80C49">
              <w:t>Standard Showerhead</w:t>
            </w:r>
          </w:p>
        </w:tc>
      </w:tr>
      <w:tr w:rsidR="002344FB" w:rsidRPr="00800706" w14:paraId="2F3CEAA7" w14:textId="77777777" w:rsidTr="006F21E8">
        <w:trPr>
          <w:trHeight w:val="20"/>
        </w:trPr>
        <w:tc>
          <w:tcPr>
            <w:tcW w:w="1502" w:type="pct"/>
          </w:tcPr>
          <w:p w14:paraId="6EE31C62"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9C4D570" w14:textId="11E16A2B" w:rsidR="002344FB" w:rsidRPr="00F35F09" w:rsidRDefault="00F35F09" w:rsidP="006B79AB">
            <w:pPr>
              <w:rPr>
                <w:szCs w:val="20"/>
              </w:rPr>
            </w:pPr>
            <w:r w:rsidRPr="00F35F09">
              <w:rPr>
                <w:szCs w:val="20"/>
              </w:rPr>
              <w:t>N/A</w:t>
            </w:r>
            <w:r w:rsidR="00364F5E">
              <w:rPr>
                <w:szCs w:val="20"/>
              </w:rPr>
              <w:t xml:space="preserve"> for Faucet Aerator;</w:t>
            </w:r>
            <w:r w:rsidR="006B79AB">
              <w:rPr>
                <w:szCs w:val="20"/>
              </w:rPr>
              <w:t xml:space="preserve"> 1.8</w:t>
            </w:r>
            <w:r w:rsidR="00364F5E">
              <w:rPr>
                <w:szCs w:val="20"/>
              </w:rPr>
              <w:t xml:space="preserve"> GPM Standard Showerhead</w:t>
            </w:r>
          </w:p>
        </w:tc>
      </w:tr>
      <w:tr w:rsidR="00D85F09" w:rsidRPr="00800706" w14:paraId="626CC1EB" w14:textId="77777777" w:rsidTr="00920905">
        <w:trPr>
          <w:trHeight w:val="20"/>
        </w:trPr>
        <w:tc>
          <w:tcPr>
            <w:tcW w:w="1502" w:type="pct"/>
          </w:tcPr>
          <w:p w14:paraId="4F02CEA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39BEA92C" w14:textId="77777777" w:rsidR="00D85F09" w:rsidRPr="00F35F09" w:rsidRDefault="00F35F09" w:rsidP="00920905">
            <w:pPr>
              <w:rPr>
                <w:i/>
                <w:szCs w:val="20"/>
              </w:rPr>
            </w:pPr>
            <w:r w:rsidRPr="00F35F09">
              <w:rPr>
                <w:szCs w:val="20"/>
              </w:rPr>
              <w:t>N/A</w:t>
            </w:r>
          </w:p>
        </w:tc>
      </w:tr>
    </w:tbl>
    <w:p w14:paraId="01583269" w14:textId="77777777" w:rsidR="00D85F09" w:rsidRPr="00800706" w:rsidRDefault="00D85F09" w:rsidP="00920905">
      <w:pPr>
        <w:pStyle w:val="NoSpacing"/>
      </w:pPr>
    </w:p>
    <w:p w14:paraId="2F92980C"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1A921B99" w14:textId="77777777" w:rsidTr="00920905">
        <w:tc>
          <w:tcPr>
            <w:tcW w:w="2356" w:type="pct"/>
            <w:gridSpan w:val="4"/>
            <w:shd w:val="clear" w:color="auto" w:fill="D9D9D9" w:themeFill="background1" w:themeFillShade="D9"/>
          </w:tcPr>
          <w:p w14:paraId="25DFDD27"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1833E984"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41CFA154" w14:textId="77777777" w:rsidTr="00920905">
        <w:tc>
          <w:tcPr>
            <w:tcW w:w="539" w:type="pct"/>
            <w:shd w:val="clear" w:color="auto" w:fill="F2F2F2" w:themeFill="background1" w:themeFillShade="F2"/>
          </w:tcPr>
          <w:p w14:paraId="723985F9"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3D58B4C"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524D98C8"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05EB1703"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26DE8637" w14:textId="77777777" w:rsidR="003A3170" w:rsidRPr="00800706" w:rsidRDefault="003A3170" w:rsidP="005729C8">
            <w:pPr>
              <w:rPr>
                <w:rFonts w:cstheme="minorHAnsi"/>
                <w:szCs w:val="20"/>
              </w:rPr>
            </w:pPr>
          </w:p>
        </w:tc>
      </w:tr>
      <w:tr w:rsidR="00F35F09" w:rsidRPr="00800706" w14:paraId="63786E88" w14:textId="77777777" w:rsidTr="00920905">
        <w:trPr>
          <w:trHeight w:val="243"/>
        </w:trPr>
        <w:tc>
          <w:tcPr>
            <w:tcW w:w="539" w:type="pct"/>
          </w:tcPr>
          <w:p w14:paraId="556CF9F1" w14:textId="77777777" w:rsidR="00F35F09" w:rsidRPr="00920905" w:rsidRDefault="00F35F09" w:rsidP="00F35F09">
            <w:pPr>
              <w:rPr>
                <w:rFonts w:cstheme="minorHAnsi"/>
                <w:color w:val="FF0000"/>
                <w:szCs w:val="20"/>
              </w:rPr>
            </w:pPr>
          </w:p>
        </w:tc>
        <w:tc>
          <w:tcPr>
            <w:tcW w:w="539" w:type="pct"/>
          </w:tcPr>
          <w:p w14:paraId="50BD7801" w14:textId="77777777" w:rsidR="00F35F09" w:rsidRPr="00920905" w:rsidRDefault="00F35F09" w:rsidP="00F35F09">
            <w:pPr>
              <w:rPr>
                <w:rFonts w:cstheme="minorHAnsi"/>
                <w:color w:val="FF0000"/>
                <w:szCs w:val="20"/>
              </w:rPr>
            </w:pPr>
          </w:p>
        </w:tc>
        <w:tc>
          <w:tcPr>
            <w:tcW w:w="605" w:type="pct"/>
          </w:tcPr>
          <w:p w14:paraId="0FB195F5" w14:textId="77777777" w:rsidR="00F35F09" w:rsidRPr="00920905" w:rsidRDefault="00F35F09" w:rsidP="00F35F09">
            <w:pPr>
              <w:rPr>
                <w:rFonts w:cstheme="minorHAnsi"/>
                <w:color w:val="FF0000"/>
                <w:szCs w:val="20"/>
              </w:rPr>
            </w:pPr>
            <w:r w:rsidRPr="00ED5C3A">
              <w:rPr>
                <w:rFonts w:cstheme="minorHAnsi"/>
                <w:szCs w:val="20"/>
              </w:rPr>
              <w:t>WH-62220</w:t>
            </w:r>
          </w:p>
        </w:tc>
        <w:tc>
          <w:tcPr>
            <w:tcW w:w="673" w:type="pct"/>
          </w:tcPr>
          <w:p w14:paraId="2AD29872" w14:textId="77777777" w:rsidR="00F35F09" w:rsidRPr="00920905" w:rsidRDefault="00F35F09" w:rsidP="00F35F09">
            <w:pPr>
              <w:rPr>
                <w:rFonts w:cstheme="minorHAnsi"/>
                <w:color w:val="FF0000"/>
                <w:szCs w:val="20"/>
              </w:rPr>
            </w:pPr>
          </w:p>
        </w:tc>
        <w:tc>
          <w:tcPr>
            <w:tcW w:w="2644" w:type="pct"/>
          </w:tcPr>
          <w:p w14:paraId="6C2F08FB" w14:textId="77777777" w:rsidR="00F35F09" w:rsidRPr="00920905" w:rsidRDefault="00F35F09" w:rsidP="00F35F09">
            <w:pPr>
              <w:rPr>
                <w:color w:val="FF0000"/>
              </w:rPr>
            </w:pPr>
            <w:r w:rsidRPr="001D544D">
              <w:t>Faucet Aerator replacing No Faucet Aerator</w:t>
            </w:r>
          </w:p>
        </w:tc>
      </w:tr>
      <w:tr w:rsidR="00F35F09" w:rsidRPr="00800706" w14:paraId="5AC45F61" w14:textId="77777777" w:rsidTr="00920905">
        <w:trPr>
          <w:trHeight w:val="243"/>
        </w:trPr>
        <w:tc>
          <w:tcPr>
            <w:tcW w:w="539" w:type="pct"/>
          </w:tcPr>
          <w:p w14:paraId="1E35403C" w14:textId="77777777" w:rsidR="00F35F09" w:rsidRPr="00350BF1" w:rsidRDefault="00F35F09" w:rsidP="00F35F09">
            <w:pPr>
              <w:rPr>
                <w:rFonts w:cstheme="minorHAnsi"/>
                <w:szCs w:val="20"/>
              </w:rPr>
            </w:pPr>
          </w:p>
        </w:tc>
        <w:tc>
          <w:tcPr>
            <w:tcW w:w="539" w:type="pct"/>
          </w:tcPr>
          <w:p w14:paraId="7BEDF5B1" w14:textId="77777777" w:rsidR="00F35F09" w:rsidRPr="00350BF1" w:rsidRDefault="00F35F09" w:rsidP="00F35F09">
            <w:pPr>
              <w:rPr>
                <w:rFonts w:cstheme="minorHAnsi"/>
                <w:szCs w:val="20"/>
              </w:rPr>
            </w:pPr>
          </w:p>
        </w:tc>
        <w:tc>
          <w:tcPr>
            <w:tcW w:w="605" w:type="pct"/>
          </w:tcPr>
          <w:p w14:paraId="72F77478" w14:textId="77777777" w:rsidR="00F35F09" w:rsidRPr="00350BF1" w:rsidRDefault="00F35F09" w:rsidP="00F35F09">
            <w:pPr>
              <w:rPr>
                <w:rFonts w:cstheme="minorHAnsi"/>
                <w:szCs w:val="20"/>
              </w:rPr>
            </w:pPr>
            <w:r w:rsidRPr="00ED5C3A">
              <w:rPr>
                <w:rFonts w:cstheme="minorHAnsi"/>
                <w:szCs w:val="20"/>
              </w:rPr>
              <w:t>WH-79994</w:t>
            </w:r>
          </w:p>
        </w:tc>
        <w:tc>
          <w:tcPr>
            <w:tcW w:w="673" w:type="pct"/>
          </w:tcPr>
          <w:p w14:paraId="1A3C1276" w14:textId="77777777" w:rsidR="00F35F09" w:rsidRPr="00350BF1" w:rsidRDefault="00F35F09" w:rsidP="00F35F09">
            <w:pPr>
              <w:rPr>
                <w:rFonts w:cstheme="minorHAnsi"/>
                <w:szCs w:val="20"/>
              </w:rPr>
            </w:pPr>
          </w:p>
        </w:tc>
        <w:tc>
          <w:tcPr>
            <w:tcW w:w="2644" w:type="pct"/>
          </w:tcPr>
          <w:p w14:paraId="0D9CFDE1" w14:textId="77777777" w:rsidR="00F35F09" w:rsidRPr="00920905" w:rsidRDefault="00F35F09" w:rsidP="00F35F09">
            <w:r w:rsidRPr="001D544D">
              <w:t>Low Flow Showerhead replacing Standard Showerhead</w:t>
            </w:r>
          </w:p>
        </w:tc>
      </w:tr>
    </w:tbl>
    <w:p w14:paraId="3A8BE062" w14:textId="77777777" w:rsidR="00760CDC" w:rsidRPr="00800706" w:rsidRDefault="00760CDC" w:rsidP="00697868">
      <w:pPr>
        <w:pStyle w:val="Reminders"/>
        <w:rPr>
          <w:rFonts w:asciiTheme="minorHAnsi" w:hAnsiTheme="minorHAnsi" w:cstheme="minorHAnsi"/>
          <w:i w:val="0"/>
          <w:szCs w:val="22"/>
        </w:rPr>
      </w:pPr>
    </w:p>
    <w:p w14:paraId="232BE8C5" w14:textId="77777777" w:rsidR="00F35F09" w:rsidRPr="00ED5C3A" w:rsidRDefault="00F35F09" w:rsidP="00F35F09">
      <w:pPr>
        <w:pStyle w:val="Reminders"/>
        <w:rPr>
          <w:rFonts w:asciiTheme="minorHAnsi" w:hAnsiTheme="minorHAnsi" w:cstheme="minorHAnsi"/>
          <w:b/>
          <w:i w:val="0"/>
          <w:color w:val="auto"/>
          <w:szCs w:val="22"/>
        </w:rPr>
      </w:pPr>
      <w:r w:rsidRPr="00ED5C3A">
        <w:rPr>
          <w:rFonts w:asciiTheme="minorHAnsi" w:hAnsiTheme="minorHAnsi" w:cstheme="minorHAnsi"/>
          <w:b/>
          <w:i w:val="0"/>
          <w:color w:val="auto"/>
          <w:szCs w:val="22"/>
        </w:rPr>
        <w:t>Implementation Requirements</w:t>
      </w:r>
    </w:p>
    <w:p w14:paraId="668D86E2" w14:textId="77777777" w:rsidR="00F35F09" w:rsidRPr="00ED5C3A" w:rsidRDefault="00F35F09" w:rsidP="00F35F09">
      <w:pPr>
        <w:pStyle w:val="Reminders"/>
        <w:rPr>
          <w:rFonts w:asciiTheme="minorHAnsi" w:hAnsiTheme="minorHAnsi" w:cstheme="minorHAnsi"/>
          <w:i w:val="0"/>
          <w:color w:val="auto"/>
          <w:szCs w:val="22"/>
        </w:rPr>
      </w:pPr>
      <w:r w:rsidRPr="00ED5C3A">
        <w:rPr>
          <w:rFonts w:asciiTheme="minorHAnsi" w:hAnsiTheme="minorHAnsi" w:cstheme="minorHAnsi"/>
          <w:i w:val="0"/>
          <w:color w:val="auto"/>
          <w:szCs w:val="22"/>
        </w:rPr>
        <w:t>Eligible building types are:</w:t>
      </w:r>
    </w:p>
    <w:p w14:paraId="5E7C8A94"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Single Family</w:t>
      </w:r>
    </w:p>
    <w:p w14:paraId="6ADD40FB"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Multi-family</w:t>
      </w:r>
    </w:p>
    <w:p w14:paraId="4512C8A1" w14:textId="77777777" w:rsidR="00F35F09" w:rsidRPr="00ED5C3A" w:rsidRDefault="00F35F09" w:rsidP="00F35F09">
      <w:pPr>
        <w:pStyle w:val="Reminders"/>
        <w:numPr>
          <w:ilvl w:val="0"/>
          <w:numId w:val="11"/>
        </w:numPr>
        <w:rPr>
          <w:rFonts w:asciiTheme="minorHAnsi" w:hAnsiTheme="minorHAnsi" w:cstheme="minorHAnsi"/>
          <w:i w:val="0"/>
          <w:color w:val="auto"/>
          <w:szCs w:val="22"/>
        </w:rPr>
      </w:pPr>
      <w:r w:rsidRPr="00ED5C3A">
        <w:rPr>
          <w:rFonts w:asciiTheme="minorHAnsi" w:hAnsiTheme="minorHAnsi" w:cstheme="minorHAnsi"/>
          <w:i w:val="0"/>
          <w:color w:val="auto"/>
          <w:szCs w:val="22"/>
        </w:rPr>
        <w:t>Residential Mobile Home - Double-Wide</w:t>
      </w:r>
    </w:p>
    <w:p w14:paraId="7CA7B49B" w14:textId="77777777" w:rsidR="00F35F09" w:rsidRPr="00ED5C3A" w:rsidRDefault="00F35F09" w:rsidP="00F35F09">
      <w:pPr>
        <w:pStyle w:val="Reminders"/>
        <w:rPr>
          <w:rFonts w:asciiTheme="minorHAnsi" w:hAnsiTheme="minorHAnsi" w:cstheme="minorHAnsi"/>
          <w:i w:val="0"/>
          <w:color w:val="auto"/>
          <w:szCs w:val="22"/>
        </w:rPr>
      </w:pPr>
    </w:p>
    <w:p w14:paraId="5413F24C" w14:textId="0BC31B30" w:rsidR="00F35F09" w:rsidRPr="00397406" w:rsidRDefault="00F35F09" w:rsidP="00F35F09">
      <w:pPr>
        <w:pStyle w:val="Reminders"/>
        <w:rPr>
          <w:rFonts w:asciiTheme="minorHAnsi" w:hAnsiTheme="minorHAnsi" w:cstheme="minorHAnsi"/>
          <w:i w:val="0"/>
          <w:szCs w:val="22"/>
        </w:rPr>
      </w:pPr>
      <w:r w:rsidRPr="00ED5C3A">
        <w:rPr>
          <w:rFonts w:asciiTheme="minorHAnsi" w:hAnsiTheme="minorHAnsi" w:cstheme="minorHAnsi"/>
          <w:i w:val="0"/>
          <w:color w:val="auto"/>
          <w:szCs w:val="22"/>
        </w:rPr>
        <w:t>All SCE climate zones are eligible.</w:t>
      </w:r>
      <w:r w:rsidR="0063442C">
        <w:rPr>
          <w:rFonts w:asciiTheme="minorHAnsi" w:hAnsiTheme="minorHAnsi" w:cstheme="minorHAnsi"/>
          <w:i w:val="0"/>
          <w:color w:val="auto"/>
          <w:szCs w:val="22"/>
        </w:rPr>
        <w:t xml:space="preserve">  </w:t>
      </w:r>
      <w:r w:rsidRPr="00ED5C3A">
        <w:rPr>
          <w:rFonts w:asciiTheme="minorHAnsi" w:hAnsiTheme="minorHAnsi" w:cstheme="minorHAnsi"/>
          <w:i w:val="0"/>
          <w:color w:val="auto"/>
          <w:szCs w:val="22"/>
        </w:rPr>
        <w:t>For direct install measures, the contractor must verify that the product is installed correctly.</w:t>
      </w:r>
      <w:r w:rsidR="006B79AB" w:rsidRPr="006B79AB">
        <w:t xml:space="preserve"> </w:t>
      </w:r>
      <w:r w:rsidR="006B79AB" w:rsidRPr="006B79AB">
        <w:rPr>
          <w:rFonts w:asciiTheme="minorHAnsi" w:hAnsiTheme="minorHAnsi" w:cstheme="minorHAnsi"/>
          <w:i w:val="0"/>
          <w:color w:val="auto"/>
          <w:szCs w:val="22"/>
        </w:rPr>
        <w:t xml:space="preserve">It is also the responsibility of the contractor working on the residence to meet all applicable code requirements if and when invoked.  Additional program requirements may be needed to support each specific measure.  </w:t>
      </w:r>
    </w:p>
    <w:p w14:paraId="1C433876"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9D9BB17" w14:textId="77777777" w:rsidR="00F35F09" w:rsidRPr="00F35F09" w:rsidRDefault="00F35F09" w:rsidP="00F35F09">
      <w:pPr>
        <w:tabs>
          <w:tab w:val="num" w:pos="360"/>
        </w:tabs>
        <w:spacing w:before="40" w:after="40"/>
        <w:rPr>
          <w:rFonts w:cstheme="minorHAnsi"/>
          <w:szCs w:val="22"/>
        </w:rPr>
      </w:pPr>
      <w:r w:rsidRPr="00F35F09">
        <w:rPr>
          <w:rFonts w:cstheme="minorHAnsi"/>
          <w:szCs w:val="22"/>
        </w:rPr>
        <w:t>A faucet aerator is a device that screws onto an existing faucet head in order to reduce water flow. It splits the flow of water into multiple streams and adds air. This reduces flow while maintaining sufficient water pressure. This work paper assumes an aerator measure case flow of 1.</w:t>
      </w:r>
      <w:r w:rsidR="00FD3415">
        <w:rPr>
          <w:rFonts w:cstheme="minorHAnsi"/>
          <w:szCs w:val="22"/>
        </w:rPr>
        <w:t>0</w:t>
      </w:r>
      <w:r w:rsidRPr="00F35F09">
        <w:rPr>
          <w:rFonts w:cstheme="minorHAnsi"/>
          <w:szCs w:val="22"/>
        </w:rPr>
        <w:t xml:space="preserve"> gallons per minute (gpm).</w:t>
      </w:r>
    </w:p>
    <w:p w14:paraId="10EB525A" w14:textId="77777777" w:rsidR="00F35F09" w:rsidRPr="00F35F09" w:rsidRDefault="00F35F09" w:rsidP="00F35F09">
      <w:pPr>
        <w:tabs>
          <w:tab w:val="num" w:pos="360"/>
        </w:tabs>
        <w:spacing w:before="40" w:after="40"/>
        <w:rPr>
          <w:rFonts w:cstheme="minorHAnsi"/>
          <w:szCs w:val="22"/>
        </w:rPr>
      </w:pPr>
    </w:p>
    <w:p w14:paraId="2EC2F6E0" w14:textId="77777777" w:rsidR="00F35F09" w:rsidRPr="00F35F09" w:rsidRDefault="00F35F09" w:rsidP="00F35F09">
      <w:pPr>
        <w:tabs>
          <w:tab w:val="num" w:pos="360"/>
        </w:tabs>
        <w:spacing w:before="40" w:after="40"/>
        <w:rPr>
          <w:rFonts w:cstheme="minorHAnsi"/>
          <w:szCs w:val="22"/>
        </w:rPr>
      </w:pPr>
      <w:r w:rsidRPr="00F35F09">
        <w:rPr>
          <w:rFonts w:cstheme="minorHAnsi"/>
          <w:szCs w:val="22"/>
        </w:rPr>
        <w:t>There are 2 types of low flow showerheads:</w:t>
      </w:r>
    </w:p>
    <w:p w14:paraId="0885C15A" w14:textId="77777777" w:rsidR="00F35F09" w:rsidRPr="00F35F09" w:rsidRDefault="00F35F09" w:rsidP="00F35F09">
      <w:pPr>
        <w:numPr>
          <w:ilvl w:val="0"/>
          <w:numId w:val="37"/>
        </w:numPr>
        <w:spacing w:before="40" w:after="40"/>
        <w:rPr>
          <w:rFonts w:cstheme="minorHAnsi"/>
          <w:szCs w:val="22"/>
        </w:rPr>
      </w:pPr>
      <w:r w:rsidRPr="00F35F09">
        <w:rPr>
          <w:rFonts w:cstheme="minorHAnsi"/>
          <w:szCs w:val="22"/>
        </w:rPr>
        <w:t xml:space="preserve">Aerating showerheads introduce </w:t>
      </w:r>
      <w:r w:rsidR="00297392">
        <w:rPr>
          <w:rFonts w:cstheme="minorHAnsi"/>
          <w:szCs w:val="22"/>
        </w:rPr>
        <w:t>air</w:t>
      </w:r>
      <w:r w:rsidR="00297392" w:rsidRPr="00F35F09">
        <w:rPr>
          <w:rFonts w:cstheme="minorHAnsi"/>
          <w:szCs w:val="22"/>
        </w:rPr>
        <w:t xml:space="preserve"> </w:t>
      </w:r>
      <w:r w:rsidRPr="00F35F09">
        <w:rPr>
          <w:rFonts w:cstheme="minorHAnsi"/>
          <w:szCs w:val="22"/>
        </w:rPr>
        <w:t>into the flow, which produces an even, misty spray while maintaining sufficient water pressure.</w:t>
      </w:r>
    </w:p>
    <w:p w14:paraId="0E57423C" w14:textId="77777777" w:rsidR="00F35F09" w:rsidRPr="00F35F09" w:rsidRDefault="00F35F09" w:rsidP="00F35F09">
      <w:pPr>
        <w:numPr>
          <w:ilvl w:val="0"/>
          <w:numId w:val="37"/>
        </w:numPr>
        <w:spacing w:before="40" w:after="40"/>
        <w:rPr>
          <w:rFonts w:cstheme="minorHAnsi"/>
          <w:szCs w:val="22"/>
        </w:rPr>
      </w:pPr>
      <w:r w:rsidRPr="00F35F09">
        <w:rPr>
          <w:rFonts w:cstheme="minorHAnsi"/>
          <w:szCs w:val="22"/>
        </w:rPr>
        <w:t>Laminar</w:t>
      </w:r>
      <w:r w:rsidR="00E40022">
        <w:rPr>
          <w:rFonts w:cstheme="minorHAnsi"/>
          <w:szCs w:val="22"/>
        </w:rPr>
        <w:t xml:space="preserve"> flow showerheads split the </w:t>
      </w:r>
      <w:r w:rsidRPr="00F35F09">
        <w:rPr>
          <w:rFonts w:cstheme="minorHAnsi"/>
          <w:szCs w:val="22"/>
        </w:rPr>
        <w:t>flow of water into multiple parallel streams; no air is added. They produce less steam than aerating showerheads.</w:t>
      </w:r>
    </w:p>
    <w:p w14:paraId="4494B58A" w14:textId="6CEEB5B6" w:rsidR="00F35F09" w:rsidRPr="00F35F09" w:rsidRDefault="00661D38" w:rsidP="00F35F09">
      <w:pPr>
        <w:tabs>
          <w:tab w:val="num" w:pos="360"/>
        </w:tabs>
        <w:spacing w:before="40" w:after="40"/>
        <w:rPr>
          <w:rFonts w:cstheme="minorHAnsi"/>
          <w:color w:val="FF0000"/>
          <w:szCs w:val="22"/>
        </w:rPr>
      </w:pPr>
      <w:r>
        <w:rPr>
          <w:rFonts w:cstheme="minorHAnsi"/>
          <w:szCs w:val="22"/>
        </w:rPr>
        <w:lastRenderedPageBreak/>
        <w:t>T</w:t>
      </w:r>
      <w:r w:rsidR="00F35F09" w:rsidRPr="00F35F09">
        <w:rPr>
          <w:rFonts w:cstheme="minorHAnsi"/>
          <w:szCs w:val="22"/>
        </w:rPr>
        <w:t>his work paper assumes a showerhead measure case flow of 1.</w:t>
      </w:r>
      <w:r w:rsidR="001C6549">
        <w:rPr>
          <w:rFonts w:cstheme="minorHAnsi"/>
          <w:szCs w:val="22"/>
        </w:rPr>
        <w:t>5</w:t>
      </w:r>
      <w:r w:rsidR="00F35F09" w:rsidRPr="00F35F09">
        <w:rPr>
          <w:rFonts w:cstheme="minorHAnsi"/>
          <w:szCs w:val="22"/>
        </w:rPr>
        <w:t xml:space="preserve"> gpm.</w:t>
      </w:r>
    </w:p>
    <w:p w14:paraId="18053C63" w14:textId="77777777" w:rsidR="00697868"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BEA5FDC" w14:textId="77777777" w:rsidR="00F35F09" w:rsidRPr="00F35F09" w:rsidRDefault="00F35F09" w:rsidP="00F35F09"/>
    <w:p w14:paraId="096C2FC0" w14:textId="77777777" w:rsidR="00F35F09" w:rsidRDefault="00F35F09" w:rsidP="00F35F09">
      <w:pPr>
        <w:pStyle w:val="Reminders"/>
        <w:tabs>
          <w:tab w:val="num" w:pos="360"/>
        </w:tabs>
        <w:rPr>
          <w:rFonts w:asciiTheme="minorHAnsi" w:hAnsiTheme="minorHAnsi" w:cstheme="minorHAnsi"/>
          <w:i w:val="0"/>
          <w:color w:val="auto"/>
        </w:rPr>
      </w:pPr>
      <w:r w:rsidRPr="00DF0F3C">
        <w:rPr>
          <w:rFonts w:asciiTheme="minorHAnsi" w:hAnsiTheme="minorHAnsi" w:cstheme="minorHAnsi"/>
          <w:i w:val="0"/>
          <w:color w:val="auto"/>
        </w:rPr>
        <w:t xml:space="preserve">The delivery mechanisms for these measures are: </w:t>
      </w:r>
    </w:p>
    <w:p w14:paraId="16708E67" w14:textId="12EE5777" w:rsidR="00F35F09" w:rsidRDefault="00F35F09" w:rsidP="00F35F09">
      <w:pPr>
        <w:pStyle w:val="Reminders"/>
        <w:numPr>
          <w:ilvl w:val="0"/>
          <w:numId w:val="38"/>
        </w:numPr>
        <w:rPr>
          <w:rFonts w:asciiTheme="minorHAnsi" w:hAnsiTheme="minorHAnsi" w:cstheme="minorHAnsi"/>
          <w:i w:val="0"/>
          <w:color w:val="auto"/>
        </w:rPr>
      </w:pPr>
      <w:r w:rsidRPr="00DF0F3C">
        <w:rPr>
          <w:rFonts w:asciiTheme="minorHAnsi" w:hAnsiTheme="minorHAnsi" w:cstheme="minorHAnsi"/>
          <w:i w:val="0"/>
          <w:color w:val="auto"/>
        </w:rPr>
        <w:t xml:space="preserve">Financial Support </w:t>
      </w:r>
      <w:r w:rsidR="0017260E">
        <w:rPr>
          <w:rFonts w:asciiTheme="minorHAnsi" w:hAnsiTheme="minorHAnsi" w:cstheme="minorHAnsi"/>
          <w:i w:val="0"/>
          <w:color w:val="auto"/>
        </w:rPr>
        <w:t xml:space="preserve">– </w:t>
      </w:r>
      <w:r w:rsidRPr="00DF0F3C">
        <w:rPr>
          <w:rFonts w:asciiTheme="minorHAnsi" w:hAnsiTheme="minorHAnsi" w:cstheme="minorHAnsi"/>
          <w:i w:val="0"/>
          <w:color w:val="auto"/>
        </w:rPr>
        <w:t xml:space="preserve"> Direct Install</w:t>
      </w:r>
      <w:r>
        <w:rPr>
          <w:rFonts w:asciiTheme="minorHAnsi" w:hAnsiTheme="minorHAnsi" w:cstheme="minorHAnsi"/>
          <w:i w:val="0"/>
          <w:color w:val="auto"/>
        </w:rPr>
        <w:t xml:space="preserve"> </w:t>
      </w:r>
    </w:p>
    <w:p w14:paraId="5F605EC3" w14:textId="77777777" w:rsidR="00F35F09" w:rsidRDefault="00F35F09" w:rsidP="00F35F09">
      <w:pPr>
        <w:pStyle w:val="Reminders"/>
        <w:rPr>
          <w:rFonts w:asciiTheme="minorHAnsi" w:hAnsiTheme="minorHAnsi" w:cstheme="minorHAnsi"/>
          <w:i w:val="0"/>
          <w:color w:val="auto"/>
        </w:rPr>
      </w:pPr>
    </w:p>
    <w:p w14:paraId="1DA3CC2D" w14:textId="6EF27ED2" w:rsidR="003E6FF0" w:rsidRDefault="00F35F09" w:rsidP="00F35F09">
      <w:pPr>
        <w:pStyle w:val="Reminders"/>
        <w:rPr>
          <w:rFonts w:asciiTheme="minorHAnsi" w:hAnsiTheme="minorHAnsi" w:cstheme="minorHAnsi"/>
          <w:i w:val="0"/>
          <w:color w:val="auto"/>
        </w:rPr>
      </w:pPr>
      <w:r w:rsidRPr="00DF0F3C">
        <w:rPr>
          <w:rFonts w:asciiTheme="minorHAnsi" w:hAnsiTheme="minorHAnsi" w:cstheme="minorHAnsi"/>
          <w:i w:val="0"/>
          <w:color w:val="auto"/>
        </w:rPr>
        <w:t>The program type/install type</w:t>
      </w:r>
      <w:r w:rsidR="003E6FF0">
        <w:rPr>
          <w:rFonts w:asciiTheme="minorHAnsi" w:hAnsiTheme="minorHAnsi" w:cstheme="minorHAnsi"/>
          <w:i w:val="0"/>
          <w:color w:val="auto"/>
        </w:rPr>
        <w:t>s</w:t>
      </w:r>
      <w:r w:rsidR="00A6477A">
        <w:rPr>
          <w:rFonts w:asciiTheme="minorHAnsi" w:hAnsiTheme="minorHAnsi" w:cstheme="minorHAnsi"/>
          <w:i w:val="0"/>
          <w:color w:val="auto"/>
        </w:rPr>
        <w:t xml:space="preserve"> for each measure</w:t>
      </w:r>
      <w:r w:rsidR="003E6FF0">
        <w:rPr>
          <w:rFonts w:asciiTheme="minorHAnsi" w:hAnsiTheme="minorHAnsi" w:cstheme="minorHAnsi"/>
          <w:i w:val="0"/>
          <w:color w:val="auto"/>
        </w:rPr>
        <w:t xml:space="preserve"> are:</w:t>
      </w:r>
    </w:p>
    <w:p w14:paraId="783A2FE7" w14:textId="6A3F664E" w:rsidR="00AA0D69" w:rsidRDefault="00A6477A" w:rsidP="00AA0D69">
      <w:pPr>
        <w:pStyle w:val="Reminders"/>
        <w:numPr>
          <w:ilvl w:val="0"/>
          <w:numId w:val="47"/>
        </w:numPr>
        <w:rPr>
          <w:rFonts w:asciiTheme="minorHAnsi" w:hAnsiTheme="minorHAnsi" w:cstheme="minorHAnsi"/>
          <w:i w:val="0"/>
          <w:color w:val="auto"/>
        </w:rPr>
      </w:pPr>
      <w:r w:rsidRPr="00A6477A">
        <w:rPr>
          <w:rFonts w:asciiTheme="minorHAnsi" w:hAnsiTheme="minorHAnsi" w:cstheme="minorHAnsi"/>
          <w:i w:val="0"/>
          <w:color w:val="auto"/>
        </w:rPr>
        <w:t>Faucet Aerator replacing No Faucet Aerator</w:t>
      </w:r>
      <w:r>
        <w:rPr>
          <w:rFonts w:asciiTheme="minorHAnsi" w:hAnsiTheme="minorHAnsi" w:cstheme="minorHAnsi"/>
          <w:i w:val="0"/>
          <w:color w:val="auto"/>
        </w:rPr>
        <w:t xml:space="preserve">: </w:t>
      </w:r>
      <w:r w:rsidR="00AA0D69">
        <w:rPr>
          <w:rFonts w:asciiTheme="minorHAnsi" w:hAnsiTheme="minorHAnsi" w:cstheme="minorHAnsi"/>
          <w:i w:val="0"/>
          <w:color w:val="auto"/>
        </w:rPr>
        <w:t xml:space="preserve">Retrofit Add on - REA </w:t>
      </w:r>
    </w:p>
    <w:p w14:paraId="7DE32F69" w14:textId="75889B87" w:rsidR="003E6FF0" w:rsidRDefault="00A6477A" w:rsidP="001C2423">
      <w:pPr>
        <w:pStyle w:val="Reminders"/>
        <w:numPr>
          <w:ilvl w:val="0"/>
          <w:numId w:val="47"/>
        </w:numPr>
        <w:rPr>
          <w:rFonts w:asciiTheme="minorHAnsi" w:hAnsiTheme="minorHAnsi" w:cstheme="minorHAnsi"/>
          <w:i w:val="0"/>
          <w:color w:val="auto"/>
        </w:rPr>
      </w:pPr>
      <w:r w:rsidRPr="00A6477A">
        <w:rPr>
          <w:rFonts w:asciiTheme="minorHAnsi" w:hAnsiTheme="minorHAnsi" w:cstheme="minorHAnsi"/>
          <w:i w:val="0"/>
          <w:color w:val="auto"/>
        </w:rPr>
        <w:t>Low Flow Showerhead replacing Standard</w:t>
      </w:r>
      <w:r w:rsidRPr="001D544D">
        <w:t xml:space="preserve"> </w:t>
      </w:r>
      <w:r w:rsidRPr="00A6477A">
        <w:rPr>
          <w:rFonts w:asciiTheme="minorHAnsi" w:hAnsiTheme="minorHAnsi" w:cstheme="minorHAnsi"/>
          <w:i w:val="0"/>
          <w:color w:val="auto"/>
        </w:rPr>
        <w:t>Showerhead</w:t>
      </w:r>
      <w:r>
        <w:rPr>
          <w:rFonts w:asciiTheme="minorHAnsi" w:hAnsiTheme="minorHAnsi" w:cstheme="minorHAnsi"/>
          <w:i w:val="0"/>
          <w:color w:val="auto"/>
        </w:rPr>
        <w:t xml:space="preserve">: </w:t>
      </w:r>
      <w:r w:rsidR="003E6FF0">
        <w:rPr>
          <w:rFonts w:asciiTheme="minorHAnsi" w:hAnsiTheme="minorHAnsi" w:cstheme="minorHAnsi"/>
          <w:i w:val="0"/>
          <w:color w:val="auto"/>
        </w:rPr>
        <w:t xml:space="preserve">Replace on Burnout </w:t>
      </w:r>
      <w:r w:rsidR="00AA0D69">
        <w:rPr>
          <w:rFonts w:asciiTheme="minorHAnsi" w:hAnsiTheme="minorHAnsi" w:cstheme="minorHAnsi"/>
          <w:i w:val="0"/>
          <w:color w:val="auto"/>
        </w:rPr>
        <w:t>–</w:t>
      </w:r>
      <w:r w:rsidR="003E6FF0">
        <w:rPr>
          <w:rFonts w:asciiTheme="minorHAnsi" w:hAnsiTheme="minorHAnsi" w:cstheme="minorHAnsi"/>
          <w:i w:val="0"/>
          <w:color w:val="auto"/>
        </w:rPr>
        <w:t xml:space="preserve"> ROB</w:t>
      </w:r>
    </w:p>
    <w:p w14:paraId="6416C6C4" w14:textId="22B0E56F" w:rsidR="00F35F09" w:rsidRDefault="00F35F09" w:rsidP="00F35F09">
      <w:pPr>
        <w:pStyle w:val="Reminders"/>
        <w:rPr>
          <w:rFonts w:asciiTheme="minorHAnsi" w:hAnsiTheme="minorHAnsi" w:cstheme="minorHAnsi"/>
          <w:i w:val="0"/>
          <w:color w:val="auto"/>
        </w:rPr>
      </w:pPr>
    </w:p>
    <w:p w14:paraId="58D43ECB"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25484BA7" w14:textId="77777777" w:rsidTr="00920905">
        <w:trPr>
          <w:trHeight w:val="20"/>
        </w:trPr>
        <w:tc>
          <w:tcPr>
            <w:tcW w:w="1778" w:type="pct"/>
            <w:vMerge w:val="restart"/>
            <w:shd w:val="clear" w:color="auto" w:fill="D9D9D9" w:themeFill="background1" w:themeFillShade="D9"/>
          </w:tcPr>
          <w:p w14:paraId="6179D9AB"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1AA072DA"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1862E718" w14:textId="77777777" w:rsidR="006F1B21" w:rsidRPr="00920905" w:rsidRDefault="006F1B21" w:rsidP="001B2301">
            <w:pPr>
              <w:rPr>
                <w:b/>
                <w:sz w:val="18"/>
                <w:szCs w:val="18"/>
              </w:rPr>
            </w:pPr>
            <w:r w:rsidRPr="00920905">
              <w:rPr>
                <w:b/>
                <w:sz w:val="18"/>
                <w:szCs w:val="18"/>
              </w:rPr>
              <w:t>Life</w:t>
            </w:r>
          </w:p>
        </w:tc>
      </w:tr>
      <w:tr w:rsidR="006F1B21" w:rsidRPr="00500C4E" w14:paraId="42D3F64C" w14:textId="77777777" w:rsidTr="006F1B21">
        <w:trPr>
          <w:trHeight w:val="20"/>
        </w:trPr>
        <w:tc>
          <w:tcPr>
            <w:tcW w:w="1778" w:type="pct"/>
            <w:vMerge/>
            <w:shd w:val="clear" w:color="auto" w:fill="D9D9D9" w:themeFill="background1" w:themeFillShade="D9"/>
          </w:tcPr>
          <w:p w14:paraId="618B0787" w14:textId="77777777" w:rsidR="006F1B21" w:rsidRPr="00500C4E" w:rsidRDefault="006F1B21" w:rsidP="001B2301">
            <w:pPr>
              <w:rPr>
                <w:sz w:val="18"/>
                <w:szCs w:val="18"/>
              </w:rPr>
            </w:pPr>
          </w:p>
        </w:tc>
        <w:tc>
          <w:tcPr>
            <w:tcW w:w="1107" w:type="pct"/>
            <w:shd w:val="clear" w:color="auto" w:fill="F2F2F2" w:themeFill="background1" w:themeFillShade="F2"/>
          </w:tcPr>
          <w:p w14:paraId="2DACB949"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564CE6E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5F442841"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4C91FC0"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EA6547" w:rsidRPr="00500C4E" w14:paraId="41F919F7" w14:textId="77777777" w:rsidTr="006F1B21">
        <w:trPr>
          <w:trHeight w:val="20"/>
        </w:trPr>
        <w:tc>
          <w:tcPr>
            <w:tcW w:w="1778" w:type="pct"/>
          </w:tcPr>
          <w:p w14:paraId="5A9BDD5B" w14:textId="4A52066E" w:rsidR="00EA6547" w:rsidRPr="00500C4E" w:rsidRDefault="00EA6547" w:rsidP="00EA6547">
            <w:pPr>
              <w:rPr>
                <w:sz w:val="18"/>
                <w:szCs w:val="18"/>
              </w:rPr>
            </w:pPr>
            <w:r>
              <w:rPr>
                <w:sz w:val="18"/>
                <w:szCs w:val="18"/>
              </w:rPr>
              <w:t>Replace-on-Burnout (ROB)</w:t>
            </w:r>
          </w:p>
        </w:tc>
        <w:tc>
          <w:tcPr>
            <w:tcW w:w="1107" w:type="pct"/>
          </w:tcPr>
          <w:p w14:paraId="2887E06D" w14:textId="47CD8945" w:rsidR="00EA6547" w:rsidRPr="00500C4E" w:rsidRDefault="00EA6547" w:rsidP="00EA6547">
            <w:pPr>
              <w:rPr>
                <w:sz w:val="18"/>
                <w:szCs w:val="18"/>
              </w:rPr>
            </w:pPr>
            <w:r w:rsidRPr="00500C4E">
              <w:rPr>
                <w:sz w:val="18"/>
                <w:szCs w:val="18"/>
              </w:rPr>
              <w:t>Above Customer Existing</w:t>
            </w:r>
          </w:p>
        </w:tc>
        <w:tc>
          <w:tcPr>
            <w:tcW w:w="1108" w:type="pct"/>
          </w:tcPr>
          <w:p w14:paraId="7FB96C71" w14:textId="3317F7B4" w:rsidR="00EA6547" w:rsidRPr="00500C4E" w:rsidRDefault="00EA6547" w:rsidP="00EA6547">
            <w:pPr>
              <w:rPr>
                <w:sz w:val="18"/>
                <w:szCs w:val="18"/>
              </w:rPr>
            </w:pPr>
            <w:r w:rsidRPr="00500C4E">
              <w:rPr>
                <w:sz w:val="18"/>
                <w:szCs w:val="18"/>
              </w:rPr>
              <w:t>N/A</w:t>
            </w:r>
          </w:p>
        </w:tc>
        <w:tc>
          <w:tcPr>
            <w:tcW w:w="481" w:type="pct"/>
          </w:tcPr>
          <w:p w14:paraId="078229C2" w14:textId="398693DA" w:rsidR="00EA6547" w:rsidRPr="00500C4E" w:rsidRDefault="00EA6547" w:rsidP="00EA6547">
            <w:pPr>
              <w:rPr>
                <w:sz w:val="18"/>
                <w:szCs w:val="18"/>
              </w:rPr>
            </w:pPr>
            <w:r w:rsidRPr="00500C4E">
              <w:rPr>
                <w:sz w:val="18"/>
                <w:szCs w:val="18"/>
              </w:rPr>
              <w:t>EUL</w:t>
            </w:r>
          </w:p>
        </w:tc>
        <w:tc>
          <w:tcPr>
            <w:tcW w:w="526" w:type="pct"/>
          </w:tcPr>
          <w:p w14:paraId="2788B0F3" w14:textId="7AE2D567" w:rsidR="00EA6547" w:rsidRPr="00500C4E" w:rsidRDefault="00EA6547" w:rsidP="00EA6547">
            <w:pPr>
              <w:rPr>
                <w:sz w:val="18"/>
                <w:szCs w:val="18"/>
              </w:rPr>
            </w:pPr>
            <w:r w:rsidRPr="00500C4E">
              <w:rPr>
                <w:sz w:val="18"/>
                <w:szCs w:val="18"/>
              </w:rPr>
              <w:t>N/A</w:t>
            </w:r>
          </w:p>
        </w:tc>
      </w:tr>
      <w:tr w:rsidR="00EA6547" w:rsidRPr="00500C4E" w14:paraId="5963419D" w14:textId="77777777" w:rsidTr="006F1B21">
        <w:trPr>
          <w:trHeight w:val="20"/>
        </w:trPr>
        <w:tc>
          <w:tcPr>
            <w:tcW w:w="1778" w:type="pct"/>
          </w:tcPr>
          <w:p w14:paraId="589C8A83" w14:textId="40EDD39B" w:rsidR="00EA6547" w:rsidRPr="00500C4E" w:rsidRDefault="00EA6547" w:rsidP="00EA6547">
            <w:pPr>
              <w:rPr>
                <w:sz w:val="18"/>
                <w:szCs w:val="18"/>
              </w:rPr>
            </w:pPr>
            <w:r w:rsidRPr="00500C4E">
              <w:rPr>
                <w:sz w:val="18"/>
                <w:szCs w:val="18"/>
              </w:rPr>
              <w:t>Retrofit Add-on (REA)</w:t>
            </w:r>
          </w:p>
        </w:tc>
        <w:tc>
          <w:tcPr>
            <w:tcW w:w="1107" w:type="pct"/>
          </w:tcPr>
          <w:p w14:paraId="087AB9AE" w14:textId="7EDBAB1C" w:rsidR="00EA6547" w:rsidRPr="00500C4E" w:rsidRDefault="00EA6547" w:rsidP="00EA6547">
            <w:r w:rsidRPr="00500C4E">
              <w:rPr>
                <w:sz w:val="18"/>
                <w:szCs w:val="18"/>
              </w:rPr>
              <w:t>Above Customer Existing</w:t>
            </w:r>
          </w:p>
        </w:tc>
        <w:tc>
          <w:tcPr>
            <w:tcW w:w="1108" w:type="pct"/>
          </w:tcPr>
          <w:p w14:paraId="673205E0" w14:textId="4C404E27" w:rsidR="00EA6547" w:rsidRPr="00500C4E" w:rsidRDefault="00EA6547" w:rsidP="00EA6547">
            <w:pPr>
              <w:rPr>
                <w:sz w:val="18"/>
                <w:szCs w:val="18"/>
              </w:rPr>
            </w:pPr>
            <w:r w:rsidRPr="00500C4E">
              <w:rPr>
                <w:sz w:val="18"/>
                <w:szCs w:val="18"/>
              </w:rPr>
              <w:t>N/A</w:t>
            </w:r>
          </w:p>
        </w:tc>
        <w:tc>
          <w:tcPr>
            <w:tcW w:w="481" w:type="pct"/>
          </w:tcPr>
          <w:p w14:paraId="05184F06" w14:textId="5A03071B" w:rsidR="00EA6547" w:rsidRPr="00500C4E" w:rsidRDefault="00EA6547" w:rsidP="00EA6547">
            <w:pPr>
              <w:rPr>
                <w:sz w:val="18"/>
                <w:szCs w:val="18"/>
              </w:rPr>
            </w:pPr>
            <w:r w:rsidRPr="00500C4E">
              <w:rPr>
                <w:sz w:val="18"/>
                <w:szCs w:val="18"/>
              </w:rPr>
              <w:t>EUL</w:t>
            </w:r>
          </w:p>
        </w:tc>
        <w:tc>
          <w:tcPr>
            <w:tcW w:w="526" w:type="pct"/>
          </w:tcPr>
          <w:p w14:paraId="109C5B32" w14:textId="413487F3" w:rsidR="00EA6547" w:rsidRPr="00500C4E" w:rsidRDefault="00EA6547" w:rsidP="00EA6547">
            <w:pPr>
              <w:rPr>
                <w:sz w:val="18"/>
                <w:szCs w:val="18"/>
              </w:rPr>
            </w:pPr>
            <w:r w:rsidRPr="00500C4E">
              <w:rPr>
                <w:sz w:val="18"/>
                <w:szCs w:val="18"/>
              </w:rPr>
              <w:t>N/A</w:t>
            </w:r>
          </w:p>
        </w:tc>
      </w:tr>
    </w:tbl>
    <w:p w14:paraId="4FD90391" w14:textId="77777777" w:rsidR="001B2301" w:rsidRDefault="001B2301" w:rsidP="00697868">
      <w:pPr>
        <w:pStyle w:val="Reminders"/>
        <w:tabs>
          <w:tab w:val="num" w:pos="360"/>
        </w:tabs>
        <w:rPr>
          <w:rFonts w:asciiTheme="minorHAnsi" w:hAnsiTheme="minorHAnsi" w:cstheme="minorHAnsi"/>
          <w:i w:val="0"/>
          <w:szCs w:val="22"/>
        </w:rPr>
      </w:pPr>
    </w:p>
    <w:p w14:paraId="536AC238"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1A9B170" w14:textId="77777777" w:rsidR="00C05AAF" w:rsidRDefault="00C05AAF" w:rsidP="00920905">
      <w:pPr>
        <w:pStyle w:val="NoSpacing"/>
      </w:pPr>
    </w:p>
    <w:p w14:paraId="26090063"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35D2DEDC" w14:textId="77777777" w:rsidTr="00920905">
        <w:tc>
          <w:tcPr>
            <w:tcW w:w="1297" w:type="pct"/>
            <w:shd w:val="clear" w:color="auto" w:fill="D9D9D9" w:themeFill="background1" w:themeFillShade="D9"/>
          </w:tcPr>
          <w:p w14:paraId="4260A29E"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104B5A46" w14:textId="77777777" w:rsidR="00C05AAF" w:rsidRPr="00920905" w:rsidRDefault="00C05AAF" w:rsidP="008F6298">
            <w:pPr>
              <w:rPr>
                <w:b/>
                <w:sz w:val="18"/>
                <w:szCs w:val="18"/>
              </w:rPr>
            </w:pPr>
            <w:r w:rsidRPr="00920905">
              <w:rPr>
                <w:b/>
                <w:sz w:val="18"/>
                <w:szCs w:val="18"/>
              </w:rPr>
              <w:t>Description</w:t>
            </w:r>
          </w:p>
        </w:tc>
      </w:tr>
      <w:tr w:rsidR="00C05AAF" w:rsidRPr="00A3164A" w14:paraId="57AFFF41" w14:textId="77777777" w:rsidTr="00920905">
        <w:tc>
          <w:tcPr>
            <w:tcW w:w="1297" w:type="pct"/>
          </w:tcPr>
          <w:p w14:paraId="75BC76EF"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5A2BA6EF"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2594BFF6" w14:textId="77777777" w:rsidR="001B2301" w:rsidRPr="00500C4E" w:rsidRDefault="001B2301" w:rsidP="00920905"/>
    <w:p w14:paraId="56950227"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768E958B" w14:textId="77777777" w:rsidTr="00920905">
        <w:tc>
          <w:tcPr>
            <w:tcW w:w="1297" w:type="pct"/>
            <w:shd w:val="clear" w:color="auto" w:fill="D9D9D9" w:themeFill="background1" w:themeFillShade="D9"/>
          </w:tcPr>
          <w:p w14:paraId="2D807E71"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357F7A96" w14:textId="77777777" w:rsidR="001B2301" w:rsidRPr="00920905" w:rsidRDefault="001B2301" w:rsidP="001B2301">
            <w:pPr>
              <w:rPr>
                <w:b/>
                <w:sz w:val="18"/>
                <w:szCs w:val="18"/>
              </w:rPr>
            </w:pPr>
            <w:r w:rsidRPr="00920905">
              <w:rPr>
                <w:b/>
                <w:sz w:val="18"/>
                <w:szCs w:val="18"/>
              </w:rPr>
              <w:t>Description</w:t>
            </w:r>
          </w:p>
        </w:tc>
      </w:tr>
      <w:tr w:rsidR="001B2301" w:rsidRPr="00A3164A" w14:paraId="4A377595" w14:textId="77777777" w:rsidTr="00920905">
        <w:tc>
          <w:tcPr>
            <w:tcW w:w="1297" w:type="pct"/>
          </w:tcPr>
          <w:p w14:paraId="570BF985"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01703F42"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2BA28DB0" w14:textId="77777777" w:rsidR="00451B1F" w:rsidRDefault="00451B1F"/>
    <w:p w14:paraId="16227481" w14:textId="77777777" w:rsidR="00451B1F" w:rsidRDefault="00451B1F">
      <w:pPr>
        <w:spacing w:after="200" w:line="276" w:lineRule="auto"/>
      </w:pPr>
      <w:r>
        <w:br w:type="page"/>
      </w:r>
    </w:p>
    <w:p w14:paraId="42DC2AFE" w14:textId="77777777" w:rsidR="00E16609" w:rsidRPr="00500C4E" w:rsidRDefault="00824F1C" w:rsidP="00824F1C">
      <w:pPr>
        <w:pStyle w:val="Heading2"/>
        <w:rPr>
          <w:rFonts w:asciiTheme="minorHAnsi" w:hAnsiTheme="minorHAnsi" w:cstheme="minorHAnsi"/>
        </w:rPr>
      </w:pPr>
      <w:bookmarkStart w:id="18"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8"/>
      <w:r w:rsidR="00F810DD">
        <w:rPr>
          <w:rFonts w:asciiTheme="minorHAnsi" w:hAnsiTheme="minorHAnsi" w:cstheme="minorHAnsi"/>
        </w:rPr>
        <w:t>Parameters</w:t>
      </w:r>
    </w:p>
    <w:p w14:paraId="136A199C"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8652626" w14:textId="44873D31" w:rsidR="00111147" w:rsidRDefault="00111147" w:rsidP="00111147">
      <w:pPr>
        <w:pStyle w:val="Reminders"/>
        <w:rPr>
          <w:rFonts w:asciiTheme="minorHAnsi" w:hAnsiTheme="minorHAnsi" w:cstheme="minorHAnsi"/>
          <w:i w:val="0"/>
          <w:color w:val="auto"/>
        </w:rPr>
      </w:pPr>
      <w:bookmarkStart w:id="19" w:name="_Toc385592671"/>
      <w:bookmarkStart w:id="20" w:name="_Toc214003087"/>
      <w:r w:rsidRPr="00ED5C3A">
        <w:rPr>
          <w:rFonts w:asciiTheme="minorHAnsi" w:hAnsiTheme="minorHAnsi" w:cstheme="minorHAnsi"/>
          <w:i w:val="0"/>
          <w:color w:val="auto"/>
        </w:rPr>
        <w:t>Both measures were in DEER 200</w:t>
      </w:r>
      <w:r>
        <w:rPr>
          <w:rFonts w:asciiTheme="minorHAnsi" w:hAnsiTheme="minorHAnsi" w:cstheme="minorHAnsi"/>
          <w:i w:val="0"/>
          <w:color w:val="auto"/>
        </w:rPr>
        <w:t>5</w:t>
      </w:r>
      <w:r w:rsidR="00840A21">
        <w:rPr>
          <w:rFonts w:asciiTheme="minorHAnsi" w:hAnsiTheme="minorHAnsi" w:cstheme="minorHAnsi"/>
          <w:i w:val="0"/>
          <w:color w:val="auto"/>
        </w:rPr>
        <w:t>,</w:t>
      </w:r>
      <w:r>
        <w:rPr>
          <w:rFonts w:asciiTheme="minorHAnsi" w:hAnsiTheme="minorHAnsi" w:cstheme="minorHAnsi"/>
          <w:i w:val="0"/>
          <w:color w:val="auto"/>
        </w:rPr>
        <w:t xml:space="preserve"> but </w:t>
      </w:r>
      <w:r w:rsidR="00840A21">
        <w:rPr>
          <w:rFonts w:asciiTheme="minorHAnsi" w:hAnsiTheme="minorHAnsi" w:cstheme="minorHAnsi"/>
          <w:i w:val="0"/>
          <w:color w:val="auto"/>
        </w:rPr>
        <w:t>are not included in</w:t>
      </w:r>
      <w:r>
        <w:rPr>
          <w:rFonts w:asciiTheme="minorHAnsi" w:hAnsiTheme="minorHAnsi" w:cstheme="minorHAnsi"/>
          <w:i w:val="0"/>
          <w:color w:val="auto"/>
        </w:rPr>
        <w:t xml:space="preserve"> DEER 201</w:t>
      </w:r>
      <w:r w:rsidR="00840A21">
        <w:rPr>
          <w:rFonts w:asciiTheme="minorHAnsi" w:hAnsiTheme="minorHAnsi" w:cstheme="minorHAnsi"/>
          <w:i w:val="0"/>
          <w:color w:val="auto"/>
        </w:rPr>
        <w:t>7/2018</w:t>
      </w:r>
      <w:r w:rsidRPr="00ED5C3A">
        <w:rPr>
          <w:rFonts w:asciiTheme="minorHAnsi" w:hAnsiTheme="minorHAnsi" w:cstheme="minorHAnsi"/>
          <w:i w:val="0"/>
          <w:color w:val="auto"/>
        </w:rPr>
        <w:t xml:space="preserve">. </w:t>
      </w:r>
      <w:r w:rsidR="00FD3415">
        <w:rPr>
          <w:rFonts w:asciiTheme="minorHAnsi" w:hAnsiTheme="minorHAnsi" w:cstheme="minorHAnsi"/>
          <w:i w:val="0"/>
          <w:color w:val="auto"/>
        </w:rPr>
        <w:t>Therefore, s</w:t>
      </w:r>
      <w:r w:rsidRPr="00ED5C3A">
        <w:rPr>
          <w:rFonts w:asciiTheme="minorHAnsi" w:hAnsiTheme="minorHAnsi" w:cstheme="minorHAnsi"/>
          <w:i w:val="0"/>
          <w:color w:val="auto"/>
        </w:rPr>
        <w:t>avings in this work paper are</w:t>
      </w:r>
      <w:r>
        <w:rPr>
          <w:rFonts w:asciiTheme="minorHAnsi" w:hAnsiTheme="minorHAnsi" w:cstheme="minorHAnsi"/>
          <w:i w:val="0"/>
          <w:color w:val="auto"/>
        </w:rPr>
        <w:t xml:space="preserve"> based on</w:t>
      </w:r>
      <w:r w:rsidRPr="00ED5C3A">
        <w:rPr>
          <w:rFonts w:asciiTheme="minorHAnsi" w:hAnsiTheme="minorHAnsi" w:cstheme="minorHAnsi"/>
          <w:i w:val="0"/>
          <w:color w:val="auto"/>
        </w:rPr>
        <w:t xml:space="preserve"> an Energy Division disposition</w:t>
      </w:r>
      <w:r w:rsidR="00013910">
        <w:rPr>
          <w:rFonts w:asciiTheme="minorHAnsi" w:hAnsiTheme="minorHAnsi" w:cstheme="minorHAnsi"/>
          <w:i w:val="0"/>
          <w:color w:val="auto"/>
        </w:rPr>
        <w:t xml:space="preserve"> dated 02/22/2013 for Water Fixtures</w:t>
      </w:r>
      <w:r w:rsidR="00F27B2B">
        <w:rPr>
          <w:rFonts w:asciiTheme="minorHAnsi" w:hAnsiTheme="minorHAnsi" w:cstheme="minorHAnsi"/>
          <w:i w:val="0"/>
          <w:color w:val="auto"/>
        </w:rPr>
        <w:t xml:space="preserve"> (Attachment 2)</w:t>
      </w:r>
      <w:r w:rsidRPr="00ED5C3A">
        <w:rPr>
          <w:rFonts w:asciiTheme="minorHAnsi" w:hAnsiTheme="minorHAnsi" w:cstheme="minorHAnsi"/>
          <w:i w:val="0"/>
          <w:color w:val="auto"/>
        </w:rPr>
        <w:t>.</w:t>
      </w:r>
    </w:p>
    <w:p w14:paraId="0B756DA7"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1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4D1789F6" w14:textId="77777777" w:rsidTr="00920905">
        <w:trPr>
          <w:trHeight w:val="20"/>
        </w:trPr>
        <w:tc>
          <w:tcPr>
            <w:tcW w:w="1548" w:type="pct"/>
            <w:shd w:val="clear" w:color="auto" w:fill="D9D9D9" w:themeFill="background1" w:themeFillShade="D9"/>
          </w:tcPr>
          <w:p w14:paraId="32FC5E16"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6B2313C"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111147" w:rsidRPr="00500C4E" w14:paraId="107C429A" w14:textId="77777777" w:rsidTr="00920905">
        <w:trPr>
          <w:trHeight w:val="20"/>
        </w:trPr>
        <w:tc>
          <w:tcPr>
            <w:tcW w:w="1548" w:type="pct"/>
          </w:tcPr>
          <w:p w14:paraId="1B1480EE" w14:textId="77777777" w:rsidR="00111147" w:rsidRPr="00920905" w:rsidRDefault="00111147" w:rsidP="00111147">
            <w:pPr>
              <w:rPr>
                <w:rFonts w:cs="Arial"/>
                <w:szCs w:val="20"/>
              </w:rPr>
            </w:pPr>
            <w:r w:rsidRPr="00920905">
              <w:rPr>
                <w:rFonts w:cs="Arial"/>
                <w:szCs w:val="20"/>
              </w:rPr>
              <w:t>Modified DEER methodology</w:t>
            </w:r>
          </w:p>
        </w:tc>
        <w:tc>
          <w:tcPr>
            <w:tcW w:w="3452" w:type="pct"/>
          </w:tcPr>
          <w:p w14:paraId="7CA2E6C6" w14:textId="77777777" w:rsidR="00111147" w:rsidRPr="00920905" w:rsidRDefault="00111147" w:rsidP="00111147">
            <w:pPr>
              <w:rPr>
                <w:rFonts w:cs="Arial"/>
                <w:b/>
                <w:color w:val="FF0000"/>
                <w:szCs w:val="20"/>
              </w:rPr>
            </w:pPr>
            <w:r w:rsidRPr="00CB3BD1">
              <w:rPr>
                <w:rFonts w:cstheme="minorHAnsi"/>
                <w:szCs w:val="20"/>
              </w:rPr>
              <w:t>No</w:t>
            </w:r>
          </w:p>
        </w:tc>
      </w:tr>
      <w:tr w:rsidR="00111147" w:rsidRPr="00500C4E" w14:paraId="2CBA552E" w14:textId="77777777" w:rsidTr="00920905">
        <w:trPr>
          <w:trHeight w:val="20"/>
        </w:trPr>
        <w:tc>
          <w:tcPr>
            <w:tcW w:w="1548" w:type="pct"/>
          </w:tcPr>
          <w:p w14:paraId="0A13CD6A" w14:textId="77777777" w:rsidR="00111147" w:rsidRPr="00920905" w:rsidRDefault="00111147" w:rsidP="00111147">
            <w:pPr>
              <w:rPr>
                <w:rFonts w:cs="Arial"/>
                <w:szCs w:val="20"/>
              </w:rPr>
            </w:pPr>
            <w:r w:rsidRPr="00920905">
              <w:rPr>
                <w:rFonts w:cs="Arial"/>
                <w:szCs w:val="20"/>
              </w:rPr>
              <w:t>Scaled DEER measure</w:t>
            </w:r>
          </w:p>
        </w:tc>
        <w:tc>
          <w:tcPr>
            <w:tcW w:w="3452" w:type="pct"/>
          </w:tcPr>
          <w:p w14:paraId="34BC0937"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7032705" w14:textId="77777777" w:rsidTr="00920905">
        <w:trPr>
          <w:trHeight w:val="20"/>
        </w:trPr>
        <w:tc>
          <w:tcPr>
            <w:tcW w:w="1548" w:type="pct"/>
          </w:tcPr>
          <w:p w14:paraId="03628328"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754E46E8"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8D2FCC7" w14:textId="77777777" w:rsidTr="00920905">
        <w:trPr>
          <w:trHeight w:val="20"/>
        </w:trPr>
        <w:tc>
          <w:tcPr>
            <w:tcW w:w="1548" w:type="pct"/>
          </w:tcPr>
          <w:p w14:paraId="2EFCC4A8"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321132B4"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4FF96489" w14:textId="77777777" w:rsidTr="00920905">
        <w:trPr>
          <w:trHeight w:val="20"/>
        </w:trPr>
        <w:tc>
          <w:tcPr>
            <w:tcW w:w="1548" w:type="pct"/>
          </w:tcPr>
          <w:p w14:paraId="313852E2"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8D073DA"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77583214" w14:textId="77777777" w:rsidTr="00920905">
        <w:trPr>
          <w:trHeight w:val="20"/>
        </w:trPr>
        <w:tc>
          <w:tcPr>
            <w:tcW w:w="1548" w:type="pct"/>
          </w:tcPr>
          <w:p w14:paraId="2D92BCA7"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715C272F" w14:textId="77777777" w:rsidR="00111147" w:rsidRPr="00920905" w:rsidRDefault="00111147" w:rsidP="00111147">
            <w:pPr>
              <w:rPr>
                <w:rFonts w:cs="Arial"/>
                <w:color w:val="FF0000"/>
                <w:szCs w:val="20"/>
              </w:rPr>
            </w:pPr>
            <w:r w:rsidRPr="00CB3BD1">
              <w:rPr>
                <w:rFonts w:cstheme="minorHAnsi"/>
                <w:szCs w:val="20"/>
              </w:rPr>
              <w:t>No</w:t>
            </w:r>
          </w:p>
        </w:tc>
      </w:tr>
      <w:tr w:rsidR="00111147" w:rsidRPr="00500C4E" w14:paraId="5B6A8164" w14:textId="77777777" w:rsidTr="00920905">
        <w:trPr>
          <w:trHeight w:val="20"/>
        </w:trPr>
        <w:tc>
          <w:tcPr>
            <w:tcW w:w="1548" w:type="pct"/>
          </w:tcPr>
          <w:p w14:paraId="0D861AC9" w14:textId="77777777" w:rsidR="00111147" w:rsidRPr="00920905" w:rsidRDefault="00111147" w:rsidP="00111147">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6CBE4BB0" w14:textId="77777777" w:rsidR="00111147" w:rsidRPr="00920905" w:rsidDel="00505CEC" w:rsidRDefault="00111147" w:rsidP="00111147">
            <w:pPr>
              <w:rPr>
                <w:rFonts w:cs="Arial"/>
                <w:color w:val="FF0000"/>
                <w:szCs w:val="20"/>
              </w:rPr>
            </w:pPr>
            <w:r w:rsidRPr="00CB3BD1">
              <w:rPr>
                <w:rFonts w:cstheme="minorHAnsi"/>
                <w:szCs w:val="20"/>
              </w:rPr>
              <w:t>No</w:t>
            </w:r>
          </w:p>
        </w:tc>
      </w:tr>
      <w:tr w:rsidR="00D86A9D" w:rsidRPr="00500C4E" w14:paraId="0576EA97" w14:textId="77777777" w:rsidTr="00920905">
        <w:trPr>
          <w:trHeight w:val="20"/>
        </w:trPr>
        <w:tc>
          <w:tcPr>
            <w:tcW w:w="1548" w:type="pct"/>
          </w:tcPr>
          <w:p w14:paraId="1FF2CD3F" w14:textId="77777777" w:rsidR="00D86A9D" w:rsidRPr="00500C4E" w:rsidRDefault="00D86A9D" w:rsidP="00175D14">
            <w:pPr>
              <w:rPr>
                <w:rFonts w:cs="Arial"/>
                <w:szCs w:val="20"/>
              </w:rPr>
            </w:pPr>
            <w:r w:rsidRPr="00500C4E">
              <w:rPr>
                <w:rFonts w:cs="Arial"/>
                <w:szCs w:val="20"/>
              </w:rPr>
              <w:t>DEER Version</w:t>
            </w:r>
          </w:p>
        </w:tc>
        <w:tc>
          <w:tcPr>
            <w:tcW w:w="3452" w:type="pct"/>
          </w:tcPr>
          <w:p w14:paraId="40B89D4A" w14:textId="710A2790" w:rsidR="00D86A9D" w:rsidRPr="00500C4E" w:rsidRDefault="00451B1F" w:rsidP="007F06F6">
            <w:pPr>
              <w:rPr>
                <w:rFonts w:cs="Arial"/>
                <w:color w:val="FF0000"/>
                <w:szCs w:val="20"/>
              </w:rPr>
            </w:pPr>
            <w:r w:rsidRPr="006D3451">
              <w:rPr>
                <w:rFonts w:cstheme="minorHAnsi"/>
                <w:szCs w:val="20"/>
              </w:rPr>
              <w:t>DEER 201</w:t>
            </w:r>
            <w:r>
              <w:rPr>
                <w:rFonts w:cstheme="minorHAnsi"/>
                <w:szCs w:val="20"/>
              </w:rPr>
              <w:t>7</w:t>
            </w:r>
            <w:r w:rsidRPr="006D3451">
              <w:rPr>
                <w:rFonts w:cstheme="minorHAnsi"/>
                <w:szCs w:val="20"/>
              </w:rPr>
              <w:t>, READI v2.</w:t>
            </w:r>
            <w:r>
              <w:rPr>
                <w:rFonts w:cstheme="minorHAnsi"/>
                <w:szCs w:val="20"/>
              </w:rPr>
              <w:t>4.7</w:t>
            </w:r>
          </w:p>
        </w:tc>
      </w:tr>
      <w:tr w:rsidR="00726AD5" w:rsidRPr="00500C4E" w14:paraId="49DC5B41" w14:textId="77777777" w:rsidTr="00920905">
        <w:trPr>
          <w:trHeight w:val="20"/>
        </w:trPr>
        <w:tc>
          <w:tcPr>
            <w:tcW w:w="1548" w:type="pct"/>
          </w:tcPr>
          <w:p w14:paraId="3E125A01"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113A636" w14:textId="77777777" w:rsidR="00E326BA" w:rsidRPr="00920905" w:rsidRDefault="00111147" w:rsidP="00920905">
            <w:pPr>
              <w:rPr>
                <w:rFonts w:cs="Arial"/>
                <w:color w:val="FF0000"/>
                <w:szCs w:val="20"/>
              </w:rPr>
            </w:pPr>
            <w:r w:rsidRPr="00CB3BD1">
              <w:rPr>
                <w:rFonts w:cstheme="minorHAnsi"/>
                <w:szCs w:val="20"/>
              </w:rPr>
              <w:t>DEER contained similar measures which have since been removed.</w:t>
            </w:r>
          </w:p>
        </w:tc>
      </w:tr>
      <w:tr w:rsidR="00726AD5" w:rsidRPr="00500C4E" w14:paraId="6A151C1C" w14:textId="77777777" w:rsidTr="00920905">
        <w:trPr>
          <w:trHeight w:val="20"/>
        </w:trPr>
        <w:tc>
          <w:tcPr>
            <w:tcW w:w="1548" w:type="pct"/>
          </w:tcPr>
          <w:p w14:paraId="25A5AD3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FF2362C" w14:textId="77777777" w:rsidR="00E326BA" w:rsidRPr="00920905" w:rsidRDefault="00FD3415" w:rsidP="00920905">
            <w:pPr>
              <w:rPr>
                <w:rFonts w:cs="Arial"/>
                <w:color w:val="FF0000"/>
                <w:szCs w:val="20"/>
              </w:rPr>
            </w:pPr>
            <w:r>
              <w:rPr>
                <w:rFonts w:cstheme="minorHAnsi"/>
                <w:szCs w:val="20"/>
              </w:rPr>
              <w:t>N/A</w:t>
            </w:r>
          </w:p>
        </w:tc>
      </w:tr>
    </w:tbl>
    <w:p w14:paraId="46E44E1D" w14:textId="77777777" w:rsidR="00297392" w:rsidRDefault="00297392" w:rsidP="00D3227A">
      <w:pPr>
        <w:rPr>
          <w:b/>
        </w:rPr>
      </w:pPr>
    </w:p>
    <w:p w14:paraId="7698BDC6" w14:textId="77777777" w:rsidR="00105E27" w:rsidRDefault="00105E27" w:rsidP="00D3227A">
      <w:pPr>
        <w:rPr>
          <w:b/>
        </w:rPr>
      </w:pPr>
    </w:p>
    <w:p w14:paraId="5CB54446" w14:textId="77777777" w:rsidR="00105E27" w:rsidRPr="00D3227A" w:rsidRDefault="00105E27" w:rsidP="00D3227A">
      <w:pPr>
        <w:rPr>
          <w:b/>
        </w:rPr>
      </w:pPr>
    </w:p>
    <w:p w14:paraId="3F95969C"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68BFC3F9" w14:textId="7501B314" w:rsidR="000968C6" w:rsidRPr="00920905" w:rsidRDefault="000968C6" w:rsidP="00920905">
      <w:pPr>
        <w:pStyle w:val="NoSpacing"/>
      </w:pPr>
      <w:r w:rsidRPr="004D069A">
        <w:t>The NTG</w:t>
      </w:r>
      <w:r w:rsidR="00064CB3" w:rsidRPr="004D069A">
        <w:t xml:space="preserve"> </w:t>
      </w:r>
      <w:del w:id="21" w:author="Jesse Clive Putra Manao" w:date="2018-05-14T08:42:00Z">
        <w:r w:rsidRPr="004D069A" w:rsidDel="00B10DFF">
          <w:delText>value</w:delText>
        </w:r>
        <w:r w:rsidR="00BC6524" w:rsidRPr="004D069A" w:rsidDel="00B10DFF">
          <w:delText>s</w:delText>
        </w:r>
        <w:r w:rsidR="00105E27" w:rsidDel="00B10DFF">
          <w:delText xml:space="preserve">  provided</w:delText>
        </w:r>
      </w:del>
      <w:ins w:id="22" w:author="Jesse Clive Putra Manao" w:date="2018-05-14T08:42:00Z">
        <w:r w:rsidR="00B10DFF" w:rsidRPr="004D069A">
          <w:t>values</w:t>
        </w:r>
        <w:r w:rsidR="00B10DFF">
          <w:t xml:space="preserve"> provided</w:t>
        </w:r>
      </w:ins>
      <w:r w:rsidR="00105E27">
        <w:t xml:space="preserve"> in the table below are referenced in the Energy Division’s 2013 disposition for Water Fixtures</w:t>
      </w:r>
      <w:r w:rsidR="00F27B2B">
        <w:t xml:space="preserve"> (Attachment 2)</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563"/>
        <w:gridCol w:w="3593"/>
        <w:gridCol w:w="831"/>
        <w:gridCol w:w="1013"/>
        <w:gridCol w:w="1752"/>
        <w:gridCol w:w="824"/>
      </w:tblGrid>
      <w:tr w:rsidR="005F69D5" w:rsidRPr="00500C4E" w14:paraId="34791663" w14:textId="77777777" w:rsidTr="00085EA4">
        <w:tc>
          <w:tcPr>
            <w:tcW w:w="816" w:type="pct"/>
            <w:shd w:val="clear" w:color="auto" w:fill="D9D9D9" w:themeFill="background1" w:themeFillShade="D9"/>
          </w:tcPr>
          <w:p w14:paraId="1FCE177A"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6" w:type="pct"/>
            <w:shd w:val="clear" w:color="auto" w:fill="D9D9D9" w:themeFill="background1" w:themeFillShade="D9"/>
          </w:tcPr>
          <w:p w14:paraId="40676C00"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5AA71D2E"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58175E1A"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1381F6F8"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7BEC54AB"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085EA4" w:rsidRPr="00500C4E" w14:paraId="7046E1AB" w14:textId="77777777" w:rsidTr="00085EA4">
        <w:tc>
          <w:tcPr>
            <w:tcW w:w="816" w:type="pct"/>
          </w:tcPr>
          <w:p w14:paraId="245CADF5" w14:textId="4AB39EE5" w:rsidR="00085EA4" w:rsidRPr="00500C4E" w:rsidRDefault="00085EA4" w:rsidP="007A2BA4">
            <w:pPr>
              <w:rPr>
                <w:color w:val="FF0000"/>
                <w:szCs w:val="20"/>
              </w:rPr>
            </w:pPr>
            <w:r w:rsidRPr="00ED5C3A">
              <w:rPr>
                <w:rFonts w:cstheme="minorHAnsi"/>
                <w:szCs w:val="20"/>
              </w:rPr>
              <w:t>Res-</w:t>
            </w:r>
            <w:r w:rsidR="007A2BA4">
              <w:rPr>
                <w:rFonts w:cstheme="minorHAnsi"/>
                <w:szCs w:val="20"/>
              </w:rPr>
              <w:t>sSF-</w:t>
            </w:r>
            <w:r w:rsidRPr="00ED5C3A">
              <w:rPr>
                <w:rFonts w:cstheme="minorHAnsi"/>
                <w:szCs w:val="20"/>
              </w:rPr>
              <w:t>mDHWaerator</w:t>
            </w:r>
          </w:p>
        </w:tc>
        <w:tc>
          <w:tcPr>
            <w:tcW w:w="1876" w:type="pct"/>
          </w:tcPr>
          <w:p w14:paraId="128A4941" w14:textId="77777777" w:rsidR="00085EA4" w:rsidRPr="00500C4E" w:rsidRDefault="00085EA4" w:rsidP="00085EA4">
            <w:pPr>
              <w:rPr>
                <w:color w:val="FF0000"/>
                <w:szCs w:val="20"/>
              </w:rPr>
            </w:pPr>
            <w:r w:rsidRPr="00ED5C3A">
              <w:rPr>
                <w:rFonts w:cstheme="minorHAnsi"/>
                <w:szCs w:val="20"/>
              </w:rPr>
              <w:t>Faucet aerators</w:t>
            </w:r>
          </w:p>
        </w:tc>
        <w:tc>
          <w:tcPr>
            <w:tcW w:w="434" w:type="pct"/>
          </w:tcPr>
          <w:p w14:paraId="5E28ED65" w14:textId="77777777" w:rsidR="00085EA4" w:rsidRPr="00500C4E" w:rsidRDefault="00085EA4" w:rsidP="00085EA4">
            <w:pPr>
              <w:rPr>
                <w:color w:val="FF0000"/>
                <w:szCs w:val="20"/>
              </w:rPr>
            </w:pPr>
            <w:r w:rsidRPr="00ED5C3A">
              <w:rPr>
                <w:rFonts w:cstheme="minorHAnsi"/>
                <w:szCs w:val="20"/>
              </w:rPr>
              <w:t>Res</w:t>
            </w:r>
          </w:p>
        </w:tc>
        <w:tc>
          <w:tcPr>
            <w:tcW w:w="529" w:type="pct"/>
          </w:tcPr>
          <w:p w14:paraId="63283107" w14:textId="67E390CE" w:rsidR="00085EA4" w:rsidRPr="00500C4E" w:rsidRDefault="006617D8" w:rsidP="007A2BA4">
            <w:pPr>
              <w:rPr>
                <w:color w:val="FF0000"/>
                <w:szCs w:val="20"/>
              </w:rPr>
            </w:pPr>
            <w:r>
              <w:rPr>
                <w:rFonts w:cstheme="minorHAnsi"/>
                <w:szCs w:val="20"/>
              </w:rPr>
              <w:t>SF/D</w:t>
            </w:r>
            <w:r w:rsidR="007A2BA4">
              <w:rPr>
                <w:rFonts w:cstheme="minorHAnsi"/>
                <w:szCs w:val="20"/>
              </w:rPr>
              <w:t>m</w:t>
            </w:r>
            <w:r>
              <w:rPr>
                <w:rFonts w:cstheme="minorHAnsi"/>
                <w:szCs w:val="20"/>
              </w:rPr>
              <w:t>o</w:t>
            </w:r>
          </w:p>
        </w:tc>
        <w:tc>
          <w:tcPr>
            <w:tcW w:w="915" w:type="pct"/>
          </w:tcPr>
          <w:p w14:paraId="17EDC49E" w14:textId="77777777" w:rsidR="00085EA4" w:rsidRPr="00500C4E" w:rsidRDefault="00085EA4" w:rsidP="00085EA4">
            <w:pPr>
              <w:rPr>
                <w:color w:val="FF0000"/>
                <w:szCs w:val="20"/>
              </w:rPr>
            </w:pPr>
            <w:r w:rsidRPr="00ED5C3A">
              <w:rPr>
                <w:rFonts w:cstheme="minorHAnsi"/>
                <w:szCs w:val="20"/>
              </w:rPr>
              <w:t>DirInstall</w:t>
            </w:r>
          </w:p>
        </w:tc>
        <w:tc>
          <w:tcPr>
            <w:tcW w:w="430" w:type="pct"/>
          </w:tcPr>
          <w:p w14:paraId="179CAA88" w14:textId="77777777" w:rsidR="00085EA4" w:rsidRPr="00500C4E" w:rsidRDefault="00085EA4" w:rsidP="00085EA4">
            <w:pPr>
              <w:rPr>
                <w:color w:val="FF0000"/>
                <w:szCs w:val="20"/>
              </w:rPr>
            </w:pPr>
            <w:r w:rsidRPr="00ED5C3A">
              <w:rPr>
                <w:rFonts w:cstheme="minorHAnsi"/>
                <w:szCs w:val="20"/>
              </w:rPr>
              <w:t>0.59</w:t>
            </w:r>
          </w:p>
        </w:tc>
      </w:tr>
      <w:tr w:rsidR="00085EA4" w:rsidRPr="00500C4E" w14:paraId="46F3C093" w14:textId="77777777" w:rsidTr="00085EA4">
        <w:tc>
          <w:tcPr>
            <w:tcW w:w="816" w:type="pct"/>
          </w:tcPr>
          <w:p w14:paraId="6A4C5B26" w14:textId="36D59807" w:rsidR="00085EA4" w:rsidRPr="00500C4E" w:rsidRDefault="00085EA4" w:rsidP="00C7512B">
            <w:pPr>
              <w:rPr>
                <w:color w:val="FF0000"/>
                <w:szCs w:val="20"/>
              </w:rPr>
            </w:pPr>
            <w:r w:rsidRPr="00ED5C3A">
              <w:rPr>
                <w:rFonts w:cstheme="minorHAnsi"/>
                <w:szCs w:val="20"/>
              </w:rPr>
              <w:t>Res-</w:t>
            </w:r>
            <w:r w:rsidR="00C7512B" w:rsidRPr="00ED5C3A">
              <w:rPr>
                <w:rFonts w:cstheme="minorHAnsi"/>
                <w:szCs w:val="20"/>
              </w:rPr>
              <w:t xml:space="preserve"> </w:t>
            </w:r>
            <w:r w:rsidR="007A2BA4">
              <w:rPr>
                <w:rFonts w:cstheme="minorHAnsi"/>
                <w:szCs w:val="20"/>
              </w:rPr>
              <w:t>sMF-</w:t>
            </w:r>
            <w:r w:rsidRPr="00ED5C3A">
              <w:rPr>
                <w:rFonts w:cstheme="minorHAnsi"/>
                <w:szCs w:val="20"/>
              </w:rPr>
              <w:t>mDHWaerator</w:t>
            </w:r>
          </w:p>
        </w:tc>
        <w:tc>
          <w:tcPr>
            <w:tcW w:w="1876" w:type="pct"/>
          </w:tcPr>
          <w:p w14:paraId="0E51AEBA" w14:textId="77777777" w:rsidR="00085EA4" w:rsidRPr="00500C4E" w:rsidRDefault="00085EA4" w:rsidP="00085EA4">
            <w:pPr>
              <w:rPr>
                <w:color w:val="FF0000"/>
                <w:szCs w:val="20"/>
              </w:rPr>
            </w:pPr>
            <w:r w:rsidRPr="00ED5C3A">
              <w:rPr>
                <w:rFonts w:cstheme="minorHAnsi"/>
                <w:szCs w:val="20"/>
              </w:rPr>
              <w:t>Faucet aerators</w:t>
            </w:r>
          </w:p>
        </w:tc>
        <w:tc>
          <w:tcPr>
            <w:tcW w:w="434" w:type="pct"/>
          </w:tcPr>
          <w:p w14:paraId="6EA8DAF4" w14:textId="77777777" w:rsidR="00085EA4" w:rsidRPr="00500C4E" w:rsidRDefault="00085EA4" w:rsidP="00085EA4">
            <w:pPr>
              <w:rPr>
                <w:color w:val="FF0000"/>
                <w:szCs w:val="20"/>
              </w:rPr>
            </w:pPr>
            <w:r w:rsidRPr="00ED5C3A">
              <w:rPr>
                <w:rFonts w:cstheme="minorHAnsi"/>
                <w:szCs w:val="20"/>
              </w:rPr>
              <w:t>Res</w:t>
            </w:r>
          </w:p>
        </w:tc>
        <w:tc>
          <w:tcPr>
            <w:tcW w:w="529" w:type="pct"/>
          </w:tcPr>
          <w:p w14:paraId="5EE4A41F" w14:textId="77777777" w:rsidR="00085EA4" w:rsidRPr="00500C4E" w:rsidRDefault="00085EA4" w:rsidP="00085EA4">
            <w:pPr>
              <w:rPr>
                <w:color w:val="FF0000"/>
                <w:szCs w:val="20"/>
              </w:rPr>
            </w:pPr>
            <w:r w:rsidRPr="00ED5C3A">
              <w:rPr>
                <w:rFonts w:cstheme="minorHAnsi"/>
                <w:szCs w:val="20"/>
              </w:rPr>
              <w:t>MFm</w:t>
            </w:r>
          </w:p>
        </w:tc>
        <w:tc>
          <w:tcPr>
            <w:tcW w:w="915" w:type="pct"/>
          </w:tcPr>
          <w:p w14:paraId="04791F3E" w14:textId="77777777" w:rsidR="00085EA4" w:rsidRPr="00500C4E" w:rsidRDefault="00085EA4" w:rsidP="00085EA4">
            <w:pPr>
              <w:rPr>
                <w:color w:val="FF0000"/>
                <w:szCs w:val="20"/>
              </w:rPr>
            </w:pPr>
            <w:r w:rsidRPr="00ED5C3A">
              <w:rPr>
                <w:rFonts w:cstheme="minorHAnsi"/>
                <w:szCs w:val="20"/>
              </w:rPr>
              <w:t>DirInstall</w:t>
            </w:r>
          </w:p>
        </w:tc>
        <w:tc>
          <w:tcPr>
            <w:tcW w:w="430" w:type="pct"/>
          </w:tcPr>
          <w:p w14:paraId="35B0492B" w14:textId="77777777" w:rsidR="00085EA4" w:rsidRPr="00500C4E" w:rsidRDefault="00085EA4" w:rsidP="00085EA4">
            <w:pPr>
              <w:rPr>
                <w:color w:val="FF0000"/>
                <w:szCs w:val="20"/>
              </w:rPr>
            </w:pPr>
            <w:r w:rsidRPr="00ED5C3A">
              <w:rPr>
                <w:rFonts w:cstheme="minorHAnsi"/>
                <w:szCs w:val="20"/>
              </w:rPr>
              <w:t>0.65</w:t>
            </w:r>
          </w:p>
        </w:tc>
      </w:tr>
      <w:tr w:rsidR="00085EA4" w:rsidRPr="00500C4E" w14:paraId="61499464" w14:textId="77777777" w:rsidTr="00085EA4">
        <w:tc>
          <w:tcPr>
            <w:tcW w:w="816" w:type="pct"/>
          </w:tcPr>
          <w:p w14:paraId="102FABF6" w14:textId="18CF6627" w:rsidR="00085EA4" w:rsidRPr="00500C4E" w:rsidRDefault="00085EA4" w:rsidP="00085EA4">
            <w:pPr>
              <w:rPr>
                <w:color w:val="FF0000"/>
                <w:szCs w:val="20"/>
              </w:rPr>
            </w:pPr>
            <w:r w:rsidRPr="00ED5C3A">
              <w:rPr>
                <w:rFonts w:cstheme="minorHAnsi"/>
                <w:szCs w:val="20"/>
              </w:rPr>
              <w:t>Res-sAll-mDHWshwr</w:t>
            </w:r>
          </w:p>
        </w:tc>
        <w:tc>
          <w:tcPr>
            <w:tcW w:w="1876" w:type="pct"/>
          </w:tcPr>
          <w:p w14:paraId="0FE4A6B4" w14:textId="77777777" w:rsidR="00085EA4" w:rsidRPr="00500C4E" w:rsidRDefault="00085EA4" w:rsidP="00085EA4">
            <w:pPr>
              <w:rPr>
                <w:color w:val="FF0000"/>
                <w:szCs w:val="20"/>
              </w:rPr>
            </w:pPr>
            <w:r w:rsidRPr="00ED5C3A">
              <w:rPr>
                <w:rFonts w:cstheme="minorHAnsi"/>
                <w:szCs w:val="20"/>
              </w:rPr>
              <w:t>Low flow showerheads</w:t>
            </w:r>
          </w:p>
        </w:tc>
        <w:tc>
          <w:tcPr>
            <w:tcW w:w="434" w:type="pct"/>
          </w:tcPr>
          <w:p w14:paraId="51DC12EB" w14:textId="77777777" w:rsidR="00085EA4" w:rsidRPr="00500C4E" w:rsidRDefault="00085EA4" w:rsidP="00085EA4">
            <w:pPr>
              <w:rPr>
                <w:color w:val="FF0000"/>
                <w:szCs w:val="20"/>
              </w:rPr>
            </w:pPr>
            <w:r w:rsidRPr="00ED5C3A">
              <w:rPr>
                <w:rFonts w:cstheme="minorHAnsi"/>
                <w:szCs w:val="20"/>
              </w:rPr>
              <w:t>Res</w:t>
            </w:r>
          </w:p>
        </w:tc>
        <w:tc>
          <w:tcPr>
            <w:tcW w:w="529" w:type="pct"/>
          </w:tcPr>
          <w:p w14:paraId="02CE9ED0" w14:textId="77777777" w:rsidR="00085EA4" w:rsidRPr="00500C4E" w:rsidRDefault="00085EA4" w:rsidP="00085EA4">
            <w:pPr>
              <w:rPr>
                <w:color w:val="FF0000"/>
                <w:szCs w:val="20"/>
              </w:rPr>
            </w:pPr>
            <w:r w:rsidRPr="00ED5C3A">
              <w:rPr>
                <w:rFonts w:cstheme="minorHAnsi"/>
                <w:szCs w:val="20"/>
              </w:rPr>
              <w:t>Any</w:t>
            </w:r>
          </w:p>
        </w:tc>
        <w:tc>
          <w:tcPr>
            <w:tcW w:w="915" w:type="pct"/>
          </w:tcPr>
          <w:p w14:paraId="4BAF3215" w14:textId="77777777" w:rsidR="00085EA4" w:rsidRPr="00500C4E" w:rsidRDefault="00085EA4" w:rsidP="00085EA4">
            <w:pPr>
              <w:rPr>
                <w:color w:val="FF0000"/>
                <w:szCs w:val="20"/>
              </w:rPr>
            </w:pPr>
            <w:r w:rsidRPr="00ED5C3A">
              <w:rPr>
                <w:rFonts w:cstheme="minorHAnsi"/>
                <w:szCs w:val="20"/>
              </w:rPr>
              <w:t>DirInstall</w:t>
            </w:r>
          </w:p>
        </w:tc>
        <w:tc>
          <w:tcPr>
            <w:tcW w:w="430" w:type="pct"/>
          </w:tcPr>
          <w:p w14:paraId="1B212307" w14:textId="77777777" w:rsidR="00085EA4" w:rsidRPr="00500C4E" w:rsidRDefault="00085EA4" w:rsidP="00085EA4">
            <w:pPr>
              <w:rPr>
                <w:color w:val="FF0000"/>
                <w:szCs w:val="20"/>
              </w:rPr>
            </w:pPr>
            <w:r w:rsidRPr="00ED5C3A">
              <w:rPr>
                <w:rFonts w:cstheme="minorHAnsi"/>
                <w:szCs w:val="20"/>
              </w:rPr>
              <w:t>0.7</w:t>
            </w:r>
          </w:p>
        </w:tc>
      </w:tr>
    </w:tbl>
    <w:p w14:paraId="3430847B" w14:textId="0779D493" w:rsidR="00297392" w:rsidRDefault="00297392" w:rsidP="000968C6">
      <w:pPr>
        <w:pStyle w:val="Reminders"/>
        <w:rPr>
          <w:rFonts w:asciiTheme="minorHAnsi" w:hAnsiTheme="minorHAnsi" w:cstheme="minorHAnsi"/>
          <w:i w:val="0"/>
          <w:szCs w:val="22"/>
        </w:rPr>
      </w:pPr>
    </w:p>
    <w:p w14:paraId="09BACB6D" w14:textId="77777777" w:rsidR="00105E27" w:rsidRDefault="00105E27" w:rsidP="000968C6">
      <w:pPr>
        <w:pStyle w:val="Reminders"/>
        <w:rPr>
          <w:rFonts w:asciiTheme="minorHAnsi" w:hAnsiTheme="minorHAnsi" w:cstheme="minorHAnsi"/>
          <w:i w:val="0"/>
          <w:szCs w:val="22"/>
        </w:rPr>
      </w:pPr>
    </w:p>
    <w:p w14:paraId="5E1AD3D6" w14:textId="77777777" w:rsidR="00105E27" w:rsidRDefault="00105E27" w:rsidP="000968C6">
      <w:pPr>
        <w:pStyle w:val="Reminders"/>
        <w:rPr>
          <w:rFonts w:asciiTheme="minorHAnsi" w:hAnsiTheme="minorHAnsi" w:cstheme="minorHAnsi"/>
          <w:i w:val="0"/>
          <w:szCs w:val="22"/>
        </w:rPr>
      </w:pPr>
    </w:p>
    <w:p w14:paraId="463D9E45" w14:textId="77777777" w:rsidR="00105E27" w:rsidRPr="00920905" w:rsidRDefault="00105E27" w:rsidP="000968C6">
      <w:pPr>
        <w:pStyle w:val="Reminders"/>
        <w:rPr>
          <w:rFonts w:asciiTheme="minorHAnsi" w:hAnsiTheme="minorHAnsi" w:cstheme="minorHAnsi"/>
          <w:i w:val="0"/>
          <w:szCs w:val="22"/>
        </w:rPr>
      </w:pPr>
    </w:p>
    <w:p w14:paraId="4457254B" w14:textId="77777777" w:rsidR="003003EC" w:rsidRPr="00500C4E" w:rsidRDefault="003003EC" w:rsidP="00105E27">
      <w:pPr>
        <w:pStyle w:val="Reminders"/>
        <w:spacing w:after="120"/>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E3E9A71" w14:textId="77777777" w:rsidR="003003EC" w:rsidRDefault="003003EC" w:rsidP="00B8772B">
      <w:pPr>
        <w:pStyle w:val="Reminders"/>
        <w:spacing w:after="120"/>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4BC3F150" w14:textId="77777777" w:rsidR="00105E27" w:rsidRDefault="00105E27" w:rsidP="00B8772B">
      <w:pPr>
        <w:pStyle w:val="Reminders"/>
        <w:spacing w:after="120"/>
        <w:rPr>
          <w:rFonts w:asciiTheme="minorHAnsi" w:hAnsiTheme="minorHAnsi" w:cstheme="minorHAnsi"/>
          <w:i w:val="0"/>
          <w:color w:val="auto"/>
          <w:szCs w:val="22"/>
        </w:rPr>
      </w:pPr>
    </w:p>
    <w:p w14:paraId="370D62DA" w14:textId="77777777" w:rsidR="00105E27" w:rsidRDefault="00105E27" w:rsidP="00B8772B">
      <w:pPr>
        <w:pStyle w:val="Reminders"/>
        <w:spacing w:after="120"/>
        <w:rPr>
          <w:rFonts w:asciiTheme="minorHAnsi" w:hAnsiTheme="minorHAnsi" w:cstheme="minorHAnsi"/>
          <w:i w:val="0"/>
          <w:color w:val="auto"/>
          <w:szCs w:val="22"/>
        </w:rPr>
      </w:pPr>
    </w:p>
    <w:p w14:paraId="22B7C5FB" w14:textId="77777777" w:rsidR="000968C6" w:rsidRPr="00500C4E" w:rsidRDefault="000968C6" w:rsidP="00105E27">
      <w:pPr>
        <w:pStyle w:val="Reminders"/>
        <w:spacing w:after="120"/>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F32FB5B" w14:textId="1936BD0E"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 xml:space="preserve">using the DEER READI </w:t>
      </w:r>
      <w:r w:rsidR="00041A02">
        <w:t xml:space="preserve">v2.4.7 </w:t>
      </w:r>
      <w:r w:rsidR="00BC6524" w:rsidRPr="00920905">
        <w:t>tool</w:t>
      </w:r>
      <w:r w:rsidR="00F27B2B">
        <w:t xml:space="preserve"> and are consistent with the Energy Division’s Disposition</w:t>
      </w:r>
      <w:r w:rsidR="00240B74" w:rsidRPr="00920905">
        <w:t>.</w:t>
      </w:r>
      <w:r w:rsidRPr="00920905">
        <w:t xml:space="preserve"> </w:t>
      </w:r>
      <w:r w:rsidR="00061A8E" w:rsidRPr="00920905">
        <w:t>The relevant IR values for the measures in this work paper are in the table below</w:t>
      </w:r>
      <w:r w:rsidR="008B1357" w:rsidRPr="00920905">
        <w:t>.</w:t>
      </w:r>
      <w:r w:rsidR="00C77E8E">
        <w:t xml:space="preserve"> </w:t>
      </w:r>
      <w:r w:rsidR="00C77E8E">
        <w:lastRenderedPageBreak/>
        <w:t>Per E</w:t>
      </w:r>
      <w:r w:rsidR="00C77E8E" w:rsidRPr="00C77E8E">
        <w:rPr>
          <w:rFonts w:cstheme="minorHAnsi"/>
        </w:rPr>
        <w:t>nergy Division disposition dated 02/22/2013</w:t>
      </w:r>
      <w:r w:rsidR="00C77E8E">
        <w:rPr>
          <w:rFonts w:cstheme="minorHAnsi"/>
        </w:rPr>
        <w:t xml:space="preserve"> for Water Fixtures</w:t>
      </w:r>
      <w:r w:rsidR="00F27B2B">
        <w:rPr>
          <w:rFonts w:cstheme="minorHAnsi"/>
        </w:rPr>
        <w:t xml:space="preserve"> (Attachment 2)</w:t>
      </w:r>
      <w:r w:rsidR="00C77E8E">
        <w:rPr>
          <w:rFonts w:cstheme="minorHAnsi"/>
        </w:rPr>
        <w:t xml:space="preserve">, installation rates for “All” utilities are used. </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3CA6CACD" w14:textId="77777777" w:rsidTr="00920905">
        <w:tc>
          <w:tcPr>
            <w:tcW w:w="722" w:type="pct"/>
            <w:shd w:val="clear" w:color="auto" w:fill="D9D9D9" w:themeFill="background1" w:themeFillShade="D9"/>
          </w:tcPr>
          <w:p w14:paraId="61E1D5B5"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2FD06024"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68050151"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3108221"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B5CEF93"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475FAE19" w14:textId="77777777" w:rsidR="006B4A48" w:rsidRPr="00920905" w:rsidRDefault="00FB2590" w:rsidP="005729C8">
            <w:pPr>
              <w:rPr>
                <w:rFonts w:cstheme="minorHAnsi"/>
                <w:b/>
                <w:szCs w:val="20"/>
              </w:rPr>
            </w:pPr>
            <w:r w:rsidRPr="00920905">
              <w:rPr>
                <w:rFonts w:cstheme="minorHAnsi"/>
                <w:b/>
                <w:szCs w:val="20"/>
              </w:rPr>
              <w:t>GSIAValue</w:t>
            </w:r>
          </w:p>
        </w:tc>
      </w:tr>
      <w:tr w:rsidR="00085EA4" w:rsidRPr="0087393E" w14:paraId="6F1BD3FE" w14:textId="77777777" w:rsidTr="0078166D">
        <w:tc>
          <w:tcPr>
            <w:tcW w:w="722" w:type="pct"/>
          </w:tcPr>
          <w:p w14:paraId="65BEEC84" w14:textId="77777777" w:rsidR="00085EA4" w:rsidRPr="00920905" w:rsidRDefault="00085EA4" w:rsidP="00C7512B">
            <w:pPr>
              <w:rPr>
                <w:rFonts w:cstheme="minorHAnsi"/>
                <w:b/>
                <w:szCs w:val="20"/>
              </w:rPr>
            </w:pPr>
            <w:r w:rsidRPr="00ED5C3A">
              <w:rPr>
                <w:rFonts w:cstheme="minorHAnsi"/>
                <w:szCs w:val="20"/>
              </w:rPr>
              <w:t>Res-LowF-FA-All</w:t>
            </w:r>
          </w:p>
        </w:tc>
        <w:tc>
          <w:tcPr>
            <w:tcW w:w="1404" w:type="pct"/>
          </w:tcPr>
          <w:p w14:paraId="6884802F" w14:textId="77777777" w:rsidR="00085EA4" w:rsidRPr="00920905" w:rsidRDefault="00085EA4" w:rsidP="00085EA4">
            <w:pPr>
              <w:rPr>
                <w:rFonts w:cstheme="minorHAnsi"/>
                <w:b/>
                <w:szCs w:val="20"/>
              </w:rPr>
            </w:pPr>
            <w:r w:rsidRPr="00ED5C3A">
              <w:rPr>
                <w:rFonts w:cstheme="minorHAnsi"/>
                <w:szCs w:val="20"/>
              </w:rPr>
              <w:t>Residential low-flow Faucet Aerator; Annual Installation Rate</w:t>
            </w:r>
          </w:p>
        </w:tc>
        <w:tc>
          <w:tcPr>
            <w:tcW w:w="688" w:type="pct"/>
          </w:tcPr>
          <w:p w14:paraId="3E366B0F" w14:textId="77777777" w:rsidR="00085EA4" w:rsidRPr="00920905" w:rsidRDefault="00085EA4" w:rsidP="00085EA4">
            <w:pPr>
              <w:rPr>
                <w:rFonts w:cstheme="minorHAnsi"/>
                <w:b/>
                <w:szCs w:val="20"/>
              </w:rPr>
            </w:pPr>
            <w:r w:rsidRPr="00ED5C3A">
              <w:rPr>
                <w:color w:val="000000"/>
                <w:szCs w:val="20"/>
              </w:rPr>
              <w:t>Res</w:t>
            </w:r>
          </w:p>
        </w:tc>
        <w:tc>
          <w:tcPr>
            <w:tcW w:w="858" w:type="pct"/>
          </w:tcPr>
          <w:p w14:paraId="48B5EC13" w14:textId="77777777" w:rsidR="00085EA4" w:rsidRPr="00920905" w:rsidRDefault="00085EA4" w:rsidP="00085EA4">
            <w:pPr>
              <w:rPr>
                <w:rFonts w:cstheme="minorHAnsi"/>
                <w:b/>
                <w:szCs w:val="20"/>
              </w:rPr>
            </w:pPr>
            <w:r w:rsidRPr="00ED5C3A">
              <w:rPr>
                <w:color w:val="000000"/>
                <w:szCs w:val="20"/>
              </w:rPr>
              <w:t>Any</w:t>
            </w:r>
          </w:p>
        </w:tc>
        <w:tc>
          <w:tcPr>
            <w:tcW w:w="693" w:type="pct"/>
          </w:tcPr>
          <w:p w14:paraId="062E75A3" w14:textId="77777777" w:rsidR="00085EA4" w:rsidRPr="00920905" w:rsidRDefault="00085EA4" w:rsidP="00085EA4">
            <w:pPr>
              <w:rPr>
                <w:rFonts w:cstheme="minorHAnsi"/>
                <w:b/>
                <w:szCs w:val="20"/>
              </w:rPr>
            </w:pPr>
            <w:r w:rsidRPr="00ED5C3A">
              <w:rPr>
                <w:color w:val="000000"/>
                <w:szCs w:val="20"/>
              </w:rPr>
              <w:t>NonUpStrm</w:t>
            </w:r>
          </w:p>
        </w:tc>
        <w:tc>
          <w:tcPr>
            <w:tcW w:w="634" w:type="pct"/>
          </w:tcPr>
          <w:p w14:paraId="3F63B4CC" w14:textId="2A99B9A0" w:rsidR="00085EA4" w:rsidRPr="00920905" w:rsidRDefault="00085EA4" w:rsidP="00085EA4">
            <w:pPr>
              <w:rPr>
                <w:rFonts w:cstheme="minorHAnsi"/>
                <w:b/>
                <w:szCs w:val="20"/>
              </w:rPr>
            </w:pPr>
            <w:r w:rsidRPr="00ED5C3A">
              <w:rPr>
                <w:color w:val="000000"/>
                <w:szCs w:val="20"/>
              </w:rPr>
              <w:t>0.67</w:t>
            </w:r>
          </w:p>
        </w:tc>
      </w:tr>
      <w:tr w:rsidR="00085EA4" w:rsidRPr="00500C4E" w14:paraId="4632B343" w14:textId="77777777" w:rsidTr="00920905">
        <w:tc>
          <w:tcPr>
            <w:tcW w:w="722" w:type="pct"/>
          </w:tcPr>
          <w:p w14:paraId="19A0A7F8" w14:textId="77777777" w:rsidR="00085EA4" w:rsidRPr="00500C4E" w:rsidRDefault="00085EA4" w:rsidP="00C7512B">
            <w:pPr>
              <w:rPr>
                <w:color w:val="FF0000"/>
                <w:szCs w:val="20"/>
              </w:rPr>
            </w:pPr>
            <w:r w:rsidRPr="00ED5C3A">
              <w:rPr>
                <w:rFonts w:cstheme="minorHAnsi"/>
                <w:szCs w:val="20"/>
              </w:rPr>
              <w:t>Res-LowF-SH-All</w:t>
            </w:r>
          </w:p>
        </w:tc>
        <w:tc>
          <w:tcPr>
            <w:tcW w:w="1404" w:type="pct"/>
          </w:tcPr>
          <w:p w14:paraId="43588FC3" w14:textId="77777777" w:rsidR="00085EA4" w:rsidRPr="00500C4E" w:rsidRDefault="00085EA4" w:rsidP="00085EA4">
            <w:pPr>
              <w:rPr>
                <w:color w:val="FF0000"/>
                <w:szCs w:val="20"/>
              </w:rPr>
            </w:pPr>
            <w:r w:rsidRPr="00ED5C3A">
              <w:rPr>
                <w:rFonts w:cstheme="minorHAnsi"/>
                <w:szCs w:val="20"/>
              </w:rPr>
              <w:t>Residential low-flow Showerhead; Annual Installation Rate</w:t>
            </w:r>
          </w:p>
        </w:tc>
        <w:tc>
          <w:tcPr>
            <w:tcW w:w="688" w:type="pct"/>
          </w:tcPr>
          <w:p w14:paraId="37900E4C" w14:textId="77777777" w:rsidR="00085EA4" w:rsidRPr="00500C4E" w:rsidRDefault="00085EA4" w:rsidP="00085EA4">
            <w:pPr>
              <w:rPr>
                <w:color w:val="FF0000"/>
                <w:szCs w:val="20"/>
              </w:rPr>
            </w:pPr>
            <w:r w:rsidRPr="00ED5C3A">
              <w:rPr>
                <w:color w:val="000000"/>
                <w:szCs w:val="20"/>
              </w:rPr>
              <w:t>Res</w:t>
            </w:r>
          </w:p>
        </w:tc>
        <w:tc>
          <w:tcPr>
            <w:tcW w:w="858" w:type="pct"/>
          </w:tcPr>
          <w:p w14:paraId="2C814703" w14:textId="77777777" w:rsidR="00085EA4" w:rsidRPr="00500C4E" w:rsidRDefault="00085EA4" w:rsidP="00085EA4">
            <w:pPr>
              <w:rPr>
                <w:color w:val="FF0000"/>
                <w:szCs w:val="20"/>
              </w:rPr>
            </w:pPr>
            <w:r w:rsidRPr="00ED5C3A">
              <w:rPr>
                <w:color w:val="000000"/>
                <w:szCs w:val="20"/>
              </w:rPr>
              <w:t>Any</w:t>
            </w:r>
          </w:p>
        </w:tc>
        <w:tc>
          <w:tcPr>
            <w:tcW w:w="693" w:type="pct"/>
          </w:tcPr>
          <w:p w14:paraId="768E09EA" w14:textId="77777777" w:rsidR="00085EA4" w:rsidRPr="00500C4E" w:rsidRDefault="00085EA4" w:rsidP="00085EA4">
            <w:pPr>
              <w:rPr>
                <w:color w:val="FF0000"/>
                <w:szCs w:val="20"/>
              </w:rPr>
            </w:pPr>
            <w:r w:rsidRPr="00ED5C3A">
              <w:rPr>
                <w:color w:val="000000"/>
                <w:szCs w:val="20"/>
              </w:rPr>
              <w:t>NonUpStrm</w:t>
            </w:r>
          </w:p>
        </w:tc>
        <w:tc>
          <w:tcPr>
            <w:tcW w:w="634" w:type="pct"/>
          </w:tcPr>
          <w:p w14:paraId="421F4F51" w14:textId="77777777" w:rsidR="00085EA4" w:rsidRPr="00500C4E" w:rsidRDefault="00085EA4" w:rsidP="00085EA4">
            <w:pPr>
              <w:rPr>
                <w:color w:val="FF0000"/>
                <w:szCs w:val="20"/>
              </w:rPr>
            </w:pPr>
            <w:r w:rsidRPr="00ED5C3A">
              <w:rPr>
                <w:color w:val="000000"/>
                <w:szCs w:val="20"/>
              </w:rPr>
              <w:t>0.74</w:t>
            </w:r>
          </w:p>
        </w:tc>
      </w:tr>
    </w:tbl>
    <w:p w14:paraId="231D9F0E" w14:textId="77777777" w:rsidR="00105E27" w:rsidRDefault="00105E27" w:rsidP="008B1357">
      <w:pPr>
        <w:rPr>
          <w:rFonts w:cstheme="minorHAnsi"/>
          <w:b/>
          <w:szCs w:val="22"/>
        </w:rPr>
      </w:pPr>
    </w:p>
    <w:p w14:paraId="717FB1E3" w14:textId="426B99FA" w:rsidR="00085EA4" w:rsidRPr="00500C4E" w:rsidRDefault="008B1357" w:rsidP="00105E27">
      <w:pPr>
        <w:spacing w:after="120"/>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AD8550A" w14:textId="67DCC060" w:rsidR="008B1357" w:rsidRDefault="006A6D15" w:rsidP="00920905">
      <w:pPr>
        <w:pStyle w:val="NoSpacing"/>
      </w:pPr>
      <w:r w:rsidRPr="0087393E">
        <w:t xml:space="preserve">The EUL and RUL values were obtained </w:t>
      </w:r>
      <w:r w:rsidR="00BC6524" w:rsidRPr="0087393E">
        <w:t xml:space="preserve">using the DEER READI </w:t>
      </w:r>
      <w:r w:rsidR="00041A02">
        <w:t xml:space="preserve">v2.4.7 </w:t>
      </w:r>
      <w:r w:rsidR="00BC6524" w:rsidRPr="0087393E">
        <w:t>tool</w:t>
      </w:r>
      <w:r w:rsidRPr="0087393E">
        <w:t>. DEER defines the RUL as 1/3 of the EUL value</w:t>
      </w:r>
      <w:r w:rsidR="00C77E8E">
        <w:t xml:space="preserve"> of host equipment</w:t>
      </w:r>
      <w:r w:rsidRPr="0087393E">
        <w:t xml:space="preserve">. </w:t>
      </w:r>
      <w:r w:rsidR="00C77E8E">
        <w:t>For REA measure</w:t>
      </w:r>
      <w:r w:rsidR="00F27B2B">
        <w:t>s</w:t>
      </w:r>
      <w:r w:rsidR="00C77E8E">
        <w:t xml:space="preserve">, the EUL is </w:t>
      </w:r>
      <w:r w:rsidR="00851EAA">
        <w:t xml:space="preserve">RUL of the host equipment which is EULHOST/3. </w:t>
      </w:r>
      <w:r w:rsidRPr="0087393E">
        <w:t>The relevant EUL and RUL values for the measures in this work paper</w:t>
      </w:r>
      <w:r w:rsidR="00840A21">
        <w:t xml:space="preserve"> </w:t>
      </w:r>
      <w:r w:rsidRPr="0087393E">
        <w:t>are</w:t>
      </w:r>
      <w:r w:rsidR="00840A21">
        <w:t xml:space="preserve"> provided</w:t>
      </w:r>
      <w:r w:rsidRPr="0087393E">
        <w:t xml:space="preserve"> in the table below.</w:t>
      </w:r>
    </w:p>
    <w:p w14:paraId="684338F9" w14:textId="77777777" w:rsidR="00085EA4" w:rsidRPr="00920905" w:rsidRDefault="00085EA4" w:rsidP="00920905">
      <w:pPr>
        <w:pStyle w:val="NoSpacing"/>
      </w:pPr>
    </w:p>
    <w:tbl>
      <w:tblPr>
        <w:tblStyle w:val="TableGrid1"/>
        <w:tblW w:w="5000" w:type="pct"/>
        <w:tblLook w:val="04A0" w:firstRow="1" w:lastRow="0" w:firstColumn="1" w:lastColumn="0" w:noHBand="0" w:noVBand="1"/>
      </w:tblPr>
      <w:tblGrid>
        <w:gridCol w:w="1839"/>
        <w:gridCol w:w="2490"/>
        <w:gridCol w:w="906"/>
        <w:gridCol w:w="1300"/>
        <w:gridCol w:w="1555"/>
        <w:gridCol w:w="1486"/>
      </w:tblGrid>
      <w:tr w:rsidR="008B1357" w:rsidRPr="00500C4E" w14:paraId="6F1FE163" w14:textId="77777777" w:rsidTr="00085EA4">
        <w:tc>
          <w:tcPr>
            <w:tcW w:w="960" w:type="pct"/>
            <w:shd w:val="clear" w:color="auto" w:fill="D9D9D9" w:themeFill="background1" w:themeFillShade="D9"/>
          </w:tcPr>
          <w:p w14:paraId="75ED8836" w14:textId="77777777" w:rsidR="008B1357" w:rsidRPr="00920905" w:rsidRDefault="008B1357" w:rsidP="00BA2E7E">
            <w:pPr>
              <w:rPr>
                <w:rFonts w:cstheme="minorHAnsi"/>
                <w:b/>
                <w:szCs w:val="20"/>
              </w:rPr>
            </w:pPr>
            <w:r w:rsidRPr="00920905">
              <w:rPr>
                <w:rFonts w:cstheme="minorHAnsi"/>
                <w:b/>
                <w:szCs w:val="20"/>
              </w:rPr>
              <w:t>EUL ID</w:t>
            </w:r>
          </w:p>
        </w:tc>
        <w:tc>
          <w:tcPr>
            <w:tcW w:w="1300" w:type="pct"/>
            <w:shd w:val="clear" w:color="auto" w:fill="D9D9D9" w:themeFill="background1" w:themeFillShade="D9"/>
          </w:tcPr>
          <w:p w14:paraId="348F8511"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00F0A3FD"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2ACFC6FA"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001122CB"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2C7066AE" w14:textId="77777777" w:rsidR="008B1357" w:rsidRPr="00920905" w:rsidRDefault="008B1357" w:rsidP="00BA2E7E">
            <w:pPr>
              <w:rPr>
                <w:rFonts w:cstheme="minorHAnsi"/>
                <w:b/>
                <w:szCs w:val="20"/>
              </w:rPr>
            </w:pPr>
            <w:r w:rsidRPr="00920905">
              <w:rPr>
                <w:rFonts w:cstheme="minorHAnsi"/>
                <w:b/>
                <w:szCs w:val="20"/>
              </w:rPr>
              <w:t>RUL (Years)</w:t>
            </w:r>
          </w:p>
        </w:tc>
      </w:tr>
      <w:tr w:rsidR="00085EA4" w:rsidRPr="00500C4E" w14:paraId="6A03ABDF" w14:textId="77777777" w:rsidTr="00085EA4">
        <w:tc>
          <w:tcPr>
            <w:tcW w:w="960" w:type="pct"/>
          </w:tcPr>
          <w:p w14:paraId="35167D54" w14:textId="77777777" w:rsidR="00085EA4" w:rsidRPr="00920905" w:rsidRDefault="00085EA4" w:rsidP="00085EA4">
            <w:pPr>
              <w:rPr>
                <w:rFonts w:cstheme="minorHAnsi"/>
                <w:b/>
                <w:szCs w:val="20"/>
              </w:rPr>
            </w:pPr>
            <w:r w:rsidRPr="00ED5C3A">
              <w:rPr>
                <w:color w:val="000000"/>
                <w:szCs w:val="20"/>
              </w:rPr>
              <w:t>WtrHt-WH-Aertr</w:t>
            </w:r>
          </w:p>
        </w:tc>
        <w:tc>
          <w:tcPr>
            <w:tcW w:w="1300" w:type="pct"/>
          </w:tcPr>
          <w:p w14:paraId="3AD2C008" w14:textId="77777777" w:rsidR="00085EA4" w:rsidRPr="00920905" w:rsidRDefault="00085EA4" w:rsidP="00085EA4">
            <w:pPr>
              <w:rPr>
                <w:rFonts w:cstheme="minorHAnsi"/>
                <w:b/>
                <w:szCs w:val="20"/>
              </w:rPr>
            </w:pPr>
            <w:r w:rsidRPr="00ED5C3A">
              <w:rPr>
                <w:color w:val="000000"/>
                <w:szCs w:val="20"/>
              </w:rPr>
              <w:t>Faucet Aerators</w:t>
            </w:r>
          </w:p>
        </w:tc>
        <w:tc>
          <w:tcPr>
            <w:tcW w:w="473" w:type="pct"/>
          </w:tcPr>
          <w:p w14:paraId="421DB571" w14:textId="77777777" w:rsidR="00085EA4" w:rsidRPr="00920905" w:rsidRDefault="00085EA4" w:rsidP="00085EA4">
            <w:pPr>
              <w:rPr>
                <w:rFonts w:cstheme="minorHAnsi"/>
                <w:b/>
                <w:szCs w:val="20"/>
              </w:rPr>
            </w:pPr>
            <w:r w:rsidRPr="00ED5C3A">
              <w:rPr>
                <w:color w:val="000000"/>
                <w:szCs w:val="20"/>
              </w:rPr>
              <w:t>Any</w:t>
            </w:r>
          </w:p>
        </w:tc>
        <w:tc>
          <w:tcPr>
            <w:tcW w:w="679" w:type="pct"/>
          </w:tcPr>
          <w:p w14:paraId="08C69548" w14:textId="77777777" w:rsidR="00085EA4" w:rsidRPr="00920905" w:rsidRDefault="00085EA4" w:rsidP="00085EA4">
            <w:pPr>
              <w:rPr>
                <w:rFonts w:cstheme="minorHAnsi"/>
                <w:b/>
                <w:szCs w:val="20"/>
              </w:rPr>
            </w:pPr>
            <w:r w:rsidRPr="00ED5C3A">
              <w:rPr>
                <w:color w:val="000000"/>
                <w:szCs w:val="20"/>
              </w:rPr>
              <w:t>SHW</w:t>
            </w:r>
          </w:p>
        </w:tc>
        <w:tc>
          <w:tcPr>
            <w:tcW w:w="812" w:type="pct"/>
          </w:tcPr>
          <w:p w14:paraId="4559ADD8" w14:textId="00903136" w:rsidR="00085EA4" w:rsidRPr="00920905" w:rsidRDefault="001721C3" w:rsidP="00085EA4">
            <w:pPr>
              <w:rPr>
                <w:rFonts w:cstheme="minorHAnsi"/>
                <w:b/>
                <w:szCs w:val="20"/>
              </w:rPr>
            </w:pPr>
            <w:r>
              <w:rPr>
                <w:color w:val="000000"/>
                <w:szCs w:val="20"/>
              </w:rPr>
              <w:t>3.33</w:t>
            </w:r>
          </w:p>
        </w:tc>
        <w:tc>
          <w:tcPr>
            <w:tcW w:w="776" w:type="pct"/>
          </w:tcPr>
          <w:p w14:paraId="1C6F0446" w14:textId="68B17A0D" w:rsidR="00085EA4" w:rsidRPr="00920905" w:rsidRDefault="001721C3" w:rsidP="00085EA4">
            <w:pPr>
              <w:rPr>
                <w:rFonts w:cstheme="minorHAnsi"/>
                <w:b/>
                <w:szCs w:val="20"/>
              </w:rPr>
            </w:pPr>
            <w:r>
              <w:rPr>
                <w:color w:val="000000"/>
                <w:szCs w:val="20"/>
              </w:rPr>
              <w:t>-</w:t>
            </w:r>
          </w:p>
        </w:tc>
      </w:tr>
      <w:tr w:rsidR="00085EA4" w:rsidRPr="00500C4E" w14:paraId="0CD21E70" w14:textId="77777777" w:rsidTr="00085EA4">
        <w:trPr>
          <w:trHeight w:val="243"/>
        </w:trPr>
        <w:tc>
          <w:tcPr>
            <w:tcW w:w="960" w:type="pct"/>
          </w:tcPr>
          <w:p w14:paraId="29E57DED" w14:textId="77777777" w:rsidR="00085EA4" w:rsidRPr="00500C4E" w:rsidRDefault="00085EA4" w:rsidP="00085EA4">
            <w:pPr>
              <w:rPr>
                <w:color w:val="FF0000"/>
                <w:szCs w:val="20"/>
              </w:rPr>
            </w:pPr>
            <w:r w:rsidRPr="00ED5C3A">
              <w:rPr>
                <w:color w:val="000000"/>
                <w:szCs w:val="22"/>
              </w:rPr>
              <w:t>WtrHt-WH-Shrhd</w:t>
            </w:r>
          </w:p>
        </w:tc>
        <w:tc>
          <w:tcPr>
            <w:tcW w:w="1300" w:type="pct"/>
          </w:tcPr>
          <w:p w14:paraId="641CC6DC" w14:textId="77777777" w:rsidR="00085EA4" w:rsidRPr="00500C4E" w:rsidRDefault="00085EA4" w:rsidP="00085EA4">
            <w:pPr>
              <w:rPr>
                <w:color w:val="FF0000"/>
                <w:szCs w:val="20"/>
              </w:rPr>
            </w:pPr>
            <w:r w:rsidRPr="00ED5C3A">
              <w:rPr>
                <w:color w:val="000000"/>
                <w:szCs w:val="22"/>
              </w:rPr>
              <w:t>Low-Flow Showerhead</w:t>
            </w:r>
          </w:p>
        </w:tc>
        <w:tc>
          <w:tcPr>
            <w:tcW w:w="473" w:type="pct"/>
          </w:tcPr>
          <w:p w14:paraId="3F05D6FD" w14:textId="77777777" w:rsidR="00085EA4" w:rsidRPr="00500C4E" w:rsidRDefault="00085EA4" w:rsidP="00085EA4">
            <w:pPr>
              <w:rPr>
                <w:color w:val="FF0000"/>
                <w:szCs w:val="20"/>
              </w:rPr>
            </w:pPr>
            <w:r w:rsidRPr="00ED5C3A">
              <w:rPr>
                <w:color w:val="000000"/>
                <w:szCs w:val="22"/>
              </w:rPr>
              <w:t>Res</w:t>
            </w:r>
          </w:p>
        </w:tc>
        <w:tc>
          <w:tcPr>
            <w:tcW w:w="679" w:type="pct"/>
          </w:tcPr>
          <w:p w14:paraId="5E15856B" w14:textId="77777777" w:rsidR="00085EA4" w:rsidRPr="00500C4E" w:rsidRDefault="00085EA4" w:rsidP="00085EA4">
            <w:pPr>
              <w:rPr>
                <w:color w:val="FF0000"/>
                <w:szCs w:val="20"/>
              </w:rPr>
            </w:pPr>
            <w:r w:rsidRPr="00ED5C3A">
              <w:rPr>
                <w:color w:val="000000"/>
                <w:szCs w:val="22"/>
              </w:rPr>
              <w:t>SHW</w:t>
            </w:r>
          </w:p>
        </w:tc>
        <w:tc>
          <w:tcPr>
            <w:tcW w:w="812" w:type="pct"/>
          </w:tcPr>
          <w:p w14:paraId="7AAC4E15" w14:textId="4771CE59" w:rsidR="00085EA4" w:rsidRPr="00500C4E" w:rsidRDefault="00BC38C8" w:rsidP="00085EA4">
            <w:pPr>
              <w:rPr>
                <w:color w:val="FF0000"/>
                <w:szCs w:val="20"/>
              </w:rPr>
            </w:pPr>
            <w:r>
              <w:rPr>
                <w:color w:val="000000"/>
                <w:szCs w:val="22"/>
              </w:rPr>
              <w:t>10</w:t>
            </w:r>
          </w:p>
        </w:tc>
        <w:tc>
          <w:tcPr>
            <w:tcW w:w="776" w:type="pct"/>
          </w:tcPr>
          <w:p w14:paraId="3F3C7144" w14:textId="3CF0B10A" w:rsidR="00085EA4" w:rsidRPr="00500C4E" w:rsidRDefault="001721C3" w:rsidP="00085EA4">
            <w:pPr>
              <w:rPr>
                <w:color w:val="FF0000"/>
                <w:szCs w:val="20"/>
              </w:rPr>
            </w:pPr>
            <w:r>
              <w:rPr>
                <w:color w:val="000000"/>
                <w:szCs w:val="22"/>
              </w:rPr>
              <w:t>-</w:t>
            </w:r>
          </w:p>
        </w:tc>
      </w:tr>
    </w:tbl>
    <w:p w14:paraId="3E8C118A" w14:textId="77777777" w:rsidR="0080606E" w:rsidRDefault="0080606E" w:rsidP="003A70BB">
      <w:pPr>
        <w:pStyle w:val="NoSpacing"/>
      </w:pPr>
    </w:p>
    <w:p w14:paraId="6B2DB5F3" w14:textId="667F5221"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20"/>
    </w:p>
    <w:p w14:paraId="53AA1C0B" w14:textId="6EA2C8D0" w:rsidR="00085EA4" w:rsidRDefault="00085EA4" w:rsidP="00085EA4">
      <w:pPr>
        <w:pStyle w:val="Reminders"/>
        <w:rPr>
          <w:rFonts w:asciiTheme="minorHAnsi" w:hAnsiTheme="minorHAnsi" w:cstheme="minorHAnsi"/>
          <w:i w:val="0"/>
          <w:color w:val="auto"/>
          <w:szCs w:val="22"/>
        </w:rPr>
      </w:pPr>
      <w:r w:rsidRPr="00ED5C3A">
        <w:rPr>
          <w:rFonts w:asciiTheme="minorHAnsi" w:hAnsiTheme="minorHAnsi" w:cstheme="minorHAnsi"/>
          <w:b/>
          <w:i w:val="0"/>
          <w:color w:val="auto"/>
          <w:szCs w:val="22"/>
        </w:rPr>
        <w:t xml:space="preserve">Title 20 </w:t>
      </w:r>
      <w:r w:rsidR="00034788" w:rsidRPr="00ED5C3A">
        <w:rPr>
          <w:rFonts w:asciiTheme="minorHAnsi" w:hAnsiTheme="minorHAnsi" w:cstheme="minorHAnsi"/>
          <w:b/>
          <w:i w:val="0"/>
          <w:color w:val="auto"/>
          <w:szCs w:val="22"/>
        </w:rPr>
        <w:t>201</w:t>
      </w:r>
      <w:r w:rsidR="00034788">
        <w:rPr>
          <w:rFonts w:asciiTheme="minorHAnsi" w:hAnsiTheme="minorHAnsi" w:cstheme="minorHAnsi"/>
          <w:b/>
          <w:i w:val="0"/>
          <w:color w:val="auto"/>
          <w:szCs w:val="22"/>
        </w:rPr>
        <w:t>6</w:t>
      </w:r>
      <w:r w:rsidR="00034788" w:rsidRPr="00ED5C3A">
        <w:rPr>
          <w:rFonts w:asciiTheme="minorHAnsi" w:hAnsiTheme="minorHAnsi" w:cstheme="minorHAnsi"/>
          <w:b/>
          <w:i w:val="0"/>
          <w:color w:val="auto"/>
          <w:szCs w:val="22"/>
        </w:rPr>
        <w:t xml:space="preserve"> </w:t>
      </w:r>
      <w:r w:rsidRPr="00ED5C3A">
        <w:rPr>
          <w:rFonts w:asciiTheme="minorHAnsi" w:hAnsiTheme="minorHAnsi" w:cstheme="minorHAnsi"/>
          <w:b/>
          <w:i w:val="0"/>
          <w:color w:val="auto"/>
          <w:szCs w:val="22"/>
        </w:rPr>
        <w:t>[</w:t>
      </w:r>
      <w:r w:rsidR="00034788">
        <w:rPr>
          <w:rFonts w:asciiTheme="minorHAnsi" w:hAnsiTheme="minorHAnsi" w:cstheme="minorHAnsi"/>
          <w:b/>
          <w:i w:val="0"/>
          <w:color w:val="auto"/>
          <w:szCs w:val="22"/>
        </w:rPr>
        <w:t>50</w:t>
      </w:r>
      <w:r w:rsidR="00DC08C0">
        <w:rPr>
          <w:rFonts w:asciiTheme="minorHAnsi" w:hAnsiTheme="minorHAnsi" w:cstheme="minorHAnsi"/>
          <w:b/>
          <w:i w:val="0"/>
          <w:color w:val="auto"/>
          <w:szCs w:val="22"/>
        </w:rPr>
        <w:t>8</w:t>
      </w:r>
      <w:r w:rsidRPr="00ED5C3A">
        <w:rPr>
          <w:rFonts w:asciiTheme="minorHAnsi" w:hAnsiTheme="minorHAnsi" w:cstheme="minorHAnsi"/>
          <w:b/>
          <w:i w:val="0"/>
          <w:color w:val="auto"/>
          <w:szCs w:val="22"/>
        </w:rPr>
        <w:t>]:</w:t>
      </w:r>
      <w:r w:rsidRPr="00ED5C3A">
        <w:rPr>
          <w:rFonts w:asciiTheme="minorHAnsi" w:hAnsiTheme="minorHAnsi" w:cstheme="minorHAnsi"/>
          <w:i w:val="0"/>
          <w:color w:val="auto"/>
          <w:szCs w:val="22"/>
        </w:rPr>
        <w:t xml:space="preserve"> Section 1605.1, Table </w:t>
      </w:r>
      <w:r>
        <w:rPr>
          <w:rFonts w:asciiTheme="minorHAnsi" w:hAnsiTheme="minorHAnsi" w:cstheme="minorHAnsi"/>
          <w:i w:val="0"/>
          <w:color w:val="auto"/>
          <w:szCs w:val="22"/>
        </w:rPr>
        <w:t>H-</w:t>
      </w:r>
      <w:r w:rsidR="00034788">
        <w:rPr>
          <w:rFonts w:asciiTheme="minorHAnsi" w:hAnsiTheme="minorHAnsi" w:cstheme="minorHAnsi"/>
          <w:i w:val="0"/>
          <w:color w:val="auto"/>
          <w:szCs w:val="22"/>
        </w:rPr>
        <w:t>3</w:t>
      </w:r>
      <w:r>
        <w:rPr>
          <w:rFonts w:asciiTheme="minorHAnsi" w:hAnsiTheme="minorHAnsi" w:cstheme="minorHAnsi"/>
          <w:i w:val="0"/>
          <w:color w:val="auto"/>
          <w:szCs w:val="22"/>
        </w:rPr>
        <w:t xml:space="preserve"> provides requirement</w:t>
      </w:r>
      <w:r w:rsidRPr="00ED5C3A">
        <w:rPr>
          <w:rFonts w:asciiTheme="minorHAnsi" w:hAnsiTheme="minorHAnsi" w:cstheme="minorHAnsi"/>
          <w:i w:val="0"/>
          <w:color w:val="auto"/>
          <w:szCs w:val="22"/>
        </w:rPr>
        <w:t xml:space="preserve">s for aerators and </w:t>
      </w:r>
      <w:r w:rsidR="00034788">
        <w:rPr>
          <w:rFonts w:asciiTheme="minorHAnsi" w:hAnsiTheme="minorHAnsi" w:cstheme="minorHAnsi"/>
          <w:i w:val="0"/>
          <w:color w:val="auto"/>
          <w:szCs w:val="22"/>
        </w:rPr>
        <w:t xml:space="preserve">Table H-5 provides requirements for </w:t>
      </w:r>
      <w:r w:rsidRPr="00ED5C3A">
        <w:rPr>
          <w:rFonts w:asciiTheme="minorHAnsi" w:hAnsiTheme="minorHAnsi" w:cstheme="minorHAnsi"/>
          <w:i w:val="0"/>
          <w:color w:val="auto"/>
          <w:szCs w:val="22"/>
        </w:rPr>
        <w:t>showerheads.</w:t>
      </w:r>
      <w:r>
        <w:rPr>
          <w:rFonts w:asciiTheme="minorHAnsi" w:hAnsiTheme="minorHAnsi" w:cstheme="minorHAnsi"/>
          <w:i w:val="0"/>
          <w:color w:val="auto"/>
          <w:szCs w:val="22"/>
        </w:rPr>
        <w:t xml:space="preserve"> The meas</w:t>
      </w:r>
      <w:r w:rsidRPr="008C6667">
        <w:rPr>
          <w:rFonts w:asciiTheme="minorHAnsi" w:hAnsiTheme="minorHAnsi" w:cstheme="minorHAnsi"/>
          <w:i w:val="0"/>
          <w:color w:val="auto"/>
          <w:szCs w:val="22"/>
        </w:rPr>
        <w:t xml:space="preserve">ure cases in this work paper have lower flow </w:t>
      </w:r>
      <w:r w:rsidR="00B8772B" w:rsidRPr="008C6667">
        <w:rPr>
          <w:rFonts w:asciiTheme="minorHAnsi" w:hAnsiTheme="minorHAnsi" w:cstheme="minorHAnsi"/>
          <w:i w:val="0"/>
          <w:color w:val="auto"/>
          <w:szCs w:val="22"/>
        </w:rPr>
        <w:t>rates</w:t>
      </w:r>
      <w:r w:rsidR="00B8772B">
        <w:rPr>
          <w:rFonts w:asciiTheme="minorHAnsi" w:hAnsiTheme="minorHAnsi" w:cstheme="minorHAnsi"/>
          <w:i w:val="0"/>
          <w:color w:val="auto"/>
          <w:szCs w:val="22"/>
        </w:rPr>
        <w:t xml:space="preserve"> </w:t>
      </w:r>
      <w:r w:rsidR="00851EAA">
        <w:rPr>
          <w:rFonts w:asciiTheme="minorHAnsi" w:hAnsiTheme="minorHAnsi" w:cstheme="minorHAnsi"/>
          <w:i w:val="0"/>
          <w:color w:val="auto"/>
          <w:szCs w:val="22"/>
        </w:rPr>
        <w:t xml:space="preserve">of </w:t>
      </w:r>
      <w:r>
        <w:rPr>
          <w:rFonts w:asciiTheme="minorHAnsi" w:hAnsiTheme="minorHAnsi" w:cstheme="minorHAnsi"/>
          <w:i w:val="0"/>
          <w:color w:val="auto"/>
          <w:szCs w:val="22"/>
        </w:rPr>
        <w:t>1.</w:t>
      </w:r>
      <w:r w:rsidR="00851EAA">
        <w:rPr>
          <w:rFonts w:asciiTheme="minorHAnsi" w:hAnsiTheme="minorHAnsi" w:cstheme="minorHAnsi"/>
          <w:i w:val="0"/>
          <w:color w:val="auto"/>
          <w:szCs w:val="22"/>
        </w:rPr>
        <w:t xml:space="preserve">5 </w:t>
      </w:r>
      <w:r>
        <w:rPr>
          <w:rFonts w:asciiTheme="minorHAnsi" w:hAnsiTheme="minorHAnsi" w:cstheme="minorHAnsi"/>
          <w:i w:val="0"/>
          <w:color w:val="auto"/>
          <w:szCs w:val="22"/>
        </w:rPr>
        <w:t>gpm for</w:t>
      </w:r>
      <w:r w:rsidRPr="008C6667">
        <w:rPr>
          <w:rFonts w:asciiTheme="minorHAnsi" w:hAnsiTheme="minorHAnsi" w:cstheme="minorHAnsi"/>
          <w:i w:val="0"/>
          <w:color w:val="auto"/>
          <w:szCs w:val="22"/>
        </w:rPr>
        <w:t xml:space="preserve"> showerheads</w:t>
      </w:r>
      <w:r w:rsidR="00FD3415">
        <w:rPr>
          <w:rFonts w:asciiTheme="minorHAnsi" w:hAnsiTheme="minorHAnsi" w:cstheme="minorHAnsi"/>
          <w:i w:val="0"/>
          <w:color w:val="auto"/>
          <w:szCs w:val="22"/>
        </w:rPr>
        <w:t xml:space="preserve"> and 1.0 gpm for aerators</w:t>
      </w:r>
      <w:r w:rsidR="00851EAA">
        <w:rPr>
          <w:rFonts w:asciiTheme="minorHAnsi" w:hAnsiTheme="minorHAnsi" w:cstheme="minorHAnsi"/>
          <w:i w:val="0"/>
          <w:color w:val="auto"/>
          <w:szCs w:val="22"/>
        </w:rPr>
        <w:t xml:space="preserve"> </w:t>
      </w:r>
      <w:r w:rsidR="00034788">
        <w:rPr>
          <w:rFonts w:asciiTheme="minorHAnsi" w:hAnsiTheme="minorHAnsi" w:cstheme="minorHAnsi"/>
          <w:i w:val="0"/>
          <w:color w:val="auto"/>
          <w:szCs w:val="22"/>
        </w:rPr>
        <w:t>when compared to 2016 Title-20 standards</w:t>
      </w:r>
      <w:r w:rsidR="00FD3415">
        <w:rPr>
          <w:rFonts w:asciiTheme="minorHAnsi" w:hAnsiTheme="minorHAnsi" w:cstheme="minorHAnsi"/>
          <w:i w:val="0"/>
          <w:color w:val="auto"/>
          <w:szCs w:val="22"/>
        </w:rPr>
        <w:t xml:space="preserve">. </w:t>
      </w:r>
      <w:r w:rsidR="004537BE">
        <w:rPr>
          <w:rFonts w:asciiTheme="minorHAnsi" w:hAnsiTheme="minorHAnsi" w:cstheme="minorHAnsi"/>
          <w:i w:val="0"/>
          <w:color w:val="auto"/>
          <w:szCs w:val="22"/>
        </w:rPr>
        <w:t xml:space="preserve">The faucet aerator is a Retrofit Add-On (REA) measure and is not impacted by code. The showerhead measure was determined to be a Replace-on-Burnout (ROB) measure and is impacted be code. As indicated in Table H-5 below, showerheads manufactured on or after July 1, 2018 are required to have a minimum flow rate of 1.8 gpm. As detailed in Section 2, calculation methodology, below the baseline assumed in the workpaper has been updated to be consistent with code requirements. </w:t>
      </w:r>
    </w:p>
    <w:p w14:paraId="4002BA12" w14:textId="77777777" w:rsidR="00B8772B" w:rsidRDefault="00B8772B" w:rsidP="00085EA4">
      <w:pPr>
        <w:pStyle w:val="Reminders"/>
        <w:rPr>
          <w:rFonts w:asciiTheme="minorHAnsi" w:hAnsiTheme="minorHAnsi" w:cstheme="minorHAnsi"/>
          <w:i w:val="0"/>
          <w:color w:val="auto"/>
          <w:szCs w:val="22"/>
        </w:rPr>
      </w:pPr>
    </w:p>
    <w:p w14:paraId="43A929D8" w14:textId="77777777" w:rsidR="00104794" w:rsidRDefault="00D3227A" w:rsidP="00085EA4">
      <w:pPr>
        <w:pStyle w:val="Reminders"/>
        <w:rPr>
          <w:rFonts w:asciiTheme="minorHAnsi" w:hAnsiTheme="minorHAnsi" w:cstheme="minorHAnsi"/>
          <w:i w:val="0"/>
          <w:color w:val="auto"/>
          <w:szCs w:val="22"/>
        </w:rPr>
      </w:pPr>
      <w:r w:rsidRPr="00D3227A">
        <w:rPr>
          <w:noProof/>
        </w:rPr>
        <w:lastRenderedPageBreak/>
        <w:drawing>
          <wp:inline distT="0" distB="0" distL="0" distR="0" wp14:anchorId="475EF09E" wp14:editId="2041B225">
            <wp:extent cx="5943600" cy="30657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065780"/>
                    </a:xfrm>
                    <a:prstGeom prst="rect">
                      <a:avLst/>
                    </a:prstGeom>
                  </pic:spPr>
                </pic:pic>
              </a:graphicData>
            </a:graphic>
          </wp:inline>
        </w:drawing>
      </w:r>
    </w:p>
    <w:p w14:paraId="4BB70D1F" w14:textId="77777777" w:rsidR="00D3227A" w:rsidRDefault="00D3227A" w:rsidP="00085EA4">
      <w:pPr>
        <w:pStyle w:val="Reminders"/>
        <w:rPr>
          <w:rFonts w:asciiTheme="minorHAnsi" w:hAnsiTheme="minorHAnsi" w:cstheme="minorHAnsi"/>
          <w:i w:val="0"/>
          <w:color w:val="auto"/>
          <w:szCs w:val="22"/>
        </w:rPr>
      </w:pPr>
    </w:p>
    <w:p w14:paraId="487F4D4E" w14:textId="77777777" w:rsidR="00104794" w:rsidRDefault="00D3227A" w:rsidP="00085EA4">
      <w:pPr>
        <w:pStyle w:val="Reminders"/>
        <w:rPr>
          <w:rFonts w:asciiTheme="minorHAnsi" w:hAnsiTheme="minorHAnsi" w:cstheme="minorHAnsi"/>
          <w:i w:val="0"/>
          <w:color w:val="auto"/>
          <w:szCs w:val="22"/>
        </w:rPr>
      </w:pPr>
      <w:r w:rsidRPr="00D3227A">
        <w:rPr>
          <w:noProof/>
        </w:rPr>
        <w:drawing>
          <wp:inline distT="0" distB="0" distL="0" distR="0" wp14:anchorId="135BF9A1" wp14:editId="4A845434">
            <wp:extent cx="5943600" cy="21983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198370"/>
                    </a:xfrm>
                    <a:prstGeom prst="rect">
                      <a:avLst/>
                    </a:prstGeom>
                  </pic:spPr>
                </pic:pic>
              </a:graphicData>
            </a:graphic>
          </wp:inline>
        </w:drawing>
      </w:r>
    </w:p>
    <w:p w14:paraId="56C58A84" w14:textId="617001D1" w:rsidR="00085EA4" w:rsidRDefault="00085EA4" w:rsidP="00085EA4">
      <w:pPr>
        <w:pStyle w:val="Reminders"/>
        <w:rPr>
          <w:rFonts w:asciiTheme="minorHAnsi" w:hAnsiTheme="minorHAnsi" w:cstheme="minorHAnsi"/>
          <w:i w:val="0"/>
          <w:color w:val="auto"/>
          <w:szCs w:val="22"/>
        </w:rPr>
      </w:pPr>
      <w:r w:rsidRPr="00ED5C3A">
        <w:rPr>
          <w:rFonts w:asciiTheme="minorHAnsi" w:hAnsiTheme="minorHAnsi" w:cstheme="minorHAnsi"/>
          <w:b/>
          <w:i w:val="0"/>
          <w:color w:val="auto"/>
          <w:szCs w:val="22"/>
        </w:rPr>
        <w:t xml:space="preserve">Title 24 </w:t>
      </w:r>
      <w:r w:rsidR="00104794" w:rsidRPr="00ED5C3A">
        <w:rPr>
          <w:rFonts w:asciiTheme="minorHAnsi" w:hAnsiTheme="minorHAnsi" w:cstheme="minorHAnsi"/>
          <w:b/>
          <w:i w:val="0"/>
          <w:color w:val="auto"/>
          <w:szCs w:val="22"/>
        </w:rPr>
        <w:t>201</w:t>
      </w:r>
      <w:r w:rsidR="00104794">
        <w:rPr>
          <w:rFonts w:asciiTheme="minorHAnsi" w:hAnsiTheme="minorHAnsi" w:cstheme="minorHAnsi"/>
          <w:b/>
          <w:i w:val="0"/>
          <w:color w:val="auto"/>
          <w:szCs w:val="22"/>
        </w:rPr>
        <w:t>6</w:t>
      </w:r>
      <w:r w:rsidR="00104794" w:rsidRPr="00ED5C3A">
        <w:rPr>
          <w:rFonts w:asciiTheme="minorHAnsi" w:hAnsiTheme="minorHAnsi" w:cstheme="minorHAnsi"/>
          <w:b/>
          <w:i w:val="0"/>
          <w:color w:val="auto"/>
          <w:szCs w:val="22"/>
        </w:rPr>
        <w:t xml:space="preserve"> </w:t>
      </w:r>
      <w:r w:rsidRPr="00ED5C3A">
        <w:rPr>
          <w:rFonts w:asciiTheme="minorHAnsi" w:hAnsiTheme="minorHAnsi" w:cstheme="minorHAnsi"/>
          <w:b/>
          <w:i w:val="0"/>
          <w:color w:val="auto"/>
          <w:szCs w:val="22"/>
        </w:rPr>
        <w:t>[</w:t>
      </w:r>
      <w:r w:rsidR="0064610D">
        <w:rPr>
          <w:rFonts w:asciiTheme="minorHAnsi" w:hAnsiTheme="minorHAnsi" w:cstheme="minorHAnsi"/>
          <w:b/>
          <w:i w:val="0"/>
          <w:color w:val="auto"/>
          <w:szCs w:val="22"/>
        </w:rPr>
        <w:t>496</w:t>
      </w:r>
      <w:r w:rsidRPr="00ED5C3A">
        <w:rPr>
          <w:rFonts w:asciiTheme="minorHAnsi" w:hAnsiTheme="minorHAnsi" w:cstheme="minorHAnsi"/>
          <w:b/>
          <w:i w:val="0"/>
          <w:color w:val="auto"/>
          <w:szCs w:val="22"/>
        </w:rPr>
        <w:t>]</w:t>
      </w:r>
      <w:r w:rsidRPr="00ED5C3A">
        <w:rPr>
          <w:rFonts w:asciiTheme="minorHAnsi" w:hAnsiTheme="minorHAnsi" w:cstheme="minorHAnsi"/>
          <w:i w:val="0"/>
          <w:color w:val="auto"/>
          <w:szCs w:val="22"/>
        </w:rPr>
        <w:t xml:space="preserve">: </w:t>
      </w:r>
      <w:r w:rsidR="0064610D">
        <w:rPr>
          <w:rFonts w:asciiTheme="minorHAnsi" w:hAnsiTheme="minorHAnsi" w:cstheme="minorHAnsi"/>
          <w:i w:val="0"/>
          <w:color w:val="auto"/>
          <w:szCs w:val="22"/>
        </w:rPr>
        <w:t>Section 110.1</w:t>
      </w:r>
      <w:r w:rsidRPr="00ED5C3A">
        <w:rPr>
          <w:rFonts w:asciiTheme="minorHAnsi" w:hAnsiTheme="minorHAnsi" w:cstheme="minorHAnsi"/>
          <w:i w:val="0"/>
          <w:color w:val="auto"/>
          <w:szCs w:val="22"/>
        </w:rPr>
        <w:t xml:space="preserve"> references the requirements set in Title 20.</w:t>
      </w:r>
    </w:p>
    <w:p w14:paraId="735FDA58" w14:textId="77777777" w:rsidR="00085EA4" w:rsidRPr="00ED5C3A" w:rsidRDefault="00085EA4" w:rsidP="00085EA4">
      <w:pPr>
        <w:pStyle w:val="Reminders"/>
        <w:rPr>
          <w:rFonts w:asciiTheme="minorHAnsi" w:hAnsiTheme="minorHAnsi" w:cstheme="minorHAnsi"/>
          <w:szCs w:val="22"/>
        </w:rPr>
      </w:pPr>
    </w:p>
    <w:p w14:paraId="3F484D7E" w14:textId="77777777"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435046FB" w14:textId="77777777" w:rsidTr="00A6349C">
        <w:tc>
          <w:tcPr>
            <w:tcW w:w="1155" w:type="pct"/>
            <w:shd w:val="clear" w:color="auto" w:fill="D9D9D9" w:themeFill="background1" w:themeFillShade="D9"/>
          </w:tcPr>
          <w:p w14:paraId="53D1A76D" w14:textId="77777777" w:rsidR="00881A42" w:rsidRPr="00920905" w:rsidRDefault="00881A42" w:rsidP="00A6349C">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2D10D378" w14:textId="77777777" w:rsidR="00881A42" w:rsidRPr="00920905" w:rsidRDefault="00B614F1" w:rsidP="00A6349C">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798D7862" w14:textId="77777777" w:rsidR="00881A42" w:rsidRPr="00920905" w:rsidRDefault="00881A42" w:rsidP="00A6349C">
            <w:pPr>
              <w:rPr>
                <w:rFonts w:cstheme="minorHAnsi"/>
                <w:b/>
                <w:szCs w:val="20"/>
              </w:rPr>
            </w:pPr>
            <w:r w:rsidRPr="00920905">
              <w:rPr>
                <w:rFonts w:cstheme="minorHAnsi"/>
                <w:b/>
                <w:szCs w:val="20"/>
              </w:rPr>
              <w:t>Effective Date</w:t>
            </w:r>
            <w:r w:rsidR="00CB04D2">
              <w:rPr>
                <w:rFonts w:cstheme="minorHAnsi"/>
                <w:b/>
                <w:szCs w:val="20"/>
              </w:rPr>
              <w:t>s</w:t>
            </w:r>
          </w:p>
        </w:tc>
      </w:tr>
      <w:tr w:rsidR="00085EA4" w:rsidRPr="00500C4E" w14:paraId="499F4E8F" w14:textId="77777777" w:rsidTr="00A6349C">
        <w:trPr>
          <w:trHeight w:val="243"/>
        </w:trPr>
        <w:tc>
          <w:tcPr>
            <w:tcW w:w="1155" w:type="pct"/>
          </w:tcPr>
          <w:p w14:paraId="79BFDCED" w14:textId="77777777" w:rsidR="00085EA4" w:rsidRPr="00500C4E" w:rsidRDefault="00085EA4" w:rsidP="00104794">
            <w:pPr>
              <w:rPr>
                <w:rFonts w:cstheme="minorHAnsi"/>
                <w:szCs w:val="20"/>
              </w:rPr>
            </w:pPr>
            <w:r w:rsidRPr="00ED5C3A">
              <w:rPr>
                <w:rFonts w:cstheme="minorHAnsi"/>
                <w:szCs w:val="20"/>
              </w:rPr>
              <w:t>Title 20 (</w:t>
            </w:r>
            <w:r w:rsidR="00104794" w:rsidRPr="00ED5C3A">
              <w:rPr>
                <w:rFonts w:cstheme="minorHAnsi"/>
                <w:szCs w:val="20"/>
              </w:rPr>
              <w:t>201</w:t>
            </w:r>
            <w:r w:rsidR="00104794">
              <w:rPr>
                <w:rFonts w:cstheme="minorHAnsi"/>
                <w:szCs w:val="20"/>
              </w:rPr>
              <w:t>6</w:t>
            </w:r>
            <w:r w:rsidRPr="00ED5C3A">
              <w:rPr>
                <w:rFonts w:cstheme="minorHAnsi"/>
                <w:szCs w:val="20"/>
              </w:rPr>
              <w:t>)</w:t>
            </w:r>
          </w:p>
        </w:tc>
        <w:tc>
          <w:tcPr>
            <w:tcW w:w="2711" w:type="pct"/>
          </w:tcPr>
          <w:p w14:paraId="508B76D1" w14:textId="77777777" w:rsidR="00085EA4" w:rsidRPr="00500C4E" w:rsidRDefault="00085EA4" w:rsidP="00104794">
            <w:pPr>
              <w:rPr>
                <w:rFonts w:cstheme="minorHAnsi"/>
                <w:color w:val="FF0000"/>
                <w:szCs w:val="20"/>
              </w:rPr>
            </w:pPr>
            <w:r w:rsidRPr="00ED5C3A">
              <w:rPr>
                <w:rFonts w:cstheme="minorHAnsi"/>
                <w:szCs w:val="20"/>
              </w:rPr>
              <w:t>Section 1605.1, Table H-</w:t>
            </w:r>
            <w:r w:rsidR="00104794">
              <w:rPr>
                <w:rFonts w:cstheme="minorHAnsi"/>
                <w:szCs w:val="20"/>
              </w:rPr>
              <w:t>3 and H-5</w:t>
            </w:r>
            <w:r w:rsidR="00104794" w:rsidRPr="00ED5C3A">
              <w:rPr>
                <w:rFonts w:cstheme="minorHAnsi"/>
                <w:szCs w:val="20"/>
              </w:rPr>
              <w:t xml:space="preserve"> </w:t>
            </w:r>
            <w:r w:rsidRPr="00ED5C3A">
              <w:rPr>
                <w:rFonts w:cstheme="minorHAnsi"/>
                <w:szCs w:val="20"/>
              </w:rPr>
              <w:t>Standards for Plumbing Fittings</w:t>
            </w:r>
          </w:p>
        </w:tc>
        <w:tc>
          <w:tcPr>
            <w:tcW w:w="1134" w:type="pct"/>
          </w:tcPr>
          <w:p w14:paraId="115A208C" w14:textId="77777777" w:rsidR="00085EA4" w:rsidRPr="00500C4E" w:rsidRDefault="00104794" w:rsidP="00104794">
            <w:pPr>
              <w:rPr>
                <w:rFonts w:cstheme="minorHAnsi"/>
                <w:color w:val="FF0000"/>
                <w:szCs w:val="20"/>
              </w:rPr>
            </w:pPr>
            <w:r>
              <w:rPr>
                <w:rFonts w:cstheme="minorHAnsi"/>
                <w:szCs w:val="20"/>
              </w:rPr>
              <w:t>January</w:t>
            </w:r>
            <w:r w:rsidRPr="00ED5C3A">
              <w:rPr>
                <w:rFonts w:cstheme="minorHAnsi"/>
                <w:szCs w:val="20"/>
              </w:rPr>
              <w:t xml:space="preserve"> </w:t>
            </w:r>
            <w:r w:rsidR="00085EA4" w:rsidRPr="00ED5C3A">
              <w:rPr>
                <w:rFonts w:cstheme="minorHAnsi"/>
                <w:szCs w:val="20"/>
              </w:rPr>
              <w:t xml:space="preserve">1, </w:t>
            </w:r>
            <w:r w:rsidRPr="00ED5C3A">
              <w:rPr>
                <w:rFonts w:cstheme="minorHAnsi"/>
                <w:szCs w:val="20"/>
              </w:rPr>
              <w:t>201</w:t>
            </w:r>
            <w:r>
              <w:rPr>
                <w:rFonts w:cstheme="minorHAnsi"/>
                <w:szCs w:val="20"/>
              </w:rPr>
              <w:t>7</w:t>
            </w:r>
          </w:p>
        </w:tc>
      </w:tr>
      <w:tr w:rsidR="00085EA4" w:rsidRPr="00500C4E" w14:paraId="6D8A6303" w14:textId="77777777" w:rsidTr="00A6349C">
        <w:trPr>
          <w:trHeight w:val="243"/>
        </w:trPr>
        <w:tc>
          <w:tcPr>
            <w:tcW w:w="1155" w:type="pct"/>
          </w:tcPr>
          <w:p w14:paraId="7F95AA86" w14:textId="77777777" w:rsidR="00085EA4" w:rsidRPr="00500C4E" w:rsidRDefault="00085EA4" w:rsidP="00104794">
            <w:pPr>
              <w:rPr>
                <w:rFonts w:cstheme="minorHAnsi"/>
                <w:szCs w:val="20"/>
              </w:rPr>
            </w:pPr>
            <w:r w:rsidRPr="00ED5C3A">
              <w:rPr>
                <w:rFonts w:cstheme="minorHAnsi"/>
                <w:szCs w:val="20"/>
              </w:rPr>
              <w:t>Title 24 (</w:t>
            </w:r>
            <w:r w:rsidR="00104794" w:rsidRPr="00ED5C3A">
              <w:rPr>
                <w:rFonts w:cstheme="minorHAnsi"/>
                <w:szCs w:val="20"/>
              </w:rPr>
              <w:t>201</w:t>
            </w:r>
            <w:r w:rsidR="00104794">
              <w:rPr>
                <w:rFonts w:cstheme="minorHAnsi"/>
                <w:szCs w:val="20"/>
              </w:rPr>
              <w:t>6</w:t>
            </w:r>
            <w:r w:rsidRPr="00ED5C3A">
              <w:rPr>
                <w:rFonts w:cstheme="minorHAnsi"/>
                <w:szCs w:val="20"/>
              </w:rPr>
              <w:t>)</w:t>
            </w:r>
          </w:p>
        </w:tc>
        <w:tc>
          <w:tcPr>
            <w:tcW w:w="2711" w:type="pct"/>
          </w:tcPr>
          <w:p w14:paraId="2BBBCA12" w14:textId="597180EF" w:rsidR="00085EA4" w:rsidRPr="00500C4E" w:rsidRDefault="0064610D" w:rsidP="00104794">
            <w:pPr>
              <w:rPr>
                <w:rFonts w:cstheme="minorHAnsi"/>
                <w:color w:val="FF0000"/>
                <w:szCs w:val="20"/>
              </w:rPr>
            </w:pPr>
            <w:r>
              <w:rPr>
                <w:rFonts w:cstheme="minorHAnsi"/>
                <w:szCs w:val="20"/>
              </w:rPr>
              <w:t>Section 110.1 Mandatory Requirements for Appliances</w:t>
            </w:r>
          </w:p>
        </w:tc>
        <w:tc>
          <w:tcPr>
            <w:tcW w:w="1134" w:type="pct"/>
          </w:tcPr>
          <w:p w14:paraId="5E43E3E3" w14:textId="77777777" w:rsidR="00085EA4" w:rsidRPr="00500C4E" w:rsidRDefault="00104794" w:rsidP="00104794">
            <w:pPr>
              <w:rPr>
                <w:rFonts w:cstheme="minorHAnsi"/>
                <w:color w:val="FF0000"/>
                <w:szCs w:val="20"/>
              </w:rPr>
            </w:pPr>
            <w:r>
              <w:rPr>
                <w:rFonts w:cstheme="minorHAnsi"/>
                <w:szCs w:val="20"/>
              </w:rPr>
              <w:t>January</w:t>
            </w:r>
            <w:r w:rsidRPr="00ED5C3A">
              <w:rPr>
                <w:rFonts w:cstheme="minorHAnsi"/>
                <w:szCs w:val="20"/>
              </w:rPr>
              <w:t xml:space="preserve"> </w:t>
            </w:r>
            <w:r w:rsidR="00085EA4" w:rsidRPr="00ED5C3A">
              <w:rPr>
                <w:rFonts w:cstheme="minorHAnsi"/>
                <w:szCs w:val="20"/>
              </w:rPr>
              <w:t xml:space="preserve">1, </w:t>
            </w:r>
            <w:r w:rsidRPr="00ED5C3A">
              <w:rPr>
                <w:rFonts w:cstheme="minorHAnsi"/>
                <w:szCs w:val="20"/>
              </w:rPr>
              <w:t>201</w:t>
            </w:r>
            <w:r>
              <w:rPr>
                <w:rFonts w:cstheme="minorHAnsi"/>
                <w:szCs w:val="20"/>
              </w:rPr>
              <w:t>7</w:t>
            </w:r>
          </w:p>
        </w:tc>
      </w:tr>
    </w:tbl>
    <w:p w14:paraId="71056B57" w14:textId="77777777" w:rsidR="00572D2F" w:rsidRDefault="00572D2F" w:rsidP="00920905">
      <w:pPr>
        <w:pStyle w:val="Heading2"/>
        <w:rPr>
          <w:rFonts w:asciiTheme="minorHAnsi" w:hAnsiTheme="minorHAnsi" w:cstheme="minorHAnsi"/>
        </w:rPr>
      </w:pPr>
      <w:bookmarkStart w:id="23" w:name="_Toc304800207"/>
      <w:bookmarkStart w:id="24" w:name="_Toc324318343"/>
      <w:bookmarkStart w:id="25" w:name="_Toc324340487"/>
      <w:bookmarkStart w:id="26" w:name="_Toc383441992"/>
      <w:bookmarkStart w:id="27"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3"/>
      <w:bookmarkEnd w:id="24"/>
      <w:bookmarkEnd w:id="25"/>
      <w:bookmarkEnd w:id="26"/>
    </w:p>
    <w:p w14:paraId="77F3CF2E" w14:textId="77777777" w:rsidR="00A6349C" w:rsidRPr="00A6349C" w:rsidRDefault="00A6349C" w:rsidP="00A6349C">
      <w:pPr>
        <w:rPr>
          <w:rFonts w:cstheme="minorHAnsi"/>
          <w:b/>
          <w:bCs/>
          <w:iCs/>
          <w:smallCaps/>
          <w:sz w:val="28"/>
          <w:szCs w:val="28"/>
        </w:rPr>
      </w:pPr>
      <w:r w:rsidRPr="00A6349C">
        <w:rPr>
          <w:rFonts w:cstheme="minorHAnsi"/>
          <w:b/>
          <w:bCs/>
          <w:iCs/>
          <w:smallCaps/>
          <w:sz w:val="28"/>
          <w:szCs w:val="28"/>
        </w:rPr>
        <w:t>1.5.1</w:t>
      </w:r>
      <w:r>
        <w:rPr>
          <w:rFonts w:cstheme="minorHAnsi"/>
          <w:b/>
          <w:bCs/>
          <w:iCs/>
          <w:smallCaps/>
          <w:sz w:val="28"/>
          <w:szCs w:val="28"/>
        </w:rPr>
        <w:t xml:space="preserve"> Non-DEER Study Review </w:t>
      </w:r>
    </w:p>
    <w:p w14:paraId="5F600B2D" w14:textId="77777777" w:rsidR="002A7A44" w:rsidRPr="00397406" w:rsidRDefault="002A7A44" w:rsidP="002A7A44">
      <w:pPr>
        <w:pStyle w:val="Reminder"/>
        <w:rPr>
          <w:rFonts w:asciiTheme="minorHAnsi" w:hAnsiTheme="minorHAnsi" w:cstheme="minorHAnsi"/>
          <w:i w:val="0"/>
          <w:szCs w:val="22"/>
        </w:rPr>
      </w:pPr>
      <w:r w:rsidRPr="00ED5C3A">
        <w:rPr>
          <w:rFonts w:asciiTheme="minorHAnsi" w:hAnsiTheme="minorHAnsi" w:cstheme="minorHAnsi"/>
          <w:i w:val="0"/>
          <w:color w:val="auto"/>
          <w:szCs w:val="22"/>
        </w:rPr>
        <w:t>No studies were reviewed for this work paper.</w:t>
      </w:r>
    </w:p>
    <w:p w14:paraId="029993BE" w14:textId="77777777" w:rsidR="009844A1" w:rsidRPr="002A7A44" w:rsidRDefault="009844A1" w:rsidP="009844A1">
      <w:pPr>
        <w:pStyle w:val="Heading2"/>
        <w:rPr>
          <w:rFonts w:asciiTheme="minorHAnsi" w:hAnsiTheme="minorHAnsi" w:cstheme="minorHAnsi"/>
        </w:rPr>
      </w:pPr>
      <w:r w:rsidRPr="009844A1">
        <w:rPr>
          <w:rFonts w:asciiTheme="minorHAnsi" w:hAnsiTheme="minorHAnsi" w:cstheme="minorHAnsi"/>
        </w:rPr>
        <w:lastRenderedPageBreak/>
        <w:t>1</w:t>
      </w:r>
      <w:r w:rsidRPr="002A7A44">
        <w:rPr>
          <w:rFonts w:asciiTheme="minorHAnsi" w:hAnsiTheme="minorHAnsi" w:cstheme="minorHAnsi"/>
        </w:rPr>
        <w:t xml:space="preserve">.6 Data </w:t>
      </w:r>
      <w:r w:rsidR="00602F18" w:rsidRPr="002A7A44">
        <w:rPr>
          <w:rFonts w:asciiTheme="minorHAnsi" w:hAnsiTheme="minorHAnsi" w:cstheme="minorHAnsi"/>
        </w:rPr>
        <w:t>Quality and Future Data Needs</w:t>
      </w:r>
    </w:p>
    <w:p w14:paraId="58C5A40F" w14:textId="77777777" w:rsidR="00602F18" w:rsidRPr="002A7A44" w:rsidRDefault="002A7A44" w:rsidP="002A7A44">
      <w:pPr>
        <w:pStyle w:val="ListParagraph"/>
        <w:rPr>
          <w:rFonts w:cs="Arial"/>
          <w:szCs w:val="22"/>
        </w:rPr>
      </w:pPr>
      <w:r w:rsidRPr="002A7A44">
        <w:rPr>
          <w:rFonts w:cs="Arial"/>
          <w:szCs w:val="22"/>
        </w:rPr>
        <w:t>N/A</w:t>
      </w:r>
    </w:p>
    <w:p w14:paraId="3133AA98"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7"/>
      <w:r w:rsidR="00755A45" w:rsidRPr="00500C4E">
        <w:rPr>
          <w:rFonts w:cstheme="minorHAnsi"/>
        </w:rPr>
        <w:t xml:space="preserve"> Methodology</w:t>
      </w:r>
    </w:p>
    <w:p w14:paraId="26245D37" w14:textId="77777777" w:rsidR="002A7A44" w:rsidRPr="002A7A44" w:rsidRDefault="002A7A44" w:rsidP="002A7A44">
      <w:pPr>
        <w:rPr>
          <w:rFonts w:cstheme="minorHAnsi"/>
          <w:szCs w:val="22"/>
        </w:rPr>
      </w:pPr>
      <w:r w:rsidRPr="002A7A44">
        <w:rPr>
          <w:rFonts w:cstheme="minorHAnsi"/>
          <w:szCs w:val="22"/>
        </w:rPr>
        <w:t>The 2/22/13 Energy Division Workpaper Disposition for Water Fixtures</w:t>
      </w:r>
      <w:r w:rsidR="00870C9A">
        <w:rPr>
          <w:rFonts w:cstheme="minorHAnsi"/>
          <w:szCs w:val="22"/>
        </w:rPr>
        <w:t xml:space="preserve"> (Attachment 2)</w:t>
      </w:r>
      <w:r w:rsidRPr="002A7A44">
        <w:rPr>
          <w:rFonts w:cstheme="minorHAnsi"/>
          <w:szCs w:val="22"/>
        </w:rPr>
        <w:t xml:space="preserve"> provided “basis” savings values for:</w:t>
      </w:r>
    </w:p>
    <w:p w14:paraId="5C18D235" w14:textId="77777777" w:rsidR="002A7A44" w:rsidRPr="002A7A44" w:rsidRDefault="002A7A44" w:rsidP="002A7A44">
      <w:pPr>
        <w:numPr>
          <w:ilvl w:val="0"/>
          <w:numId w:val="40"/>
        </w:numPr>
        <w:rPr>
          <w:rFonts w:cstheme="minorHAnsi"/>
          <w:szCs w:val="22"/>
        </w:rPr>
      </w:pPr>
      <w:r w:rsidRPr="002A7A44">
        <w:rPr>
          <w:rFonts w:cstheme="minorHAnsi"/>
          <w:szCs w:val="22"/>
        </w:rPr>
        <w:t>Showerheads 1.5 gpm, 1.6 gpm, and 1.7 gpm</w:t>
      </w:r>
    </w:p>
    <w:p w14:paraId="3F45232E" w14:textId="75FEC560" w:rsidR="002A7A44" w:rsidRPr="002A7A44" w:rsidRDefault="002A7A44" w:rsidP="002A7A44">
      <w:pPr>
        <w:numPr>
          <w:ilvl w:val="1"/>
          <w:numId w:val="40"/>
        </w:numPr>
        <w:contextualSpacing/>
        <w:rPr>
          <w:szCs w:val="22"/>
        </w:rPr>
      </w:pPr>
      <w:r w:rsidRPr="002A7A44">
        <w:rPr>
          <w:szCs w:val="22"/>
        </w:rPr>
        <w:t>The average base case flow is 2.</w:t>
      </w:r>
      <w:r w:rsidR="000B68CB">
        <w:rPr>
          <w:szCs w:val="22"/>
        </w:rPr>
        <w:t>25</w:t>
      </w:r>
      <w:r w:rsidRPr="002A7A44">
        <w:rPr>
          <w:szCs w:val="22"/>
        </w:rPr>
        <w:t xml:space="preserve"> gpm, according to SCG and SDG&amp;E study data.</w:t>
      </w:r>
    </w:p>
    <w:p w14:paraId="5A637313" w14:textId="77777777" w:rsidR="002A7A44" w:rsidRPr="002A7A44" w:rsidRDefault="002A7A44" w:rsidP="002A7A44">
      <w:pPr>
        <w:numPr>
          <w:ilvl w:val="0"/>
          <w:numId w:val="40"/>
        </w:numPr>
        <w:rPr>
          <w:rFonts w:cstheme="minorHAnsi"/>
          <w:szCs w:val="22"/>
        </w:rPr>
      </w:pPr>
      <w:r w:rsidRPr="002A7A44">
        <w:rPr>
          <w:rFonts w:cstheme="minorHAnsi"/>
          <w:szCs w:val="22"/>
        </w:rPr>
        <w:t>Faucet Aerators 0.5 gpm, 1 gpm, and 1.5 gpm</w:t>
      </w:r>
    </w:p>
    <w:p w14:paraId="3442982A" w14:textId="77777777" w:rsidR="002A7A44" w:rsidRPr="002A7A44" w:rsidRDefault="002A7A44" w:rsidP="002A7A44">
      <w:pPr>
        <w:numPr>
          <w:ilvl w:val="1"/>
          <w:numId w:val="40"/>
        </w:numPr>
        <w:contextualSpacing/>
        <w:rPr>
          <w:szCs w:val="22"/>
        </w:rPr>
      </w:pPr>
      <w:r w:rsidRPr="002A7A44">
        <w:rPr>
          <w:szCs w:val="22"/>
        </w:rPr>
        <w:t>The average base case flow is 1.91 gpm, according to SCG and SDG&amp;E study data.</w:t>
      </w:r>
    </w:p>
    <w:p w14:paraId="605558A9" w14:textId="60277C2D" w:rsidR="002A7A44" w:rsidRPr="002A7A44" w:rsidRDefault="00C86AD6" w:rsidP="002A7A44">
      <w:r w:rsidRPr="00C86AD6">
        <w:t xml:space="preserve">Values from the embedded calculation spreadsheet in </w:t>
      </w:r>
      <w:r w:rsidR="00126258">
        <w:t>Energy Division’s</w:t>
      </w:r>
      <w:r w:rsidRPr="00C86AD6">
        <w:t xml:space="preserve"> Water Fixture Disposition, dated February 22, 2013 (Attachment 2) were used in the calculations (Attachment</w:t>
      </w:r>
      <w:r w:rsidR="00D358BA">
        <w:t>s</w:t>
      </w:r>
      <w:r w:rsidRPr="00C86AD6">
        <w:t xml:space="preserve"> 1</w:t>
      </w:r>
      <w:r w:rsidR="00D358BA">
        <w:t xml:space="preserve"> and 3</w:t>
      </w:r>
      <w:r w:rsidRPr="00C86AD6">
        <w:t>).</w:t>
      </w:r>
      <w:r w:rsidR="00126258">
        <w:t xml:space="preserve"> </w:t>
      </w:r>
      <w:r w:rsidR="007B0806">
        <w:t>The embedded values for the</w:t>
      </w:r>
      <w:r w:rsidR="007B0806" w:rsidRPr="007B0806">
        <w:t xml:space="preserve"> showerheads are calculated based on a baseline of 2.25 GPM. For this workpaper, the baseline was adjusted to 1.8 GPM as per code requirements</w:t>
      </w:r>
      <w:r w:rsidR="00A105BC">
        <w:t>,</w:t>
      </w:r>
      <w:r w:rsidR="007B0806" w:rsidRPr="007B0806">
        <w:t xml:space="preserve"> and the savings were adjusted using a linear regression.</w:t>
      </w:r>
      <w:r w:rsidR="00126258">
        <w:t xml:space="preserve"> </w:t>
      </w:r>
      <w:r>
        <w:t xml:space="preserve"> </w:t>
      </w:r>
      <w:r w:rsidR="004404FB">
        <w:t>The methodology assume</w:t>
      </w:r>
      <w:r w:rsidR="00A105BC">
        <w:t>s</w:t>
      </w:r>
      <w:r w:rsidR="004404FB">
        <w:t xml:space="preserve"> a linear relationship with the Energy Division’s “basis savings values” for the DHW fixtures</w:t>
      </w:r>
      <w:r w:rsidR="00CD2006">
        <w:t xml:space="preserve"> and the </w:t>
      </w:r>
      <w:r w:rsidR="00A105BC">
        <w:t>GPM</w:t>
      </w:r>
      <w:r w:rsidR="00126258">
        <w:t xml:space="preserve"> reduction</w:t>
      </w:r>
      <w:r w:rsidR="004404FB">
        <w:t xml:space="preserve"> for the showerheads</w:t>
      </w:r>
      <w:r w:rsidR="00CD2006">
        <w:t>. The GPM reduction for the showerheads</w:t>
      </w:r>
      <w:r w:rsidR="004404FB">
        <w:t xml:space="preserve"> </w:t>
      </w:r>
      <w:r w:rsidR="00A105BC">
        <w:t xml:space="preserve">is </w:t>
      </w:r>
      <w:r w:rsidR="004404FB">
        <w:t xml:space="preserve">based on the measure flow rates indicated above (1.5 gpm, 1.6 gpm, and 1.7 gpm) and average base case flow rate of 2.25 gpm. Please refer to </w:t>
      </w:r>
      <w:r w:rsidR="00036AEF">
        <w:t xml:space="preserve">the ‘Showerhead’ tab of </w:t>
      </w:r>
      <w:r w:rsidR="004404FB">
        <w:t xml:space="preserve">Attachment </w:t>
      </w:r>
      <w:r w:rsidR="00126258">
        <w:t>3</w:t>
      </w:r>
      <w:r w:rsidR="004404FB">
        <w:t xml:space="preserve"> for detailed calculations. Based on this relationship, the energy impacts for a 1.5 gpm showerhead assuming a code baseline of 1.8 gpm were extrapolated. The extrapolated energy </w:t>
      </w:r>
      <w:del w:id="28" w:author="Jesse Clive Putra Manao" w:date="2018-05-14T08:42:00Z">
        <w:r w:rsidR="004404FB" w:rsidDel="00B10DFF">
          <w:delText xml:space="preserve">impacts </w:delText>
        </w:r>
        <w:r w:rsidR="002A7A44" w:rsidRPr="002A7A44" w:rsidDel="00B10DFF">
          <w:rPr>
            <w:rFonts w:cstheme="minorHAnsi"/>
            <w:bCs/>
            <w:szCs w:val="22"/>
          </w:rPr>
          <w:delText xml:space="preserve"> were</w:delText>
        </w:r>
      </w:del>
      <w:ins w:id="29" w:author="Jesse Clive Putra Manao" w:date="2018-05-14T08:42:00Z">
        <w:r w:rsidR="00B10DFF">
          <w:t xml:space="preserve">impacts </w:t>
        </w:r>
        <w:r w:rsidR="00B10DFF" w:rsidRPr="002A7A44">
          <w:rPr>
            <w:rFonts w:cstheme="minorHAnsi"/>
            <w:bCs/>
            <w:szCs w:val="22"/>
          </w:rPr>
          <w:t>were</w:t>
        </w:r>
      </w:ins>
      <w:r w:rsidR="002A7A44" w:rsidRPr="002A7A44">
        <w:rPr>
          <w:rFonts w:cstheme="minorHAnsi"/>
          <w:bCs/>
          <w:szCs w:val="22"/>
        </w:rPr>
        <w:t xml:space="preserve"> multiplied by climate zone-specific multipliers</w:t>
      </w:r>
      <w:r w:rsidR="004404FB">
        <w:rPr>
          <w:rFonts w:cstheme="minorHAnsi"/>
          <w:bCs/>
          <w:szCs w:val="22"/>
        </w:rPr>
        <w:t>, as provided in the Water Fixture Disposition,</w:t>
      </w:r>
      <w:r w:rsidR="002A7A44" w:rsidRPr="002A7A44">
        <w:rPr>
          <w:rFonts w:cstheme="minorHAnsi"/>
          <w:bCs/>
          <w:szCs w:val="22"/>
        </w:rPr>
        <w:t xml:space="preserve"> to determine final savings. The</w:t>
      </w:r>
      <w:r w:rsidR="002A7A44" w:rsidRPr="002A7A44">
        <w:rPr>
          <w:rFonts w:cstheme="minorHAnsi"/>
          <w:szCs w:val="22"/>
        </w:rPr>
        <w:t xml:space="preserve"> Single Family, Multi Family, and Mobile Home building types were included.</w:t>
      </w:r>
    </w:p>
    <w:p w14:paraId="70E99FDA" w14:textId="77777777" w:rsidR="00802281" w:rsidRDefault="00802281" w:rsidP="002A7A44">
      <w:pPr>
        <w:rPr>
          <w:rFonts w:cstheme="minorHAnsi"/>
          <w:szCs w:val="22"/>
        </w:rPr>
      </w:pPr>
    </w:p>
    <w:p w14:paraId="736D947F" w14:textId="04F4EEC0" w:rsidR="002A7A44" w:rsidRPr="002A7A44" w:rsidRDefault="00C87C66" w:rsidP="002A7A44">
      <w:pPr>
        <w:rPr>
          <w:rFonts w:cstheme="minorHAnsi"/>
          <w:szCs w:val="22"/>
        </w:rPr>
      </w:pPr>
      <w:r>
        <w:rPr>
          <w:rFonts w:cstheme="minorHAnsi"/>
          <w:szCs w:val="22"/>
        </w:rPr>
        <w:t>Based on code requirements, t</w:t>
      </w:r>
      <w:r w:rsidR="002A7A44" w:rsidRPr="002A7A44">
        <w:rPr>
          <w:rFonts w:cstheme="minorHAnsi"/>
          <w:szCs w:val="22"/>
        </w:rPr>
        <w:t>he most conservative ED-provided savings are used</w:t>
      </w:r>
      <w:r w:rsidR="00AE23A2">
        <w:rPr>
          <w:rFonts w:cstheme="minorHAnsi"/>
          <w:szCs w:val="22"/>
        </w:rPr>
        <w:t xml:space="preserve"> within the calculations (Attachment </w:t>
      </w:r>
      <w:r w:rsidR="00D358BA">
        <w:rPr>
          <w:rFonts w:cstheme="minorHAnsi"/>
          <w:szCs w:val="22"/>
        </w:rPr>
        <w:t>3</w:t>
      </w:r>
      <w:r w:rsidR="00AE23A2">
        <w:rPr>
          <w:rFonts w:cstheme="minorHAnsi"/>
          <w:szCs w:val="22"/>
        </w:rPr>
        <w:t>)</w:t>
      </w:r>
      <w:r w:rsidR="002A7A44" w:rsidRPr="002A7A44">
        <w:rPr>
          <w:rFonts w:cstheme="minorHAnsi"/>
          <w:szCs w:val="22"/>
        </w:rPr>
        <w:t>. The most conservative measures were</w:t>
      </w:r>
      <w:r w:rsidR="00AE23A2">
        <w:rPr>
          <w:rFonts w:cstheme="minorHAnsi"/>
          <w:szCs w:val="22"/>
        </w:rPr>
        <w:t xml:space="preserve"> selected as follows</w:t>
      </w:r>
      <w:r w:rsidR="002A7A44" w:rsidRPr="002A7A44">
        <w:rPr>
          <w:rFonts w:cstheme="minorHAnsi"/>
          <w:szCs w:val="22"/>
        </w:rPr>
        <w:t>:</w:t>
      </w:r>
    </w:p>
    <w:p w14:paraId="4DE6B7CF" w14:textId="105481D5" w:rsidR="002A7A44" w:rsidRPr="002A7A44" w:rsidRDefault="002A7A44" w:rsidP="002A7A44">
      <w:pPr>
        <w:numPr>
          <w:ilvl w:val="0"/>
          <w:numId w:val="39"/>
        </w:numPr>
        <w:rPr>
          <w:rFonts w:cstheme="minorHAnsi"/>
          <w:szCs w:val="22"/>
        </w:rPr>
      </w:pPr>
      <w:r w:rsidRPr="002A7A44">
        <w:rPr>
          <w:rFonts w:cstheme="minorHAnsi"/>
          <w:szCs w:val="22"/>
        </w:rPr>
        <w:t>Showerhead 1.</w:t>
      </w:r>
      <w:r w:rsidR="00C9182E">
        <w:rPr>
          <w:rFonts w:cstheme="minorHAnsi"/>
          <w:szCs w:val="22"/>
        </w:rPr>
        <w:t>5</w:t>
      </w:r>
      <w:r w:rsidRPr="002A7A44">
        <w:rPr>
          <w:rFonts w:cstheme="minorHAnsi"/>
          <w:szCs w:val="22"/>
        </w:rPr>
        <w:t xml:space="preserve"> gpm ( “ShowerHd-Gas-1.</w:t>
      </w:r>
      <w:r w:rsidR="00C9182E">
        <w:rPr>
          <w:rFonts w:cstheme="minorHAnsi"/>
          <w:szCs w:val="22"/>
        </w:rPr>
        <w:t>5</w:t>
      </w:r>
      <w:r w:rsidRPr="002A7A44">
        <w:rPr>
          <w:rFonts w:cstheme="minorHAnsi"/>
          <w:szCs w:val="22"/>
        </w:rPr>
        <w:t>,” “ShowerHd-Elec-1.</w:t>
      </w:r>
      <w:r w:rsidR="00C9182E">
        <w:rPr>
          <w:rFonts w:cstheme="minorHAnsi"/>
          <w:szCs w:val="22"/>
        </w:rPr>
        <w:t>5</w:t>
      </w:r>
      <w:r w:rsidRPr="002A7A44">
        <w:rPr>
          <w:rFonts w:cstheme="minorHAnsi"/>
          <w:szCs w:val="22"/>
        </w:rPr>
        <w:t>”)</w:t>
      </w:r>
      <w:r w:rsidR="00DC08C0">
        <w:rPr>
          <w:rFonts w:cstheme="minorHAnsi"/>
          <w:szCs w:val="22"/>
        </w:rPr>
        <w:t>**</w:t>
      </w:r>
    </w:p>
    <w:p w14:paraId="27265ACA" w14:textId="77777777" w:rsidR="00D86DBE" w:rsidRPr="00C87C66" w:rsidRDefault="002A7A44" w:rsidP="005C6564">
      <w:pPr>
        <w:numPr>
          <w:ilvl w:val="0"/>
          <w:numId w:val="39"/>
        </w:numPr>
        <w:rPr>
          <w:rFonts w:cstheme="minorHAnsi"/>
          <w:szCs w:val="22"/>
        </w:rPr>
      </w:pPr>
      <w:r w:rsidRPr="00C87C66">
        <w:rPr>
          <w:rFonts w:cstheme="minorHAnsi"/>
          <w:szCs w:val="22"/>
        </w:rPr>
        <w:t>Faucet Aerator 1.</w:t>
      </w:r>
      <w:r w:rsidR="00C87C66">
        <w:rPr>
          <w:rFonts w:cstheme="minorHAnsi"/>
          <w:szCs w:val="22"/>
        </w:rPr>
        <w:t>0</w:t>
      </w:r>
      <w:r w:rsidRPr="00C87C66">
        <w:rPr>
          <w:rFonts w:cstheme="minorHAnsi"/>
          <w:szCs w:val="22"/>
        </w:rPr>
        <w:t xml:space="preserve"> gpm (“FaucetAer-Gas-1.</w:t>
      </w:r>
      <w:r w:rsidR="00C87C66">
        <w:rPr>
          <w:rFonts w:cstheme="minorHAnsi"/>
          <w:szCs w:val="22"/>
        </w:rPr>
        <w:t>0</w:t>
      </w:r>
      <w:r w:rsidRPr="00C87C66">
        <w:rPr>
          <w:rFonts w:cstheme="minorHAnsi"/>
          <w:szCs w:val="22"/>
        </w:rPr>
        <w:t>-Lav,” “FaucetAer-Elec-1.</w:t>
      </w:r>
      <w:r w:rsidR="00C87C66">
        <w:rPr>
          <w:rFonts w:cstheme="minorHAnsi"/>
          <w:szCs w:val="22"/>
        </w:rPr>
        <w:t>0</w:t>
      </w:r>
      <w:r w:rsidRPr="00C87C66">
        <w:rPr>
          <w:rFonts w:cstheme="minorHAnsi"/>
          <w:szCs w:val="22"/>
        </w:rPr>
        <w:t>-Lav”)</w:t>
      </w:r>
    </w:p>
    <w:p w14:paraId="648C4B15" w14:textId="77777777" w:rsidR="00EB4AB8" w:rsidRPr="002A7A44" w:rsidRDefault="00EB4AB8" w:rsidP="00D02450">
      <w:pPr>
        <w:rPr>
          <w:rFonts w:cstheme="minorHAnsi"/>
          <w:szCs w:val="22"/>
        </w:rPr>
      </w:pPr>
    </w:p>
    <w:p w14:paraId="11A0C3A3" w14:textId="65239C21" w:rsidR="002A7A44" w:rsidRPr="002A7A44" w:rsidRDefault="00DC08C0" w:rsidP="002A7A44">
      <w:pPr>
        <w:rPr>
          <w:rFonts w:cstheme="minorHAnsi"/>
          <w:szCs w:val="22"/>
        </w:rPr>
      </w:pPr>
      <w:r>
        <w:rPr>
          <w:rFonts w:cstheme="minorHAnsi"/>
          <w:szCs w:val="22"/>
        </w:rPr>
        <w:t>**</w:t>
      </w:r>
      <w:r w:rsidR="002A7A44" w:rsidRPr="002A7A44">
        <w:rPr>
          <w:rFonts w:cstheme="minorHAnsi"/>
          <w:szCs w:val="22"/>
        </w:rPr>
        <w:t>Note that although the written ED disposition shows the correct savings values for Showerheads 1.5 and 1.7 gpm (Tables 2 and 3 in the dispositio</w:t>
      </w:r>
      <w:r w:rsidR="00130616">
        <w:rPr>
          <w:rFonts w:cstheme="minorHAnsi"/>
          <w:szCs w:val="22"/>
        </w:rPr>
        <w:t xml:space="preserve">n), the calculation spreadsheet </w:t>
      </w:r>
      <w:r w:rsidR="002A7A44" w:rsidRPr="002A7A44">
        <w:rPr>
          <w:rFonts w:cstheme="minorHAnsi"/>
          <w:szCs w:val="22"/>
        </w:rPr>
        <w:t>“20132014DHWFixturesMeasures.xlsx” has reversed the two sets of values</w:t>
      </w:r>
      <w:r w:rsidR="00126258">
        <w:rPr>
          <w:rFonts w:cstheme="minorHAnsi"/>
          <w:szCs w:val="22"/>
        </w:rPr>
        <w:t xml:space="preserve"> in the ‘ED_Measure_Impacts’   tab</w:t>
      </w:r>
      <w:r w:rsidR="002A7A44" w:rsidRPr="002A7A44">
        <w:rPr>
          <w:rFonts w:cstheme="minorHAnsi"/>
          <w:szCs w:val="22"/>
        </w:rPr>
        <w:t>.</w:t>
      </w:r>
      <w:r w:rsidR="0080160E">
        <w:rPr>
          <w:rFonts w:cstheme="minorHAnsi"/>
          <w:szCs w:val="22"/>
        </w:rPr>
        <w:t xml:space="preserve"> This </w:t>
      </w:r>
      <w:r w:rsidR="00B60371">
        <w:rPr>
          <w:rFonts w:cstheme="minorHAnsi"/>
          <w:szCs w:val="22"/>
        </w:rPr>
        <w:t>inconsistency is</w:t>
      </w:r>
      <w:r w:rsidR="0080160E">
        <w:rPr>
          <w:rFonts w:cstheme="minorHAnsi"/>
          <w:szCs w:val="22"/>
        </w:rPr>
        <w:t xml:space="preserve"> evident because the 1.7</w:t>
      </w:r>
      <w:r w:rsidR="00AA608E">
        <w:rPr>
          <w:rFonts w:cstheme="minorHAnsi"/>
          <w:szCs w:val="22"/>
        </w:rPr>
        <w:t xml:space="preserve"> gpm</w:t>
      </w:r>
      <w:r w:rsidR="0080160E">
        <w:rPr>
          <w:rFonts w:cstheme="minorHAnsi"/>
          <w:szCs w:val="22"/>
        </w:rPr>
        <w:t xml:space="preserve"> showerhead is showing higher savings than the 1.5 </w:t>
      </w:r>
      <w:r w:rsidR="00AA608E">
        <w:rPr>
          <w:rFonts w:cstheme="minorHAnsi"/>
          <w:szCs w:val="22"/>
        </w:rPr>
        <w:t>gpm</w:t>
      </w:r>
      <w:r w:rsidR="0080160E">
        <w:rPr>
          <w:rFonts w:cstheme="minorHAnsi"/>
          <w:szCs w:val="22"/>
        </w:rPr>
        <w:t xml:space="preserve"> showerhead, which </w:t>
      </w:r>
      <w:r w:rsidR="00AA608E">
        <w:rPr>
          <w:rFonts w:cstheme="minorHAnsi"/>
          <w:szCs w:val="22"/>
        </w:rPr>
        <w:t>is not expected based on a base case 2.25 gpm showerhead</w:t>
      </w:r>
      <w:r w:rsidR="0080160E">
        <w:rPr>
          <w:rFonts w:cstheme="minorHAnsi"/>
          <w:szCs w:val="22"/>
        </w:rPr>
        <w:t>.</w:t>
      </w:r>
      <w:r w:rsidR="002A7A44" w:rsidRPr="002A7A44">
        <w:rPr>
          <w:rFonts w:cstheme="minorHAnsi"/>
          <w:szCs w:val="22"/>
        </w:rPr>
        <w:t xml:space="preserve">  </w:t>
      </w:r>
    </w:p>
    <w:p w14:paraId="4E922874" w14:textId="77777777" w:rsidR="00EB4AB8" w:rsidRPr="002A7A44" w:rsidRDefault="00EB4AB8" w:rsidP="002A7A44">
      <w:pPr>
        <w:rPr>
          <w:rFonts w:cstheme="minorHAnsi"/>
          <w:szCs w:val="22"/>
        </w:rPr>
      </w:pPr>
    </w:p>
    <w:p w14:paraId="7D66408C" w14:textId="77777777" w:rsidR="002A7A44" w:rsidRPr="002A7A44" w:rsidRDefault="002A7A44" w:rsidP="002A7A44">
      <w:pPr>
        <w:rPr>
          <w:rFonts w:cstheme="minorHAnsi"/>
          <w:b/>
          <w:szCs w:val="22"/>
        </w:rPr>
      </w:pPr>
      <w:r w:rsidRPr="002A7A44">
        <w:rPr>
          <w:rFonts w:cstheme="minorHAnsi"/>
          <w:b/>
          <w:szCs w:val="22"/>
        </w:rPr>
        <w:t>Market Share</w:t>
      </w:r>
    </w:p>
    <w:p w14:paraId="61F00399" w14:textId="77777777" w:rsidR="001C6549" w:rsidRDefault="001C6549" w:rsidP="002A7A44">
      <w:pPr>
        <w:tabs>
          <w:tab w:val="left" w:pos="2235"/>
        </w:tabs>
        <w:rPr>
          <w:rFonts w:cstheme="minorHAnsi"/>
          <w:szCs w:val="22"/>
        </w:rPr>
      </w:pPr>
    </w:p>
    <w:p w14:paraId="32671B37" w14:textId="77777777" w:rsidR="00DE7B26" w:rsidRDefault="001C6549" w:rsidP="00DE7B26">
      <w:pPr>
        <w:tabs>
          <w:tab w:val="left" w:pos="2235"/>
        </w:tabs>
        <w:rPr>
          <w:rFonts w:cstheme="minorHAnsi"/>
          <w:szCs w:val="22"/>
        </w:rPr>
      </w:pPr>
      <w:r>
        <w:rPr>
          <w:rFonts w:cstheme="minorHAnsi"/>
          <w:szCs w:val="22"/>
        </w:rPr>
        <w:t>F</w:t>
      </w:r>
      <w:r w:rsidR="0063442C">
        <w:rPr>
          <w:rFonts w:cstheme="minorHAnsi"/>
          <w:szCs w:val="22"/>
        </w:rPr>
        <w:t>or non-direct install</w:t>
      </w:r>
      <w:r w:rsidR="002A7A44" w:rsidRPr="002A7A44">
        <w:rPr>
          <w:rFonts w:cstheme="minorHAnsi"/>
          <w:szCs w:val="22"/>
        </w:rPr>
        <w:t xml:space="preserve"> program delivery</w:t>
      </w:r>
      <w:r>
        <w:rPr>
          <w:rFonts w:cstheme="minorHAnsi"/>
          <w:szCs w:val="22"/>
        </w:rPr>
        <w:t xml:space="preserve"> (which is currently not supported by SCE)</w:t>
      </w:r>
      <w:r w:rsidR="002A7A44" w:rsidRPr="002A7A44">
        <w:rPr>
          <w:rFonts w:cstheme="minorHAnsi"/>
          <w:szCs w:val="22"/>
        </w:rPr>
        <w:t xml:space="preserve">, it is unknown whether the customer uses electric water heating. Therefore the savings </w:t>
      </w:r>
      <w:r w:rsidR="008F7227">
        <w:rPr>
          <w:rFonts w:cstheme="minorHAnsi"/>
          <w:szCs w:val="22"/>
        </w:rPr>
        <w:t xml:space="preserve">would have to be </w:t>
      </w:r>
      <w:r w:rsidR="002A7A44" w:rsidRPr="002A7A44">
        <w:rPr>
          <w:rFonts w:cstheme="minorHAnsi"/>
          <w:szCs w:val="22"/>
        </w:rPr>
        <w:t>multiplied by an adjustment factor of 7%, which is the market share of electric water heaters in SCE territory, from the 2009 Residential Appliance Saturation Study [428].</w:t>
      </w:r>
      <w:r>
        <w:rPr>
          <w:rFonts w:cstheme="minorHAnsi"/>
          <w:szCs w:val="22"/>
        </w:rPr>
        <w:t xml:space="preserve">  </w:t>
      </w:r>
      <w:r w:rsidR="00045785">
        <w:rPr>
          <w:rFonts w:cstheme="minorHAnsi"/>
          <w:szCs w:val="22"/>
        </w:rPr>
        <w:t xml:space="preserve"> </w:t>
      </w:r>
      <w:r w:rsidR="00DE7B26">
        <w:rPr>
          <w:rFonts w:cstheme="minorHAnsi"/>
          <w:szCs w:val="22"/>
        </w:rPr>
        <w:t xml:space="preserve">However, since this workpaper only addresses Direct Install program delivery, measure impacts documented in the Disposition were not adjusted to account for market share for cases where there is uncertainty as far as the installed technology.  Further, on all projects, Direct Install installations include verification of installed equipment.  </w:t>
      </w:r>
    </w:p>
    <w:p w14:paraId="56C74553" w14:textId="36FB2FCB" w:rsidR="002A7A44" w:rsidRDefault="002A7A44" w:rsidP="002A7A44">
      <w:pPr>
        <w:tabs>
          <w:tab w:val="left" w:pos="2235"/>
        </w:tabs>
        <w:rPr>
          <w:rFonts w:cstheme="minorHAnsi"/>
          <w:szCs w:val="22"/>
        </w:rPr>
      </w:pPr>
    </w:p>
    <w:p w14:paraId="737B6774" w14:textId="77777777" w:rsidR="002A7A44" w:rsidRPr="002A7A44" w:rsidRDefault="002A7A44" w:rsidP="00785B8A">
      <w:pPr>
        <w:tabs>
          <w:tab w:val="left" w:pos="2235"/>
        </w:tabs>
        <w:rPr>
          <w:rFonts w:cstheme="minorHAnsi"/>
          <w:szCs w:val="22"/>
        </w:rPr>
      </w:pPr>
      <w:r w:rsidRPr="002A7A44">
        <w:rPr>
          <w:noProof/>
        </w:rPr>
        <w:lastRenderedPageBreak/>
        <w:drawing>
          <wp:inline distT="0" distB="0" distL="0" distR="0" wp14:anchorId="519F2A01" wp14:editId="3CC91472">
            <wp:extent cx="3648075" cy="2448264"/>
            <wp:effectExtent l="19050" t="19050" r="9525"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58546" cy="2455291"/>
                    </a:xfrm>
                    <a:prstGeom prst="rect">
                      <a:avLst/>
                    </a:prstGeom>
                    <a:ln>
                      <a:solidFill>
                        <a:sysClr val="windowText" lastClr="000000"/>
                      </a:solidFill>
                    </a:ln>
                  </pic:spPr>
                </pic:pic>
              </a:graphicData>
            </a:graphic>
          </wp:inline>
        </w:drawing>
      </w:r>
    </w:p>
    <w:p w14:paraId="0EDD4C28" w14:textId="77777777" w:rsidR="00C1568B" w:rsidRDefault="00C1568B" w:rsidP="002A7A44">
      <w:pPr>
        <w:rPr>
          <w:rFonts w:cstheme="minorHAnsi"/>
          <w:szCs w:val="22"/>
        </w:rPr>
      </w:pPr>
    </w:p>
    <w:p w14:paraId="76CA10DE" w14:textId="043C4C23" w:rsidR="002A7A44" w:rsidRPr="002A7A44" w:rsidRDefault="00C1568B" w:rsidP="002A7A44">
      <w:pPr>
        <w:rPr>
          <w:rFonts w:cstheme="minorHAnsi"/>
          <w:szCs w:val="22"/>
        </w:rPr>
      </w:pPr>
      <w:r>
        <w:rPr>
          <w:rFonts w:cstheme="minorHAnsi"/>
          <w:szCs w:val="22"/>
        </w:rPr>
        <w:t xml:space="preserve">Sample measure impacts </w:t>
      </w:r>
      <w:r w:rsidR="00424D96">
        <w:rPr>
          <w:rFonts w:cstheme="minorHAnsi"/>
          <w:szCs w:val="22"/>
        </w:rPr>
        <w:t xml:space="preserve">adopted from Disposition </w:t>
      </w:r>
      <w:r w:rsidR="002A7A44" w:rsidRPr="002A7A44">
        <w:rPr>
          <w:rFonts w:cstheme="minorHAnsi"/>
          <w:szCs w:val="22"/>
        </w:rPr>
        <w:t>for Faucet A</w:t>
      </w:r>
      <w:r>
        <w:rPr>
          <w:rFonts w:cstheme="minorHAnsi"/>
          <w:szCs w:val="22"/>
        </w:rPr>
        <w:t>erators</w:t>
      </w:r>
      <w:r w:rsidR="00424D96">
        <w:rPr>
          <w:rFonts w:cstheme="minorHAnsi"/>
          <w:szCs w:val="22"/>
        </w:rPr>
        <w:t xml:space="preserve"> and Low Flow Showerheads for </w:t>
      </w:r>
      <w:r w:rsidR="003E0F84">
        <w:rPr>
          <w:rFonts w:cstheme="minorHAnsi"/>
          <w:szCs w:val="22"/>
        </w:rPr>
        <w:t>Single Family (</w:t>
      </w:r>
      <w:r w:rsidR="00424D96">
        <w:rPr>
          <w:rFonts w:cstheme="minorHAnsi"/>
          <w:szCs w:val="22"/>
        </w:rPr>
        <w:t>SFM</w:t>
      </w:r>
      <w:r w:rsidR="003E0F84">
        <w:rPr>
          <w:rFonts w:cstheme="minorHAnsi"/>
          <w:szCs w:val="22"/>
        </w:rPr>
        <w:t>)</w:t>
      </w:r>
      <w:r w:rsidR="00424D96">
        <w:rPr>
          <w:rFonts w:cstheme="minorHAnsi"/>
          <w:szCs w:val="22"/>
        </w:rPr>
        <w:t xml:space="preserve"> </w:t>
      </w:r>
      <w:r w:rsidR="00C86AD6">
        <w:rPr>
          <w:rFonts w:cstheme="minorHAnsi"/>
          <w:szCs w:val="22"/>
        </w:rPr>
        <w:t xml:space="preserve">based on the calculation methodology described above </w:t>
      </w:r>
      <w:r w:rsidR="00424D96">
        <w:rPr>
          <w:rFonts w:cstheme="minorHAnsi"/>
          <w:szCs w:val="22"/>
        </w:rPr>
        <w:t>are summarized</w:t>
      </w:r>
      <w:r w:rsidR="00C86AD6">
        <w:rPr>
          <w:rFonts w:cstheme="minorHAnsi"/>
          <w:szCs w:val="22"/>
        </w:rPr>
        <w:t xml:space="preserve"> in the </w:t>
      </w:r>
      <w:del w:id="30" w:author="Jesse Clive Putra Manao" w:date="2018-05-14T08:42:00Z">
        <w:r w:rsidR="00C86AD6" w:rsidDel="00B10DFF">
          <w:rPr>
            <w:rFonts w:cstheme="minorHAnsi"/>
            <w:szCs w:val="22"/>
          </w:rPr>
          <w:delText xml:space="preserve">table </w:delText>
        </w:r>
        <w:r w:rsidR="00424D96" w:rsidDel="00B10DFF">
          <w:rPr>
            <w:rFonts w:cstheme="minorHAnsi"/>
            <w:szCs w:val="22"/>
          </w:rPr>
          <w:delText xml:space="preserve"> below</w:delText>
        </w:r>
      </w:del>
      <w:ins w:id="31" w:author="Jesse Clive Putra Manao" w:date="2018-05-14T08:42:00Z">
        <w:r w:rsidR="00B10DFF">
          <w:rPr>
            <w:rFonts w:cstheme="minorHAnsi"/>
            <w:szCs w:val="22"/>
          </w:rPr>
          <w:t>table below</w:t>
        </w:r>
      </w:ins>
      <w:r w:rsidR="00424D96">
        <w:rPr>
          <w:rFonts w:cstheme="minorHAnsi"/>
          <w:szCs w:val="22"/>
        </w:rPr>
        <w:t xml:space="preserve">.  </w:t>
      </w:r>
      <w:r w:rsidR="002A7A44" w:rsidRPr="002A7A44">
        <w:rPr>
          <w:rFonts w:cstheme="minorHAnsi"/>
          <w:szCs w:val="22"/>
        </w:rPr>
        <w:t xml:space="preserve">See Attachment </w:t>
      </w:r>
      <w:r w:rsidR="00424D96">
        <w:rPr>
          <w:rFonts w:cstheme="minorHAnsi"/>
          <w:szCs w:val="22"/>
        </w:rPr>
        <w:t xml:space="preserve">1 and </w:t>
      </w:r>
      <w:r w:rsidR="00FD23A6">
        <w:rPr>
          <w:rFonts w:cstheme="minorHAnsi"/>
          <w:szCs w:val="22"/>
        </w:rPr>
        <w:t xml:space="preserve">3 </w:t>
      </w:r>
      <w:r w:rsidR="002A7A44" w:rsidRPr="002A7A44">
        <w:rPr>
          <w:rFonts w:cstheme="minorHAnsi"/>
          <w:szCs w:val="22"/>
        </w:rPr>
        <w:t>for a full list of savings</w:t>
      </w:r>
      <w:r w:rsidR="00424D96">
        <w:rPr>
          <w:rFonts w:cstheme="minorHAnsi"/>
          <w:szCs w:val="22"/>
        </w:rPr>
        <w:t xml:space="preserve"> </w:t>
      </w:r>
      <w:r w:rsidR="00D52EDE">
        <w:rPr>
          <w:rFonts w:cstheme="minorHAnsi"/>
          <w:szCs w:val="22"/>
        </w:rPr>
        <w:t>for</w:t>
      </w:r>
      <w:r w:rsidR="00886C06">
        <w:rPr>
          <w:rFonts w:cstheme="minorHAnsi"/>
          <w:szCs w:val="22"/>
        </w:rPr>
        <w:t xml:space="preserve"> all affected measures and building types. </w:t>
      </w:r>
    </w:p>
    <w:p w14:paraId="40F60BDC" w14:textId="77777777" w:rsidR="002A7A44" w:rsidRPr="002A7A44" w:rsidRDefault="002A7A44" w:rsidP="002A7A44">
      <w:pPr>
        <w:tabs>
          <w:tab w:val="left" w:pos="2235"/>
        </w:tabs>
        <w:rPr>
          <w:rFonts w:cstheme="minorHAnsi"/>
          <w:szCs w:val="22"/>
        </w:rPr>
      </w:pPr>
    </w:p>
    <w:p w14:paraId="3A31D076" w14:textId="795F8C5D" w:rsidR="002A7A44" w:rsidRPr="002A7A44" w:rsidRDefault="00424D96" w:rsidP="0095628C">
      <w:pPr>
        <w:keepNext/>
        <w:ind w:hanging="540"/>
        <w:rPr>
          <w:rFonts w:cstheme="minorHAnsi"/>
          <w:b/>
          <w:bCs/>
          <w:szCs w:val="22"/>
        </w:rPr>
      </w:pPr>
      <w:r w:rsidRPr="00785B8A">
        <w:rPr>
          <w:b/>
          <w:color w:val="000000"/>
          <w:szCs w:val="20"/>
        </w:rPr>
        <w:t xml:space="preserve">ED Disposition </w:t>
      </w:r>
      <w:r w:rsidR="0095628C">
        <w:rPr>
          <w:b/>
          <w:color w:val="000000"/>
          <w:szCs w:val="20"/>
        </w:rPr>
        <w:t xml:space="preserve">&amp; Adjusted </w:t>
      </w:r>
      <w:r w:rsidRPr="00785B8A">
        <w:rPr>
          <w:b/>
          <w:color w:val="000000"/>
          <w:szCs w:val="20"/>
        </w:rPr>
        <w:t>Savings</w:t>
      </w:r>
      <w:r w:rsidRPr="002A7A44">
        <w:rPr>
          <w:rFonts w:cstheme="minorHAnsi"/>
          <w:b/>
          <w:bCs/>
          <w:szCs w:val="22"/>
        </w:rPr>
        <w:t xml:space="preserve"> </w:t>
      </w:r>
      <w:r>
        <w:rPr>
          <w:rFonts w:cstheme="minorHAnsi"/>
          <w:b/>
          <w:bCs/>
          <w:szCs w:val="22"/>
        </w:rPr>
        <w:t xml:space="preserve">– </w:t>
      </w:r>
      <w:r w:rsidR="003E0F84">
        <w:rPr>
          <w:rFonts w:cstheme="minorHAnsi"/>
          <w:b/>
          <w:bCs/>
          <w:szCs w:val="22"/>
        </w:rPr>
        <w:t xml:space="preserve">Single Family </w:t>
      </w:r>
    </w:p>
    <w:tbl>
      <w:tblPr>
        <w:tblStyle w:val="TableGrid1"/>
        <w:tblW w:w="6015" w:type="dxa"/>
        <w:jc w:val="center"/>
        <w:tblLayout w:type="fixed"/>
        <w:tblLook w:val="04A0" w:firstRow="1" w:lastRow="0" w:firstColumn="1" w:lastColumn="0" w:noHBand="0" w:noVBand="1"/>
      </w:tblPr>
      <w:tblGrid>
        <w:gridCol w:w="620"/>
        <w:gridCol w:w="10"/>
        <w:gridCol w:w="720"/>
        <w:gridCol w:w="900"/>
        <w:gridCol w:w="810"/>
        <w:gridCol w:w="975"/>
        <w:gridCol w:w="900"/>
        <w:gridCol w:w="1080"/>
      </w:tblGrid>
      <w:tr w:rsidR="004404FB" w:rsidRPr="002A7A44" w14:paraId="0BC6669A" w14:textId="2273DA63" w:rsidTr="003E0F84">
        <w:trPr>
          <w:trHeight w:val="629"/>
          <w:jc w:val="center"/>
        </w:trPr>
        <w:tc>
          <w:tcPr>
            <w:tcW w:w="620" w:type="dxa"/>
            <w:tcBorders>
              <w:top w:val="single" w:sz="4" w:space="0" w:color="auto"/>
              <w:left w:val="single" w:sz="4" w:space="0" w:color="auto"/>
              <w:right w:val="single" w:sz="4" w:space="0" w:color="auto"/>
            </w:tcBorders>
            <w:shd w:val="clear" w:color="auto" w:fill="D9D9D9" w:themeFill="background1" w:themeFillShade="D9"/>
            <w:hideMark/>
          </w:tcPr>
          <w:p w14:paraId="0597F126" w14:textId="77777777" w:rsidR="004404FB" w:rsidRPr="0095628C" w:rsidRDefault="004404FB" w:rsidP="0095628C">
            <w:pPr>
              <w:rPr>
                <w:rFonts w:cstheme="minorHAnsi"/>
                <w:b/>
                <w:bCs/>
                <w:szCs w:val="22"/>
              </w:rPr>
            </w:pPr>
          </w:p>
        </w:tc>
        <w:tc>
          <w:tcPr>
            <w:tcW w:w="2440" w:type="dxa"/>
            <w:gridSpan w:val="4"/>
            <w:tcBorders>
              <w:top w:val="single" w:sz="4" w:space="0" w:color="auto"/>
              <w:left w:val="single" w:sz="4" w:space="0" w:color="auto"/>
              <w:right w:val="single" w:sz="4" w:space="0" w:color="auto"/>
            </w:tcBorders>
            <w:shd w:val="clear" w:color="auto" w:fill="D9D9D9" w:themeFill="background1" w:themeFillShade="D9"/>
          </w:tcPr>
          <w:p w14:paraId="7AC2050C" w14:textId="77777777" w:rsidR="004404FB" w:rsidRDefault="004404FB" w:rsidP="00BF4B9F">
            <w:pPr>
              <w:rPr>
                <w:rFonts w:cstheme="minorHAnsi"/>
                <w:b/>
                <w:bCs/>
                <w:szCs w:val="22"/>
              </w:rPr>
            </w:pPr>
            <w:r w:rsidRPr="002A7A44">
              <w:rPr>
                <w:rFonts w:cstheme="minorHAnsi"/>
                <w:b/>
                <w:bCs/>
                <w:szCs w:val="22"/>
              </w:rPr>
              <w:t>Faucet Aerators</w:t>
            </w:r>
          </w:p>
          <w:p w14:paraId="0048AA14" w14:textId="77777777" w:rsidR="004404FB" w:rsidRDefault="004404FB" w:rsidP="00BF4B9F">
            <w:pPr>
              <w:rPr>
                <w:rFonts w:cstheme="minorHAnsi"/>
                <w:b/>
                <w:bCs/>
                <w:szCs w:val="22"/>
              </w:rPr>
            </w:pPr>
            <w:r>
              <w:rPr>
                <w:rFonts w:cstheme="minorHAnsi"/>
                <w:b/>
                <w:bCs/>
                <w:szCs w:val="22"/>
              </w:rPr>
              <w:t xml:space="preserve">(1.0 GPM) </w:t>
            </w:r>
          </w:p>
          <w:p w14:paraId="24171B08" w14:textId="7EB17989" w:rsidR="004404FB" w:rsidRPr="0095628C" w:rsidRDefault="004404FB" w:rsidP="00BF4B9F">
            <w:pPr>
              <w:rPr>
                <w:rFonts w:cstheme="minorHAnsi"/>
                <w:b/>
                <w:bCs/>
                <w:szCs w:val="22"/>
              </w:rPr>
            </w:pPr>
            <w:r>
              <w:rPr>
                <w:rFonts w:cstheme="minorHAnsi"/>
                <w:b/>
                <w:bCs/>
                <w:szCs w:val="22"/>
              </w:rPr>
              <w:t>Disposition Savings</w:t>
            </w:r>
          </w:p>
        </w:tc>
        <w:tc>
          <w:tcPr>
            <w:tcW w:w="2955" w:type="dxa"/>
            <w:gridSpan w:val="3"/>
            <w:tcBorders>
              <w:top w:val="single" w:sz="4" w:space="0" w:color="auto"/>
              <w:left w:val="single" w:sz="4" w:space="0" w:color="auto"/>
            </w:tcBorders>
            <w:shd w:val="clear" w:color="auto" w:fill="D9D9D9" w:themeFill="background1" w:themeFillShade="D9"/>
          </w:tcPr>
          <w:p w14:paraId="686BEF18" w14:textId="745D4412" w:rsidR="004404FB" w:rsidRDefault="004404FB" w:rsidP="0095628C">
            <w:pPr>
              <w:rPr>
                <w:b/>
                <w:color w:val="000000"/>
                <w:szCs w:val="20"/>
              </w:rPr>
            </w:pPr>
            <w:r w:rsidRPr="00424D96">
              <w:rPr>
                <w:b/>
                <w:color w:val="000000"/>
                <w:szCs w:val="20"/>
              </w:rPr>
              <w:t>Electric Low Flow Showerhead (1.5 GPM)</w:t>
            </w:r>
            <w:r>
              <w:rPr>
                <w:b/>
                <w:color w:val="000000"/>
                <w:szCs w:val="20"/>
              </w:rPr>
              <w:t>*</w:t>
            </w:r>
          </w:p>
          <w:p w14:paraId="37F54BBE" w14:textId="6198BECC" w:rsidR="004404FB" w:rsidRPr="00424D96" w:rsidRDefault="004404FB" w:rsidP="0095628C">
            <w:pPr>
              <w:rPr>
                <w:b/>
                <w:color w:val="000000"/>
                <w:szCs w:val="20"/>
              </w:rPr>
            </w:pPr>
            <w:r>
              <w:rPr>
                <w:b/>
                <w:color w:val="000000"/>
                <w:szCs w:val="20"/>
              </w:rPr>
              <w:t>Savings</w:t>
            </w:r>
          </w:p>
        </w:tc>
      </w:tr>
      <w:tr w:rsidR="004404FB" w:rsidRPr="002A7A44" w14:paraId="4C009B0A" w14:textId="6A55AB42" w:rsidTr="003E0F84">
        <w:trPr>
          <w:trHeight w:val="300"/>
          <w:jc w:val="center"/>
        </w:trPr>
        <w:tc>
          <w:tcPr>
            <w:tcW w:w="630" w:type="dxa"/>
            <w:gridSpan w:val="2"/>
            <w:tcBorders>
              <w:left w:val="single" w:sz="4" w:space="0" w:color="auto"/>
              <w:right w:val="single" w:sz="4" w:space="0" w:color="auto"/>
            </w:tcBorders>
            <w:noWrap/>
            <w:hideMark/>
          </w:tcPr>
          <w:p w14:paraId="6FB3C6B5" w14:textId="2855E2A9" w:rsidR="004404FB" w:rsidRPr="002A7A44" w:rsidRDefault="004404FB" w:rsidP="0095628C">
            <w:pPr>
              <w:jc w:val="center"/>
              <w:rPr>
                <w:b/>
                <w:color w:val="000000"/>
                <w:szCs w:val="20"/>
              </w:rPr>
            </w:pPr>
            <w:r w:rsidRPr="002A7A44">
              <w:rPr>
                <w:b/>
                <w:color w:val="000000"/>
                <w:szCs w:val="20"/>
              </w:rPr>
              <w:t>CZ</w:t>
            </w:r>
          </w:p>
        </w:tc>
        <w:tc>
          <w:tcPr>
            <w:tcW w:w="720" w:type="dxa"/>
            <w:tcBorders>
              <w:left w:val="single" w:sz="4" w:space="0" w:color="auto"/>
            </w:tcBorders>
            <w:noWrap/>
            <w:hideMark/>
          </w:tcPr>
          <w:p w14:paraId="5EDAFFDE" w14:textId="77777777" w:rsidR="004404FB" w:rsidRPr="002A7A44" w:rsidRDefault="004404FB" w:rsidP="0095628C">
            <w:pPr>
              <w:jc w:val="center"/>
              <w:rPr>
                <w:b/>
                <w:color w:val="000000"/>
                <w:szCs w:val="20"/>
              </w:rPr>
            </w:pPr>
            <w:r w:rsidRPr="002A7A44">
              <w:rPr>
                <w:b/>
                <w:color w:val="000000"/>
                <w:szCs w:val="20"/>
              </w:rPr>
              <w:t>kWh</w:t>
            </w:r>
          </w:p>
        </w:tc>
        <w:tc>
          <w:tcPr>
            <w:tcW w:w="900" w:type="dxa"/>
            <w:noWrap/>
            <w:hideMark/>
          </w:tcPr>
          <w:p w14:paraId="1296DA11" w14:textId="77777777" w:rsidR="004404FB" w:rsidRPr="002A7A44" w:rsidRDefault="004404FB" w:rsidP="0095628C">
            <w:pPr>
              <w:jc w:val="center"/>
              <w:rPr>
                <w:b/>
                <w:color w:val="000000"/>
                <w:szCs w:val="20"/>
              </w:rPr>
            </w:pPr>
            <w:r w:rsidRPr="002A7A44">
              <w:rPr>
                <w:b/>
                <w:color w:val="000000"/>
                <w:szCs w:val="20"/>
              </w:rPr>
              <w:t>kW</w:t>
            </w:r>
          </w:p>
        </w:tc>
        <w:tc>
          <w:tcPr>
            <w:tcW w:w="810" w:type="dxa"/>
            <w:tcBorders>
              <w:right w:val="single" w:sz="4" w:space="0" w:color="auto"/>
            </w:tcBorders>
            <w:noWrap/>
            <w:hideMark/>
          </w:tcPr>
          <w:p w14:paraId="40387FAA" w14:textId="243B824D" w:rsidR="004404FB" w:rsidRPr="002A7A44" w:rsidRDefault="004404FB" w:rsidP="0095628C">
            <w:pPr>
              <w:jc w:val="center"/>
              <w:rPr>
                <w:b/>
                <w:color w:val="000000"/>
                <w:szCs w:val="20"/>
              </w:rPr>
            </w:pPr>
            <w:r>
              <w:rPr>
                <w:b/>
                <w:color w:val="000000"/>
                <w:szCs w:val="20"/>
              </w:rPr>
              <w:t>Therm</w:t>
            </w:r>
          </w:p>
        </w:tc>
        <w:tc>
          <w:tcPr>
            <w:tcW w:w="975" w:type="dxa"/>
            <w:tcBorders>
              <w:left w:val="single" w:sz="4" w:space="0" w:color="auto"/>
            </w:tcBorders>
          </w:tcPr>
          <w:p w14:paraId="17A27E70" w14:textId="66A9DC51" w:rsidR="004404FB" w:rsidRPr="002A7A44" w:rsidRDefault="004404FB" w:rsidP="0095628C">
            <w:pPr>
              <w:jc w:val="center"/>
              <w:rPr>
                <w:b/>
                <w:color w:val="000000"/>
                <w:szCs w:val="20"/>
              </w:rPr>
            </w:pPr>
            <w:r w:rsidRPr="002A7A44">
              <w:rPr>
                <w:b/>
                <w:color w:val="000000"/>
                <w:szCs w:val="20"/>
              </w:rPr>
              <w:t>kWh</w:t>
            </w:r>
          </w:p>
        </w:tc>
        <w:tc>
          <w:tcPr>
            <w:tcW w:w="900" w:type="dxa"/>
          </w:tcPr>
          <w:p w14:paraId="73BC289B" w14:textId="1D75EEF6" w:rsidR="004404FB" w:rsidRPr="002A7A44" w:rsidRDefault="004404FB" w:rsidP="0095628C">
            <w:pPr>
              <w:jc w:val="center"/>
              <w:rPr>
                <w:b/>
                <w:color w:val="000000"/>
                <w:szCs w:val="20"/>
              </w:rPr>
            </w:pPr>
            <w:r w:rsidRPr="002A7A44">
              <w:rPr>
                <w:b/>
                <w:color w:val="000000"/>
                <w:szCs w:val="20"/>
              </w:rPr>
              <w:t>kW</w:t>
            </w:r>
          </w:p>
        </w:tc>
        <w:tc>
          <w:tcPr>
            <w:tcW w:w="1080" w:type="dxa"/>
          </w:tcPr>
          <w:p w14:paraId="178D45E2" w14:textId="505D1D8C" w:rsidR="004404FB" w:rsidRPr="002A7A44" w:rsidRDefault="004404FB" w:rsidP="0095628C">
            <w:pPr>
              <w:jc w:val="center"/>
              <w:rPr>
                <w:b/>
                <w:color w:val="000000"/>
                <w:szCs w:val="20"/>
              </w:rPr>
            </w:pPr>
            <w:r w:rsidRPr="002A7A44">
              <w:rPr>
                <w:b/>
                <w:color w:val="000000"/>
                <w:szCs w:val="20"/>
              </w:rPr>
              <w:t>Therms</w:t>
            </w:r>
          </w:p>
        </w:tc>
      </w:tr>
      <w:tr w:rsidR="003E0F84" w:rsidRPr="002A7A44" w14:paraId="2C8146C9" w14:textId="260FF7CE" w:rsidTr="001C2423">
        <w:trPr>
          <w:trHeight w:val="300"/>
          <w:jc w:val="center"/>
        </w:trPr>
        <w:tc>
          <w:tcPr>
            <w:tcW w:w="630" w:type="dxa"/>
            <w:gridSpan w:val="2"/>
            <w:tcBorders>
              <w:left w:val="single" w:sz="4" w:space="0" w:color="auto"/>
              <w:right w:val="single" w:sz="4" w:space="0" w:color="auto"/>
            </w:tcBorders>
            <w:noWrap/>
            <w:vAlign w:val="center"/>
            <w:hideMark/>
          </w:tcPr>
          <w:p w14:paraId="4E48B01D" w14:textId="77777777" w:rsidR="003E0F84" w:rsidRPr="002A7A44" w:rsidRDefault="003E0F84" w:rsidP="003E0F84">
            <w:pPr>
              <w:jc w:val="center"/>
              <w:rPr>
                <w:color w:val="000000"/>
                <w:szCs w:val="20"/>
              </w:rPr>
            </w:pPr>
            <w:r w:rsidRPr="00963F23">
              <w:t>1</w:t>
            </w:r>
          </w:p>
        </w:tc>
        <w:tc>
          <w:tcPr>
            <w:tcW w:w="720" w:type="dxa"/>
            <w:tcBorders>
              <w:left w:val="single" w:sz="4" w:space="0" w:color="auto"/>
            </w:tcBorders>
            <w:noWrap/>
            <w:vAlign w:val="center"/>
          </w:tcPr>
          <w:p w14:paraId="55992E70" w14:textId="77777777" w:rsidR="003E0F84" w:rsidRPr="002A7A44" w:rsidRDefault="003E0F84" w:rsidP="003E0F84">
            <w:pPr>
              <w:jc w:val="center"/>
              <w:rPr>
                <w:color w:val="000000"/>
                <w:szCs w:val="20"/>
              </w:rPr>
            </w:pPr>
            <w:r w:rsidRPr="00963F23">
              <w:t>37.25</w:t>
            </w:r>
          </w:p>
        </w:tc>
        <w:tc>
          <w:tcPr>
            <w:tcW w:w="900" w:type="dxa"/>
            <w:noWrap/>
            <w:vAlign w:val="center"/>
          </w:tcPr>
          <w:p w14:paraId="709759B9" w14:textId="77777777" w:rsidR="003E0F84" w:rsidRPr="002A7A44" w:rsidRDefault="003E0F84" w:rsidP="003E0F84">
            <w:pPr>
              <w:jc w:val="center"/>
              <w:rPr>
                <w:color w:val="000000"/>
                <w:szCs w:val="20"/>
              </w:rPr>
            </w:pPr>
            <w:r w:rsidRPr="00963F23">
              <w:t>0.00374</w:t>
            </w:r>
          </w:p>
        </w:tc>
        <w:tc>
          <w:tcPr>
            <w:tcW w:w="810" w:type="dxa"/>
            <w:noWrap/>
            <w:vAlign w:val="center"/>
          </w:tcPr>
          <w:p w14:paraId="795A02A4" w14:textId="77777777" w:rsidR="003E0F84" w:rsidRPr="002A7A44" w:rsidRDefault="003E0F84" w:rsidP="003E0F84">
            <w:pPr>
              <w:jc w:val="center"/>
              <w:rPr>
                <w:color w:val="000000"/>
                <w:szCs w:val="20"/>
              </w:rPr>
            </w:pPr>
            <w:r w:rsidRPr="00963F23">
              <w:t>1.617</w:t>
            </w:r>
          </w:p>
        </w:tc>
        <w:tc>
          <w:tcPr>
            <w:tcW w:w="975" w:type="dxa"/>
            <w:tcBorders>
              <w:left w:val="single" w:sz="12" w:space="0" w:color="auto"/>
            </w:tcBorders>
            <w:vAlign w:val="center"/>
          </w:tcPr>
          <w:p w14:paraId="611345A8" w14:textId="3BDC916B" w:rsidR="003E0F84" w:rsidRPr="00BC136E" w:rsidRDefault="00C3344A" w:rsidP="003E0F84">
            <w:pPr>
              <w:jc w:val="center"/>
            </w:pPr>
            <w:r>
              <w:t>72.20</w:t>
            </w:r>
          </w:p>
        </w:tc>
        <w:tc>
          <w:tcPr>
            <w:tcW w:w="900" w:type="dxa"/>
            <w:vAlign w:val="center"/>
          </w:tcPr>
          <w:p w14:paraId="779653DB" w14:textId="17C392A3" w:rsidR="003E0F84" w:rsidRPr="00BC136E" w:rsidRDefault="003E0F84" w:rsidP="003E0F84">
            <w:pPr>
              <w:jc w:val="center"/>
            </w:pPr>
            <w:r w:rsidRPr="00764BA7">
              <w:t>0.0073</w:t>
            </w:r>
          </w:p>
        </w:tc>
        <w:tc>
          <w:tcPr>
            <w:tcW w:w="1080" w:type="dxa"/>
            <w:vAlign w:val="center"/>
          </w:tcPr>
          <w:p w14:paraId="2BBD1EED" w14:textId="44DD25BF" w:rsidR="003E0F84" w:rsidRPr="00BC136E" w:rsidRDefault="003E0F84" w:rsidP="003E0F84">
            <w:pPr>
              <w:jc w:val="center"/>
            </w:pPr>
            <w:r w:rsidRPr="00764BA7">
              <w:t>3.2643</w:t>
            </w:r>
          </w:p>
        </w:tc>
      </w:tr>
      <w:tr w:rsidR="003E0F84" w:rsidRPr="002A7A44" w14:paraId="571954F5" w14:textId="67CA38BB" w:rsidTr="001C2423">
        <w:trPr>
          <w:trHeight w:val="300"/>
          <w:jc w:val="center"/>
        </w:trPr>
        <w:tc>
          <w:tcPr>
            <w:tcW w:w="630" w:type="dxa"/>
            <w:gridSpan w:val="2"/>
            <w:tcBorders>
              <w:left w:val="single" w:sz="4" w:space="0" w:color="auto"/>
              <w:right w:val="single" w:sz="4" w:space="0" w:color="auto"/>
            </w:tcBorders>
            <w:noWrap/>
            <w:vAlign w:val="center"/>
            <w:hideMark/>
          </w:tcPr>
          <w:p w14:paraId="76855ED7" w14:textId="77777777" w:rsidR="003E0F84" w:rsidRPr="002A7A44" w:rsidRDefault="003E0F84" w:rsidP="003E0F84">
            <w:pPr>
              <w:jc w:val="center"/>
              <w:rPr>
                <w:color w:val="000000"/>
                <w:szCs w:val="20"/>
              </w:rPr>
            </w:pPr>
            <w:r w:rsidRPr="00963F23">
              <w:t>2</w:t>
            </w:r>
          </w:p>
        </w:tc>
        <w:tc>
          <w:tcPr>
            <w:tcW w:w="720" w:type="dxa"/>
            <w:tcBorders>
              <w:left w:val="single" w:sz="4" w:space="0" w:color="auto"/>
            </w:tcBorders>
            <w:noWrap/>
            <w:vAlign w:val="center"/>
          </w:tcPr>
          <w:p w14:paraId="7594456E" w14:textId="77777777" w:rsidR="003E0F84" w:rsidRPr="002A7A44" w:rsidRDefault="003E0F84" w:rsidP="003E0F84">
            <w:pPr>
              <w:jc w:val="center"/>
              <w:rPr>
                <w:color w:val="000000"/>
                <w:szCs w:val="20"/>
              </w:rPr>
            </w:pPr>
            <w:r w:rsidRPr="00963F23">
              <w:t>37.07</w:t>
            </w:r>
          </w:p>
        </w:tc>
        <w:tc>
          <w:tcPr>
            <w:tcW w:w="900" w:type="dxa"/>
            <w:noWrap/>
            <w:vAlign w:val="center"/>
          </w:tcPr>
          <w:p w14:paraId="54387962" w14:textId="77777777" w:rsidR="003E0F84" w:rsidRPr="002A7A44" w:rsidRDefault="003E0F84" w:rsidP="003E0F84">
            <w:pPr>
              <w:jc w:val="center"/>
              <w:rPr>
                <w:color w:val="000000"/>
                <w:szCs w:val="20"/>
              </w:rPr>
            </w:pPr>
            <w:r w:rsidRPr="00963F23">
              <w:t>0.00372</w:t>
            </w:r>
          </w:p>
        </w:tc>
        <w:tc>
          <w:tcPr>
            <w:tcW w:w="810" w:type="dxa"/>
            <w:noWrap/>
            <w:vAlign w:val="center"/>
          </w:tcPr>
          <w:p w14:paraId="15957826" w14:textId="77777777" w:rsidR="003E0F84" w:rsidRPr="002A7A44" w:rsidRDefault="003E0F84" w:rsidP="003E0F84">
            <w:pPr>
              <w:jc w:val="center"/>
              <w:rPr>
                <w:color w:val="000000"/>
                <w:szCs w:val="20"/>
              </w:rPr>
            </w:pPr>
            <w:r w:rsidRPr="00963F23">
              <w:t>1.610</w:t>
            </w:r>
          </w:p>
        </w:tc>
        <w:tc>
          <w:tcPr>
            <w:tcW w:w="975" w:type="dxa"/>
            <w:tcBorders>
              <w:left w:val="single" w:sz="12" w:space="0" w:color="auto"/>
            </w:tcBorders>
            <w:vAlign w:val="center"/>
          </w:tcPr>
          <w:p w14:paraId="0A4DB3AE" w14:textId="72FDE281" w:rsidR="003E0F84" w:rsidRPr="00BC136E" w:rsidRDefault="00C3344A" w:rsidP="003E0F84">
            <w:pPr>
              <w:jc w:val="center"/>
            </w:pPr>
            <w:r>
              <w:t>71.85</w:t>
            </w:r>
          </w:p>
        </w:tc>
        <w:tc>
          <w:tcPr>
            <w:tcW w:w="900" w:type="dxa"/>
            <w:vAlign w:val="center"/>
          </w:tcPr>
          <w:p w14:paraId="121265F8" w14:textId="10E77211" w:rsidR="003E0F84" w:rsidRPr="00BC136E" w:rsidRDefault="003E0F84" w:rsidP="003E0F84">
            <w:pPr>
              <w:jc w:val="center"/>
            </w:pPr>
            <w:r w:rsidRPr="00764BA7">
              <w:t>0.0072</w:t>
            </w:r>
          </w:p>
        </w:tc>
        <w:tc>
          <w:tcPr>
            <w:tcW w:w="1080" w:type="dxa"/>
            <w:vAlign w:val="center"/>
          </w:tcPr>
          <w:p w14:paraId="02024210" w14:textId="1A0FABC1" w:rsidR="003E0F84" w:rsidRPr="00BC136E" w:rsidRDefault="003E0F84" w:rsidP="003E0F84">
            <w:pPr>
              <w:jc w:val="center"/>
            </w:pPr>
            <w:r w:rsidRPr="00764BA7">
              <w:t>3.2487</w:t>
            </w:r>
          </w:p>
        </w:tc>
      </w:tr>
      <w:tr w:rsidR="003E0F84" w:rsidRPr="002A7A44" w14:paraId="0E88C16A" w14:textId="1E4395B0" w:rsidTr="001C2423">
        <w:trPr>
          <w:trHeight w:val="300"/>
          <w:jc w:val="center"/>
        </w:trPr>
        <w:tc>
          <w:tcPr>
            <w:tcW w:w="630" w:type="dxa"/>
            <w:gridSpan w:val="2"/>
            <w:tcBorders>
              <w:left w:val="single" w:sz="4" w:space="0" w:color="auto"/>
              <w:right w:val="single" w:sz="4" w:space="0" w:color="auto"/>
            </w:tcBorders>
            <w:noWrap/>
            <w:vAlign w:val="center"/>
            <w:hideMark/>
          </w:tcPr>
          <w:p w14:paraId="01DD227C" w14:textId="77777777" w:rsidR="003E0F84" w:rsidRPr="002A7A44" w:rsidRDefault="003E0F84" w:rsidP="003E0F84">
            <w:pPr>
              <w:jc w:val="center"/>
              <w:rPr>
                <w:color w:val="000000"/>
                <w:szCs w:val="20"/>
              </w:rPr>
            </w:pPr>
            <w:r w:rsidRPr="00963F23">
              <w:t>3</w:t>
            </w:r>
          </w:p>
        </w:tc>
        <w:tc>
          <w:tcPr>
            <w:tcW w:w="720" w:type="dxa"/>
            <w:tcBorders>
              <w:left w:val="single" w:sz="4" w:space="0" w:color="auto"/>
            </w:tcBorders>
            <w:noWrap/>
            <w:vAlign w:val="center"/>
          </w:tcPr>
          <w:p w14:paraId="1B809C9B" w14:textId="77777777" w:rsidR="003E0F84" w:rsidRPr="002A7A44" w:rsidRDefault="003E0F84" w:rsidP="003E0F84">
            <w:pPr>
              <w:jc w:val="center"/>
              <w:rPr>
                <w:color w:val="000000"/>
                <w:szCs w:val="20"/>
              </w:rPr>
            </w:pPr>
            <w:r w:rsidRPr="00963F23">
              <w:t>36.26</w:t>
            </w:r>
          </w:p>
        </w:tc>
        <w:tc>
          <w:tcPr>
            <w:tcW w:w="900" w:type="dxa"/>
            <w:noWrap/>
            <w:vAlign w:val="center"/>
          </w:tcPr>
          <w:p w14:paraId="3004AA92" w14:textId="77777777" w:rsidR="003E0F84" w:rsidRPr="002A7A44" w:rsidRDefault="003E0F84" w:rsidP="003E0F84">
            <w:pPr>
              <w:jc w:val="center"/>
              <w:rPr>
                <w:color w:val="000000"/>
                <w:szCs w:val="20"/>
              </w:rPr>
            </w:pPr>
            <w:r w:rsidRPr="00963F23">
              <w:t>0.00364</w:t>
            </w:r>
          </w:p>
        </w:tc>
        <w:tc>
          <w:tcPr>
            <w:tcW w:w="810" w:type="dxa"/>
            <w:noWrap/>
            <w:vAlign w:val="center"/>
          </w:tcPr>
          <w:p w14:paraId="3E107FBA" w14:textId="77777777" w:rsidR="003E0F84" w:rsidRPr="002A7A44" w:rsidRDefault="003E0F84" w:rsidP="003E0F84">
            <w:pPr>
              <w:jc w:val="center"/>
              <w:rPr>
                <w:color w:val="000000"/>
                <w:szCs w:val="20"/>
              </w:rPr>
            </w:pPr>
            <w:r w:rsidRPr="00963F23">
              <w:t>1.575</w:t>
            </w:r>
          </w:p>
        </w:tc>
        <w:tc>
          <w:tcPr>
            <w:tcW w:w="975" w:type="dxa"/>
            <w:tcBorders>
              <w:left w:val="single" w:sz="12" w:space="0" w:color="auto"/>
            </w:tcBorders>
            <w:vAlign w:val="center"/>
          </w:tcPr>
          <w:p w14:paraId="38D2A13E" w14:textId="663CB9B7" w:rsidR="003E0F84" w:rsidRPr="00BC136E" w:rsidRDefault="00C3344A" w:rsidP="003E0F84">
            <w:pPr>
              <w:jc w:val="center"/>
            </w:pPr>
            <w:r>
              <w:t>70.30</w:t>
            </w:r>
          </w:p>
        </w:tc>
        <w:tc>
          <w:tcPr>
            <w:tcW w:w="900" w:type="dxa"/>
            <w:vAlign w:val="center"/>
          </w:tcPr>
          <w:p w14:paraId="06F5BBD7" w14:textId="42ADA0EF" w:rsidR="003E0F84" w:rsidRPr="00BC136E" w:rsidRDefault="003E0F84" w:rsidP="003E0F84">
            <w:pPr>
              <w:jc w:val="center"/>
            </w:pPr>
            <w:r w:rsidRPr="00764BA7">
              <w:t>0.0071</w:t>
            </w:r>
          </w:p>
        </w:tc>
        <w:tc>
          <w:tcPr>
            <w:tcW w:w="1080" w:type="dxa"/>
            <w:vAlign w:val="center"/>
          </w:tcPr>
          <w:p w14:paraId="28B8BBD8" w14:textId="1A03C98B" w:rsidR="003E0F84" w:rsidRPr="00BC136E" w:rsidRDefault="003E0F84" w:rsidP="003E0F84">
            <w:pPr>
              <w:jc w:val="center"/>
            </w:pPr>
            <w:r w:rsidRPr="00764BA7">
              <w:t>3.1784</w:t>
            </w:r>
          </w:p>
        </w:tc>
      </w:tr>
      <w:tr w:rsidR="003E0F84" w:rsidRPr="002A7A44" w14:paraId="2D94A815" w14:textId="181A9938" w:rsidTr="001C2423">
        <w:trPr>
          <w:trHeight w:val="300"/>
          <w:jc w:val="center"/>
        </w:trPr>
        <w:tc>
          <w:tcPr>
            <w:tcW w:w="630" w:type="dxa"/>
            <w:gridSpan w:val="2"/>
            <w:tcBorders>
              <w:left w:val="single" w:sz="4" w:space="0" w:color="auto"/>
              <w:right w:val="single" w:sz="4" w:space="0" w:color="auto"/>
            </w:tcBorders>
            <w:noWrap/>
            <w:vAlign w:val="center"/>
            <w:hideMark/>
          </w:tcPr>
          <w:p w14:paraId="2F70BBC0" w14:textId="77777777" w:rsidR="003E0F84" w:rsidRPr="002A7A44" w:rsidRDefault="003E0F84" w:rsidP="003E0F84">
            <w:pPr>
              <w:jc w:val="center"/>
              <w:rPr>
                <w:color w:val="000000"/>
                <w:szCs w:val="20"/>
              </w:rPr>
            </w:pPr>
            <w:r w:rsidRPr="00963F23">
              <w:t>4</w:t>
            </w:r>
          </w:p>
        </w:tc>
        <w:tc>
          <w:tcPr>
            <w:tcW w:w="720" w:type="dxa"/>
            <w:tcBorders>
              <w:left w:val="single" w:sz="4" w:space="0" w:color="auto"/>
            </w:tcBorders>
            <w:noWrap/>
            <w:vAlign w:val="center"/>
          </w:tcPr>
          <w:p w14:paraId="12DF9017" w14:textId="77777777" w:rsidR="003E0F84" w:rsidRPr="002A7A44" w:rsidRDefault="003E0F84" w:rsidP="003E0F84">
            <w:pPr>
              <w:jc w:val="center"/>
              <w:rPr>
                <w:color w:val="000000"/>
                <w:szCs w:val="20"/>
              </w:rPr>
            </w:pPr>
            <w:r w:rsidRPr="00963F23">
              <w:t>35.02</w:t>
            </w:r>
          </w:p>
        </w:tc>
        <w:tc>
          <w:tcPr>
            <w:tcW w:w="900" w:type="dxa"/>
            <w:noWrap/>
            <w:vAlign w:val="center"/>
          </w:tcPr>
          <w:p w14:paraId="25A785F1" w14:textId="77777777" w:rsidR="003E0F84" w:rsidRPr="002A7A44" w:rsidRDefault="003E0F84" w:rsidP="003E0F84">
            <w:pPr>
              <w:jc w:val="center"/>
              <w:rPr>
                <w:color w:val="000000"/>
                <w:szCs w:val="20"/>
              </w:rPr>
            </w:pPr>
            <w:r w:rsidRPr="00963F23">
              <w:t>0.00352</w:t>
            </w:r>
          </w:p>
        </w:tc>
        <w:tc>
          <w:tcPr>
            <w:tcW w:w="810" w:type="dxa"/>
            <w:noWrap/>
            <w:vAlign w:val="center"/>
          </w:tcPr>
          <w:p w14:paraId="26CA423F" w14:textId="77777777" w:rsidR="003E0F84" w:rsidRPr="002A7A44" w:rsidRDefault="003E0F84" w:rsidP="003E0F84">
            <w:pPr>
              <w:jc w:val="center"/>
              <w:rPr>
                <w:color w:val="000000"/>
                <w:szCs w:val="20"/>
              </w:rPr>
            </w:pPr>
            <w:r w:rsidRPr="00963F23">
              <w:t>1.521</w:t>
            </w:r>
          </w:p>
        </w:tc>
        <w:tc>
          <w:tcPr>
            <w:tcW w:w="975" w:type="dxa"/>
            <w:tcBorders>
              <w:left w:val="single" w:sz="12" w:space="0" w:color="auto"/>
            </w:tcBorders>
            <w:vAlign w:val="center"/>
          </w:tcPr>
          <w:p w14:paraId="7781EC8D" w14:textId="1E578F5F" w:rsidR="003E0F84" w:rsidRPr="00BC136E" w:rsidRDefault="00C3344A" w:rsidP="003E0F84">
            <w:pPr>
              <w:jc w:val="center"/>
            </w:pPr>
            <w:r>
              <w:t>67.88</w:t>
            </w:r>
          </w:p>
        </w:tc>
        <w:tc>
          <w:tcPr>
            <w:tcW w:w="900" w:type="dxa"/>
            <w:vAlign w:val="center"/>
          </w:tcPr>
          <w:p w14:paraId="0AAECAD1" w14:textId="2023F9FE" w:rsidR="003E0F84" w:rsidRPr="00BC136E" w:rsidRDefault="003E0F84" w:rsidP="003E0F84">
            <w:pPr>
              <w:jc w:val="center"/>
            </w:pPr>
            <w:r w:rsidRPr="00764BA7">
              <w:t>0.0068</w:t>
            </w:r>
          </w:p>
        </w:tc>
        <w:tc>
          <w:tcPr>
            <w:tcW w:w="1080" w:type="dxa"/>
            <w:vAlign w:val="center"/>
          </w:tcPr>
          <w:p w14:paraId="0FBF2115" w14:textId="1F3A4DE2" w:rsidR="003E0F84" w:rsidRPr="00BC136E" w:rsidRDefault="003E0F84" w:rsidP="003E0F84">
            <w:pPr>
              <w:jc w:val="center"/>
            </w:pPr>
            <w:r w:rsidRPr="00764BA7">
              <w:t>3.0691</w:t>
            </w:r>
          </w:p>
        </w:tc>
      </w:tr>
      <w:tr w:rsidR="003E0F84" w:rsidRPr="002A7A44" w14:paraId="64B1AE8B" w14:textId="4936900C" w:rsidTr="001C2423">
        <w:trPr>
          <w:trHeight w:val="300"/>
          <w:jc w:val="center"/>
        </w:trPr>
        <w:tc>
          <w:tcPr>
            <w:tcW w:w="630" w:type="dxa"/>
            <w:gridSpan w:val="2"/>
            <w:tcBorders>
              <w:left w:val="single" w:sz="4" w:space="0" w:color="auto"/>
              <w:right w:val="single" w:sz="4" w:space="0" w:color="auto"/>
            </w:tcBorders>
            <w:noWrap/>
            <w:vAlign w:val="center"/>
            <w:hideMark/>
          </w:tcPr>
          <w:p w14:paraId="3B00FB55" w14:textId="77777777" w:rsidR="003E0F84" w:rsidRPr="002A7A44" w:rsidRDefault="003E0F84" w:rsidP="003E0F84">
            <w:pPr>
              <w:jc w:val="center"/>
              <w:rPr>
                <w:color w:val="000000"/>
                <w:szCs w:val="20"/>
              </w:rPr>
            </w:pPr>
            <w:r w:rsidRPr="00963F23">
              <w:t>5</w:t>
            </w:r>
          </w:p>
        </w:tc>
        <w:tc>
          <w:tcPr>
            <w:tcW w:w="720" w:type="dxa"/>
            <w:tcBorders>
              <w:left w:val="single" w:sz="4" w:space="0" w:color="auto"/>
            </w:tcBorders>
            <w:noWrap/>
            <w:vAlign w:val="center"/>
          </w:tcPr>
          <w:p w14:paraId="2FB6AD38" w14:textId="77777777" w:rsidR="003E0F84" w:rsidRPr="002A7A44" w:rsidRDefault="003E0F84" w:rsidP="003E0F84">
            <w:pPr>
              <w:jc w:val="center"/>
              <w:rPr>
                <w:color w:val="000000"/>
                <w:szCs w:val="20"/>
              </w:rPr>
            </w:pPr>
            <w:r w:rsidRPr="00963F23">
              <w:t>36.00</w:t>
            </w:r>
          </w:p>
        </w:tc>
        <w:tc>
          <w:tcPr>
            <w:tcW w:w="900" w:type="dxa"/>
            <w:noWrap/>
            <w:vAlign w:val="center"/>
          </w:tcPr>
          <w:p w14:paraId="0E1FFFCF" w14:textId="77777777" w:rsidR="003E0F84" w:rsidRPr="002A7A44" w:rsidRDefault="003E0F84" w:rsidP="003E0F84">
            <w:pPr>
              <w:jc w:val="center"/>
              <w:rPr>
                <w:color w:val="000000"/>
                <w:szCs w:val="20"/>
              </w:rPr>
            </w:pPr>
            <w:r w:rsidRPr="00963F23">
              <w:t>0.00362</w:t>
            </w:r>
          </w:p>
        </w:tc>
        <w:tc>
          <w:tcPr>
            <w:tcW w:w="810" w:type="dxa"/>
            <w:noWrap/>
            <w:vAlign w:val="center"/>
          </w:tcPr>
          <w:p w14:paraId="7CA56018" w14:textId="77777777" w:rsidR="003E0F84" w:rsidRPr="002A7A44" w:rsidRDefault="003E0F84" w:rsidP="003E0F84">
            <w:pPr>
              <w:jc w:val="center"/>
              <w:rPr>
                <w:color w:val="000000"/>
                <w:szCs w:val="20"/>
              </w:rPr>
            </w:pPr>
            <w:r w:rsidRPr="00963F23">
              <w:t>1.563</w:t>
            </w:r>
          </w:p>
        </w:tc>
        <w:tc>
          <w:tcPr>
            <w:tcW w:w="975" w:type="dxa"/>
            <w:tcBorders>
              <w:left w:val="single" w:sz="12" w:space="0" w:color="auto"/>
            </w:tcBorders>
            <w:vAlign w:val="center"/>
          </w:tcPr>
          <w:p w14:paraId="59E9E450" w14:textId="1ACA8AF4" w:rsidR="003E0F84" w:rsidRPr="00BC136E" w:rsidRDefault="00C3344A" w:rsidP="003E0F84">
            <w:pPr>
              <w:jc w:val="center"/>
            </w:pPr>
            <w:r>
              <w:t>69.78</w:t>
            </w:r>
          </w:p>
        </w:tc>
        <w:tc>
          <w:tcPr>
            <w:tcW w:w="900" w:type="dxa"/>
            <w:vAlign w:val="center"/>
          </w:tcPr>
          <w:p w14:paraId="25F1DAB5" w14:textId="674180CA" w:rsidR="003E0F84" w:rsidRPr="00BC136E" w:rsidRDefault="003E0F84" w:rsidP="003E0F84">
            <w:pPr>
              <w:jc w:val="center"/>
            </w:pPr>
            <w:r w:rsidRPr="00764BA7">
              <w:t>0.0070</w:t>
            </w:r>
          </w:p>
        </w:tc>
        <w:tc>
          <w:tcPr>
            <w:tcW w:w="1080" w:type="dxa"/>
            <w:vAlign w:val="center"/>
          </w:tcPr>
          <w:p w14:paraId="639E82A6" w14:textId="56F6B087" w:rsidR="003E0F84" w:rsidRPr="00BC136E" w:rsidRDefault="003E0F84" w:rsidP="003E0F84">
            <w:pPr>
              <w:jc w:val="center"/>
            </w:pPr>
            <w:r w:rsidRPr="00764BA7">
              <w:t>3.1550</w:t>
            </w:r>
          </w:p>
        </w:tc>
      </w:tr>
      <w:tr w:rsidR="003E0F84" w:rsidRPr="002A7A44" w14:paraId="2218EE4E" w14:textId="524E3BE3" w:rsidTr="001C2423">
        <w:trPr>
          <w:trHeight w:val="300"/>
          <w:jc w:val="center"/>
        </w:trPr>
        <w:tc>
          <w:tcPr>
            <w:tcW w:w="630" w:type="dxa"/>
            <w:gridSpan w:val="2"/>
            <w:tcBorders>
              <w:left w:val="single" w:sz="4" w:space="0" w:color="auto"/>
              <w:right w:val="single" w:sz="4" w:space="0" w:color="auto"/>
            </w:tcBorders>
            <w:noWrap/>
            <w:vAlign w:val="center"/>
            <w:hideMark/>
          </w:tcPr>
          <w:p w14:paraId="0F81E59D" w14:textId="77777777" w:rsidR="003E0F84" w:rsidRPr="002A7A44" w:rsidRDefault="003E0F84" w:rsidP="003E0F84">
            <w:pPr>
              <w:jc w:val="center"/>
              <w:rPr>
                <w:color w:val="000000"/>
                <w:szCs w:val="20"/>
              </w:rPr>
            </w:pPr>
            <w:r w:rsidRPr="00963F23">
              <w:t>6</w:t>
            </w:r>
          </w:p>
        </w:tc>
        <w:tc>
          <w:tcPr>
            <w:tcW w:w="720" w:type="dxa"/>
            <w:tcBorders>
              <w:left w:val="single" w:sz="4" w:space="0" w:color="auto"/>
            </w:tcBorders>
            <w:noWrap/>
            <w:vAlign w:val="center"/>
          </w:tcPr>
          <w:p w14:paraId="055266B8" w14:textId="77777777" w:rsidR="003E0F84" w:rsidRPr="002A7A44" w:rsidRDefault="003E0F84" w:rsidP="003E0F84">
            <w:pPr>
              <w:jc w:val="center"/>
              <w:rPr>
                <w:color w:val="000000"/>
                <w:szCs w:val="20"/>
              </w:rPr>
            </w:pPr>
            <w:r w:rsidRPr="00963F23">
              <w:t>34.13</w:t>
            </w:r>
          </w:p>
        </w:tc>
        <w:tc>
          <w:tcPr>
            <w:tcW w:w="900" w:type="dxa"/>
            <w:noWrap/>
            <w:vAlign w:val="center"/>
          </w:tcPr>
          <w:p w14:paraId="453B5A8A" w14:textId="77777777" w:rsidR="003E0F84" w:rsidRPr="002A7A44" w:rsidRDefault="003E0F84" w:rsidP="003E0F84">
            <w:pPr>
              <w:jc w:val="center"/>
              <w:rPr>
                <w:color w:val="000000"/>
                <w:szCs w:val="20"/>
              </w:rPr>
            </w:pPr>
            <w:r w:rsidRPr="00963F23">
              <w:t>0.00343</w:t>
            </w:r>
          </w:p>
        </w:tc>
        <w:tc>
          <w:tcPr>
            <w:tcW w:w="810" w:type="dxa"/>
            <w:noWrap/>
            <w:vAlign w:val="center"/>
          </w:tcPr>
          <w:p w14:paraId="110D34BB" w14:textId="77777777" w:rsidR="003E0F84" w:rsidRPr="002A7A44" w:rsidRDefault="003E0F84" w:rsidP="003E0F84">
            <w:pPr>
              <w:jc w:val="center"/>
              <w:rPr>
                <w:color w:val="000000"/>
                <w:szCs w:val="20"/>
              </w:rPr>
            </w:pPr>
            <w:r w:rsidRPr="00963F23">
              <w:t>1.482</w:t>
            </w:r>
          </w:p>
        </w:tc>
        <w:tc>
          <w:tcPr>
            <w:tcW w:w="975" w:type="dxa"/>
            <w:tcBorders>
              <w:left w:val="single" w:sz="12" w:space="0" w:color="auto"/>
            </w:tcBorders>
            <w:vAlign w:val="center"/>
          </w:tcPr>
          <w:p w14:paraId="089D274E" w14:textId="50DF2181" w:rsidR="003E0F84" w:rsidRPr="00BC136E" w:rsidRDefault="00C3344A" w:rsidP="003E0F84">
            <w:pPr>
              <w:jc w:val="center"/>
            </w:pPr>
            <w:r>
              <w:t>66.15</w:t>
            </w:r>
          </w:p>
        </w:tc>
        <w:tc>
          <w:tcPr>
            <w:tcW w:w="900" w:type="dxa"/>
            <w:vAlign w:val="center"/>
          </w:tcPr>
          <w:p w14:paraId="61733191" w14:textId="1B153260" w:rsidR="003E0F84" w:rsidRPr="00BC136E" w:rsidRDefault="003E0F84" w:rsidP="003E0F84">
            <w:pPr>
              <w:jc w:val="center"/>
            </w:pPr>
            <w:r w:rsidRPr="00764BA7">
              <w:t>0.0066</w:t>
            </w:r>
          </w:p>
        </w:tc>
        <w:tc>
          <w:tcPr>
            <w:tcW w:w="1080" w:type="dxa"/>
            <w:vAlign w:val="center"/>
          </w:tcPr>
          <w:p w14:paraId="4EE7A90F" w14:textId="173A3E8E" w:rsidR="003E0F84" w:rsidRPr="00BC136E" w:rsidRDefault="003E0F84" w:rsidP="003E0F84">
            <w:pPr>
              <w:jc w:val="center"/>
            </w:pPr>
            <w:r w:rsidRPr="00764BA7">
              <w:t>2.9910</w:t>
            </w:r>
          </w:p>
        </w:tc>
      </w:tr>
      <w:tr w:rsidR="003E0F84" w:rsidRPr="002A7A44" w14:paraId="1179B730" w14:textId="54DDC8B7" w:rsidTr="001C2423">
        <w:trPr>
          <w:trHeight w:val="300"/>
          <w:jc w:val="center"/>
        </w:trPr>
        <w:tc>
          <w:tcPr>
            <w:tcW w:w="630" w:type="dxa"/>
            <w:gridSpan w:val="2"/>
            <w:tcBorders>
              <w:left w:val="single" w:sz="4" w:space="0" w:color="auto"/>
              <w:right w:val="single" w:sz="4" w:space="0" w:color="auto"/>
            </w:tcBorders>
            <w:noWrap/>
            <w:vAlign w:val="center"/>
            <w:hideMark/>
          </w:tcPr>
          <w:p w14:paraId="317AF0D1" w14:textId="77777777" w:rsidR="003E0F84" w:rsidRPr="002A7A44" w:rsidRDefault="003E0F84" w:rsidP="003E0F84">
            <w:pPr>
              <w:jc w:val="center"/>
              <w:rPr>
                <w:color w:val="000000"/>
                <w:szCs w:val="20"/>
              </w:rPr>
            </w:pPr>
            <w:r w:rsidRPr="00963F23">
              <w:t>7</w:t>
            </w:r>
          </w:p>
        </w:tc>
        <w:tc>
          <w:tcPr>
            <w:tcW w:w="720" w:type="dxa"/>
            <w:tcBorders>
              <w:left w:val="single" w:sz="4" w:space="0" w:color="auto"/>
            </w:tcBorders>
            <w:noWrap/>
            <w:vAlign w:val="center"/>
          </w:tcPr>
          <w:p w14:paraId="54754A88" w14:textId="77777777" w:rsidR="003E0F84" w:rsidRPr="002A7A44" w:rsidRDefault="003E0F84" w:rsidP="003E0F84">
            <w:pPr>
              <w:jc w:val="center"/>
              <w:rPr>
                <w:color w:val="000000"/>
                <w:szCs w:val="20"/>
              </w:rPr>
            </w:pPr>
            <w:r w:rsidRPr="00963F23">
              <w:t>33.32</w:t>
            </w:r>
          </w:p>
        </w:tc>
        <w:tc>
          <w:tcPr>
            <w:tcW w:w="900" w:type="dxa"/>
            <w:noWrap/>
            <w:vAlign w:val="center"/>
          </w:tcPr>
          <w:p w14:paraId="32B91D9F" w14:textId="77777777" w:rsidR="003E0F84" w:rsidRPr="002A7A44" w:rsidRDefault="003E0F84" w:rsidP="003E0F84">
            <w:pPr>
              <w:jc w:val="center"/>
              <w:rPr>
                <w:color w:val="000000"/>
                <w:szCs w:val="20"/>
              </w:rPr>
            </w:pPr>
            <w:r w:rsidRPr="00963F23">
              <w:t>0.00335</w:t>
            </w:r>
          </w:p>
        </w:tc>
        <w:tc>
          <w:tcPr>
            <w:tcW w:w="810" w:type="dxa"/>
            <w:noWrap/>
            <w:vAlign w:val="center"/>
          </w:tcPr>
          <w:p w14:paraId="02B22AEA" w14:textId="77777777" w:rsidR="003E0F84" w:rsidRPr="002A7A44" w:rsidRDefault="003E0F84" w:rsidP="003E0F84">
            <w:pPr>
              <w:jc w:val="center"/>
              <w:rPr>
                <w:color w:val="000000"/>
                <w:szCs w:val="20"/>
              </w:rPr>
            </w:pPr>
            <w:r w:rsidRPr="00963F23">
              <w:t>1.447</w:t>
            </w:r>
          </w:p>
        </w:tc>
        <w:tc>
          <w:tcPr>
            <w:tcW w:w="975" w:type="dxa"/>
            <w:tcBorders>
              <w:left w:val="single" w:sz="12" w:space="0" w:color="auto"/>
            </w:tcBorders>
            <w:vAlign w:val="center"/>
          </w:tcPr>
          <w:p w14:paraId="731F5C49" w14:textId="307E9179" w:rsidR="003E0F84" w:rsidRPr="00BC136E" w:rsidRDefault="00C3344A" w:rsidP="003E0F84">
            <w:pPr>
              <w:jc w:val="center"/>
            </w:pPr>
            <w:r>
              <w:t>64.60</w:t>
            </w:r>
          </w:p>
        </w:tc>
        <w:tc>
          <w:tcPr>
            <w:tcW w:w="900" w:type="dxa"/>
            <w:vAlign w:val="center"/>
          </w:tcPr>
          <w:p w14:paraId="3B711B23" w14:textId="029F982B" w:rsidR="003E0F84" w:rsidRPr="00BC136E" w:rsidRDefault="003E0F84" w:rsidP="003E0F84">
            <w:pPr>
              <w:jc w:val="center"/>
            </w:pPr>
            <w:r w:rsidRPr="00764BA7">
              <w:t>0.0065</w:t>
            </w:r>
          </w:p>
        </w:tc>
        <w:tc>
          <w:tcPr>
            <w:tcW w:w="1080" w:type="dxa"/>
            <w:vAlign w:val="center"/>
          </w:tcPr>
          <w:p w14:paraId="3FFE2E0A" w14:textId="3F9D487E" w:rsidR="003E0F84" w:rsidRPr="00BC136E" w:rsidRDefault="003E0F84" w:rsidP="003E0F84">
            <w:pPr>
              <w:jc w:val="center"/>
            </w:pPr>
            <w:r w:rsidRPr="00764BA7">
              <w:t>2.9207</w:t>
            </w:r>
          </w:p>
        </w:tc>
      </w:tr>
      <w:tr w:rsidR="003E0F84" w:rsidRPr="002A7A44" w14:paraId="5B40CC64" w14:textId="0C1078A2" w:rsidTr="001C2423">
        <w:trPr>
          <w:trHeight w:val="300"/>
          <w:jc w:val="center"/>
        </w:trPr>
        <w:tc>
          <w:tcPr>
            <w:tcW w:w="630" w:type="dxa"/>
            <w:gridSpan w:val="2"/>
            <w:tcBorders>
              <w:left w:val="single" w:sz="4" w:space="0" w:color="auto"/>
              <w:right w:val="single" w:sz="4" w:space="0" w:color="auto"/>
            </w:tcBorders>
            <w:noWrap/>
            <w:vAlign w:val="center"/>
            <w:hideMark/>
          </w:tcPr>
          <w:p w14:paraId="05755F65" w14:textId="77777777" w:rsidR="003E0F84" w:rsidRPr="002A7A44" w:rsidRDefault="003E0F84" w:rsidP="003E0F84">
            <w:pPr>
              <w:jc w:val="center"/>
              <w:rPr>
                <w:color w:val="000000"/>
                <w:szCs w:val="20"/>
              </w:rPr>
            </w:pPr>
            <w:r w:rsidRPr="00963F23">
              <w:t>8</w:t>
            </w:r>
          </w:p>
        </w:tc>
        <w:tc>
          <w:tcPr>
            <w:tcW w:w="720" w:type="dxa"/>
            <w:tcBorders>
              <w:left w:val="single" w:sz="4" w:space="0" w:color="auto"/>
            </w:tcBorders>
            <w:noWrap/>
            <w:vAlign w:val="center"/>
          </w:tcPr>
          <w:p w14:paraId="02D94697" w14:textId="77777777" w:rsidR="003E0F84" w:rsidRPr="002A7A44" w:rsidRDefault="003E0F84" w:rsidP="003E0F84">
            <w:pPr>
              <w:jc w:val="center"/>
              <w:rPr>
                <w:color w:val="000000"/>
                <w:szCs w:val="20"/>
              </w:rPr>
            </w:pPr>
            <w:r w:rsidRPr="00963F23">
              <w:t>32.34</w:t>
            </w:r>
          </w:p>
        </w:tc>
        <w:tc>
          <w:tcPr>
            <w:tcW w:w="900" w:type="dxa"/>
            <w:noWrap/>
            <w:vAlign w:val="center"/>
          </w:tcPr>
          <w:p w14:paraId="6475B85D" w14:textId="77777777" w:rsidR="003E0F84" w:rsidRPr="002A7A44" w:rsidRDefault="003E0F84" w:rsidP="003E0F84">
            <w:pPr>
              <w:jc w:val="center"/>
              <w:rPr>
                <w:color w:val="000000"/>
                <w:szCs w:val="20"/>
              </w:rPr>
            </w:pPr>
            <w:r w:rsidRPr="00963F23">
              <w:t>0.00325</w:t>
            </w:r>
          </w:p>
        </w:tc>
        <w:tc>
          <w:tcPr>
            <w:tcW w:w="810" w:type="dxa"/>
            <w:noWrap/>
            <w:vAlign w:val="center"/>
          </w:tcPr>
          <w:p w14:paraId="132EB9C2" w14:textId="77777777" w:rsidR="003E0F84" w:rsidRPr="002A7A44" w:rsidRDefault="003E0F84" w:rsidP="003E0F84">
            <w:pPr>
              <w:jc w:val="center"/>
              <w:rPr>
                <w:color w:val="000000"/>
                <w:szCs w:val="20"/>
              </w:rPr>
            </w:pPr>
            <w:r w:rsidRPr="00963F23">
              <w:t>1.405</w:t>
            </w:r>
          </w:p>
        </w:tc>
        <w:tc>
          <w:tcPr>
            <w:tcW w:w="975" w:type="dxa"/>
            <w:tcBorders>
              <w:left w:val="single" w:sz="12" w:space="0" w:color="auto"/>
            </w:tcBorders>
            <w:vAlign w:val="center"/>
          </w:tcPr>
          <w:p w14:paraId="2C31978C" w14:textId="0FF2DD53" w:rsidR="003E0F84" w:rsidRPr="00BC136E" w:rsidRDefault="00C3344A" w:rsidP="003E0F84">
            <w:pPr>
              <w:jc w:val="center"/>
            </w:pPr>
            <w:r>
              <w:t>62.70</w:t>
            </w:r>
          </w:p>
        </w:tc>
        <w:tc>
          <w:tcPr>
            <w:tcW w:w="900" w:type="dxa"/>
            <w:vAlign w:val="center"/>
          </w:tcPr>
          <w:p w14:paraId="6F8F6073" w14:textId="73217192" w:rsidR="003E0F84" w:rsidRPr="00BC136E" w:rsidRDefault="003E0F84" w:rsidP="003E0F84">
            <w:pPr>
              <w:jc w:val="center"/>
            </w:pPr>
            <w:r w:rsidRPr="00764BA7">
              <w:t>0.0063</w:t>
            </w:r>
          </w:p>
        </w:tc>
        <w:tc>
          <w:tcPr>
            <w:tcW w:w="1080" w:type="dxa"/>
            <w:vAlign w:val="center"/>
          </w:tcPr>
          <w:p w14:paraId="4689C3DB" w14:textId="650EE59F" w:rsidR="003E0F84" w:rsidRPr="00BC136E" w:rsidRDefault="003E0F84" w:rsidP="003E0F84">
            <w:pPr>
              <w:jc w:val="center"/>
            </w:pPr>
            <w:r w:rsidRPr="00764BA7">
              <w:t>2.8348</w:t>
            </w:r>
          </w:p>
        </w:tc>
      </w:tr>
      <w:tr w:rsidR="003E0F84" w:rsidRPr="002A7A44" w14:paraId="63A5AC8A" w14:textId="20411A23" w:rsidTr="001C2423">
        <w:trPr>
          <w:trHeight w:val="300"/>
          <w:jc w:val="center"/>
        </w:trPr>
        <w:tc>
          <w:tcPr>
            <w:tcW w:w="630" w:type="dxa"/>
            <w:gridSpan w:val="2"/>
            <w:tcBorders>
              <w:left w:val="single" w:sz="4" w:space="0" w:color="auto"/>
              <w:right w:val="single" w:sz="4" w:space="0" w:color="auto"/>
            </w:tcBorders>
            <w:noWrap/>
            <w:vAlign w:val="center"/>
          </w:tcPr>
          <w:p w14:paraId="5FEDFC95" w14:textId="77777777" w:rsidR="003E0F84" w:rsidRPr="002A7A44" w:rsidRDefault="003E0F84" w:rsidP="003E0F84">
            <w:pPr>
              <w:jc w:val="center"/>
              <w:rPr>
                <w:color w:val="000000"/>
                <w:szCs w:val="20"/>
              </w:rPr>
            </w:pPr>
            <w:r w:rsidRPr="00963F23">
              <w:t>9</w:t>
            </w:r>
          </w:p>
        </w:tc>
        <w:tc>
          <w:tcPr>
            <w:tcW w:w="720" w:type="dxa"/>
            <w:tcBorders>
              <w:left w:val="single" w:sz="4" w:space="0" w:color="auto"/>
            </w:tcBorders>
            <w:noWrap/>
            <w:vAlign w:val="center"/>
          </w:tcPr>
          <w:p w14:paraId="47FFBB51" w14:textId="77777777" w:rsidR="003E0F84" w:rsidRPr="00406A3E" w:rsidRDefault="003E0F84" w:rsidP="003E0F84">
            <w:pPr>
              <w:jc w:val="center"/>
            </w:pPr>
            <w:r w:rsidRPr="00963F23">
              <w:t>32.97</w:t>
            </w:r>
          </w:p>
        </w:tc>
        <w:tc>
          <w:tcPr>
            <w:tcW w:w="900" w:type="dxa"/>
            <w:noWrap/>
            <w:vAlign w:val="center"/>
          </w:tcPr>
          <w:p w14:paraId="38C1EE70" w14:textId="77777777" w:rsidR="003E0F84" w:rsidRPr="006C08E5" w:rsidRDefault="003E0F84" w:rsidP="003E0F84">
            <w:pPr>
              <w:jc w:val="center"/>
            </w:pPr>
            <w:r w:rsidRPr="00963F23">
              <w:t>0.00331</w:t>
            </w:r>
          </w:p>
        </w:tc>
        <w:tc>
          <w:tcPr>
            <w:tcW w:w="810" w:type="dxa"/>
            <w:noWrap/>
            <w:vAlign w:val="center"/>
          </w:tcPr>
          <w:p w14:paraId="02E51AA1" w14:textId="77777777" w:rsidR="003E0F84" w:rsidRPr="00406A3E" w:rsidRDefault="003E0F84" w:rsidP="003E0F84">
            <w:pPr>
              <w:jc w:val="center"/>
            </w:pPr>
            <w:r w:rsidRPr="00963F23">
              <w:t>1.432</w:t>
            </w:r>
          </w:p>
        </w:tc>
        <w:tc>
          <w:tcPr>
            <w:tcW w:w="975" w:type="dxa"/>
            <w:tcBorders>
              <w:left w:val="single" w:sz="12" w:space="0" w:color="auto"/>
            </w:tcBorders>
            <w:vAlign w:val="center"/>
          </w:tcPr>
          <w:p w14:paraId="6FF60A01" w14:textId="078C0112" w:rsidR="003E0F84" w:rsidRPr="00BC136E" w:rsidRDefault="00C3344A" w:rsidP="003E0F84">
            <w:pPr>
              <w:jc w:val="center"/>
            </w:pPr>
            <w:r>
              <w:t>63.90</w:t>
            </w:r>
          </w:p>
        </w:tc>
        <w:tc>
          <w:tcPr>
            <w:tcW w:w="900" w:type="dxa"/>
            <w:vAlign w:val="center"/>
          </w:tcPr>
          <w:p w14:paraId="7FF8653E" w14:textId="2111D021" w:rsidR="003E0F84" w:rsidRPr="00BC136E" w:rsidRDefault="003E0F84" w:rsidP="003E0F84">
            <w:pPr>
              <w:jc w:val="center"/>
            </w:pPr>
            <w:r w:rsidRPr="00764BA7">
              <w:t>0.0064</w:t>
            </w:r>
          </w:p>
        </w:tc>
        <w:tc>
          <w:tcPr>
            <w:tcW w:w="1080" w:type="dxa"/>
            <w:vAlign w:val="center"/>
          </w:tcPr>
          <w:p w14:paraId="57BD4323" w14:textId="436A4B7E" w:rsidR="003E0F84" w:rsidRPr="00BC136E" w:rsidRDefault="003E0F84" w:rsidP="003E0F84">
            <w:pPr>
              <w:jc w:val="center"/>
            </w:pPr>
            <w:r w:rsidRPr="00764BA7">
              <w:t>2.8895</w:t>
            </w:r>
          </w:p>
        </w:tc>
      </w:tr>
      <w:tr w:rsidR="003E0F84" w:rsidRPr="002A7A44" w14:paraId="47F02561" w14:textId="63DFFCF4" w:rsidTr="001C2423">
        <w:trPr>
          <w:trHeight w:val="302"/>
          <w:jc w:val="center"/>
        </w:trPr>
        <w:tc>
          <w:tcPr>
            <w:tcW w:w="630" w:type="dxa"/>
            <w:gridSpan w:val="2"/>
            <w:tcBorders>
              <w:left w:val="single" w:sz="4" w:space="0" w:color="auto"/>
              <w:right w:val="single" w:sz="4" w:space="0" w:color="auto"/>
            </w:tcBorders>
            <w:noWrap/>
            <w:vAlign w:val="center"/>
          </w:tcPr>
          <w:p w14:paraId="65D91BCC" w14:textId="77777777" w:rsidR="003E0F84" w:rsidRPr="008B0A7A" w:rsidRDefault="003E0F84" w:rsidP="003E0F84">
            <w:pPr>
              <w:jc w:val="center"/>
            </w:pPr>
            <w:r w:rsidRPr="00963F23">
              <w:t>10</w:t>
            </w:r>
          </w:p>
        </w:tc>
        <w:tc>
          <w:tcPr>
            <w:tcW w:w="720" w:type="dxa"/>
            <w:tcBorders>
              <w:left w:val="single" w:sz="4" w:space="0" w:color="auto"/>
            </w:tcBorders>
            <w:noWrap/>
            <w:vAlign w:val="center"/>
          </w:tcPr>
          <w:p w14:paraId="550C5001" w14:textId="77777777" w:rsidR="003E0F84" w:rsidRPr="00406A3E" w:rsidRDefault="003E0F84" w:rsidP="003E0F84">
            <w:pPr>
              <w:jc w:val="center"/>
            </w:pPr>
            <w:r w:rsidRPr="00963F23">
              <w:t>32.61</w:t>
            </w:r>
          </w:p>
        </w:tc>
        <w:tc>
          <w:tcPr>
            <w:tcW w:w="900" w:type="dxa"/>
            <w:noWrap/>
            <w:vAlign w:val="center"/>
          </w:tcPr>
          <w:p w14:paraId="5466099C" w14:textId="77777777" w:rsidR="003E0F84" w:rsidRPr="006C08E5" w:rsidRDefault="003E0F84" w:rsidP="003E0F84">
            <w:pPr>
              <w:jc w:val="center"/>
            </w:pPr>
            <w:r w:rsidRPr="00963F23">
              <w:t>0.00328</w:t>
            </w:r>
          </w:p>
        </w:tc>
        <w:tc>
          <w:tcPr>
            <w:tcW w:w="810" w:type="dxa"/>
            <w:noWrap/>
            <w:vAlign w:val="center"/>
          </w:tcPr>
          <w:p w14:paraId="698B77F1" w14:textId="77777777" w:rsidR="003E0F84" w:rsidRPr="00406A3E" w:rsidRDefault="003E0F84" w:rsidP="003E0F84">
            <w:pPr>
              <w:jc w:val="center"/>
            </w:pPr>
            <w:r w:rsidRPr="00963F23">
              <w:t>1.416</w:t>
            </w:r>
          </w:p>
        </w:tc>
        <w:tc>
          <w:tcPr>
            <w:tcW w:w="975" w:type="dxa"/>
            <w:tcBorders>
              <w:left w:val="single" w:sz="12" w:space="0" w:color="auto"/>
            </w:tcBorders>
            <w:vAlign w:val="center"/>
          </w:tcPr>
          <w:p w14:paraId="64D2A338" w14:textId="5FDF01E1" w:rsidR="003E0F84" w:rsidRPr="00BC136E" w:rsidRDefault="00C3344A" w:rsidP="003E0F84">
            <w:pPr>
              <w:jc w:val="center"/>
            </w:pPr>
            <w:r>
              <w:t>63.21</w:t>
            </w:r>
          </w:p>
        </w:tc>
        <w:tc>
          <w:tcPr>
            <w:tcW w:w="900" w:type="dxa"/>
            <w:vAlign w:val="center"/>
          </w:tcPr>
          <w:p w14:paraId="77D60BE6" w14:textId="0957FE2B" w:rsidR="003E0F84" w:rsidRPr="00BC136E" w:rsidRDefault="003E0F84" w:rsidP="003E0F84">
            <w:pPr>
              <w:jc w:val="center"/>
            </w:pPr>
            <w:r w:rsidRPr="00764BA7">
              <w:t>0.0064</w:t>
            </w:r>
          </w:p>
        </w:tc>
        <w:tc>
          <w:tcPr>
            <w:tcW w:w="1080" w:type="dxa"/>
            <w:vAlign w:val="center"/>
          </w:tcPr>
          <w:p w14:paraId="3D83132B" w14:textId="0FBE5A8A" w:rsidR="003E0F84" w:rsidRPr="00BC136E" w:rsidRDefault="003E0F84" w:rsidP="003E0F84">
            <w:pPr>
              <w:jc w:val="center"/>
            </w:pPr>
            <w:r w:rsidRPr="00764BA7">
              <w:t>2.8582</w:t>
            </w:r>
          </w:p>
        </w:tc>
      </w:tr>
      <w:tr w:rsidR="003E0F84" w:rsidRPr="002A7A44" w14:paraId="7D749194" w14:textId="20F3791D" w:rsidTr="001C2423">
        <w:trPr>
          <w:trHeight w:val="300"/>
          <w:jc w:val="center"/>
        </w:trPr>
        <w:tc>
          <w:tcPr>
            <w:tcW w:w="630" w:type="dxa"/>
            <w:gridSpan w:val="2"/>
            <w:tcBorders>
              <w:left w:val="single" w:sz="4" w:space="0" w:color="auto"/>
              <w:right w:val="single" w:sz="4" w:space="0" w:color="auto"/>
            </w:tcBorders>
            <w:noWrap/>
            <w:vAlign w:val="center"/>
          </w:tcPr>
          <w:p w14:paraId="62D6CFBB" w14:textId="77777777" w:rsidR="003E0F84" w:rsidRPr="002A7A44" w:rsidRDefault="003E0F84" w:rsidP="003E0F84">
            <w:pPr>
              <w:jc w:val="center"/>
              <w:rPr>
                <w:color w:val="000000"/>
                <w:szCs w:val="20"/>
              </w:rPr>
            </w:pPr>
            <w:r w:rsidRPr="00963F23">
              <w:t>11</w:t>
            </w:r>
          </w:p>
        </w:tc>
        <w:tc>
          <w:tcPr>
            <w:tcW w:w="720" w:type="dxa"/>
            <w:tcBorders>
              <w:left w:val="single" w:sz="4" w:space="0" w:color="auto"/>
            </w:tcBorders>
            <w:noWrap/>
            <w:vAlign w:val="center"/>
          </w:tcPr>
          <w:p w14:paraId="65EC1C70" w14:textId="77777777" w:rsidR="003E0F84" w:rsidRPr="00406A3E" w:rsidRDefault="003E0F84" w:rsidP="003E0F84">
            <w:pPr>
              <w:jc w:val="center"/>
            </w:pPr>
            <w:r w:rsidRPr="00963F23">
              <w:t>33.86</w:t>
            </w:r>
          </w:p>
        </w:tc>
        <w:tc>
          <w:tcPr>
            <w:tcW w:w="900" w:type="dxa"/>
            <w:noWrap/>
            <w:vAlign w:val="center"/>
          </w:tcPr>
          <w:p w14:paraId="2E0BD6EB" w14:textId="77777777" w:rsidR="003E0F84" w:rsidRPr="006C08E5" w:rsidRDefault="003E0F84" w:rsidP="003E0F84">
            <w:pPr>
              <w:jc w:val="center"/>
            </w:pPr>
            <w:r w:rsidRPr="00963F23">
              <w:t>0.00340</w:t>
            </w:r>
          </w:p>
        </w:tc>
        <w:tc>
          <w:tcPr>
            <w:tcW w:w="810" w:type="dxa"/>
            <w:noWrap/>
            <w:vAlign w:val="center"/>
          </w:tcPr>
          <w:p w14:paraId="1740D43C" w14:textId="77777777" w:rsidR="003E0F84" w:rsidRPr="00406A3E" w:rsidRDefault="003E0F84" w:rsidP="003E0F84">
            <w:pPr>
              <w:jc w:val="center"/>
            </w:pPr>
            <w:r w:rsidRPr="00963F23">
              <w:t>1.470</w:t>
            </w:r>
          </w:p>
        </w:tc>
        <w:tc>
          <w:tcPr>
            <w:tcW w:w="975" w:type="dxa"/>
            <w:tcBorders>
              <w:left w:val="single" w:sz="12" w:space="0" w:color="auto"/>
            </w:tcBorders>
            <w:vAlign w:val="center"/>
          </w:tcPr>
          <w:p w14:paraId="63AF671D" w14:textId="14A42C56" w:rsidR="003E0F84" w:rsidRPr="00BC136E" w:rsidRDefault="00C54EAD" w:rsidP="003E0F84">
            <w:pPr>
              <w:jc w:val="center"/>
            </w:pPr>
            <w:r>
              <w:t>65.63</w:t>
            </w:r>
          </w:p>
        </w:tc>
        <w:tc>
          <w:tcPr>
            <w:tcW w:w="900" w:type="dxa"/>
            <w:vAlign w:val="center"/>
          </w:tcPr>
          <w:p w14:paraId="58C147EA" w14:textId="7945AEAA" w:rsidR="003E0F84" w:rsidRPr="00BC136E" w:rsidRDefault="003E0F84" w:rsidP="003E0F84">
            <w:pPr>
              <w:jc w:val="center"/>
            </w:pPr>
            <w:r w:rsidRPr="00764BA7">
              <w:t>0.0066</w:t>
            </w:r>
          </w:p>
        </w:tc>
        <w:tc>
          <w:tcPr>
            <w:tcW w:w="1080" w:type="dxa"/>
            <w:vAlign w:val="center"/>
          </w:tcPr>
          <w:p w14:paraId="0D0E20B7" w14:textId="014A9E48" w:rsidR="003E0F84" w:rsidRPr="00BC136E" w:rsidRDefault="003E0F84" w:rsidP="003E0F84">
            <w:pPr>
              <w:jc w:val="center"/>
            </w:pPr>
            <w:r w:rsidRPr="00764BA7">
              <w:t>2.9675</w:t>
            </w:r>
          </w:p>
        </w:tc>
      </w:tr>
      <w:tr w:rsidR="003E0F84" w:rsidRPr="002A7A44" w14:paraId="25A8BBBE" w14:textId="5ED05E66" w:rsidTr="001C2423">
        <w:trPr>
          <w:trHeight w:val="300"/>
          <w:jc w:val="center"/>
        </w:trPr>
        <w:tc>
          <w:tcPr>
            <w:tcW w:w="630" w:type="dxa"/>
            <w:gridSpan w:val="2"/>
            <w:tcBorders>
              <w:left w:val="single" w:sz="4" w:space="0" w:color="auto"/>
              <w:right w:val="single" w:sz="4" w:space="0" w:color="auto"/>
            </w:tcBorders>
            <w:noWrap/>
            <w:vAlign w:val="center"/>
          </w:tcPr>
          <w:p w14:paraId="7C01D498" w14:textId="77777777" w:rsidR="003E0F84" w:rsidRPr="002A7A44" w:rsidRDefault="003E0F84" w:rsidP="003E0F84">
            <w:pPr>
              <w:jc w:val="center"/>
              <w:rPr>
                <w:color w:val="000000"/>
                <w:szCs w:val="20"/>
              </w:rPr>
            </w:pPr>
            <w:r w:rsidRPr="00963F23">
              <w:t>12</w:t>
            </w:r>
          </w:p>
        </w:tc>
        <w:tc>
          <w:tcPr>
            <w:tcW w:w="720" w:type="dxa"/>
            <w:tcBorders>
              <w:left w:val="single" w:sz="4" w:space="0" w:color="auto"/>
            </w:tcBorders>
            <w:noWrap/>
            <w:vAlign w:val="center"/>
          </w:tcPr>
          <w:p w14:paraId="6D45D8E8" w14:textId="77777777" w:rsidR="003E0F84" w:rsidRPr="00406A3E" w:rsidRDefault="003E0F84" w:rsidP="003E0F84">
            <w:pPr>
              <w:jc w:val="center"/>
            </w:pPr>
            <w:r w:rsidRPr="00963F23">
              <w:t>34.93</w:t>
            </w:r>
          </w:p>
        </w:tc>
        <w:tc>
          <w:tcPr>
            <w:tcW w:w="900" w:type="dxa"/>
            <w:noWrap/>
            <w:vAlign w:val="center"/>
          </w:tcPr>
          <w:p w14:paraId="2B9F28B4" w14:textId="77777777" w:rsidR="003E0F84" w:rsidRPr="006C08E5" w:rsidRDefault="003E0F84" w:rsidP="003E0F84">
            <w:pPr>
              <w:jc w:val="center"/>
            </w:pPr>
            <w:r w:rsidRPr="00963F23">
              <w:t>0.00351</w:t>
            </w:r>
          </w:p>
        </w:tc>
        <w:tc>
          <w:tcPr>
            <w:tcW w:w="810" w:type="dxa"/>
            <w:noWrap/>
            <w:vAlign w:val="center"/>
          </w:tcPr>
          <w:p w14:paraId="13E954F0" w14:textId="77777777" w:rsidR="003E0F84" w:rsidRPr="00406A3E" w:rsidRDefault="003E0F84" w:rsidP="003E0F84">
            <w:pPr>
              <w:jc w:val="center"/>
            </w:pPr>
            <w:r w:rsidRPr="00963F23">
              <w:t>1.517</w:t>
            </w:r>
          </w:p>
        </w:tc>
        <w:tc>
          <w:tcPr>
            <w:tcW w:w="975" w:type="dxa"/>
            <w:tcBorders>
              <w:left w:val="single" w:sz="12" w:space="0" w:color="auto"/>
            </w:tcBorders>
            <w:vAlign w:val="center"/>
          </w:tcPr>
          <w:p w14:paraId="1BA2F0E0" w14:textId="26A6E0A3" w:rsidR="003E0F84" w:rsidRPr="00BC136E" w:rsidRDefault="00C3344A" w:rsidP="003E0F84">
            <w:pPr>
              <w:jc w:val="center"/>
            </w:pPr>
            <w:r>
              <w:t>67.70</w:t>
            </w:r>
          </w:p>
        </w:tc>
        <w:tc>
          <w:tcPr>
            <w:tcW w:w="900" w:type="dxa"/>
            <w:vAlign w:val="center"/>
          </w:tcPr>
          <w:p w14:paraId="71E4BE5B" w14:textId="6B0494B2" w:rsidR="003E0F84" w:rsidRPr="00BC136E" w:rsidRDefault="003E0F84" w:rsidP="003E0F84">
            <w:pPr>
              <w:jc w:val="center"/>
            </w:pPr>
            <w:r w:rsidRPr="00764BA7">
              <w:t>0.0068</w:t>
            </w:r>
          </w:p>
        </w:tc>
        <w:tc>
          <w:tcPr>
            <w:tcW w:w="1080" w:type="dxa"/>
            <w:vAlign w:val="center"/>
          </w:tcPr>
          <w:p w14:paraId="7A133750" w14:textId="29C960F2" w:rsidR="003E0F84" w:rsidRPr="00BC136E" w:rsidRDefault="003E0F84" w:rsidP="003E0F84">
            <w:pPr>
              <w:jc w:val="center"/>
            </w:pPr>
            <w:r w:rsidRPr="00764BA7">
              <w:t>3.0613</w:t>
            </w:r>
          </w:p>
        </w:tc>
      </w:tr>
      <w:tr w:rsidR="003E0F84" w:rsidRPr="002A7A44" w14:paraId="5F8C9B44" w14:textId="0B92BDEF" w:rsidTr="001C2423">
        <w:trPr>
          <w:trHeight w:val="300"/>
          <w:jc w:val="center"/>
        </w:trPr>
        <w:tc>
          <w:tcPr>
            <w:tcW w:w="630" w:type="dxa"/>
            <w:gridSpan w:val="2"/>
            <w:tcBorders>
              <w:left w:val="single" w:sz="4" w:space="0" w:color="auto"/>
              <w:right w:val="single" w:sz="4" w:space="0" w:color="auto"/>
            </w:tcBorders>
            <w:noWrap/>
            <w:vAlign w:val="center"/>
          </w:tcPr>
          <w:p w14:paraId="55373460" w14:textId="77777777" w:rsidR="003E0F84" w:rsidRPr="002A7A44" w:rsidRDefault="003E0F84" w:rsidP="003E0F84">
            <w:pPr>
              <w:jc w:val="center"/>
              <w:rPr>
                <w:color w:val="000000"/>
                <w:szCs w:val="20"/>
              </w:rPr>
            </w:pPr>
            <w:r w:rsidRPr="00963F23">
              <w:t>13</w:t>
            </w:r>
          </w:p>
        </w:tc>
        <w:tc>
          <w:tcPr>
            <w:tcW w:w="720" w:type="dxa"/>
            <w:tcBorders>
              <w:left w:val="single" w:sz="4" w:space="0" w:color="auto"/>
            </w:tcBorders>
            <w:noWrap/>
            <w:vAlign w:val="center"/>
          </w:tcPr>
          <w:p w14:paraId="41E1243C" w14:textId="77777777" w:rsidR="003E0F84" w:rsidRPr="00406A3E" w:rsidRDefault="003E0F84" w:rsidP="003E0F84">
            <w:pPr>
              <w:jc w:val="center"/>
            </w:pPr>
            <w:r w:rsidRPr="00963F23">
              <w:t>32.70</w:t>
            </w:r>
          </w:p>
        </w:tc>
        <w:tc>
          <w:tcPr>
            <w:tcW w:w="900" w:type="dxa"/>
            <w:noWrap/>
            <w:vAlign w:val="center"/>
          </w:tcPr>
          <w:p w14:paraId="7537F812" w14:textId="77777777" w:rsidR="003E0F84" w:rsidRPr="006C08E5" w:rsidRDefault="003E0F84" w:rsidP="003E0F84">
            <w:pPr>
              <w:jc w:val="center"/>
            </w:pPr>
            <w:r w:rsidRPr="00963F23">
              <w:t>0.00329</w:t>
            </w:r>
          </w:p>
        </w:tc>
        <w:tc>
          <w:tcPr>
            <w:tcW w:w="810" w:type="dxa"/>
            <w:noWrap/>
            <w:vAlign w:val="center"/>
          </w:tcPr>
          <w:p w14:paraId="7F34C86A" w14:textId="77777777" w:rsidR="003E0F84" w:rsidRPr="00406A3E" w:rsidRDefault="003E0F84" w:rsidP="003E0F84">
            <w:pPr>
              <w:jc w:val="center"/>
            </w:pPr>
            <w:r w:rsidRPr="00963F23">
              <w:t>1.420</w:t>
            </w:r>
          </w:p>
        </w:tc>
        <w:tc>
          <w:tcPr>
            <w:tcW w:w="975" w:type="dxa"/>
            <w:tcBorders>
              <w:left w:val="single" w:sz="12" w:space="0" w:color="auto"/>
            </w:tcBorders>
            <w:vAlign w:val="center"/>
          </w:tcPr>
          <w:p w14:paraId="69D90258" w14:textId="2D98F1C4" w:rsidR="003E0F84" w:rsidRPr="00BC136E" w:rsidRDefault="00C3344A" w:rsidP="003E0F84">
            <w:pPr>
              <w:jc w:val="center"/>
            </w:pPr>
            <w:r>
              <w:t>63.39</w:t>
            </w:r>
          </w:p>
        </w:tc>
        <w:tc>
          <w:tcPr>
            <w:tcW w:w="900" w:type="dxa"/>
            <w:vAlign w:val="center"/>
          </w:tcPr>
          <w:p w14:paraId="7500B617" w14:textId="5F7FBB7A" w:rsidR="003E0F84" w:rsidRPr="00BC136E" w:rsidRDefault="003E0F84" w:rsidP="003E0F84">
            <w:pPr>
              <w:jc w:val="center"/>
            </w:pPr>
            <w:r w:rsidRPr="00764BA7">
              <w:t>0.0064</w:t>
            </w:r>
          </w:p>
        </w:tc>
        <w:tc>
          <w:tcPr>
            <w:tcW w:w="1080" w:type="dxa"/>
            <w:vAlign w:val="center"/>
          </w:tcPr>
          <w:p w14:paraId="38703136" w14:textId="424817E7" w:rsidR="003E0F84" w:rsidRPr="00BC136E" w:rsidRDefault="003E0F84" w:rsidP="003E0F84">
            <w:pPr>
              <w:jc w:val="center"/>
            </w:pPr>
            <w:r w:rsidRPr="00764BA7">
              <w:t>2.8660</w:t>
            </w:r>
          </w:p>
        </w:tc>
      </w:tr>
      <w:tr w:rsidR="003E0F84" w:rsidRPr="002A7A44" w14:paraId="3128C40B" w14:textId="1F7FA418" w:rsidTr="001C2423">
        <w:trPr>
          <w:trHeight w:val="300"/>
          <w:jc w:val="center"/>
        </w:trPr>
        <w:tc>
          <w:tcPr>
            <w:tcW w:w="630" w:type="dxa"/>
            <w:gridSpan w:val="2"/>
            <w:tcBorders>
              <w:left w:val="single" w:sz="4" w:space="0" w:color="auto"/>
              <w:right w:val="single" w:sz="4" w:space="0" w:color="auto"/>
            </w:tcBorders>
            <w:noWrap/>
            <w:vAlign w:val="center"/>
          </w:tcPr>
          <w:p w14:paraId="302D6502" w14:textId="77777777" w:rsidR="003E0F84" w:rsidRPr="002A7A44" w:rsidRDefault="003E0F84" w:rsidP="003E0F84">
            <w:pPr>
              <w:jc w:val="center"/>
              <w:rPr>
                <w:color w:val="000000"/>
                <w:szCs w:val="20"/>
              </w:rPr>
            </w:pPr>
            <w:r w:rsidRPr="00963F23">
              <w:t>14</w:t>
            </w:r>
          </w:p>
        </w:tc>
        <w:tc>
          <w:tcPr>
            <w:tcW w:w="720" w:type="dxa"/>
            <w:tcBorders>
              <w:left w:val="single" w:sz="4" w:space="0" w:color="auto"/>
            </w:tcBorders>
            <w:noWrap/>
            <w:vAlign w:val="center"/>
          </w:tcPr>
          <w:p w14:paraId="5888C761" w14:textId="77777777" w:rsidR="003E0F84" w:rsidRPr="00406A3E" w:rsidRDefault="003E0F84" w:rsidP="003E0F84">
            <w:pPr>
              <w:jc w:val="center"/>
            </w:pPr>
            <w:r w:rsidRPr="00963F23">
              <w:t>34.57</w:t>
            </w:r>
          </w:p>
        </w:tc>
        <w:tc>
          <w:tcPr>
            <w:tcW w:w="900" w:type="dxa"/>
            <w:noWrap/>
            <w:vAlign w:val="center"/>
          </w:tcPr>
          <w:p w14:paraId="1255C349" w14:textId="77777777" w:rsidR="003E0F84" w:rsidRPr="006C08E5" w:rsidRDefault="003E0F84" w:rsidP="003E0F84">
            <w:pPr>
              <w:jc w:val="center"/>
            </w:pPr>
            <w:r w:rsidRPr="00963F23">
              <w:t>0.00347</w:t>
            </w:r>
          </w:p>
        </w:tc>
        <w:tc>
          <w:tcPr>
            <w:tcW w:w="810" w:type="dxa"/>
            <w:noWrap/>
            <w:vAlign w:val="center"/>
          </w:tcPr>
          <w:p w14:paraId="7F318256" w14:textId="77777777" w:rsidR="003E0F84" w:rsidRPr="00406A3E" w:rsidRDefault="003E0F84" w:rsidP="003E0F84">
            <w:pPr>
              <w:jc w:val="center"/>
            </w:pPr>
            <w:r w:rsidRPr="00963F23">
              <w:t>1.501</w:t>
            </w:r>
          </w:p>
        </w:tc>
        <w:tc>
          <w:tcPr>
            <w:tcW w:w="975" w:type="dxa"/>
            <w:tcBorders>
              <w:left w:val="single" w:sz="12" w:space="0" w:color="auto"/>
            </w:tcBorders>
            <w:vAlign w:val="center"/>
          </w:tcPr>
          <w:p w14:paraId="247CC3B6" w14:textId="62C9D7ED" w:rsidR="003E0F84" w:rsidRPr="00BC136E" w:rsidRDefault="00C3344A" w:rsidP="003E0F84">
            <w:pPr>
              <w:jc w:val="center"/>
            </w:pPr>
            <w:r>
              <w:t>67.01</w:t>
            </w:r>
          </w:p>
        </w:tc>
        <w:tc>
          <w:tcPr>
            <w:tcW w:w="900" w:type="dxa"/>
            <w:vAlign w:val="center"/>
          </w:tcPr>
          <w:p w14:paraId="0C14B0CF" w14:textId="746D8539" w:rsidR="003E0F84" w:rsidRPr="00BC136E" w:rsidRDefault="003E0F84" w:rsidP="003E0F84">
            <w:pPr>
              <w:jc w:val="center"/>
            </w:pPr>
            <w:r w:rsidRPr="00764BA7">
              <w:t>0.0067</w:t>
            </w:r>
          </w:p>
        </w:tc>
        <w:tc>
          <w:tcPr>
            <w:tcW w:w="1080" w:type="dxa"/>
            <w:vAlign w:val="center"/>
          </w:tcPr>
          <w:p w14:paraId="41337B22" w14:textId="289CCBA7" w:rsidR="003E0F84" w:rsidRPr="00BC136E" w:rsidRDefault="003E0F84" w:rsidP="003E0F84">
            <w:pPr>
              <w:jc w:val="center"/>
            </w:pPr>
            <w:r w:rsidRPr="00764BA7">
              <w:t>3.0300</w:t>
            </w:r>
          </w:p>
        </w:tc>
      </w:tr>
      <w:tr w:rsidR="003E0F84" w:rsidRPr="002A7A44" w14:paraId="7BA6A4E1" w14:textId="2FF2600F" w:rsidTr="001C2423">
        <w:trPr>
          <w:trHeight w:val="300"/>
          <w:jc w:val="center"/>
        </w:trPr>
        <w:tc>
          <w:tcPr>
            <w:tcW w:w="630" w:type="dxa"/>
            <w:gridSpan w:val="2"/>
            <w:tcBorders>
              <w:left w:val="single" w:sz="4" w:space="0" w:color="auto"/>
              <w:right w:val="single" w:sz="4" w:space="0" w:color="auto"/>
            </w:tcBorders>
            <w:noWrap/>
            <w:vAlign w:val="center"/>
          </w:tcPr>
          <w:p w14:paraId="03F5B3EA" w14:textId="77777777" w:rsidR="003E0F84" w:rsidRPr="002A7A44" w:rsidRDefault="003E0F84" w:rsidP="003E0F84">
            <w:pPr>
              <w:jc w:val="center"/>
              <w:rPr>
                <w:color w:val="000000"/>
                <w:szCs w:val="20"/>
              </w:rPr>
            </w:pPr>
            <w:r w:rsidRPr="00963F23">
              <w:t>15</w:t>
            </w:r>
          </w:p>
        </w:tc>
        <w:tc>
          <w:tcPr>
            <w:tcW w:w="720" w:type="dxa"/>
            <w:tcBorders>
              <w:left w:val="single" w:sz="4" w:space="0" w:color="auto"/>
            </w:tcBorders>
            <w:noWrap/>
            <w:vAlign w:val="center"/>
          </w:tcPr>
          <w:p w14:paraId="0403CA4A" w14:textId="77777777" w:rsidR="003E0F84" w:rsidRPr="00406A3E" w:rsidRDefault="003E0F84" w:rsidP="003E0F84">
            <w:pPr>
              <w:jc w:val="center"/>
            </w:pPr>
            <w:r w:rsidRPr="00963F23">
              <w:t>27.44</w:t>
            </w:r>
          </w:p>
        </w:tc>
        <w:tc>
          <w:tcPr>
            <w:tcW w:w="900" w:type="dxa"/>
            <w:noWrap/>
            <w:vAlign w:val="center"/>
          </w:tcPr>
          <w:p w14:paraId="207427CA" w14:textId="77777777" w:rsidR="003E0F84" w:rsidRPr="006C08E5" w:rsidRDefault="003E0F84" w:rsidP="003E0F84">
            <w:pPr>
              <w:jc w:val="center"/>
            </w:pPr>
            <w:r w:rsidRPr="00963F23">
              <w:t>0.00276</w:t>
            </w:r>
          </w:p>
        </w:tc>
        <w:tc>
          <w:tcPr>
            <w:tcW w:w="810" w:type="dxa"/>
            <w:noWrap/>
            <w:vAlign w:val="center"/>
          </w:tcPr>
          <w:p w14:paraId="23273EFC" w14:textId="77777777" w:rsidR="003E0F84" w:rsidRPr="00406A3E" w:rsidRDefault="003E0F84" w:rsidP="003E0F84">
            <w:pPr>
              <w:jc w:val="center"/>
            </w:pPr>
            <w:r w:rsidRPr="00963F23">
              <w:t>1.192</w:t>
            </w:r>
          </w:p>
        </w:tc>
        <w:tc>
          <w:tcPr>
            <w:tcW w:w="975" w:type="dxa"/>
            <w:tcBorders>
              <w:left w:val="single" w:sz="12" w:space="0" w:color="auto"/>
            </w:tcBorders>
            <w:vAlign w:val="center"/>
          </w:tcPr>
          <w:p w14:paraId="2C1CE8BF" w14:textId="223D8762" w:rsidR="003E0F84" w:rsidRPr="00BC136E" w:rsidRDefault="00C3344A" w:rsidP="003E0F84">
            <w:pPr>
              <w:jc w:val="center"/>
            </w:pPr>
            <w:r>
              <w:t>53.20</w:t>
            </w:r>
          </w:p>
        </w:tc>
        <w:tc>
          <w:tcPr>
            <w:tcW w:w="900" w:type="dxa"/>
            <w:vAlign w:val="center"/>
          </w:tcPr>
          <w:p w14:paraId="07A0FC61" w14:textId="2D7F798B" w:rsidR="003E0F84" w:rsidRPr="00BC136E" w:rsidRDefault="003E0F84" w:rsidP="003E0F84">
            <w:pPr>
              <w:jc w:val="center"/>
            </w:pPr>
            <w:r w:rsidRPr="00764BA7">
              <w:t>0.0053</w:t>
            </w:r>
          </w:p>
        </w:tc>
        <w:tc>
          <w:tcPr>
            <w:tcW w:w="1080" w:type="dxa"/>
            <w:vAlign w:val="center"/>
          </w:tcPr>
          <w:p w14:paraId="119793CC" w14:textId="0E669327" w:rsidR="003E0F84" w:rsidRPr="00BC136E" w:rsidRDefault="003E0F84" w:rsidP="003E0F84">
            <w:pPr>
              <w:jc w:val="center"/>
            </w:pPr>
            <w:r w:rsidRPr="00764BA7">
              <w:t>2.4053</w:t>
            </w:r>
          </w:p>
        </w:tc>
      </w:tr>
      <w:tr w:rsidR="003E0F84" w:rsidRPr="002A7A44" w14:paraId="3CA3B440" w14:textId="62CAE550" w:rsidTr="001C2423">
        <w:trPr>
          <w:trHeight w:val="300"/>
          <w:jc w:val="center"/>
        </w:trPr>
        <w:tc>
          <w:tcPr>
            <w:tcW w:w="630" w:type="dxa"/>
            <w:gridSpan w:val="2"/>
            <w:tcBorders>
              <w:left w:val="single" w:sz="4" w:space="0" w:color="auto"/>
              <w:bottom w:val="single" w:sz="4" w:space="0" w:color="auto"/>
              <w:right w:val="single" w:sz="4" w:space="0" w:color="auto"/>
            </w:tcBorders>
            <w:noWrap/>
            <w:vAlign w:val="center"/>
          </w:tcPr>
          <w:p w14:paraId="431053CF" w14:textId="77777777" w:rsidR="003E0F84" w:rsidRPr="002A7A44" w:rsidRDefault="003E0F84" w:rsidP="003E0F84">
            <w:pPr>
              <w:jc w:val="center"/>
              <w:rPr>
                <w:color w:val="000000"/>
                <w:szCs w:val="20"/>
              </w:rPr>
            </w:pPr>
            <w:r w:rsidRPr="00963F23">
              <w:t>16</w:t>
            </w:r>
          </w:p>
        </w:tc>
        <w:tc>
          <w:tcPr>
            <w:tcW w:w="720" w:type="dxa"/>
            <w:tcBorders>
              <w:left w:val="single" w:sz="4" w:space="0" w:color="auto"/>
              <w:bottom w:val="single" w:sz="4" w:space="0" w:color="auto"/>
            </w:tcBorders>
            <w:noWrap/>
            <w:vAlign w:val="center"/>
          </w:tcPr>
          <w:p w14:paraId="646C00A4" w14:textId="77777777" w:rsidR="003E0F84" w:rsidRPr="00406A3E" w:rsidRDefault="003E0F84" w:rsidP="003E0F84">
            <w:pPr>
              <w:jc w:val="center"/>
            </w:pPr>
            <w:r w:rsidRPr="00963F23">
              <w:t>38.76</w:t>
            </w:r>
          </w:p>
        </w:tc>
        <w:tc>
          <w:tcPr>
            <w:tcW w:w="900" w:type="dxa"/>
            <w:tcBorders>
              <w:bottom w:val="single" w:sz="4" w:space="0" w:color="auto"/>
            </w:tcBorders>
            <w:noWrap/>
            <w:vAlign w:val="center"/>
          </w:tcPr>
          <w:p w14:paraId="1E61889E" w14:textId="77777777" w:rsidR="003E0F84" w:rsidRPr="006C08E5" w:rsidRDefault="003E0F84" w:rsidP="003E0F84">
            <w:pPr>
              <w:jc w:val="center"/>
            </w:pPr>
            <w:r w:rsidRPr="00963F23">
              <w:t>0.00389</w:t>
            </w:r>
          </w:p>
        </w:tc>
        <w:tc>
          <w:tcPr>
            <w:tcW w:w="810" w:type="dxa"/>
            <w:tcBorders>
              <w:bottom w:val="single" w:sz="4" w:space="0" w:color="auto"/>
            </w:tcBorders>
            <w:noWrap/>
            <w:vAlign w:val="center"/>
          </w:tcPr>
          <w:p w14:paraId="1EC2E49A" w14:textId="77777777" w:rsidR="003E0F84" w:rsidRPr="00406A3E" w:rsidRDefault="003E0F84" w:rsidP="003E0F84">
            <w:pPr>
              <w:jc w:val="center"/>
            </w:pPr>
            <w:r w:rsidRPr="00963F23">
              <w:t>1.683</w:t>
            </w:r>
          </w:p>
        </w:tc>
        <w:tc>
          <w:tcPr>
            <w:tcW w:w="975" w:type="dxa"/>
            <w:tcBorders>
              <w:left w:val="single" w:sz="12" w:space="0" w:color="auto"/>
              <w:bottom w:val="single" w:sz="12" w:space="0" w:color="auto"/>
            </w:tcBorders>
            <w:vAlign w:val="center"/>
          </w:tcPr>
          <w:p w14:paraId="31677324" w14:textId="102807DA" w:rsidR="003E0F84" w:rsidRPr="00BC136E" w:rsidRDefault="00C3344A" w:rsidP="003E0F84">
            <w:pPr>
              <w:jc w:val="center"/>
            </w:pPr>
            <w:r>
              <w:t>75.13</w:t>
            </w:r>
          </w:p>
        </w:tc>
        <w:tc>
          <w:tcPr>
            <w:tcW w:w="900" w:type="dxa"/>
            <w:tcBorders>
              <w:bottom w:val="single" w:sz="12" w:space="0" w:color="auto"/>
            </w:tcBorders>
            <w:vAlign w:val="center"/>
          </w:tcPr>
          <w:p w14:paraId="5B38BCB6" w14:textId="6AC1F103" w:rsidR="003E0F84" w:rsidRPr="00BC136E" w:rsidRDefault="003E0F84" w:rsidP="003E0F84">
            <w:pPr>
              <w:jc w:val="center"/>
            </w:pPr>
            <w:r w:rsidRPr="00764BA7">
              <w:t>0.0075</w:t>
            </w:r>
          </w:p>
        </w:tc>
        <w:tc>
          <w:tcPr>
            <w:tcW w:w="1080" w:type="dxa"/>
            <w:tcBorders>
              <w:bottom w:val="single" w:sz="12" w:space="0" w:color="auto"/>
            </w:tcBorders>
            <w:vAlign w:val="center"/>
          </w:tcPr>
          <w:p w14:paraId="4AF3448B" w14:textId="2D47F07C" w:rsidR="003E0F84" w:rsidRPr="00BC136E" w:rsidRDefault="003E0F84" w:rsidP="003E0F84">
            <w:pPr>
              <w:jc w:val="center"/>
            </w:pPr>
            <w:r w:rsidRPr="00764BA7">
              <w:t>3.3971</w:t>
            </w:r>
          </w:p>
        </w:tc>
      </w:tr>
    </w:tbl>
    <w:p w14:paraId="1C88C913" w14:textId="3DF8C2CE" w:rsidR="00C54EAD" w:rsidRDefault="00C54EAD" w:rsidP="00270BB7">
      <w:bookmarkStart w:id="32" w:name="_Toc214003093"/>
      <w:r>
        <w:t>*</w:t>
      </w:r>
      <w:r w:rsidRPr="00C54EAD">
        <w:t xml:space="preserve"> </w:t>
      </w:r>
      <w:r>
        <w:t xml:space="preserve">The embedded values in the Energy Division’s </w:t>
      </w:r>
      <w:r w:rsidRPr="00C54EAD">
        <w:t>Water Fixture Disposition, dated February 22, 2013 (Attachment 2)</w:t>
      </w:r>
      <w:r>
        <w:t xml:space="preserve"> for the showerheads are calculated based on a baseline of 2.25 GPM. For this workpaper, the baseline was adjusted to 1.8 GPM as per code requirements and the savings were adjusted using a linear regression. Refer to attachment 3 for linear regression equations. </w:t>
      </w:r>
    </w:p>
    <w:p w14:paraId="3D6EBFC7" w14:textId="77777777" w:rsidR="00E16609" w:rsidRPr="00500C4E" w:rsidRDefault="00E16609" w:rsidP="00E16609">
      <w:pPr>
        <w:pStyle w:val="Heading1"/>
        <w:keepNext w:val="0"/>
        <w:rPr>
          <w:rFonts w:cstheme="minorHAnsi"/>
        </w:rPr>
      </w:pPr>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32"/>
      <w:r w:rsidRPr="00500C4E">
        <w:rPr>
          <w:rFonts w:cstheme="minorHAnsi"/>
        </w:rPr>
        <w:t>s</w:t>
      </w:r>
    </w:p>
    <w:p w14:paraId="5CBFF92D"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BC722EA" w14:textId="77777777" w:rsidR="00B8772B" w:rsidRPr="00500C4E" w:rsidRDefault="00B8772B" w:rsidP="00E16609">
      <w:pPr>
        <w:rPr>
          <w:rFonts w:cstheme="minorHAnsi"/>
          <w:szCs w:val="22"/>
        </w:rPr>
      </w:pPr>
    </w:p>
    <w:p w14:paraId="3193569B"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CCFF50D" w14:textId="77777777" w:rsidTr="00920905">
        <w:tc>
          <w:tcPr>
            <w:tcW w:w="1686" w:type="pct"/>
            <w:shd w:val="clear" w:color="auto" w:fill="D9D9D9" w:themeFill="background1" w:themeFillShade="D9"/>
          </w:tcPr>
          <w:p w14:paraId="7C6E4BDA"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2E60D857"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54585C0B"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31931" w:rsidRPr="00500C4E" w14:paraId="32FE6CCC" w14:textId="77777777" w:rsidTr="00920905">
        <w:tc>
          <w:tcPr>
            <w:tcW w:w="1686" w:type="pct"/>
          </w:tcPr>
          <w:p w14:paraId="30F8D282" w14:textId="77777777" w:rsidR="00131931" w:rsidRPr="00920905" w:rsidRDefault="00131931" w:rsidP="00131931">
            <w:pPr>
              <w:rPr>
                <w:rFonts w:cstheme="minorHAnsi"/>
                <w:color w:val="FF0000"/>
                <w:szCs w:val="20"/>
              </w:rPr>
            </w:pPr>
            <w:r w:rsidRPr="00ED5C3A">
              <w:rPr>
                <w:rFonts w:cstheme="minorHAnsi"/>
                <w:szCs w:val="20"/>
              </w:rPr>
              <w:t>Residential Mobile Home - Double-Wide</w:t>
            </w:r>
          </w:p>
        </w:tc>
        <w:tc>
          <w:tcPr>
            <w:tcW w:w="1779" w:type="pct"/>
          </w:tcPr>
          <w:p w14:paraId="54B09673" w14:textId="77777777" w:rsidR="00131931" w:rsidRPr="00920905" w:rsidRDefault="00131931" w:rsidP="00131931">
            <w:pPr>
              <w:rPr>
                <w:rFonts w:cstheme="minorHAnsi"/>
                <w:color w:val="FF0000"/>
                <w:szCs w:val="20"/>
              </w:rPr>
            </w:pPr>
            <w:r w:rsidRPr="00ED5C3A">
              <w:rPr>
                <w:rFonts w:cstheme="minorHAnsi"/>
                <w:szCs w:val="20"/>
              </w:rPr>
              <w:t>HeatPump_WtrHt-RC</w:t>
            </w:r>
          </w:p>
        </w:tc>
        <w:tc>
          <w:tcPr>
            <w:tcW w:w="1535" w:type="pct"/>
          </w:tcPr>
          <w:p w14:paraId="15888FB9" w14:textId="77777777" w:rsidR="00131931" w:rsidRPr="00920905" w:rsidRDefault="00131931" w:rsidP="00131931">
            <w:pPr>
              <w:rPr>
                <w:rFonts w:cstheme="minorHAnsi"/>
                <w:color w:val="FF0000"/>
                <w:szCs w:val="20"/>
              </w:rPr>
            </w:pPr>
            <w:r w:rsidRPr="00ED5C3A">
              <w:rPr>
                <w:rFonts w:cstheme="minorHAnsi"/>
                <w:szCs w:val="20"/>
              </w:rPr>
              <w:t>Residential</w:t>
            </w:r>
          </w:p>
        </w:tc>
      </w:tr>
      <w:tr w:rsidR="00131931" w:rsidRPr="00500C4E" w14:paraId="57D30F24" w14:textId="77777777" w:rsidTr="00920905">
        <w:tc>
          <w:tcPr>
            <w:tcW w:w="1686" w:type="pct"/>
          </w:tcPr>
          <w:p w14:paraId="65A0979D" w14:textId="77777777" w:rsidR="00131931" w:rsidRPr="00920905" w:rsidRDefault="00131931" w:rsidP="00131931">
            <w:pPr>
              <w:rPr>
                <w:rFonts w:cstheme="minorHAnsi"/>
                <w:color w:val="FF0000"/>
                <w:szCs w:val="20"/>
              </w:rPr>
            </w:pPr>
            <w:r w:rsidRPr="00ED5C3A">
              <w:rPr>
                <w:rFonts w:cstheme="minorHAnsi"/>
                <w:szCs w:val="20"/>
              </w:rPr>
              <w:t>Residential Multi-family</w:t>
            </w:r>
          </w:p>
        </w:tc>
        <w:tc>
          <w:tcPr>
            <w:tcW w:w="1779" w:type="pct"/>
          </w:tcPr>
          <w:p w14:paraId="5CE54324" w14:textId="77777777" w:rsidR="00131931" w:rsidRPr="00920905" w:rsidRDefault="00131931" w:rsidP="00131931">
            <w:pPr>
              <w:rPr>
                <w:rFonts w:cstheme="minorHAnsi"/>
                <w:color w:val="FF0000"/>
                <w:szCs w:val="20"/>
              </w:rPr>
            </w:pPr>
            <w:r w:rsidRPr="00ED5C3A">
              <w:rPr>
                <w:rFonts w:cstheme="minorHAnsi"/>
                <w:szCs w:val="20"/>
              </w:rPr>
              <w:t>HeatPump_WtrHt-RC</w:t>
            </w:r>
          </w:p>
        </w:tc>
        <w:tc>
          <w:tcPr>
            <w:tcW w:w="1535" w:type="pct"/>
          </w:tcPr>
          <w:p w14:paraId="624DA580" w14:textId="77777777" w:rsidR="00131931" w:rsidRPr="00920905" w:rsidRDefault="00131931" w:rsidP="00131931">
            <w:pPr>
              <w:rPr>
                <w:rFonts w:cstheme="minorHAnsi"/>
                <w:color w:val="FF0000"/>
                <w:szCs w:val="20"/>
              </w:rPr>
            </w:pPr>
            <w:r w:rsidRPr="00ED5C3A">
              <w:rPr>
                <w:rFonts w:cstheme="minorHAnsi"/>
                <w:szCs w:val="20"/>
              </w:rPr>
              <w:t>Residential</w:t>
            </w:r>
          </w:p>
        </w:tc>
      </w:tr>
      <w:tr w:rsidR="00131931" w:rsidRPr="00500C4E" w14:paraId="3D18B01A" w14:textId="77777777" w:rsidTr="00920905">
        <w:tc>
          <w:tcPr>
            <w:tcW w:w="1686" w:type="pct"/>
          </w:tcPr>
          <w:p w14:paraId="56F8CAA4" w14:textId="77777777" w:rsidR="00131931" w:rsidRPr="00920905" w:rsidRDefault="00131931" w:rsidP="00131931">
            <w:pPr>
              <w:rPr>
                <w:rFonts w:cstheme="minorHAnsi"/>
                <w:color w:val="FF0000"/>
                <w:szCs w:val="20"/>
              </w:rPr>
            </w:pPr>
            <w:r w:rsidRPr="00ED5C3A">
              <w:rPr>
                <w:rFonts w:cstheme="minorHAnsi"/>
                <w:szCs w:val="20"/>
              </w:rPr>
              <w:t>Residential Single Family</w:t>
            </w:r>
          </w:p>
        </w:tc>
        <w:tc>
          <w:tcPr>
            <w:tcW w:w="1779" w:type="pct"/>
          </w:tcPr>
          <w:p w14:paraId="2182EB5E" w14:textId="77777777" w:rsidR="00131931" w:rsidRPr="00920905" w:rsidRDefault="00131931" w:rsidP="00131931">
            <w:pPr>
              <w:rPr>
                <w:rFonts w:cstheme="minorHAnsi"/>
                <w:color w:val="FF0000"/>
                <w:szCs w:val="20"/>
              </w:rPr>
            </w:pPr>
            <w:r w:rsidRPr="00ED5C3A">
              <w:rPr>
                <w:rFonts w:cstheme="minorHAnsi"/>
                <w:szCs w:val="20"/>
              </w:rPr>
              <w:t>HeatPump_WtrHt-RC</w:t>
            </w:r>
          </w:p>
        </w:tc>
        <w:tc>
          <w:tcPr>
            <w:tcW w:w="1535" w:type="pct"/>
          </w:tcPr>
          <w:p w14:paraId="368C3D4E" w14:textId="77777777" w:rsidR="00131931" w:rsidRPr="00920905" w:rsidRDefault="00131931" w:rsidP="00131931">
            <w:pPr>
              <w:rPr>
                <w:rFonts w:cstheme="minorHAnsi"/>
                <w:color w:val="FF0000"/>
                <w:szCs w:val="20"/>
              </w:rPr>
            </w:pPr>
            <w:r w:rsidRPr="00ED5C3A">
              <w:rPr>
                <w:rFonts w:cstheme="minorHAnsi"/>
                <w:szCs w:val="20"/>
              </w:rPr>
              <w:t>Residential</w:t>
            </w:r>
          </w:p>
        </w:tc>
      </w:tr>
    </w:tbl>
    <w:p w14:paraId="70CD7EB0" w14:textId="1D7C385C" w:rsidR="00B8772B" w:rsidRDefault="00B8772B">
      <w:pPr>
        <w:spacing w:after="200" w:line="276" w:lineRule="auto"/>
        <w:rPr>
          <w:rFonts w:cs="Arial"/>
          <w:b/>
          <w:bCs/>
          <w:smallCaps/>
          <w:kern w:val="32"/>
          <w:sz w:val="36"/>
          <w:szCs w:val="32"/>
        </w:rPr>
      </w:pPr>
    </w:p>
    <w:p w14:paraId="16820B2B" w14:textId="77777777" w:rsidR="005552C3" w:rsidRDefault="00F95E2F" w:rsidP="00920905">
      <w:pPr>
        <w:pStyle w:val="Heading1"/>
      </w:pPr>
      <w:r>
        <w:t>Section 4. Costs</w:t>
      </w:r>
    </w:p>
    <w:p w14:paraId="4BAF8EEE" w14:textId="4E902A20" w:rsidR="00387BBB" w:rsidRPr="00387BBB" w:rsidRDefault="00387BBB" w:rsidP="001C2423">
      <w:r w:rsidRPr="00387BBB">
        <w:t>For Direct Install measures, SCE directly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program tracking system is the only source for this data</w:t>
      </w:r>
    </w:p>
    <w:p w14:paraId="15F33363" w14:textId="77777777" w:rsidR="00E16609" w:rsidRDefault="00E16609" w:rsidP="00824F1C">
      <w:pPr>
        <w:pStyle w:val="Heading2"/>
        <w:rPr>
          <w:rFonts w:asciiTheme="minorHAnsi" w:hAnsiTheme="minorHAnsi" w:cstheme="minorHAnsi"/>
        </w:rPr>
      </w:pPr>
      <w:bookmarkStart w:id="33" w:name="_MON_1399297811"/>
      <w:bookmarkStart w:id="34" w:name="_Toc214003097"/>
      <w:bookmarkEnd w:id="33"/>
      <w:r w:rsidRPr="00500C4E">
        <w:rPr>
          <w:rFonts w:asciiTheme="minorHAnsi" w:hAnsiTheme="minorHAnsi" w:cstheme="minorHAnsi"/>
        </w:rPr>
        <w:t>4.1 Base Case Cost</w:t>
      </w:r>
      <w:bookmarkEnd w:id="34"/>
    </w:p>
    <w:p w14:paraId="00DF24F0" w14:textId="02BABA49" w:rsidR="00EC2D07" w:rsidRDefault="00F66CA7" w:rsidP="00F66CA7">
      <w:pPr>
        <w:rPr>
          <w:rFonts w:cstheme="minorHAnsi"/>
          <w:szCs w:val="22"/>
        </w:rPr>
      </w:pPr>
      <w:bookmarkStart w:id="35" w:name="_Toc214003098"/>
      <w:r w:rsidRPr="00F66CA7">
        <w:rPr>
          <w:rFonts w:cstheme="minorHAnsi"/>
          <w:szCs w:val="22"/>
        </w:rPr>
        <w:t>The base case</w:t>
      </w:r>
      <w:r w:rsidR="002E1A18">
        <w:rPr>
          <w:rFonts w:cstheme="minorHAnsi"/>
          <w:szCs w:val="22"/>
        </w:rPr>
        <w:t xml:space="preserve"> </w:t>
      </w:r>
      <w:r w:rsidRPr="00F66CA7">
        <w:rPr>
          <w:rFonts w:cstheme="minorHAnsi"/>
          <w:szCs w:val="22"/>
        </w:rPr>
        <w:t xml:space="preserve">cost </w:t>
      </w:r>
      <w:r w:rsidR="008B0A7A">
        <w:rPr>
          <w:rFonts w:cstheme="minorHAnsi"/>
          <w:szCs w:val="22"/>
        </w:rPr>
        <w:t xml:space="preserve">for faucet aerators </w:t>
      </w:r>
      <w:r w:rsidRPr="00F66CA7">
        <w:rPr>
          <w:rFonts w:cstheme="minorHAnsi"/>
          <w:szCs w:val="22"/>
        </w:rPr>
        <w:t xml:space="preserve">is $0 because </w:t>
      </w:r>
      <w:r w:rsidR="00EC15B4" w:rsidRPr="00F66CA7">
        <w:rPr>
          <w:rFonts w:cstheme="minorHAnsi"/>
          <w:szCs w:val="22"/>
        </w:rPr>
        <w:t>th</w:t>
      </w:r>
      <w:r w:rsidR="00EC15B4">
        <w:rPr>
          <w:rFonts w:cstheme="minorHAnsi"/>
          <w:szCs w:val="22"/>
        </w:rPr>
        <w:t>is is a Retrofit Add-On (REA) measure and the</w:t>
      </w:r>
      <w:r w:rsidR="00EC15B4" w:rsidRPr="00F66CA7">
        <w:rPr>
          <w:rFonts w:cstheme="minorHAnsi"/>
          <w:szCs w:val="22"/>
        </w:rPr>
        <w:t xml:space="preserve"> </w:t>
      </w:r>
      <w:r w:rsidRPr="00F66CA7">
        <w:rPr>
          <w:rFonts w:cstheme="minorHAnsi"/>
          <w:szCs w:val="22"/>
        </w:rPr>
        <w:t>base case is the customer’s existing equipment.</w:t>
      </w:r>
      <w:r w:rsidR="008B0A7A">
        <w:rPr>
          <w:rFonts w:cstheme="minorHAnsi"/>
          <w:szCs w:val="22"/>
        </w:rPr>
        <w:t xml:space="preserve"> </w:t>
      </w:r>
      <w:r w:rsidR="00EC2D07">
        <w:rPr>
          <w:rFonts w:cstheme="minorHAnsi"/>
          <w:szCs w:val="22"/>
        </w:rPr>
        <w:t>The base case</w:t>
      </w:r>
      <w:r w:rsidR="00EC15B4">
        <w:rPr>
          <w:rFonts w:cstheme="minorHAnsi"/>
          <w:szCs w:val="22"/>
        </w:rPr>
        <w:t xml:space="preserve"> material cost for the showerheads is based on an average of cost quotes collected from online retailers in October 2017 for 1.8 gpm showerheads (Attachment </w:t>
      </w:r>
      <w:r w:rsidR="00FD23A6">
        <w:rPr>
          <w:rFonts w:cstheme="minorHAnsi"/>
          <w:szCs w:val="22"/>
        </w:rPr>
        <w:t>4</w:t>
      </w:r>
      <w:r w:rsidR="00EC15B4">
        <w:rPr>
          <w:rFonts w:cstheme="minorHAnsi"/>
          <w:szCs w:val="22"/>
        </w:rPr>
        <w:t>).</w:t>
      </w:r>
      <w:r w:rsidR="00EC2D07">
        <w:rPr>
          <w:rFonts w:cstheme="minorHAnsi"/>
          <w:szCs w:val="22"/>
        </w:rPr>
        <w:t xml:space="preserve"> </w:t>
      </w:r>
      <w:r w:rsidR="00EC15B4">
        <w:rPr>
          <w:rFonts w:cstheme="minorHAnsi"/>
          <w:szCs w:val="22"/>
        </w:rPr>
        <w:t xml:space="preserve">A labor cost of $15.67 is used based on WO017 [475]. </w:t>
      </w:r>
    </w:p>
    <w:p w14:paraId="7F725EEF" w14:textId="77777777" w:rsidR="00EC2D07" w:rsidRDefault="00EC2D07" w:rsidP="00F66CA7">
      <w:pPr>
        <w:rPr>
          <w:rFonts w:cstheme="minorHAnsi"/>
          <w:szCs w:val="22"/>
        </w:rPr>
      </w:pPr>
    </w:p>
    <w:p w14:paraId="5F25BB32" w14:textId="77777777" w:rsidR="00F66CA7" w:rsidRPr="00F66CA7" w:rsidRDefault="00F66CA7" w:rsidP="00D0440F">
      <w:pPr>
        <w:rPr>
          <w:b/>
          <w:bCs/>
          <w:szCs w:val="3276"/>
        </w:rPr>
      </w:pPr>
      <w:r w:rsidRPr="00F66CA7">
        <w:rPr>
          <w:b/>
          <w:bCs/>
          <w:szCs w:val="3276"/>
        </w:rPr>
        <w:t>Base and Measure Case Costs</w:t>
      </w:r>
    </w:p>
    <w:tbl>
      <w:tblPr>
        <w:tblStyle w:val="TableGrid1"/>
        <w:tblW w:w="5000" w:type="pct"/>
        <w:tblLook w:val="01E0" w:firstRow="1" w:lastRow="1" w:firstColumn="1" w:lastColumn="1" w:noHBand="0" w:noVBand="0"/>
      </w:tblPr>
      <w:tblGrid>
        <w:gridCol w:w="1370"/>
        <w:gridCol w:w="1477"/>
        <w:gridCol w:w="1373"/>
        <w:gridCol w:w="1195"/>
        <w:gridCol w:w="1795"/>
        <w:gridCol w:w="1343"/>
        <w:gridCol w:w="1023"/>
      </w:tblGrid>
      <w:tr w:rsidR="00EC2D07" w:rsidRPr="00985EF6" w14:paraId="3363C158" w14:textId="77777777" w:rsidTr="00CA37F5">
        <w:tc>
          <w:tcPr>
            <w:tcW w:w="716" w:type="pct"/>
            <w:shd w:val="clear" w:color="auto" w:fill="D9D9D9" w:themeFill="background1" w:themeFillShade="D9"/>
          </w:tcPr>
          <w:p w14:paraId="458B6174"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w:t>
            </w:r>
          </w:p>
        </w:tc>
        <w:tc>
          <w:tcPr>
            <w:tcW w:w="771" w:type="pct"/>
            <w:shd w:val="clear" w:color="auto" w:fill="D9D9D9" w:themeFill="background1" w:themeFillShade="D9"/>
          </w:tcPr>
          <w:p w14:paraId="0F267563"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Base Case Cost Source</w:t>
            </w:r>
          </w:p>
        </w:tc>
        <w:tc>
          <w:tcPr>
            <w:tcW w:w="717" w:type="pct"/>
            <w:shd w:val="clear" w:color="auto" w:fill="D9D9D9" w:themeFill="background1" w:themeFillShade="D9"/>
          </w:tcPr>
          <w:p w14:paraId="51720D10" w14:textId="50893612" w:rsidR="00F66CA7" w:rsidRPr="007713C9" w:rsidRDefault="00F66CA7" w:rsidP="00EC15B4">
            <w:pPr>
              <w:rPr>
                <w:rFonts w:cstheme="minorHAnsi"/>
                <w:b/>
                <w:color w:val="000000" w:themeColor="text1"/>
                <w:szCs w:val="20"/>
              </w:rPr>
            </w:pPr>
            <w:r w:rsidRPr="007713C9">
              <w:rPr>
                <w:rFonts w:cstheme="minorHAnsi"/>
                <w:b/>
                <w:color w:val="000000" w:themeColor="text1"/>
                <w:szCs w:val="20"/>
              </w:rPr>
              <w:t xml:space="preserve">Base Case </w:t>
            </w:r>
            <w:r w:rsidR="00EC15B4">
              <w:rPr>
                <w:rFonts w:cstheme="minorHAnsi"/>
                <w:b/>
                <w:color w:val="000000" w:themeColor="text1"/>
                <w:szCs w:val="20"/>
              </w:rPr>
              <w:t>Material</w:t>
            </w:r>
            <w:r w:rsidRPr="007713C9">
              <w:rPr>
                <w:rFonts w:cstheme="minorHAnsi"/>
                <w:b/>
                <w:color w:val="000000" w:themeColor="text1"/>
                <w:szCs w:val="20"/>
              </w:rPr>
              <w:t>Cost</w:t>
            </w:r>
          </w:p>
        </w:tc>
        <w:tc>
          <w:tcPr>
            <w:tcW w:w="624" w:type="pct"/>
            <w:shd w:val="clear" w:color="auto" w:fill="D9D9D9" w:themeFill="background1" w:themeFillShade="D9"/>
          </w:tcPr>
          <w:p w14:paraId="1F6BFE33"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Base Case Labor Cost</w:t>
            </w:r>
          </w:p>
        </w:tc>
        <w:tc>
          <w:tcPr>
            <w:tcW w:w="937" w:type="pct"/>
            <w:shd w:val="clear" w:color="auto" w:fill="D9D9D9" w:themeFill="background1" w:themeFillShade="D9"/>
          </w:tcPr>
          <w:p w14:paraId="0D03A6C6"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 Case Cost Source</w:t>
            </w:r>
          </w:p>
        </w:tc>
        <w:tc>
          <w:tcPr>
            <w:tcW w:w="701" w:type="pct"/>
            <w:shd w:val="clear" w:color="auto" w:fill="D9D9D9" w:themeFill="background1" w:themeFillShade="D9"/>
          </w:tcPr>
          <w:p w14:paraId="6021AEE7" w14:textId="3AEC292F" w:rsidR="00F66CA7" w:rsidRPr="007713C9" w:rsidRDefault="00F66CA7" w:rsidP="00EC15B4">
            <w:pPr>
              <w:rPr>
                <w:rFonts w:cstheme="minorHAnsi"/>
                <w:b/>
                <w:color w:val="000000" w:themeColor="text1"/>
                <w:szCs w:val="20"/>
              </w:rPr>
            </w:pPr>
            <w:r w:rsidRPr="007713C9">
              <w:rPr>
                <w:rFonts w:cstheme="minorHAnsi"/>
                <w:b/>
                <w:color w:val="000000" w:themeColor="text1"/>
                <w:szCs w:val="20"/>
              </w:rPr>
              <w:t xml:space="preserve">Measure Case </w:t>
            </w:r>
            <w:r w:rsidR="00EC15B4">
              <w:rPr>
                <w:rFonts w:cstheme="minorHAnsi"/>
                <w:b/>
                <w:color w:val="000000" w:themeColor="text1"/>
                <w:szCs w:val="20"/>
              </w:rPr>
              <w:t xml:space="preserve">Material </w:t>
            </w:r>
            <w:r w:rsidRPr="007713C9">
              <w:rPr>
                <w:rFonts w:cstheme="minorHAnsi"/>
                <w:b/>
                <w:color w:val="000000" w:themeColor="text1"/>
                <w:szCs w:val="20"/>
              </w:rPr>
              <w:t>Cost</w:t>
            </w:r>
          </w:p>
        </w:tc>
        <w:tc>
          <w:tcPr>
            <w:tcW w:w="534" w:type="pct"/>
            <w:shd w:val="clear" w:color="auto" w:fill="D9D9D9" w:themeFill="background1" w:themeFillShade="D9"/>
          </w:tcPr>
          <w:p w14:paraId="073FBDDF" w14:textId="77777777" w:rsidR="00F66CA7" w:rsidRPr="007713C9" w:rsidRDefault="00F66CA7" w:rsidP="00D0440F">
            <w:pPr>
              <w:rPr>
                <w:rFonts w:cstheme="minorHAnsi"/>
                <w:b/>
                <w:color w:val="000000" w:themeColor="text1"/>
                <w:szCs w:val="20"/>
              </w:rPr>
            </w:pPr>
            <w:r w:rsidRPr="007713C9">
              <w:rPr>
                <w:rFonts w:cstheme="minorHAnsi"/>
                <w:b/>
                <w:color w:val="000000" w:themeColor="text1"/>
                <w:szCs w:val="20"/>
              </w:rPr>
              <w:t>Measure Case Labor Cost</w:t>
            </w:r>
          </w:p>
        </w:tc>
      </w:tr>
      <w:tr w:rsidR="00EC2D07" w:rsidRPr="00F66CA7" w14:paraId="5E4D30A0" w14:textId="77777777" w:rsidTr="00CA37F5">
        <w:tc>
          <w:tcPr>
            <w:tcW w:w="716" w:type="pct"/>
          </w:tcPr>
          <w:p w14:paraId="14FD22B1" w14:textId="77777777" w:rsidR="00F66CA7" w:rsidRPr="00F66CA7" w:rsidRDefault="00F66CA7" w:rsidP="00D0440F">
            <w:pPr>
              <w:rPr>
                <w:rFonts w:cstheme="minorHAnsi"/>
                <w:szCs w:val="20"/>
              </w:rPr>
            </w:pPr>
            <w:r w:rsidRPr="0078166D">
              <w:rPr>
                <w:rFonts w:cstheme="minorHAnsi"/>
                <w:szCs w:val="20"/>
              </w:rPr>
              <w:t>Faucet Aerator replacing No Faucet Aerator</w:t>
            </w:r>
          </w:p>
        </w:tc>
        <w:tc>
          <w:tcPr>
            <w:tcW w:w="771" w:type="pct"/>
          </w:tcPr>
          <w:p w14:paraId="4E288BFC" w14:textId="77777777" w:rsidR="00F66CA7" w:rsidRPr="00F66CA7" w:rsidRDefault="00F66CA7" w:rsidP="00D0440F">
            <w:pPr>
              <w:rPr>
                <w:rFonts w:cstheme="minorHAnsi"/>
                <w:szCs w:val="20"/>
              </w:rPr>
            </w:pPr>
            <w:r w:rsidRPr="00F66CA7">
              <w:rPr>
                <w:rFonts w:cstheme="minorHAnsi"/>
                <w:szCs w:val="20"/>
              </w:rPr>
              <w:t>N/A</w:t>
            </w:r>
          </w:p>
        </w:tc>
        <w:tc>
          <w:tcPr>
            <w:tcW w:w="717" w:type="pct"/>
          </w:tcPr>
          <w:p w14:paraId="048F186B" w14:textId="77777777" w:rsidR="00F66CA7" w:rsidRPr="00F66CA7" w:rsidRDefault="00F66CA7" w:rsidP="00D0440F">
            <w:r w:rsidRPr="00F66CA7">
              <w:rPr>
                <w:rFonts w:cstheme="minorHAnsi"/>
                <w:szCs w:val="20"/>
              </w:rPr>
              <w:t>$0.00</w:t>
            </w:r>
          </w:p>
        </w:tc>
        <w:tc>
          <w:tcPr>
            <w:tcW w:w="624" w:type="pct"/>
          </w:tcPr>
          <w:p w14:paraId="00A87A7F" w14:textId="77777777" w:rsidR="00F66CA7" w:rsidRPr="00F66CA7" w:rsidRDefault="00F66CA7" w:rsidP="00D0440F">
            <w:r w:rsidRPr="00F66CA7">
              <w:rPr>
                <w:rFonts w:cstheme="minorHAnsi"/>
                <w:szCs w:val="20"/>
              </w:rPr>
              <w:t>$0.00</w:t>
            </w:r>
          </w:p>
        </w:tc>
        <w:tc>
          <w:tcPr>
            <w:tcW w:w="937" w:type="pct"/>
          </w:tcPr>
          <w:p w14:paraId="5A700166" w14:textId="16F64A15" w:rsidR="00F66CA7" w:rsidRDefault="00EC2D07" w:rsidP="00D0440F">
            <w:pPr>
              <w:rPr>
                <w:rFonts w:cstheme="minorHAnsi"/>
                <w:szCs w:val="20"/>
              </w:rPr>
            </w:pPr>
            <w:r>
              <w:rPr>
                <w:rFonts w:cstheme="minorHAnsi"/>
                <w:szCs w:val="20"/>
              </w:rPr>
              <w:t xml:space="preserve">Online Retailers (Attachment </w:t>
            </w:r>
            <w:r w:rsidR="00FD23A6">
              <w:rPr>
                <w:rFonts w:cstheme="minorHAnsi"/>
                <w:szCs w:val="20"/>
              </w:rPr>
              <w:t>4</w:t>
            </w:r>
            <w:r>
              <w:rPr>
                <w:rFonts w:cstheme="minorHAnsi"/>
                <w:szCs w:val="20"/>
              </w:rPr>
              <w:t>)</w:t>
            </w:r>
          </w:p>
          <w:p w14:paraId="15F286CB" w14:textId="77777777" w:rsidR="00EC46C1" w:rsidRPr="00F66CA7" w:rsidRDefault="00EC46C1" w:rsidP="00D0440F">
            <w:pPr>
              <w:rPr>
                <w:rFonts w:cstheme="minorHAnsi"/>
                <w:szCs w:val="20"/>
              </w:rPr>
            </w:pPr>
          </w:p>
        </w:tc>
        <w:tc>
          <w:tcPr>
            <w:tcW w:w="701" w:type="pct"/>
          </w:tcPr>
          <w:p w14:paraId="1429C56F" w14:textId="77777777" w:rsidR="00F66CA7" w:rsidRPr="00F66CA7" w:rsidRDefault="00F66CA7" w:rsidP="00832699">
            <w:pPr>
              <w:rPr>
                <w:rFonts w:cstheme="minorHAnsi"/>
                <w:szCs w:val="20"/>
              </w:rPr>
            </w:pPr>
            <w:r w:rsidRPr="00F66CA7">
              <w:rPr>
                <w:rFonts w:cstheme="minorHAnsi"/>
                <w:szCs w:val="20"/>
              </w:rPr>
              <w:t>$</w:t>
            </w:r>
            <w:r w:rsidR="00832699">
              <w:rPr>
                <w:rFonts w:cstheme="minorHAnsi"/>
                <w:szCs w:val="20"/>
              </w:rPr>
              <w:t>7.28</w:t>
            </w:r>
          </w:p>
        </w:tc>
        <w:tc>
          <w:tcPr>
            <w:tcW w:w="534" w:type="pct"/>
          </w:tcPr>
          <w:p w14:paraId="2187E2D5" w14:textId="77777777" w:rsidR="00F66CA7" w:rsidRDefault="00F66CA7" w:rsidP="00832699">
            <w:pPr>
              <w:rPr>
                <w:rFonts w:cstheme="minorHAnsi"/>
                <w:szCs w:val="20"/>
              </w:rPr>
            </w:pPr>
            <w:r w:rsidRPr="00F66CA7">
              <w:rPr>
                <w:rFonts w:cstheme="minorHAnsi"/>
                <w:szCs w:val="20"/>
              </w:rPr>
              <w:t>$</w:t>
            </w:r>
            <w:r w:rsidR="00832699">
              <w:rPr>
                <w:rFonts w:cstheme="minorHAnsi"/>
                <w:szCs w:val="20"/>
              </w:rPr>
              <w:t>7.73</w:t>
            </w:r>
          </w:p>
          <w:p w14:paraId="7515BEFF" w14:textId="77777777" w:rsidR="00832699" w:rsidRPr="00F66CA7" w:rsidRDefault="00832699" w:rsidP="00832699">
            <w:pPr>
              <w:rPr>
                <w:rFonts w:cstheme="minorHAnsi"/>
                <w:szCs w:val="20"/>
              </w:rPr>
            </w:pPr>
          </w:p>
        </w:tc>
      </w:tr>
      <w:tr w:rsidR="00EC2D07" w:rsidRPr="00F66CA7" w14:paraId="148C1E99" w14:textId="77777777" w:rsidTr="00CA37F5">
        <w:tc>
          <w:tcPr>
            <w:tcW w:w="716" w:type="pct"/>
          </w:tcPr>
          <w:p w14:paraId="524F4ADB" w14:textId="77777777" w:rsidR="00F66CA7" w:rsidRPr="00F66CA7" w:rsidRDefault="00F66CA7" w:rsidP="00D0440F">
            <w:pPr>
              <w:rPr>
                <w:rFonts w:cstheme="minorHAnsi"/>
                <w:szCs w:val="20"/>
              </w:rPr>
            </w:pPr>
            <w:r w:rsidRPr="00F66CA7">
              <w:rPr>
                <w:rFonts w:cstheme="minorHAnsi"/>
                <w:szCs w:val="20"/>
              </w:rPr>
              <w:t>Low Flow Showerhead replacing Standard Showerhead</w:t>
            </w:r>
          </w:p>
        </w:tc>
        <w:tc>
          <w:tcPr>
            <w:tcW w:w="771" w:type="pct"/>
          </w:tcPr>
          <w:p w14:paraId="46F7A081" w14:textId="0184D0B0" w:rsidR="00CA37F5" w:rsidRPr="00F66CA7" w:rsidRDefault="00EC2D07" w:rsidP="00FD23A6">
            <w:pPr>
              <w:rPr>
                <w:rFonts w:cstheme="minorHAnsi"/>
                <w:szCs w:val="20"/>
              </w:rPr>
            </w:pPr>
            <w:r>
              <w:rPr>
                <w:rFonts w:cstheme="minorHAnsi"/>
                <w:szCs w:val="20"/>
              </w:rPr>
              <w:t>Online Retailers (</w:t>
            </w:r>
            <w:r w:rsidR="00CA37F5">
              <w:rPr>
                <w:rFonts w:cstheme="minorHAnsi"/>
                <w:szCs w:val="20"/>
              </w:rPr>
              <w:t xml:space="preserve">Attachment </w:t>
            </w:r>
            <w:r w:rsidR="00FD23A6">
              <w:rPr>
                <w:rFonts w:cstheme="minorHAnsi"/>
                <w:szCs w:val="20"/>
              </w:rPr>
              <w:t>4</w:t>
            </w:r>
            <w:r>
              <w:rPr>
                <w:rFonts w:cstheme="minorHAnsi"/>
                <w:szCs w:val="20"/>
              </w:rPr>
              <w:t>)</w:t>
            </w:r>
          </w:p>
        </w:tc>
        <w:tc>
          <w:tcPr>
            <w:tcW w:w="717" w:type="pct"/>
          </w:tcPr>
          <w:p w14:paraId="24D552C0" w14:textId="5F46A73C" w:rsidR="00CA37F5" w:rsidRPr="00F66CA7" w:rsidRDefault="00EC2D07" w:rsidP="003E0F84">
            <w:r>
              <w:t>$</w:t>
            </w:r>
            <w:r w:rsidR="003E0F84">
              <w:t>19.29</w:t>
            </w:r>
          </w:p>
        </w:tc>
        <w:tc>
          <w:tcPr>
            <w:tcW w:w="624" w:type="pct"/>
          </w:tcPr>
          <w:p w14:paraId="26D45A15" w14:textId="348A8496" w:rsidR="00CA37F5" w:rsidRPr="00F66CA7" w:rsidRDefault="00EC2D07" w:rsidP="00EC2D07">
            <w:r>
              <w:t>$15.67</w:t>
            </w:r>
          </w:p>
        </w:tc>
        <w:tc>
          <w:tcPr>
            <w:tcW w:w="937" w:type="pct"/>
          </w:tcPr>
          <w:p w14:paraId="3B90924C" w14:textId="37D41CEE" w:rsidR="00F66CA7" w:rsidRPr="00F66CA7" w:rsidRDefault="00EC2D07" w:rsidP="00FD23A6">
            <w:pPr>
              <w:rPr>
                <w:rFonts w:cstheme="minorHAnsi"/>
                <w:szCs w:val="20"/>
              </w:rPr>
            </w:pPr>
            <w:r>
              <w:rPr>
                <w:rFonts w:cstheme="minorHAnsi"/>
                <w:szCs w:val="20"/>
              </w:rPr>
              <w:t xml:space="preserve"> Online Retailers (Attachment </w:t>
            </w:r>
            <w:r w:rsidR="00FD23A6">
              <w:rPr>
                <w:rFonts w:cstheme="minorHAnsi"/>
                <w:szCs w:val="20"/>
              </w:rPr>
              <w:t>4</w:t>
            </w:r>
            <w:r>
              <w:rPr>
                <w:rFonts w:cstheme="minorHAnsi"/>
                <w:szCs w:val="20"/>
              </w:rPr>
              <w:t>)</w:t>
            </w:r>
          </w:p>
        </w:tc>
        <w:tc>
          <w:tcPr>
            <w:tcW w:w="701" w:type="pct"/>
          </w:tcPr>
          <w:p w14:paraId="35C7A06E" w14:textId="5F66BADD" w:rsidR="00F66CA7" w:rsidRDefault="00EC2D07" w:rsidP="00D0440F">
            <w:pPr>
              <w:rPr>
                <w:rFonts w:cstheme="minorHAnsi"/>
                <w:szCs w:val="20"/>
              </w:rPr>
            </w:pPr>
            <w:r>
              <w:rPr>
                <w:rFonts w:cstheme="minorHAnsi"/>
                <w:szCs w:val="20"/>
              </w:rPr>
              <w:t>$</w:t>
            </w:r>
            <w:r w:rsidR="003E0F84">
              <w:rPr>
                <w:rFonts w:cstheme="minorHAnsi"/>
                <w:szCs w:val="20"/>
              </w:rPr>
              <w:t>29.29</w:t>
            </w:r>
          </w:p>
          <w:p w14:paraId="34495011" w14:textId="072AD95D" w:rsidR="00101E7C" w:rsidRPr="00F66CA7" w:rsidRDefault="00101E7C" w:rsidP="00D0440F">
            <w:pPr>
              <w:rPr>
                <w:rFonts w:cstheme="minorHAnsi"/>
                <w:szCs w:val="20"/>
              </w:rPr>
            </w:pPr>
          </w:p>
        </w:tc>
        <w:tc>
          <w:tcPr>
            <w:tcW w:w="534" w:type="pct"/>
          </w:tcPr>
          <w:p w14:paraId="7B916993" w14:textId="77777777" w:rsidR="00F66CA7" w:rsidRPr="00F66CA7" w:rsidRDefault="00F66CA7" w:rsidP="00D0440F">
            <w:pPr>
              <w:rPr>
                <w:rFonts w:cstheme="minorHAnsi"/>
                <w:szCs w:val="20"/>
              </w:rPr>
            </w:pPr>
            <w:r w:rsidRPr="00F66CA7">
              <w:rPr>
                <w:rFonts w:cstheme="minorHAnsi"/>
                <w:szCs w:val="20"/>
              </w:rPr>
              <w:t>$15.67</w:t>
            </w:r>
          </w:p>
        </w:tc>
      </w:tr>
    </w:tbl>
    <w:p w14:paraId="5E7E802A" w14:textId="46626AEF" w:rsidR="000B2E82" w:rsidRDefault="000B2E82" w:rsidP="000B2E82">
      <w:pPr>
        <w:rPr>
          <w:rFonts w:cstheme="minorHAnsi"/>
          <w:szCs w:val="22"/>
        </w:rPr>
      </w:pPr>
    </w:p>
    <w:p w14:paraId="1592425D" w14:textId="77777777" w:rsidR="000D021A" w:rsidRDefault="000D021A" w:rsidP="00C9182E">
      <w:pPr>
        <w:rPr>
          <w:rFonts w:cstheme="minorHAnsi"/>
          <w:szCs w:val="22"/>
        </w:rPr>
      </w:pPr>
    </w:p>
    <w:p w14:paraId="5EC59CB5" w14:textId="20975D38"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lastRenderedPageBreak/>
        <w:t>4.2 Measure Case Cost</w:t>
      </w:r>
    </w:p>
    <w:p w14:paraId="15647218" w14:textId="352CDE16" w:rsidR="00387BBB" w:rsidRDefault="00387BBB" w:rsidP="00387BBB">
      <w:pPr>
        <w:rPr>
          <w:rFonts w:cstheme="minorHAnsi"/>
          <w:szCs w:val="22"/>
        </w:rPr>
      </w:pPr>
      <w:r w:rsidRPr="00F66CA7">
        <w:rPr>
          <w:rFonts w:cstheme="minorHAnsi"/>
          <w:szCs w:val="22"/>
        </w:rPr>
        <w:t xml:space="preserve">The </w:t>
      </w:r>
      <w:r>
        <w:rPr>
          <w:rFonts w:cstheme="minorHAnsi"/>
          <w:szCs w:val="22"/>
        </w:rPr>
        <w:t xml:space="preserve">measure material costs for the faucet aerator and showerheads has been calculated based on an average of cost quotes collected from online retailers in October 2017 for 1.0 gpm faucet aerators and 1.5 gpm showerheads (Attachment </w:t>
      </w:r>
      <w:r w:rsidR="00FD23A6">
        <w:rPr>
          <w:rFonts w:cstheme="minorHAnsi"/>
          <w:szCs w:val="22"/>
        </w:rPr>
        <w:t>4</w:t>
      </w:r>
      <w:r>
        <w:rPr>
          <w:rFonts w:cstheme="minorHAnsi"/>
          <w:szCs w:val="22"/>
        </w:rPr>
        <w:t xml:space="preserve">). </w:t>
      </w:r>
    </w:p>
    <w:p w14:paraId="4979BE23" w14:textId="77777777" w:rsidR="00387BBB" w:rsidRDefault="00387BBB" w:rsidP="00387BBB">
      <w:pPr>
        <w:rPr>
          <w:rFonts w:cstheme="minorHAnsi"/>
          <w:szCs w:val="22"/>
        </w:rPr>
      </w:pPr>
    </w:p>
    <w:p w14:paraId="5E802020" w14:textId="77777777" w:rsidR="00387BBB" w:rsidRDefault="00387BBB" w:rsidP="00387BBB">
      <w:pPr>
        <w:rPr>
          <w:rFonts w:cstheme="minorHAnsi"/>
          <w:szCs w:val="22"/>
        </w:rPr>
      </w:pPr>
    </w:p>
    <w:p w14:paraId="745D5C8A" w14:textId="77777777" w:rsidR="00387BBB" w:rsidRDefault="00387BBB" w:rsidP="00387BBB">
      <w:pPr>
        <w:rPr>
          <w:rFonts w:cstheme="minorHAnsi"/>
          <w:szCs w:val="22"/>
        </w:rPr>
      </w:pPr>
      <w:r>
        <w:rPr>
          <w:rFonts w:cstheme="minorHAnsi"/>
          <w:szCs w:val="22"/>
        </w:rPr>
        <w:t>For the faucet aerator measure, the l</w:t>
      </w:r>
      <w:r w:rsidRPr="00C9182E">
        <w:rPr>
          <w:rFonts w:cstheme="minorHAnsi"/>
          <w:szCs w:val="22"/>
        </w:rPr>
        <w:t>abor rate</w:t>
      </w:r>
      <w:r>
        <w:rPr>
          <w:rFonts w:cstheme="minorHAnsi"/>
          <w:szCs w:val="22"/>
        </w:rPr>
        <w:t xml:space="preserve"> was not available in the CPUC’s supported WO17 cost evaluation; however, it was estimated using </w:t>
      </w:r>
      <w:r w:rsidRPr="00C9182E">
        <w:rPr>
          <w:rFonts w:cstheme="minorHAnsi"/>
          <w:szCs w:val="22"/>
        </w:rPr>
        <w:t>DEER 2008</w:t>
      </w:r>
      <w:r>
        <w:rPr>
          <w:rFonts w:cstheme="minorHAnsi"/>
          <w:szCs w:val="22"/>
        </w:rPr>
        <w:t xml:space="preserve"> assumptions with </w:t>
      </w:r>
      <w:r w:rsidRPr="00C9182E">
        <w:rPr>
          <w:rFonts w:cstheme="minorHAnsi"/>
          <w:szCs w:val="22"/>
        </w:rPr>
        <w:t>installation time for the faucet aerator = 7.2 mins (</w:t>
      </w:r>
      <w:r>
        <w:rPr>
          <w:rFonts w:cstheme="minorHAnsi"/>
          <w:szCs w:val="22"/>
        </w:rPr>
        <w:t xml:space="preserve">0.12*60).  </w:t>
      </w:r>
      <w:r w:rsidRPr="00C9182E">
        <w:rPr>
          <w:rFonts w:cstheme="minorHAnsi"/>
          <w:szCs w:val="22"/>
        </w:rPr>
        <w:t>This</w:t>
      </w:r>
      <w:r>
        <w:rPr>
          <w:rFonts w:cstheme="minorHAnsi"/>
          <w:szCs w:val="22"/>
        </w:rPr>
        <w:t xml:space="preserve"> time is multiplied by the average </w:t>
      </w:r>
      <w:r w:rsidRPr="00C9182E">
        <w:rPr>
          <w:rFonts w:cstheme="minorHAnsi"/>
          <w:szCs w:val="22"/>
        </w:rPr>
        <w:t xml:space="preserve">national plumber labor rate based on </w:t>
      </w:r>
      <w:r>
        <w:rPr>
          <w:rFonts w:cstheme="minorHAnsi"/>
          <w:szCs w:val="22"/>
        </w:rPr>
        <w:t xml:space="preserve">2016 RSMeans </w:t>
      </w:r>
      <w:r w:rsidRPr="00C9182E">
        <w:rPr>
          <w:rFonts w:cstheme="minorHAnsi"/>
          <w:szCs w:val="22"/>
        </w:rPr>
        <w:t>($64.40).</w:t>
      </w:r>
      <w:r>
        <w:rPr>
          <w:rFonts w:cstheme="minorHAnsi"/>
          <w:szCs w:val="22"/>
        </w:rPr>
        <w:t xml:space="preserve">  For the low flow showerhead measure, the labor rate is based on WO17. </w:t>
      </w:r>
    </w:p>
    <w:p w14:paraId="1D8A3500"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5"/>
    </w:p>
    <w:p w14:paraId="5A1FF67F"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491"/>
        <w:gridCol w:w="2695"/>
        <w:gridCol w:w="2605"/>
        <w:gridCol w:w="2785"/>
      </w:tblGrid>
      <w:tr w:rsidR="00211153" w:rsidRPr="00500C4E" w14:paraId="7EFEB342" w14:textId="77777777" w:rsidTr="00C9436F">
        <w:tc>
          <w:tcPr>
            <w:tcW w:w="779" w:type="pct"/>
            <w:vMerge w:val="restart"/>
            <w:shd w:val="clear" w:color="auto" w:fill="D9D9D9" w:themeFill="background1" w:themeFillShade="D9"/>
          </w:tcPr>
          <w:p w14:paraId="17405A81"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07" w:type="pct"/>
            <w:vMerge w:val="restart"/>
            <w:shd w:val="clear" w:color="auto" w:fill="D9D9D9" w:themeFill="background1" w:themeFillShade="D9"/>
          </w:tcPr>
          <w:p w14:paraId="1ADCBDB7" w14:textId="77777777" w:rsidR="00211153" w:rsidRPr="00DE77D0" w:rsidRDefault="00211153" w:rsidP="00175D14">
            <w:pPr>
              <w:rPr>
                <w:rFonts w:cstheme="minorHAnsi"/>
                <w:b/>
                <w:szCs w:val="20"/>
              </w:rPr>
            </w:pPr>
            <w:r>
              <w:rPr>
                <w:rFonts w:cstheme="minorHAnsi"/>
                <w:b/>
                <w:szCs w:val="20"/>
              </w:rPr>
              <w:t>Incremental Measure Cost</w:t>
            </w:r>
          </w:p>
        </w:tc>
        <w:tc>
          <w:tcPr>
            <w:tcW w:w="2814" w:type="pct"/>
            <w:gridSpan w:val="2"/>
            <w:shd w:val="clear" w:color="auto" w:fill="D9D9D9" w:themeFill="background1" w:themeFillShade="D9"/>
          </w:tcPr>
          <w:p w14:paraId="2166C776"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7B1A0548" w14:textId="77777777" w:rsidTr="00AA0D69">
        <w:tc>
          <w:tcPr>
            <w:tcW w:w="779" w:type="pct"/>
            <w:vMerge/>
            <w:shd w:val="clear" w:color="auto" w:fill="D9D9D9" w:themeFill="background1" w:themeFillShade="D9"/>
          </w:tcPr>
          <w:p w14:paraId="0C2FF06D" w14:textId="77777777" w:rsidR="00211153" w:rsidRPr="00DE77D0" w:rsidRDefault="00211153" w:rsidP="00175D14">
            <w:pPr>
              <w:rPr>
                <w:rFonts w:cstheme="minorHAnsi"/>
                <w:b/>
                <w:szCs w:val="20"/>
              </w:rPr>
            </w:pPr>
          </w:p>
        </w:tc>
        <w:tc>
          <w:tcPr>
            <w:tcW w:w="1407" w:type="pct"/>
            <w:vMerge/>
            <w:shd w:val="clear" w:color="auto" w:fill="D9D9D9" w:themeFill="background1" w:themeFillShade="D9"/>
          </w:tcPr>
          <w:p w14:paraId="26274C68" w14:textId="77777777" w:rsidR="00211153" w:rsidRPr="00DE77D0" w:rsidRDefault="00211153" w:rsidP="00175D14">
            <w:pPr>
              <w:rPr>
                <w:rFonts w:cstheme="minorHAnsi"/>
                <w:b/>
                <w:szCs w:val="20"/>
              </w:rPr>
            </w:pPr>
          </w:p>
        </w:tc>
        <w:tc>
          <w:tcPr>
            <w:tcW w:w="1360" w:type="pct"/>
            <w:shd w:val="clear" w:color="auto" w:fill="F2F2F2" w:themeFill="background1" w:themeFillShade="F2"/>
          </w:tcPr>
          <w:p w14:paraId="4CAAFE35"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54" w:type="pct"/>
            <w:shd w:val="clear" w:color="auto" w:fill="F2F2F2" w:themeFill="background1" w:themeFillShade="F2"/>
          </w:tcPr>
          <w:p w14:paraId="56E71B95"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387BBB" w:rsidRPr="00500C4E" w14:paraId="5C505C25" w14:textId="77777777" w:rsidTr="00AA0D69">
        <w:tc>
          <w:tcPr>
            <w:tcW w:w="779" w:type="pct"/>
          </w:tcPr>
          <w:p w14:paraId="21CEB139" w14:textId="7D754BC9" w:rsidR="00387BBB" w:rsidRDefault="00387BBB" w:rsidP="00387BBB">
            <w:pPr>
              <w:rPr>
                <w:rFonts w:cstheme="minorHAnsi"/>
                <w:szCs w:val="20"/>
              </w:rPr>
            </w:pPr>
            <w:r>
              <w:rPr>
                <w:rFonts w:cstheme="minorHAnsi"/>
                <w:szCs w:val="20"/>
              </w:rPr>
              <w:t>ROB</w:t>
            </w:r>
          </w:p>
        </w:tc>
        <w:tc>
          <w:tcPr>
            <w:tcW w:w="1407" w:type="pct"/>
          </w:tcPr>
          <w:p w14:paraId="11719154" w14:textId="17E95C20" w:rsidR="00387BBB" w:rsidRDefault="00387BBB" w:rsidP="00387BBB">
            <w:pPr>
              <w:rPr>
                <w:rFonts w:cstheme="minorHAnsi"/>
                <w:szCs w:val="20"/>
              </w:rPr>
            </w:pPr>
            <w:r>
              <w:rPr>
                <w:rFonts w:cstheme="minorHAnsi"/>
                <w:szCs w:val="20"/>
              </w:rPr>
              <w:t>(MEC + MLC) – (BEC + BLC)</w:t>
            </w:r>
          </w:p>
        </w:tc>
        <w:tc>
          <w:tcPr>
            <w:tcW w:w="1360" w:type="pct"/>
          </w:tcPr>
          <w:p w14:paraId="4CE11124" w14:textId="6E800613" w:rsidR="00387BBB" w:rsidRDefault="00387BBB" w:rsidP="00387BBB">
            <w:pPr>
              <w:rPr>
                <w:rFonts w:cstheme="minorHAnsi"/>
                <w:szCs w:val="20"/>
              </w:rPr>
            </w:pPr>
            <w:r>
              <w:rPr>
                <w:rFonts w:cstheme="minorHAnsi"/>
                <w:szCs w:val="20"/>
              </w:rPr>
              <w:t>(MEC + MLC) – (BEC + BLC)</w:t>
            </w:r>
          </w:p>
        </w:tc>
        <w:tc>
          <w:tcPr>
            <w:tcW w:w="1454" w:type="pct"/>
          </w:tcPr>
          <w:p w14:paraId="715B72CF" w14:textId="4075E78F" w:rsidR="00387BBB" w:rsidRDefault="00387BBB" w:rsidP="00387BBB">
            <w:pPr>
              <w:rPr>
                <w:rFonts w:cstheme="minorHAnsi"/>
                <w:szCs w:val="20"/>
              </w:rPr>
            </w:pPr>
            <w:r>
              <w:rPr>
                <w:rFonts w:cstheme="minorHAnsi"/>
                <w:szCs w:val="20"/>
              </w:rPr>
              <w:t>N/A</w:t>
            </w:r>
          </w:p>
        </w:tc>
      </w:tr>
      <w:tr w:rsidR="00387BBB" w:rsidRPr="00500C4E" w14:paraId="3A64996B" w14:textId="37ECB755" w:rsidTr="00AA0D69">
        <w:tc>
          <w:tcPr>
            <w:tcW w:w="779" w:type="pct"/>
          </w:tcPr>
          <w:p w14:paraId="30499969" w14:textId="033A93AD" w:rsidR="00387BBB" w:rsidRPr="00DE77D0" w:rsidRDefault="00387BBB" w:rsidP="00387BBB">
            <w:pPr>
              <w:rPr>
                <w:rFonts w:cstheme="minorHAnsi"/>
                <w:szCs w:val="20"/>
              </w:rPr>
            </w:pPr>
            <w:r>
              <w:rPr>
                <w:rFonts w:cstheme="minorHAnsi"/>
                <w:szCs w:val="20"/>
              </w:rPr>
              <w:t>REA</w:t>
            </w:r>
          </w:p>
        </w:tc>
        <w:tc>
          <w:tcPr>
            <w:tcW w:w="1407" w:type="pct"/>
          </w:tcPr>
          <w:p w14:paraId="128F2D89" w14:textId="28856B68" w:rsidR="00387BBB" w:rsidRPr="00DE77D0" w:rsidRDefault="00387BBB" w:rsidP="00387BBB">
            <w:pPr>
              <w:rPr>
                <w:rFonts w:cstheme="minorHAnsi"/>
                <w:szCs w:val="20"/>
              </w:rPr>
            </w:pPr>
            <w:r>
              <w:rPr>
                <w:rFonts w:cstheme="minorHAnsi"/>
                <w:szCs w:val="20"/>
              </w:rPr>
              <w:t>MEC + MLC</w:t>
            </w:r>
          </w:p>
        </w:tc>
        <w:tc>
          <w:tcPr>
            <w:tcW w:w="1360" w:type="pct"/>
          </w:tcPr>
          <w:p w14:paraId="19D292D3" w14:textId="4F4922BF" w:rsidR="00387BBB" w:rsidRPr="00DE77D0" w:rsidRDefault="00387BBB" w:rsidP="00387BBB">
            <w:pPr>
              <w:rPr>
                <w:rFonts w:cstheme="minorHAnsi"/>
                <w:szCs w:val="20"/>
              </w:rPr>
            </w:pPr>
            <w:r>
              <w:rPr>
                <w:rFonts w:cstheme="minorHAnsi"/>
                <w:szCs w:val="20"/>
              </w:rPr>
              <w:t>MEC + MLC</w:t>
            </w:r>
          </w:p>
        </w:tc>
        <w:tc>
          <w:tcPr>
            <w:tcW w:w="1454" w:type="pct"/>
          </w:tcPr>
          <w:p w14:paraId="3E576904" w14:textId="4156BF11" w:rsidR="00387BBB" w:rsidRPr="00DE77D0" w:rsidRDefault="00387BBB" w:rsidP="00387BBB">
            <w:pPr>
              <w:rPr>
                <w:rFonts w:cstheme="minorHAnsi"/>
                <w:szCs w:val="20"/>
              </w:rPr>
            </w:pPr>
            <w:r>
              <w:rPr>
                <w:rFonts w:cstheme="minorHAnsi"/>
                <w:szCs w:val="20"/>
              </w:rPr>
              <w:t>N/A</w:t>
            </w:r>
          </w:p>
        </w:tc>
      </w:tr>
    </w:tbl>
    <w:p w14:paraId="405E64FA"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0054B320"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184C006C" w14:textId="77777777" w:rsidR="00C96124" w:rsidRPr="00ED5C3A" w:rsidRDefault="00C96124" w:rsidP="0078166D">
      <w:pPr>
        <w:rPr>
          <w:rFonts w:cstheme="minorHAnsi"/>
          <w:szCs w:val="22"/>
        </w:rPr>
      </w:pPr>
    </w:p>
    <w:p w14:paraId="36B9010F" w14:textId="77777777"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ayout w:type="fixed"/>
        <w:tblLook w:val="01E0" w:firstRow="1" w:lastRow="1" w:firstColumn="1" w:lastColumn="1" w:noHBand="0" w:noVBand="0"/>
      </w:tblPr>
      <w:tblGrid>
        <w:gridCol w:w="1285"/>
        <w:gridCol w:w="1538"/>
        <w:gridCol w:w="2243"/>
        <w:gridCol w:w="2179"/>
        <w:gridCol w:w="2331"/>
      </w:tblGrid>
      <w:tr w:rsidR="00F474EF" w:rsidRPr="00500C4E" w14:paraId="010F0C56" w14:textId="77777777" w:rsidTr="007630D5">
        <w:tc>
          <w:tcPr>
            <w:tcW w:w="671" w:type="pct"/>
            <w:vMerge w:val="restart"/>
            <w:shd w:val="clear" w:color="auto" w:fill="D9D9D9" w:themeFill="background1" w:themeFillShade="D9"/>
          </w:tcPr>
          <w:p w14:paraId="726A5D69" w14:textId="77777777" w:rsidR="00F474EF" w:rsidRDefault="00F474EF" w:rsidP="00175D14">
            <w:pPr>
              <w:rPr>
                <w:rFonts w:cstheme="minorHAnsi"/>
                <w:b/>
                <w:szCs w:val="20"/>
              </w:rPr>
            </w:pPr>
            <w:r>
              <w:rPr>
                <w:rFonts w:cstheme="minorHAnsi"/>
                <w:b/>
                <w:szCs w:val="20"/>
              </w:rPr>
              <w:t>Measure</w:t>
            </w:r>
          </w:p>
        </w:tc>
        <w:tc>
          <w:tcPr>
            <w:tcW w:w="803" w:type="pct"/>
            <w:vMerge w:val="restart"/>
            <w:shd w:val="clear" w:color="auto" w:fill="D9D9D9" w:themeFill="background1" w:themeFillShade="D9"/>
          </w:tcPr>
          <w:p w14:paraId="758E717D" w14:textId="77777777" w:rsidR="00F474EF" w:rsidRPr="00DE77D0" w:rsidRDefault="00F474EF" w:rsidP="00175D14">
            <w:pPr>
              <w:rPr>
                <w:rFonts w:cstheme="minorHAnsi"/>
                <w:b/>
                <w:szCs w:val="20"/>
                <w:highlight w:val="yellow"/>
              </w:rPr>
            </w:pPr>
            <w:r>
              <w:rPr>
                <w:rFonts w:cstheme="minorHAnsi"/>
                <w:b/>
                <w:szCs w:val="20"/>
              </w:rPr>
              <w:t>Installation Type</w:t>
            </w:r>
          </w:p>
        </w:tc>
        <w:tc>
          <w:tcPr>
            <w:tcW w:w="1171" w:type="pct"/>
            <w:vMerge w:val="restart"/>
            <w:shd w:val="clear" w:color="auto" w:fill="D9D9D9" w:themeFill="background1" w:themeFillShade="D9"/>
          </w:tcPr>
          <w:p w14:paraId="74A4BB6C" w14:textId="77777777" w:rsidR="00F474EF" w:rsidRPr="00DE77D0" w:rsidRDefault="00F474EF" w:rsidP="00175D14">
            <w:pPr>
              <w:rPr>
                <w:rFonts w:cstheme="minorHAnsi"/>
                <w:b/>
                <w:szCs w:val="20"/>
              </w:rPr>
            </w:pPr>
            <w:r>
              <w:rPr>
                <w:rFonts w:cstheme="minorHAnsi"/>
                <w:b/>
                <w:szCs w:val="20"/>
              </w:rPr>
              <w:t>Incremental Measure Cost</w:t>
            </w:r>
          </w:p>
        </w:tc>
        <w:tc>
          <w:tcPr>
            <w:tcW w:w="2355" w:type="pct"/>
            <w:gridSpan w:val="2"/>
            <w:shd w:val="clear" w:color="auto" w:fill="D9D9D9" w:themeFill="background1" w:themeFillShade="D9"/>
          </w:tcPr>
          <w:p w14:paraId="6EB7178A"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5BCF09C0" w14:textId="77777777" w:rsidTr="007630D5">
        <w:tc>
          <w:tcPr>
            <w:tcW w:w="671" w:type="pct"/>
            <w:vMerge/>
            <w:shd w:val="clear" w:color="auto" w:fill="D9D9D9" w:themeFill="background1" w:themeFillShade="D9"/>
          </w:tcPr>
          <w:p w14:paraId="3958F4D1" w14:textId="77777777" w:rsidR="00F474EF" w:rsidRPr="00DE77D0" w:rsidRDefault="00F474EF" w:rsidP="00175D14">
            <w:pPr>
              <w:rPr>
                <w:rFonts w:cstheme="minorHAnsi"/>
                <w:b/>
                <w:szCs w:val="20"/>
              </w:rPr>
            </w:pPr>
          </w:p>
        </w:tc>
        <w:tc>
          <w:tcPr>
            <w:tcW w:w="803" w:type="pct"/>
            <w:vMerge/>
            <w:shd w:val="clear" w:color="auto" w:fill="D9D9D9" w:themeFill="background1" w:themeFillShade="D9"/>
          </w:tcPr>
          <w:p w14:paraId="24B4CAE6" w14:textId="77777777" w:rsidR="00F474EF" w:rsidRPr="00DE77D0" w:rsidRDefault="00F474EF" w:rsidP="00175D14">
            <w:pPr>
              <w:rPr>
                <w:rFonts w:cstheme="minorHAnsi"/>
                <w:b/>
                <w:szCs w:val="20"/>
              </w:rPr>
            </w:pPr>
          </w:p>
        </w:tc>
        <w:tc>
          <w:tcPr>
            <w:tcW w:w="1171" w:type="pct"/>
            <w:vMerge/>
            <w:shd w:val="clear" w:color="auto" w:fill="D9D9D9" w:themeFill="background1" w:themeFillShade="D9"/>
          </w:tcPr>
          <w:p w14:paraId="46D897BF" w14:textId="77777777" w:rsidR="00F474EF" w:rsidRPr="00DE77D0" w:rsidRDefault="00F474EF" w:rsidP="00175D14">
            <w:pPr>
              <w:rPr>
                <w:rFonts w:cstheme="minorHAnsi"/>
                <w:b/>
                <w:szCs w:val="20"/>
              </w:rPr>
            </w:pPr>
          </w:p>
        </w:tc>
        <w:tc>
          <w:tcPr>
            <w:tcW w:w="1138" w:type="pct"/>
            <w:shd w:val="clear" w:color="auto" w:fill="F2F2F2" w:themeFill="background1" w:themeFillShade="F2"/>
          </w:tcPr>
          <w:p w14:paraId="7E424B15"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217" w:type="pct"/>
            <w:shd w:val="clear" w:color="auto" w:fill="F2F2F2" w:themeFill="background1" w:themeFillShade="F2"/>
          </w:tcPr>
          <w:p w14:paraId="504756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B13E9" w:rsidRPr="00500C4E" w14:paraId="7EBA096F" w14:textId="77777777" w:rsidTr="007630D5">
        <w:tc>
          <w:tcPr>
            <w:tcW w:w="671" w:type="pct"/>
          </w:tcPr>
          <w:p w14:paraId="30B5F7FF" w14:textId="77777777" w:rsidR="005B13E9" w:rsidRPr="00920905" w:rsidRDefault="005B13E9" w:rsidP="005B13E9">
            <w:pPr>
              <w:rPr>
                <w:rFonts w:cstheme="minorHAnsi"/>
                <w:color w:val="FF0000"/>
                <w:szCs w:val="20"/>
              </w:rPr>
            </w:pPr>
            <w:r w:rsidRPr="00ED5C3A">
              <w:rPr>
                <w:rFonts w:cstheme="minorHAnsi"/>
                <w:szCs w:val="20"/>
              </w:rPr>
              <w:t>WH-62220</w:t>
            </w:r>
          </w:p>
        </w:tc>
        <w:tc>
          <w:tcPr>
            <w:tcW w:w="803" w:type="pct"/>
          </w:tcPr>
          <w:p w14:paraId="4FF7C508" w14:textId="3E9F4C93" w:rsidR="005B13E9" w:rsidRPr="0078166D" w:rsidRDefault="005B13E9" w:rsidP="005B13E9">
            <w:pPr>
              <w:rPr>
                <w:rFonts w:cstheme="minorHAnsi"/>
                <w:color w:val="000000" w:themeColor="text1"/>
                <w:szCs w:val="20"/>
              </w:rPr>
            </w:pPr>
            <w:r w:rsidRPr="0078166D">
              <w:rPr>
                <w:rFonts w:cstheme="minorHAnsi"/>
                <w:color w:val="000000" w:themeColor="text1"/>
                <w:szCs w:val="20"/>
              </w:rPr>
              <w:t>RE</w:t>
            </w:r>
            <w:r>
              <w:rPr>
                <w:rFonts w:cstheme="minorHAnsi"/>
                <w:color w:val="000000" w:themeColor="text1"/>
                <w:szCs w:val="20"/>
              </w:rPr>
              <w:t>A</w:t>
            </w:r>
          </w:p>
        </w:tc>
        <w:tc>
          <w:tcPr>
            <w:tcW w:w="1171" w:type="pct"/>
            <w:vAlign w:val="center"/>
          </w:tcPr>
          <w:p w14:paraId="6F4EA41D" w14:textId="00496C50" w:rsidR="005B13E9" w:rsidRPr="0078166D" w:rsidRDefault="005B13E9" w:rsidP="005B13E9">
            <w:pPr>
              <w:rPr>
                <w:rFonts w:cstheme="minorHAnsi"/>
                <w:color w:val="000000" w:themeColor="text1"/>
                <w:szCs w:val="20"/>
              </w:rPr>
            </w:pPr>
            <w:r w:rsidRPr="00ED5C3A">
              <w:rPr>
                <w:rFonts w:cstheme="minorHAnsi"/>
                <w:szCs w:val="20"/>
              </w:rPr>
              <w:t>$</w:t>
            </w:r>
            <w:r>
              <w:rPr>
                <w:rFonts w:cstheme="minorHAnsi"/>
                <w:szCs w:val="20"/>
              </w:rPr>
              <w:t>15.01</w:t>
            </w:r>
          </w:p>
        </w:tc>
        <w:tc>
          <w:tcPr>
            <w:tcW w:w="1138" w:type="pct"/>
            <w:vAlign w:val="center"/>
          </w:tcPr>
          <w:p w14:paraId="36FACF11" w14:textId="77777777" w:rsidR="005B13E9" w:rsidRPr="00920905" w:rsidRDefault="005B13E9" w:rsidP="005B13E9">
            <w:pPr>
              <w:rPr>
                <w:rFonts w:cstheme="minorHAnsi"/>
                <w:color w:val="FF0000"/>
                <w:szCs w:val="20"/>
              </w:rPr>
            </w:pPr>
            <w:r w:rsidRPr="00ED5C3A">
              <w:rPr>
                <w:rFonts w:cstheme="minorHAnsi"/>
                <w:szCs w:val="20"/>
              </w:rPr>
              <w:t>$</w:t>
            </w:r>
            <w:r>
              <w:rPr>
                <w:rFonts w:cstheme="minorHAnsi"/>
                <w:szCs w:val="20"/>
              </w:rPr>
              <w:t>15.01</w:t>
            </w:r>
          </w:p>
        </w:tc>
        <w:tc>
          <w:tcPr>
            <w:tcW w:w="1217" w:type="pct"/>
            <w:vAlign w:val="center"/>
          </w:tcPr>
          <w:p w14:paraId="4EE6939F" w14:textId="77777777" w:rsidR="005B13E9" w:rsidRPr="00920905" w:rsidRDefault="005B13E9" w:rsidP="005B13E9">
            <w:pPr>
              <w:rPr>
                <w:rFonts w:cstheme="minorHAnsi"/>
                <w:color w:val="FF0000"/>
                <w:szCs w:val="20"/>
              </w:rPr>
            </w:pPr>
            <w:r w:rsidRPr="00ED5C3A">
              <w:rPr>
                <w:rFonts w:cstheme="minorHAnsi"/>
                <w:szCs w:val="20"/>
              </w:rPr>
              <w:t>N/A</w:t>
            </w:r>
          </w:p>
        </w:tc>
      </w:tr>
      <w:tr w:rsidR="00AA0D69" w:rsidRPr="00500C4E" w14:paraId="0F8F2705" w14:textId="77777777" w:rsidTr="007630D5">
        <w:tc>
          <w:tcPr>
            <w:tcW w:w="671" w:type="pct"/>
          </w:tcPr>
          <w:p w14:paraId="2D38C556" w14:textId="48A7649F" w:rsidR="00AA0D69" w:rsidRPr="00ED5C3A" w:rsidRDefault="00AA0D69" w:rsidP="00AA0D69">
            <w:pPr>
              <w:rPr>
                <w:rFonts w:cstheme="minorHAnsi"/>
                <w:szCs w:val="20"/>
              </w:rPr>
            </w:pPr>
            <w:r w:rsidRPr="00ED5C3A">
              <w:rPr>
                <w:rFonts w:cstheme="minorHAnsi"/>
                <w:szCs w:val="20"/>
              </w:rPr>
              <w:t>WH-79994</w:t>
            </w:r>
          </w:p>
        </w:tc>
        <w:tc>
          <w:tcPr>
            <w:tcW w:w="803" w:type="pct"/>
          </w:tcPr>
          <w:p w14:paraId="75F73CB2" w14:textId="2BEFCFDA" w:rsidR="00AA0D69" w:rsidRPr="0078166D" w:rsidRDefault="00AA0D69" w:rsidP="00AA0D69">
            <w:pPr>
              <w:rPr>
                <w:rFonts w:cstheme="minorHAnsi"/>
                <w:color w:val="000000" w:themeColor="text1"/>
                <w:szCs w:val="20"/>
              </w:rPr>
            </w:pPr>
            <w:r>
              <w:rPr>
                <w:rFonts w:cstheme="minorHAnsi"/>
                <w:color w:val="000000" w:themeColor="text1"/>
                <w:szCs w:val="20"/>
              </w:rPr>
              <w:t>ROB</w:t>
            </w:r>
          </w:p>
        </w:tc>
        <w:tc>
          <w:tcPr>
            <w:tcW w:w="1171" w:type="pct"/>
            <w:vAlign w:val="center"/>
          </w:tcPr>
          <w:p w14:paraId="28E06B4E" w14:textId="6838B48D" w:rsidR="00AA0D69" w:rsidRPr="00ED5C3A" w:rsidRDefault="00101E7C" w:rsidP="00101E7C">
            <w:pPr>
              <w:rPr>
                <w:rFonts w:cstheme="minorHAnsi"/>
                <w:szCs w:val="20"/>
              </w:rPr>
            </w:pPr>
            <w:r>
              <w:rPr>
                <w:rFonts w:cstheme="minorHAnsi"/>
                <w:szCs w:val="20"/>
              </w:rPr>
              <w:t>$7.26</w:t>
            </w:r>
          </w:p>
        </w:tc>
        <w:tc>
          <w:tcPr>
            <w:tcW w:w="1138" w:type="pct"/>
            <w:vAlign w:val="center"/>
          </w:tcPr>
          <w:p w14:paraId="448165E1" w14:textId="6273691A" w:rsidR="00AA0D69" w:rsidRPr="00ED5C3A" w:rsidRDefault="00101E7C" w:rsidP="00AA0D69">
            <w:pPr>
              <w:rPr>
                <w:rFonts w:cstheme="minorHAnsi"/>
                <w:szCs w:val="20"/>
              </w:rPr>
            </w:pPr>
            <w:r>
              <w:rPr>
                <w:rFonts w:cstheme="minorHAnsi"/>
                <w:szCs w:val="20"/>
              </w:rPr>
              <w:t>$7.26</w:t>
            </w:r>
          </w:p>
        </w:tc>
        <w:tc>
          <w:tcPr>
            <w:tcW w:w="1217" w:type="pct"/>
            <w:vAlign w:val="center"/>
          </w:tcPr>
          <w:p w14:paraId="332E3AB6" w14:textId="441B6370" w:rsidR="00AA0D69" w:rsidRPr="00ED5C3A" w:rsidRDefault="00AA0D69" w:rsidP="00AA0D69">
            <w:pPr>
              <w:rPr>
                <w:rFonts w:cstheme="minorHAnsi"/>
                <w:szCs w:val="20"/>
              </w:rPr>
            </w:pPr>
            <w:r w:rsidRPr="00ED5C3A">
              <w:rPr>
                <w:rFonts w:cstheme="minorHAnsi"/>
                <w:szCs w:val="20"/>
              </w:rPr>
              <w:t>N/A</w:t>
            </w:r>
          </w:p>
        </w:tc>
      </w:tr>
    </w:tbl>
    <w:p w14:paraId="38F6536F" w14:textId="720A5B0D" w:rsidR="009D4B3A" w:rsidRDefault="009D4B3A" w:rsidP="009D4B3A">
      <w:pPr>
        <w:pStyle w:val="Heading1"/>
        <w:rPr>
          <w:rFonts w:cstheme="minorHAnsi"/>
        </w:rPr>
      </w:pPr>
      <w:bookmarkStart w:id="36" w:name="_Toc214003099"/>
      <w:r w:rsidRPr="00500C4E">
        <w:rPr>
          <w:rFonts w:cstheme="minorHAnsi"/>
        </w:rPr>
        <w:t>Attachments</w:t>
      </w:r>
    </w:p>
    <w:bookmarkEnd w:id="36"/>
    <w:p w14:paraId="1E165554" w14:textId="77777777" w:rsidR="00F24A3E" w:rsidRPr="00F24A3E" w:rsidRDefault="00F24A3E" w:rsidP="00F24A3E"/>
    <w:p w14:paraId="5AB549BD" w14:textId="34C60D3B" w:rsidR="00F24A3E" w:rsidRDefault="00074C10" w:rsidP="00585928">
      <w:pPr>
        <w:pStyle w:val="ListParagraph"/>
        <w:numPr>
          <w:ilvl w:val="0"/>
          <w:numId w:val="41"/>
        </w:numPr>
        <w:rPr>
          <w:rFonts w:cstheme="minorHAnsi"/>
        </w:rPr>
      </w:pPr>
      <w:r>
        <w:rPr>
          <w:rFonts w:cstheme="minorHAnsi"/>
        </w:rPr>
        <w:t>SCE17WP004.</w:t>
      </w:r>
      <w:r w:rsidR="0084781B">
        <w:rPr>
          <w:rFonts w:cstheme="minorHAnsi"/>
        </w:rPr>
        <w:t>1</w:t>
      </w:r>
      <w:r w:rsidR="00585928" w:rsidRPr="00585928">
        <w:rPr>
          <w:rFonts w:cstheme="minorHAnsi"/>
        </w:rPr>
        <w:t xml:space="preserve"> A1-Calculation Template</w:t>
      </w:r>
      <w:r w:rsidR="00130EEB">
        <w:rPr>
          <w:rFonts w:cstheme="minorHAnsi"/>
        </w:rPr>
        <w:t>s</w:t>
      </w:r>
    </w:p>
    <w:p w14:paraId="43899B83" w14:textId="77777777" w:rsidR="00585928" w:rsidRPr="00585928" w:rsidRDefault="00585928" w:rsidP="00585928">
      <w:pPr>
        <w:pStyle w:val="ListParagraph"/>
        <w:rPr>
          <w:rFonts w:cstheme="minorHAnsi"/>
        </w:rPr>
      </w:pPr>
    </w:p>
    <w:p w14:paraId="79314097" w14:textId="0501697A" w:rsidR="00870C9A" w:rsidRPr="008F7227" w:rsidRDefault="00585928" w:rsidP="00585928">
      <w:pPr>
        <w:pStyle w:val="ListParagraph"/>
        <w:numPr>
          <w:ilvl w:val="0"/>
          <w:numId w:val="41"/>
        </w:numPr>
        <w:rPr>
          <w:rFonts w:cstheme="minorHAnsi"/>
        </w:rPr>
      </w:pPr>
      <w:r w:rsidRPr="00585928">
        <w:rPr>
          <w:rFonts w:cstheme="minorHAnsi"/>
        </w:rPr>
        <w:t>SCE17WP004</w:t>
      </w:r>
      <w:r w:rsidR="00074C10">
        <w:rPr>
          <w:rFonts w:cstheme="minorHAnsi"/>
        </w:rPr>
        <w:t>.</w:t>
      </w:r>
      <w:r w:rsidR="0084781B">
        <w:rPr>
          <w:rFonts w:cstheme="minorHAnsi"/>
        </w:rPr>
        <w:t>1</w:t>
      </w:r>
      <w:r w:rsidRPr="00585928">
        <w:rPr>
          <w:rFonts w:cstheme="minorHAnsi"/>
        </w:rPr>
        <w:t xml:space="preserve"> A2-Energy Division Workpaper Disposition for Water Fixtures</w:t>
      </w:r>
    </w:p>
    <w:p w14:paraId="253781A3" w14:textId="77777777" w:rsidR="008F7227" w:rsidRPr="008F7227" w:rsidRDefault="008F7227" w:rsidP="008F7227">
      <w:pPr>
        <w:pStyle w:val="ListParagraph"/>
        <w:rPr>
          <w:rFonts w:cstheme="minorHAnsi"/>
        </w:rPr>
      </w:pPr>
    </w:p>
    <w:p w14:paraId="6389DFD9" w14:textId="5C4C7AEE" w:rsidR="00EA68CC" w:rsidRPr="00EA68CC" w:rsidRDefault="00074C10" w:rsidP="00585928">
      <w:pPr>
        <w:pStyle w:val="ListParagraph"/>
        <w:numPr>
          <w:ilvl w:val="0"/>
          <w:numId w:val="41"/>
        </w:numPr>
      </w:pPr>
      <w:r>
        <w:rPr>
          <w:rFonts w:cstheme="minorHAnsi"/>
        </w:rPr>
        <w:t>SCE17WP004.</w:t>
      </w:r>
      <w:r w:rsidR="0084781B">
        <w:rPr>
          <w:rFonts w:cstheme="minorHAnsi"/>
        </w:rPr>
        <w:t>1</w:t>
      </w:r>
      <w:r w:rsidR="00585928" w:rsidRPr="00585928">
        <w:rPr>
          <w:rFonts w:cstheme="minorHAnsi"/>
        </w:rPr>
        <w:t xml:space="preserve"> A3-</w:t>
      </w:r>
      <w:r w:rsidR="00C86AD6" w:rsidRPr="00C86AD6">
        <w:rPr>
          <w:rFonts w:cstheme="minorHAnsi"/>
        </w:rPr>
        <w:t xml:space="preserve"> </w:t>
      </w:r>
      <w:r w:rsidR="00C86AD6">
        <w:rPr>
          <w:rFonts w:cstheme="minorHAnsi"/>
        </w:rPr>
        <w:t>Energy Savings Calculations</w:t>
      </w:r>
    </w:p>
    <w:p w14:paraId="09EE8459" w14:textId="77777777" w:rsidR="00EA68CC" w:rsidRPr="00EA68CC" w:rsidRDefault="00EA68CC" w:rsidP="00EA68CC">
      <w:pPr>
        <w:pStyle w:val="ListParagraph"/>
        <w:rPr>
          <w:rFonts w:cstheme="minorHAnsi"/>
        </w:rPr>
      </w:pPr>
    </w:p>
    <w:p w14:paraId="075DAB7C" w14:textId="24AD2B4B" w:rsidR="00832699" w:rsidRPr="008F7227" w:rsidRDefault="00EA68CC" w:rsidP="00585928">
      <w:pPr>
        <w:pStyle w:val="ListParagraph"/>
        <w:numPr>
          <w:ilvl w:val="0"/>
          <w:numId w:val="41"/>
        </w:numPr>
      </w:pPr>
      <w:r>
        <w:rPr>
          <w:rFonts w:cstheme="minorHAnsi"/>
        </w:rPr>
        <w:t>SC317WP004.1 A4-</w:t>
      </w:r>
      <w:r w:rsidR="00C86AD6">
        <w:rPr>
          <w:rFonts w:cstheme="minorHAnsi"/>
        </w:rPr>
        <w:t>Cost Documentation</w:t>
      </w:r>
    </w:p>
    <w:p w14:paraId="2F887430" w14:textId="77777777" w:rsidR="00832699" w:rsidRPr="00832699" w:rsidRDefault="00832699" w:rsidP="00832699">
      <w:pPr>
        <w:rPr>
          <w:rFonts w:cstheme="minorHAnsi"/>
        </w:rPr>
      </w:pPr>
    </w:p>
    <w:p w14:paraId="20DE1B7F" w14:textId="77777777" w:rsidR="00832699" w:rsidRPr="00832699" w:rsidRDefault="00832699" w:rsidP="00832699">
      <w:pPr>
        <w:rPr>
          <w:rFonts w:cstheme="minorHAnsi"/>
        </w:rPr>
      </w:pPr>
    </w:p>
    <w:p w14:paraId="03D1AA9C" w14:textId="77777777" w:rsidR="00C54EFF" w:rsidRDefault="00C54EFF">
      <w:pPr>
        <w:spacing w:after="200" w:line="276" w:lineRule="auto"/>
        <w:rPr>
          <w:rFonts w:cstheme="minorHAnsi"/>
        </w:rPr>
      </w:pPr>
      <w:r w:rsidRPr="00500C4E">
        <w:rPr>
          <w:rFonts w:cstheme="minorHAnsi"/>
        </w:rPr>
        <w:br w:type="page"/>
      </w:r>
    </w:p>
    <w:p w14:paraId="1D8AE37D" w14:textId="77777777" w:rsidR="00832699" w:rsidRPr="00500C4E" w:rsidRDefault="00832699">
      <w:pPr>
        <w:spacing w:after="200" w:line="276" w:lineRule="auto"/>
        <w:rPr>
          <w:rFonts w:cstheme="minorHAnsi"/>
        </w:rPr>
      </w:pPr>
    </w:p>
    <w:p w14:paraId="7445EA74" w14:textId="77777777" w:rsidR="00C54EFF" w:rsidRPr="00500C4E" w:rsidRDefault="00C54EFF" w:rsidP="00C54EFF">
      <w:pPr>
        <w:pStyle w:val="Heading1"/>
        <w:rPr>
          <w:rFonts w:cstheme="minorHAnsi"/>
        </w:rPr>
      </w:pPr>
      <w:r w:rsidRPr="00500C4E">
        <w:rPr>
          <w:rFonts w:cstheme="minorHAnsi"/>
        </w:rPr>
        <w:t>References</w:t>
      </w:r>
    </w:p>
    <w:p w14:paraId="39405F40" w14:textId="22629246" w:rsidR="0078166D" w:rsidRDefault="0078166D" w:rsidP="0078166D">
      <w:pPr>
        <w:rPr>
          <w:rFonts w:cstheme="minorHAnsi"/>
        </w:rPr>
      </w:pPr>
    </w:p>
    <w:p w14:paraId="7592DE82" w14:textId="61E664A1" w:rsidR="00C921D1" w:rsidRPr="0084781B" w:rsidRDefault="0084781B" w:rsidP="0084781B">
      <w:pPr>
        <w:rPr>
          <w:rFonts w:cstheme="minorHAnsi"/>
        </w:rPr>
      </w:pPr>
      <w:r w:rsidRPr="0084781B">
        <w:rPr>
          <w:rFonts w:cstheme="minorHAnsi"/>
        </w:rPr>
        <w:t>1.</w:t>
      </w:r>
      <w:r>
        <w:rPr>
          <w:rFonts w:cstheme="minorHAnsi"/>
        </w:rPr>
        <w:t xml:space="preserve"> </w:t>
      </w:r>
      <w:r w:rsidRPr="0084781B">
        <w:rPr>
          <w:rFonts w:cstheme="minorHAnsi"/>
        </w:rPr>
        <w:t>References_</w:t>
      </w:r>
      <w:r>
        <w:rPr>
          <w:rFonts w:cstheme="minorHAnsi"/>
        </w:rPr>
        <w:t>08212017_083127</w:t>
      </w:r>
      <w:r w:rsidRPr="0084781B">
        <w:rPr>
          <w:rFonts w:cstheme="minorHAnsi"/>
        </w:rPr>
        <w:t>.xlsx</w:t>
      </w:r>
    </w:p>
    <w:p w14:paraId="02AE8E46" w14:textId="77777777" w:rsidR="0084781B" w:rsidRPr="0084781B" w:rsidRDefault="0084781B" w:rsidP="003C78F7"/>
    <w:p w14:paraId="1E6F0D47" w14:textId="5EAF51C6" w:rsidR="00DA0FCB" w:rsidRDefault="00DA0FCB" w:rsidP="00DA0FCB">
      <w:pPr>
        <w:rPr>
          <w:rFonts w:cstheme="minorHAnsi"/>
        </w:rPr>
      </w:pPr>
      <w:r>
        <w:rPr>
          <w:rFonts w:cstheme="minorHAnsi"/>
        </w:rPr>
        <w:t>[428]</w:t>
      </w:r>
      <w:r w:rsidR="0084781B">
        <w:rPr>
          <w:rFonts w:cstheme="minorHAnsi"/>
        </w:rPr>
        <w:t xml:space="preserve"> Residential Appliance Survey</w:t>
      </w:r>
    </w:p>
    <w:p w14:paraId="255D0D93" w14:textId="59BF1785" w:rsidR="00DA0FCB" w:rsidRDefault="00DA0FCB" w:rsidP="00DA0FCB">
      <w:pPr>
        <w:rPr>
          <w:rFonts w:cstheme="minorHAnsi"/>
        </w:rPr>
      </w:pPr>
      <w:r>
        <w:rPr>
          <w:rFonts w:cstheme="minorHAnsi"/>
        </w:rPr>
        <w:t>[475]</w:t>
      </w:r>
      <w:r w:rsidR="0084781B">
        <w:rPr>
          <w:rFonts w:cstheme="minorHAnsi"/>
        </w:rPr>
        <w:t xml:space="preserve"> </w:t>
      </w:r>
      <w:r w:rsidR="0084781B" w:rsidRPr="0084781B">
        <w:rPr>
          <w:rFonts w:cstheme="minorHAnsi"/>
        </w:rPr>
        <w:t>2010-2012 WO017 Ex Ante Measure Cost Study Final Report</w:t>
      </w:r>
    </w:p>
    <w:p w14:paraId="70F0CE36" w14:textId="42CF766E" w:rsidR="0064610D" w:rsidRPr="00D84CBF" w:rsidRDefault="0064610D" w:rsidP="00DA0FCB">
      <w:pPr>
        <w:rPr>
          <w:rFonts w:cstheme="minorHAnsi"/>
        </w:rPr>
      </w:pPr>
      <w:r>
        <w:rPr>
          <w:rFonts w:cstheme="minorHAnsi"/>
        </w:rPr>
        <w:t>[496]</w:t>
      </w:r>
      <w:r w:rsidR="0084781B">
        <w:rPr>
          <w:rFonts w:cstheme="minorHAnsi"/>
        </w:rPr>
        <w:t xml:space="preserve"> </w:t>
      </w:r>
      <w:r w:rsidR="0084781B" w:rsidRPr="0084781B">
        <w:rPr>
          <w:rFonts w:cstheme="minorHAnsi"/>
        </w:rPr>
        <w:t>2016 Building Energy Efficiency Standards for Residential and Nonresidential Buildings (Title 24)</w:t>
      </w:r>
    </w:p>
    <w:p w14:paraId="7DDE7D64" w14:textId="7B23AAD6" w:rsidR="0078166D" w:rsidRPr="00D84CBF" w:rsidRDefault="0078166D" w:rsidP="0078166D">
      <w:pPr>
        <w:rPr>
          <w:rFonts w:cstheme="minorHAnsi"/>
        </w:rPr>
      </w:pPr>
      <w:r w:rsidRPr="00D84CBF">
        <w:rPr>
          <w:rFonts w:cstheme="minorHAnsi"/>
        </w:rPr>
        <w:t>[</w:t>
      </w:r>
      <w:r w:rsidR="00104794">
        <w:rPr>
          <w:rFonts w:cstheme="minorHAnsi"/>
        </w:rPr>
        <w:t>50</w:t>
      </w:r>
      <w:r w:rsidR="00DC08C0">
        <w:rPr>
          <w:rFonts w:cstheme="minorHAnsi"/>
        </w:rPr>
        <w:t>8</w:t>
      </w:r>
      <w:r w:rsidRPr="00D84CBF">
        <w:rPr>
          <w:rFonts w:cstheme="minorHAnsi"/>
        </w:rPr>
        <w:t>]</w:t>
      </w:r>
      <w:r w:rsidR="0084781B">
        <w:rPr>
          <w:rFonts w:cstheme="minorHAnsi"/>
        </w:rPr>
        <w:t xml:space="preserve"> </w:t>
      </w:r>
      <w:r w:rsidR="0084781B" w:rsidRPr="0084781B">
        <w:rPr>
          <w:rFonts w:cstheme="minorHAnsi"/>
        </w:rPr>
        <w:t>2016 California Code of Regulations, Title 20, Public Utilities and Energy</w:t>
      </w:r>
    </w:p>
    <w:p w14:paraId="73D82DB8" w14:textId="77777777" w:rsidR="00480E7B" w:rsidRPr="00920905" w:rsidRDefault="00480E7B" w:rsidP="0078166D">
      <w:pPr>
        <w:rPr>
          <w:color w:val="FF0000"/>
        </w:rPr>
      </w:pPr>
    </w:p>
    <w:sectPr w:rsidR="00480E7B" w:rsidRPr="00920905" w:rsidSect="00267D87">
      <w:footerReference w:type="default" r:id="rId14"/>
      <w:pgSz w:w="12240" w:h="15840"/>
      <w:pgMar w:top="1440" w:right="1440" w:bottom="1557" w:left="144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A6813" w14:textId="77777777" w:rsidR="006F600A" w:rsidRDefault="006F600A" w:rsidP="00447D6E">
      <w:r>
        <w:separator/>
      </w:r>
    </w:p>
    <w:p w14:paraId="5EE79F28" w14:textId="77777777" w:rsidR="006F600A" w:rsidRDefault="006F600A"/>
  </w:endnote>
  <w:endnote w:type="continuationSeparator" w:id="0">
    <w:p w14:paraId="62A418C9" w14:textId="77777777" w:rsidR="006F600A" w:rsidRDefault="006F600A" w:rsidP="00447D6E">
      <w:r>
        <w:continuationSeparator/>
      </w:r>
    </w:p>
    <w:p w14:paraId="4C57BDBF" w14:textId="77777777" w:rsidR="006F600A" w:rsidRDefault="006F60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008B4" w14:textId="2D8EE66A" w:rsidR="006F600A" w:rsidRDefault="003B6BEB"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1-01T00:00:00Z">
          <w:dateFormat w:val="MMMM d, yyyy"/>
          <w:lid w:val="en-US"/>
          <w:storeMappedDataAs w:val="dateTime"/>
          <w:calendar w:val="gregorian"/>
        </w:date>
      </w:sdtPr>
      <w:sdtEndPr/>
      <w:sdtContent>
        <w:r w:rsidR="006F600A">
          <w:rPr>
            <w:rFonts w:cstheme="minorHAnsi"/>
            <w:b/>
            <w:sz w:val="36"/>
            <w:szCs w:val="36"/>
          </w:rPr>
          <w:t>November 1, 2017</w:t>
        </w:r>
      </w:sdtContent>
    </w:sdt>
  </w:p>
  <w:p w14:paraId="265A8F8D" w14:textId="77777777" w:rsidR="006F600A" w:rsidRPr="009500DC" w:rsidRDefault="006F600A"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FE554" w14:textId="385FD93D" w:rsidR="006F600A" w:rsidRPr="009500DC" w:rsidRDefault="003B6BEB" w:rsidP="00881C5D">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6F600A">
          <w:rPr>
            <w:rFonts w:cstheme="minorHAnsi"/>
            <w:b/>
            <w:sz w:val="20"/>
            <w:szCs w:val="20"/>
          </w:rPr>
          <w:t>SCE17WP004</w:t>
        </w:r>
      </w:sdtContent>
    </w:sdt>
    <w:r w:rsidR="006F600A">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F600A">
          <w:rPr>
            <w:rFonts w:cstheme="minorHAnsi"/>
            <w:b/>
            <w:sz w:val="20"/>
            <w:szCs w:val="20"/>
          </w:rPr>
          <w:t>Revision 1</w:t>
        </w:r>
      </w:sdtContent>
    </w:sdt>
    <w:r w:rsidR="006F600A" w:rsidRPr="009500DC">
      <w:rPr>
        <w:rFonts w:cstheme="minorHAnsi"/>
        <w:b/>
        <w:sz w:val="20"/>
        <w:szCs w:val="20"/>
      </w:rPr>
      <w:tab/>
    </w:r>
    <w:r w:rsidR="006F600A" w:rsidRPr="009500DC">
      <w:rPr>
        <w:rFonts w:cstheme="minorHAnsi"/>
        <w:b/>
        <w:sz w:val="20"/>
        <w:szCs w:val="20"/>
      </w:rPr>
      <w:fldChar w:fldCharType="begin"/>
    </w:r>
    <w:r w:rsidR="006F600A" w:rsidRPr="009500DC">
      <w:rPr>
        <w:rFonts w:cstheme="minorHAnsi"/>
        <w:b/>
        <w:sz w:val="20"/>
        <w:szCs w:val="20"/>
      </w:rPr>
      <w:instrText xml:space="preserve"> PAGE   \* MERGEFORMAT </w:instrText>
    </w:r>
    <w:r w:rsidR="006F600A" w:rsidRPr="009500DC">
      <w:rPr>
        <w:rFonts w:cstheme="minorHAnsi"/>
        <w:b/>
        <w:sz w:val="20"/>
        <w:szCs w:val="20"/>
      </w:rPr>
      <w:fldChar w:fldCharType="separate"/>
    </w:r>
    <w:r>
      <w:rPr>
        <w:rFonts w:cstheme="minorHAnsi"/>
        <w:b/>
        <w:noProof/>
        <w:sz w:val="20"/>
        <w:szCs w:val="20"/>
      </w:rPr>
      <w:t>i</w:t>
    </w:r>
    <w:r w:rsidR="006F600A" w:rsidRPr="009500DC">
      <w:rPr>
        <w:rFonts w:cstheme="minorHAnsi"/>
        <w:b/>
        <w:noProof/>
        <w:sz w:val="20"/>
        <w:szCs w:val="20"/>
      </w:rPr>
      <w:fldChar w:fldCharType="end"/>
    </w:r>
    <w:r w:rsidR="006F600A"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01T00:00:00Z">
          <w:dateFormat w:val="MMMM d, yyyy"/>
          <w:lid w:val="en-US"/>
          <w:storeMappedDataAs w:val="dateTime"/>
          <w:calendar w:val="gregorian"/>
        </w:date>
      </w:sdtPr>
      <w:sdtEndPr/>
      <w:sdtContent>
        <w:r w:rsidR="006F600A">
          <w:rPr>
            <w:rFonts w:cstheme="minorHAnsi"/>
            <w:b/>
            <w:sz w:val="20"/>
            <w:szCs w:val="20"/>
          </w:rPr>
          <w:t>November 1, 2017</w:t>
        </w:r>
      </w:sdtContent>
    </w:sdt>
  </w:p>
  <w:p w14:paraId="437DA374" w14:textId="77777777" w:rsidR="006F600A" w:rsidRPr="009500DC" w:rsidRDefault="003B6BEB" w:rsidP="00881C5D">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6F600A">
          <w:rPr>
            <w:rFonts w:cstheme="minorHAnsi"/>
            <w:b/>
            <w:sz w:val="20"/>
            <w:szCs w:val="20"/>
          </w:rPr>
          <w:t>Southern California Edison</w:t>
        </w:r>
      </w:sdtContent>
    </w:sdt>
  </w:p>
  <w:p w14:paraId="127ACFE4" w14:textId="77777777" w:rsidR="006F600A" w:rsidRDefault="006F60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FADAC" w14:textId="77777777" w:rsidR="006F600A" w:rsidRDefault="006F600A" w:rsidP="00447D6E">
      <w:r>
        <w:separator/>
      </w:r>
    </w:p>
    <w:p w14:paraId="60E65C79" w14:textId="77777777" w:rsidR="006F600A" w:rsidRDefault="006F600A"/>
  </w:footnote>
  <w:footnote w:type="continuationSeparator" w:id="0">
    <w:p w14:paraId="5E63D623" w14:textId="77777777" w:rsidR="006F600A" w:rsidRDefault="006F600A" w:rsidP="00447D6E">
      <w:r>
        <w:continuationSeparator/>
      </w:r>
    </w:p>
    <w:p w14:paraId="371AD428" w14:textId="77777777" w:rsidR="006F600A" w:rsidRDefault="006F600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A0F1A51"/>
    <w:multiLevelType w:val="hybridMultilevel"/>
    <w:tmpl w:val="59E663A0"/>
    <w:lvl w:ilvl="0" w:tplc="FDF8A75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F3F66"/>
    <w:multiLevelType w:val="hybridMultilevel"/>
    <w:tmpl w:val="EBB66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05553"/>
    <w:multiLevelType w:val="hybridMultilevel"/>
    <w:tmpl w:val="27266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05BE2"/>
    <w:multiLevelType w:val="hybridMultilevel"/>
    <w:tmpl w:val="71AEC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554291"/>
    <w:multiLevelType w:val="hybridMultilevel"/>
    <w:tmpl w:val="18189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B145AE"/>
    <w:multiLevelType w:val="hybridMultilevel"/>
    <w:tmpl w:val="CF6CE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3D1B79"/>
    <w:multiLevelType w:val="hybridMultilevel"/>
    <w:tmpl w:val="26FC1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9B6A71"/>
    <w:multiLevelType w:val="hybridMultilevel"/>
    <w:tmpl w:val="7798A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8211D2"/>
    <w:multiLevelType w:val="multilevel"/>
    <w:tmpl w:val="D2FCB12A"/>
    <w:lvl w:ilvl="0">
      <w:start w:val="1"/>
      <w:numFmt w:val="decimal"/>
      <w:lvlText w:val="(%1.0"/>
      <w:lvlJc w:val="left"/>
      <w:pPr>
        <w:ind w:left="372" w:hanging="372"/>
      </w:pPr>
      <w:rPr>
        <w:rFonts w:hint="default"/>
      </w:rPr>
    </w:lvl>
    <w:lvl w:ilvl="1">
      <w:start w:val="1"/>
      <w:numFmt w:val="decimal"/>
      <w:lvlText w:val="(%1.%2"/>
      <w:lvlJc w:val="left"/>
      <w:pPr>
        <w:ind w:left="1092" w:hanging="37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54B971B7"/>
    <w:multiLevelType w:val="hybridMultilevel"/>
    <w:tmpl w:val="90E0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EA41AD"/>
    <w:multiLevelType w:val="hybridMultilevel"/>
    <w:tmpl w:val="79D8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7B3D15"/>
    <w:multiLevelType w:val="hybridMultilevel"/>
    <w:tmpl w:val="34EA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190822"/>
    <w:multiLevelType w:val="hybridMultilevel"/>
    <w:tmpl w:val="58341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B21DC"/>
    <w:multiLevelType w:val="multilevel"/>
    <w:tmpl w:val="80EC3DAC"/>
    <w:lvl w:ilvl="0">
      <w:start w:val="1"/>
      <w:numFmt w:val="bullet"/>
      <w:lvlText w:val=""/>
      <w:lvlJc w:val="left"/>
      <w:pPr>
        <w:ind w:left="720" w:hanging="360"/>
      </w:pPr>
      <w:rPr>
        <w:rFonts w:ascii="Symbol" w:hAnsi="Symbol"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7B4CF5"/>
    <w:multiLevelType w:val="hybridMultilevel"/>
    <w:tmpl w:val="295C3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4"/>
  </w:num>
  <w:num w:numId="10">
    <w:abstractNumId w:val="8"/>
  </w:num>
  <w:num w:numId="11">
    <w:abstractNumId w:val="25"/>
  </w:num>
  <w:num w:numId="12">
    <w:abstractNumId w:val="19"/>
  </w:num>
  <w:num w:numId="13">
    <w:abstractNumId w:val="13"/>
  </w:num>
  <w:num w:numId="14">
    <w:abstractNumId w:val="43"/>
  </w:num>
  <w:num w:numId="15">
    <w:abstractNumId w:val="10"/>
  </w:num>
  <w:num w:numId="16">
    <w:abstractNumId w:val="15"/>
  </w:num>
  <w:num w:numId="17">
    <w:abstractNumId w:val="7"/>
  </w:num>
  <w:num w:numId="18">
    <w:abstractNumId w:val="0"/>
  </w:num>
  <w:num w:numId="19">
    <w:abstractNumId w:val="42"/>
  </w:num>
  <w:num w:numId="20">
    <w:abstractNumId w:val="6"/>
  </w:num>
  <w:num w:numId="21">
    <w:abstractNumId w:val="30"/>
  </w:num>
  <w:num w:numId="22">
    <w:abstractNumId w:val="32"/>
  </w:num>
  <w:num w:numId="23">
    <w:abstractNumId w:val="44"/>
  </w:num>
  <w:num w:numId="24">
    <w:abstractNumId w:val="39"/>
  </w:num>
  <w:num w:numId="25">
    <w:abstractNumId w:val="16"/>
  </w:num>
  <w:num w:numId="26">
    <w:abstractNumId w:val="18"/>
  </w:num>
  <w:num w:numId="27">
    <w:abstractNumId w:val="36"/>
  </w:num>
  <w:num w:numId="28">
    <w:abstractNumId w:val="17"/>
  </w:num>
  <w:num w:numId="29">
    <w:abstractNumId w:val="9"/>
  </w:num>
  <w:num w:numId="30">
    <w:abstractNumId w:val="1"/>
  </w:num>
  <w:num w:numId="31">
    <w:abstractNumId w:val="45"/>
  </w:num>
  <w:num w:numId="32">
    <w:abstractNumId w:val="29"/>
  </w:num>
  <w:num w:numId="33">
    <w:abstractNumId w:val="38"/>
  </w:num>
  <w:num w:numId="34">
    <w:abstractNumId w:val="12"/>
  </w:num>
  <w:num w:numId="35">
    <w:abstractNumId w:val="37"/>
  </w:num>
  <w:num w:numId="36">
    <w:abstractNumId w:val="4"/>
  </w:num>
  <w:num w:numId="37">
    <w:abstractNumId w:val="35"/>
  </w:num>
  <w:num w:numId="38">
    <w:abstractNumId w:val="40"/>
  </w:num>
  <w:num w:numId="39">
    <w:abstractNumId w:val="41"/>
  </w:num>
  <w:num w:numId="40">
    <w:abstractNumId w:val="26"/>
  </w:num>
  <w:num w:numId="41">
    <w:abstractNumId w:val="5"/>
  </w:num>
  <w:num w:numId="42">
    <w:abstractNumId w:val="28"/>
  </w:num>
  <w:num w:numId="43">
    <w:abstractNumId w:val="46"/>
  </w:num>
  <w:num w:numId="44">
    <w:abstractNumId w:val="11"/>
  </w:num>
  <w:num w:numId="45">
    <w:abstractNumId w:val="31"/>
  </w:num>
  <w:num w:numId="46">
    <w:abstractNumId w:val="27"/>
  </w:num>
  <w:num w:numId="47">
    <w:abstractNumId w:val="34"/>
  </w:num>
  <w:num w:numId="48">
    <w:abstractNumId w:val="33"/>
  </w:num>
  <w:num w:numId="49">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sse Clive Putra Manao">
    <w15:presenceInfo w15:providerId="None" w15:userId="Jesse Clive Putra Man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9F0"/>
    <w:rsid w:val="00005902"/>
    <w:rsid w:val="00005BAF"/>
    <w:rsid w:val="0001002B"/>
    <w:rsid w:val="00010806"/>
    <w:rsid w:val="00013910"/>
    <w:rsid w:val="00013F71"/>
    <w:rsid w:val="000173BF"/>
    <w:rsid w:val="00024252"/>
    <w:rsid w:val="000245B5"/>
    <w:rsid w:val="00026B2A"/>
    <w:rsid w:val="00027183"/>
    <w:rsid w:val="00033EA1"/>
    <w:rsid w:val="00034788"/>
    <w:rsid w:val="00035A44"/>
    <w:rsid w:val="00036AEF"/>
    <w:rsid w:val="0003746D"/>
    <w:rsid w:val="0004020F"/>
    <w:rsid w:val="00041A02"/>
    <w:rsid w:val="000436CB"/>
    <w:rsid w:val="00045785"/>
    <w:rsid w:val="000527D8"/>
    <w:rsid w:val="00052E17"/>
    <w:rsid w:val="00055FF4"/>
    <w:rsid w:val="00056947"/>
    <w:rsid w:val="00061A8E"/>
    <w:rsid w:val="00064496"/>
    <w:rsid w:val="00064CB3"/>
    <w:rsid w:val="00070BEE"/>
    <w:rsid w:val="0007174D"/>
    <w:rsid w:val="00072040"/>
    <w:rsid w:val="00074C10"/>
    <w:rsid w:val="00076DF4"/>
    <w:rsid w:val="00076F51"/>
    <w:rsid w:val="0008524C"/>
    <w:rsid w:val="00085EA4"/>
    <w:rsid w:val="00086F7F"/>
    <w:rsid w:val="0009074D"/>
    <w:rsid w:val="00093B4D"/>
    <w:rsid w:val="000956D8"/>
    <w:rsid w:val="0009592B"/>
    <w:rsid w:val="000968C6"/>
    <w:rsid w:val="000A63C9"/>
    <w:rsid w:val="000B2224"/>
    <w:rsid w:val="000B2E82"/>
    <w:rsid w:val="000B3765"/>
    <w:rsid w:val="000B655B"/>
    <w:rsid w:val="000B68CB"/>
    <w:rsid w:val="000C0000"/>
    <w:rsid w:val="000C18CC"/>
    <w:rsid w:val="000C687D"/>
    <w:rsid w:val="000C7ED1"/>
    <w:rsid w:val="000D021A"/>
    <w:rsid w:val="000D789A"/>
    <w:rsid w:val="000E2CAB"/>
    <w:rsid w:val="000E3B4C"/>
    <w:rsid w:val="000E4B5F"/>
    <w:rsid w:val="000E706D"/>
    <w:rsid w:val="000F130A"/>
    <w:rsid w:val="000F4FD8"/>
    <w:rsid w:val="000F7E83"/>
    <w:rsid w:val="00101E7C"/>
    <w:rsid w:val="00104794"/>
    <w:rsid w:val="00105E27"/>
    <w:rsid w:val="00107242"/>
    <w:rsid w:val="00111147"/>
    <w:rsid w:val="00111373"/>
    <w:rsid w:val="00111CC5"/>
    <w:rsid w:val="001206F7"/>
    <w:rsid w:val="001218DE"/>
    <w:rsid w:val="001236C1"/>
    <w:rsid w:val="00126258"/>
    <w:rsid w:val="0013007E"/>
    <w:rsid w:val="00130616"/>
    <w:rsid w:val="00130EEB"/>
    <w:rsid w:val="00131931"/>
    <w:rsid w:val="00133EE8"/>
    <w:rsid w:val="00140293"/>
    <w:rsid w:val="00140B30"/>
    <w:rsid w:val="00147155"/>
    <w:rsid w:val="00153CB3"/>
    <w:rsid w:val="00154C3B"/>
    <w:rsid w:val="00160158"/>
    <w:rsid w:val="00165357"/>
    <w:rsid w:val="001721C3"/>
    <w:rsid w:val="001722B7"/>
    <w:rsid w:val="0017260E"/>
    <w:rsid w:val="001727D9"/>
    <w:rsid w:val="00174BB4"/>
    <w:rsid w:val="00175D14"/>
    <w:rsid w:val="00177440"/>
    <w:rsid w:val="001811EE"/>
    <w:rsid w:val="00185AD4"/>
    <w:rsid w:val="001979AF"/>
    <w:rsid w:val="001A0EB4"/>
    <w:rsid w:val="001A1A86"/>
    <w:rsid w:val="001A3D2C"/>
    <w:rsid w:val="001A5F62"/>
    <w:rsid w:val="001B0061"/>
    <w:rsid w:val="001B015E"/>
    <w:rsid w:val="001B11B6"/>
    <w:rsid w:val="001B2301"/>
    <w:rsid w:val="001B4105"/>
    <w:rsid w:val="001B618B"/>
    <w:rsid w:val="001C1338"/>
    <w:rsid w:val="001C2423"/>
    <w:rsid w:val="001C4140"/>
    <w:rsid w:val="001C5A94"/>
    <w:rsid w:val="001C6549"/>
    <w:rsid w:val="001D2317"/>
    <w:rsid w:val="001D3223"/>
    <w:rsid w:val="001D33EF"/>
    <w:rsid w:val="001D51DF"/>
    <w:rsid w:val="001D5AB3"/>
    <w:rsid w:val="001E0519"/>
    <w:rsid w:val="001E0829"/>
    <w:rsid w:val="001E1320"/>
    <w:rsid w:val="001E556A"/>
    <w:rsid w:val="001F05CE"/>
    <w:rsid w:val="001F1905"/>
    <w:rsid w:val="001F4A65"/>
    <w:rsid w:val="00200F52"/>
    <w:rsid w:val="0020206B"/>
    <w:rsid w:val="00205C45"/>
    <w:rsid w:val="0021035B"/>
    <w:rsid w:val="0021065A"/>
    <w:rsid w:val="00211153"/>
    <w:rsid w:val="00213A3C"/>
    <w:rsid w:val="00215A5F"/>
    <w:rsid w:val="00220656"/>
    <w:rsid w:val="00225CBF"/>
    <w:rsid w:val="0023254A"/>
    <w:rsid w:val="002344FB"/>
    <w:rsid w:val="00236216"/>
    <w:rsid w:val="002405CD"/>
    <w:rsid w:val="00240B74"/>
    <w:rsid w:val="00243B62"/>
    <w:rsid w:val="0024675B"/>
    <w:rsid w:val="002469DD"/>
    <w:rsid w:val="00247180"/>
    <w:rsid w:val="00254671"/>
    <w:rsid w:val="00256552"/>
    <w:rsid w:val="00257D36"/>
    <w:rsid w:val="0026225A"/>
    <w:rsid w:val="00263C1C"/>
    <w:rsid w:val="00267D87"/>
    <w:rsid w:val="00270BB7"/>
    <w:rsid w:val="00271415"/>
    <w:rsid w:val="00274FBE"/>
    <w:rsid w:val="002762E1"/>
    <w:rsid w:val="002768FC"/>
    <w:rsid w:val="002811BC"/>
    <w:rsid w:val="00283DE8"/>
    <w:rsid w:val="00285552"/>
    <w:rsid w:val="00285966"/>
    <w:rsid w:val="00285A0D"/>
    <w:rsid w:val="00290ED8"/>
    <w:rsid w:val="00296B49"/>
    <w:rsid w:val="00297392"/>
    <w:rsid w:val="002A03FC"/>
    <w:rsid w:val="002A1843"/>
    <w:rsid w:val="002A3D26"/>
    <w:rsid w:val="002A523E"/>
    <w:rsid w:val="002A7A44"/>
    <w:rsid w:val="002B1ADF"/>
    <w:rsid w:val="002B502E"/>
    <w:rsid w:val="002B657B"/>
    <w:rsid w:val="002B6FD1"/>
    <w:rsid w:val="002C2853"/>
    <w:rsid w:val="002C444C"/>
    <w:rsid w:val="002C458F"/>
    <w:rsid w:val="002C4E67"/>
    <w:rsid w:val="002C6C20"/>
    <w:rsid w:val="002C6C7A"/>
    <w:rsid w:val="002C7F78"/>
    <w:rsid w:val="002D5277"/>
    <w:rsid w:val="002D71FA"/>
    <w:rsid w:val="002D73AF"/>
    <w:rsid w:val="002E1A18"/>
    <w:rsid w:val="002E3216"/>
    <w:rsid w:val="002E4FD9"/>
    <w:rsid w:val="002E5B58"/>
    <w:rsid w:val="002E75A2"/>
    <w:rsid w:val="002F1437"/>
    <w:rsid w:val="002F3943"/>
    <w:rsid w:val="002F4E34"/>
    <w:rsid w:val="002F6A42"/>
    <w:rsid w:val="002F79E7"/>
    <w:rsid w:val="003003EC"/>
    <w:rsid w:val="003035E3"/>
    <w:rsid w:val="0030363A"/>
    <w:rsid w:val="00304E07"/>
    <w:rsid w:val="00311276"/>
    <w:rsid w:val="00316F7E"/>
    <w:rsid w:val="00317970"/>
    <w:rsid w:val="00317EB0"/>
    <w:rsid w:val="00320DFA"/>
    <w:rsid w:val="00327EDF"/>
    <w:rsid w:val="00332700"/>
    <w:rsid w:val="003358BD"/>
    <w:rsid w:val="00344E88"/>
    <w:rsid w:val="00345D80"/>
    <w:rsid w:val="003471D4"/>
    <w:rsid w:val="00350BF1"/>
    <w:rsid w:val="00353C49"/>
    <w:rsid w:val="003540B1"/>
    <w:rsid w:val="003557E9"/>
    <w:rsid w:val="003560BA"/>
    <w:rsid w:val="00363503"/>
    <w:rsid w:val="00364CC6"/>
    <w:rsid w:val="00364F5E"/>
    <w:rsid w:val="0036506B"/>
    <w:rsid w:val="003650F6"/>
    <w:rsid w:val="0036726C"/>
    <w:rsid w:val="003832D2"/>
    <w:rsid w:val="00383E76"/>
    <w:rsid w:val="003845E5"/>
    <w:rsid w:val="003847EE"/>
    <w:rsid w:val="00387BBB"/>
    <w:rsid w:val="00393137"/>
    <w:rsid w:val="00394132"/>
    <w:rsid w:val="00394A0E"/>
    <w:rsid w:val="0039615F"/>
    <w:rsid w:val="00397406"/>
    <w:rsid w:val="003A3170"/>
    <w:rsid w:val="003A360E"/>
    <w:rsid w:val="003A70BB"/>
    <w:rsid w:val="003B6BEB"/>
    <w:rsid w:val="003C398B"/>
    <w:rsid w:val="003C78F7"/>
    <w:rsid w:val="003D17FF"/>
    <w:rsid w:val="003D23D9"/>
    <w:rsid w:val="003D2871"/>
    <w:rsid w:val="003D2981"/>
    <w:rsid w:val="003D5B83"/>
    <w:rsid w:val="003D6328"/>
    <w:rsid w:val="003E0F84"/>
    <w:rsid w:val="003E6E47"/>
    <w:rsid w:val="003E6FF0"/>
    <w:rsid w:val="003F0623"/>
    <w:rsid w:val="003F33DE"/>
    <w:rsid w:val="003F3A41"/>
    <w:rsid w:val="003F67E9"/>
    <w:rsid w:val="00401031"/>
    <w:rsid w:val="004023B7"/>
    <w:rsid w:val="004045A0"/>
    <w:rsid w:val="00413CDB"/>
    <w:rsid w:val="00416E34"/>
    <w:rsid w:val="004200FE"/>
    <w:rsid w:val="00421183"/>
    <w:rsid w:val="00421BA6"/>
    <w:rsid w:val="00421C17"/>
    <w:rsid w:val="00424D96"/>
    <w:rsid w:val="00426CDE"/>
    <w:rsid w:val="00433E68"/>
    <w:rsid w:val="00433EA1"/>
    <w:rsid w:val="0043787F"/>
    <w:rsid w:val="004404FB"/>
    <w:rsid w:val="00441957"/>
    <w:rsid w:val="00443D32"/>
    <w:rsid w:val="004469DD"/>
    <w:rsid w:val="004476B2"/>
    <w:rsid w:val="00447CE5"/>
    <w:rsid w:val="00447D6E"/>
    <w:rsid w:val="0045048F"/>
    <w:rsid w:val="0045181B"/>
    <w:rsid w:val="00451B1F"/>
    <w:rsid w:val="00452133"/>
    <w:rsid w:val="00452C7A"/>
    <w:rsid w:val="004537BE"/>
    <w:rsid w:val="00455DF2"/>
    <w:rsid w:val="00456B53"/>
    <w:rsid w:val="0046286E"/>
    <w:rsid w:val="004673A2"/>
    <w:rsid w:val="00471234"/>
    <w:rsid w:val="00472250"/>
    <w:rsid w:val="00472E9D"/>
    <w:rsid w:val="0047437C"/>
    <w:rsid w:val="00477522"/>
    <w:rsid w:val="00480E7B"/>
    <w:rsid w:val="004833BF"/>
    <w:rsid w:val="004843E5"/>
    <w:rsid w:val="00484BF6"/>
    <w:rsid w:val="0049052C"/>
    <w:rsid w:val="00493457"/>
    <w:rsid w:val="00494628"/>
    <w:rsid w:val="0049566B"/>
    <w:rsid w:val="00497338"/>
    <w:rsid w:val="004A1650"/>
    <w:rsid w:val="004A2099"/>
    <w:rsid w:val="004B1184"/>
    <w:rsid w:val="004B4A3A"/>
    <w:rsid w:val="004B5CE5"/>
    <w:rsid w:val="004B750E"/>
    <w:rsid w:val="004C2244"/>
    <w:rsid w:val="004C23F1"/>
    <w:rsid w:val="004D069A"/>
    <w:rsid w:val="004E01F5"/>
    <w:rsid w:val="004E297E"/>
    <w:rsid w:val="004E3A23"/>
    <w:rsid w:val="004E76CA"/>
    <w:rsid w:val="004F1698"/>
    <w:rsid w:val="00500C4E"/>
    <w:rsid w:val="00505CEC"/>
    <w:rsid w:val="0051020F"/>
    <w:rsid w:val="00512A66"/>
    <w:rsid w:val="00513CAB"/>
    <w:rsid w:val="00516823"/>
    <w:rsid w:val="00516CF5"/>
    <w:rsid w:val="00523597"/>
    <w:rsid w:val="00523736"/>
    <w:rsid w:val="00532530"/>
    <w:rsid w:val="00533BEB"/>
    <w:rsid w:val="00535CA4"/>
    <w:rsid w:val="00543CA5"/>
    <w:rsid w:val="005476F6"/>
    <w:rsid w:val="00551D72"/>
    <w:rsid w:val="005540B6"/>
    <w:rsid w:val="005552C3"/>
    <w:rsid w:val="00555598"/>
    <w:rsid w:val="00560934"/>
    <w:rsid w:val="00563E58"/>
    <w:rsid w:val="00564960"/>
    <w:rsid w:val="00566289"/>
    <w:rsid w:val="00570654"/>
    <w:rsid w:val="00570F38"/>
    <w:rsid w:val="00570FEF"/>
    <w:rsid w:val="005720F2"/>
    <w:rsid w:val="005729C8"/>
    <w:rsid w:val="00572D2F"/>
    <w:rsid w:val="005734A4"/>
    <w:rsid w:val="00575644"/>
    <w:rsid w:val="00576005"/>
    <w:rsid w:val="00585928"/>
    <w:rsid w:val="00592258"/>
    <w:rsid w:val="00594EF5"/>
    <w:rsid w:val="005A0E53"/>
    <w:rsid w:val="005A1078"/>
    <w:rsid w:val="005A4658"/>
    <w:rsid w:val="005A46AB"/>
    <w:rsid w:val="005A496B"/>
    <w:rsid w:val="005B13E9"/>
    <w:rsid w:val="005B28C1"/>
    <w:rsid w:val="005B6344"/>
    <w:rsid w:val="005B77CE"/>
    <w:rsid w:val="005C1C74"/>
    <w:rsid w:val="005C2E48"/>
    <w:rsid w:val="005C3EFA"/>
    <w:rsid w:val="005C3F23"/>
    <w:rsid w:val="005C4AB0"/>
    <w:rsid w:val="005C6564"/>
    <w:rsid w:val="005D15EC"/>
    <w:rsid w:val="005D1D8D"/>
    <w:rsid w:val="005D4DD7"/>
    <w:rsid w:val="005E12A9"/>
    <w:rsid w:val="005E3433"/>
    <w:rsid w:val="005F139E"/>
    <w:rsid w:val="005F69D5"/>
    <w:rsid w:val="00602799"/>
    <w:rsid w:val="00602F18"/>
    <w:rsid w:val="00607C30"/>
    <w:rsid w:val="006110F3"/>
    <w:rsid w:val="00612041"/>
    <w:rsid w:val="00614AFF"/>
    <w:rsid w:val="00621ABA"/>
    <w:rsid w:val="0062322A"/>
    <w:rsid w:val="006263E9"/>
    <w:rsid w:val="00631157"/>
    <w:rsid w:val="0063442C"/>
    <w:rsid w:val="006404E6"/>
    <w:rsid w:val="0064610D"/>
    <w:rsid w:val="0064680F"/>
    <w:rsid w:val="0064729D"/>
    <w:rsid w:val="00647ABE"/>
    <w:rsid w:val="006516BA"/>
    <w:rsid w:val="00651C0C"/>
    <w:rsid w:val="00660F64"/>
    <w:rsid w:val="006617D8"/>
    <w:rsid w:val="00661D38"/>
    <w:rsid w:val="0066206A"/>
    <w:rsid w:val="00664B05"/>
    <w:rsid w:val="00665C04"/>
    <w:rsid w:val="00666105"/>
    <w:rsid w:val="0066682D"/>
    <w:rsid w:val="00666EA2"/>
    <w:rsid w:val="00667109"/>
    <w:rsid w:val="006746FE"/>
    <w:rsid w:val="00675D14"/>
    <w:rsid w:val="00676E9F"/>
    <w:rsid w:val="0067755E"/>
    <w:rsid w:val="00680341"/>
    <w:rsid w:val="00680934"/>
    <w:rsid w:val="00685D5C"/>
    <w:rsid w:val="006865BE"/>
    <w:rsid w:val="0069264D"/>
    <w:rsid w:val="00693A8F"/>
    <w:rsid w:val="0069578B"/>
    <w:rsid w:val="00696A0A"/>
    <w:rsid w:val="00697868"/>
    <w:rsid w:val="006A055F"/>
    <w:rsid w:val="006A126F"/>
    <w:rsid w:val="006A14E9"/>
    <w:rsid w:val="006A2026"/>
    <w:rsid w:val="006A2A65"/>
    <w:rsid w:val="006A2AB8"/>
    <w:rsid w:val="006A5293"/>
    <w:rsid w:val="006A67E4"/>
    <w:rsid w:val="006A6D15"/>
    <w:rsid w:val="006B0DF3"/>
    <w:rsid w:val="006B0F11"/>
    <w:rsid w:val="006B27FA"/>
    <w:rsid w:val="006B4A48"/>
    <w:rsid w:val="006B79AB"/>
    <w:rsid w:val="006C0E12"/>
    <w:rsid w:val="006C2C55"/>
    <w:rsid w:val="006C430A"/>
    <w:rsid w:val="006D2809"/>
    <w:rsid w:val="006D6770"/>
    <w:rsid w:val="006E27A3"/>
    <w:rsid w:val="006E3342"/>
    <w:rsid w:val="006E4B12"/>
    <w:rsid w:val="006E5334"/>
    <w:rsid w:val="006E65D0"/>
    <w:rsid w:val="006F0795"/>
    <w:rsid w:val="006F1B21"/>
    <w:rsid w:val="006F21E8"/>
    <w:rsid w:val="006F600A"/>
    <w:rsid w:val="006F78D5"/>
    <w:rsid w:val="0070091B"/>
    <w:rsid w:val="007048AC"/>
    <w:rsid w:val="00707B13"/>
    <w:rsid w:val="00721244"/>
    <w:rsid w:val="00726338"/>
    <w:rsid w:val="00726AD5"/>
    <w:rsid w:val="0073135A"/>
    <w:rsid w:val="00732B66"/>
    <w:rsid w:val="00733C7D"/>
    <w:rsid w:val="00740322"/>
    <w:rsid w:val="00740761"/>
    <w:rsid w:val="00745F77"/>
    <w:rsid w:val="007464DE"/>
    <w:rsid w:val="007529EA"/>
    <w:rsid w:val="00755A45"/>
    <w:rsid w:val="00760CDC"/>
    <w:rsid w:val="007622D1"/>
    <w:rsid w:val="007630D5"/>
    <w:rsid w:val="00764D0D"/>
    <w:rsid w:val="007713C9"/>
    <w:rsid w:val="00777C53"/>
    <w:rsid w:val="0078166D"/>
    <w:rsid w:val="00785B8A"/>
    <w:rsid w:val="00785F08"/>
    <w:rsid w:val="00786E92"/>
    <w:rsid w:val="00790090"/>
    <w:rsid w:val="007933F1"/>
    <w:rsid w:val="00794CB2"/>
    <w:rsid w:val="007A1690"/>
    <w:rsid w:val="007A2BA4"/>
    <w:rsid w:val="007A57D2"/>
    <w:rsid w:val="007A5F52"/>
    <w:rsid w:val="007B0806"/>
    <w:rsid w:val="007B090A"/>
    <w:rsid w:val="007B2F44"/>
    <w:rsid w:val="007C562D"/>
    <w:rsid w:val="007D0593"/>
    <w:rsid w:val="007D5C69"/>
    <w:rsid w:val="007E1882"/>
    <w:rsid w:val="007E43F8"/>
    <w:rsid w:val="007E45BA"/>
    <w:rsid w:val="007E5076"/>
    <w:rsid w:val="007E656B"/>
    <w:rsid w:val="007E7C0D"/>
    <w:rsid w:val="007F06F6"/>
    <w:rsid w:val="007F2997"/>
    <w:rsid w:val="007F50E8"/>
    <w:rsid w:val="007F54E2"/>
    <w:rsid w:val="007F69C5"/>
    <w:rsid w:val="007F7FBA"/>
    <w:rsid w:val="00800319"/>
    <w:rsid w:val="0080044E"/>
    <w:rsid w:val="00800706"/>
    <w:rsid w:val="00801380"/>
    <w:rsid w:val="0080160E"/>
    <w:rsid w:val="0080189A"/>
    <w:rsid w:val="00801F7F"/>
    <w:rsid w:val="00802281"/>
    <w:rsid w:val="00803C2B"/>
    <w:rsid w:val="0080606E"/>
    <w:rsid w:val="00806B6B"/>
    <w:rsid w:val="00811945"/>
    <w:rsid w:val="00824F1C"/>
    <w:rsid w:val="00826688"/>
    <w:rsid w:val="00832699"/>
    <w:rsid w:val="0083369B"/>
    <w:rsid w:val="00835D38"/>
    <w:rsid w:val="008401E7"/>
    <w:rsid w:val="00840A21"/>
    <w:rsid w:val="0084253D"/>
    <w:rsid w:val="00843763"/>
    <w:rsid w:val="0084781B"/>
    <w:rsid w:val="00847A4E"/>
    <w:rsid w:val="00851EAA"/>
    <w:rsid w:val="008520FB"/>
    <w:rsid w:val="00860F66"/>
    <w:rsid w:val="00870C9A"/>
    <w:rsid w:val="00871D79"/>
    <w:rsid w:val="0087393E"/>
    <w:rsid w:val="008803C5"/>
    <w:rsid w:val="00881A42"/>
    <w:rsid w:val="00881C5D"/>
    <w:rsid w:val="00882386"/>
    <w:rsid w:val="0088361D"/>
    <w:rsid w:val="00885E0A"/>
    <w:rsid w:val="0088603B"/>
    <w:rsid w:val="00886C06"/>
    <w:rsid w:val="008877AF"/>
    <w:rsid w:val="00893FC3"/>
    <w:rsid w:val="0089577B"/>
    <w:rsid w:val="008A3682"/>
    <w:rsid w:val="008A4A50"/>
    <w:rsid w:val="008B0A7A"/>
    <w:rsid w:val="008B1024"/>
    <w:rsid w:val="008B1357"/>
    <w:rsid w:val="008B2DF3"/>
    <w:rsid w:val="008C1D97"/>
    <w:rsid w:val="008C2E0E"/>
    <w:rsid w:val="008C4DE0"/>
    <w:rsid w:val="008C6D53"/>
    <w:rsid w:val="008D3930"/>
    <w:rsid w:val="008D67F9"/>
    <w:rsid w:val="008E17CC"/>
    <w:rsid w:val="008E25B1"/>
    <w:rsid w:val="008E56FB"/>
    <w:rsid w:val="008F2167"/>
    <w:rsid w:val="008F33B4"/>
    <w:rsid w:val="008F6298"/>
    <w:rsid w:val="008F7173"/>
    <w:rsid w:val="008F7227"/>
    <w:rsid w:val="0090077A"/>
    <w:rsid w:val="00900F47"/>
    <w:rsid w:val="00904ADA"/>
    <w:rsid w:val="00907697"/>
    <w:rsid w:val="00910A69"/>
    <w:rsid w:val="009138A0"/>
    <w:rsid w:val="0091424C"/>
    <w:rsid w:val="00915F18"/>
    <w:rsid w:val="00917DE4"/>
    <w:rsid w:val="00920905"/>
    <w:rsid w:val="00921965"/>
    <w:rsid w:val="00922B85"/>
    <w:rsid w:val="00930CDC"/>
    <w:rsid w:val="009317CE"/>
    <w:rsid w:val="00931E45"/>
    <w:rsid w:val="00933188"/>
    <w:rsid w:val="00935AF9"/>
    <w:rsid w:val="00935E12"/>
    <w:rsid w:val="009403A5"/>
    <w:rsid w:val="009500DC"/>
    <w:rsid w:val="00951923"/>
    <w:rsid w:val="00955E5A"/>
    <w:rsid w:val="0095628C"/>
    <w:rsid w:val="00972C81"/>
    <w:rsid w:val="00977E26"/>
    <w:rsid w:val="00982231"/>
    <w:rsid w:val="009824E9"/>
    <w:rsid w:val="009826E5"/>
    <w:rsid w:val="009844A1"/>
    <w:rsid w:val="00985EF6"/>
    <w:rsid w:val="00986E20"/>
    <w:rsid w:val="00992C76"/>
    <w:rsid w:val="00995479"/>
    <w:rsid w:val="00995CB0"/>
    <w:rsid w:val="00996026"/>
    <w:rsid w:val="009967BD"/>
    <w:rsid w:val="00997E77"/>
    <w:rsid w:val="009A0D06"/>
    <w:rsid w:val="009A2734"/>
    <w:rsid w:val="009B2A02"/>
    <w:rsid w:val="009B2B61"/>
    <w:rsid w:val="009B5B7B"/>
    <w:rsid w:val="009C1777"/>
    <w:rsid w:val="009C2C86"/>
    <w:rsid w:val="009C6FE0"/>
    <w:rsid w:val="009D0753"/>
    <w:rsid w:val="009D10A4"/>
    <w:rsid w:val="009D4B3A"/>
    <w:rsid w:val="009D5131"/>
    <w:rsid w:val="009D6F71"/>
    <w:rsid w:val="009E1802"/>
    <w:rsid w:val="009E1CDE"/>
    <w:rsid w:val="009E2B06"/>
    <w:rsid w:val="009E3829"/>
    <w:rsid w:val="009E51E2"/>
    <w:rsid w:val="009E6BB7"/>
    <w:rsid w:val="009F01EE"/>
    <w:rsid w:val="009F6264"/>
    <w:rsid w:val="009F7A61"/>
    <w:rsid w:val="00A01BE7"/>
    <w:rsid w:val="00A105BC"/>
    <w:rsid w:val="00A11800"/>
    <w:rsid w:val="00A11C16"/>
    <w:rsid w:val="00A1423E"/>
    <w:rsid w:val="00A17664"/>
    <w:rsid w:val="00A17E18"/>
    <w:rsid w:val="00A20FAF"/>
    <w:rsid w:val="00A24520"/>
    <w:rsid w:val="00A3164A"/>
    <w:rsid w:val="00A324C7"/>
    <w:rsid w:val="00A34FD4"/>
    <w:rsid w:val="00A357AB"/>
    <w:rsid w:val="00A37F42"/>
    <w:rsid w:val="00A4411F"/>
    <w:rsid w:val="00A500D6"/>
    <w:rsid w:val="00A51EE0"/>
    <w:rsid w:val="00A523FF"/>
    <w:rsid w:val="00A54756"/>
    <w:rsid w:val="00A54C66"/>
    <w:rsid w:val="00A55FAF"/>
    <w:rsid w:val="00A57D36"/>
    <w:rsid w:val="00A61ADE"/>
    <w:rsid w:val="00A61BB6"/>
    <w:rsid w:val="00A62887"/>
    <w:rsid w:val="00A6349C"/>
    <w:rsid w:val="00A6477A"/>
    <w:rsid w:val="00A65734"/>
    <w:rsid w:val="00A6687F"/>
    <w:rsid w:val="00A67907"/>
    <w:rsid w:val="00A73CC1"/>
    <w:rsid w:val="00A74C6F"/>
    <w:rsid w:val="00A76296"/>
    <w:rsid w:val="00A80270"/>
    <w:rsid w:val="00A80B87"/>
    <w:rsid w:val="00A8125A"/>
    <w:rsid w:val="00A82DB1"/>
    <w:rsid w:val="00A84127"/>
    <w:rsid w:val="00A84BF9"/>
    <w:rsid w:val="00A86DA2"/>
    <w:rsid w:val="00A90DFC"/>
    <w:rsid w:val="00A90F1A"/>
    <w:rsid w:val="00A91BF3"/>
    <w:rsid w:val="00A9439B"/>
    <w:rsid w:val="00A9439C"/>
    <w:rsid w:val="00AA0A9C"/>
    <w:rsid w:val="00AA0D69"/>
    <w:rsid w:val="00AA16C0"/>
    <w:rsid w:val="00AA4CDC"/>
    <w:rsid w:val="00AA608E"/>
    <w:rsid w:val="00AB21D4"/>
    <w:rsid w:val="00AB21F5"/>
    <w:rsid w:val="00AB3386"/>
    <w:rsid w:val="00AB36DB"/>
    <w:rsid w:val="00AC0B1D"/>
    <w:rsid w:val="00AC0F3C"/>
    <w:rsid w:val="00AC2F5B"/>
    <w:rsid w:val="00AC3DAD"/>
    <w:rsid w:val="00AC5309"/>
    <w:rsid w:val="00AC5B97"/>
    <w:rsid w:val="00AD4DD0"/>
    <w:rsid w:val="00AE0609"/>
    <w:rsid w:val="00AE0A8D"/>
    <w:rsid w:val="00AE23A2"/>
    <w:rsid w:val="00AF3213"/>
    <w:rsid w:val="00AF6342"/>
    <w:rsid w:val="00B053FB"/>
    <w:rsid w:val="00B05647"/>
    <w:rsid w:val="00B06A85"/>
    <w:rsid w:val="00B076C5"/>
    <w:rsid w:val="00B07EE5"/>
    <w:rsid w:val="00B10DFF"/>
    <w:rsid w:val="00B21CC5"/>
    <w:rsid w:val="00B24674"/>
    <w:rsid w:val="00B2488A"/>
    <w:rsid w:val="00B26063"/>
    <w:rsid w:val="00B26778"/>
    <w:rsid w:val="00B26B83"/>
    <w:rsid w:val="00B311AE"/>
    <w:rsid w:val="00B313C2"/>
    <w:rsid w:val="00B32479"/>
    <w:rsid w:val="00B331A1"/>
    <w:rsid w:val="00B33FE2"/>
    <w:rsid w:val="00B403ED"/>
    <w:rsid w:val="00B4065F"/>
    <w:rsid w:val="00B45091"/>
    <w:rsid w:val="00B45447"/>
    <w:rsid w:val="00B53063"/>
    <w:rsid w:val="00B60371"/>
    <w:rsid w:val="00B614F1"/>
    <w:rsid w:val="00B728B1"/>
    <w:rsid w:val="00B73F37"/>
    <w:rsid w:val="00B83DC0"/>
    <w:rsid w:val="00B85818"/>
    <w:rsid w:val="00B866B4"/>
    <w:rsid w:val="00B86A2D"/>
    <w:rsid w:val="00B8772B"/>
    <w:rsid w:val="00B9279B"/>
    <w:rsid w:val="00B94226"/>
    <w:rsid w:val="00BA0A8C"/>
    <w:rsid w:val="00BA0CEB"/>
    <w:rsid w:val="00BA0E32"/>
    <w:rsid w:val="00BA2383"/>
    <w:rsid w:val="00BA2E7E"/>
    <w:rsid w:val="00BA590A"/>
    <w:rsid w:val="00BA5FE4"/>
    <w:rsid w:val="00BB0B39"/>
    <w:rsid w:val="00BB30D1"/>
    <w:rsid w:val="00BB39D8"/>
    <w:rsid w:val="00BB5F75"/>
    <w:rsid w:val="00BC38C8"/>
    <w:rsid w:val="00BC6524"/>
    <w:rsid w:val="00BC7CAB"/>
    <w:rsid w:val="00BD04BF"/>
    <w:rsid w:val="00BD3931"/>
    <w:rsid w:val="00BD5B88"/>
    <w:rsid w:val="00BD5F58"/>
    <w:rsid w:val="00BE0AEB"/>
    <w:rsid w:val="00BF3CDF"/>
    <w:rsid w:val="00BF4B9F"/>
    <w:rsid w:val="00BF4D37"/>
    <w:rsid w:val="00BF65F8"/>
    <w:rsid w:val="00BF7AB3"/>
    <w:rsid w:val="00C018E0"/>
    <w:rsid w:val="00C05AAF"/>
    <w:rsid w:val="00C1025F"/>
    <w:rsid w:val="00C118C7"/>
    <w:rsid w:val="00C13254"/>
    <w:rsid w:val="00C1568B"/>
    <w:rsid w:val="00C20877"/>
    <w:rsid w:val="00C20E7B"/>
    <w:rsid w:val="00C21456"/>
    <w:rsid w:val="00C24D03"/>
    <w:rsid w:val="00C25E61"/>
    <w:rsid w:val="00C3344A"/>
    <w:rsid w:val="00C35A1B"/>
    <w:rsid w:val="00C41036"/>
    <w:rsid w:val="00C413F3"/>
    <w:rsid w:val="00C50212"/>
    <w:rsid w:val="00C54EAD"/>
    <w:rsid w:val="00C54EFF"/>
    <w:rsid w:val="00C55D03"/>
    <w:rsid w:val="00C56DA5"/>
    <w:rsid w:val="00C63548"/>
    <w:rsid w:val="00C63F96"/>
    <w:rsid w:val="00C6445E"/>
    <w:rsid w:val="00C65450"/>
    <w:rsid w:val="00C677AF"/>
    <w:rsid w:val="00C67E59"/>
    <w:rsid w:val="00C72B8B"/>
    <w:rsid w:val="00C72CB5"/>
    <w:rsid w:val="00C7512B"/>
    <w:rsid w:val="00C76D4F"/>
    <w:rsid w:val="00C77E8E"/>
    <w:rsid w:val="00C805BC"/>
    <w:rsid w:val="00C86AD6"/>
    <w:rsid w:val="00C87752"/>
    <w:rsid w:val="00C87C66"/>
    <w:rsid w:val="00C9182E"/>
    <w:rsid w:val="00C91F24"/>
    <w:rsid w:val="00C921D1"/>
    <w:rsid w:val="00C9436F"/>
    <w:rsid w:val="00C959CA"/>
    <w:rsid w:val="00C95D16"/>
    <w:rsid w:val="00C96124"/>
    <w:rsid w:val="00CA2644"/>
    <w:rsid w:val="00CA2AB4"/>
    <w:rsid w:val="00CA37F5"/>
    <w:rsid w:val="00CA672E"/>
    <w:rsid w:val="00CB0100"/>
    <w:rsid w:val="00CB04D2"/>
    <w:rsid w:val="00CD2006"/>
    <w:rsid w:val="00CD4D71"/>
    <w:rsid w:val="00CD7EFE"/>
    <w:rsid w:val="00CE0C66"/>
    <w:rsid w:val="00CE28CF"/>
    <w:rsid w:val="00CE4386"/>
    <w:rsid w:val="00CE4CDC"/>
    <w:rsid w:val="00CE5BEB"/>
    <w:rsid w:val="00CE69E9"/>
    <w:rsid w:val="00CE71F2"/>
    <w:rsid w:val="00CF3F65"/>
    <w:rsid w:val="00CF464D"/>
    <w:rsid w:val="00D0124C"/>
    <w:rsid w:val="00D02450"/>
    <w:rsid w:val="00D0440F"/>
    <w:rsid w:val="00D17EF4"/>
    <w:rsid w:val="00D23770"/>
    <w:rsid w:val="00D25074"/>
    <w:rsid w:val="00D3227A"/>
    <w:rsid w:val="00D34517"/>
    <w:rsid w:val="00D358BA"/>
    <w:rsid w:val="00D36798"/>
    <w:rsid w:val="00D46448"/>
    <w:rsid w:val="00D47E80"/>
    <w:rsid w:val="00D52EDE"/>
    <w:rsid w:val="00D656B6"/>
    <w:rsid w:val="00D70563"/>
    <w:rsid w:val="00D70D89"/>
    <w:rsid w:val="00D72051"/>
    <w:rsid w:val="00D7380B"/>
    <w:rsid w:val="00D743BF"/>
    <w:rsid w:val="00D75D77"/>
    <w:rsid w:val="00D7639E"/>
    <w:rsid w:val="00D835EF"/>
    <w:rsid w:val="00D85D1A"/>
    <w:rsid w:val="00D85F09"/>
    <w:rsid w:val="00D86A9D"/>
    <w:rsid w:val="00D86DBE"/>
    <w:rsid w:val="00D90539"/>
    <w:rsid w:val="00D94690"/>
    <w:rsid w:val="00DA089A"/>
    <w:rsid w:val="00DA0FCB"/>
    <w:rsid w:val="00DA11A0"/>
    <w:rsid w:val="00DA2822"/>
    <w:rsid w:val="00DA690B"/>
    <w:rsid w:val="00DA7225"/>
    <w:rsid w:val="00DB0A0C"/>
    <w:rsid w:val="00DB1717"/>
    <w:rsid w:val="00DB44E9"/>
    <w:rsid w:val="00DB6674"/>
    <w:rsid w:val="00DC08C0"/>
    <w:rsid w:val="00DC1966"/>
    <w:rsid w:val="00DC3259"/>
    <w:rsid w:val="00DC4873"/>
    <w:rsid w:val="00DC7062"/>
    <w:rsid w:val="00DD0523"/>
    <w:rsid w:val="00DE1EAE"/>
    <w:rsid w:val="00DE5758"/>
    <w:rsid w:val="00DE5FCF"/>
    <w:rsid w:val="00DE7B26"/>
    <w:rsid w:val="00DF0D19"/>
    <w:rsid w:val="00DF2EE9"/>
    <w:rsid w:val="00DF552D"/>
    <w:rsid w:val="00DF6FD8"/>
    <w:rsid w:val="00E008B4"/>
    <w:rsid w:val="00E051AA"/>
    <w:rsid w:val="00E05A80"/>
    <w:rsid w:val="00E06A37"/>
    <w:rsid w:val="00E071A5"/>
    <w:rsid w:val="00E07752"/>
    <w:rsid w:val="00E1270C"/>
    <w:rsid w:val="00E12869"/>
    <w:rsid w:val="00E16609"/>
    <w:rsid w:val="00E16F08"/>
    <w:rsid w:val="00E2035B"/>
    <w:rsid w:val="00E21225"/>
    <w:rsid w:val="00E233F3"/>
    <w:rsid w:val="00E26B34"/>
    <w:rsid w:val="00E3126E"/>
    <w:rsid w:val="00E314BA"/>
    <w:rsid w:val="00E325BE"/>
    <w:rsid w:val="00E326BA"/>
    <w:rsid w:val="00E34202"/>
    <w:rsid w:val="00E37F72"/>
    <w:rsid w:val="00E40022"/>
    <w:rsid w:val="00E40BE5"/>
    <w:rsid w:val="00E40CF9"/>
    <w:rsid w:val="00E42A30"/>
    <w:rsid w:val="00E5625D"/>
    <w:rsid w:val="00E648BB"/>
    <w:rsid w:val="00E67ACA"/>
    <w:rsid w:val="00E76B31"/>
    <w:rsid w:val="00E81F3E"/>
    <w:rsid w:val="00E844BB"/>
    <w:rsid w:val="00E8492A"/>
    <w:rsid w:val="00E84C48"/>
    <w:rsid w:val="00E859BD"/>
    <w:rsid w:val="00E86B70"/>
    <w:rsid w:val="00E87C8F"/>
    <w:rsid w:val="00E924C3"/>
    <w:rsid w:val="00E954EE"/>
    <w:rsid w:val="00E96759"/>
    <w:rsid w:val="00EA4437"/>
    <w:rsid w:val="00EA49A4"/>
    <w:rsid w:val="00EA4D87"/>
    <w:rsid w:val="00EA6547"/>
    <w:rsid w:val="00EA68CC"/>
    <w:rsid w:val="00EB34FC"/>
    <w:rsid w:val="00EB4AB8"/>
    <w:rsid w:val="00EB76E1"/>
    <w:rsid w:val="00EC15B4"/>
    <w:rsid w:val="00EC2499"/>
    <w:rsid w:val="00EC2D07"/>
    <w:rsid w:val="00EC46C1"/>
    <w:rsid w:val="00EC771C"/>
    <w:rsid w:val="00EE29DF"/>
    <w:rsid w:val="00EE4120"/>
    <w:rsid w:val="00EF2E8A"/>
    <w:rsid w:val="00EF4E6B"/>
    <w:rsid w:val="00EF5416"/>
    <w:rsid w:val="00F06CCF"/>
    <w:rsid w:val="00F1053D"/>
    <w:rsid w:val="00F110D5"/>
    <w:rsid w:val="00F11E63"/>
    <w:rsid w:val="00F12733"/>
    <w:rsid w:val="00F171E1"/>
    <w:rsid w:val="00F17923"/>
    <w:rsid w:val="00F20DCF"/>
    <w:rsid w:val="00F24A3E"/>
    <w:rsid w:val="00F25B36"/>
    <w:rsid w:val="00F27B2B"/>
    <w:rsid w:val="00F3052A"/>
    <w:rsid w:val="00F341E3"/>
    <w:rsid w:val="00F35D09"/>
    <w:rsid w:val="00F35F09"/>
    <w:rsid w:val="00F4304D"/>
    <w:rsid w:val="00F46612"/>
    <w:rsid w:val="00F474EF"/>
    <w:rsid w:val="00F4752B"/>
    <w:rsid w:val="00F476E8"/>
    <w:rsid w:val="00F530F3"/>
    <w:rsid w:val="00F53768"/>
    <w:rsid w:val="00F541AE"/>
    <w:rsid w:val="00F56792"/>
    <w:rsid w:val="00F571A6"/>
    <w:rsid w:val="00F6018B"/>
    <w:rsid w:val="00F60265"/>
    <w:rsid w:val="00F60E32"/>
    <w:rsid w:val="00F644FF"/>
    <w:rsid w:val="00F65ABA"/>
    <w:rsid w:val="00F65E15"/>
    <w:rsid w:val="00F66CA7"/>
    <w:rsid w:val="00F66FE5"/>
    <w:rsid w:val="00F7242E"/>
    <w:rsid w:val="00F74B33"/>
    <w:rsid w:val="00F810DD"/>
    <w:rsid w:val="00F95E2F"/>
    <w:rsid w:val="00F96C1E"/>
    <w:rsid w:val="00F96DEB"/>
    <w:rsid w:val="00FA1872"/>
    <w:rsid w:val="00FA4F34"/>
    <w:rsid w:val="00FB2590"/>
    <w:rsid w:val="00FC0526"/>
    <w:rsid w:val="00FC1E34"/>
    <w:rsid w:val="00FD23A6"/>
    <w:rsid w:val="00FD3415"/>
    <w:rsid w:val="00FD5A8C"/>
    <w:rsid w:val="00FE286E"/>
    <w:rsid w:val="00FE3233"/>
    <w:rsid w:val="00FE4C68"/>
    <w:rsid w:val="00FE5FAF"/>
    <w:rsid w:val="00FE6D74"/>
    <w:rsid w:val="00FF5C9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505347"/>
  <w15:docId w15:val="{2C07AB8D-919E-4E68-B7B5-277968D2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customStyle="1" w:styleId="TableContemporary2">
    <w:name w:val="Table Contemporary2"/>
    <w:basedOn w:val="TableNormal"/>
    <w:next w:val="TableContemporary"/>
    <w:rsid w:val="002A7A44"/>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F66CA7"/>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FollowedHyperlink">
    <w:name w:val="FollowedHyperlink"/>
    <w:basedOn w:val="DefaultParagraphFont"/>
    <w:uiPriority w:val="99"/>
    <w:semiHidden/>
    <w:unhideWhenUsed/>
    <w:rsid w:val="009A0D06"/>
    <w:rPr>
      <w:color w:val="800080" w:themeColor="followedHyperlink"/>
      <w:u w:val="single"/>
    </w:rPr>
  </w:style>
  <w:style w:type="paragraph" w:styleId="Revision">
    <w:name w:val="Revision"/>
    <w:hidden/>
    <w:uiPriority w:val="99"/>
    <w:semiHidden/>
    <w:rsid w:val="001C6549"/>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2027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4B86"/>
    <w:rsid w:val="00032806"/>
    <w:rsid w:val="00056B92"/>
    <w:rsid w:val="00056DEA"/>
    <w:rsid w:val="000866BD"/>
    <w:rsid w:val="000F5B38"/>
    <w:rsid w:val="00132E59"/>
    <w:rsid w:val="00146151"/>
    <w:rsid w:val="00154490"/>
    <w:rsid w:val="00164819"/>
    <w:rsid w:val="00177473"/>
    <w:rsid w:val="001A5776"/>
    <w:rsid w:val="00204A7F"/>
    <w:rsid w:val="002B514B"/>
    <w:rsid w:val="002C0C03"/>
    <w:rsid w:val="002E1244"/>
    <w:rsid w:val="00311B0D"/>
    <w:rsid w:val="003548DD"/>
    <w:rsid w:val="003A131F"/>
    <w:rsid w:val="003F4666"/>
    <w:rsid w:val="004A7A86"/>
    <w:rsid w:val="004D2871"/>
    <w:rsid w:val="004E494D"/>
    <w:rsid w:val="004E52C4"/>
    <w:rsid w:val="00560392"/>
    <w:rsid w:val="005C264F"/>
    <w:rsid w:val="005D7092"/>
    <w:rsid w:val="006115A0"/>
    <w:rsid w:val="006300E8"/>
    <w:rsid w:val="00642C66"/>
    <w:rsid w:val="00696AC7"/>
    <w:rsid w:val="006B7FA8"/>
    <w:rsid w:val="00726505"/>
    <w:rsid w:val="007A4B9B"/>
    <w:rsid w:val="00812603"/>
    <w:rsid w:val="008211B5"/>
    <w:rsid w:val="00874653"/>
    <w:rsid w:val="008D4FA7"/>
    <w:rsid w:val="008E5C24"/>
    <w:rsid w:val="00921D59"/>
    <w:rsid w:val="00995046"/>
    <w:rsid w:val="00A21B37"/>
    <w:rsid w:val="00A5022A"/>
    <w:rsid w:val="00AE4C28"/>
    <w:rsid w:val="00AF2C4B"/>
    <w:rsid w:val="00B322A9"/>
    <w:rsid w:val="00B45B9A"/>
    <w:rsid w:val="00B73964"/>
    <w:rsid w:val="00B73DBE"/>
    <w:rsid w:val="00B74704"/>
    <w:rsid w:val="00BC0B42"/>
    <w:rsid w:val="00BF0794"/>
    <w:rsid w:val="00C32647"/>
    <w:rsid w:val="00C37716"/>
    <w:rsid w:val="00C947B8"/>
    <w:rsid w:val="00D0496D"/>
    <w:rsid w:val="00D051F5"/>
    <w:rsid w:val="00D91F27"/>
    <w:rsid w:val="00DD3CE3"/>
    <w:rsid w:val="00E13B5A"/>
    <w:rsid w:val="00EC59D9"/>
    <w:rsid w:val="00F7350A"/>
    <w:rsid w:val="00F8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C53CA0-E7DF-4BDF-A04B-3716A64B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2705</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SCE17WP004</vt:lpstr>
    </vt:vector>
  </TitlesOfParts>
  <Company>Southern California Edison</Company>
  <LinksUpToDate>false</LinksUpToDate>
  <CharactersWithSpaces>18094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SCE17WP004</dc:title>
  <dc:creator>Jim Wyatt (PG&amp;E);Jason Wang (SCE)</dc:creator>
  <cp:lastModifiedBy>Jesse Clive Putra Manao</cp:lastModifiedBy>
  <cp:revision>5</cp:revision>
  <cp:lastPrinted>2017-08-18T20:48:00Z</cp:lastPrinted>
  <dcterms:created xsi:type="dcterms:W3CDTF">2017-11-06T23:32:00Z</dcterms:created>
  <dcterms:modified xsi:type="dcterms:W3CDTF">2018-05-14T15:47:00Z</dcterms:modified>
  <cp:contentStatus>Revision 1</cp:contentStatus>
</cp:coreProperties>
</file>