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9C0893" w14:textId="4DD17C6A" w:rsidR="003F3A41" w:rsidRPr="00500C4E" w:rsidRDefault="00A57D36" w:rsidP="00A57D36">
      <w:pPr>
        <w:pStyle w:val="WPnumber"/>
      </w:pPr>
      <w:bookmarkStart w:id="0" w:name="_Toc153189647"/>
      <w:bookmarkStart w:id="1" w:name="_Toc214003082"/>
      <w:r w:rsidRPr="00500C4E">
        <w:t xml:space="preserve">Work Paper </w:t>
      </w:r>
      <w:sdt>
        <w:sdt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EndPr/>
        <w:sdtContent>
          <w:r w:rsidR="0008524C">
            <w:t>SCE</w:t>
          </w:r>
          <w:r w:rsidR="00625A79">
            <w:t>1</w:t>
          </w:r>
          <w:r w:rsidR="0083010A">
            <w:t>7</w:t>
          </w:r>
          <w:r w:rsidR="00625A79">
            <w:t>RN003</w:t>
          </w:r>
        </w:sdtContent>
      </w:sdt>
    </w:p>
    <w:bookmarkEnd w:id="0"/>
    <w:p w14:paraId="7601CE2F" w14:textId="05CE842A" w:rsidR="00DA690B" w:rsidRPr="00500C4E" w:rsidRDefault="007C6E7D"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EndPr>
          <w:rPr>
            <w:rStyle w:val="CaptionChar"/>
          </w:rPr>
        </w:sdtEndPr>
        <w:sdtContent>
          <w:r w:rsidR="003F3A41" w:rsidRPr="00500C4E">
            <w:rPr>
              <w:rStyle w:val="CaptionChar"/>
              <w:rFonts w:asciiTheme="minorHAnsi" w:hAnsiTheme="minorHAnsi" w:cstheme="minorHAnsi"/>
              <w:b/>
              <w:bCs w:val="0"/>
              <w:sz w:val="48"/>
              <w:szCs w:val="48"/>
            </w:rPr>
            <w:t xml:space="preserve">Revision </w:t>
          </w:r>
          <w:r w:rsidR="003D126A">
            <w:rPr>
              <w:rStyle w:val="CaptionChar"/>
              <w:rFonts w:asciiTheme="minorHAnsi" w:hAnsiTheme="minorHAnsi" w:cstheme="minorHAnsi"/>
              <w:b/>
              <w:bCs w:val="0"/>
              <w:sz w:val="48"/>
              <w:szCs w:val="48"/>
            </w:rPr>
            <w:t>0</w:t>
          </w:r>
        </w:sdtContent>
      </w:sdt>
    </w:p>
    <w:p w14:paraId="3E4FD8A9" w14:textId="77777777" w:rsidR="00285A0D" w:rsidRPr="00500C4E" w:rsidRDefault="00285A0D" w:rsidP="00DE5758">
      <w:pPr>
        <w:jc w:val="right"/>
        <w:rPr>
          <w:rFonts w:cstheme="minorHAnsi"/>
          <w:b/>
          <w:sz w:val="48"/>
          <w:szCs w:val="48"/>
        </w:rPr>
      </w:pPr>
    </w:p>
    <w:bookmarkStart w:id="2" w:name="SCE"/>
    <w:p w14:paraId="1837A157" w14:textId="79948BB8" w:rsidR="00DA690B" w:rsidRPr="00500C4E" w:rsidRDefault="007C6E7D" w:rsidP="00DA690B">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EndPr/>
        <w:sdtContent>
          <w:r w:rsidR="0008524C">
            <w:rPr>
              <w:rFonts w:cstheme="minorHAnsi"/>
              <w:b/>
              <w:sz w:val="36"/>
              <w:szCs w:val="36"/>
            </w:rPr>
            <w:t>Southern California Edison</w:t>
          </w:r>
        </w:sdtContent>
      </w:sdt>
      <w:bookmarkEnd w:id="2"/>
    </w:p>
    <w:p w14:paraId="29354732" w14:textId="77777777" w:rsidR="00DA690B" w:rsidRPr="00500C4E" w:rsidRDefault="00DA690B" w:rsidP="00DA690B">
      <w:pPr>
        <w:rPr>
          <w:rFonts w:cstheme="minorHAnsi"/>
        </w:rPr>
      </w:pPr>
    </w:p>
    <w:p w14:paraId="7BF912AA" w14:textId="77777777" w:rsidR="00DA690B" w:rsidRPr="00500C4E" w:rsidRDefault="00DA690B" w:rsidP="00DA690B">
      <w:pPr>
        <w:rPr>
          <w:rFonts w:cstheme="minorHAnsi"/>
        </w:rPr>
      </w:pPr>
    </w:p>
    <w:p w14:paraId="1D4E0B3B" w14:textId="77777777" w:rsidR="00DA690B" w:rsidRPr="00500C4E" w:rsidRDefault="009D0753" w:rsidP="009D0753">
      <w:pPr>
        <w:tabs>
          <w:tab w:val="left" w:pos="8190"/>
        </w:tabs>
        <w:rPr>
          <w:rFonts w:cstheme="minorHAnsi"/>
        </w:rPr>
      </w:pPr>
      <w:r w:rsidRPr="00500C4E">
        <w:rPr>
          <w:rFonts w:cstheme="minorHAnsi"/>
        </w:rPr>
        <w:tab/>
      </w:r>
    </w:p>
    <w:p w14:paraId="5611997E" w14:textId="77777777" w:rsidR="00DA690B" w:rsidRPr="00500C4E" w:rsidRDefault="00DA690B" w:rsidP="00DA690B">
      <w:pPr>
        <w:rPr>
          <w:rFonts w:cstheme="minorHAnsi"/>
        </w:rPr>
      </w:pPr>
    </w:p>
    <w:p w14:paraId="7C3A666A" w14:textId="77777777" w:rsidR="00DA690B" w:rsidRPr="00500C4E" w:rsidRDefault="00DA690B" w:rsidP="00DA690B">
      <w:pPr>
        <w:rPr>
          <w:rFonts w:cstheme="minorHAnsi"/>
        </w:rPr>
      </w:pPr>
    </w:p>
    <w:p w14:paraId="6777E312" w14:textId="77777777" w:rsidR="00DA690B" w:rsidRPr="00500C4E" w:rsidRDefault="00DA690B" w:rsidP="00DA690B">
      <w:pPr>
        <w:rPr>
          <w:rFonts w:cstheme="minorHAnsi"/>
        </w:rPr>
      </w:pPr>
    </w:p>
    <w:p w14:paraId="7D4F1F66" w14:textId="77777777" w:rsidR="00DA690B" w:rsidRPr="00500C4E" w:rsidRDefault="00DA690B" w:rsidP="00DA690B">
      <w:pPr>
        <w:rPr>
          <w:rFonts w:cstheme="minorHAnsi"/>
        </w:rPr>
      </w:pPr>
    </w:p>
    <w:p w14:paraId="5F74818A" w14:textId="77777777" w:rsidR="00DA690B" w:rsidRPr="00500C4E" w:rsidRDefault="00DA690B" w:rsidP="00DA690B">
      <w:pPr>
        <w:rPr>
          <w:rFonts w:cstheme="minorHAnsi"/>
        </w:rPr>
      </w:pPr>
    </w:p>
    <w:p w14:paraId="65DD049A" w14:textId="3D27964E" w:rsidR="00523736" w:rsidRPr="00462F58" w:rsidRDefault="00625A79" w:rsidP="00462F58">
      <w:pPr>
        <w:rPr>
          <w:rFonts w:cstheme="minorHAnsi"/>
          <w:b/>
          <w:sz w:val="72"/>
          <w:szCs w:val="72"/>
        </w:rPr>
      </w:pPr>
      <w:r>
        <w:rPr>
          <w:rFonts w:cstheme="minorHAnsi"/>
          <w:b/>
          <w:sz w:val="72"/>
          <w:szCs w:val="72"/>
        </w:rPr>
        <w:t xml:space="preserve">Insulation of Bare Refrigeration </w:t>
      </w:r>
      <w:r w:rsidR="00186928">
        <w:rPr>
          <w:rFonts w:cstheme="minorHAnsi"/>
          <w:b/>
          <w:sz w:val="72"/>
          <w:szCs w:val="72"/>
        </w:rPr>
        <w:t>Suction</w:t>
      </w:r>
      <w:r>
        <w:rPr>
          <w:rFonts w:cstheme="minorHAnsi"/>
          <w:b/>
          <w:sz w:val="72"/>
          <w:szCs w:val="72"/>
        </w:rPr>
        <w:t xml:space="preserve"> Lines</w:t>
      </w:r>
    </w:p>
    <w:p w14:paraId="12D52D21" w14:textId="77777777" w:rsidR="00523736" w:rsidRPr="00500C4E" w:rsidRDefault="00523736" w:rsidP="00E76B31">
      <w:pPr>
        <w:pStyle w:val="Reminders"/>
        <w:rPr>
          <w:rFonts w:asciiTheme="minorHAnsi" w:hAnsiTheme="minorHAnsi" w:cstheme="minorHAnsi"/>
          <w:b/>
          <w:i w:val="0"/>
          <w:sz w:val="32"/>
          <w:szCs w:val="22"/>
        </w:rPr>
        <w:sectPr w:rsidR="00523736" w:rsidRPr="00500C4E">
          <w:footerReference w:type="default" r:id="rId9"/>
          <w:pgSz w:w="12240" w:h="15840"/>
          <w:pgMar w:top="1440" w:right="1440" w:bottom="1440" w:left="1440" w:header="720" w:footer="720" w:gutter="0"/>
          <w:cols w:space="720"/>
          <w:docGrid w:linePitch="360"/>
        </w:sectPr>
      </w:pPr>
    </w:p>
    <w:p w14:paraId="1730FE04" w14:textId="77777777" w:rsidR="00290ED8" w:rsidRPr="00500C4E" w:rsidRDefault="00290ED8" w:rsidP="00AC5309">
      <w:pPr>
        <w:pStyle w:val="Heading1"/>
      </w:pPr>
      <w:bookmarkStart w:id="3" w:name="_Toc304800192"/>
      <w:bookmarkStart w:id="4" w:name="_Toc324318330"/>
      <w:bookmarkStart w:id="5" w:name="_Toc324340474"/>
      <w:bookmarkStart w:id="6" w:name="_Toc324433427"/>
      <w:r w:rsidRPr="00500C4E">
        <w:lastRenderedPageBreak/>
        <w:t>At-a-Glance Summary</w:t>
      </w:r>
      <w:bookmarkEnd w:id="3"/>
      <w:bookmarkEnd w:id="4"/>
      <w:bookmarkEnd w:id="5"/>
      <w:bookmarkEnd w:id="6"/>
    </w:p>
    <w:tbl>
      <w:tblPr>
        <w:tblStyle w:val="TableGrid1"/>
        <w:tblW w:w="5000" w:type="pct"/>
        <w:tblLook w:val="01E0" w:firstRow="1" w:lastRow="1" w:firstColumn="1" w:lastColumn="1" w:noHBand="0" w:noVBand="0"/>
      </w:tblPr>
      <w:tblGrid>
        <w:gridCol w:w="3506"/>
        <w:gridCol w:w="5844"/>
      </w:tblGrid>
      <w:tr w:rsidR="00AC5309" w:rsidRPr="00500C4E" w14:paraId="4D3A4AB5" w14:textId="77777777" w:rsidTr="001610BB">
        <w:trPr>
          <w:trHeight w:val="465"/>
        </w:trPr>
        <w:tc>
          <w:tcPr>
            <w:tcW w:w="1875" w:type="pct"/>
            <w:vAlign w:val="center"/>
          </w:tcPr>
          <w:p w14:paraId="4D8DADAE" w14:textId="129EB9BE" w:rsidR="00AC5309" w:rsidRPr="00920905" w:rsidRDefault="00AC5309" w:rsidP="001610BB">
            <w:pPr>
              <w:rPr>
                <w:rStyle w:val="Strong"/>
                <w:rFonts w:asciiTheme="minorHAnsi" w:hAnsiTheme="minorHAnsi"/>
                <w:b w:val="0"/>
                <w:sz w:val="20"/>
                <w:szCs w:val="20"/>
              </w:rPr>
            </w:pPr>
            <w:r w:rsidRPr="00500C4E">
              <w:rPr>
                <w:rStyle w:val="Strong"/>
                <w:rFonts w:asciiTheme="minorHAnsi" w:hAnsiTheme="minorHAnsi"/>
                <w:sz w:val="20"/>
                <w:szCs w:val="20"/>
              </w:rPr>
              <w:t>Measure Codes</w:t>
            </w:r>
          </w:p>
        </w:tc>
        <w:tc>
          <w:tcPr>
            <w:tcW w:w="3125" w:type="pct"/>
            <w:vAlign w:val="center"/>
          </w:tcPr>
          <w:p w14:paraId="4F4CB7F6" w14:textId="777B6F24" w:rsidR="00AC5309" w:rsidRPr="00500C4E" w:rsidRDefault="008D6F61" w:rsidP="001610BB">
            <w:pPr>
              <w:rPr>
                <w:rFonts w:cs="Arial"/>
                <w:bCs/>
                <w:color w:val="FF0000"/>
                <w:szCs w:val="20"/>
              </w:rPr>
            </w:pPr>
            <w:r w:rsidRPr="006917FE">
              <w:rPr>
                <w:rFonts w:cs="Arial"/>
                <w:szCs w:val="20"/>
              </w:rPr>
              <w:t>RF-82221, RF-46935</w:t>
            </w:r>
          </w:p>
        </w:tc>
      </w:tr>
      <w:tr w:rsidR="00AC5309" w:rsidRPr="00500C4E" w14:paraId="63B310F0" w14:textId="77777777" w:rsidTr="001610BB">
        <w:trPr>
          <w:trHeight w:val="465"/>
        </w:trPr>
        <w:tc>
          <w:tcPr>
            <w:tcW w:w="1875" w:type="pct"/>
            <w:vAlign w:val="center"/>
          </w:tcPr>
          <w:p w14:paraId="5050E2A3" w14:textId="2CBF1387" w:rsidR="00290ED8" w:rsidRPr="00500C4E" w:rsidRDefault="00290ED8" w:rsidP="001610BB">
            <w:pPr>
              <w:rPr>
                <w:rStyle w:val="Strong"/>
                <w:rFonts w:asciiTheme="minorHAnsi" w:hAnsiTheme="minorHAnsi"/>
                <w:sz w:val="20"/>
                <w:szCs w:val="20"/>
              </w:rPr>
            </w:pPr>
            <w:r w:rsidRPr="00500C4E">
              <w:rPr>
                <w:rStyle w:val="Strong"/>
                <w:rFonts w:asciiTheme="minorHAnsi" w:hAnsiTheme="minorHAnsi"/>
                <w:sz w:val="20"/>
                <w:szCs w:val="20"/>
              </w:rPr>
              <w:t>Measure</w:t>
            </w:r>
            <w:r w:rsidR="001D3223" w:rsidRPr="00500C4E">
              <w:rPr>
                <w:rStyle w:val="Strong"/>
                <w:rFonts w:asciiTheme="minorHAnsi" w:hAnsiTheme="minorHAnsi"/>
                <w:sz w:val="20"/>
                <w:szCs w:val="20"/>
              </w:rPr>
              <w:t xml:space="preserve"> </w:t>
            </w:r>
            <w:r w:rsidRPr="00500C4E">
              <w:rPr>
                <w:rStyle w:val="Strong"/>
                <w:rFonts w:asciiTheme="minorHAnsi" w:hAnsiTheme="minorHAnsi"/>
                <w:sz w:val="20"/>
                <w:szCs w:val="20"/>
              </w:rPr>
              <w:t>Description</w:t>
            </w:r>
          </w:p>
        </w:tc>
        <w:tc>
          <w:tcPr>
            <w:tcW w:w="3125" w:type="pct"/>
            <w:vAlign w:val="center"/>
          </w:tcPr>
          <w:p w14:paraId="5490449A" w14:textId="6ED8E9B4" w:rsidR="00290ED8" w:rsidRDefault="008D6F61" w:rsidP="001610BB">
            <w:pPr>
              <w:rPr>
                <w:rFonts w:cstheme="minorHAnsi"/>
                <w:szCs w:val="20"/>
              </w:rPr>
            </w:pPr>
            <w:r>
              <w:rPr>
                <w:rFonts w:cstheme="minorHAnsi"/>
                <w:szCs w:val="20"/>
              </w:rPr>
              <w:t>Bare Suction Lines for Walk-in Coolers Insulation</w:t>
            </w:r>
            <w:r w:rsidR="004527ED">
              <w:rPr>
                <w:rFonts w:cstheme="minorHAnsi"/>
                <w:szCs w:val="20"/>
              </w:rPr>
              <w:t xml:space="preserve"> (RF-82221)</w:t>
            </w:r>
          </w:p>
          <w:p w14:paraId="4A135BBC" w14:textId="128A898B" w:rsidR="008D6F61" w:rsidRPr="00500C4E" w:rsidRDefault="008D6F61" w:rsidP="001610BB">
            <w:pPr>
              <w:rPr>
                <w:rFonts w:cs="Arial"/>
                <w:color w:val="FF0000"/>
                <w:szCs w:val="20"/>
              </w:rPr>
            </w:pPr>
            <w:r>
              <w:rPr>
                <w:rFonts w:cstheme="minorHAnsi"/>
                <w:szCs w:val="20"/>
              </w:rPr>
              <w:t>Bare Suction Lines for Walk-in Freezers Insulation</w:t>
            </w:r>
            <w:r w:rsidR="004527ED">
              <w:rPr>
                <w:rFonts w:cstheme="minorHAnsi"/>
                <w:szCs w:val="20"/>
              </w:rPr>
              <w:t xml:space="preserve"> (RF-46935)</w:t>
            </w:r>
          </w:p>
        </w:tc>
      </w:tr>
      <w:tr w:rsidR="00AC5309" w:rsidRPr="00500C4E" w14:paraId="085771EF" w14:textId="77777777" w:rsidTr="001610BB">
        <w:trPr>
          <w:trHeight w:val="465"/>
        </w:trPr>
        <w:tc>
          <w:tcPr>
            <w:tcW w:w="1875" w:type="pct"/>
            <w:vAlign w:val="center"/>
          </w:tcPr>
          <w:p w14:paraId="679DB8A0" w14:textId="3D691398" w:rsidR="00290ED8" w:rsidRPr="00500C4E" w:rsidRDefault="00290ED8" w:rsidP="001610BB">
            <w:pPr>
              <w:rPr>
                <w:rStyle w:val="Strong"/>
                <w:rFonts w:asciiTheme="minorHAnsi" w:hAnsiTheme="minorHAnsi"/>
                <w:sz w:val="20"/>
                <w:szCs w:val="20"/>
              </w:rPr>
            </w:pPr>
            <w:r w:rsidRPr="00500C4E">
              <w:rPr>
                <w:rStyle w:val="Strong"/>
                <w:rFonts w:asciiTheme="minorHAnsi" w:hAnsiTheme="minorHAnsi"/>
                <w:sz w:val="20"/>
                <w:szCs w:val="20"/>
              </w:rPr>
              <w:t>Base Case Description</w:t>
            </w:r>
          </w:p>
        </w:tc>
        <w:tc>
          <w:tcPr>
            <w:tcW w:w="3125" w:type="pct"/>
            <w:vAlign w:val="center"/>
          </w:tcPr>
          <w:p w14:paraId="28C0D27B" w14:textId="1CB47D1D" w:rsidR="00290ED8" w:rsidRPr="00500C4E" w:rsidRDefault="006917FE" w:rsidP="001610BB">
            <w:pPr>
              <w:rPr>
                <w:rFonts w:cs="Arial"/>
                <w:color w:val="FF0000"/>
                <w:szCs w:val="20"/>
              </w:rPr>
            </w:pPr>
            <w:r>
              <w:rPr>
                <w:rFonts w:cs="Arial"/>
                <w:szCs w:val="20"/>
              </w:rPr>
              <w:t>R</w:t>
            </w:r>
            <w:r w:rsidRPr="008D6F61">
              <w:rPr>
                <w:rFonts w:cs="Arial"/>
                <w:szCs w:val="20"/>
              </w:rPr>
              <w:t>efrigeration systems with un-insulated suction refrigeration pipes outside of the refrigerated space</w:t>
            </w:r>
          </w:p>
        </w:tc>
      </w:tr>
      <w:tr w:rsidR="00D36798" w:rsidRPr="00500C4E" w14:paraId="5C218003" w14:textId="77777777" w:rsidTr="001610BB">
        <w:trPr>
          <w:trHeight w:val="465"/>
        </w:trPr>
        <w:tc>
          <w:tcPr>
            <w:tcW w:w="1875" w:type="pct"/>
            <w:vAlign w:val="center"/>
          </w:tcPr>
          <w:p w14:paraId="1DBA889C" w14:textId="032192ED" w:rsidR="00D36798" w:rsidRPr="00500C4E" w:rsidRDefault="00B4065F" w:rsidP="001610BB">
            <w:pPr>
              <w:rPr>
                <w:rStyle w:val="Strong"/>
                <w:rFonts w:asciiTheme="minorHAnsi" w:hAnsiTheme="minorHAnsi"/>
                <w:sz w:val="20"/>
                <w:szCs w:val="20"/>
              </w:rPr>
            </w:pPr>
            <w:r w:rsidRPr="00500C4E">
              <w:rPr>
                <w:rStyle w:val="Strong"/>
                <w:rFonts w:asciiTheme="minorHAnsi" w:hAnsiTheme="minorHAnsi"/>
                <w:sz w:val="20"/>
                <w:szCs w:val="20"/>
              </w:rPr>
              <w:t>Units</w:t>
            </w:r>
          </w:p>
        </w:tc>
        <w:tc>
          <w:tcPr>
            <w:tcW w:w="3125" w:type="pct"/>
            <w:vAlign w:val="center"/>
          </w:tcPr>
          <w:p w14:paraId="181797A6" w14:textId="2604D0A3" w:rsidR="00D36798" w:rsidRPr="00500C4E" w:rsidRDefault="00F2226F" w:rsidP="001610BB">
            <w:pPr>
              <w:rPr>
                <w:rFonts w:cs="Arial"/>
                <w:color w:val="FF0000"/>
                <w:szCs w:val="20"/>
              </w:rPr>
            </w:pPr>
            <w:r w:rsidRPr="00F2226F">
              <w:rPr>
                <w:rFonts w:cs="Arial"/>
                <w:szCs w:val="20"/>
              </w:rPr>
              <w:t>Per Linear Foot</w:t>
            </w:r>
          </w:p>
        </w:tc>
      </w:tr>
      <w:tr w:rsidR="00290ED8" w:rsidRPr="00500C4E" w14:paraId="66C8B424" w14:textId="77777777" w:rsidTr="001610BB">
        <w:trPr>
          <w:trHeight w:val="465"/>
        </w:trPr>
        <w:tc>
          <w:tcPr>
            <w:tcW w:w="1875" w:type="pct"/>
            <w:vAlign w:val="center"/>
          </w:tcPr>
          <w:p w14:paraId="0C38E296" w14:textId="625EE0BE" w:rsidR="00290ED8" w:rsidRPr="00920905" w:rsidRDefault="001C1338" w:rsidP="001610BB">
            <w:pPr>
              <w:rPr>
                <w:rStyle w:val="Strong1"/>
                <w:szCs w:val="20"/>
              </w:rPr>
            </w:pPr>
            <w:r w:rsidRPr="00500C4E">
              <w:rPr>
                <w:rStyle w:val="Strong"/>
                <w:rFonts w:asciiTheme="minorHAnsi" w:hAnsiTheme="minorHAnsi"/>
                <w:sz w:val="20"/>
                <w:szCs w:val="20"/>
              </w:rPr>
              <w:t>Energy Savings</w:t>
            </w:r>
          </w:p>
        </w:tc>
        <w:tc>
          <w:tcPr>
            <w:tcW w:w="3125" w:type="pct"/>
            <w:vAlign w:val="center"/>
          </w:tcPr>
          <w:p w14:paraId="7D5952C1" w14:textId="60AC96CC" w:rsidR="00290ED8" w:rsidRPr="00500C4E" w:rsidRDefault="00D36798" w:rsidP="00016DDB">
            <w:pPr>
              <w:rPr>
                <w:rFonts w:cs="Arial"/>
                <w:szCs w:val="20"/>
              </w:rPr>
            </w:pPr>
            <w:r w:rsidRPr="00500C4E">
              <w:rPr>
                <w:rFonts w:cs="Arial"/>
                <w:szCs w:val="20"/>
              </w:rPr>
              <w:t>Refer to Excel Calculation</w:t>
            </w:r>
            <w:r w:rsidR="00016DDB">
              <w:rPr>
                <w:rFonts w:cs="Arial"/>
                <w:szCs w:val="20"/>
              </w:rPr>
              <w:t>,</w:t>
            </w:r>
            <w:r w:rsidRPr="00500C4E">
              <w:rPr>
                <w:rFonts w:cs="Arial"/>
                <w:szCs w:val="20"/>
              </w:rPr>
              <w:t xml:space="preserve"> Attachment</w:t>
            </w:r>
            <w:r w:rsidR="00016DDB">
              <w:rPr>
                <w:rFonts w:cs="Arial"/>
                <w:szCs w:val="20"/>
              </w:rPr>
              <w:t xml:space="preserve"> #2</w:t>
            </w:r>
          </w:p>
        </w:tc>
      </w:tr>
      <w:tr w:rsidR="00290ED8" w:rsidRPr="00500C4E" w14:paraId="3432D116" w14:textId="77777777" w:rsidTr="001610BB">
        <w:trPr>
          <w:trHeight w:val="465"/>
        </w:trPr>
        <w:tc>
          <w:tcPr>
            <w:tcW w:w="1875" w:type="pct"/>
            <w:vAlign w:val="center"/>
          </w:tcPr>
          <w:p w14:paraId="3CB3B700" w14:textId="30D3563F" w:rsidR="00290ED8" w:rsidRPr="00500C4E" w:rsidRDefault="002469DD" w:rsidP="001610BB">
            <w:pPr>
              <w:rPr>
                <w:rStyle w:val="Strong"/>
                <w:rFonts w:asciiTheme="minorHAnsi" w:hAnsiTheme="minorHAnsi"/>
                <w:sz w:val="20"/>
                <w:szCs w:val="20"/>
              </w:rPr>
            </w:pPr>
            <w:r>
              <w:rPr>
                <w:rStyle w:val="Strong"/>
                <w:rFonts w:asciiTheme="minorHAnsi" w:hAnsiTheme="minorHAnsi"/>
                <w:sz w:val="20"/>
                <w:szCs w:val="20"/>
              </w:rPr>
              <w:t>Full</w:t>
            </w:r>
            <w:r w:rsidRPr="00500C4E">
              <w:rPr>
                <w:rStyle w:val="Strong"/>
                <w:rFonts w:asciiTheme="minorHAnsi" w:hAnsiTheme="minorHAnsi"/>
                <w:sz w:val="20"/>
                <w:szCs w:val="20"/>
              </w:rPr>
              <w:t xml:space="preserve"> </w:t>
            </w:r>
            <w:r w:rsidR="00290ED8" w:rsidRPr="00500C4E">
              <w:rPr>
                <w:rStyle w:val="Strong"/>
                <w:rFonts w:asciiTheme="minorHAnsi" w:hAnsiTheme="minorHAnsi"/>
                <w:sz w:val="20"/>
                <w:szCs w:val="20"/>
              </w:rPr>
              <w:t>Measure Cost ($/unit)</w:t>
            </w:r>
          </w:p>
        </w:tc>
        <w:tc>
          <w:tcPr>
            <w:tcW w:w="3125" w:type="pct"/>
            <w:vAlign w:val="center"/>
          </w:tcPr>
          <w:p w14:paraId="55804062" w14:textId="30059186" w:rsidR="00290ED8" w:rsidRPr="00500C4E" w:rsidRDefault="00AC2F5B" w:rsidP="001610BB">
            <w:pPr>
              <w:rPr>
                <w:rFonts w:cs="Arial"/>
                <w:szCs w:val="20"/>
              </w:rPr>
            </w:pPr>
            <w:r w:rsidRPr="00500C4E">
              <w:rPr>
                <w:rFonts w:cs="Arial"/>
                <w:szCs w:val="20"/>
              </w:rPr>
              <w:t>Refer to Excel Calculation</w:t>
            </w:r>
            <w:r w:rsidR="00016DDB">
              <w:rPr>
                <w:rFonts w:cs="Arial"/>
                <w:szCs w:val="20"/>
              </w:rPr>
              <w:t>,</w:t>
            </w:r>
            <w:r w:rsidRPr="00500C4E">
              <w:rPr>
                <w:rFonts w:cs="Arial"/>
                <w:szCs w:val="20"/>
              </w:rPr>
              <w:t xml:space="preserve"> Attachment</w:t>
            </w:r>
            <w:r w:rsidR="00016DDB">
              <w:rPr>
                <w:rFonts w:cs="Arial"/>
                <w:szCs w:val="20"/>
              </w:rPr>
              <w:t xml:space="preserve"> #3</w:t>
            </w:r>
          </w:p>
        </w:tc>
      </w:tr>
      <w:tr w:rsidR="00AC5309" w:rsidRPr="00500C4E" w14:paraId="2D16677E" w14:textId="77777777" w:rsidTr="001610BB">
        <w:trPr>
          <w:trHeight w:val="465"/>
        </w:trPr>
        <w:tc>
          <w:tcPr>
            <w:tcW w:w="1875" w:type="pct"/>
            <w:vAlign w:val="center"/>
          </w:tcPr>
          <w:p w14:paraId="1C8BF889" w14:textId="6745F31A" w:rsidR="00290ED8" w:rsidRPr="00500C4E" w:rsidRDefault="00290ED8" w:rsidP="001610BB">
            <w:pPr>
              <w:rPr>
                <w:rStyle w:val="Strong"/>
                <w:rFonts w:asciiTheme="minorHAnsi" w:hAnsiTheme="minorHAnsi"/>
                <w:sz w:val="20"/>
                <w:szCs w:val="20"/>
              </w:rPr>
            </w:pPr>
            <w:r w:rsidRPr="00500C4E">
              <w:rPr>
                <w:rStyle w:val="Strong"/>
                <w:rFonts w:asciiTheme="minorHAnsi" w:hAnsiTheme="minorHAnsi"/>
                <w:sz w:val="20"/>
                <w:szCs w:val="20"/>
              </w:rPr>
              <w:t xml:space="preserve">Incremental </w:t>
            </w:r>
            <w:r w:rsidR="00BE0AEB" w:rsidRPr="00500C4E">
              <w:rPr>
                <w:rStyle w:val="Strong"/>
                <w:rFonts w:asciiTheme="minorHAnsi" w:hAnsiTheme="minorHAnsi"/>
                <w:sz w:val="20"/>
                <w:szCs w:val="20"/>
              </w:rPr>
              <w:t xml:space="preserve">Measure </w:t>
            </w:r>
            <w:r w:rsidRPr="00500C4E">
              <w:rPr>
                <w:rStyle w:val="Strong"/>
                <w:rFonts w:asciiTheme="minorHAnsi" w:hAnsiTheme="minorHAnsi"/>
                <w:sz w:val="20"/>
                <w:szCs w:val="20"/>
              </w:rPr>
              <w:t>Cost ($/unit)</w:t>
            </w:r>
          </w:p>
        </w:tc>
        <w:tc>
          <w:tcPr>
            <w:tcW w:w="3125" w:type="pct"/>
            <w:vAlign w:val="center"/>
          </w:tcPr>
          <w:p w14:paraId="40CA5472" w14:textId="47F2286C" w:rsidR="00290ED8" w:rsidRPr="00500C4E" w:rsidRDefault="00AC2F5B" w:rsidP="001610BB">
            <w:pPr>
              <w:rPr>
                <w:rFonts w:cs="Arial"/>
                <w:szCs w:val="20"/>
              </w:rPr>
            </w:pPr>
            <w:r w:rsidRPr="00500C4E">
              <w:rPr>
                <w:rFonts w:cs="Arial"/>
                <w:szCs w:val="20"/>
              </w:rPr>
              <w:t>Refer to Excel Calculation</w:t>
            </w:r>
            <w:r w:rsidR="00016DDB">
              <w:rPr>
                <w:rFonts w:cs="Arial"/>
                <w:szCs w:val="20"/>
              </w:rPr>
              <w:t>,</w:t>
            </w:r>
            <w:r w:rsidRPr="00500C4E">
              <w:rPr>
                <w:rFonts w:cs="Arial"/>
                <w:szCs w:val="20"/>
              </w:rPr>
              <w:t xml:space="preserve"> Attachment</w:t>
            </w:r>
            <w:r w:rsidR="00016DDB">
              <w:rPr>
                <w:rFonts w:cs="Arial"/>
                <w:szCs w:val="20"/>
              </w:rPr>
              <w:t xml:space="preserve"> #3</w:t>
            </w:r>
          </w:p>
        </w:tc>
      </w:tr>
      <w:tr w:rsidR="00290ED8" w:rsidRPr="00500C4E" w14:paraId="466E1409" w14:textId="77777777" w:rsidTr="001610BB">
        <w:trPr>
          <w:trHeight w:val="465"/>
        </w:trPr>
        <w:tc>
          <w:tcPr>
            <w:tcW w:w="1875" w:type="pct"/>
            <w:vAlign w:val="center"/>
          </w:tcPr>
          <w:p w14:paraId="4F8D0A97" w14:textId="25FD4E84" w:rsidR="00290ED8" w:rsidRPr="00500C4E" w:rsidRDefault="00B4065F" w:rsidP="001610BB">
            <w:pPr>
              <w:rPr>
                <w:rStyle w:val="Strong"/>
                <w:rFonts w:asciiTheme="minorHAnsi" w:hAnsiTheme="minorHAnsi"/>
                <w:sz w:val="20"/>
                <w:szCs w:val="20"/>
              </w:rPr>
            </w:pPr>
            <w:r w:rsidRPr="00500C4E">
              <w:rPr>
                <w:rStyle w:val="Strong"/>
                <w:rFonts w:asciiTheme="minorHAnsi" w:hAnsiTheme="minorHAnsi"/>
                <w:sz w:val="20"/>
                <w:szCs w:val="20"/>
              </w:rPr>
              <w:t>Effective Useful Life</w:t>
            </w:r>
          </w:p>
        </w:tc>
        <w:tc>
          <w:tcPr>
            <w:tcW w:w="3125" w:type="pct"/>
            <w:vAlign w:val="center"/>
          </w:tcPr>
          <w:p w14:paraId="70DC1712" w14:textId="02B05E83" w:rsidR="00290ED8" w:rsidRPr="00500C4E" w:rsidRDefault="001B5597" w:rsidP="001610BB">
            <w:pPr>
              <w:rPr>
                <w:rFonts w:cs="Arial"/>
                <w:color w:val="FF0000"/>
                <w:szCs w:val="20"/>
              </w:rPr>
            </w:pPr>
            <w:r>
              <w:rPr>
                <w:rFonts w:cs="Arial"/>
                <w:szCs w:val="20"/>
              </w:rPr>
              <w:t>6.7</w:t>
            </w:r>
            <w:r w:rsidRPr="00397758">
              <w:rPr>
                <w:rFonts w:cs="Arial"/>
                <w:szCs w:val="20"/>
              </w:rPr>
              <w:t xml:space="preserve"> </w:t>
            </w:r>
            <w:r w:rsidR="00397758" w:rsidRPr="00397758">
              <w:rPr>
                <w:rFonts w:cs="Arial"/>
                <w:szCs w:val="20"/>
              </w:rPr>
              <w:t>years (DEER EUL ID: RefgWrhs-SLIns</w:t>
            </w:r>
            <w:r w:rsidR="001C1338" w:rsidRPr="00397758">
              <w:rPr>
                <w:rFonts w:cs="Arial"/>
                <w:szCs w:val="20"/>
              </w:rPr>
              <w:t>)</w:t>
            </w:r>
          </w:p>
        </w:tc>
      </w:tr>
      <w:tr w:rsidR="00AC5309" w:rsidRPr="00500C4E" w14:paraId="6FFAAB3B" w14:textId="77777777" w:rsidTr="001610BB">
        <w:trPr>
          <w:trHeight w:val="465"/>
        </w:trPr>
        <w:tc>
          <w:tcPr>
            <w:tcW w:w="1875" w:type="pct"/>
            <w:vAlign w:val="center"/>
          </w:tcPr>
          <w:p w14:paraId="080378E9" w14:textId="52D7A149" w:rsidR="00290ED8" w:rsidRPr="00500C4E" w:rsidRDefault="00290ED8" w:rsidP="001610BB">
            <w:pPr>
              <w:rPr>
                <w:rStyle w:val="Strong"/>
                <w:rFonts w:asciiTheme="minorHAnsi" w:hAnsiTheme="minorHAnsi"/>
                <w:sz w:val="20"/>
                <w:szCs w:val="20"/>
              </w:rPr>
            </w:pPr>
            <w:r w:rsidRPr="00500C4E">
              <w:rPr>
                <w:rStyle w:val="Strong"/>
                <w:rFonts w:asciiTheme="minorHAnsi" w:hAnsiTheme="minorHAnsi"/>
                <w:sz w:val="20"/>
                <w:szCs w:val="20"/>
              </w:rPr>
              <w:t xml:space="preserve">Measure </w:t>
            </w:r>
            <w:r w:rsidR="00AE0A8D" w:rsidRPr="00500C4E">
              <w:rPr>
                <w:rStyle w:val="Strong"/>
                <w:rFonts w:asciiTheme="minorHAnsi" w:hAnsiTheme="minorHAnsi"/>
                <w:sz w:val="20"/>
                <w:szCs w:val="20"/>
              </w:rPr>
              <w:t>Installation</w:t>
            </w:r>
            <w:r w:rsidRPr="00500C4E">
              <w:rPr>
                <w:rStyle w:val="Strong"/>
                <w:rFonts w:asciiTheme="minorHAnsi" w:hAnsiTheme="minorHAnsi"/>
                <w:sz w:val="20"/>
                <w:szCs w:val="20"/>
              </w:rPr>
              <w:t xml:space="preserve"> Type</w:t>
            </w:r>
          </w:p>
        </w:tc>
        <w:tc>
          <w:tcPr>
            <w:tcW w:w="3125" w:type="pct"/>
            <w:vAlign w:val="center"/>
          </w:tcPr>
          <w:p w14:paraId="08423BBE" w14:textId="57C6D2DA" w:rsidR="00290ED8" w:rsidRPr="00500C4E" w:rsidRDefault="001C1338" w:rsidP="001610BB">
            <w:pPr>
              <w:rPr>
                <w:rFonts w:cs="Arial"/>
                <w:color w:val="FF0000"/>
                <w:szCs w:val="20"/>
              </w:rPr>
            </w:pPr>
            <w:r w:rsidRPr="006917FE">
              <w:rPr>
                <w:szCs w:val="20"/>
              </w:rPr>
              <w:t>Retrofit Add-on (REA)</w:t>
            </w:r>
          </w:p>
        </w:tc>
      </w:tr>
      <w:tr w:rsidR="00290ED8" w:rsidRPr="00500C4E" w14:paraId="2EA80FC2" w14:textId="77777777" w:rsidTr="001610BB">
        <w:trPr>
          <w:trHeight w:val="465"/>
        </w:trPr>
        <w:tc>
          <w:tcPr>
            <w:tcW w:w="1875" w:type="pct"/>
            <w:vAlign w:val="center"/>
          </w:tcPr>
          <w:p w14:paraId="7E87F403" w14:textId="5683C17E" w:rsidR="00290ED8" w:rsidRPr="00500C4E" w:rsidRDefault="001C1338" w:rsidP="001610BB">
            <w:pPr>
              <w:rPr>
                <w:rStyle w:val="Strong"/>
                <w:rFonts w:asciiTheme="minorHAnsi" w:hAnsiTheme="minorHAnsi"/>
                <w:sz w:val="20"/>
                <w:szCs w:val="20"/>
              </w:rPr>
            </w:pPr>
            <w:r w:rsidRPr="00500C4E">
              <w:rPr>
                <w:rStyle w:val="Strong"/>
                <w:rFonts w:asciiTheme="minorHAnsi" w:hAnsiTheme="minorHAnsi"/>
                <w:sz w:val="20"/>
                <w:szCs w:val="20"/>
              </w:rPr>
              <w:t>Net-to-Gross Ratio</w:t>
            </w:r>
          </w:p>
        </w:tc>
        <w:tc>
          <w:tcPr>
            <w:tcW w:w="3125" w:type="pct"/>
            <w:vAlign w:val="center"/>
          </w:tcPr>
          <w:p w14:paraId="5E6881E1" w14:textId="77777777" w:rsidR="00290ED8" w:rsidRPr="00B62BE0" w:rsidRDefault="001C1338" w:rsidP="001610BB">
            <w:pPr>
              <w:rPr>
                <w:szCs w:val="20"/>
              </w:rPr>
            </w:pPr>
            <w:r w:rsidRPr="00B62BE0">
              <w:rPr>
                <w:rFonts w:cs="Arial"/>
                <w:szCs w:val="20"/>
              </w:rPr>
              <w:t xml:space="preserve">0.6 (DEER NTGR ID: </w:t>
            </w:r>
            <w:r w:rsidRPr="00B62BE0">
              <w:rPr>
                <w:szCs w:val="20"/>
              </w:rPr>
              <w:t>Com-Default&gt;2yrs)</w:t>
            </w:r>
          </w:p>
          <w:p w14:paraId="40A9016A" w14:textId="22D8DC11" w:rsidR="00B62BE0" w:rsidRPr="00500C4E" w:rsidRDefault="00B62BE0" w:rsidP="001610BB">
            <w:pPr>
              <w:rPr>
                <w:rFonts w:cs="Arial"/>
                <w:color w:val="FF0000"/>
                <w:szCs w:val="20"/>
              </w:rPr>
            </w:pPr>
            <w:r w:rsidRPr="00B62BE0">
              <w:rPr>
                <w:szCs w:val="20"/>
              </w:rPr>
              <w:t>0.85 (DEER NTGR ID: Com-Default-HTR-di)</w:t>
            </w:r>
          </w:p>
        </w:tc>
      </w:tr>
      <w:tr w:rsidR="00290ED8" w:rsidRPr="00500C4E" w14:paraId="7D762862" w14:textId="77777777" w:rsidTr="001610BB">
        <w:trPr>
          <w:trHeight w:val="465"/>
        </w:trPr>
        <w:tc>
          <w:tcPr>
            <w:tcW w:w="1875" w:type="pct"/>
            <w:vAlign w:val="center"/>
          </w:tcPr>
          <w:p w14:paraId="00714D90" w14:textId="5FAFD5EF" w:rsidR="00290ED8" w:rsidRPr="00500C4E" w:rsidRDefault="00290ED8" w:rsidP="001610BB">
            <w:pPr>
              <w:rPr>
                <w:rStyle w:val="Strong"/>
                <w:rFonts w:asciiTheme="minorHAnsi" w:hAnsiTheme="minorHAnsi"/>
                <w:sz w:val="20"/>
                <w:szCs w:val="20"/>
              </w:rPr>
            </w:pPr>
            <w:r w:rsidRPr="00500C4E">
              <w:rPr>
                <w:rStyle w:val="Strong"/>
                <w:rFonts w:asciiTheme="minorHAnsi" w:hAnsiTheme="minorHAnsi"/>
                <w:sz w:val="20"/>
                <w:szCs w:val="20"/>
              </w:rPr>
              <w:t>Important Comments</w:t>
            </w:r>
          </w:p>
        </w:tc>
        <w:tc>
          <w:tcPr>
            <w:tcW w:w="3125" w:type="pct"/>
            <w:vAlign w:val="center"/>
          </w:tcPr>
          <w:p w14:paraId="15B936C0" w14:textId="2B94870B" w:rsidR="00061A8E" w:rsidRPr="00920905" w:rsidRDefault="00BE0AEB" w:rsidP="001610BB">
            <w:pPr>
              <w:rPr>
                <w:rFonts w:cs="Arial"/>
                <w:szCs w:val="20"/>
              </w:rPr>
            </w:pPr>
            <w:r>
              <w:rPr>
                <w:rFonts w:cs="Arial"/>
                <w:szCs w:val="20"/>
              </w:rPr>
              <w:t xml:space="preserve">This work paper has a complementary </w:t>
            </w:r>
            <w:r w:rsidR="00A84127" w:rsidRPr="00920905">
              <w:rPr>
                <w:rFonts w:cs="Arial"/>
                <w:szCs w:val="20"/>
              </w:rPr>
              <w:t>Ex Ante Data</w:t>
            </w:r>
            <w:r w:rsidR="00317EB0" w:rsidRPr="00920905">
              <w:rPr>
                <w:rFonts w:cs="Arial"/>
                <w:szCs w:val="20"/>
              </w:rPr>
              <w:t>base</w:t>
            </w:r>
            <w:r w:rsidR="00A84127" w:rsidRPr="00920905">
              <w:rPr>
                <w:rFonts w:cs="Arial"/>
                <w:szCs w:val="20"/>
              </w:rPr>
              <w:t xml:space="preserve"> </w:t>
            </w:r>
            <w:r w:rsidR="00A6687F" w:rsidRPr="00920905">
              <w:rPr>
                <w:rFonts w:cs="Arial"/>
                <w:szCs w:val="20"/>
              </w:rPr>
              <w:t>data</w:t>
            </w:r>
            <w:r>
              <w:rPr>
                <w:rFonts w:cs="Arial"/>
                <w:szCs w:val="20"/>
              </w:rPr>
              <w:t xml:space="preserve"> set</w:t>
            </w:r>
            <w:r w:rsidR="00A6687F" w:rsidRPr="00920905">
              <w:rPr>
                <w:rFonts w:cs="Arial"/>
                <w:szCs w:val="20"/>
              </w:rPr>
              <w:t xml:space="preserve"> that will be </w:t>
            </w:r>
            <w:r w:rsidR="001B2301" w:rsidRPr="00920905">
              <w:rPr>
                <w:rFonts w:cs="Arial"/>
                <w:szCs w:val="20"/>
              </w:rPr>
              <w:t xml:space="preserve">provided </w:t>
            </w:r>
            <w:r w:rsidR="00A6687F" w:rsidRPr="00920905">
              <w:rPr>
                <w:rFonts w:cs="Arial"/>
                <w:szCs w:val="20"/>
              </w:rPr>
              <w:t>in a separate submission to the California Public Utilities Commission (CPUC)</w:t>
            </w:r>
            <w:r w:rsidR="00A84127" w:rsidRPr="00920905">
              <w:rPr>
                <w:rFonts w:cs="Arial"/>
                <w:szCs w:val="20"/>
              </w:rPr>
              <w:t>.</w:t>
            </w:r>
          </w:p>
        </w:tc>
      </w:tr>
    </w:tbl>
    <w:p w14:paraId="38F82BA1" w14:textId="77777777" w:rsidR="00AC5309" w:rsidRPr="00500C4E" w:rsidRDefault="00AC5309">
      <w:pPr>
        <w:spacing w:after="200" w:line="276" w:lineRule="auto"/>
        <w:rPr>
          <w:rFonts w:cstheme="minorHAnsi"/>
          <w:b/>
          <w:bCs/>
          <w:smallCaps/>
          <w:kern w:val="32"/>
          <w:sz w:val="36"/>
          <w:szCs w:val="32"/>
        </w:rPr>
      </w:pPr>
    </w:p>
    <w:p w14:paraId="23AE90A3" w14:textId="77777777" w:rsidR="00AC5309" w:rsidRPr="00500C4E" w:rsidRDefault="00AC5309">
      <w:pPr>
        <w:spacing w:after="200" w:line="276" w:lineRule="auto"/>
        <w:rPr>
          <w:rFonts w:cstheme="minorHAnsi"/>
          <w:b/>
          <w:bCs/>
          <w:smallCaps/>
          <w:kern w:val="32"/>
          <w:sz w:val="36"/>
          <w:szCs w:val="32"/>
        </w:rPr>
      </w:pPr>
      <w:r w:rsidRPr="00500C4E">
        <w:rPr>
          <w:rFonts w:cstheme="minorHAnsi"/>
          <w:b/>
          <w:bCs/>
          <w:smallCaps/>
          <w:kern w:val="32"/>
          <w:sz w:val="36"/>
          <w:szCs w:val="32"/>
        </w:rPr>
        <w:br w:type="page"/>
      </w:r>
    </w:p>
    <w:p w14:paraId="25B60788" w14:textId="7C0D752D" w:rsidR="0088361D" w:rsidRPr="00500C4E" w:rsidRDefault="00EB34FC" w:rsidP="00C959CA">
      <w:pPr>
        <w:pStyle w:val="Heading1"/>
      </w:pPr>
      <w:r w:rsidRPr="00500C4E">
        <w:lastRenderedPageBreak/>
        <w:t>Revision History</w:t>
      </w:r>
    </w:p>
    <w:tbl>
      <w:tblPr>
        <w:tblStyle w:val="TableGrid1"/>
        <w:tblW w:w="5000" w:type="pct"/>
        <w:tblLook w:val="01E0" w:firstRow="1" w:lastRow="1" w:firstColumn="1" w:lastColumn="1" w:noHBand="0" w:noVBand="0"/>
      </w:tblPr>
      <w:tblGrid>
        <w:gridCol w:w="524"/>
        <w:gridCol w:w="979"/>
        <w:gridCol w:w="2001"/>
        <w:gridCol w:w="5846"/>
      </w:tblGrid>
      <w:tr w:rsidR="003845E5" w:rsidRPr="00500C4E" w14:paraId="5AFD7FBC" w14:textId="77777777" w:rsidTr="00DE69E5">
        <w:trPr>
          <w:trHeight w:val="20"/>
        </w:trPr>
        <w:tc>
          <w:tcPr>
            <w:tcW w:w="280" w:type="pct"/>
            <w:shd w:val="clear" w:color="auto" w:fill="D9D9D9" w:themeFill="background1" w:themeFillShade="D9"/>
          </w:tcPr>
          <w:p w14:paraId="52E1F882" w14:textId="5B461D80" w:rsidR="00933188" w:rsidRPr="00500C4E" w:rsidRDefault="003845E5" w:rsidP="003845E5">
            <w:pPr>
              <w:rPr>
                <w:rFonts w:cstheme="minorHAnsi"/>
                <w:b/>
                <w:bCs/>
                <w:szCs w:val="20"/>
              </w:rPr>
            </w:pPr>
            <w:r>
              <w:rPr>
                <w:rFonts w:cstheme="minorHAnsi"/>
                <w:b/>
                <w:szCs w:val="20"/>
              </w:rPr>
              <w:t>Rev</w:t>
            </w:r>
          </w:p>
        </w:tc>
        <w:tc>
          <w:tcPr>
            <w:tcW w:w="524" w:type="pct"/>
            <w:shd w:val="clear" w:color="auto" w:fill="D9D9D9" w:themeFill="background1" w:themeFillShade="D9"/>
          </w:tcPr>
          <w:p w14:paraId="420782CC" w14:textId="2B873DC8" w:rsidR="00933188" w:rsidRPr="00500C4E" w:rsidRDefault="00933188" w:rsidP="005729C8">
            <w:pPr>
              <w:rPr>
                <w:rFonts w:cstheme="minorHAnsi"/>
                <w:b/>
                <w:bCs/>
                <w:szCs w:val="20"/>
              </w:rPr>
            </w:pPr>
            <w:r w:rsidRPr="00920905">
              <w:rPr>
                <w:rFonts w:cstheme="minorHAnsi"/>
                <w:b/>
                <w:szCs w:val="20"/>
              </w:rPr>
              <w:t>Date</w:t>
            </w:r>
          </w:p>
        </w:tc>
        <w:tc>
          <w:tcPr>
            <w:tcW w:w="1070" w:type="pct"/>
            <w:shd w:val="clear" w:color="auto" w:fill="D9D9D9" w:themeFill="background1" w:themeFillShade="D9"/>
          </w:tcPr>
          <w:p w14:paraId="35319158" w14:textId="1CEA4CD6" w:rsidR="00933188" w:rsidRPr="00500C4E" w:rsidRDefault="003845E5" w:rsidP="003845E5">
            <w:pPr>
              <w:rPr>
                <w:rFonts w:cstheme="minorHAnsi"/>
                <w:b/>
                <w:bCs/>
                <w:szCs w:val="20"/>
              </w:rPr>
            </w:pPr>
            <w:r>
              <w:rPr>
                <w:rFonts w:cstheme="minorHAnsi"/>
                <w:b/>
                <w:szCs w:val="20"/>
              </w:rPr>
              <w:t>Author</w:t>
            </w:r>
          </w:p>
        </w:tc>
        <w:tc>
          <w:tcPr>
            <w:tcW w:w="3126" w:type="pct"/>
            <w:shd w:val="clear" w:color="auto" w:fill="D9D9D9" w:themeFill="background1" w:themeFillShade="D9"/>
          </w:tcPr>
          <w:p w14:paraId="49A1B083" w14:textId="77777777" w:rsidR="00933188" w:rsidRPr="00500C4E" w:rsidRDefault="00933188" w:rsidP="005729C8">
            <w:pPr>
              <w:rPr>
                <w:rFonts w:cstheme="minorHAnsi"/>
                <w:b/>
                <w:bCs/>
                <w:szCs w:val="20"/>
              </w:rPr>
            </w:pPr>
            <w:r w:rsidRPr="00920905">
              <w:rPr>
                <w:rFonts w:cstheme="minorHAnsi"/>
                <w:b/>
                <w:szCs w:val="20"/>
              </w:rPr>
              <w:t>Summary of Changes</w:t>
            </w:r>
          </w:p>
        </w:tc>
      </w:tr>
      <w:tr w:rsidR="002E5CCA" w:rsidRPr="00500C4E" w14:paraId="6E663CF2" w14:textId="77777777" w:rsidTr="00DE69E5">
        <w:trPr>
          <w:trHeight w:val="20"/>
        </w:trPr>
        <w:tc>
          <w:tcPr>
            <w:tcW w:w="280" w:type="pct"/>
          </w:tcPr>
          <w:p w14:paraId="6F1169BE" w14:textId="5E7B4925" w:rsidR="002E5CCA" w:rsidRDefault="00DD6D4B" w:rsidP="002E5CCA">
            <w:pPr>
              <w:rPr>
                <w:rFonts w:cstheme="minorHAnsi"/>
                <w:szCs w:val="20"/>
              </w:rPr>
            </w:pPr>
            <w:r>
              <w:rPr>
                <w:rFonts w:cstheme="minorHAnsi"/>
                <w:szCs w:val="20"/>
              </w:rPr>
              <w:t>0</w:t>
            </w:r>
          </w:p>
        </w:tc>
        <w:tc>
          <w:tcPr>
            <w:tcW w:w="524" w:type="pct"/>
          </w:tcPr>
          <w:p w14:paraId="0A128EDE" w14:textId="4C80D9E0" w:rsidR="002E5CCA" w:rsidRDefault="00047B5D" w:rsidP="00047B5D">
            <w:pPr>
              <w:rPr>
                <w:rFonts w:cstheme="minorHAnsi"/>
                <w:szCs w:val="20"/>
              </w:rPr>
            </w:pPr>
            <w:r>
              <w:rPr>
                <w:rFonts w:cstheme="minorHAnsi"/>
                <w:szCs w:val="20"/>
              </w:rPr>
              <w:t>11/18</w:t>
            </w:r>
            <w:r w:rsidR="002E5CCA">
              <w:rPr>
                <w:rFonts w:cstheme="minorHAnsi"/>
                <w:szCs w:val="20"/>
              </w:rPr>
              <w:t>/16</w:t>
            </w:r>
          </w:p>
        </w:tc>
        <w:tc>
          <w:tcPr>
            <w:tcW w:w="1070" w:type="pct"/>
          </w:tcPr>
          <w:p w14:paraId="04FFA368" w14:textId="18ABCB86" w:rsidR="002E5CCA" w:rsidRDefault="002E5CCA" w:rsidP="00DE69E5">
            <w:pPr>
              <w:rPr>
                <w:rFonts w:cstheme="minorHAnsi"/>
                <w:szCs w:val="20"/>
              </w:rPr>
            </w:pPr>
            <w:r>
              <w:rPr>
                <w:rFonts w:cstheme="minorHAnsi"/>
                <w:szCs w:val="20"/>
              </w:rPr>
              <w:t>Ramon Yll-</w:t>
            </w:r>
            <w:r w:rsidR="00DE69E5">
              <w:rPr>
                <w:rFonts w:cstheme="minorHAnsi"/>
                <w:szCs w:val="20"/>
              </w:rPr>
              <w:t>P</w:t>
            </w:r>
            <w:r>
              <w:rPr>
                <w:rFonts w:cstheme="minorHAnsi"/>
                <w:szCs w:val="20"/>
              </w:rPr>
              <w:t>rous/TRC</w:t>
            </w:r>
            <w:r w:rsidR="00DE69E5">
              <w:rPr>
                <w:rFonts w:cstheme="minorHAnsi"/>
                <w:szCs w:val="20"/>
              </w:rPr>
              <w:t xml:space="preserve"> Energy Services</w:t>
            </w:r>
          </w:p>
        </w:tc>
        <w:tc>
          <w:tcPr>
            <w:tcW w:w="3126" w:type="pct"/>
          </w:tcPr>
          <w:p w14:paraId="31084018" w14:textId="00C926BB" w:rsidR="00885926" w:rsidRDefault="002E5CCA" w:rsidP="00885926">
            <w:r>
              <w:t xml:space="preserve">- </w:t>
            </w:r>
            <w:r w:rsidR="00885926">
              <w:t xml:space="preserve">This work paper is an update of </w:t>
            </w:r>
            <w:r w:rsidR="00885926" w:rsidRPr="00885926">
              <w:t>SCE1</w:t>
            </w:r>
            <w:r w:rsidR="00885926">
              <w:t>3</w:t>
            </w:r>
            <w:r w:rsidR="00885926" w:rsidRPr="00885926">
              <w:t>RN003</w:t>
            </w:r>
            <w:r w:rsidR="00885926">
              <w:t>.1</w:t>
            </w:r>
          </w:p>
          <w:p w14:paraId="59676057" w14:textId="6F17D0FC" w:rsidR="00885926" w:rsidRDefault="00885926" w:rsidP="00885926">
            <w:r>
              <w:t>- New calculation template for 2017 program year</w:t>
            </w:r>
          </w:p>
          <w:p w14:paraId="1A88DA0D" w14:textId="304A689B" w:rsidR="002E5CCA" w:rsidRDefault="00885926" w:rsidP="002E5CCA">
            <w:r>
              <w:t xml:space="preserve">- </w:t>
            </w:r>
            <w:r w:rsidR="002E5CCA">
              <w:t>Baseline description added based on Title 24 (2016)</w:t>
            </w:r>
          </w:p>
          <w:p w14:paraId="1B216DE4" w14:textId="3B54ACA8" w:rsidR="003C0F49" w:rsidRDefault="003C0F49" w:rsidP="002E5CCA">
            <w:r>
              <w:t xml:space="preserve">- </w:t>
            </w:r>
            <w:r w:rsidR="004710D1">
              <w:t>Added all</w:t>
            </w:r>
            <w:r>
              <w:t xml:space="preserve"> (16) </w:t>
            </w:r>
            <w:r w:rsidR="004710D1">
              <w:t>California Climate</w:t>
            </w:r>
            <w:r>
              <w:t xml:space="preserve"> zones</w:t>
            </w:r>
            <w:r w:rsidR="004710D1">
              <w:t xml:space="preserve"> to calculation template</w:t>
            </w:r>
          </w:p>
          <w:p w14:paraId="394957E2" w14:textId="77777777" w:rsidR="00E040FB" w:rsidRDefault="002E5CCA" w:rsidP="00E040FB">
            <w:r>
              <w:t xml:space="preserve">- </w:t>
            </w:r>
            <w:r w:rsidR="002F094E">
              <w:t>Updated costs</w:t>
            </w:r>
            <w:r>
              <w:t xml:space="preserve"> based on RSMeans 2016</w:t>
            </w:r>
          </w:p>
          <w:p w14:paraId="5E2C8E91" w14:textId="0F691AC2" w:rsidR="00E040FB" w:rsidRDefault="00E040FB" w:rsidP="00E040FB">
            <w:r>
              <w:t>- Revised life per</w:t>
            </w:r>
            <w:r w:rsidRPr="007778AE">
              <w:t xml:space="preserve"> R</w:t>
            </w:r>
            <w:r>
              <w:t>etrofit Add on</w:t>
            </w:r>
            <w:r w:rsidRPr="007778AE">
              <w:t xml:space="preserve"> Guidance Document</w:t>
            </w:r>
            <w:r>
              <w:t xml:space="preserve"> issued on April 20, 2015</w:t>
            </w:r>
          </w:p>
        </w:tc>
      </w:tr>
    </w:tbl>
    <w:p w14:paraId="656E2232" w14:textId="0F21EB88" w:rsidR="00E325BE" w:rsidRDefault="00800706" w:rsidP="00E325BE">
      <w:pPr>
        <w:pStyle w:val="Heading1"/>
      </w:pPr>
      <w:r>
        <w:t xml:space="preserve">Commission Staff </w:t>
      </w:r>
      <w:r w:rsidR="000C687D">
        <w:t>and Cal TF</w:t>
      </w:r>
      <w:r>
        <w:t xml:space="preserve"> Comment</w:t>
      </w:r>
      <w:r w:rsidR="001E1320">
        <w:t>s</w:t>
      </w:r>
    </w:p>
    <w:tbl>
      <w:tblPr>
        <w:tblStyle w:val="TableGrid1"/>
        <w:tblW w:w="5000" w:type="pct"/>
        <w:tblLook w:val="01E0" w:firstRow="1" w:lastRow="1" w:firstColumn="1" w:lastColumn="1" w:noHBand="0" w:noVBand="0"/>
      </w:tblPr>
      <w:tblGrid>
        <w:gridCol w:w="524"/>
        <w:gridCol w:w="657"/>
        <w:gridCol w:w="1024"/>
        <w:gridCol w:w="1033"/>
        <w:gridCol w:w="3056"/>
        <w:gridCol w:w="3056"/>
      </w:tblGrid>
      <w:tr w:rsidR="008877AF" w:rsidRPr="00500C4E" w14:paraId="31D4D566" w14:textId="0512A126" w:rsidTr="00BA5FE4">
        <w:trPr>
          <w:trHeight w:val="20"/>
        </w:trPr>
        <w:tc>
          <w:tcPr>
            <w:tcW w:w="280" w:type="pct"/>
            <w:shd w:val="clear" w:color="auto" w:fill="D9D9D9" w:themeFill="background1" w:themeFillShade="D9"/>
          </w:tcPr>
          <w:p w14:paraId="4D22D2AC" w14:textId="578A8E84" w:rsidR="008877AF" w:rsidRPr="00090AC9" w:rsidRDefault="008877AF" w:rsidP="00EE4120">
            <w:pPr>
              <w:rPr>
                <w:b/>
                <w:bCs/>
                <w:szCs w:val="20"/>
              </w:rPr>
            </w:pPr>
            <w:r>
              <w:rPr>
                <w:b/>
                <w:szCs w:val="20"/>
              </w:rPr>
              <w:t>Rev</w:t>
            </w:r>
          </w:p>
        </w:tc>
        <w:tc>
          <w:tcPr>
            <w:tcW w:w="351" w:type="pct"/>
            <w:shd w:val="clear" w:color="auto" w:fill="D9D9D9" w:themeFill="background1" w:themeFillShade="D9"/>
          </w:tcPr>
          <w:p w14:paraId="136A26D8" w14:textId="51162287" w:rsidR="008877AF" w:rsidRPr="00090AC9" w:rsidRDefault="008877AF" w:rsidP="00EE4120">
            <w:pPr>
              <w:rPr>
                <w:b/>
                <w:szCs w:val="20"/>
              </w:rPr>
            </w:pPr>
            <w:r>
              <w:rPr>
                <w:b/>
                <w:szCs w:val="20"/>
              </w:rPr>
              <w:t>Party</w:t>
            </w:r>
          </w:p>
        </w:tc>
        <w:tc>
          <w:tcPr>
            <w:tcW w:w="548" w:type="pct"/>
            <w:shd w:val="clear" w:color="auto" w:fill="D9D9D9" w:themeFill="background1" w:themeFillShade="D9"/>
          </w:tcPr>
          <w:p w14:paraId="4BF8E9A6" w14:textId="7640B428" w:rsidR="008877AF" w:rsidRPr="00090AC9" w:rsidRDefault="008877AF" w:rsidP="00847A4E">
            <w:pPr>
              <w:rPr>
                <w:b/>
                <w:bCs/>
                <w:szCs w:val="20"/>
              </w:rPr>
            </w:pPr>
            <w:r>
              <w:rPr>
                <w:b/>
                <w:szCs w:val="20"/>
              </w:rPr>
              <w:t>Submittal Date</w:t>
            </w:r>
          </w:p>
        </w:tc>
        <w:tc>
          <w:tcPr>
            <w:tcW w:w="552" w:type="pct"/>
            <w:shd w:val="clear" w:color="auto" w:fill="D9D9D9" w:themeFill="background1" w:themeFillShade="D9"/>
          </w:tcPr>
          <w:p w14:paraId="272864FD" w14:textId="18AA6C2E" w:rsidR="008877AF" w:rsidRPr="00090AC9" w:rsidRDefault="008877AF" w:rsidP="00847A4E">
            <w:pPr>
              <w:rPr>
                <w:b/>
                <w:bCs/>
                <w:szCs w:val="20"/>
              </w:rPr>
            </w:pPr>
            <w:r>
              <w:rPr>
                <w:b/>
                <w:szCs w:val="20"/>
              </w:rPr>
              <w:t>Comment Date</w:t>
            </w:r>
          </w:p>
        </w:tc>
        <w:tc>
          <w:tcPr>
            <w:tcW w:w="1634" w:type="pct"/>
            <w:shd w:val="clear" w:color="auto" w:fill="D9D9D9" w:themeFill="background1" w:themeFillShade="D9"/>
          </w:tcPr>
          <w:p w14:paraId="53B71606" w14:textId="00CE8408" w:rsidR="008877AF" w:rsidRPr="00090AC9" w:rsidRDefault="008877AF" w:rsidP="00A84BF9">
            <w:pPr>
              <w:rPr>
                <w:b/>
                <w:bCs/>
                <w:szCs w:val="20"/>
              </w:rPr>
            </w:pPr>
            <w:r w:rsidRPr="00090AC9">
              <w:rPr>
                <w:b/>
                <w:szCs w:val="20"/>
              </w:rPr>
              <w:t>Comments</w:t>
            </w:r>
          </w:p>
        </w:tc>
        <w:tc>
          <w:tcPr>
            <w:tcW w:w="1634" w:type="pct"/>
            <w:shd w:val="clear" w:color="auto" w:fill="D9D9D9" w:themeFill="background1" w:themeFillShade="D9"/>
          </w:tcPr>
          <w:p w14:paraId="36BCD2FF" w14:textId="7CC528FF" w:rsidR="008877AF" w:rsidRPr="00090AC9" w:rsidRDefault="008877AF" w:rsidP="00A84BF9">
            <w:pPr>
              <w:rPr>
                <w:b/>
                <w:szCs w:val="20"/>
              </w:rPr>
            </w:pPr>
            <w:r>
              <w:rPr>
                <w:b/>
                <w:szCs w:val="20"/>
              </w:rPr>
              <w:t>WP Developer Response</w:t>
            </w:r>
          </w:p>
        </w:tc>
      </w:tr>
      <w:tr w:rsidR="008877AF" w:rsidRPr="00500C4E" w14:paraId="63E31671" w14:textId="04F75037" w:rsidTr="00BA5FE4">
        <w:trPr>
          <w:trHeight w:val="20"/>
        </w:trPr>
        <w:tc>
          <w:tcPr>
            <w:tcW w:w="280" w:type="pct"/>
          </w:tcPr>
          <w:p w14:paraId="4D0B6F23" w14:textId="6DEE3731" w:rsidR="008877AF" w:rsidRPr="00EE4120" w:rsidRDefault="008877AF" w:rsidP="00A84BF9">
            <w:pPr>
              <w:rPr>
                <w:bCs/>
                <w:color w:val="FF0000"/>
              </w:rPr>
            </w:pPr>
          </w:p>
        </w:tc>
        <w:tc>
          <w:tcPr>
            <w:tcW w:w="351" w:type="pct"/>
          </w:tcPr>
          <w:p w14:paraId="23988046" w14:textId="5563BA48" w:rsidR="008877AF" w:rsidRPr="00EE4120" w:rsidRDefault="008877AF" w:rsidP="00A84BF9">
            <w:pPr>
              <w:rPr>
                <w:bCs/>
                <w:color w:val="FF0000"/>
                <w:szCs w:val="20"/>
              </w:rPr>
            </w:pPr>
          </w:p>
        </w:tc>
        <w:tc>
          <w:tcPr>
            <w:tcW w:w="548" w:type="pct"/>
          </w:tcPr>
          <w:p w14:paraId="4AB37DB0" w14:textId="66B1FDD5" w:rsidR="008877AF" w:rsidRPr="00EE4120" w:rsidRDefault="008877AF" w:rsidP="00A84BF9">
            <w:pPr>
              <w:rPr>
                <w:bCs/>
                <w:color w:val="FF0000"/>
                <w:szCs w:val="20"/>
              </w:rPr>
            </w:pPr>
          </w:p>
        </w:tc>
        <w:tc>
          <w:tcPr>
            <w:tcW w:w="552" w:type="pct"/>
          </w:tcPr>
          <w:p w14:paraId="62E998F6" w14:textId="0797D423" w:rsidR="008877AF" w:rsidRPr="00EE4120" w:rsidRDefault="008877AF" w:rsidP="00A84BF9">
            <w:pPr>
              <w:rPr>
                <w:bCs/>
                <w:color w:val="FF0000"/>
                <w:szCs w:val="20"/>
              </w:rPr>
            </w:pPr>
          </w:p>
        </w:tc>
        <w:tc>
          <w:tcPr>
            <w:tcW w:w="1634" w:type="pct"/>
          </w:tcPr>
          <w:p w14:paraId="369DEEE8" w14:textId="2390DDC0" w:rsidR="008877AF" w:rsidRPr="008D6F61" w:rsidRDefault="008877AF" w:rsidP="008D6F61">
            <w:pPr>
              <w:rPr>
                <w:bCs/>
                <w:color w:val="FF0000"/>
                <w:szCs w:val="20"/>
              </w:rPr>
            </w:pPr>
          </w:p>
        </w:tc>
        <w:tc>
          <w:tcPr>
            <w:tcW w:w="1634" w:type="pct"/>
          </w:tcPr>
          <w:p w14:paraId="1ECCFDB6" w14:textId="11A289E5" w:rsidR="008877AF" w:rsidRPr="00F25B36" w:rsidRDefault="008877AF" w:rsidP="008D6F61">
            <w:pPr>
              <w:pStyle w:val="ListParagraph"/>
              <w:ind w:left="360"/>
              <w:rPr>
                <w:bCs/>
                <w:color w:val="FF0000"/>
                <w:szCs w:val="20"/>
              </w:rPr>
            </w:pPr>
          </w:p>
        </w:tc>
      </w:tr>
    </w:tbl>
    <w:p w14:paraId="2BE8CAD7" w14:textId="77777777" w:rsidR="008877AF" w:rsidRDefault="001E1320" w:rsidP="00BA5FE4">
      <w:pPr>
        <w:spacing w:line="276" w:lineRule="auto"/>
        <w:rPr>
          <w:sz w:val="20"/>
          <w:szCs w:val="20"/>
        </w:rPr>
      </w:pPr>
      <w:r>
        <w:rPr>
          <w:sz w:val="20"/>
          <w:szCs w:val="20"/>
        </w:rPr>
        <w:t xml:space="preserve">Cal TF website: </w:t>
      </w:r>
      <w:hyperlink r:id="rId10" w:history="1">
        <w:r w:rsidR="008877AF" w:rsidRPr="007911DF">
          <w:rPr>
            <w:rStyle w:val="Hyperlink"/>
            <w:sz w:val="20"/>
            <w:szCs w:val="20"/>
          </w:rPr>
          <w:t>http://www.caltf.org/</w:t>
        </w:r>
      </w:hyperlink>
      <w:r w:rsidR="008877AF">
        <w:rPr>
          <w:sz w:val="20"/>
          <w:szCs w:val="20"/>
        </w:rPr>
        <w:t xml:space="preserve"> </w:t>
      </w:r>
    </w:p>
    <w:p w14:paraId="0A689F00" w14:textId="716D855F" w:rsidR="00DA2822" w:rsidRDefault="00DA2822" w:rsidP="00BA5FE4">
      <w:pPr>
        <w:spacing w:line="276" w:lineRule="auto"/>
        <w:rPr>
          <w:rFonts w:cs="Arial"/>
          <w:b/>
          <w:bCs/>
          <w:smallCaps/>
          <w:kern w:val="32"/>
          <w:sz w:val="36"/>
          <w:szCs w:val="20"/>
        </w:rPr>
      </w:pPr>
      <w:r>
        <w:rPr>
          <w:szCs w:val="20"/>
        </w:rPr>
        <w:br w:type="page"/>
      </w:r>
    </w:p>
    <w:p w14:paraId="47240B01" w14:textId="1BBFFAE1" w:rsidR="00E16609" w:rsidRPr="00500C4E" w:rsidRDefault="00E16609" w:rsidP="00E16609">
      <w:pPr>
        <w:pStyle w:val="Heading1"/>
        <w:rPr>
          <w:rFonts w:cstheme="minorHAnsi"/>
        </w:rPr>
      </w:pPr>
      <w:r w:rsidRPr="00500C4E">
        <w:rPr>
          <w:rFonts w:cstheme="minorHAnsi"/>
        </w:rPr>
        <w:lastRenderedPageBreak/>
        <w:t>Section 1</w:t>
      </w:r>
      <w:r w:rsidR="00317970">
        <w:rPr>
          <w:rFonts w:cstheme="minorHAnsi"/>
        </w:rPr>
        <w:t>.</w:t>
      </w:r>
      <w:r w:rsidRPr="00500C4E">
        <w:rPr>
          <w:rFonts w:cstheme="minorHAnsi"/>
        </w:rPr>
        <w:t xml:space="preserve"> General Measure &amp; Baseline Data</w:t>
      </w:r>
      <w:bookmarkEnd w:id="1"/>
    </w:p>
    <w:p w14:paraId="4CC6F3D0" w14:textId="7963ECDD" w:rsidR="00E16609" w:rsidRPr="00500C4E" w:rsidRDefault="00824F1C" w:rsidP="00697868">
      <w:pPr>
        <w:pStyle w:val="Heading2"/>
        <w:rPr>
          <w:rFonts w:asciiTheme="minorHAnsi" w:hAnsiTheme="minorHAnsi"/>
        </w:rPr>
      </w:pPr>
      <w:bookmarkStart w:id="7" w:name="_Toc214003083"/>
      <w:r w:rsidRPr="00500C4E">
        <w:rPr>
          <w:rFonts w:asciiTheme="minorHAnsi" w:hAnsiTheme="minorHAnsi"/>
        </w:rPr>
        <w:t xml:space="preserve">1.1 </w:t>
      </w:r>
      <w:r w:rsidR="00AC5309" w:rsidRPr="00500C4E">
        <w:rPr>
          <w:rFonts w:asciiTheme="minorHAnsi" w:hAnsiTheme="minorHAnsi"/>
        </w:rPr>
        <w:t xml:space="preserve">Measure Description </w:t>
      </w:r>
      <w:r w:rsidR="00E16609" w:rsidRPr="00500C4E">
        <w:rPr>
          <w:rFonts w:asciiTheme="minorHAnsi" w:hAnsiTheme="minorHAnsi"/>
        </w:rPr>
        <w:t xml:space="preserve">&amp; </w:t>
      </w:r>
      <w:r w:rsidR="00AC5309" w:rsidRPr="00500C4E">
        <w:rPr>
          <w:rFonts w:asciiTheme="minorHAnsi" w:hAnsiTheme="minorHAnsi"/>
        </w:rPr>
        <w:t>Background</w:t>
      </w:r>
      <w:r w:rsidR="00E16609" w:rsidRPr="00500C4E">
        <w:rPr>
          <w:rFonts w:asciiTheme="minorHAnsi" w:hAnsiTheme="minorHAnsi"/>
        </w:rPr>
        <w:t xml:space="preserve"> </w:t>
      </w:r>
      <w:bookmarkEnd w:id="7"/>
    </w:p>
    <w:p w14:paraId="368E7617" w14:textId="77777777" w:rsidR="008D6F61" w:rsidRDefault="008D6F61" w:rsidP="008D6F61">
      <w:pPr>
        <w:pStyle w:val="NoSpacing"/>
        <w:rPr>
          <w:rFonts w:cstheme="minorHAnsi"/>
        </w:rPr>
      </w:pPr>
    </w:p>
    <w:p w14:paraId="1FFD38CC" w14:textId="1F8A2A6D" w:rsidR="00F171E1" w:rsidRPr="00920905" w:rsidRDefault="00F171E1" w:rsidP="00920905">
      <w:pPr>
        <w:rPr>
          <w:b/>
          <w:szCs w:val="22"/>
        </w:rPr>
      </w:pPr>
      <w:r w:rsidRPr="00920905">
        <w:rPr>
          <w:b/>
          <w:szCs w:val="22"/>
        </w:rPr>
        <w:t>Base</w:t>
      </w:r>
      <w:r w:rsidR="005720F2" w:rsidRPr="00920905">
        <w:rPr>
          <w:b/>
          <w:szCs w:val="22"/>
        </w:rPr>
        <w:t>, Standard,</w:t>
      </w:r>
      <w:r w:rsidRPr="00920905">
        <w:rPr>
          <w:b/>
          <w:szCs w:val="22"/>
        </w:rPr>
        <w:t xml:space="preserve"> and Measure Cases</w:t>
      </w:r>
    </w:p>
    <w:tbl>
      <w:tblPr>
        <w:tblStyle w:val="TableGrid1"/>
        <w:tblW w:w="5000" w:type="pct"/>
        <w:tblLook w:val="04A0" w:firstRow="1" w:lastRow="0" w:firstColumn="1" w:lastColumn="0" w:noHBand="0" w:noVBand="1"/>
      </w:tblPr>
      <w:tblGrid>
        <w:gridCol w:w="2809"/>
        <w:gridCol w:w="6541"/>
      </w:tblGrid>
      <w:tr w:rsidR="005720F2" w:rsidRPr="00800706" w14:paraId="282551D9" w14:textId="77777777" w:rsidTr="00920905">
        <w:trPr>
          <w:trHeight w:val="20"/>
        </w:trPr>
        <w:tc>
          <w:tcPr>
            <w:tcW w:w="1502" w:type="pct"/>
            <w:shd w:val="clear" w:color="auto" w:fill="D9D9D9" w:themeFill="background1" w:themeFillShade="D9"/>
          </w:tcPr>
          <w:p w14:paraId="4FC5763D" w14:textId="75FAA297" w:rsidR="005720F2" w:rsidRPr="00800706" w:rsidRDefault="005720F2" w:rsidP="00920905">
            <w:pPr>
              <w:pStyle w:val="Reminders"/>
              <w:tabs>
                <w:tab w:val="num" w:pos="360"/>
              </w:tabs>
              <w:spacing w:before="0" w:after="0"/>
              <w:rPr>
                <w:rFonts w:asciiTheme="minorHAnsi" w:hAnsiTheme="minorHAnsi" w:cs="Arial"/>
                <w:b/>
                <w:i w:val="0"/>
                <w:color w:val="auto"/>
                <w:szCs w:val="20"/>
              </w:rPr>
            </w:pPr>
            <w:r w:rsidRPr="00800706">
              <w:rPr>
                <w:rFonts w:asciiTheme="minorHAnsi" w:hAnsiTheme="minorHAnsi" w:cs="Arial"/>
                <w:b/>
                <w:i w:val="0"/>
                <w:color w:val="auto"/>
                <w:szCs w:val="20"/>
              </w:rPr>
              <w:t>Case</w:t>
            </w:r>
          </w:p>
        </w:tc>
        <w:tc>
          <w:tcPr>
            <w:tcW w:w="3498" w:type="pct"/>
            <w:shd w:val="clear" w:color="auto" w:fill="D9D9D9" w:themeFill="background1" w:themeFillShade="D9"/>
          </w:tcPr>
          <w:p w14:paraId="6555D04F" w14:textId="7502C746" w:rsidR="005720F2" w:rsidRPr="00920905" w:rsidRDefault="005720F2" w:rsidP="00920905">
            <w:pPr>
              <w:pStyle w:val="Reminders"/>
              <w:tabs>
                <w:tab w:val="num" w:pos="360"/>
              </w:tabs>
              <w:spacing w:before="0" w:after="0"/>
              <w:rPr>
                <w:rFonts w:asciiTheme="minorHAnsi" w:hAnsiTheme="minorHAnsi" w:cstheme="minorHAnsi"/>
                <w:b/>
                <w:i w:val="0"/>
                <w:color w:val="auto"/>
                <w:szCs w:val="20"/>
              </w:rPr>
            </w:pPr>
            <w:r w:rsidRPr="00920905">
              <w:rPr>
                <w:rFonts w:asciiTheme="minorHAnsi" w:hAnsiTheme="minorHAnsi" w:cstheme="minorHAnsi"/>
                <w:b/>
                <w:i w:val="0"/>
                <w:color w:val="auto"/>
                <w:szCs w:val="20"/>
              </w:rPr>
              <w:t>Description</w:t>
            </w:r>
            <w:r w:rsidR="00680934" w:rsidRPr="00800706">
              <w:rPr>
                <w:rFonts w:asciiTheme="minorHAnsi" w:hAnsiTheme="minorHAnsi" w:cstheme="minorHAnsi"/>
                <w:b/>
                <w:i w:val="0"/>
                <w:color w:val="auto"/>
                <w:szCs w:val="20"/>
              </w:rPr>
              <w:t xml:space="preserve"> of Typical Scenario</w:t>
            </w:r>
          </w:p>
        </w:tc>
      </w:tr>
      <w:tr w:rsidR="00D85F09" w:rsidRPr="00800706" w14:paraId="50504EB6" w14:textId="77777777" w:rsidTr="0048296B">
        <w:trPr>
          <w:trHeight w:val="20"/>
        </w:trPr>
        <w:tc>
          <w:tcPr>
            <w:tcW w:w="1502" w:type="pct"/>
            <w:vAlign w:val="center"/>
          </w:tcPr>
          <w:p w14:paraId="25878B64" w14:textId="2358F1DE" w:rsidR="00D85F09" w:rsidRPr="00920905" w:rsidRDefault="00D85F09" w:rsidP="0048296B">
            <w:pPr>
              <w:pStyle w:val="Reminders"/>
              <w:tabs>
                <w:tab w:val="num" w:pos="360"/>
              </w:tabs>
              <w:spacing w:before="0" w:after="0"/>
              <w:rPr>
                <w:rFonts w:asciiTheme="minorHAnsi" w:hAnsiTheme="minorHAnsi" w:cstheme="minorHAnsi"/>
                <w:i w:val="0"/>
                <w:color w:val="auto"/>
                <w:szCs w:val="22"/>
              </w:rPr>
            </w:pPr>
            <w:r w:rsidRPr="00920905">
              <w:rPr>
                <w:rFonts w:asciiTheme="minorHAnsi" w:hAnsiTheme="minorHAnsi" w:cs="Arial"/>
                <w:i w:val="0"/>
                <w:color w:val="auto"/>
                <w:szCs w:val="20"/>
              </w:rPr>
              <w:t>Measure</w:t>
            </w:r>
          </w:p>
        </w:tc>
        <w:tc>
          <w:tcPr>
            <w:tcW w:w="3498" w:type="pct"/>
            <w:vAlign w:val="center"/>
          </w:tcPr>
          <w:p w14:paraId="5BFB3C97" w14:textId="3AD7B681" w:rsidR="00D85F09" w:rsidRPr="00920905" w:rsidRDefault="008D6F61" w:rsidP="0048296B">
            <w:pPr>
              <w:pStyle w:val="Reminders"/>
              <w:tabs>
                <w:tab w:val="num" w:pos="360"/>
              </w:tabs>
              <w:spacing w:before="0" w:after="0"/>
              <w:rPr>
                <w:szCs w:val="20"/>
              </w:rPr>
            </w:pPr>
            <w:r w:rsidRPr="008D6F61">
              <w:rPr>
                <w:rFonts w:asciiTheme="minorHAnsi" w:hAnsiTheme="minorHAnsi" w:cs="Arial"/>
                <w:i w:val="0"/>
                <w:color w:val="auto"/>
                <w:szCs w:val="20"/>
              </w:rPr>
              <w:t>Refrigeration systems with insulated suction refrigeration pipes outside of the refrigerated space</w:t>
            </w:r>
          </w:p>
        </w:tc>
      </w:tr>
      <w:tr w:rsidR="00D85F09" w:rsidRPr="00800706" w14:paraId="1C9532C6" w14:textId="77777777" w:rsidTr="0048296B">
        <w:trPr>
          <w:trHeight w:val="20"/>
        </w:trPr>
        <w:tc>
          <w:tcPr>
            <w:tcW w:w="1502" w:type="pct"/>
            <w:vAlign w:val="center"/>
          </w:tcPr>
          <w:p w14:paraId="33E87E80" w14:textId="1EC944A8" w:rsidR="00D85F09" w:rsidRPr="00920905" w:rsidRDefault="00786E92" w:rsidP="0048296B">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Existing Condition</w:t>
            </w:r>
          </w:p>
        </w:tc>
        <w:tc>
          <w:tcPr>
            <w:tcW w:w="3498" w:type="pct"/>
            <w:vAlign w:val="center"/>
          </w:tcPr>
          <w:p w14:paraId="7949BAEE" w14:textId="2548E9F2" w:rsidR="00D85F09" w:rsidRPr="00920905" w:rsidRDefault="008D6F61" w:rsidP="0048296B">
            <w:pPr>
              <w:pStyle w:val="Reminders"/>
              <w:tabs>
                <w:tab w:val="num" w:pos="360"/>
              </w:tabs>
              <w:spacing w:before="0" w:after="0"/>
              <w:rPr>
                <w:i w:val="0"/>
                <w:szCs w:val="20"/>
              </w:rPr>
            </w:pPr>
            <w:r>
              <w:rPr>
                <w:rFonts w:asciiTheme="minorHAnsi" w:hAnsiTheme="minorHAnsi" w:cs="Arial"/>
                <w:i w:val="0"/>
                <w:color w:val="auto"/>
                <w:szCs w:val="20"/>
              </w:rPr>
              <w:t>R</w:t>
            </w:r>
            <w:r w:rsidRPr="008D6F61">
              <w:rPr>
                <w:rFonts w:asciiTheme="minorHAnsi" w:hAnsiTheme="minorHAnsi" w:cs="Arial"/>
                <w:i w:val="0"/>
                <w:color w:val="auto"/>
                <w:szCs w:val="20"/>
              </w:rPr>
              <w:t>efrigeration systems with un-insulated suction refrigeration pipes outside of the refrigerated space</w:t>
            </w:r>
          </w:p>
        </w:tc>
      </w:tr>
      <w:tr w:rsidR="002344FB" w:rsidRPr="00800706" w14:paraId="7FF41B99" w14:textId="77777777" w:rsidTr="0048296B">
        <w:trPr>
          <w:trHeight w:val="20"/>
        </w:trPr>
        <w:tc>
          <w:tcPr>
            <w:tcW w:w="1502" w:type="pct"/>
            <w:vAlign w:val="center"/>
          </w:tcPr>
          <w:p w14:paraId="19934728" w14:textId="52D3BBF6" w:rsidR="002344FB" w:rsidRPr="00800706" w:rsidRDefault="002344FB" w:rsidP="0048296B">
            <w:pPr>
              <w:pStyle w:val="Reminders"/>
              <w:tabs>
                <w:tab w:val="num" w:pos="360"/>
              </w:tabs>
              <w:spacing w:before="0" w:after="0"/>
              <w:rPr>
                <w:rFonts w:asciiTheme="minorHAnsi" w:hAnsiTheme="minorHAnsi" w:cs="Arial"/>
                <w:i w:val="0"/>
                <w:color w:val="auto"/>
                <w:szCs w:val="20"/>
              </w:rPr>
            </w:pPr>
            <w:r>
              <w:rPr>
                <w:rFonts w:asciiTheme="minorHAnsi" w:hAnsiTheme="minorHAnsi" w:cs="Arial"/>
                <w:i w:val="0"/>
                <w:color w:val="auto"/>
                <w:szCs w:val="20"/>
              </w:rPr>
              <w:t>Code/Standard</w:t>
            </w:r>
          </w:p>
        </w:tc>
        <w:tc>
          <w:tcPr>
            <w:tcW w:w="3498" w:type="pct"/>
            <w:vAlign w:val="center"/>
          </w:tcPr>
          <w:p w14:paraId="421D7A92" w14:textId="095CC909" w:rsidR="002344FB" w:rsidRPr="008D6F61" w:rsidRDefault="00016DDB" w:rsidP="0048296B">
            <w:pPr>
              <w:rPr>
                <w:szCs w:val="20"/>
              </w:rPr>
            </w:pPr>
            <w:r>
              <w:rPr>
                <w:szCs w:val="20"/>
              </w:rPr>
              <w:t>Title 24, 2016</w:t>
            </w:r>
          </w:p>
        </w:tc>
      </w:tr>
      <w:tr w:rsidR="00D85F09" w:rsidRPr="00800706" w14:paraId="05B54372" w14:textId="77777777" w:rsidTr="0048296B">
        <w:trPr>
          <w:trHeight w:val="20"/>
        </w:trPr>
        <w:tc>
          <w:tcPr>
            <w:tcW w:w="1502" w:type="pct"/>
            <w:vAlign w:val="center"/>
          </w:tcPr>
          <w:p w14:paraId="74307EFB" w14:textId="5792FB0B" w:rsidR="00D85F09" w:rsidRPr="00920905" w:rsidRDefault="005720F2" w:rsidP="0048296B">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Industry Standard Practice</w:t>
            </w:r>
          </w:p>
        </w:tc>
        <w:tc>
          <w:tcPr>
            <w:tcW w:w="3498" w:type="pct"/>
            <w:vAlign w:val="center"/>
          </w:tcPr>
          <w:p w14:paraId="03844E1C" w14:textId="6E90FA18" w:rsidR="00D85F09" w:rsidRPr="008D6F61" w:rsidRDefault="008D6F61" w:rsidP="0048296B">
            <w:pPr>
              <w:rPr>
                <w:i/>
                <w:szCs w:val="20"/>
              </w:rPr>
            </w:pPr>
            <w:r w:rsidRPr="008D6F61">
              <w:rPr>
                <w:szCs w:val="20"/>
              </w:rPr>
              <w:t>N/A</w:t>
            </w:r>
          </w:p>
        </w:tc>
      </w:tr>
    </w:tbl>
    <w:p w14:paraId="3D32C2EF" w14:textId="77777777" w:rsidR="00D85F09" w:rsidRPr="00800706" w:rsidRDefault="00D85F09" w:rsidP="00920905">
      <w:pPr>
        <w:pStyle w:val="NoSpacing"/>
      </w:pPr>
    </w:p>
    <w:p w14:paraId="00275FA1" w14:textId="20D4A226" w:rsidR="00AC5309" w:rsidRPr="00800706" w:rsidRDefault="00AC5309" w:rsidP="00920905">
      <w:pPr>
        <w:pStyle w:val="Caption"/>
        <w:rPr>
          <w:rFonts w:cstheme="minorHAnsi"/>
          <w:szCs w:val="22"/>
        </w:rPr>
      </w:pPr>
      <w:r w:rsidRPr="00800706">
        <w:rPr>
          <w:rFonts w:cstheme="minorHAnsi"/>
          <w:szCs w:val="22"/>
        </w:rPr>
        <w:t>Measure</w:t>
      </w:r>
      <w:r w:rsidR="005476F6" w:rsidRPr="00800706">
        <w:rPr>
          <w:rFonts w:cstheme="minorHAnsi"/>
          <w:szCs w:val="22"/>
        </w:rPr>
        <w:t>s and Codes</w:t>
      </w:r>
    </w:p>
    <w:tbl>
      <w:tblPr>
        <w:tblStyle w:val="TableGrid1"/>
        <w:tblW w:w="5000" w:type="pct"/>
        <w:tblLook w:val="04A0" w:firstRow="1" w:lastRow="0" w:firstColumn="1" w:lastColumn="0" w:noHBand="0" w:noVBand="1"/>
      </w:tblPr>
      <w:tblGrid>
        <w:gridCol w:w="1008"/>
        <w:gridCol w:w="1008"/>
        <w:gridCol w:w="1131"/>
        <w:gridCol w:w="1259"/>
        <w:gridCol w:w="4944"/>
      </w:tblGrid>
      <w:tr w:rsidR="003A3170" w:rsidRPr="00800706" w14:paraId="4040004B" w14:textId="77777777" w:rsidTr="00920905">
        <w:tc>
          <w:tcPr>
            <w:tcW w:w="2356" w:type="pct"/>
            <w:gridSpan w:val="4"/>
            <w:shd w:val="clear" w:color="auto" w:fill="D9D9D9" w:themeFill="background1" w:themeFillShade="D9"/>
          </w:tcPr>
          <w:p w14:paraId="528E7CD9" w14:textId="048A7F1B" w:rsidR="003A3170" w:rsidRPr="00920905" w:rsidRDefault="003A3170" w:rsidP="005729C8">
            <w:pPr>
              <w:rPr>
                <w:rFonts w:cstheme="minorHAnsi"/>
                <w:b/>
                <w:szCs w:val="20"/>
              </w:rPr>
            </w:pPr>
            <w:r w:rsidRPr="00920905">
              <w:rPr>
                <w:rFonts w:cstheme="minorHAnsi"/>
                <w:b/>
                <w:szCs w:val="20"/>
              </w:rPr>
              <w:t>Measure Codes</w:t>
            </w:r>
          </w:p>
        </w:tc>
        <w:tc>
          <w:tcPr>
            <w:tcW w:w="2644" w:type="pct"/>
            <w:vMerge w:val="restart"/>
            <w:shd w:val="clear" w:color="auto" w:fill="D9D9D9" w:themeFill="background1" w:themeFillShade="D9"/>
          </w:tcPr>
          <w:p w14:paraId="3F5879A8" w14:textId="54774EFB" w:rsidR="003A3170" w:rsidRPr="00920905" w:rsidRDefault="003A3170" w:rsidP="005729C8">
            <w:pPr>
              <w:rPr>
                <w:rFonts w:cstheme="minorHAnsi"/>
                <w:b/>
                <w:szCs w:val="20"/>
              </w:rPr>
            </w:pPr>
            <w:r w:rsidRPr="00920905">
              <w:rPr>
                <w:rFonts w:cstheme="minorHAnsi"/>
                <w:b/>
                <w:szCs w:val="20"/>
              </w:rPr>
              <w:t>Measure Name</w:t>
            </w:r>
          </w:p>
        </w:tc>
      </w:tr>
      <w:tr w:rsidR="003A3170" w:rsidRPr="00800706" w14:paraId="0B10C1CA" w14:textId="77777777" w:rsidTr="00920905">
        <w:tc>
          <w:tcPr>
            <w:tcW w:w="539" w:type="pct"/>
            <w:shd w:val="clear" w:color="auto" w:fill="F2F2F2" w:themeFill="background1" w:themeFillShade="F2"/>
          </w:tcPr>
          <w:p w14:paraId="01278571" w14:textId="40286C8C" w:rsidR="003A3170" w:rsidRPr="00800706" w:rsidRDefault="003A3170" w:rsidP="00397406">
            <w:pPr>
              <w:rPr>
                <w:rFonts w:cstheme="minorHAnsi"/>
                <w:szCs w:val="20"/>
              </w:rPr>
            </w:pPr>
            <w:r w:rsidRPr="00800706">
              <w:rPr>
                <w:rFonts w:cstheme="minorHAnsi"/>
                <w:szCs w:val="20"/>
              </w:rPr>
              <w:t>SCG</w:t>
            </w:r>
          </w:p>
        </w:tc>
        <w:tc>
          <w:tcPr>
            <w:tcW w:w="539" w:type="pct"/>
            <w:shd w:val="clear" w:color="auto" w:fill="F2F2F2" w:themeFill="background1" w:themeFillShade="F2"/>
          </w:tcPr>
          <w:p w14:paraId="29CA2505" w14:textId="46993DC0" w:rsidR="003A3170" w:rsidRPr="00800706" w:rsidRDefault="003A3170" w:rsidP="00397406">
            <w:pPr>
              <w:rPr>
                <w:rFonts w:cstheme="minorHAnsi"/>
                <w:szCs w:val="20"/>
              </w:rPr>
            </w:pPr>
            <w:r w:rsidRPr="00800706">
              <w:rPr>
                <w:rFonts w:cstheme="minorHAnsi"/>
                <w:szCs w:val="20"/>
              </w:rPr>
              <w:t>SDG&amp;E</w:t>
            </w:r>
          </w:p>
        </w:tc>
        <w:tc>
          <w:tcPr>
            <w:tcW w:w="605" w:type="pct"/>
            <w:shd w:val="clear" w:color="auto" w:fill="F2F2F2" w:themeFill="background1" w:themeFillShade="F2"/>
          </w:tcPr>
          <w:p w14:paraId="4AFAE784" w14:textId="7FE2DC11" w:rsidR="003A3170" w:rsidRPr="00800706" w:rsidRDefault="003A3170" w:rsidP="00C959CA">
            <w:pPr>
              <w:rPr>
                <w:rFonts w:cstheme="minorHAnsi"/>
                <w:szCs w:val="20"/>
              </w:rPr>
            </w:pPr>
            <w:r w:rsidRPr="00800706">
              <w:rPr>
                <w:rFonts w:cstheme="minorHAnsi"/>
                <w:szCs w:val="20"/>
              </w:rPr>
              <w:t>SCE</w:t>
            </w:r>
          </w:p>
        </w:tc>
        <w:tc>
          <w:tcPr>
            <w:tcW w:w="673" w:type="pct"/>
            <w:shd w:val="clear" w:color="auto" w:fill="F2F2F2" w:themeFill="background1" w:themeFillShade="F2"/>
          </w:tcPr>
          <w:p w14:paraId="16907D5C" w14:textId="3D2178E7" w:rsidR="003A3170" w:rsidRPr="00800706" w:rsidRDefault="003A3170" w:rsidP="00D835EF">
            <w:pPr>
              <w:rPr>
                <w:rFonts w:cstheme="minorHAnsi"/>
                <w:szCs w:val="20"/>
              </w:rPr>
            </w:pPr>
            <w:r w:rsidRPr="00800706">
              <w:rPr>
                <w:rFonts w:cstheme="minorHAnsi"/>
                <w:szCs w:val="20"/>
              </w:rPr>
              <w:t>PG&amp;E</w:t>
            </w:r>
          </w:p>
        </w:tc>
        <w:tc>
          <w:tcPr>
            <w:tcW w:w="2644" w:type="pct"/>
            <w:vMerge/>
          </w:tcPr>
          <w:p w14:paraId="4025F40F" w14:textId="38634C6A" w:rsidR="003A3170" w:rsidRPr="00800706" w:rsidRDefault="003A3170" w:rsidP="005729C8">
            <w:pPr>
              <w:rPr>
                <w:rFonts w:cstheme="minorHAnsi"/>
                <w:szCs w:val="20"/>
              </w:rPr>
            </w:pPr>
          </w:p>
        </w:tc>
      </w:tr>
      <w:tr w:rsidR="008D6F61" w:rsidRPr="00800706" w14:paraId="0290ADBE" w14:textId="77777777" w:rsidTr="00920905">
        <w:trPr>
          <w:trHeight w:val="243"/>
        </w:trPr>
        <w:tc>
          <w:tcPr>
            <w:tcW w:w="539" w:type="pct"/>
          </w:tcPr>
          <w:p w14:paraId="1CE709CC" w14:textId="77777777" w:rsidR="008D6F61" w:rsidRPr="00920905" w:rsidRDefault="008D6F61" w:rsidP="008D6F61">
            <w:pPr>
              <w:rPr>
                <w:rFonts w:cstheme="minorHAnsi"/>
                <w:color w:val="FF0000"/>
                <w:szCs w:val="20"/>
              </w:rPr>
            </w:pPr>
          </w:p>
        </w:tc>
        <w:tc>
          <w:tcPr>
            <w:tcW w:w="539" w:type="pct"/>
          </w:tcPr>
          <w:p w14:paraId="666F9F6A" w14:textId="77777777" w:rsidR="008D6F61" w:rsidRPr="00920905" w:rsidRDefault="008D6F61" w:rsidP="008D6F61">
            <w:pPr>
              <w:rPr>
                <w:rFonts w:cstheme="minorHAnsi"/>
                <w:color w:val="FF0000"/>
                <w:szCs w:val="20"/>
              </w:rPr>
            </w:pPr>
          </w:p>
        </w:tc>
        <w:tc>
          <w:tcPr>
            <w:tcW w:w="605" w:type="pct"/>
          </w:tcPr>
          <w:p w14:paraId="63438A36" w14:textId="2D342D2A" w:rsidR="008D6F61" w:rsidRPr="00920905" w:rsidRDefault="008D6F61" w:rsidP="008D6F61">
            <w:pPr>
              <w:rPr>
                <w:rFonts w:cstheme="minorHAnsi"/>
                <w:color w:val="FF0000"/>
                <w:szCs w:val="20"/>
              </w:rPr>
            </w:pPr>
            <w:r w:rsidRPr="00E45383">
              <w:rPr>
                <w:rFonts w:cstheme="minorHAnsi"/>
                <w:szCs w:val="20"/>
              </w:rPr>
              <w:t>RF-82221</w:t>
            </w:r>
          </w:p>
        </w:tc>
        <w:tc>
          <w:tcPr>
            <w:tcW w:w="673" w:type="pct"/>
          </w:tcPr>
          <w:p w14:paraId="311A1841" w14:textId="59E50E1B" w:rsidR="008D6F61" w:rsidRPr="00920905" w:rsidRDefault="008D6F61" w:rsidP="008D6F61">
            <w:pPr>
              <w:rPr>
                <w:rFonts w:cstheme="minorHAnsi"/>
                <w:color w:val="FF0000"/>
                <w:szCs w:val="20"/>
              </w:rPr>
            </w:pPr>
          </w:p>
        </w:tc>
        <w:tc>
          <w:tcPr>
            <w:tcW w:w="2644" w:type="pct"/>
          </w:tcPr>
          <w:p w14:paraId="512138E6" w14:textId="626BECA1" w:rsidR="008D6F61" w:rsidRPr="00920905" w:rsidRDefault="008D6F61" w:rsidP="008D6F61">
            <w:pPr>
              <w:rPr>
                <w:color w:val="FF0000"/>
              </w:rPr>
            </w:pPr>
            <w:r w:rsidRPr="00E45383">
              <w:rPr>
                <w:rFonts w:cstheme="minorHAnsi"/>
                <w:szCs w:val="20"/>
              </w:rPr>
              <w:t>Bare Suction Lines for Walk-in Coolers Insulation</w:t>
            </w:r>
          </w:p>
        </w:tc>
      </w:tr>
      <w:tr w:rsidR="008D6F61" w:rsidRPr="00800706" w14:paraId="3EC8DDF0" w14:textId="77777777" w:rsidTr="00920905">
        <w:trPr>
          <w:trHeight w:val="243"/>
        </w:trPr>
        <w:tc>
          <w:tcPr>
            <w:tcW w:w="539" w:type="pct"/>
          </w:tcPr>
          <w:p w14:paraId="036611DE" w14:textId="77777777" w:rsidR="008D6F61" w:rsidRPr="00350BF1" w:rsidRDefault="008D6F61" w:rsidP="008D6F61">
            <w:pPr>
              <w:rPr>
                <w:rFonts w:cstheme="minorHAnsi"/>
                <w:szCs w:val="20"/>
              </w:rPr>
            </w:pPr>
          </w:p>
        </w:tc>
        <w:tc>
          <w:tcPr>
            <w:tcW w:w="539" w:type="pct"/>
          </w:tcPr>
          <w:p w14:paraId="7DC81BD5" w14:textId="77777777" w:rsidR="008D6F61" w:rsidRPr="00350BF1" w:rsidRDefault="008D6F61" w:rsidP="008D6F61">
            <w:pPr>
              <w:rPr>
                <w:rFonts w:cstheme="minorHAnsi"/>
                <w:szCs w:val="20"/>
              </w:rPr>
            </w:pPr>
          </w:p>
        </w:tc>
        <w:tc>
          <w:tcPr>
            <w:tcW w:w="605" w:type="pct"/>
          </w:tcPr>
          <w:p w14:paraId="00E0B555" w14:textId="45B55E07" w:rsidR="008D6F61" w:rsidRPr="00350BF1" w:rsidRDefault="008D6F61" w:rsidP="008D6F61">
            <w:pPr>
              <w:rPr>
                <w:rFonts w:cstheme="minorHAnsi"/>
                <w:szCs w:val="20"/>
              </w:rPr>
            </w:pPr>
            <w:r w:rsidRPr="00E45383">
              <w:rPr>
                <w:rFonts w:cstheme="minorHAnsi"/>
                <w:szCs w:val="20"/>
              </w:rPr>
              <w:t>RF-46935</w:t>
            </w:r>
          </w:p>
        </w:tc>
        <w:tc>
          <w:tcPr>
            <w:tcW w:w="673" w:type="pct"/>
          </w:tcPr>
          <w:p w14:paraId="479924EB" w14:textId="77777777" w:rsidR="008D6F61" w:rsidRPr="00350BF1" w:rsidRDefault="008D6F61" w:rsidP="008D6F61">
            <w:pPr>
              <w:rPr>
                <w:rFonts w:cstheme="minorHAnsi"/>
                <w:szCs w:val="20"/>
              </w:rPr>
            </w:pPr>
          </w:p>
        </w:tc>
        <w:tc>
          <w:tcPr>
            <w:tcW w:w="2644" w:type="pct"/>
          </w:tcPr>
          <w:p w14:paraId="592A1733" w14:textId="6161D50C" w:rsidR="008D6F61" w:rsidRPr="00920905" w:rsidRDefault="008D6F61" w:rsidP="008D6F61">
            <w:r w:rsidRPr="00E45383">
              <w:rPr>
                <w:rFonts w:cstheme="minorHAnsi"/>
                <w:szCs w:val="20"/>
              </w:rPr>
              <w:t>Bare Suction Lines for Walk-in Freezers Insulation</w:t>
            </w:r>
          </w:p>
        </w:tc>
      </w:tr>
    </w:tbl>
    <w:p w14:paraId="3AF714EF" w14:textId="77777777" w:rsidR="00760CDC" w:rsidRPr="00800706" w:rsidRDefault="00760CDC" w:rsidP="00697868">
      <w:pPr>
        <w:pStyle w:val="Reminders"/>
        <w:rPr>
          <w:rFonts w:asciiTheme="minorHAnsi" w:hAnsiTheme="minorHAnsi" w:cstheme="minorHAnsi"/>
          <w:i w:val="0"/>
          <w:szCs w:val="22"/>
        </w:rPr>
      </w:pPr>
    </w:p>
    <w:p w14:paraId="2AB8E384" w14:textId="77777777" w:rsidR="008D6F61" w:rsidRDefault="008D6F61" w:rsidP="008D6F61">
      <w:pPr>
        <w:pStyle w:val="Default"/>
        <w:rPr>
          <w:rFonts w:asciiTheme="minorHAnsi" w:hAnsiTheme="minorHAnsi" w:cstheme="minorHAnsi"/>
          <w:sz w:val="22"/>
          <w:szCs w:val="22"/>
        </w:rPr>
      </w:pPr>
      <w:r>
        <w:rPr>
          <w:rFonts w:asciiTheme="minorHAnsi" w:hAnsiTheme="minorHAnsi" w:cstheme="minorHAnsi"/>
          <w:sz w:val="22"/>
          <w:szCs w:val="22"/>
        </w:rPr>
        <w:t xml:space="preserve">This measure is applicable to bare suction lines insulated with closed-cell nitrite rubber or equivalent with at least 3/4 inch for medium-temperature and 1 inch for low-temperature systems. The suction line must be no more than 1 5/8 inch in diameter. Insulation R-values must be greater than equal to R-3.2 and R-4.3 for medium and low-temperature lines respectively. </w:t>
      </w:r>
      <w:r w:rsidRPr="00401C05">
        <w:rPr>
          <w:rFonts w:asciiTheme="minorHAnsi" w:hAnsiTheme="minorHAnsi" w:cstheme="minorHAnsi"/>
          <w:color w:val="auto"/>
          <w:sz w:val="22"/>
          <w:szCs w:val="22"/>
        </w:rPr>
        <w:t xml:space="preserve">This measure </w:t>
      </w:r>
      <w:r>
        <w:rPr>
          <w:rFonts w:asciiTheme="minorHAnsi" w:hAnsiTheme="minorHAnsi" w:cstheme="minorHAnsi"/>
          <w:color w:val="auto"/>
          <w:sz w:val="22"/>
          <w:szCs w:val="22"/>
        </w:rPr>
        <w:t xml:space="preserve">also </w:t>
      </w:r>
      <w:r w:rsidRPr="00401C05">
        <w:rPr>
          <w:rFonts w:asciiTheme="minorHAnsi" w:hAnsiTheme="minorHAnsi" w:cstheme="minorHAnsi"/>
          <w:color w:val="auto"/>
          <w:sz w:val="22"/>
          <w:szCs w:val="22"/>
        </w:rPr>
        <w:t>applies to the suction lines of medium-temperature (above 32</w:t>
      </w:r>
      <w:r w:rsidRPr="00401C05">
        <w:rPr>
          <w:rFonts w:asciiTheme="minorHAnsi" w:hAnsiTheme="minorHAnsi" w:cstheme="minorHAnsi"/>
          <w:color w:val="auto"/>
          <w:sz w:val="22"/>
          <w:szCs w:val="22"/>
          <w:vertAlign w:val="superscript"/>
        </w:rPr>
        <w:t>o</w:t>
      </w:r>
      <w:r w:rsidRPr="00401C05">
        <w:rPr>
          <w:rFonts w:asciiTheme="minorHAnsi" w:hAnsiTheme="minorHAnsi" w:cstheme="minorHAnsi"/>
          <w:color w:val="auto"/>
          <w:sz w:val="22"/>
          <w:szCs w:val="22"/>
        </w:rPr>
        <w:t>F) and low-temperature (below 32</w:t>
      </w:r>
      <w:r w:rsidRPr="00401C05">
        <w:rPr>
          <w:rFonts w:asciiTheme="minorHAnsi" w:hAnsiTheme="minorHAnsi" w:cstheme="minorHAnsi"/>
          <w:color w:val="auto"/>
          <w:sz w:val="22"/>
          <w:szCs w:val="22"/>
          <w:vertAlign w:val="superscript"/>
        </w:rPr>
        <w:t>o</w:t>
      </w:r>
      <w:r w:rsidRPr="00401C05">
        <w:rPr>
          <w:rFonts w:asciiTheme="minorHAnsi" w:hAnsiTheme="minorHAnsi" w:cstheme="minorHAnsi"/>
          <w:color w:val="auto"/>
          <w:sz w:val="22"/>
          <w:szCs w:val="22"/>
        </w:rPr>
        <w:t>F) refrigeration syste</w:t>
      </w:r>
      <w:r>
        <w:rPr>
          <w:rFonts w:asciiTheme="minorHAnsi" w:hAnsiTheme="minorHAnsi" w:cstheme="minorHAnsi"/>
          <w:color w:val="auto"/>
          <w:sz w:val="22"/>
          <w:szCs w:val="22"/>
        </w:rPr>
        <w:t>ms, and</w:t>
      </w:r>
      <w:r w:rsidRPr="00401C05">
        <w:rPr>
          <w:rFonts w:asciiTheme="minorHAnsi" w:hAnsiTheme="minorHAnsi" w:cstheme="minorHAnsi"/>
          <w:sz w:val="22"/>
          <w:szCs w:val="22"/>
        </w:rPr>
        <w:t xml:space="preserve"> </w:t>
      </w:r>
      <w:r>
        <w:rPr>
          <w:rFonts w:asciiTheme="minorHAnsi" w:hAnsiTheme="minorHAnsi" w:cstheme="minorHAnsi"/>
          <w:sz w:val="22"/>
          <w:szCs w:val="22"/>
        </w:rPr>
        <w:t>un-insulated</w:t>
      </w:r>
      <w:r w:rsidRPr="00401C05">
        <w:rPr>
          <w:rFonts w:asciiTheme="minorHAnsi" w:hAnsiTheme="minorHAnsi" w:cstheme="minorHAnsi"/>
          <w:sz w:val="22"/>
          <w:szCs w:val="22"/>
        </w:rPr>
        <w:t xml:space="preserve"> suction lines in small refrigeration systems of restaurants (both fast food and sit-down), grocery stores, and food/convenience stores.</w:t>
      </w:r>
    </w:p>
    <w:p w14:paraId="12FBDE61" w14:textId="77777777" w:rsidR="008D6F61" w:rsidRDefault="008D6F61" w:rsidP="008D6F61">
      <w:pPr>
        <w:pStyle w:val="Default"/>
        <w:rPr>
          <w:rFonts w:asciiTheme="minorHAnsi" w:hAnsiTheme="minorHAnsi" w:cstheme="minorHAnsi"/>
          <w:sz w:val="22"/>
          <w:szCs w:val="22"/>
        </w:rPr>
      </w:pPr>
    </w:p>
    <w:p w14:paraId="27D46BED" w14:textId="77777777" w:rsidR="00E16609" w:rsidRPr="00500C4E" w:rsidRDefault="00E16609" w:rsidP="00697868">
      <w:pPr>
        <w:pStyle w:val="Heading2"/>
        <w:rPr>
          <w:rFonts w:asciiTheme="minorHAnsi" w:hAnsiTheme="minorHAnsi"/>
        </w:rPr>
      </w:pPr>
      <w:r w:rsidRPr="00500C4E">
        <w:rPr>
          <w:rFonts w:asciiTheme="minorHAnsi" w:hAnsiTheme="minorHAnsi"/>
        </w:rPr>
        <w:t>1.</w:t>
      </w:r>
      <w:r w:rsidR="00AC5309" w:rsidRPr="00500C4E">
        <w:rPr>
          <w:rFonts w:asciiTheme="minorHAnsi" w:hAnsiTheme="minorHAnsi"/>
        </w:rPr>
        <w:t>2</w:t>
      </w:r>
      <w:r w:rsidRPr="00500C4E">
        <w:rPr>
          <w:rFonts w:asciiTheme="minorHAnsi" w:hAnsiTheme="minorHAnsi"/>
        </w:rPr>
        <w:t xml:space="preserve"> </w:t>
      </w:r>
      <w:r w:rsidR="00697868" w:rsidRPr="00500C4E">
        <w:rPr>
          <w:rFonts w:asciiTheme="minorHAnsi" w:hAnsiTheme="minorHAnsi"/>
        </w:rPr>
        <w:t>Technical</w:t>
      </w:r>
      <w:r w:rsidRPr="00500C4E">
        <w:rPr>
          <w:rFonts w:asciiTheme="minorHAnsi" w:hAnsiTheme="minorHAnsi"/>
        </w:rPr>
        <w:t xml:space="preserve"> Description</w:t>
      </w:r>
    </w:p>
    <w:p w14:paraId="4BEEEFCB" w14:textId="77777777" w:rsidR="008D6F61" w:rsidRPr="00401C05" w:rsidRDefault="008D6F61" w:rsidP="008D6F61">
      <w:pPr>
        <w:pStyle w:val="Default"/>
        <w:rPr>
          <w:rFonts w:asciiTheme="minorHAnsi" w:hAnsiTheme="minorHAnsi" w:cstheme="minorHAnsi"/>
          <w:color w:val="auto"/>
          <w:sz w:val="22"/>
          <w:szCs w:val="22"/>
        </w:rPr>
      </w:pPr>
      <w:r w:rsidRPr="00401C05">
        <w:rPr>
          <w:rFonts w:asciiTheme="minorHAnsi" w:hAnsiTheme="minorHAnsi" w:cstheme="minorHAnsi"/>
          <w:color w:val="auto"/>
          <w:sz w:val="22"/>
          <w:szCs w:val="22"/>
        </w:rPr>
        <w:t xml:space="preserve">Insulation impedes heat transfer from the cold refrigeration lines, thereby reducing the undesirable system superheat.  Excess superheat will increase the heat of compression and decrease the heat rejection ability of the condenser.  Insulating suction lines will reduce the superheat and thereby, reduce compressor power and energy use. </w:t>
      </w:r>
    </w:p>
    <w:p w14:paraId="11D9F41A" w14:textId="77777777" w:rsidR="00697868" w:rsidRPr="00500C4E" w:rsidRDefault="00697868" w:rsidP="00697868">
      <w:pPr>
        <w:pStyle w:val="Heading2"/>
        <w:rPr>
          <w:rFonts w:asciiTheme="minorHAnsi" w:hAnsiTheme="minorHAnsi"/>
        </w:rPr>
      </w:pPr>
      <w:r w:rsidRPr="00500C4E">
        <w:rPr>
          <w:rFonts w:asciiTheme="minorHAnsi" w:hAnsiTheme="minorHAnsi"/>
        </w:rPr>
        <w:t xml:space="preserve">1.3 </w:t>
      </w:r>
      <w:r w:rsidR="00AE0A8D" w:rsidRPr="00500C4E">
        <w:rPr>
          <w:rFonts w:asciiTheme="minorHAnsi" w:hAnsiTheme="minorHAnsi"/>
        </w:rPr>
        <w:t>Installation</w:t>
      </w:r>
      <w:r w:rsidR="00B4065F" w:rsidRPr="00500C4E">
        <w:rPr>
          <w:rFonts w:asciiTheme="minorHAnsi" w:hAnsiTheme="minorHAnsi"/>
        </w:rPr>
        <w:t xml:space="preserve"> Types</w:t>
      </w:r>
      <w:r w:rsidR="00C55D03" w:rsidRPr="00500C4E">
        <w:rPr>
          <w:rFonts w:asciiTheme="minorHAnsi" w:hAnsiTheme="minorHAnsi"/>
        </w:rPr>
        <w:t xml:space="preserve"> and Delivery</w:t>
      </w:r>
      <w:r w:rsidRPr="00500C4E">
        <w:rPr>
          <w:rFonts w:asciiTheme="minorHAnsi" w:hAnsiTheme="minorHAnsi"/>
        </w:rPr>
        <w:t xml:space="preserve"> </w:t>
      </w:r>
      <w:r w:rsidR="00B4065F" w:rsidRPr="00500C4E">
        <w:rPr>
          <w:rFonts w:asciiTheme="minorHAnsi" w:hAnsiTheme="minorHAnsi"/>
        </w:rPr>
        <w:t>Mechanisms</w:t>
      </w:r>
    </w:p>
    <w:p w14:paraId="31374280" w14:textId="3C3BA8C8" w:rsidR="008D6F61" w:rsidRDefault="008D6F61" w:rsidP="008D6F61">
      <w:pPr>
        <w:pStyle w:val="Cal11"/>
      </w:pPr>
      <w:r>
        <w:t xml:space="preserve">The program type/install type for these measures is </w:t>
      </w:r>
      <w:r w:rsidR="006917FE">
        <w:t>Retrofit Add-on (REA).</w:t>
      </w:r>
    </w:p>
    <w:p w14:paraId="2FFEEC03" w14:textId="77777777" w:rsidR="008D6F61" w:rsidRDefault="008D6F61" w:rsidP="008D6F61">
      <w:pPr>
        <w:pStyle w:val="Cal11"/>
      </w:pPr>
    </w:p>
    <w:p w14:paraId="6D9C3B45" w14:textId="5D3F0D3C" w:rsidR="001B2301" w:rsidRPr="00920905" w:rsidRDefault="00C05AAF" w:rsidP="00920905">
      <w:pPr>
        <w:pStyle w:val="NoSpacing"/>
        <w:rPr>
          <w:rFonts w:cstheme="minorHAnsi"/>
          <w:b/>
          <w:i/>
        </w:rPr>
      </w:pPr>
      <w:r w:rsidRPr="00920905">
        <w:rPr>
          <w:b/>
        </w:rPr>
        <w:t>Installation Type</w:t>
      </w:r>
      <w:r w:rsidR="002469DD" w:rsidRPr="00920905">
        <w:rPr>
          <w:b/>
        </w:rPr>
        <w:t xml:space="preserve"> </w:t>
      </w:r>
      <w:r w:rsidR="006F1B21" w:rsidRPr="00920905">
        <w:rPr>
          <w:b/>
        </w:rPr>
        <w:t>D</w:t>
      </w:r>
      <w:r w:rsidR="002469DD" w:rsidRPr="00920905">
        <w:rPr>
          <w:b/>
        </w:rPr>
        <w:t>escription</w:t>
      </w:r>
      <w:r w:rsidR="006F1B21" w:rsidRPr="00920905">
        <w:rPr>
          <w:b/>
        </w:rPr>
        <w:t>s</w:t>
      </w:r>
    </w:p>
    <w:tbl>
      <w:tblPr>
        <w:tblStyle w:val="TableGrid1"/>
        <w:tblW w:w="5000" w:type="pct"/>
        <w:tblLayout w:type="fixed"/>
        <w:tblLook w:val="04A0" w:firstRow="1" w:lastRow="0" w:firstColumn="1" w:lastColumn="0" w:noHBand="0" w:noVBand="1"/>
      </w:tblPr>
      <w:tblGrid>
        <w:gridCol w:w="3325"/>
        <w:gridCol w:w="2070"/>
        <w:gridCol w:w="2072"/>
        <w:gridCol w:w="899"/>
        <w:gridCol w:w="984"/>
      </w:tblGrid>
      <w:tr w:rsidR="006F1B21" w:rsidRPr="00500C4E" w14:paraId="0F5A842B" w14:textId="77777777" w:rsidTr="00920905">
        <w:trPr>
          <w:trHeight w:val="20"/>
        </w:trPr>
        <w:tc>
          <w:tcPr>
            <w:tcW w:w="1778" w:type="pct"/>
            <w:vMerge w:val="restart"/>
            <w:shd w:val="clear" w:color="auto" w:fill="D9D9D9" w:themeFill="background1" w:themeFillShade="D9"/>
          </w:tcPr>
          <w:p w14:paraId="1D9AB1D1" w14:textId="287D50AE" w:rsidR="006F1B21" w:rsidRPr="00920905" w:rsidRDefault="006F1B21" w:rsidP="001B2301">
            <w:pPr>
              <w:rPr>
                <w:b/>
                <w:sz w:val="18"/>
                <w:szCs w:val="18"/>
              </w:rPr>
            </w:pPr>
            <w:r w:rsidRPr="00920905">
              <w:rPr>
                <w:b/>
                <w:sz w:val="18"/>
                <w:szCs w:val="18"/>
              </w:rPr>
              <w:t>Installation Type</w:t>
            </w:r>
          </w:p>
        </w:tc>
        <w:tc>
          <w:tcPr>
            <w:tcW w:w="2215" w:type="pct"/>
            <w:gridSpan w:val="2"/>
            <w:shd w:val="clear" w:color="auto" w:fill="D9D9D9" w:themeFill="background1" w:themeFillShade="D9"/>
          </w:tcPr>
          <w:p w14:paraId="0624FDA5" w14:textId="77777777" w:rsidR="006F1B21" w:rsidRPr="00920905" w:rsidRDefault="006F1B21" w:rsidP="001B2301">
            <w:pPr>
              <w:rPr>
                <w:b/>
                <w:sz w:val="18"/>
                <w:szCs w:val="18"/>
              </w:rPr>
            </w:pPr>
            <w:r w:rsidRPr="00920905">
              <w:rPr>
                <w:b/>
                <w:sz w:val="18"/>
                <w:szCs w:val="18"/>
              </w:rPr>
              <w:t>Savings</w:t>
            </w:r>
          </w:p>
        </w:tc>
        <w:tc>
          <w:tcPr>
            <w:tcW w:w="1007" w:type="pct"/>
            <w:gridSpan w:val="2"/>
            <w:shd w:val="clear" w:color="auto" w:fill="D9D9D9" w:themeFill="background1" w:themeFillShade="D9"/>
          </w:tcPr>
          <w:p w14:paraId="69A8E4B3" w14:textId="77777777" w:rsidR="006F1B21" w:rsidRPr="00920905" w:rsidRDefault="006F1B21" w:rsidP="001B2301">
            <w:pPr>
              <w:rPr>
                <w:b/>
                <w:sz w:val="18"/>
                <w:szCs w:val="18"/>
              </w:rPr>
            </w:pPr>
            <w:r w:rsidRPr="00920905">
              <w:rPr>
                <w:b/>
                <w:sz w:val="18"/>
                <w:szCs w:val="18"/>
              </w:rPr>
              <w:t>Life</w:t>
            </w:r>
          </w:p>
        </w:tc>
      </w:tr>
      <w:tr w:rsidR="006F1B21" w:rsidRPr="00500C4E" w14:paraId="1FEA9FE3" w14:textId="77777777" w:rsidTr="006F1B21">
        <w:trPr>
          <w:trHeight w:val="20"/>
        </w:trPr>
        <w:tc>
          <w:tcPr>
            <w:tcW w:w="1778" w:type="pct"/>
            <w:vMerge/>
            <w:shd w:val="clear" w:color="auto" w:fill="D9D9D9" w:themeFill="background1" w:themeFillShade="D9"/>
          </w:tcPr>
          <w:p w14:paraId="1E8D10A2" w14:textId="77777777" w:rsidR="006F1B21" w:rsidRPr="00500C4E" w:rsidRDefault="006F1B21" w:rsidP="001B2301">
            <w:pPr>
              <w:rPr>
                <w:sz w:val="18"/>
                <w:szCs w:val="18"/>
              </w:rPr>
            </w:pPr>
          </w:p>
        </w:tc>
        <w:tc>
          <w:tcPr>
            <w:tcW w:w="1107" w:type="pct"/>
            <w:shd w:val="clear" w:color="auto" w:fill="F2F2F2" w:themeFill="background1" w:themeFillShade="F2"/>
          </w:tcPr>
          <w:p w14:paraId="07B6F8DD"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Baseline (BL)</w:t>
            </w:r>
          </w:p>
        </w:tc>
        <w:tc>
          <w:tcPr>
            <w:tcW w:w="1108" w:type="pct"/>
            <w:shd w:val="clear" w:color="auto" w:fill="F2F2F2" w:themeFill="background1" w:themeFillShade="F2"/>
          </w:tcPr>
          <w:p w14:paraId="1175DA2E"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c>
          <w:tcPr>
            <w:tcW w:w="481" w:type="pct"/>
            <w:shd w:val="clear" w:color="auto" w:fill="F2F2F2" w:themeFill="background1" w:themeFillShade="F2"/>
          </w:tcPr>
          <w:p w14:paraId="6DD2FA4E"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BL</w:t>
            </w:r>
          </w:p>
        </w:tc>
        <w:tc>
          <w:tcPr>
            <w:tcW w:w="526" w:type="pct"/>
            <w:shd w:val="clear" w:color="auto" w:fill="F2F2F2" w:themeFill="background1" w:themeFillShade="F2"/>
          </w:tcPr>
          <w:p w14:paraId="51D97F04"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r>
      <w:tr w:rsidR="006917FE" w:rsidRPr="00500C4E" w14:paraId="724294FD" w14:textId="77777777" w:rsidTr="006F1B21">
        <w:trPr>
          <w:trHeight w:val="20"/>
        </w:trPr>
        <w:tc>
          <w:tcPr>
            <w:tcW w:w="1778" w:type="pct"/>
          </w:tcPr>
          <w:p w14:paraId="32AF6CC9" w14:textId="77252109" w:rsidR="006917FE" w:rsidRPr="00500C4E" w:rsidRDefault="006917FE" w:rsidP="006917FE">
            <w:pPr>
              <w:rPr>
                <w:sz w:val="18"/>
                <w:szCs w:val="18"/>
              </w:rPr>
            </w:pPr>
            <w:r w:rsidRPr="00500C4E">
              <w:rPr>
                <w:sz w:val="18"/>
                <w:szCs w:val="18"/>
              </w:rPr>
              <w:t>Retrofit Add-on (REA)</w:t>
            </w:r>
          </w:p>
        </w:tc>
        <w:tc>
          <w:tcPr>
            <w:tcW w:w="1107" w:type="pct"/>
          </w:tcPr>
          <w:p w14:paraId="3DB86618" w14:textId="218E5A0E" w:rsidR="006917FE" w:rsidRPr="00500C4E" w:rsidRDefault="006917FE" w:rsidP="006917FE">
            <w:r w:rsidRPr="00500C4E">
              <w:rPr>
                <w:sz w:val="18"/>
                <w:szCs w:val="18"/>
              </w:rPr>
              <w:t>Above Customer Existing</w:t>
            </w:r>
          </w:p>
        </w:tc>
        <w:tc>
          <w:tcPr>
            <w:tcW w:w="1108" w:type="pct"/>
          </w:tcPr>
          <w:p w14:paraId="66317744" w14:textId="3CF21E97" w:rsidR="006917FE" w:rsidRPr="00500C4E" w:rsidRDefault="006917FE" w:rsidP="006917FE">
            <w:pPr>
              <w:rPr>
                <w:sz w:val="18"/>
                <w:szCs w:val="18"/>
              </w:rPr>
            </w:pPr>
            <w:r w:rsidRPr="00500C4E">
              <w:rPr>
                <w:sz w:val="18"/>
                <w:szCs w:val="18"/>
              </w:rPr>
              <w:t>N/A</w:t>
            </w:r>
          </w:p>
        </w:tc>
        <w:tc>
          <w:tcPr>
            <w:tcW w:w="481" w:type="pct"/>
          </w:tcPr>
          <w:p w14:paraId="127A9D41" w14:textId="390A0B74" w:rsidR="006917FE" w:rsidRPr="00500C4E" w:rsidRDefault="006917FE" w:rsidP="006917FE">
            <w:pPr>
              <w:rPr>
                <w:sz w:val="18"/>
                <w:szCs w:val="18"/>
              </w:rPr>
            </w:pPr>
            <w:r w:rsidRPr="00500C4E">
              <w:rPr>
                <w:sz w:val="18"/>
                <w:szCs w:val="18"/>
              </w:rPr>
              <w:t>EUL</w:t>
            </w:r>
          </w:p>
        </w:tc>
        <w:tc>
          <w:tcPr>
            <w:tcW w:w="526" w:type="pct"/>
          </w:tcPr>
          <w:p w14:paraId="04EF7AB1" w14:textId="5BB1ECAE" w:rsidR="006917FE" w:rsidRPr="00500C4E" w:rsidRDefault="006917FE" w:rsidP="006917FE">
            <w:pPr>
              <w:rPr>
                <w:sz w:val="18"/>
                <w:szCs w:val="18"/>
              </w:rPr>
            </w:pPr>
            <w:r w:rsidRPr="00500C4E">
              <w:rPr>
                <w:sz w:val="18"/>
                <w:szCs w:val="18"/>
              </w:rPr>
              <w:t>N/A</w:t>
            </w:r>
          </w:p>
        </w:tc>
      </w:tr>
    </w:tbl>
    <w:p w14:paraId="5CDCDAEF" w14:textId="77777777" w:rsidR="001B2301" w:rsidRDefault="001B2301" w:rsidP="00697868">
      <w:pPr>
        <w:pStyle w:val="Reminders"/>
        <w:tabs>
          <w:tab w:val="num" w:pos="360"/>
        </w:tabs>
        <w:rPr>
          <w:rFonts w:asciiTheme="minorHAnsi" w:hAnsiTheme="minorHAnsi" w:cstheme="minorHAnsi"/>
          <w:i w:val="0"/>
          <w:szCs w:val="22"/>
        </w:rPr>
      </w:pPr>
    </w:p>
    <w:p w14:paraId="74CF1CF0" w14:textId="77777777" w:rsidR="00462F58" w:rsidRDefault="00462F58" w:rsidP="00462F58">
      <w:pPr>
        <w:pStyle w:val="Cal11"/>
      </w:pPr>
      <w:r>
        <w:t>The</w:t>
      </w:r>
      <w:r w:rsidRPr="00E45383">
        <w:t xml:space="preserve"> delivery </w:t>
      </w:r>
      <w:r>
        <w:t>mechanisms are:</w:t>
      </w:r>
    </w:p>
    <w:p w14:paraId="48962B1B" w14:textId="77777777" w:rsidR="00462F58" w:rsidRDefault="00462F58" w:rsidP="00462F58">
      <w:pPr>
        <w:pStyle w:val="Cal11"/>
        <w:numPr>
          <w:ilvl w:val="0"/>
          <w:numId w:val="35"/>
        </w:numPr>
      </w:pPr>
      <w:r w:rsidRPr="00F76713">
        <w:t xml:space="preserve">Financial Support / Down-Stream Incentive </w:t>
      </w:r>
      <w:r>
        <w:t>–</w:t>
      </w:r>
      <w:r w:rsidRPr="00F76713">
        <w:t xml:space="preserve"> Deemed</w:t>
      </w:r>
    </w:p>
    <w:p w14:paraId="440097D4" w14:textId="77777777" w:rsidR="00462F58" w:rsidRDefault="00462F58" w:rsidP="00462F58">
      <w:pPr>
        <w:pStyle w:val="Cal11"/>
        <w:numPr>
          <w:ilvl w:val="0"/>
          <w:numId w:val="35"/>
        </w:numPr>
      </w:pPr>
      <w:r w:rsidRPr="00F76713">
        <w:t>Financial Support / Direct Install</w:t>
      </w:r>
    </w:p>
    <w:p w14:paraId="65CD84DE" w14:textId="77777777" w:rsidR="00462F58" w:rsidRDefault="00462F58" w:rsidP="00462F58">
      <w:pPr>
        <w:pStyle w:val="Cal11"/>
        <w:numPr>
          <w:ilvl w:val="0"/>
          <w:numId w:val="35"/>
        </w:numPr>
      </w:pPr>
      <w:r w:rsidRPr="00F76713">
        <w:lastRenderedPageBreak/>
        <w:t xml:space="preserve">Financial Support / On-bill Finance </w:t>
      </w:r>
      <w:r>
        <w:t>–</w:t>
      </w:r>
      <w:r w:rsidRPr="00F76713">
        <w:t xml:space="preserve"> loan</w:t>
      </w:r>
    </w:p>
    <w:p w14:paraId="186F2539" w14:textId="77777777" w:rsidR="00462F58" w:rsidRDefault="00462F58" w:rsidP="00462F58">
      <w:pPr>
        <w:pStyle w:val="Cal11"/>
        <w:numPr>
          <w:ilvl w:val="0"/>
          <w:numId w:val="35"/>
        </w:numPr>
      </w:pPr>
      <w:r w:rsidRPr="00F76713">
        <w:t xml:space="preserve">Partnership / Down-Stream Incentive </w:t>
      </w:r>
      <w:r>
        <w:t>–</w:t>
      </w:r>
      <w:r w:rsidRPr="00F76713">
        <w:t xml:space="preserve"> Deemed</w:t>
      </w:r>
    </w:p>
    <w:p w14:paraId="7AF3B6BF" w14:textId="77777777" w:rsidR="00462F58" w:rsidRDefault="00462F58" w:rsidP="00462F58">
      <w:pPr>
        <w:pStyle w:val="Cal11"/>
        <w:numPr>
          <w:ilvl w:val="0"/>
          <w:numId w:val="35"/>
        </w:numPr>
      </w:pPr>
      <w:r w:rsidRPr="00F76713">
        <w:t>Partnership / Direct Install</w:t>
      </w:r>
    </w:p>
    <w:p w14:paraId="72B6C2AE" w14:textId="77777777" w:rsidR="00462F58" w:rsidRPr="00E45383" w:rsidRDefault="00462F58" w:rsidP="00462F58">
      <w:pPr>
        <w:pStyle w:val="Cal11"/>
        <w:numPr>
          <w:ilvl w:val="0"/>
          <w:numId w:val="35"/>
        </w:numPr>
      </w:pPr>
      <w:r w:rsidRPr="00F76713">
        <w:t>Partnership / On-bill Finance - Loan</w:t>
      </w:r>
    </w:p>
    <w:p w14:paraId="216D2FCA" w14:textId="77777777" w:rsidR="00462F58" w:rsidRDefault="00462F58" w:rsidP="00697868">
      <w:pPr>
        <w:pStyle w:val="Reminders"/>
        <w:tabs>
          <w:tab w:val="num" w:pos="360"/>
        </w:tabs>
        <w:rPr>
          <w:rFonts w:asciiTheme="minorHAnsi" w:hAnsiTheme="minorHAnsi" w:cstheme="minorHAnsi"/>
          <w:i w:val="0"/>
          <w:szCs w:val="22"/>
        </w:rPr>
      </w:pPr>
    </w:p>
    <w:p w14:paraId="0FE0174D" w14:textId="30483983" w:rsidR="00C05AAF" w:rsidRDefault="00C05AAF" w:rsidP="00920905">
      <w:pPr>
        <w:pStyle w:val="NoSpacing"/>
      </w:pPr>
      <w:r w:rsidRPr="0087004B">
        <w:t>A delivery mechanism</w:t>
      </w:r>
      <w:r w:rsidR="00350BF1">
        <w:t xml:space="preserve"> </w:t>
      </w:r>
      <w:r w:rsidR="00350BF1" w:rsidRPr="0087004B">
        <w:t>is a delivery method paired with an incentive method.</w:t>
      </w:r>
      <w:r w:rsidR="00350BF1">
        <w:t xml:space="preserve"> Delivery mechanisms are</w:t>
      </w:r>
      <w:r w:rsidRPr="0087004B">
        <w:t xml:space="preserve"> </w:t>
      </w:r>
      <w:r w:rsidR="00350BF1">
        <w:t>used</w:t>
      </w:r>
      <w:r w:rsidR="00DB44E9">
        <w:t xml:space="preserve"> by</w:t>
      </w:r>
      <w:r w:rsidR="00AA16C0" w:rsidRPr="005D6ADB">
        <w:t xml:space="preserve"> program</w:t>
      </w:r>
      <w:r w:rsidR="00DB44E9">
        <w:t>s</w:t>
      </w:r>
      <w:r w:rsidR="00AA16C0" w:rsidRPr="005D6ADB">
        <w:t xml:space="preserve"> to obtain program participation and energy savings.</w:t>
      </w:r>
    </w:p>
    <w:p w14:paraId="1DDE7A54" w14:textId="77777777" w:rsidR="00C05AAF" w:rsidRDefault="00C05AAF" w:rsidP="00920905">
      <w:pPr>
        <w:pStyle w:val="NoSpacing"/>
      </w:pPr>
    </w:p>
    <w:p w14:paraId="7BCC2724" w14:textId="1EDD242F" w:rsidR="00C05AAF" w:rsidRPr="00500C4E" w:rsidRDefault="00AA16C0" w:rsidP="00920905">
      <w:pPr>
        <w:pStyle w:val="NoSpacing"/>
      </w:pPr>
      <w:r w:rsidRPr="00DE77D0">
        <w:rPr>
          <w:b/>
        </w:rPr>
        <w:t>Delivery Me</w:t>
      </w:r>
      <w:r>
        <w:rPr>
          <w:b/>
        </w:rPr>
        <w:t>thod</w:t>
      </w:r>
      <w:r w:rsidRPr="00DE77D0">
        <w:rPr>
          <w:b/>
        </w:rPr>
        <w:t xml:space="preserve"> </w:t>
      </w:r>
      <w:r>
        <w:rPr>
          <w:b/>
        </w:rPr>
        <w:t>D</w:t>
      </w:r>
      <w:r w:rsidRPr="00DE77D0">
        <w:rPr>
          <w:b/>
        </w:rPr>
        <w:t>escriptions</w:t>
      </w:r>
    </w:p>
    <w:tbl>
      <w:tblPr>
        <w:tblStyle w:val="TableGrid1"/>
        <w:tblW w:w="5000" w:type="pct"/>
        <w:tblLayout w:type="fixed"/>
        <w:tblLook w:val="04A0" w:firstRow="1" w:lastRow="0" w:firstColumn="1" w:lastColumn="0" w:noHBand="0" w:noVBand="1"/>
      </w:tblPr>
      <w:tblGrid>
        <w:gridCol w:w="2425"/>
        <w:gridCol w:w="6925"/>
      </w:tblGrid>
      <w:tr w:rsidR="00C05AAF" w:rsidRPr="00A3164A" w14:paraId="68C5F6EC" w14:textId="77777777" w:rsidTr="00920905">
        <w:tc>
          <w:tcPr>
            <w:tcW w:w="1297" w:type="pct"/>
            <w:shd w:val="clear" w:color="auto" w:fill="D9D9D9" w:themeFill="background1" w:themeFillShade="D9"/>
          </w:tcPr>
          <w:p w14:paraId="62068171" w14:textId="0BC0295C" w:rsidR="00C05AAF" w:rsidRPr="00920905" w:rsidRDefault="00C05AAF">
            <w:pPr>
              <w:rPr>
                <w:b/>
                <w:sz w:val="18"/>
                <w:szCs w:val="18"/>
              </w:rPr>
            </w:pPr>
            <w:r w:rsidRPr="00920905">
              <w:rPr>
                <w:b/>
                <w:sz w:val="18"/>
                <w:szCs w:val="18"/>
              </w:rPr>
              <w:t>Delivery Method</w:t>
            </w:r>
          </w:p>
        </w:tc>
        <w:tc>
          <w:tcPr>
            <w:tcW w:w="3703" w:type="pct"/>
            <w:shd w:val="clear" w:color="auto" w:fill="D9D9D9" w:themeFill="background1" w:themeFillShade="D9"/>
          </w:tcPr>
          <w:p w14:paraId="2EA0C583" w14:textId="77777777" w:rsidR="00C05AAF" w:rsidRPr="00920905" w:rsidRDefault="00C05AAF" w:rsidP="008F6298">
            <w:pPr>
              <w:rPr>
                <w:b/>
                <w:sz w:val="18"/>
                <w:szCs w:val="18"/>
              </w:rPr>
            </w:pPr>
            <w:r w:rsidRPr="00920905">
              <w:rPr>
                <w:b/>
                <w:sz w:val="18"/>
                <w:szCs w:val="18"/>
              </w:rPr>
              <w:t>Description</w:t>
            </w:r>
          </w:p>
        </w:tc>
      </w:tr>
      <w:tr w:rsidR="00C05AAF" w:rsidRPr="00A3164A" w14:paraId="50825417" w14:textId="77777777" w:rsidTr="00920905">
        <w:tc>
          <w:tcPr>
            <w:tcW w:w="1297" w:type="pct"/>
          </w:tcPr>
          <w:p w14:paraId="4797B057" w14:textId="3EF75293" w:rsidR="00C05AAF" w:rsidRPr="00920905" w:rsidRDefault="00C05AAF" w:rsidP="00920905">
            <w:pPr>
              <w:pStyle w:val="NoSpacing"/>
              <w:rPr>
                <w:sz w:val="18"/>
                <w:szCs w:val="18"/>
              </w:rPr>
            </w:pPr>
            <w:r w:rsidRPr="00920905">
              <w:rPr>
                <w:rFonts w:eastAsiaTheme="minorHAnsi" w:cs="BookAntiqua"/>
                <w:sz w:val="18"/>
                <w:szCs w:val="18"/>
              </w:rPr>
              <w:t>Financial Support</w:t>
            </w:r>
          </w:p>
        </w:tc>
        <w:tc>
          <w:tcPr>
            <w:tcW w:w="3703" w:type="pct"/>
          </w:tcPr>
          <w:p w14:paraId="2154E282" w14:textId="2D68A4E6" w:rsidR="00C05AAF" w:rsidRPr="00920905" w:rsidRDefault="00C05AAF" w:rsidP="00920905">
            <w:pPr>
              <w:pStyle w:val="NoSpacing"/>
              <w:rPr>
                <w:sz w:val="18"/>
                <w:szCs w:val="18"/>
              </w:rPr>
            </w:pPr>
            <w:r w:rsidRPr="00920905">
              <w:rPr>
                <w:rFonts w:eastAsiaTheme="minorHAnsi" w:cs="BookAntiqua"/>
                <w:sz w:val="18"/>
                <w:szCs w:val="18"/>
              </w:rPr>
              <w:t>The program motivates customers, through financial incentives such as rebates or low interest loans, to implement energy efficient measures or</w:t>
            </w:r>
            <w:r w:rsidR="00AA4CDC" w:rsidRPr="00920905">
              <w:rPr>
                <w:rFonts w:eastAsiaTheme="minorHAnsi" w:cs="BookAntiqua"/>
                <w:sz w:val="18"/>
                <w:szCs w:val="18"/>
              </w:rPr>
              <w:t xml:space="preserve"> projects.</w:t>
            </w:r>
          </w:p>
        </w:tc>
      </w:tr>
      <w:tr w:rsidR="00C05AAF" w:rsidRPr="00A3164A" w14:paraId="10078E68" w14:textId="77777777" w:rsidTr="00920905">
        <w:tc>
          <w:tcPr>
            <w:tcW w:w="1297" w:type="pct"/>
          </w:tcPr>
          <w:p w14:paraId="6BD078CE" w14:textId="1D84C0CF" w:rsidR="00C05AAF" w:rsidRPr="00920905" w:rsidRDefault="00C05AAF" w:rsidP="00920905">
            <w:pPr>
              <w:pStyle w:val="NoSpacing"/>
              <w:rPr>
                <w:color w:val="000000"/>
                <w:sz w:val="18"/>
                <w:szCs w:val="18"/>
              </w:rPr>
            </w:pPr>
            <w:r w:rsidRPr="00920905">
              <w:rPr>
                <w:rFonts w:eastAsiaTheme="minorHAnsi" w:cstheme="minorBidi"/>
                <w:sz w:val="18"/>
                <w:szCs w:val="18"/>
              </w:rPr>
              <w:t>Partnership</w:t>
            </w:r>
          </w:p>
        </w:tc>
        <w:tc>
          <w:tcPr>
            <w:tcW w:w="3703" w:type="pct"/>
          </w:tcPr>
          <w:p w14:paraId="37B75A14" w14:textId="2DFBF70C" w:rsidR="00C05AAF" w:rsidRPr="00920905" w:rsidRDefault="00C05AAF" w:rsidP="00920905">
            <w:pPr>
              <w:pStyle w:val="NoSpacing"/>
              <w:rPr>
                <w:sz w:val="18"/>
                <w:szCs w:val="18"/>
              </w:rPr>
            </w:pPr>
            <w:r w:rsidRPr="00920905">
              <w:rPr>
                <w:rFonts w:eastAsiaTheme="minorHAnsi" w:cs="Helv"/>
                <w:sz w:val="18"/>
                <w:szCs w:val="18"/>
              </w:rPr>
              <w:t>The program implements projects through a partnership between the utility and an institutional, government, or community-based organization.</w:t>
            </w:r>
          </w:p>
        </w:tc>
      </w:tr>
    </w:tbl>
    <w:p w14:paraId="1C2ADD3B" w14:textId="3ECA8E91" w:rsidR="001B2301" w:rsidRPr="00500C4E" w:rsidRDefault="001B2301" w:rsidP="00920905"/>
    <w:p w14:paraId="13A3DE38" w14:textId="733E8729" w:rsidR="00AA16C0" w:rsidRPr="00500C4E" w:rsidRDefault="00AA16C0" w:rsidP="00920905">
      <w:pPr>
        <w:pStyle w:val="NoSpacing"/>
      </w:pPr>
      <w:r>
        <w:rPr>
          <w:b/>
        </w:rPr>
        <w:t>Incentive</w:t>
      </w:r>
      <w:r w:rsidRPr="00DE77D0">
        <w:rPr>
          <w:b/>
        </w:rPr>
        <w:t xml:space="preserve"> Me</w:t>
      </w:r>
      <w:r>
        <w:rPr>
          <w:b/>
        </w:rPr>
        <w:t>thod</w:t>
      </w:r>
      <w:r w:rsidRPr="00DE77D0">
        <w:rPr>
          <w:b/>
        </w:rPr>
        <w:t xml:space="preserve"> </w:t>
      </w:r>
      <w:r>
        <w:rPr>
          <w:b/>
        </w:rPr>
        <w:t>D</w:t>
      </w:r>
      <w:r w:rsidRPr="00DE77D0">
        <w:rPr>
          <w:b/>
        </w:rPr>
        <w:t>escriptions</w:t>
      </w:r>
    </w:p>
    <w:tbl>
      <w:tblPr>
        <w:tblStyle w:val="TableGrid1"/>
        <w:tblW w:w="5000" w:type="pct"/>
        <w:tblLook w:val="04A0" w:firstRow="1" w:lastRow="0" w:firstColumn="1" w:lastColumn="0" w:noHBand="0" w:noVBand="1"/>
      </w:tblPr>
      <w:tblGrid>
        <w:gridCol w:w="2425"/>
        <w:gridCol w:w="6925"/>
      </w:tblGrid>
      <w:tr w:rsidR="001B2301" w:rsidRPr="00A3164A" w14:paraId="3BEB3D45" w14:textId="77777777" w:rsidTr="00920905">
        <w:tc>
          <w:tcPr>
            <w:tcW w:w="1297" w:type="pct"/>
            <w:shd w:val="clear" w:color="auto" w:fill="D9D9D9" w:themeFill="background1" w:themeFillShade="D9"/>
          </w:tcPr>
          <w:p w14:paraId="3C6E17C9" w14:textId="77777777" w:rsidR="001B2301" w:rsidRPr="00920905" w:rsidRDefault="001B2301" w:rsidP="001B2301">
            <w:pPr>
              <w:rPr>
                <w:b/>
                <w:sz w:val="18"/>
                <w:szCs w:val="18"/>
              </w:rPr>
            </w:pPr>
            <w:r w:rsidRPr="00920905">
              <w:rPr>
                <w:b/>
                <w:sz w:val="18"/>
                <w:szCs w:val="18"/>
              </w:rPr>
              <w:t>Incentive Method</w:t>
            </w:r>
          </w:p>
        </w:tc>
        <w:tc>
          <w:tcPr>
            <w:tcW w:w="3703" w:type="pct"/>
            <w:shd w:val="clear" w:color="auto" w:fill="D9D9D9" w:themeFill="background1" w:themeFillShade="D9"/>
          </w:tcPr>
          <w:p w14:paraId="66934C83" w14:textId="77777777" w:rsidR="001B2301" w:rsidRPr="00920905" w:rsidRDefault="001B2301" w:rsidP="001B2301">
            <w:pPr>
              <w:rPr>
                <w:b/>
                <w:sz w:val="18"/>
                <w:szCs w:val="18"/>
              </w:rPr>
            </w:pPr>
            <w:r w:rsidRPr="00920905">
              <w:rPr>
                <w:b/>
                <w:sz w:val="18"/>
                <w:szCs w:val="18"/>
              </w:rPr>
              <w:t>Description</w:t>
            </w:r>
          </w:p>
        </w:tc>
      </w:tr>
      <w:tr w:rsidR="001B2301" w:rsidRPr="00A3164A" w14:paraId="2546D726" w14:textId="77777777" w:rsidTr="00920905">
        <w:tc>
          <w:tcPr>
            <w:tcW w:w="1297" w:type="pct"/>
          </w:tcPr>
          <w:p w14:paraId="4A9A4753" w14:textId="3DC239D9"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Direct Install</w:t>
            </w:r>
          </w:p>
        </w:tc>
        <w:tc>
          <w:tcPr>
            <w:tcW w:w="3703" w:type="pct"/>
          </w:tcPr>
          <w:p w14:paraId="1BAF0B07" w14:textId="1E74674E" w:rsidR="001B2301" w:rsidRPr="00920905" w:rsidRDefault="00AA4CDC" w:rsidP="00920905">
            <w:pPr>
              <w:autoSpaceDE w:val="0"/>
              <w:autoSpaceDN w:val="0"/>
              <w:adjustRightInd w:val="0"/>
              <w:rPr>
                <w:sz w:val="18"/>
                <w:szCs w:val="18"/>
              </w:rPr>
            </w:pPr>
            <w:r w:rsidRPr="00920905">
              <w:rPr>
                <w:rFonts w:cs="Helv"/>
                <w:sz w:val="18"/>
                <w:szCs w:val="18"/>
              </w:rPr>
              <w:t xml:space="preserve">The program </w:t>
            </w:r>
            <w:r w:rsidRPr="00920905">
              <w:rPr>
                <w:sz w:val="18"/>
                <w:szCs w:val="18"/>
              </w:rPr>
              <w:t>implements energy efficiency measures for qualifying customers, at no cost to the customer.</w:t>
            </w:r>
          </w:p>
        </w:tc>
      </w:tr>
      <w:tr w:rsidR="001B2301" w:rsidRPr="00A3164A" w14:paraId="28E6BFFE" w14:textId="77777777" w:rsidTr="00920905">
        <w:tc>
          <w:tcPr>
            <w:tcW w:w="1297" w:type="pct"/>
          </w:tcPr>
          <w:p w14:paraId="29B88AD9" w14:textId="34D4CA9A"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Down-Stream Incentive</w:t>
            </w:r>
            <w:r w:rsidR="00A66C8E">
              <w:rPr>
                <w:rFonts w:cs="Helv"/>
                <w:sz w:val="18"/>
                <w:szCs w:val="18"/>
              </w:rPr>
              <w:t>-Deemed</w:t>
            </w:r>
          </w:p>
        </w:tc>
        <w:tc>
          <w:tcPr>
            <w:tcW w:w="3703" w:type="pct"/>
          </w:tcPr>
          <w:p w14:paraId="27B36998" w14:textId="480B91F3"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customer installs qualifying energy efficient equipment and submits an incentive application to the utility program. Upon application approval, the utility program pays an incentive to the customer. Such an incentive may be deemed or customized.</w:t>
            </w:r>
          </w:p>
        </w:tc>
      </w:tr>
      <w:tr w:rsidR="00A90F1A" w:rsidRPr="00A3164A" w14:paraId="4F921B66" w14:textId="77777777" w:rsidTr="00A84BF9">
        <w:tc>
          <w:tcPr>
            <w:tcW w:w="1297" w:type="pct"/>
          </w:tcPr>
          <w:p w14:paraId="1E5F0043" w14:textId="626D3F86" w:rsidR="00A90F1A" w:rsidRPr="00920905" w:rsidRDefault="00A66C8E" w:rsidP="00A90F1A">
            <w:pPr>
              <w:rPr>
                <w:sz w:val="18"/>
                <w:szCs w:val="18"/>
              </w:rPr>
            </w:pPr>
            <w:r>
              <w:rPr>
                <w:rFonts w:cs="Helv"/>
                <w:sz w:val="18"/>
                <w:szCs w:val="18"/>
              </w:rPr>
              <w:t>Down-Stream Incentive-Deemed-</w:t>
            </w:r>
            <w:r w:rsidR="00A90F1A" w:rsidRPr="00920905">
              <w:rPr>
                <w:rFonts w:cs="Helv"/>
                <w:sz w:val="18"/>
                <w:szCs w:val="18"/>
              </w:rPr>
              <w:t xml:space="preserve">On-bill </w:t>
            </w:r>
            <w:r w:rsidR="00A90F1A" w:rsidRPr="00920905">
              <w:rPr>
                <w:rFonts w:cs="BookAntiqua"/>
                <w:sz w:val="18"/>
                <w:szCs w:val="18"/>
              </w:rPr>
              <w:t>Finance</w:t>
            </w:r>
            <w:r w:rsidR="00A90F1A">
              <w:rPr>
                <w:rFonts w:cs="BookAntiqua"/>
                <w:sz w:val="18"/>
                <w:szCs w:val="18"/>
              </w:rPr>
              <w:t xml:space="preserve"> – </w:t>
            </w:r>
            <w:r w:rsidR="00A90F1A" w:rsidRPr="00920905">
              <w:rPr>
                <w:rFonts w:cs="BookAntiqua"/>
                <w:sz w:val="18"/>
                <w:szCs w:val="18"/>
              </w:rPr>
              <w:t>Loan</w:t>
            </w:r>
            <w:r w:rsidR="00A90F1A">
              <w:rPr>
                <w:rFonts w:cs="BookAntiqua"/>
                <w:sz w:val="18"/>
                <w:szCs w:val="18"/>
              </w:rPr>
              <w:t xml:space="preserve"> (OBF)</w:t>
            </w:r>
          </w:p>
        </w:tc>
        <w:tc>
          <w:tcPr>
            <w:tcW w:w="3703" w:type="pct"/>
          </w:tcPr>
          <w:p w14:paraId="3D99C7C8" w14:textId="7D640C16" w:rsidR="00A90F1A" w:rsidRPr="00920905" w:rsidRDefault="00A90F1A" w:rsidP="00A84BF9">
            <w:pPr>
              <w:rPr>
                <w:sz w:val="18"/>
                <w:szCs w:val="18"/>
              </w:rPr>
            </w:pPr>
            <w:r w:rsidRPr="00920905">
              <w:rPr>
                <w:rFonts w:cs="Helv"/>
                <w:sz w:val="18"/>
                <w:szCs w:val="18"/>
              </w:rPr>
              <w:t>The program offers financing for the cost</w:t>
            </w:r>
            <w:r w:rsidR="00843763">
              <w:rPr>
                <w:rFonts w:cs="Helv"/>
                <w:sz w:val="18"/>
                <w:szCs w:val="18"/>
              </w:rPr>
              <w:t xml:space="preserve"> of</w:t>
            </w:r>
            <w:r w:rsidRPr="00920905">
              <w:rPr>
                <w:rFonts w:cs="Helv"/>
                <w:sz w:val="18"/>
                <w:szCs w:val="18"/>
              </w:rPr>
              <w:t xml:space="preserve"> an efficient measure as part of the utility bill. This can be an add-on option to an existing program or can serve as an organizing principle for its own program.</w:t>
            </w:r>
          </w:p>
        </w:tc>
      </w:tr>
    </w:tbl>
    <w:p w14:paraId="5D1E5561" w14:textId="77777777" w:rsidR="001B2301" w:rsidRPr="00500C4E" w:rsidRDefault="001B2301"/>
    <w:p w14:paraId="72E47250" w14:textId="2EE5B775" w:rsidR="00E16609" w:rsidRPr="00500C4E" w:rsidRDefault="00824F1C" w:rsidP="00824F1C">
      <w:pPr>
        <w:pStyle w:val="Heading2"/>
        <w:rPr>
          <w:rFonts w:asciiTheme="minorHAnsi" w:hAnsiTheme="minorHAnsi" w:cstheme="minorHAnsi"/>
        </w:rPr>
      </w:pPr>
      <w:bookmarkStart w:id="8" w:name="_Toc214003084"/>
      <w:r w:rsidRPr="00500C4E">
        <w:rPr>
          <w:rFonts w:asciiTheme="minorHAnsi" w:hAnsiTheme="minorHAnsi" w:cstheme="minorHAnsi"/>
        </w:rPr>
        <w:t>1.</w:t>
      </w:r>
      <w:r w:rsidR="00697868" w:rsidRPr="00500C4E">
        <w:rPr>
          <w:rFonts w:asciiTheme="minorHAnsi" w:hAnsiTheme="minorHAnsi" w:cstheme="minorHAnsi"/>
        </w:rPr>
        <w:t>4</w:t>
      </w:r>
      <w:r w:rsidR="00B33FE2" w:rsidRPr="00500C4E">
        <w:rPr>
          <w:rFonts w:asciiTheme="minorHAnsi" w:hAnsiTheme="minorHAnsi" w:cstheme="minorHAnsi"/>
        </w:rPr>
        <w:t xml:space="preserve"> </w:t>
      </w:r>
      <w:r w:rsidR="00697868" w:rsidRPr="00500C4E">
        <w:rPr>
          <w:rFonts w:asciiTheme="minorHAnsi" w:hAnsiTheme="minorHAnsi" w:cstheme="minorHAnsi"/>
        </w:rPr>
        <w:t xml:space="preserve">Measure </w:t>
      </w:r>
      <w:bookmarkEnd w:id="8"/>
      <w:r w:rsidR="00F810DD">
        <w:rPr>
          <w:rFonts w:asciiTheme="minorHAnsi" w:hAnsiTheme="minorHAnsi" w:cstheme="minorHAnsi"/>
        </w:rPr>
        <w:t>Parameters</w:t>
      </w:r>
    </w:p>
    <w:p w14:paraId="410254FC" w14:textId="2C8FFC43" w:rsidR="00F06CCF" w:rsidRPr="00500C4E" w:rsidRDefault="00F06CCF" w:rsidP="00F06CCF">
      <w:pPr>
        <w:pStyle w:val="Heading3"/>
        <w:rPr>
          <w:rFonts w:asciiTheme="minorHAnsi" w:hAnsiTheme="minorHAnsi"/>
        </w:rPr>
      </w:pPr>
      <w:r w:rsidRPr="00500C4E">
        <w:rPr>
          <w:rFonts w:asciiTheme="minorHAnsi" w:hAnsiTheme="minorHAnsi"/>
        </w:rPr>
        <w:t xml:space="preserve">1.4.1 DEER </w:t>
      </w:r>
      <w:r w:rsidR="00D86A9D">
        <w:rPr>
          <w:rFonts w:asciiTheme="minorHAnsi" w:hAnsiTheme="minorHAnsi"/>
        </w:rPr>
        <w:t>Data</w:t>
      </w:r>
    </w:p>
    <w:p w14:paraId="127C5859" w14:textId="44305229" w:rsidR="00E326BA" w:rsidRPr="00920905" w:rsidRDefault="00E326BA" w:rsidP="00920905">
      <w:pPr>
        <w:pStyle w:val="Caption"/>
        <w:keepNext/>
        <w:jc w:val="center"/>
        <w:rPr>
          <w:rFonts w:cs="Arial"/>
          <w:szCs w:val="22"/>
        </w:rPr>
      </w:pPr>
      <w:bookmarkStart w:id="9" w:name="_Toc385592671"/>
      <w:bookmarkStart w:id="10" w:name="_Toc214003087"/>
      <w:r w:rsidRPr="00920905">
        <w:rPr>
          <w:rFonts w:cs="Arial"/>
          <w:szCs w:val="22"/>
        </w:rPr>
        <w:t>DEER Difference Summary</w:t>
      </w:r>
      <w:bookmarkEnd w:id="9"/>
    </w:p>
    <w:tbl>
      <w:tblPr>
        <w:tblStyle w:val="TableGrid1"/>
        <w:tblW w:w="5000" w:type="pct"/>
        <w:tblCellMar>
          <w:left w:w="115" w:type="dxa"/>
          <w:right w:w="115" w:type="dxa"/>
        </w:tblCellMar>
        <w:tblLook w:val="04A0" w:firstRow="1" w:lastRow="0" w:firstColumn="1" w:lastColumn="0" w:noHBand="0" w:noVBand="1"/>
      </w:tblPr>
      <w:tblGrid>
        <w:gridCol w:w="2895"/>
        <w:gridCol w:w="6455"/>
      </w:tblGrid>
      <w:tr w:rsidR="00726AD5" w:rsidRPr="00500C4E" w14:paraId="362FE4FF" w14:textId="77777777" w:rsidTr="00920905">
        <w:trPr>
          <w:trHeight w:val="20"/>
        </w:trPr>
        <w:tc>
          <w:tcPr>
            <w:tcW w:w="1548" w:type="pct"/>
            <w:shd w:val="clear" w:color="auto" w:fill="D9D9D9" w:themeFill="background1" w:themeFillShade="D9"/>
          </w:tcPr>
          <w:p w14:paraId="47560375" w14:textId="231639EC" w:rsidR="00E326BA" w:rsidRPr="00920905" w:rsidRDefault="00E326BA" w:rsidP="00920905">
            <w:pPr>
              <w:tabs>
                <w:tab w:val="right" w:pos="2957"/>
              </w:tabs>
              <w:rPr>
                <w:rFonts w:cs="Arial"/>
                <w:b/>
                <w:szCs w:val="20"/>
              </w:rPr>
            </w:pPr>
            <w:r w:rsidRPr="00920905">
              <w:rPr>
                <w:rFonts w:cs="Arial"/>
                <w:b/>
                <w:szCs w:val="20"/>
              </w:rPr>
              <w:t>DEER</w:t>
            </w:r>
            <w:r w:rsidR="002B502E" w:rsidRPr="00500C4E">
              <w:rPr>
                <w:rFonts w:cs="Arial"/>
                <w:b/>
                <w:szCs w:val="20"/>
              </w:rPr>
              <w:t xml:space="preserve"> </w:t>
            </w:r>
            <w:r w:rsidR="00D86A9D">
              <w:rPr>
                <w:rFonts w:cs="Arial"/>
                <w:b/>
                <w:szCs w:val="20"/>
              </w:rPr>
              <w:t>Item</w:t>
            </w:r>
          </w:p>
        </w:tc>
        <w:tc>
          <w:tcPr>
            <w:tcW w:w="3452" w:type="pct"/>
            <w:shd w:val="clear" w:color="auto" w:fill="D9D9D9" w:themeFill="background1" w:themeFillShade="D9"/>
          </w:tcPr>
          <w:p w14:paraId="49CF7107" w14:textId="27B94069" w:rsidR="00E326BA" w:rsidRPr="00920905" w:rsidRDefault="00E326BA" w:rsidP="00920905">
            <w:pPr>
              <w:rPr>
                <w:rFonts w:cs="Arial"/>
                <w:b/>
                <w:szCs w:val="20"/>
              </w:rPr>
            </w:pPr>
            <w:r w:rsidRPr="00920905">
              <w:rPr>
                <w:rFonts w:cs="Arial"/>
                <w:b/>
                <w:szCs w:val="20"/>
              </w:rPr>
              <w:t xml:space="preserve">Used </w:t>
            </w:r>
            <w:r w:rsidR="0001002B">
              <w:rPr>
                <w:rFonts w:cs="Arial"/>
                <w:b/>
                <w:szCs w:val="20"/>
              </w:rPr>
              <w:t>for</w:t>
            </w:r>
            <w:r w:rsidRPr="00920905">
              <w:rPr>
                <w:rFonts w:cs="Arial"/>
                <w:b/>
                <w:szCs w:val="20"/>
              </w:rPr>
              <w:t xml:space="preserve"> Workpaper?</w:t>
            </w:r>
          </w:p>
        </w:tc>
      </w:tr>
      <w:tr w:rsidR="008D6F61" w:rsidRPr="00500C4E" w14:paraId="13CB6596" w14:textId="77777777" w:rsidTr="00920905">
        <w:trPr>
          <w:trHeight w:val="20"/>
        </w:trPr>
        <w:tc>
          <w:tcPr>
            <w:tcW w:w="1548" w:type="pct"/>
          </w:tcPr>
          <w:p w14:paraId="6670E11A" w14:textId="77777777" w:rsidR="008D6F61" w:rsidRPr="00920905" w:rsidRDefault="008D6F61" w:rsidP="008D6F61">
            <w:pPr>
              <w:rPr>
                <w:rFonts w:cs="Arial"/>
                <w:szCs w:val="20"/>
              </w:rPr>
            </w:pPr>
            <w:r w:rsidRPr="00920905">
              <w:rPr>
                <w:rFonts w:cs="Arial"/>
                <w:szCs w:val="20"/>
              </w:rPr>
              <w:t>Modified DEER methodology</w:t>
            </w:r>
          </w:p>
        </w:tc>
        <w:tc>
          <w:tcPr>
            <w:tcW w:w="3452" w:type="pct"/>
          </w:tcPr>
          <w:p w14:paraId="137893D1" w14:textId="717FFA4C" w:rsidR="008D6F61" w:rsidRPr="00920905" w:rsidRDefault="008D6F61" w:rsidP="008D6F61">
            <w:pPr>
              <w:rPr>
                <w:rFonts w:cs="Arial"/>
                <w:b/>
                <w:color w:val="FF0000"/>
                <w:szCs w:val="20"/>
              </w:rPr>
            </w:pPr>
            <w:r w:rsidRPr="00C25935">
              <w:rPr>
                <w:rFonts w:cs="Arial"/>
                <w:szCs w:val="20"/>
              </w:rPr>
              <w:t>No</w:t>
            </w:r>
          </w:p>
        </w:tc>
      </w:tr>
      <w:tr w:rsidR="008D6F61" w:rsidRPr="00500C4E" w14:paraId="269B4F50" w14:textId="77777777" w:rsidTr="00920905">
        <w:trPr>
          <w:trHeight w:val="20"/>
        </w:trPr>
        <w:tc>
          <w:tcPr>
            <w:tcW w:w="1548" w:type="pct"/>
          </w:tcPr>
          <w:p w14:paraId="7D04E8DB" w14:textId="77777777" w:rsidR="008D6F61" w:rsidRPr="00920905" w:rsidRDefault="008D6F61" w:rsidP="008D6F61">
            <w:pPr>
              <w:rPr>
                <w:rFonts w:cs="Arial"/>
                <w:szCs w:val="20"/>
              </w:rPr>
            </w:pPr>
            <w:r w:rsidRPr="00920905">
              <w:rPr>
                <w:rFonts w:cs="Arial"/>
                <w:szCs w:val="20"/>
              </w:rPr>
              <w:t>Scaled DEER measure</w:t>
            </w:r>
          </w:p>
        </w:tc>
        <w:tc>
          <w:tcPr>
            <w:tcW w:w="3452" w:type="pct"/>
          </w:tcPr>
          <w:p w14:paraId="406610B2" w14:textId="31347965" w:rsidR="008D6F61" w:rsidRPr="00920905" w:rsidRDefault="008D6F61" w:rsidP="008D6F61">
            <w:pPr>
              <w:rPr>
                <w:rFonts w:cs="Arial"/>
                <w:color w:val="FF0000"/>
                <w:szCs w:val="20"/>
              </w:rPr>
            </w:pPr>
            <w:r w:rsidRPr="00C25935">
              <w:rPr>
                <w:rFonts w:cs="Arial"/>
                <w:szCs w:val="20"/>
              </w:rPr>
              <w:t>No</w:t>
            </w:r>
          </w:p>
        </w:tc>
      </w:tr>
      <w:tr w:rsidR="008D6F61" w:rsidRPr="00500C4E" w14:paraId="0E7FA0A8" w14:textId="77777777" w:rsidTr="00920905">
        <w:trPr>
          <w:trHeight w:val="20"/>
        </w:trPr>
        <w:tc>
          <w:tcPr>
            <w:tcW w:w="1548" w:type="pct"/>
          </w:tcPr>
          <w:p w14:paraId="2F3E70F4" w14:textId="2ACC010D" w:rsidR="008D6F61" w:rsidRPr="00920905" w:rsidRDefault="008D6F61" w:rsidP="008D6F61">
            <w:pPr>
              <w:rPr>
                <w:rFonts w:cs="Arial"/>
                <w:szCs w:val="20"/>
              </w:rPr>
            </w:pPr>
            <w:r w:rsidRPr="00920905">
              <w:rPr>
                <w:rFonts w:cs="Arial"/>
                <w:szCs w:val="20"/>
              </w:rPr>
              <w:t xml:space="preserve">DEER </w:t>
            </w:r>
            <w:r w:rsidRPr="00500C4E">
              <w:rPr>
                <w:rFonts w:cs="Arial"/>
                <w:szCs w:val="20"/>
              </w:rPr>
              <w:t>B</w:t>
            </w:r>
            <w:r w:rsidRPr="00920905">
              <w:rPr>
                <w:rFonts w:cs="Arial"/>
                <w:szCs w:val="20"/>
              </w:rPr>
              <w:t xml:space="preserve">ase </w:t>
            </w:r>
            <w:r w:rsidRPr="00500C4E">
              <w:rPr>
                <w:rFonts w:cs="Arial"/>
                <w:szCs w:val="20"/>
              </w:rPr>
              <w:t>C</w:t>
            </w:r>
            <w:r w:rsidRPr="00920905">
              <w:rPr>
                <w:rFonts w:cs="Arial"/>
                <w:szCs w:val="20"/>
              </w:rPr>
              <w:t>ase</w:t>
            </w:r>
          </w:p>
        </w:tc>
        <w:tc>
          <w:tcPr>
            <w:tcW w:w="3452" w:type="pct"/>
          </w:tcPr>
          <w:p w14:paraId="097FFFA9" w14:textId="42BD1A42" w:rsidR="008D6F61" w:rsidRPr="00920905" w:rsidRDefault="008D6F61" w:rsidP="008D6F61">
            <w:pPr>
              <w:rPr>
                <w:rFonts w:cs="Arial"/>
                <w:color w:val="FF0000"/>
                <w:szCs w:val="20"/>
              </w:rPr>
            </w:pPr>
            <w:r w:rsidRPr="00C25935">
              <w:rPr>
                <w:rFonts w:cs="Arial"/>
                <w:szCs w:val="20"/>
              </w:rPr>
              <w:t>No</w:t>
            </w:r>
          </w:p>
        </w:tc>
      </w:tr>
      <w:tr w:rsidR="008D6F61" w:rsidRPr="00500C4E" w14:paraId="3C843C04" w14:textId="77777777" w:rsidTr="00920905">
        <w:trPr>
          <w:trHeight w:val="20"/>
        </w:trPr>
        <w:tc>
          <w:tcPr>
            <w:tcW w:w="1548" w:type="pct"/>
          </w:tcPr>
          <w:p w14:paraId="51431197" w14:textId="2E50B486" w:rsidR="008D6F61" w:rsidRPr="00920905" w:rsidRDefault="008D6F61" w:rsidP="008D6F61">
            <w:pPr>
              <w:rPr>
                <w:rFonts w:cs="Arial"/>
                <w:szCs w:val="20"/>
              </w:rPr>
            </w:pPr>
            <w:r w:rsidRPr="00920905">
              <w:rPr>
                <w:rFonts w:cs="Arial"/>
                <w:szCs w:val="20"/>
              </w:rPr>
              <w:t xml:space="preserve">DEER </w:t>
            </w:r>
            <w:r w:rsidRPr="00500C4E">
              <w:rPr>
                <w:rFonts w:cs="Arial"/>
                <w:szCs w:val="20"/>
              </w:rPr>
              <w:t>M</w:t>
            </w:r>
            <w:r w:rsidRPr="00920905">
              <w:rPr>
                <w:rFonts w:cs="Arial"/>
                <w:szCs w:val="20"/>
              </w:rPr>
              <w:t xml:space="preserve">easure </w:t>
            </w:r>
            <w:r w:rsidRPr="00500C4E">
              <w:rPr>
                <w:rFonts w:cs="Arial"/>
                <w:szCs w:val="20"/>
              </w:rPr>
              <w:t>C</w:t>
            </w:r>
            <w:r w:rsidRPr="00920905">
              <w:rPr>
                <w:rFonts w:cs="Arial"/>
                <w:szCs w:val="20"/>
              </w:rPr>
              <w:t>ase</w:t>
            </w:r>
          </w:p>
        </w:tc>
        <w:tc>
          <w:tcPr>
            <w:tcW w:w="3452" w:type="pct"/>
          </w:tcPr>
          <w:p w14:paraId="1506AF6A" w14:textId="3C0B4C62" w:rsidR="008D6F61" w:rsidRPr="00920905" w:rsidRDefault="008D6F61" w:rsidP="008D6F61">
            <w:pPr>
              <w:rPr>
                <w:rFonts w:cs="Arial"/>
                <w:color w:val="FF0000"/>
                <w:szCs w:val="20"/>
              </w:rPr>
            </w:pPr>
            <w:r w:rsidRPr="00C25935">
              <w:rPr>
                <w:rFonts w:cs="Arial"/>
                <w:szCs w:val="20"/>
              </w:rPr>
              <w:t>No</w:t>
            </w:r>
          </w:p>
        </w:tc>
      </w:tr>
      <w:tr w:rsidR="008D6F61" w:rsidRPr="00500C4E" w14:paraId="22327C07" w14:textId="77777777" w:rsidTr="00920905">
        <w:trPr>
          <w:trHeight w:val="20"/>
        </w:trPr>
        <w:tc>
          <w:tcPr>
            <w:tcW w:w="1548" w:type="pct"/>
          </w:tcPr>
          <w:p w14:paraId="37FF3C5F" w14:textId="286C0736" w:rsidR="008D6F61" w:rsidRPr="00920905" w:rsidRDefault="008D6F61" w:rsidP="008D6F61">
            <w:pPr>
              <w:rPr>
                <w:rFonts w:cs="Arial"/>
                <w:szCs w:val="20"/>
              </w:rPr>
            </w:pPr>
            <w:r w:rsidRPr="00920905">
              <w:rPr>
                <w:rFonts w:cs="Arial"/>
                <w:szCs w:val="20"/>
              </w:rPr>
              <w:t xml:space="preserve">DEER </w:t>
            </w:r>
            <w:r w:rsidRPr="00500C4E">
              <w:rPr>
                <w:rFonts w:cs="Arial"/>
                <w:szCs w:val="20"/>
              </w:rPr>
              <w:t>B</w:t>
            </w:r>
            <w:r w:rsidRPr="00920905">
              <w:rPr>
                <w:rFonts w:cs="Arial"/>
                <w:szCs w:val="20"/>
              </w:rPr>
              <w:t xml:space="preserve">uilding </w:t>
            </w:r>
            <w:r w:rsidRPr="00500C4E">
              <w:rPr>
                <w:rFonts w:cs="Arial"/>
                <w:szCs w:val="20"/>
              </w:rPr>
              <w:t>T</w:t>
            </w:r>
            <w:r w:rsidRPr="00920905">
              <w:rPr>
                <w:rFonts w:cs="Arial"/>
                <w:szCs w:val="20"/>
              </w:rPr>
              <w:t>ypes</w:t>
            </w:r>
          </w:p>
        </w:tc>
        <w:tc>
          <w:tcPr>
            <w:tcW w:w="3452" w:type="pct"/>
          </w:tcPr>
          <w:p w14:paraId="55BBD6F6" w14:textId="37951292" w:rsidR="008D6F61" w:rsidRPr="00920905" w:rsidRDefault="008D6F61" w:rsidP="008D6F61">
            <w:pPr>
              <w:rPr>
                <w:rFonts w:cs="Arial"/>
                <w:color w:val="FF0000"/>
                <w:szCs w:val="20"/>
              </w:rPr>
            </w:pPr>
            <w:r w:rsidRPr="00C25935">
              <w:rPr>
                <w:rFonts w:cs="Arial"/>
                <w:szCs w:val="20"/>
              </w:rPr>
              <w:t>No</w:t>
            </w:r>
          </w:p>
        </w:tc>
      </w:tr>
      <w:tr w:rsidR="008D6F61" w:rsidRPr="00500C4E" w14:paraId="2F8A7017" w14:textId="77777777" w:rsidTr="00920905">
        <w:trPr>
          <w:trHeight w:val="20"/>
        </w:trPr>
        <w:tc>
          <w:tcPr>
            <w:tcW w:w="1548" w:type="pct"/>
          </w:tcPr>
          <w:p w14:paraId="05CCD829" w14:textId="094D5B4C" w:rsidR="008D6F61" w:rsidRPr="00920905" w:rsidRDefault="008D6F61" w:rsidP="008D6F61">
            <w:pPr>
              <w:rPr>
                <w:rFonts w:cs="Arial"/>
                <w:szCs w:val="20"/>
              </w:rPr>
            </w:pPr>
            <w:r w:rsidRPr="00920905">
              <w:rPr>
                <w:rFonts w:cs="Arial"/>
                <w:szCs w:val="20"/>
              </w:rPr>
              <w:t xml:space="preserve">DEER </w:t>
            </w:r>
            <w:r w:rsidRPr="00500C4E">
              <w:rPr>
                <w:rFonts w:cs="Arial"/>
                <w:szCs w:val="20"/>
              </w:rPr>
              <w:t>O</w:t>
            </w:r>
            <w:r w:rsidRPr="00920905">
              <w:rPr>
                <w:rFonts w:cs="Arial"/>
                <w:szCs w:val="20"/>
              </w:rPr>
              <w:t xml:space="preserve">perating </w:t>
            </w:r>
            <w:r w:rsidRPr="00500C4E">
              <w:rPr>
                <w:rFonts w:cs="Arial"/>
                <w:szCs w:val="20"/>
              </w:rPr>
              <w:t>H</w:t>
            </w:r>
            <w:r w:rsidRPr="00920905">
              <w:rPr>
                <w:rFonts w:cs="Arial"/>
                <w:szCs w:val="20"/>
              </w:rPr>
              <w:t>ours</w:t>
            </w:r>
          </w:p>
        </w:tc>
        <w:tc>
          <w:tcPr>
            <w:tcW w:w="3452" w:type="pct"/>
          </w:tcPr>
          <w:p w14:paraId="1E8D588A" w14:textId="404FAB4E" w:rsidR="008D6F61" w:rsidRPr="00920905" w:rsidRDefault="008D6F61" w:rsidP="008D6F61">
            <w:pPr>
              <w:rPr>
                <w:rFonts w:cs="Arial"/>
                <w:color w:val="FF0000"/>
                <w:szCs w:val="20"/>
              </w:rPr>
            </w:pPr>
            <w:r w:rsidRPr="00C25935">
              <w:rPr>
                <w:rFonts w:cs="Arial"/>
                <w:szCs w:val="20"/>
              </w:rPr>
              <w:t>No</w:t>
            </w:r>
          </w:p>
        </w:tc>
      </w:tr>
      <w:tr w:rsidR="008D6F61" w:rsidRPr="00500C4E" w14:paraId="6B821D71" w14:textId="77777777" w:rsidTr="00920905">
        <w:trPr>
          <w:trHeight w:val="20"/>
        </w:trPr>
        <w:tc>
          <w:tcPr>
            <w:tcW w:w="1548" w:type="pct"/>
          </w:tcPr>
          <w:p w14:paraId="5B790708" w14:textId="57F1AB76" w:rsidR="008D6F61" w:rsidRPr="00920905" w:rsidRDefault="008D6F61" w:rsidP="008D6F61">
            <w:pPr>
              <w:rPr>
                <w:rFonts w:cs="Arial"/>
                <w:szCs w:val="20"/>
              </w:rPr>
            </w:pPr>
            <w:r w:rsidRPr="00920905">
              <w:rPr>
                <w:rFonts w:cs="Arial"/>
                <w:szCs w:val="20"/>
              </w:rPr>
              <w:t xml:space="preserve">DEER </w:t>
            </w:r>
            <w:r w:rsidRPr="00500C4E">
              <w:rPr>
                <w:rFonts w:cs="Arial"/>
                <w:szCs w:val="20"/>
              </w:rPr>
              <w:t>eQUEST P</w:t>
            </w:r>
            <w:r w:rsidRPr="00920905">
              <w:rPr>
                <w:rFonts w:cs="Arial"/>
                <w:szCs w:val="20"/>
              </w:rPr>
              <w:t>rototype</w:t>
            </w:r>
            <w:r w:rsidRPr="00500C4E">
              <w:rPr>
                <w:rFonts w:cs="Arial"/>
                <w:szCs w:val="20"/>
              </w:rPr>
              <w:t>s</w:t>
            </w:r>
          </w:p>
        </w:tc>
        <w:tc>
          <w:tcPr>
            <w:tcW w:w="3452" w:type="pct"/>
          </w:tcPr>
          <w:p w14:paraId="4D0FA036" w14:textId="7C00F81F" w:rsidR="008D6F61" w:rsidRPr="00920905" w:rsidDel="00505CEC" w:rsidRDefault="008D6F61" w:rsidP="008D6F61">
            <w:pPr>
              <w:rPr>
                <w:rFonts w:cs="Arial"/>
                <w:color w:val="FF0000"/>
                <w:szCs w:val="20"/>
              </w:rPr>
            </w:pPr>
            <w:r w:rsidRPr="00C25935">
              <w:rPr>
                <w:rFonts w:cs="Arial"/>
                <w:szCs w:val="20"/>
              </w:rPr>
              <w:t>No</w:t>
            </w:r>
          </w:p>
        </w:tc>
      </w:tr>
      <w:tr w:rsidR="008D6F61" w:rsidRPr="00500C4E" w14:paraId="3F06DC0D" w14:textId="77777777" w:rsidTr="00920905">
        <w:trPr>
          <w:trHeight w:val="20"/>
        </w:trPr>
        <w:tc>
          <w:tcPr>
            <w:tcW w:w="1548" w:type="pct"/>
          </w:tcPr>
          <w:p w14:paraId="49FC863F" w14:textId="77777777" w:rsidR="008D6F61" w:rsidRPr="00500C4E" w:rsidRDefault="008D6F61" w:rsidP="008D6F61">
            <w:pPr>
              <w:rPr>
                <w:rFonts w:cs="Arial"/>
                <w:szCs w:val="20"/>
              </w:rPr>
            </w:pPr>
            <w:r w:rsidRPr="00500C4E">
              <w:rPr>
                <w:rFonts w:cs="Arial"/>
                <w:szCs w:val="20"/>
              </w:rPr>
              <w:t>DEER Version</w:t>
            </w:r>
          </w:p>
        </w:tc>
        <w:tc>
          <w:tcPr>
            <w:tcW w:w="3452" w:type="pct"/>
          </w:tcPr>
          <w:p w14:paraId="77B6E89E" w14:textId="28622CB0" w:rsidR="008D6F61" w:rsidRPr="00500C4E" w:rsidRDefault="008D6F61" w:rsidP="008D6F61">
            <w:pPr>
              <w:rPr>
                <w:rFonts w:cs="Arial"/>
                <w:color w:val="FF0000"/>
                <w:szCs w:val="20"/>
              </w:rPr>
            </w:pPr>
            <w:r w:rsidRPr="00C25935">
              <w:rPr>
                <w:rFonts w:cstheme="minorHAnsi"/>
                <w:szCs w:val="20"/>
              </w:rPr>
              <w:t>N/A</w:t>
            </w:r>
          </w:p>
        </w:tc>
      </w:tr>
      <w:tr w:rsidR="008D6F61" w:rsidRPr="00500C4E" w14:paraId="62E4D88D" w14:textId="77777777" w:rsidTr="00920905">
        <w:trPr>
          <w:trHeight w:val="20"/>
        </w:trPr>
        <w:tc>
          <w:tcPr>
            <w:tcW w:w="1548" w:type="pct"/>
          </w:tcPr>
          <w:p w14:paraId="6CFAE08B" w14:textId="77777777" w:rsidR="008D6F61" w:rsidRPr="00920905" w:rsidRDefault="008D6F61" w:rsidP="008D6F61">
            <w:pPr>
              <w:rPr>
                <w:rFonts w:cs="Arial"/>
                <w:szCs w:val="20"/>
              </w:rPr>
            </w:pPr>
            <w:r w:rsidRPr="00920905">
              <w:rPr>
                <w:rFonts w:cs="Arial"/>
                <w:szCs w:val="20"/>
              </w:rPr>
              <w:t>Reason for Deviation from DEER</w:t>
            </w:r>
          </w:p>
        </w:tc>
        <w:tc>
          <w:tcPr>
            <w:tcW w:w="3452" w:type="pct"/>
          </w:tcPr>
          <w:p w14:paraId="6F852B8E" w14:textId="4E8AC3CD" w:rsidR="008D6F61" w:rsidRPr="00920905" w:rsidRDefault="008D6F61" w:rsidP="008D6F61">
            <w:pPr>
              <w:rPr>
                <w:rFonts w:cs="Arial"/>
                <w:color w:val="FF0000"/>
                <w:szCs w:val="20"/>
              </w:rPr>
            </w:pPr>
            <w:r w:rsidRPr="00C25935">
              <w:rPr>
                <w:rFonts w:cs="Arial"/>
                <w:szCs w:val="20"/>
              </w:rPr>
              <w:t>DEER does not contain this type of measure.</w:t>
            </w:r>
          </w:p>
        </w:tc>
      </w:tr>
      <w:tr w:rsidR="008D6F61" w:rsidRPr="00500C4E" w14:paraId="5272C28A" w14:textId="77777777" w:rsidTr="00920905">
        <w:trPr>
          <w:trHeight w:val="20"/>
        </w:trPr>
        <w:tc>
          <w:tcPr>
            <w:tcW w:w="1548" w:type="pct"/>
          </w:tcPr>
          <w:p w14:paraId="3C3C8618" w14:textId="27273202" w:rsidR="008D6F61" w:rsidRPr="00920905" w:rsidRDefault="008D6F61" w:rsidP="008D6F61">
            <w:pPr>
              <w:rPr>
                <w:rFonts w:cs="Arial"/>
                <w:szCs w:val="20"/>
              </w:rPr>
            </w:pPr>
            <w:r w:rsidRPr="00920905">
              <w:rPr>
                <w:rFonts w:cs="Arial"/>
                <w:szCs w:val="20"/>
              </w:rPr>
              <w:t xml:space="preserve">DEER </w:t>
            </w:r>
            <w:r w:rsidRPr="00500C4E">
              <w:rPr>
                <w:rFonts w:cs="Arial"/>
                <w:szCs w:val="20"/>
              </w:rPr>
              <w:t xml:space="preserve">Measure </w:t>
            </w:r>
            <w:r w:rsidRPr="00920905">
              <w:rPr>
                <w:rFonts w:cs="Arial"/>
                <w:szCs w:val="20"/>
              </w:rPr>
              <w:t>ID</w:t>
            </w:r>
            <w:r w:rsidRPr="00500C4E">
              <w:rPr>
                <w:rFonts w:cs="Arial"/>
                <w:szCs w:val="20"/>
              </w:rPr>
              <w:t>s Used</w:t>
            </w:r>
          </w:p>
        </w:tc>
        <w:tc>
          <w:tcPr>
            <w:tcW w:w="3452" w:type="pct"/>
          </w:tcPr>
          <w:p w14:paraId="78F10C53" w14:textId="0BA29251" w:rsidR="008D6F61" w:rsidRPr="00920905" w:rsidRDefault="008D6F61" w:rsidP="008D6F61">
            <w:pPr>
              <w:rPr>
                <w:rFonts w:cs="Arial"/>
                <w:color w:val="FF0000"/>
                <w:szCs w:val="20"/>
              </w:rPr>
            </w:pPr>
            <w:r w:rsidRPr="00C25935">
              <w:rPr>
                <w:rFonts w:cs="Arial"/>
                <w:szCs w:val="20"/>
              </w:rPr>
              <w:t>N/A</w:t>
            </w:r>
          </w:p>
        </w:tc>
      </w:tr>
    </w:tbl>
    <w:p w14:paraId="23B2FFA6" w14:textId="77777777" w:rsidR="00472250" w:rsidRPr="00500C4E" w:rsidRDefault="00472250" w:rsidP="00920905">
      <w:pPr>
        <w:pStyle w:val="Caption"/>
        <w:keepNext/>
        <w:rPr>
          <w:rFonts w:cstheme="minorHAnsi"/>
          <w:b w:val="0"/>
          <w:i/>
          <w:szCs w:val="22"/>
        </w:rPr>
      </w:pPr>
    </w:p>
    <w:p w14:paraId="40C9EFCA" w14:textId="77777777" w:rsidR="0048296B" w:rsidRDefault="0048296B">
      <w:pPr>
        <w:spacing w:after="200" w:line="276" w:lineRule="auto"/>
        <w:rPr>
          <w:rFonts w:cstheme="minorHAnsi"/>
          <w:b/>
          <w:szCs w:val="22"/>
        </w:rPr>
      </w:pPr>
      <w:r>
        <w:rPr>
          <w:rFonts w:cstheme="minorHAnsi"/>
          <w:b/>
          <w:i/>
          <w:szCs w:val="22"/>
        </w:rPr>
        <w:br w:type="page"/>
      </w:r>
    </w:p>
    <w:p w14:paraId="250646D1" w14:textId="6BDAB7CC" w:rsidR="00472250" w:rsidRPr="00500C4E" w:rsidRDefault="00472250" w:rsidP="00472250">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lastRenderedPageBreak/>
        <w:t>Net-to-Gross Ratio</w:t>
      </w:r>
    </w:p>
    <w:p w14:paraId="00C43CEE" w14:textId="1B0B92AC" w:rsidR="000968C6" w:rsidRPr="00920905" w:rsidRDefault="000968C6" w:rsidP="00920905">
      <w:pPr>
        <w:pStyle w:val="NoSpacing"/>
      </w:pPr>
      <w:r w:rsidRPr="004D069A">
        <w:t>The NTG</w:t>
      </w:r>
      <w:r w:rsidR="00064CB3" w:rsidRPr="004D069A">
        <w:t xml:space="preserve"> </w:t>
      </w:r>
      <w:r w:rsidRPr="004D069A">
        <w:t>value</w:t>
      </w:r>
      <w:r w:rsidR="00BC6524" w:rsidRPr="004D069A">
        <w:t>s were obtained using</w:t>
      </w:r>
      <w:r w:rsidRPr="004D069A">
        <w:t xml:space="preserve"> </w:t>
      </w:r>
      <w:r w:rsidR="00F12733" w:rsidRPr="004D069A">
        <w:t xml:space="preserve">the </w:t>
      </w:r>
      <w:r w:rsidR="00BC6524" w:rsidRPr="004D069A">
        <w:t>DEER READI tool</w:t>
      </w:r>
      <w:r w:rsidRPr="004D069A">
        <w:t>. The r</w:t>
      </w:r>
      <w:r w:rsidR="00061A8E" w:rsidRPr="004D069A">
        <w:t>elevant NTG values for the</w:t>
      </w:r>
      <w:r w:rsidRPr="004D069A">
        <w:t xml:space="preserve"> measure</w:t>
      </w:r>
      <w:r w:rsidR="00061A8E" w:rsidRPr="004D069A">
        <w:t>s in this work paper</w:t>
      </w:r>
      <w:r w:rsidRPr="004D069A">
        <w:t xml:space="preserve"> </w:t>
      </w:r>
      <w:r w:rsidR="00061A8E" w:rsidRPr="004D069A">
        <w:t>are</w:t>
      </w:r>
      <w:r w:rsidRPr="004D069A">
        <w:t xml:space="preserve"> </w:t>
      </w:r>
      <w:r w:rsidR="008B1357" w:rsidRPr="004D069A">
        <w:t>in</w:t>
      </w:r>
      <w:r w:rsidR="00061A8E" w:rsidRPr="004D069A">
        <w:t xml:space="preserve"> the table below</w:t>
      </w:r>
      <w:r w:rsidRPr="004D069A">
        <w:t>.</w:t>
      </w:r>
    </w:p>
    <w:tbl>
      <w:tblPr>
        <w:tblStyle w:val="TableGrid1"/>
        <w:tblW w:w="5000" w:type="pct"/>
        <w:tblLayout w:type="fixed"/>
        <w:tblLook w:val="01E0" w:firstRow="1" w:lastRow="1" w:firstColumn="1" w:lastColumn="1" w:noHBand="0" w:noVBand="0"/>
      </w:tblPr>
      <w:tblGrid>
        <w:gridCol w:w="1258"/>
        <w:gridCol w:w="3776"/>
        <w:gridCol w:w="812"/>
        <w:gridCol w:w="989"/>
        <w:gridCol w:w="1711"/>
        <w:gridCol w:w="804"/>
      </w:tblGrid>
      <w:tr w:rsidR="005F69D5" w:rsidRPr="00500C4E" w14:paraId="7ADA6C1A" w14:textId="77777777" w:rsidTr="00920905">
        <w:tc>
          <w:tcPr>
            <w:tcW w:w="673" w:type="pct"/>
            <w:shd w:val="clear" w:color="auto" w:fill="D9D9D9" w:themeFill="background1" w:themeFillShade="D9"/>
          </w:tcPr>
          <w:p w14:paraId="036218EF" w14:textId="6670DE77" w:rsidR="000968C6" w:rsidRPr="00920905" w:rsidRDefault="005729C8" w:rsidP="005729C8">
            <w:pPr>
              <w:rPr>
                <w:rFonts w:cstheme="minorHAnsi"/>
                <w:b/>
                <w:szCs w:val="20"/>
              </w:rPr>
            </w:pPr>
            <w:r w:rsidRPr="00920905">
              <w:rPr>
                <w:rFonts w:cstheme="minorHAnsi"/>
                <w:b/>
                <w:szCs w:val="20"/>
              </w:rPr>
              <w:t>NTG</w:t>
            </w:r>
            <w:r w:rsidR="005F69D5">
              <w:rPr>
                <w:rFonts w:cstheme="minorHAnsi"/>
                <w:b/>
                <w:szCs w:val="20"/>
              </w:rPr>
              <w:t>R</w:t>
            </w:r>
            <w:r w:rsidR="00E06A37">
              <w:rPr>
                <w:rFonts w:cstheme="minorHAnsi"/>
                <w:b/>
                <w:szCs w:val="20"/>
              </w:rPr>
              <w:t xml:space="preserve"> ID</w:t>
            </w:r>
          </w:p>
        </w:tc>
        <w:tc>
          <w:tcPr>
            <w:tcW w:w="2019" w:type="pct"/>
            <w:shd w:val="clear" w:color="auto" w:fill="D9D9D9" w:themeFill="background1" w:themeFillShade="D9"/>
          </w:tcPr>
          <w:p w14:paraId="65632B37" w14:textId="13135991" w:rsidR="000968C6" w:rsidRPr="00920905" w:rsidRDefault="005F69D5">
            <w:pPr>
              <w:rPr>
                <w:rFonts w:cstheme="minorHAnsi"/>
                <w:b/>
                <w:szCs w:val="20"/>
              </w:rPr>
            </w:pPr>
            <w:r>
              <w:rPr>
                <w:rFonts w:cstheme="minorHAnsi"/>
                <w:b/>
                <w:szCs w:val="20"/>
              </w:rPr>
              <w:t>Description</w:t>
            </w:r>
          </w:p>
        </w:tc>
        <w:tc>
          <w:tcPr>
            <w:tcW w:w="434" w:type="pct"/>
            <w:shd w:val="clear" w:color="auto" w:fill="D9D9D9" w:themeFill="background1" w:themeFillShade="D9"/>
          </w:tcPr>
          <w:p w14:paraId="287DD0A1" w14:textId="77777777" w:rsidR="000968C6" w:rsidRPr="00920905" w:rsidRDefault="000968C6" w:rsidP="005729C8">
            <w:pPr>
              <w:rPr>
                <w:rFonts w:cstheme="minorHAnsi"/>
                <w:b/>
                <w:szCs w:val="20"/>
              </w:rPr>
            </w:pPr>
            <w:r w:rsidRPr="00920905">
              <w:rPr>
                <w:rFonts w:cstheme="minorHAnsi"/>
                <w:b/>
                <w:szCs w:val="20"/>
              </w:rPr>
              <w:t>Sector</w:t>
            </w:r>
          </w:p>
        </w:tc>
        <w:tc>
          <w:tcPr>
            <w:tcW w:w="529" w:type="pct"/>
            <w:shd w:val="clear" w:color="auto" w:fill="D9D9D9" w:themeFill="background1" w:themeFillShade="D9"/>
          </w:tcPr>
          <w:p w14:paraId="7DB97D70" w14:textId="77777777" w:rsidR="000968C6" w:rsidRPr="00920905" w:rsidRDefault="00FB2590" w:rsidP="005729C8">
            <w:pPr>
              <w:rPr>
                <w:rFonts w:cstheme="minorHAnsi"/>
                <w:b/>
                <w:szCs w:val="20"/>
              </w:rPr>
            </w:pPr>
            <w:r w:rsidRPr="00920905">
              <w:rPr>
                <w:rFonts w:cstheme="minorHAnsi"/>
                <w:b/>
                <w:szCs w:val="20"/>
              </w:rPr>
              <w:t>BldgType</w:t>
            </w:r>
          </w:p>
        </w:tc>
        <w:tc>
          <w:tcPr>
            <w:tcW w:w="915" w:type="pct"/>
            <w:shd w:val="clear" w:color="auto" w:fill="D9D9D9" w:themeFill="background1" w:themeFillShade="D9"/>
          </w:tcPr>
          <w:p w14:paraId="500E206E" w14:textId="40BF7372" w:rsidR="000968C6" w:rsidRPr="00920905" w:rsidRDefault="00E06A37">
            <w:pPr>
              <w:rPr>
                <w:rFonts w:cstheme="minorHAnsi"/>
                <w:b/>
                <w:szCs w:val="20"/>
              </w:rPr>
            </w:pPr>
            <w:r>
              <w:rPr>
                <w:rFonts w:cstheme="minorHAnsi"/>
                <w:b/>
                <w:szCs w:val="20"/>
              </w:rPr>
              <w:t>M</w:t>
            </w:r>
            <w:r w:rsidR="005F69D5">
              <w:rPr>
                <w:rFonts w:cstheme="minorHAnsi"/>
                <w:b/>
                <w:szCs w:val="20"/>
              </w:rPr>
              <w:t xml:space="preserve">easure </w:t>
            </w:r>
            <w:r>
              <w:rPr>
                <w:rFonts w:cstheme="minorHAnsi"/>
                <w:b/>
                <w:szCs w:val="20"/>
              </w:rPr>
              <w:t>Delivery</w:t>
            </w:r>
          </w:p>
        </w:tc>
        <w:tc>
          <w:tcPr>
            <w:tcW w:w="430" w:type="pct"/>
            <w:shd w:val="clear" w:color="auto" w:fill="D9D9D9" w:themeFill="background1" w:themeFillShade="D9"/>
          </w:tcPr>
          <w:p w14:paraId="48FF07C8" w14:textId="5A5E3ED8" w:rsidR="000968C6" w:rsidRPr="00920905" w:rsidRDefault="00FB2590" w:rsidP="005729C8">
            <w:pPr>
              <w:rPr>
                <w:rFonts w:cstheme="minorHAnsi"/>
                <w:b/>
                <w:szCs w:val="20"/>
              </w:rPr>
            </w:pPr>
            <w:r w:rsidRPr="00920905">
              <w:rPr>
                <w:rFonts w:cstheme="minorHAnsi"/>
                <w:b/>
                <w:szCs w:val="20"/>
              </w:rPr>
              <w:t>NTG</w:t>
            </w:r>
            <w:r w:rsidR="00E06A37">
              <w:rPr>
                <w:rFonts w:cstheme="minorHAnsi"/>
                <w:b/>
                <w:szCs w:val="20"/>
              </w:rPr>
              <w:t>R</w:t>
            </w:r>
          </w:p>
        </w:tc>
      </w:tr>
      <w:tr w:rsidR="005F69D5" w:rsidRPr="00500C4E" w14:paraId="5C8B04BC" w14:textId="77777777" w:rsidTr="00920905">
        <w:tc>
          <w:tcPr>
            <w:tcW w:w="673" w:type="pct"/>
          </w:tcPr>
          <w:p w14:paraId="28722997" w14:textId="1CE6EF44" w:rsidR="00907697" w:rsidRPr="005D2B83" w:rsidRDefault="005D2B83" w:rsidP="005729C8">
            <w:pPr>
              <w:rPr>
                <w:szCs w:val="20"/>
              </w:rPr>
            </w:pPr>
            <w:r w:rsidRPr="005D2B83">
              <w:rPr>
                <w:szCs w:val="20"/>
              </w:rPr>
              <w:t>Com-Default-HTR-di</w:t>
            </w:r>
          </w:p>
        </w:tc>
        <w:tc>
          <w:tcPr>
            <w:tcW w:w="2019" w:type="pct"/>
          </w:tcPr>
          <w:p w14:paraId="4F03C8C2" w14:textId="77777777" w:rsidR="005D2B83" w:rsidRPr="0051729E" w:rsidRDefault="005D2B83" w:rsidP="005D2B83">
            <w:pPr>
              <w:rPr>
                <w:szCs w:val="20"/>
              </w:rPr>
            </w:pPr>
            <w:r w:rsidRPr="0051729E">
              <w:rPr>
                <w:szCs w:val="20"/>
              </w:rPr>
              <w:t>All other EEM with no evaluated NTGR; direct install to hard-to-reach only.</w:t>
            </w:r>
          </w:p>
          <w:p w14:paraId="3EB26158" w14:textId="56C41EFD" w:rsidR="00907697" w:rsidRPr="005D2B83" w:rsidRDefault="00907697" w:rsidP="005729C8">
            <w:pPr>
              <w:rPr>
                <w:szCs w:val="20"/>
              </w:rPr>
            </w:pPr>
          </w:p>
        </w:tc>
        <w:tc>
          <w:tcPr>
            <w:tcW w:w="434" w:type="pct"/>
          </w:tcPr>
          <w:p w14:paraId="5C4D3E7D" w14:textId="5F399091" w:rsidR="00907697" w:rsidRPr="005D2B83" w:rsidRDefault="005D2B83" w:rsidP="005729C8">
            <w:pPr>
              <w:rPr>
                <w:szCs w:val="20"/>
              </w:rPr>
            </w:pPr>
            <w:r w:rsidRPr="005D2B83">
              <w:rPr>
                <w:szCs w:val="20"/>
              </w:rPr>
              <w:t>Com</w:t>
            </w:r>
          </w:p>
        </w:tc>
        <w:tc>
          <w:tcPr>
            <w:tcW w:w="529" w:type="pct"/>
          </w:tcPr>
          <w:p w14:paraId="1A63333B" w14:textId="3E6BFF90" w:rsidR="00907697" w:rsidRPr="005D2B83" w:rsidRDefault="005D2B83" w:rsidP="005729C8">
            <w:pPr>
              <w:rPr>
                <w:szCs w:val="20"/>
              </w:rPr>
            </w:pPr>
            <w:r w:rsidRPr="005D2B83">
              <w:rPr>
                <w:szCs w:val="20"/>
              </w:rPr>
              <w:t>Any</w:t>
            </w:r>
          </w:p>
        </w:tc>
        <w:tc>
          <w:tcPr>
            <w:tcW w:w="915" w:type="pct"/>
          </w:tcPr>
          <w:p w14:paraId="6AB10E89" w14:textId="50381EF0" w:rsidR="00907697" w:rsidRPr="005D2B83" w:rsidRDefault="005D2B83" w:rsidP="005729C8">
            <w:pPr>
              <w:rPr>
                <w:szCs w:val="20"/>
              </w:rPr>
            </w:pPr>
            <w:r w:rsidRPr="005D2B83">
              <w:rPr>
                <w:szCs w:val="20"/>
              </w:rPr>
              <w:t>DirInstall</w:t>
            </w:r>
          </w:p>
        </w:tc>
        <w:tc>
          <w:tcPr>
            <w:tcW w:w="430" w:type="pct"/>
          </w:tcPr>
          <w:p w14:paraId="25878F23" w14:textId="1407BF0C" w:rsidR="00907697" w:rsidRPr="005D2B83" w:rsidRDefault="005D2B83" w:rsidP="005729C8">
            <w:pPr>
              <w:rPr>
                <w:szCs w:val="20"/>
              </w:rPr>
            </w:pPr>
            <w:r w:rsidRPr="005D2B83">
              <w:rPr>
                <w:szCs w:val="20"/>
              </w:rPr>
              <w:t>0.85</w:t>
            </w:r>
          </w:p>
        </w:tc>
      </w:tr>
      <w:tr w:rsidR="005F69D5" w:rsidRPr="00500C4E" w14:paraId="4A5E1950" w14:textId="77777777" w:rsidTr="00920905">
        <w:tc>
          <w:tcPr>
            <w:tcW w:w="673" w:type="pct"/>
          </w:tcPr>
          <w:p w14:paraId="00952921" w14:textId="77777777" w:rsidR="00907697" w:rsidRPr="005D2B83" w:rsidRDefault="00907697" w:rsidP="005729C8">
            <w:pPr>
              <w:rPr>
                <w:szCs w:val="20"/>
              </w:rPr>
            </w:pPr>
            <w:r w:rsidRPr="005D2B83">
              <w:rPr>
                <w:szCs w:val="20"/>
              </w:rPr>
              <w:t>Com-Default&gt;2yrs</w:t>
            </w:r>
          </w:p>
        </w:tc>
        <w:tc>
          <w:tcPr>
            <w:tcW w:w="2019" w:type="pct"/>
          </w:tcPr>
          <w:p w14:paraId="755799BF" w14:textId="77777777" w:rsidR="00907697" w:rsidRPr="005D2B83" w:rsidRDefault="00907697" w:rsidP="005729C8">
            <w:pPr>
              <w:rPr>
                <w:szCs w:val="20"/>
              </w:rPr>
            </w:pPr>
            <w:r w:rsidRPr="005D2B83">
              <w:rPr>
                <w:szCs w:val="20"/>
              </w:rPr>
              <w:t>All other EEMs with no evaluated NTGR; existing EEM in programs with same delivery mechanism for more than 2 years</w:t>
            </w:r>
          </w:p>
        </w:tc>
        <w:tc>
          <w:tcPr>
            <w:tcW w:w="434" w:type="pct"/>
          </w:tcPr>
          <w:p w14:paraId="3CB22E86" w14:textId="77777777" w:rsidR="00907697" w:rsidRPr="005D2B83" w:rsidRDefault="00907697" w:rsidP="005729C8">
            <w:pPr>
              <w:rPr>
                <w:szCs w:val="20"/>
              </w:rPr>
            </w:pPr>
            <w:r w:rsidRPr="005D2B83">
              <w:rPr>
                <w:szCs w:val="20"/>
              </w:rPr>
              <w:t>Com</w:t>
            </w:r>
          </w:p>
        </w:tc>
        <w:tc>
          <w:tcPr>
            <w:tcW w:w="529" w:type="pct"/>
          </w:tcPr>
          <w:p w14:paraId="1AAF8C8B" w14:textId="77777777" w:rsidR="00907697" w:rsidRPr="005D2B83" w:rsidRDefault="00907697" w:rsidP="005729C8">
            <w:pPr>
              <w:rPr>
                <w:szCs w:val="20"/>
              </w:rPr>
            </w:pPr>
            <w:r w:rsidRPr="005D2B83">
              <w:rPr>
                <w:szCs w:val="20"/>
              </w:rPr>
              <w:t>Any</w:t>
            </w:r>
          </w:p>
        </w:tc>
        <w:tc>
          <w:tcPr>
            <w:tcW w:w="915" w:type="pct"/>
          </w:tcPr>
          <w:p w14:paraId="5BAF7D5F" w14:textId="77777777" w:rsidR="00907697" w:rsidRPr="005D2B83" w:rsidRDefault="00907697" w:rsidP="005729C8">
            <w:pPr>
              <w:rPr>
                <w:szCs w:val="20"/>
              </w:rPr>
            </w:pPr>
            <w:r w:rsidRPr="005D2B83">
              <w:rPr>
                <w:szCs w:val="20"/>
              </w:rPr>
              <w:t>Any</w:t>
            </w:r>
          </w:p>
        </w:tc>
        <w:tc>
          <w:tcPr>
            <w:tcW w:w="430" w:type="pct"/>
          </w:tcPr>
          <w:p w14:paraId="76698D49" w14:textId="77777777" w:rsidR="00907697" w:rsidRPr="005D2B83" w:rsidRDefault="00907697" w:rsidP="005729C8">
            <w:pPr>
              <w:rPr>
                <w:szCs w:val="20"/>
              </w:rPr>
            </w:pPr>
            <w:r w:rsidRPr="005D2B83">
              <w:rPr>
                <w:szCs w:val="20"/>
              </w:rPr>
              <w:t>0.6</w:t>
            </w:r>
          </w:p>
        </w:tc>
      </w:tr>
    </w:tbl>
    <w:p w14:paraId="2595EDF1" w14:textId="0838EB61" w:rsidR="000968C6" w:rsidRDefault="00FB2590" w:rsidP="000968C6">
      <w:pPr>
        <w:pStyle w:val="Reminders"/>
        <w:rPr>
          <w:rFonts w:asciiTheme="minorHAnsi" w:hAnsiTheme="minorHAnsi" w:cstheme="minorHAnsi"/>
          <w:i w:val="0"/>
          <w:color w:val="auto"/>
          <w:sz w:val="20"/>
          <w:szCs w:val="20"/>
        </w:rPr>
      </w:pPr>
      <w:r w:rsidRPr="005D2B83">
        <w:rPr>
          <w:rFonts w:asciiTheme="minorHAnsi" w:hAnsiTheme="minorHAnsi" w:cstheme="minorHAnsi"/>
          <w:i w:val="0"/>
          <w:color w:val="auto"/>
          <w:sz w:val="20"/>
          <w:szCs w:val="20"/>
        </w:rPr>
        <w:t>Note: Direct install measures that are not hard-to-reach will use the default NTG value.</w:t>
      </w:r>
    </w:p>
    <w:p w14:paraId="0AAAAEAD" w14:textId="77777777" w:rsidR="005D2B83" w:rsidRDefault="005D2B83" w:rsidP="000968C6">
      <w:pPr>
        <w:pStyle w:val="Reminders"/>
        <w:rPr>
          <w:rFonts w:asciiTheme="minorHAnsi" w:hAnsiTheme="minorHAnsi" w:cstheme="minorHAnsi"/>
          <w:i w:val="0"/>
          <w:color w:val="auto"/>
          <w:sz w:val="20"/>
          <w:szCs w:val="20"/>
        </w:rPr>
      </w:pPr>
    </w:p>
    <w:p w14:paraId="07472C3B" w14:textId="77777777" w:rsidR="005D2B83" w:rsidRDefault="005D2B83" w:rsidP="005D2B83">
      <w:pPr>
        <w:rPr>
          <w:color w:val="000000" w:themeColor="text1"/>
        </w:rPr>
      </w:pPr>
      <w:r w:rsidRPr="00952D5F">
        <w:rPr>
          <w:color w:val="000000" w:themeColor="text1"/>
        </w:rPr>
        <w:t xml:space="preserve">This work paper includes measures that are offered via direct install activities into hard-to-reach (HTR) customer </w:t>
      </w:r>
      <w:r>
        <w:rPr>
          <w:color w:val="000000" w:themeColor="text1"/>
        </w:rPr>
        <w:t>facilities</w:t>
      </w:r>
      <w:r w:rsidRPr="00952D5F">
        <w:rPr>
          <w:color w:val="000000" w:themeColor="text1"/>
        </w:rPr>
        <w:t xml:space="preserve">.  </w:t>
      </w:r>
      <w:r>
        <w:rPr>
          <w:color w:val="000000" w:themeColor="text1"/>
        </w:rPr>
        <w:t>“</w:t>
      </w:r>
      <w:r w:rsidRPr="00952D5F">
        <w:rPr>
          <w:color w:val="000000" w:themeColor="text1"/>
        </w:rPr>
        <w:t>Final Resolution E-4700</w:t>
      </w:r>
      <w:r>
        <w:rPr>
          <w:color w:val="000000" w:themeColor="text1"/>
        </w:rPr>
        <w:t>”</w:t>
      </w:r>
      <w:r w:rsidRPr="00952D5F">
        <w:rPr>
          <w:color w:val="000000" w:themeColor="text1"/>
        </w:rPr>
        <w:t xml:space="preserve">, dated December 18, 2014, defines specific criteria to classify customer </w:t>
      </w:r>
      <w:r>
        <w:rPr>
          <w:color w:val="000000" w:themeColor="text1"/>
        </w:rPr>
        <w:t>facilities</w:t>
      </w:r>
      <w:r w:rsidRPr="00952D5F">
        <w:rPr>
          <w:color w:val="000000" w:themeColor="text1"/>
        </w:rPr>
        <w:t xml:space="preserve"> as HTR</w:t>
      </w:r>
      <w:r>
        <w:rPr>
          <w:color w:val="000000" w:themeColor="text1"/>
        </w:rPr>
        <w:t xml:space="preserve"> and also states that two criteria are sufficient to identify HTR customers </w:t>
      </w:r>
      <w:r w:rsidRPr="00067D8C">
        <w:rPr>
          <w:color w:val="000000" w:themeColor="text1"/>
        </w:rPr>
        <w:t>if one of the criteria met is the geographic criteria</w:t>
      </w:r>
      <w:r>
        <w:rPr>
          <w:color w:val="000000" w:themeColor="text1"/>
        </w:rPr>
        <w:t xml:space="preserve">.  </w:t>
      </w:r>
    </w:p>
    <w:p w14:paraId="278C84C6" w14:textId="77777777" w:rsidR="002062A3" w:rsidRDefault="002062A3" w:rsidP="005D2B83">
      <w:pPr>
        <w:rPr>
          <w:color w:val="000000" w:themeColor="text1"/>
        </w:rPr>
      </w:pPr>
    </w:p>
    <w:p w14:paraId="50788376" w14:textId="77777777" w:rsidR="005D2B83" w:rsidRDefault="005D2B83" w:rsidP="005D2B83">
      <w:pPr>
        <w:rPr>
          <w:color w:val="000000" w:themeColor="text1"/>
        </w:rPr>
      </w:pPr>
      <w:r>
        <w:rPr>
          <w:color w:val="000000" w:themeColor="text1"/>
        </w:rPr>
        <w:t>SCE’s</w:t>
      </w:r>
      <w:r w:rsidRPr="00A96A74">
        <w:rPr>
          <w:color w:val="000000" w:themeColor="text1"/>
        </w:rPr>
        <w:t xml:space="preserve"> Commercial Direct Install program delivers free and low cost energy</w:t>
      </w:r>
      <w:r>
        <w:rPr>
          <w:color w:val="000000" w:themeColor="text1"/>
        </w:rPr>
        <w:t xml:space="preserve"> </w:t>
      </w:r>
      <w:r w:rsidRPr="00A96A74">
        <w:rPr>
          <w:color w:val="000000" w:themeColor="text1"/>
        </w:rPr>
        <w:t>efficiency hardware retrofits through installation contractors to reduce peak demand</w:t>
      </w:r>
      <w:r>
        <w:rPr>
          <w:color w:val="000000" w:themeColor="text1"/>
        </w:rPr>
        <w:t xml:space="preserve"> </w:t>
      </w:r>
      <w:r w:rsidRPr="00A96A74">
        <w:rPr>
          <w:color w:val="000000" w:themeColor="text1"/>
        </w:rPr>
        <w:t>and energy savings for small and medium commercial customers.</w:t>
      </w:r>
      <w:r>
        <w:rPr>
          <w:color w:val="000000" w:themeColor="text1"/>
        </w:rPr>
        <w:t xml:space="preserve">  The barriers for customer participation include limited capital resources, lack of expertise and understanding of the </w:t>
      </w:r>
      <w:r w:rsidRPr="00A96A74">
        <w:rPr>
          <w:color w:val="000000" w:themeColor="text1"/>
        </w:rPr>
        <w:t xml:space="preserve">understanding of the benefits of energy </w:t>
      </w:r>
      <w:r>
        <w:rPr>
          <w:color w:val="000000" w:themeColor="text1"/>
        </w:rPr>
        <w:t xml:space="preserve">efficiency, a suspicion of the </w:t>
      </w:r>
      <w:r w:rsidRPr="00A96A74">
        <w:rPr>
          <w:color w:val="000000" w:themeColor="text1"/>
        </w:rPr>
        <w:t>“free offer” and its legitimacy, and language and cultural barriers.</w:t>
      </w:r>
      <w:r>
        <w:rPr>
          <w:color w:val="000000" w:themeColor="text1"/>
        </w:rPr>
        <w:t xml:space="preserve">  The program also addresses the ongoing concern with “split incentives”, where the customer is not the owner of the property, and therefore, lack incentive to improve their energy usage.  SCE’s Commercial Direct Install program will track the following three (3) customer data points to identify direct install activities in HTR customer facilities.  If geography and business size criteria are satisfied, SCE will identify the customer as HTR.  If geography and language criteria are satisfied, SCE will identify the customer as HTR.  </w:t>
      </w:r>
      <w:r w:rsidRPr="008170A7">
        <w:rPr>
          <w:color w:val="000000" w:themeColor="text1"/>
        </w:rPr>
        <w:t>Other</w:t>
      </w:r>
      <w:r>
        <w:rPr>
          <w:color w:val="000000" w:themeColor="text1"/>
        </w:rPr>
        <w:t xml:space="preserve"> measures in the Commercial Direct Install program will receive default NTG (NTGR_ID: Com-Default&gt;2), unless otherwise specified in DEER.</w:t>
      </w:r>
    </w:p>
    <w:p w14:paraId="3A583044" w14:textId="77777777" w:rsidR="005D2B83" w:rsidRDefault="005D2B83" w:rsidP="005D2B83">
      <w:pPr>
        <w:rPr>
          <w:color w:val="000000" w:themeColor="text1"/>
        </w:rPr>
      </w:pPr>
      <w:r w:rsidRPr="00067D8C">
        <w:rPr>
          <w:color w:val="000000" w:themeColor="text1"/>
        </w:rPr>
        <w:t>o</w:t>
      </w:r>
      <w:r w:rsidRPr="00067D8C">
        <w:rPr>
          <w:color w:val="000000" w:themeColor="text1"/>
        </w:rPr>
        <w:tab/>
      </w:r>
      <w:r w:rsidRPr="002166AF">
        <w:rPr>
          <w:b/>
          <w:color w:val="000000" w:themeColor="text1"/>
        </w:rPr>
        <w:t>Business Size</w:t>
      </w:r>
      <w:r w:rsidRPr="00067D8C">
        <w:rPr>
          <w:color w:val="000000" w:themeColor="text1"/>
        </w:rPr>
        <w:t xml:space="preserve"> – </w:t>
      </w:r>
      <w:r>
        <w:rPr>
          <w:color w:val="000000" w:themeColor="text1"/>
        </w:rPr>
        <w:t>Customer must have l</w:t>
      </w:r>
      <w:r w:rsidRPr="00067D8C">
        <w:rPr>
          <w:color w:val="000000" w:themeColor="text1"/>
        </w:rPr>
        <w:t>ess than ten employees</w:t>
      </w:r>
      <w:r>
        <w:rPr>
          <w:color w:val="000000" w:themeColor="text1"/>
        </w:rPr>
        <w:t xml:space="preserve"> </w:t>
      </w:r>
    </w:p>
    <w:p w14:paraId="644077D8" w14:textId="77777777" w:rsidR="005D2B83" w:rsidRPr="00067D8C" w:rsidRDefault="005D2B83" w:rsidP="005D2B83">
      <w:pPr>
        <w:rPr>
          <w:color w:val="000000" w:themeColor="text1"/>
        </w:rPr>
      </w:pPr>
      <w:r w:rsidRPr="00067D8C">
        <w:rPr>
          <w:color w:val="000000" w:themeColor="text1"/>
        </w:rPr>
        <w:t>o</w:t>
      </w:r>
      <w:r w:rsidRPr="00067D8C">
        <w:rPr>
          <w:color w:val="000000" w:themeColor="text1"/>
        </w:rPr>
        <w:tab/>
      </w:r>
      <w:r w:rsidRPr="002166AF">
        <w:rPr>
          <w:b/>
          <w:color w:val="000000" w:themeColor="text1"/>
        </w:rPr>
        <w:t>Language</w:t>
      </w:r>
      <w:r w:rsidRPr="00067D8C">
        <w:rPr>
          <w:color w:val="000000" w:themeColor="text1"/>
        </w:rPr>
        <w:t xml:space="preserve"> – </w:t>
      </w:r>
      <w:r>
        <w:rPr>
          <w:color w:val="000000" w:themeColor="text1"/>
        </w:rPr>
        <w:t>Customer’s p</w:t>
      </w:r>
      <w:r w:rsidRPr="00067D8C">
        <w:rPr>
          <w:color w:val="000000" w:themeColor="text1"/>
        </w:rPr>
        <w:t>rimary language spoke</w:t>
      </w:r>
      <w:r>
        <w:rPr>
          <w:color w:val="000000" w:themeColor="text1"/>
        </w:rPr>
        <w:t>n is not English</w:t>
      </w:r>
    </w:p>
    <w:p w14:paraId="18427CD4" w14:textId="77777777" w:rsidR="005D2B83" w:rsidRDefault="005D2B83" w:rsidP="005D2B83">
      <w:pPr>
        <w:ind w:left="720" w:hanging="720"/>
        <w:rPr>
          <w:color w:val="000000" w:themeColor="text1"/>
        </w:rPr>
      </w:pPr>
      <w:r>
        <w:rPr>
          <w:color w:val="000000" w:themeColor="text1"/>
        </w:rPr>
        <w:t>o</w:t>
      </w:r>
      <w:r>
        <w:rPr>
          <w:color w:val="000000" w:themeColor="text1"/>
        </w:rPr>
        <w:tab/>
      </w:r>
      <w:r w:rsidRPr="002166AF">
        <w:rPr>
          <w:b/>
          <w:color w:val="000000" w:themeColor="text1"/>
        </w:rPr>
        <w:t>Geography</w:t>
      </w:r>
      <w:r w:rsidRPr="00067D8C">
        <w:rPr>
          <w:color w:val="000000" w:themeColor="text1"/>
        </w:rPr>
        <w:t xml:space="preserve"> –</w:t>
      </w:r>
      <w:r>
        <w:rPr>
          <w:color w:val="000000" w:themeColor="text1"/>
        </w:rPr>
        <w:t xml:space="preserve"> </w:t>
      </w:r>
      <w:r w:rsidRPr="00067D8C">
        <w:rPr>
          <w:color w:val="000000" w:themeColor="text1"/>
        </w:rPr>
        <w:t>Businesses in areas other than the United States Office of Management and Budget (OMB) Combined Statistical Areas (CSA) of the San Francisco Bay Area,  the Greater Los Angeles Area and the Greater Sacramento Area  or the OBM metropolitan statistical areas or San Diego County</w:t>
      </w:r>
    </w:p>
    <w:p w14:paraId="49BB7EF2" w14:textId="77777777" w:rsidR="005D2B83" w:rsidRPr="00067D8C" w:rsidRDefault="005D2B83" w:rsidP="005D2B83">
      <w:pPr>
        <w:ind w:left="720"/>
        <w:rPr>
          <w:color w:val="000000" w:themeColor="text1"/>
        </w:rPr>
      </w:pPr>
      <w:r w:rsidRPr="00952D5F">
        <w:rPr>
          <w:color w:val="000000" w:themeColor="text1"/>
        </w:rPr>
        <w:t>The “Required Corrections to Measure Level Input Parameters Identified by Commission Staff per D.14-10-046 Order Paragraph 16”, dated November 3, 2014,</w:t>
      </w:r>
      <w:r>
        <w:rPr>
          <w:color w:val="000000" w:themeColor="text1"/>
        </w:rPr>
        <w:t xml:space="preserve"> </w:t>
      </w:r>
      <w:r w:rsidRPr="00952D5F">
        <w:rPr>
          <w:color w:val="000000" w:themeColor="text1"/>
        </w:rPr>
        <w:t xml:space="preserve">includes additional </w:t>
      </w:r>
      <w:r>
        <w:rPr>
          <w:color w:val="000000" w:themeColor="text1"/>
        </w:rPr>
        <w:t>clarification for the geographic criteria:</w:t>
      </w:r>
    </w:p>
    <w:p w14:paraId="3901F104" w14:textId="77777777" w:rsidR="005D2B83" w:rsidRPr="00067D8C" w:rsidRDefault="005D2B83" w:rsidP="005D2B83">
      <w:pPr>
        <w:ind w:left="720"/>
        <w:rPr>
          <w:color w:val="000000" w:themeColor="text1"/>
        </w:rPr>
      </w:pPr>
      <w:r>
        <w:rPr>
          <w:color w:val="000000" w:themeColor="text1"/>
        </w:rPr>
        <w:t>“</w:t>
      </w:r>
      <w:r w:rsidRPr="00067D8C">
        <w:rPr>
          <w:color w:val="000000" w:themeColor="text1"/>
        </w:rPr>
        <w:t>Notes on OMB CSA designations:</w:t>
      </w:r>
    </w:p>
    <w:p w14:paraId="1A87FDE6" w14:textId="77777777" w:rsidR="005D2B83" w:rsidRPr="00067D8C" w:rsidRDefault="005D2B83" w:rsidP="005D2B83">
      <w:pPr>
        <w:ind w:left="720"/>
        <w:rPr>
          <w:color w:val="000000" w:themeColor="text1"/>
        </w:rPr>
      </w:pPr>
      <w:r w:rsidRPr="00067D8C">
        <w:rPr>
          <w:color w:val="000000" w:themeColor="text1"/>
        </w:rPr>
        <w:t>The OMB has designated a 12-county CSA titled the San Jose-San Francisco-Oakland, CA Combined Statistical Area which includes the nine counties of Alameda, Contra Costa, Marin, Napa, San Francisco, San Mateo, Santa Clara, Solano, and Sonoma which border the San Francisco Bay plus the three counties of San Joaquin, Santa Cruz, and San Benito that are economically tied to the nine counties that that border the San Francisco Bay.”</w:t>
      </w:r>
    </w:p>
    <w:p w14:paraId="6E24130E" w14:textId="77777777" w:rsidR="005D2B83" w:rsidRPr="00067D8C" w:rsidRDefault="005D2B83" w:rsidP="005D2B83">
      <w:pPr>
        <w:ind w:left="720"/>
        <w:rPr>
          <w:color w:val="000000" w:themeColor="text1"/>
        </w:rPr>
      </w:pPr>
      <w:r w:rsidRPr="00067D8C">
        <w:rPr>
          <w:color w:val="000000" w:themeColor="text1"/>
        </w:rPr>
        <w:t>The OMB definition of this CSA includes Los Angeles, Orange, San Bernardino, Riverside and Ventura counties.</w:t>
      </w:r>
    </w:p>
    <w:p w14:paraId="78FBEA42" w14:textId="77777777" w:rsidR="005D2B83" w:rsidRDefault="005D2B83" w:rsidP="005D2B83">
      <w:pPr>
        <w:ind w:left="720"/>
        <w:rPr>
          <w:color w:val="000000" w:themeColor="text1"/>
        </w:rPr>
      </w:pPr>
      <w:r w:rsidRPr="00067D8C">
        <w:rPr>
          <w:color w:val="000000" w:themeColor="text1"/>
        </w:rPr>
        <w:lastRenderedPageBreak/>
        <w:t>The OMB definition of this CSA includes Sacramento, Yolo, El Dorado, Placer, Sutter, Yuba, and Nevada counties.”</w:t>
      </w:r>
      <w:r>
        <w:rPr>
          <w:color w:val="000000" w:themeColor="text1"/>
        </w:rPr>
        <w:t xml:space="preserve">  </w:t>
      </w:r>
    </w:p>
    <w:p w14:paraId="4FDF0BF9"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b/>
          <w:i w:val="0"/>
          <w:color w:val="auto"/>
          <w:szCs w:val="22"/>
        </w:rPr>
        <w:t>Spillage Rate</w:t>
      </w:r>
    </w:p>
    <w:p w14:paraId="3ADB306A"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i w:val="0"/>
          <w:color w:val="auto"/>
          <w:szCs w:val="22"/>
        </w:rPr>
        <w:t>Spillage rates are not tracked in work papers; they are tracked in an external document which will be supplied to the Commission Staff.</w:t>
      </w:r>
    </w:p>
    <w:p w14:paraId="745FA270" w14:textId="77777777" w:rsidR="003003EC" w:rsidRPr="00500C4E" w:rsidRDefault="003003EC" w:rsidP="000968C6">
      <w:pPr>
        <w:pStyle w:val="Reminders"/>
        <w:rPr>
          <w:rFonts w:asciiTheme="minorHAnsi" w:hAnsiTheme="minorHAnsi" w:cstheme="minorHAnsi"/>
          <w:i w:val="0"/>
          <w:color w:val="auto"/>
          <w:szCs w:val="22"/>
        </w:rPr>
      </w:pPr>
    </w:p>
    <w:p w14:paraId="4168B5BD" w14:textId="77777777" w:rsidR="000968C6" w:rsidRPr="00500C4E" w:rsidRDefault="000968C6" w:rsidP="000968C6">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Installation Rate</w:t>
      </w:r>
    </w:p>
    <w:p w14:paraId="425FECE8" w14:textId="1A0A2197" w:rsidR="00240B74" w:rsidRPr="00920905" w:rsidRDefault="000968C6" w:rsidP="00920905">
      <w:pPr>
        <w:pStyle w:val="NoSpacing"/>
      </w:pPr>
      <w:r w:rsidRPr="00920905">
        <w:t>Th</w:t>
      </w:r>
      <w:r w:rsidR="00061A8E" w:rsidRPr="00920905">
        <w:t>e IR</w:t>
      </w:r>
      <w:r w:rsidRPr="00920905">
        <w:t xml:space="preserve"> value</w:t>
      </w:r>
      <w:r w:rsidR="00061A8E" w:rsidRPr="00920905">
        <w:t>s</w:t>
      </w:r>
      <w:r w:rsidRPr="00920905">
        <w:t xml:space="preserve"> </w:t>
      </w:r>
      <w:r w:rsidR="00061A8E" w:rsidRPr="00920905">
        <w:t>were</w:t>
      </w:r>
      <w:r w:rsidRPr="00920905">
        <w:t xml:space="preserve"> obtained </w:t>
      </w:r>
      <w:r w:rsidR="00BC6524" w:rsidRPr="00920905">
        <w:t>using the DEER READI tool</w:t>
      </w:r>
      <w:r w:rsidR="00240B74" w:rsidRPr="00920905">
        <w:t>.</w:t>
      </w:r>
      <w:r w:rsidRPr="00920905">
        <w:t xml:space="preserve"> </w:t>
      </w:r>
      <w:r w:rsidR="00061A8E" w:rsidRPr="00920905">
        <w:t>The relevant IR values for the measures in this work paper are in the table below</w:t>
      </w:r>
      <w:r w:rsidR="008B1357" w:rsidRPr="00920905">
        <w:t>.</w:t>
      </w:r>
    </w:p>
    <w:tbl>
      <w:tblPr>
        <w:tblStyle w:val="TableGrid1"/>
        <w:tblW w:w="5000" w:type="pct"/>
        <w:tblLook w:val="01E0" w:firstRow="1" w:lastRow="1" w:firstColumn="1" w:lastColumn="1" w:noHBand="0" w:noVBand="0"/>
      </w:tblPr>
      <w:tblGrid>
        <w:gridCol w:w="1351"/>
        <w:gridCol w:w="2626"/>
        <w:gridCol w:w="1287"/>
        <w:gridCol w:w="1604"/>
        <w:gridCol w:w="1296"/>
        <w:gridCol w:w="1186"/>
      </w:tblGrid>
      <w:tr w:rsidR="006B4A48" w:rsidRPr="0087393E" w14:paraId="1322279D" w14:textId="77777777" w:rsidTr="00920905">
        <w:tc>
          <w:tcPr>
            <w:tcW w:w="722" w:type="pct"/>
            <w:shd w:val="clear" w:color="auto" w:fill="D9D9D9" w:themeFill="background1" w:themeFillShade="D9"/>
          </w:tcPr>
          <w:p w14:paraId="75105F70" w14:textId="77777777" w:rsidR="006B4A48" w:rsidRPr="00920905" w:rsidRDefault="00BA2E7E" w:rsidP="005729C8">
            <w:pPr>
              <w:rPr>
                <w:rFonts w:cstheme="minorHAnsi"/>
                <w:b/>
                <w:szCs w:val="20"/>
              </w:rPr>
            </w:pPr>
            <w:r w:rsidRPr="00920905">
              <w:rPr>
                <w:rFonts w:cstheme="minorHAnsi"/>
                <w:b/>
                <w:szCs w:val="20"/>
              </w:rPr>
              <w:t xml:space="preserve">GSIA </w:t>
            </w:r>
            <w:r w:rsidR="00FB2590" w:rsidRPr="00920905">
              <w:rPr>
                <w:rFonts w:cstheme="minorHAnsi"/>
                <w:b/>
                <w:szCs w:val="20"/>
              </w:rPr>
              <w:t>ID</w:t>
            </w:r>
          </w:p>
        </w:tc>
        <w:tc>
          <w:tcPr>
            <w:tcW w:w="1404" w:type="pct"/>
            <w:shd w:val="clear" w:color="auto" w:fill="D9D9D9" w:themeFill="background1" w:themeFillShade="D9"/>
          </w:tcPr>
          <w:p w14:paraId="102A3FC1" w14:textId="77777777" w:rsidR="006B4A48" w:rsidRPr="00920905" w:rsidRDefault="00FB2590" w:rsidP="005729C8">
            <w:pPr>
              <w:rPr>
                <w:rFonts w:cstheme="minorHAnsi"/>
                <w:b/>
                <w:szCs w:val="20"/>
              </w:rPr>
            </w:pPr>
            <w:r w:rsidRPr="00920905">
              <w:rPr>
                <w:rFonts w:cstheme="minorHAnsi"/>
                <w:b/>
                <w:szCs w:val="20"/>
              </w:rPr>
              <w:t>Description</w:t>
            </w:r>
          </w:p>
        </w:tc>
        <w:tc>
          <w:tcPr>
            <w:tcW w:w="688" w:type="pct"/>
            <w:shd w:val="clear" w:color="auto" w:fill="D9D9D9" w:themeFill="background1" w:themeFillShade="D9"/>
          </w:tcPr>
          <w:p w14:paraId="3FDC9087" w14:textId="77777777" w:rsidR="006B4A48" w:rsidRPr="00920905" w:rsidRDefault="00FB2590" w:rsidP="005729C8">
            <w:pPr>
              <w:rPr>
                <w:rFonts w:cstheme="minorHAnsi"/>
                <w:b/>
                <w:szCs w:val="20"/>
              </w:rPr>
            </w:pPr>
            <w:r w:rsidRPr="00920905">
              <w:rPr>
                <w:rFonts w:cstheme="minorHAnsi"/>
                <w:b/>
                <w:szCs w:val="20"/>
              </w:rPr>
              <w:t>Sector</w:t>
            </w:r>
          </w:p>
        </w:tc>
        <w:tc>
          <w:tcPr>
            <w:tcW w:w="858" w:type="pct"/>
            <w:shd w:val="clear" w:color="auto" w:fill="D9D9D9" w:themeFill="background1" w:themeFillShade="D9"/>
          </w:tcPr>
          <w:p w14:paraId="0BA1547A" w14:textId="77777777" w:rsidR="006B4A48" w:rsidRPr="00920905" w:rsidRDefault="00FB2590" w:rsidP="005729C8">
            <w:pPr>
              <w:rPr>
                <w:rFonts w:cstheme="minorHAnsi"/>
                <w:b/>
                <w:szCs w:val="20"/>
              </w:rPr>
            </w:pPr>
            <w:r w:rsidRPr="00920905">
              <w:rPr>
                <w:rFonts w:cstheme="minorHAnsi"/>
                <w:b/>
                <w:szCs w:val="20"/>
              </w:rPr>
              <w:t>BldgType</w:t>
            </w:r>
          </w:p>
        </w:tc>
        <w:tc>
          <w:tcPr>
            <w:tcW w:w="693" w:type="pct"/>
            <w:shd w:val="clear" w:color="auto" w:fill="D9D9D9" w:themeFill="background1" w:themeFillShade="D9"/>
          </w:tcPr>
          <w:p w14:paraId="47328018" w14:textId="77777777" w:rsidR="006B4A48" w:rsidRPr="00920905" w:rsidRDefault="006B4A48" w:rsidP="005729C8">
            <w:pPr>
              <w:rPr>
                <w:rFonts w:cstheme="minorHAnsi"/>
                <w:b/>
                <w:szCs w:val="20"/>
              </w:rPr>
            </w:pPr>
            <w:r w:rsidRPr="00920905">
              <w:rPr>
                <w:rFonts w:cstheme="minorHAnsi"/>
                <w:b/>
                <w:szCs w:val="20"/>
              </w:rPr>
              <w:t>ProgDelivID</w:t>
            </w:r>
          </w:p>
        </w:tc>
        <w:tc>
          <w:tcPr>
            <w:tcW w:w="634" w:type="pct"/>
            <w:shd w:val="clear" w:color="auto" w:fill="D9D9D9" w:themeFill="background1" w:themeFillShade="D9"/>
          </w:tcPr>
          <w:p w14:paraId="77690643" w14:textId="77777777" w:rsidR="006B4A48" w:rsidRPr="00920905" w:rsidRDefault="00FB2590" w:rsidP="005729C8">
            <w:pPr>
              <w:rPr>
                <w:rFonts w:cstheme="minorHAnsi"/>
                <w:b/>
                <w:szCs w:val="20"/>
              </w:rPr>
            </w:pPr>
            <w:r w:rsidRPr="00920905">
              <w:rPr>
                <w:rFonts w:cstheme="minorHAnsi"/>
                <w:b/>
                <w:szCs w:val="20"/>
              </w:rPr>
              <w:t>GSIAValue</w:t>
            </w:r>
          </w:p>
        </w:tc>
      </w:tr>
      <w:tr w:rsidR="002F4E34" w:rsidRPr="00500C4E" w14:paraId="3AEFCD58" w14:textId="77777777" w:rsidTr="00920905">
        <w:tc>
          <w:tcPr>
            <w:tcW w:w="722" w:type="pct"/>
          </w:tcPr>
          <w:p w14:paraId="20565B79" w14:textId="77777777" w:rsidR="002F4E34" w:rsidRPr="000A6298" w:rsidRDefault="002F4E34" w:rsidP="005729C8">
            <w:pPr>
              <w:rPr>
                <w:szCs w:val="20"/>
              </w:rPr>
            </w:pPr>
            <w:r w:rsidRPr="000A6298">
              <w:rPr>
                <w:szCs w:val="20"/>
              </w:rPr>
              <w:t>Def-GSIA</w:t>
            </w:r>
          </w:p>
        </w:tc>
        <w:tc>
          <w:tcPr>
            <w:tcW w:w="1404" w:type="pct"/>
          </w:tcPr>
          <w:p w14:paraId="2BFFF598" w14:textId="77777777" w:rsidR="002F4E34" w:rsidRPr="000A6298" w:rsidRDefault="002F4E34" w:rsidP="005729C8">
            <w:pPr>
              <w:rPr>
                <w:szCs w:val="20"/>
              </w:rPr>
            </w:pPr>
            <w:r w:rsidRPr="000A6298">
              <w:rPr>
                <w:szCs w:val="20"/>
              </w:rPr>
              <w:t>Default GSIA values</w:t>
            </w:r>
          </w:p>
        </w:tc>
        <w:tc>
          <w:tcPr>
            <w:tcW w:w="688" w:type="pct"/>
          </w:tcPr>
          <w:p w14:paraId="157D8A62" w14:textId="77777777" w:rsidR="002F4E34" w:rsidRPr="000A6298" w:rsidRDefault="002F4E34" w:rsidP="005729C8">
            <w:pPr>
              <w:rPr>
                <w:szCs w:val="20"/>
              </w:rPr>
            </w:pPr>
            <w:r w:rsidRPr="000A6298">
              <w:rPr>
                <w:szCs w:val="20"/>
              </w:rPr>
              <w:t>Any</w:t>
            </w:r>
          </w:p>
        </w:tc>
        <w:tc>
          <w:tcPr>
            <w:tcW w:w="858" w:type="pct"/>
          </w:tcPr>
          <w:p w14:paraId="0C3293FE" w14:textId="77777777" w:rsidR="002F4E34" w:rsidRPr="000A6298" w:rsidRDefault="002F4E34" w:rsidP="005729C8">
            <w:pPr>
              <w:rPr>
                <w:szCs w:val="20"/>
              </w:rPr>
            </w:pPr>
            <w:r w:rsidRPr="000A6298">
              <w:rPr>
                <w:szCs w:val="20"/>
              </w:rPr>
              <w:t>Any</w:t>
            </w:r>
          </w:p>
        </w:tc>
        <w:tc>
          <w:tcPr>
            <w:tcW w:w="693" w:type="pct"/>
          </w:tcPr>
          <w:p w14:paraId="0B642835" w14:textId="77777777" w:rsidR="002F4E34" w:rsidRPr="000A6298" w:rsidRDefault="002F4E34" w:rsidP="005729C8">
            <w:pPr>
              <w:rPr>
                <w:szCs w:val="20"/>
              </w:rPr>
            </w:pPr>
            <w:r w:rsidRPr="000A6298">
              <w:rPr>
                <w:szCs w:val="20"/>
              </w:rPr>
              <w:t>Any</w:t>
            </w:r>
          </w:p>
        </w:tc>
        <w:tc>
          <w:tcPr>
            <w:tcW w:w="634" w:type="pct"/>
          </w:tcPr>
          <w:p w14:paraId="1C671DD2" w14:textId="77777777" w:rsidR="002F4E34" w:rsidRPr="000A6298" w:rsidRDefault="002F4E34" w:rsidP="005729C8">
            <w:pPr>
              <w:rPr>
                <w:szCs w:val="20"/>
              </w:rPr>
            </w:pPr>
            <w:r w:rsidRPr="000A6298">
              <w:rPr>
                <w:szCs w:val="20"/>
              </w:rPr>
              <w:t>1</w:t>
            </w:r>
          </w:p>
        </w:tc>
      </w:tr>
    </w:tbl>
    <w:p w14:paraId="1CA56A75" w14:textId="77777777" w:rsidR="006B4A48" w:rsidRPr="00B05647" w:rsidRDefault="006B4A48" w:rsidP="000968C6">
      <w:pPr>
        <w:pStyle w:val="Reminders"/>
        <w:rPr>
          <w:rFonts w:asciiTheme="minorHAnsi" w:hAnsiTheme="minorHAnsi" w:cstheme="minorHAnsi"/>
          <w:b/>
          <w:i w:val="0"/>
          <w:color w:val="auto"/>
          <w:szCs w:val="22"/>
        </w:rPr>
      </w:pPr>
    </w:p>
    <w:p w14:paraId="7C85220B" w14:textId="77777777" w:rsidR="008B1357" w:rsidRPr="00500C4E" w:rsidRDefault="008B1357" w:rsidP="008B1357">
      <w:pPr>
        <w:rPr>
          <w:rFonts w:cstheme="minorHAnsi"/>
          <w:b/>
          <w:szCs w:val="22"/>
        </w:rPr>
      </w:pPr>
      <w:r w:rsidRPr="00500C4E">
        <w:rPr>
          <w:rFonts w:cstheme="minorHAnsi"/>
          <w:b/>
          <w:szCs w:val="22"/>
        </w:rPr>
        <w:t>Effective</w:t>
      </w:r>
      <w:r w:rsidR="00CE4386" w:rsidRPr="00500C4E">
        <w:rPr>
          <w:rFonts w:cstheme="minorHAnsi"/>
          <w:b/>
          <w:szCs w:val="22"/>
        </w:rPr>
        <w:t xml:space="preserve"> and Remaining</w:t>
      </w:r>
      <w:r w:rsidRPr="00500C4E">
        <w:rPr>
          <w:rFonts w:cstheme="minorHAnsi"/>
          <w:b/>
          <w:szCs w:val="22"/>
        </w:rPr>
        <w:t xml:space="preserve"> Useful Life</w:t>
      </w:r>
    </w:p>
    <w:p w14:paraId="3BB4853E" w14:textId="625F8F48" w:rsidR="008B1357" w:rsidRPr="00920905" w:rsidRDefault="006A6D15" w:rsidP="00920905">
      <w:pPr>
        <w:pStyle w:val="NoSpacing"/>
      </w:pPr>
      <w:r w:rsidRPr="0087393E">
        <w:t xml:space="preserve">The EUL and RUL values were obtained </w:t>
      </w:r>
      <w:r w:rsidR="00BC6524" w:rsidRPr="0087393E">
        <w:t>using the DEER READI tool</w:t>
      </w:r>
      <w:r w:rsidRPr="0087393E">
        <w:t xml:space="preserve">. </w:t>
      </w:r>
      <w:ins w:id="11" w:author="Jay Bhakta" w:date="2017-02-16T11:04:00Z">
        <w:r w:rsidR="00F14823">
          <w:t xml:space="preserve"> </w:t>
        </w:r>
      </w:ins>
      <w:r w:rsidRPr="0087393E">
        <w:t xml:space="preserve">DEER defines the RUL as 1/3 of the EUL value. </w:t>
      </w:r>
      <w:r w:rsidR="007778AE">
        <w:t xml:space="preserve">Additionally, the draft </w:t>
      </w:r>
      <w:r w:rsidR="007778AE" w:rsidRPr="007778AE">
        <w:t>R</w:t>
      </w:r>
      <w:r w:rsidR="007778AE">
        <w:t>etrofit Add on</w:t>
      </w:r>
      <w:r w:rsidR="007778AE" w:rsidRPr="007778AE">
        <w:t xml:space="preserve"> Guidance Document</w:t>
      </w:r>
      <w:r w:rsidR="007778AE">
        <w:t xml:space="preserve"> </w:t>
      </w:r>
      <w:r w:rsidR="00CA3EFF">
        <w:t xml:space="preserve">issued on April 20, 2015, </w:t>
      </w:r>
      <w:r w:rsidR="007778AE">
        <w:t>defines the EUL for REA measures as</w:t>
      </w:r>
      <w:r w:rsidR="00CA3EFF">
        <w:t>:</w:t>
      </w:r>
      <w:r w:rsidR="007778AE">
        <w:t xml:space="preserve"> </w:t>
      </w:r>
      <w:r w:rsidR="00CA3EFF">
        <w:t>“t</w:t>
      </w:r>
      <w:r w:rsidR="007778AE" w:rsidRPr="007778AE">
        <w:t>he measure effective useful life (EUL) of the REA measure is the lesser of the remaining useful life (RUL) of the existing system to which the measure is added to or the EUL for the REA measure.</w:t>
      </w:r>
      <w:r w:rsidR="00CA3EFF">
        <w:t>”</w:t>
      </w:r>
      <w:r w:rsidR="007778AE" w:rsidRPr="007778AE">
        <w:t xml:space="preserve"> </w:t>
      </w:r>
      <w:r w:rsidR="00CA3EFF">
        <w:t xml:space="preserve"> </w:t>
      </w:r>
      <w:r w:rsidR="00AB2B8D">
        <w:t>The EUL of bare refrigerant pipe is more than 20 years, however, the maximum EUL us</w:t>
      </w:r>
      <w:r w:rsidR="00A17D80">
        <w:t>ed was 20 years for refrigerant pipe</w:t>
      </w:r>
      <w:r w:rsidR="00AB2B8D">
        <w:t xml:space="preserve"> with </w:t>
      </w:r>
      <w:r w:rsidR="00A17D80">
        <w:t>a</w:t>
      </w:r>
      <w:r w:rsidR="00AB2B8D">
        <w:t xml:space="preserve"> RUL of 6.7 years.  Thus, the RUL of the refrigerant pipe was used as the EUL of the pipe insulation.  </w:t>
      </w:r>
      <w:r w:rsidRPr="0087393E">
        <w:t>The RUL value is only applicable to the first baseline period for an RET measure with an applicable code baseline. The relevant EUL and RUL values for the measures in this work paper are in the table below.</w:t>
      </w:r>
      <w:ins w:id="12" w:author="Jay Bhakta" w:date="2017-02-16T11:29:00Z">
        <w:r w:rsidR="00CA3EFF">
          <w:t xml:space="preserve">  </w:t>
        </w:r>
      </w:ins>
    </w:p>
    <w:tbl>
      <w:tblPr>
        <w:tblStyle w:val="TableGrid1"/>
        <w:tblW w:w="5000" w:type="pct"/>
        <w:tblLook w:val="04A0" w:firstRow="1" w:lastRow="0" w:firstColumn="1" w:lastColumn="0" w:noHBand="0" w:noVBand="1"/>
      </w:tblPr>
      <w:tblGrid>
        <w:gridCol w:w="1540"/>
        <w:gridCol w:w="2684"/>
        <w:gridCol w:w="885"/>
        <w:gridCol w:w="1270"/>
        <w:gridCol w:w="1519"/>
        <w:gridCol w:w="1452"/>
      </w:tblGrid>
      <w:tr w:rsidR="008B1357" w:rsidRPr="00500C4E" w14:paraId="5A9EC2BE" w14:textId="77777777" w:rsidTr="00920905">
        <w:tc>
          <w:tcPr>
            <w:tcW w:w="824" w:type="pct"/>
            <w:shd w:val="clear" w:color="auto" w:fill="D9D9D9" w:themeFill="background1" w:themeFillShade="D9"/>
          </w:tcPr>
          <w:p w14:paraId="17686FBF" w14:textId="77777777" w:rsidR="008B1357" w:rsidRPr="00920905" w:rsidRDefault="008B1357" w:rsidP="00BA2E7E">
            <w:pPr>
              <w:rPr>
                <w:rFonts w:cstheme="minorHAnsi"/>
                <w:b/>
                <w:szCs w:val="20"/>
              </w:rPr>
            </w:pPr>
            <w:r w:rsidRPr="00920905">
              <w:rPr>
                <w:rFonts w:cstheme="minorHAnsi"/>
                <w:b/>
                <w:szCs w:val="20"/>
              </w:rPr>
              <w:t>EUL ID</w:t>
            </w:r>
          </w:p>
        </w:tc>
        <w:tc>
          <w:tcPr>
            <w:tcW w:w="1436" w:type="pct"/>
            <w:shd w:val="clear" w:color="auto" w:fill="D9D9D9" w:themeFill="background1" w:themeFillShade="D9"/>
          </w:tcPr>
          <w:p w14:paraId="1C93AC29" w14:textId="77777777" w:rsidR="008B1357" w:rsidRPr="00920905" w:rsidRDefault="008B1357" w:rsidP="00BA2E7E">
            <w:pPr>
              <w:rPr>
                <w:rFonts w:cstheme="minorHAnsi"/>
                <w:b/>
                <w:szCs w:val="20"/>
              </w:rPr>
            </w:pPr>
            <w:r w:rsidRPr="00920905">
              <w:rPr>
                <w:rFonts w:cstheme="minorHAnsi"/>
                <w:b/>
                <w:szCs w:val="20"/>
              </w:rPr>
              <w:t>Description</w:t>
            </w:r>
          </w:p>
        </w:tc>
        <w:tc>
          <w:tcPr>
            <w:tcW w:w="474" w:type="pct"/>
            <w:shd w:val="clear" w:color="auto" w:fill="D9D9D9" w:themeFill="background1" w:themeFillShade="D9"/>
          </w:tcPr>
          <w:p w14:paraId="68405617" w14:textId="77777777" w:rsidR="008B1357" w:rsidRPr="00920905" w:rsidRDefault="008B1357" w:rsidP="00BA2E7E">
            <w:pPr>
              <w:rPr>
                <w:rFonts w:cstheme="minorHAnsi"/>
                <w:b/>
                <w:szCs w:val="20"/>
              </w:rPr>
            </w:pPr>
            <w:r w:rsidRPr="00920905">
              <w:rPr>
                <w:rFonts w:cstheme="minorHAnsi"/>
                <w:b/>
                <w:szCs w:val="20"/>
              </w:rPr>
              <w:t>Sector</w:t>
            </w:r>
          </w:p>
        </w:tc>
        <w:tc>
          <w:tcPr>
            <w:tcW w:w="676" w:type="pct"/>
            <w:shd w:val="clear" w:color="auto" w:fill="D9D9D9" w:themeFill="background1" w:themeFillShade="D9"/>
          </w:tcPr>
          <w:p w14:paraId="0733AF36" w14:textId="77777777" w:rsidR="008B1357" w:rsidRPr="00920905" w:rsidRDefault="00BA2E7E" w:rsidP="00BA2E7E">
            <w:pPr>
              <w:rPr>
                <w:rFonts w:cstheme="minorHAnsi"/>
                <w:b/>
                <w:szCs w:val="20"/>
              </w:rPr>
            </w:pPr>
            <w:r w:rsidRPr="00920905">
              <w:rPr>
                <w:rFonts w:cstheme="minorHAnsi"/>
                <w:b/>
                <w:szCs w:val="20"/>
              </w:rPr>
              <w:t>UseCategory</w:t>
            </w:r>
          </w:p>
        </w:tc>
        <w:tc>
          <w:tcPr>
            <w:tcW w:w="813" w:type="pct"/>
            <w:shd w:val="clear" w:color="auto" w:fill="D9D9D9" w:themeFill="background1" w:themeFillShade="D9"/>
          </w:tcPr>
          <w:p w14:paraId="64D571F2" w14:textId="77777777" w:rsidR="008B1357" w:rsidRPr="00920905" w:rsidRDefault="008B1357" w:rsidP="00BA2E7E">
            <w:pPr>
              <w:rPr>
                <w:rFonts w:cstheme="minorHAnsi"/>
                <w:b/>
                <w:szCs w:val="20"/>
              </w:rPr>
            </w:pPr>
            <w:r w:rsidRPr="00920905">
              <w:rPr>
                <w:rFonts w:cstheme="minorHAnsi"/>
                <w:b/>
                <w:szCs w:val="20"/>
              </w:rPr>
              <w:t>EUL (Years)</w:t>
            </w:r>
          </w:p>
        </w:tc>
        <w:tc>
          <w:tcPr>
            <w:tcW w:w="777" w:type="pct"/>
            <w:shd w:val="clear" w:color="auto" w:fill="D9D9D9" w:themeFill="background1" w:themeFillShade="D9"/>
          </w:tcPr>
          <w:p w14:paraId="6B814E1E" w14:textId="77777777" w:rsidR="008B1357" w:rsidRPr="00920905" w:rsidRDefault="008B1357" w:rsidP="00BA2E7E">
            <w:pPr>
              <w:rPr>
                <w:rFonts w:cstheme="minorHAnsi"/>
                <w:b/>
                <w:szCs w:val="20"/>
              </w:rPr>
            </w:pPr>
            <w:r w:rsidRPr="00920905">
              <w:rPr>
                <w:rFonts w:cstheme="minorHAnsi"/>
                <w:b/>
                <w:szCs w:val="20"/>
              </w:rPr>
              <w:t>RUL (Years)</w:t>
            </w:r>
          </w:p>
        </w:tc>
      </w:tr>
      <w:tr w:rsidR="00BA2E7E" w:rsidRPr="00500C4E" w14:paraId="23E3B0B0" w14:textId="77777777" w:rsidTr="00920905">
        <w:trPr>
          <w:trHeight w:val="243"/>
        </w:trPr>
        <w:tc>
          <w:tcPr>
            <w:tcW w:w="824" w:type="pct"/>
          </w:tcPr>
          <w:p w14:paraId="17A1D7F4" w14:textId="1AA9DC24" w:rsidR="00BA2E7E" w:rsidRPr="00397758" w:rsidRDefault="00397758" w:rsidP="00BA2E7E">
            <w:pPr>
              <w:rPr>
                <w:szCs w:val="20"/>
              </w:rPr>
            </w:pPr>
            <w:r w:rsidRPr="00397758">
              <w:rPr>
                <w:szCs w:val="20"/>
              </w:rPr>
              <w:t>RefgWrhs-SLIns</w:t>
            </w:r>
          </w:p>
        </w:tc>
        <w:tc>
          <w:tcPr>
            <w:tcW w:w="1436" w:type="pct"/>
          </w:tcPr>
          <w:p w14:paraId="36E678D1" w14:textId="7AB8758F" w:rsidR="00BA2E7E" w:rsidRPr="00397758" w:rsidRDefault="00397758" w:rsidP="00BA2E7E">
            <w:pPr>
              <w:rPr>
                <w:szCs w:val="20"/>
              </w:rPr>
            </w:pPr>
            <w:r w:rsidRPr="00397758">
              <w:rPr>
                <w:szCs w:val="20"/>
              </w:rPr>
              <w:t>Refrigeration Insulation for Bare Suction Lines</w:t>
            </w:r>
          </w:p>
        </w:tc>
        <w:tc>
          <w:tcPr>
            <w:tcW w:w="474" w:type="pct"/>
          </w:tcPr>
          <w:p w14:paraId="42B5C736" w14:textId="77777777" w:rsidR="00BA2E7E" w:rsidRPr="00397758" w:rsidRDefault="00BA2E7E" w:rsidP="00BA2E7E">
            <w:pPr>
              <w:rPr>
                <w:szCs w:val="20"/>
              </w:rPr>
            </w:pPr>
            <w:r w:rsidRPr="00397758">
              <w:rPr>
                <w:szCs w:val="20"/>
              </w:rPr>
              <w:t>Com</w:t>
            </w:r>
          </w:p>
        </w:tc>
        <w:tc>
          <w:tcPr>
            <w:tcW w:w="676" w:type="pct"/>
          </w:tcPr>
          <w:p w14:paraId="52A841ED" w14:textId="2833ED60" w:rsidR="00BA2E7E" w:rsidRPr="00397758" w:rsidRDefault="00397758" w:rsidP="00BA2E7E">
            <w:pPr>
              <w:rPr>
                <w:szCs w:val="20"/>
              </w:rPr>
            </w:pPr>
            <w:r w:rsidRPr="00397758">
              <w:rPr>
                <w:szCs w:val="20"/>
              </w:rPr>
              <w:t>ProcRefrig</w:t>
            </w:r>
          </w:p>
        </w:tc>
        <w:tc>
          <w:tcPr>
            <w:tcW w:w="813" w:type="pct"/>
          </w:tcPr>
          <w:p w14:paraId="1BF5FCBD" w14:textId="0C1F622E" w:rsidR="00BA2E7E" w:rsidRPr="00397758" w:rsidRDefault="001B5597" w:rsidP="00BA2E7E">
            <w:pPr>
              <w:rPr>
                <w:szCs w:val="20"/>
              </w:rPr>
            </w:pPr>
            <w:r>
              <w:rPr>
                <w:szCs w:val="20"/>
              </w:rPr>
              <w:t>6.7</w:t>
            </w:r>
          </w:p>
        </w:tc>
        <w:tc>
          <w:tcPr>
            <w:tcW w:w="777" w:type="pct"/>
          </w:tcPr>
          <w:p w14:paraId="46ED97C1" w14:textId="2B0636AF" w:rsidR="00BA2E7E" w:rsidRPr="00397758" w:rsidRDefault="00374A80" w:rsidP="00374A80">
            <w:pPr>
              <w:rPr>
                <w:szCs w:val="20"/>
              </w:rPr>
            </w:pPr>
            <w:r>
              <w:rPr>
                <w:szCs w:val="20"/>
              </w:rPr>
              <w:t>2.23</w:t>
            </w:r>
          </w:p>
        </w:tc>
      </w:tr>
    </w:tbl>
    <w:p w14:paraId="70FE2727" w14:textId="3051D29F" w:rsidR="00E16609" w:rsidRPr="00500C4E" w:rsidRDefault="00F06CCF" w:rsidP="00F06CCF">
      <w:pPr>
        <w:pStyle w:val="Heading3"/>
        <w:rPr>
          <w:rFonts w:asciiTheme="minorHAnsi" w:hAnsiTheme="minorHAnsi"/>
        </w:rPr>
      </w:pPr>
      <w:r w:rsidRPr="00500C4E">
        <w:rPr>
          <w:rFonts w:asciiTheme="minorHAnsi" w:hAnsiTheme="minorHAnsi"/>
        </w:rPr>
        <w:t>1.4.2</w:t>
      </w:r>
      <w:r w:rsidR="00824F1C" w:rsidRPr="00500C4E">
        <w:rPr>
          <w:rFonts w:asciiTheme="minorHAnsi" w:hAnsiTheme="minorHAnsi"/>
        </w:rPr>
        <w:t xml:space="preserve"> </w:t>
      </w:r>
      <w:r w:rsidR="00E16609" w:rsidRPr="00500C4E">
        <w:rPr>
          <w:rFonts w:asciiTheme="minorHAnsi" w:hAnsiTheme="minorHAnsi"/>
        </w:rPr>
        <w:t>Code</w:t>
      </w:r>
      <w:r w:rsidR="00B26778" w:rsidRPr="00500C4E">
        <w:rPr>
          <w:rFonts w:asciiTheme="minorHAnsi" w:hAnsiTheme="minorHAnsi"/>
        </w:rPr>
        <w:t xml:space="preserve">s and Standards </w:t>
      </w:r>
      <w:r w:rsidR="00E16609" w:rsidRPr="00500C4E">
        <w:rPr>
          <w:rFonts w:asciiTheme="minorHAnsi" w:hAnsiTheme="minorHAnsi"/>
        </w:rPr>
        <w:t xml:space="preserve">Analysis </w:t>
      </w:r>
      <w:bookmarkEnd w:id="10"/>
    </w:p>
    <w:p w14:paraId="329BED5F" w14:textId="0DB8A354" w:rsidR="00233ECE" w:rsidRDefault="00233ECE" w:rsidP="00233ECE">
      <w:pPr>
        <w:pStyle w:val="Reminders"/>
        <w:rPr>
          <w:rFonts w:asciiTheme="minorHAnsi" w:hAnsiTheme="minorHAnsi" w:cstheme="minorHAnsi"/>
          <w:i w:val="0"/>
          <w:color w:val="auto"/>
          <w:szCs w:val="22"/>
        </w:rPr>
      </w:pPr>
      <w:r>
        <w:rPr>
          <w:rFonts w:asciiTheme="minorHAnsi" w:hAnsiTheme="minorHAnsi" w:cstheme="minorHAnsi"/>
          <w:i w:val="0"/>
          <w:color w:val="auto"/>
          <w:szCs w:val="22"/>
        </w:rPr>
        <w:t>Title 24 (2016), Section 120.3 [496] provides the following mandatory requirements for pipe insulation:</w:t>
      </w:r>
    </w:p>
    <w:p w14:paraId="29F14E68" w14:textId="4F0CAC24" w:rsidR="00233ECE" w:rsidRDefault="00233ECE" w:rsidP="00233ECE">
      <w:pPr>
        <w:pStyle w:val="Reminders"/>
        <w:rPr>
          <w:rFonts w:asciiTheme="minorHAnsi" w:hAnsiTheme="minorHAnsi" w:cstheme="minorHAnsi"/>
          <w:i w:val="0"/>
          <w:color w:val="auto"/>
          <w:szCs w:val="22"/>
        </w:rPr>
      </w:pPr>
      <w:r w:rsidRPr="00233ECE">
        <w:rPr>
          <w:rFonts w:asciiTheme="minorHAnsi" w:hAnsiTheme="minorHAnsi" w:cstheme="minorHAnsi"/>
          <w:i w:val="0"/>
          <w:noProof/>
          <w:color w:val="auto"/>
          <w:szCs w:val="22"/>
        </w:rPr>
        <w:lastRenderedPageBreak/>
        <mc:AlternateContent>
          <mc:Choice Requires="wps">
            <w:drawing>
              <wp:anchor distT="45720" distB="45720" distL="114300" distR="114300" simplePos="0" relativeHeight="251659264" behindDoc="0" locked="0" layoutInCell="1" allowOverlap="1" wp14:anchorId="1FDBB248" wp14:editId="48346C6C">
                <wp:simplePos x="0" y="0"/>
                <wp:positionH relativeFrom="margin">
                  <wp:align>center</wp:align>
                </wp:positionH>
                <wp:positionV relativeFrom="paragraph">
                  <wp:posOffset>153670</wp:posOffset>
                </wp:positionV>
                <wp:extent cx="5166360" cy="6614160"/>
                <wp:effectExtent l="0" t="0" r="15240" b="1524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66360" cy="6614160"/>
                        </a:xfrm>
                        <a:prstGeom prst="rect">
                          <a:avLst/>
                        </a:prstGeom>
                        <a:solidFill>
                          <a:srgbClr val="FFFFFF"/>
                        </a:solidFill>
                        <a:ln w="9525">
                          <a:solidFill>
                            <a:srgbClr val="000000"/>
                          </a:solidFill>
                          <a:miter lim="800000"/>
                          <a:headEnd/>
                          <a:tailEnd/>
                        </a:ln>
                      </wps:spPr>
                      <wps:txbx>
                        <w:txbxContent>
                          <w:p w14:paraId="4607BDCC" w14:textId="750DB68B" w:rsidR="00F14823" w:rsidRDefault="00F14823" w:rsidP="00233ECE">
                            <w:pPr>
                              <w:jc w:val="center"/>
                            </w:pPr>
                            <w:r>
                              <w:rPr>
                                <w:noProof/>
                              </w:rPr>
                              <w:drawing>
                                <wp:inline distT="0" distB="0" distL="0" distR="0" wp14:anchorId="2A20DE2B" wp14:editId="107CD51A">
                                  <wp:extent cx="5092488" cy="65760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cstate="print">
                                            <a:extLst>
                                              <a:ext uri="{28A0092B-C50C-407E-A947-70E740481C1C}">
                                                <a14:useLocalDpi xmlns:a14="http://schemas.microsoft.com/office/drawing/2010/main" val="0"/>
                                              </a:ext>
                                            </a:extLst>
                                          </a:blip>
                                          <a:srcRect/>
                                          <a:stretch/>
                                        </pic:blipFill>
                                        <pic:spPr bwMode="auto">
                                          <a:xfrm>
                                            <a:off x="0" y="0"/>
                                            <a:ext cx="5119481" cy="6610917"/>
                                          </a:xfrm>
                                          <a:prstGeom prst="rect">
                                            <a:avLst/>
                                          </a:prstGeom>
                                          <a:ln>
                                            <a:noFill/>
                                          </a:ln>
                                          <a:extLst>
                                            <a:ext uri="{53640926-AAD7-44D8-BBD7-CCE9431645EC}">
                                              <a14:shadowObscured xmlns:a14="http://schemas.microsoft.com/office/drawing/2010/main"/>
                                            </a:ext>
                                          </a:extLst>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FDBB248" id="_x0000_t202" coordsize="21600,21600" o:spt="202" path="m,l,21600r21600,l21600,xe">
                <v:stroke joinstyle="miter"/>
                <v:path gradientshapeok="t" o:connecttype="rect"/>
              </v:shapetype>
              <v:shape id="Text Box 2" o:spid="_x0000_s1026" type="#_x0000_t202" style="position:absolute;margin-left:0;margin-top:12.1pt;width:406.8pt;height:520.8pt;z-index:251659264;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">
                <v:textbox>
                  <w:txbxContent>
                    <w:p w14:paraId="4607BDCC" w14:textId="750DB68B" w:rsidR="00F14823" w:rsidRDefault="00F14823" w:rsidP="00233ECE">
                      <w:pPr>
                        <w:jc w:val="center"/>
                      </w:pPr>
                      <w:r>
                        <w:rPr>
                          <w:noProof/>
                        </w:rPr>
                        <w:drawing>
                          <wp:inline distT="0" distB="0" distL="0" distR="0" wp14:anchorId="2A20DE2B" wp14:editId="107CD51A">
                            <wp:extent cx="5092488" cy="65760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cstate="print">
                                      <a:extLst>
                                        <a:ext uri="{28A0092B-C50C-407E-A947-70E740481C1C}">
                                          <a14:useLocalDpi xmlns:a14="http://schemas.microsoft.com/office/drawing/2010/main" val="0"/>
                                        </a:ext>
                                      </a:extLst>
                                    </a:blip>
                                    <a:srcRect/>
                                    <a:stretch/>
                                  </pic:blipFill>
                                  <pic:spPr bwMode="auto">
                                    <a:xfrm>
                                      <a:off x="0" y="0"/>
                                      <a:ext cx="5119481" cy="6610917"/>
                                    </a:xfrm>
                                    <a:prstGeom prst="rect">
                                      <a:avLst/>
                                    </a:prstGeom>
                                    <a:ln>
                                      <a:noFill/>
                                    </a:ln>
                                    <a:extLst>
                                      <a:ext uri="{53640926-AAD7-44D8-BBD7-CCE9431645EC}">
                                        <a14:shadowObscured xmlns:a14="http://schemas.microsoft.com/office/drawing/2010/main"/>
                                      </a:ext>
                                    </a:extLst>
                                  </pic:spPr>
                                </pic:pic>
                              </a:graphicData>
                            </a:graphic>
                          </wp:inline>
                        </w:drawing>
                      </w:r>
                    </w:p>
                  </w:txbxContent>
                </v:textbox>
                <w10:wrap type="square" anchorx="margin"/>
              </v:shape>
            </w:pict>
          </mc:Fallback>
        </mc:AlternateContent>
      </w:r>
    </w:p>
    <w:p w14:paraId="402B0A41" w14:textId="77777777" w:rsidR="00397758" w:rsidRDefault="00397758" w:rsidP="00920905">
      <w:pPr>
        <w:pStyle w:val="Caption"/>
        <w:keepNext/>
        <w:rPr>
          <w:rFonts w:cstheme="minorHAnsi"/>
          <w:szCs w:val="22"/>
        </w:rPr>
      </w:pPr>
    </w:p>
    <w:p w14:paraId="556BC44F" w14:textId="77777777" w:rsidR="00233ECE" w:rsidRDefault="00233ECE" w:rsidP="00920905">
      <w:pPr>
        <w:pStyle w:val="Caption"/>
        <w:keepNext/>
        <w:rPr>
          <w:rFonts w:cstheme="minorHAnsi"/>
          <w:szCs w:val="22"/>
        </w:rPr>
      </w:pPr>
    </w:p>
    <w:p w14:paraId="2256FE51" w14:textId="77777777" w:rsidR="00233ECE" w:rsidRDefault="00233ECE" w:rsidP="00920905">
      <w:pPr>
        <w:pStyle w:val="Caption"/>
        <w:keepNext/>
        <w:rPr>
          <w:rFonts w:cstheme="minorHAnsi"/>
          <w:szCs w:val="22"/>
        </w:rPr>
      </w:pPr>
    </w:p>
    <w:p w14:paraId="7E673E51" w14:textId="77777777" w:rsidR="00233ECE" w:rsidRDefault="00233ECE" w:rsidP="00920905">
      <w:pPr>
        <w:pStyle w:val="Caption"/>
        <w:keepNext/>
        <w:rPr>
          <w:rFonts w:cstheme="minorHAnsi"/>
          <w:szCs w:val="22"/>
        </w:rPr>
      </w:pPr>
    </w:p>
    <w:p w14:paraId="59CEA1E9" w14:textId="77777777" w:rsidR="00233ECE" w:rsidRDefault="00233ECE" w:rsidP="00920905">
      <w:pPr>
        <w:pStyle w:val="Caption"/>
        <w:keepNext/>
        <w:rPr>
          <w:rFonts w:cstheme="minorHAnsi"/>
          <w:szCs w:val="22"/>
        </w:rPr>
      </w:pPr>
    </w:p>
    <w:p w14:paraId="6726447B" w14:textId="77777777" w:rsidR="00233ECE" w:rsidRDefault="00233ECE" w:rsidP="00920905">
      <w:pPr>
        <w:pStyle w:val="Caption"/>
        <w:keepNext/>
        <w:rPr>
          <w:rFonts w:cstheme="minorHAnsi"/>
          <w:szCs w:val="22"/>
        </w:rPr>
      </w:pPr>
    </w:p>
    <w:p w14:paraId="421DFE8C" w14:textId="77777777" w:rsidR="00233ECE" w:rsidRDefault="00233ECE" w:rsidP="00920905">
      <w:pPr>
        <w:pStyle w:val="Caption"/>
        <w:keepNext/>
        <w:rPr>
          <w:rFonts w:cstheme="minorHAnsi"/>
          <w:szCs w:val="22"/>
        </w:rPr>
      </w:pPr>
    </w:p>
    <w:p w14:paraId="13BB0EDD" w14:textId="77777777" w:rsidR="00233ECE" w:rsidRDefault="00233ECE" w:rsidP="00920905">
      <w:pPr>
        <w:pStyle w:val="Caption"/>
        <w:keepNext/>
        <w:rPr>
          <w:rFonts w:cstheme="minorHAnsi"/>
          <w:szCs w:val="22"/>
        </w:rPr>
      </w:pPr>
    </w:p>
    <w:p w14:paraId="0A35EB23" w14:textId="77777777" w:rsidR="00233ECE" w:rsidRDefault="00233ECE" w:rsidP="00920905">
      <w:pPr>
        <w:pStyle w:val="Caption"/>
        <w:keepNext/>
        <w:rPr>
          <w:rFonts w:cstheme="minorHAnsi"/>
          <w:szCs w:val="22"/>
        </w:rPr>
      </w:pPr>
    </w:p>
    <w:p w14:paraId="518A4FB1" w14:textId="77777777" w:rsidR="00233ECE" w:rsidRDefault="00233ECE" w:rsidP="00920905">
      <w:pPr>
        <w:pStyle w:val="Caption"/>
        <w:keepNext/>
        <w:rPr>
          <w:rFonts w:cstheme="minorHAnsi"/>
          <w:szCs w:val="22"/>
        </w:rPr>
      </w:pPr>
    </w:p>
    <w:p w14:paraId="4220190F" w14:textId="77777777" w:rsidR="00233ECE" w:rsidRDefault="00233ECE" w:rsidP="00920905">
      <w:pPr>
        <w:pStyle w:val="Caption"/>
        <w:keepNext/>
        <w:rPr>
          <w:rFonts w:cstheme="minorHAnsi"/>
          <w:szCs w:val="22"/>
        </w:rPr>
      </w:pPr>
    </w:p>
    <w:p w14:paraId="646E3388" w14:textId="77777777" w:rsidR="00233ECE" w:rsidRDefault="00233ECE" w:rsidP="00920905">
      <w:pPr>
        <w:pStyle w:val="Caption"/>
        <w:keepNext/>
        <w:rPr>
          <w:rFonts w:cstheme="minorHAnsi"/>
          <w:szCs w:val="22"/>
        </w:rPr>
      </w:pPr>
    </w:p>
    <w:p w14:paraId="72BBD580" w14:textId="77777777" w:rsidR="00233ECE" w:rsidRDefault="00233ECE" w:rsidP="00920905">
      <w:pPr>
        <w:pStyle w:val="Caption"/>
        <w:keepNext/>
        <w:rPr>
          <w:rFonts w:cstheme="minorHAnsi"/>
          <w:szCs w:val="22"/>
        </w:rPr>
      </w:pPr>
    </w:p>
    <w:p w14:paraId="2AFA7B53" w14:textId="77777777" w:rsidR="00233ECE" w:rsidRDefault="00233ECE" w:rsidP="00920905">
      <w:pPr>
        <w:pStyle w:val="Caption"/>
        <w:keepNext/>
        <w:rPr>
          <w:rFonts w:cstheme="minorHAnsi"/>
          <w:szCs w:val="22"/>
        </w:rPr>
      </w:pPr>
    </w:p>
    <w:p w14:paraId="6659E150" w14:textId="77777777" w:rsidR="00233ECE" w:rsidRDefault="00233ECE" w:rsidP="00920905">
      <w:pPr>
        <w:pStyle w:val="Caption"/>
        <w:keepNext/>
        <w:rPr>
          <w:rFonts w:cstheme="minorHAnsi"/>
          <w:szCs w:val="22"/>
        </w:rPr>
      </w:pPr>
    </w:p>
    <w:p w14:paraId="2125A2D1" w14:textId="77777777" w:rsidR="00233ECE" w:rsidRDefault="00233ECE" w:rsidP="00920905">
      <w:pPr>
        <w:pStyle w:val="Caption"/>
        <w:keepNext/>
        <w:rPr>
          <w:rFonts w:cstheme="minorHAnsi"/>
          <w:szCs w:val="22"/>
        </w:rPr>
      </w:pPr>
    </w:p>
    <w:p w14:paraId="3BE3DCDB" w14:textId="77777777" w:rsidR="00233ECE" w:rsidRDefault="00233ECE" w:rsidP="00920905">
      <w:pPr>
        <w:pStyle w:val="Caption"/>
        <w:keepNext/>
        <w:rPr>
          <w:rFonts w:cstheme="minorHAnsi"/>
          <w:szCs w:val="22"/>
        </w:rPr>
      </w:pPr>
    </w:p>
    <w:p w14:paraId="2F9C887D" w14:textId="77777777" w:rsidR="00233ECE" w:rsidRDefault="00233ECE" w:rsidP="00920905">
      <w:pPr>
        <w:pStyle w:val="Caption"/>
        <w:keepNext/>
        <w:rPr>
          <w:rFonts w:cstheme="minorHAnsi"/>
          <w:szCs w:val="22"/>
        </w:rPr>
      </w:pPr>
    </w:p>
    <w:p w14:paraId="232CEF77" w14:textId="77777777" w:rsidR="00233ECE" w:rsidRDefault="00233ECE" w:rsidP="00920905">
      <w:pPr>
        <w:pStyle w:val="Caption"/>
        <w:keepNext/>
        <w:rPr>
          <w:rFonts w:cstheme="minorHAnsi"/>
          <w:szCs w:val="22"/>
        </w:rPr>
      </w:pPr>
    </w:p>
    <w:p w14:paraId="0DEB69B9" w14:textId="77777777" w:rsidR="00233ECE" w:rsidRDefault="00233ECE" w:rsidP="00920905">
      <w:pPr>
        <w:pStyle w:val="Caption"/>
        <w:keepNext/>
        <w:rPr>
          <w:rFonts w:cstheme="minorHAnsi"/>
          <w:szCs w:val="22"/>
        </w:rPr>
      </w:pPr>
    </w:p>
    <w:p w14:paraId="1B43883F" w14:textId="77777777" w:rsidR="00233ECE" w:rsidRDefault="00233ECE" w:rsidP="00920905">
      <w:pPr>
        <w:pStyle w:val="Caption"/>
        <w:keepNext/>
        <w:rPr>
          <w:rFonts w:cstheme="minorHAnsi"/>
          <w:szCs w:val="22"/>
        </w:rPr>
      </w:pPr>
    </w:p>
    <w:p w14:paraId="08CE888B" w14:textId="77777777" w:rsidR="00233ECE" w:rsidRDefault="00233ECE" w:rsidP="00920905">
      <w:pPr>
        <w:pStyle w:val="Caption"/>
        <w:keepNext/>
        <w:rPr>
          <w:rFonts w:cstheme="minorHAnsi"/>
          <w:szCs w:val="22"/>
        </w:rPr>
      </w:pPr>
    </w:p>
    <w:p w14:paraId="7659040D" w14:textId="77777777" w:rsidR="00233ECE" w:rsidRDefault="00233ECE" w:rsidP="00920905">
      <w:pPr>
        <w:pStyle w:val="Caption"/>
        <w:keepNext/>
        <w:rPr>
          <w:rFonts w:cstheme="minorHAnsi"/>
          <w:szCs w:val="22"/>
        </w:rPr>
      </w:pPr>
    </w:p>
    <w:p w14:paraId="4FFD5278" w14:textId="77777777" w:rsidR="00233ECE" w:rsidRDefault="00233ECE" w:rsidP="00920905">
      <w:pPr>
        <w:pStyle w:val="Caption"/>
        <w:keepNext/>
        <w:rPr>
          <w:rFonts w:cstheme="minorHAnsi"/>
          <w:szCs w:val="22"/>
        </w:rPr>
      </w:pPr>
    </w:p>
    <w:p w14:paraId="4451A73A" w14:textId="77777777" w:rsidR="00233ECE" w:rsidRDefault="00233ECE" w:rsidP="00920905">
      <w:pPr>
        <w:pStyle w:val="Caption"/>
        <w:keepNext/>
        <w:rPr>
          <w:rFonts w:cstheme="minorHAnsi"/>
          <w:szCs w:val="22"/>
        </w:rPr>
      </w:pPr>
    </w:p>
    <w:p w14:paraId="0B89298D" w14:textId="77777777" w:rsidR="00233ECE" w:rsidRDefault="00233ECE" w:rsidP="00920905">
      <w:pPr>
        <w:pStyle w:val="Caption"/>
        <w:keepNext/>
        <w:rPr>
          <w:rFonts w:cstheme="minorHAnsi"/>
          <w:szCs w:val="22"/>
        </w:rPr>
      </w:pPr>
    </w:p>
    <w:p w14:paraId="280BB2A8" w14:textId="77777777" w:rsidR="00233ECE" w:rsidRDefault="00233ECE" w:rsidP="00920905">
      <w:pPr>
        <w:pStyle w:val="Caption"/>
        <w:keepNext/>
        <w:rPr>
          <w:rFonts w:cstheme="minorHAnsi"/>
          <w:szCs w:val="22"/>
        </w:rPr>
      </w:pPr>
    </w:p>
    <w:p w14:paraId="63D1A5DB" w14:textId="77777777" w:rsidR="00233ECE" w:rsidRDefault="00233ECE" w:rsidP="00920905">
      <w:pPr>
        <w:pStyle w:val="Caption"/>
        <w:keepNext/>
        <w:rPr>
          <w:rFonts w:cstheme="minorHAnsi"/>
          <w:szCs w:val="22"/>
        </w:rPr>
      </w:pPr>
    </w:p>
    <w:p w14:paraId="7CD49FB1" w14:textId="77777777" w:rsidR="00233ECE" w:rsidRDefault="00233ECE" w:rsidP="00920905">
      <w:pPr>
        <w:pStyle w:val="Caption"/>
        <w:keepNext/>
        <w:rPr>
          <w:rFonts w:cstheme="minorHAnsi"/>
          <w:szCs w:val="22"/>
        </w:rPr>
      </w:pPr>
    </w:p>
    <w:p w14:paraId="03FF410A" w14:textId="77777777" w:rsidR="00233ECE" w:rsidRDefault="00233ECE" w:rsidP="00920905">
      <w:pPr>
        <w:pStyle w:val="Caption"/>
        <w:keepNext/>
        <w:rPr>
          <w:rFonts w:cstheme="minorHAnsi"/>
          <w:szCs w:val="22"/>
        </w:rPr>
      </w:pPr>
    </w:p>
    <w:p w14:paraId="726EDA4C" w14:textId="77777777" w:rsidR="00233ECE" w:rsidRDefault="00233ECE" w:rsidP="00920905">
      <w:pPr>
        <w:pStyle w:val="Caption"/>
        <w:keepNext/>
        <w:rPr>
          <w:rFonts w:cstheme="minorHAnsi"/>
          <w:szCs w:val="22"/>
        </w:rPr>
      </w:pPr>
    </w:p>
    <w:p w14:paraId="21B98242" w14:textId="77777777" w:rsidR="00233ECE" w:rsidRDefault="00233ECE" w:rsidP="00920905">
      <w:pPr>
        <w:pStyle w:val="Caption"/>
        <w:keepNext/>
        <w:rPr>
          <w:rFonts w:cstheme="minorHAnsi"/>
          <w:szCs w:val="22"/>
        </w:rPr>
      </w:pPr>
    </w:p>
    <w:p w14:paraId="20651968" w14:textId="77777777" w:rsidR="00233ECE" w:rsidRDefault="00233ECE">
      <w:pPr>
        <w:spacing w:after="200" w:line="276" w:lineRule="auto"/>
        <w:rPr>
          <w:rFonts w:cstheme="minorHAnsi"/>
          <w:b/>
          <w:bCs/>
          <w:szCs w:val="22"/>
        </w:rPr>
      </w:pPr>
      <w:r>
        <w:rPr>
          <w:rFonts w:cstheme="minorHAnsi"/>
          <w:szCs w:val="22"/>
        </w:rPr>
        <w:br w:type="page"/>
      </w:r>
    </w:p>
    <w:p w14:paraId="3DEAAF29" w14:textId="54CBA0E7" w:rsidR="00233ECE" w:rsidRDefault="00233ECE" w:rsidP="00920905">
      <w:pPr>
        <w:pStyle w:val="Caption"/>
        <w:keepNext/>
        <w:rPr>
          <w:rFonts w:cstheme="minorHAnsi"/>
          <w:szCs w:val="22"/>
        </w:rPr>
      </w:pPr>
      <w:r w:rsidRPr="00233ECE">
        <w:rPr>
          <w:rFonts w:cstheme="minorHAnsi"/>
          <w:i/>
          <w:noProof/>
          <w:szCs w:val="22"/>
        </w:rPr>
        <w:lastRenderedPageBreak/>
        <mc:AlternateContent>
          <mc:Choice Requires="wps">
            <w:drawing>
              <wp:anchor distT="45720" distB="45720" distL="114300" distR="114300" simplePos="0" relativeHeight="251661312" behindDoc="0" locked="0" layoutInCell="1" allowOverlap="1" wp14:anchorId="54A52B94" wp14:editId="223A8AF1">
                <wp:simplePos x="0" y="0"/>
                <wp:positionH relativeFrom="margin">
                  <wp:align>center</wp:align>
                </wp:positionH>
                <wp:positionV relativeFrom="paragraph">
                  <wp:posOffset>4445</wp:posOffset>
                </wp:positionV>
                <wp:extent cx="5166360" cy="4366260"/>
                <wp:effectExtent l="0" t="0" r="15240" b="15240"/>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66360" cy="4366260"/>
                        </a:xfrm>
                        <a:prstGeom prst="rect">
                          <a:avLst/>
                        </a:prstGeom>
                        <a:solidFill>
                          <a:srgbClr val="FFFFFF"/>
                        </a:solidFill>
                        <a:ln w="9525">
                          <a:solidFill>
                            <a:srgbClr val="000000"/>
                          </a:solidFill>
                          <a:miter lim="800000"/>
                          <a:headEnd/>
                          <a:tailEnd/>
                        </a:ln>
                      </wps:spPr>
                      <wps:txbx>
                        <w:txbxContent>
                          <w:p w14:paraId="0AAED631" w14:textId="5A714EE6" w:rsidR="00F14823" w:rsidRDefault="00F14823" w:rsidP="00233ECE">
                            <w:pPr>
                              <w:jc w:val="center"/>
                            </w:pPr>
                            <w:r>
                              <w:rPr>
                                <w:noProof/>
                              </w:rPr>
                              <w:drawing>
                                <wp:inline distT="0" distB="0" distL="0" distR="0" wp14:anchorId="47ECBB66" wp14:editId="2144143A">
                                  <wp:extent cx="5015910" cy="42291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4" cstate="print">
                                            <a:extLst>
                                              <a:ext uri="{28A0092B-C50C-407E-A947-70E740481C1C}">
                                                <a14:useLocalDpi xmlns:a14="http://schemas.microsoft.com/office/drawing/2010/main" val="0"/>
                                              </a:ext>
                                            </a:extLst>
                                          </a:blip>
                                          <a:srcRect/>
                                          <a:stretch/>
                                        </pic:blipFill>
                                        <pic:spPr bwMode="auto">
                                          <a:xfrm>
                                            <a:off x="0" y="0"/>
                                            <a:ext cx="5067998" cy="4273018"/>
                                          </a:xfrm>
                                          <a:prstGeom prst="rect">
                                            <a:avLst/>
                                          </a:prstGeom>
                                          <a:ln>
                                            <a:noFill/>
                                          </a:ln>
                                          <a:extLst>
                                            <a:ext uri="{53640926-AAD7-44D8-BBD7-CCE9431645EC}">
                                              <a14:shadowObscured xmlns:a14="http://schemas.microsoft.com/office/drawing/2010/main"/>
                                            </a:ext>
                                          </a:extLst>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4A52B94" id="_x0000_s1027" type="#_x0000_t202" style="position:absolute;margin-left:0;margin-top:.35pt;width:406.8pt;height:343.8pt;z-index:251661312;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">
                <v:textbox>
                  <w:txbxContent>
                    <w:p w14:paraId="0AAED631" w14:textId="5A714EE6" w:rsidR="00F14823" w:rsidRDefault="00F14823" w:rsidP="00233ECE">
                      <w:pPr>
                        <w:jc w:val="center"/>
                      </w:pPr>
                      <w:r>
                        <w:rPr>
                          <w:noProof/>
                        </w:rPr>
                        <w:drawing>
                          <wp:inline distT="0" distB="0" distL="0" distR="0" wp14:anchorId="47ECBB66" wp14:editId="2144143A">
                            <wp:extent cx="5015910" cy="42291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5" cstate="print">
                                      <a:extLst>
                                        <a:ext uri="{28A0092B-C50C-407E-A947-70E740481C1C}">
                                          <a14:useLocalDpi xmlns:a14="http://schemas.microsoft.com/office/drawing/2010/main" val="0"/>
                                        </a:ext>
                                      </a:extLst>
                                    </a:blip>
                                    <a:srcRect/>
                                    <a:stretch/>
                                  </pic:blipFill>
                                  <pic:spPr bwMode="auto">
                                    <a:xfrm>
                                      <a:off x="0" y="0"/>
                                      <a:ext cx="5067998" cy="4273018"/>
                                    </a:xfrm>
                                    <a:prstGeom prst="rect">
                                      <a:avLst/>
                                    </a:prstGeom>
                                    <a:ln>
                                      <a:noFill/>
                                    </a:ln>
                                    <a:extLst>
                                      <a:ext uri="{53640926-AAD7-44D8-BBD7-CCE9431645EC}">
                                        <a14:shadowObscured xmlns:a14="http://schemas.microsoft.com/office/drawing/2010/main"/>
                                      </a:ext>
                                    </a:extLst>
                                  </pic:spPr>
                                </pic:pic>
                              </a:graphicData>
                            </a:graphic>
                          </wp:inline>
                        </w:drawing>
                      </w:r>
                    </w:p>
                  </w:txbxContent>
                </v:textbox>
                <w10:wrap type="square" anchorx="margin"/>
              </v:shape>
            </w:pict>
          </mc:Fallback>
        </mc:AlternateContent>
      </w:r>
    </w:p>
    <w:p w14:paraId="6F4E854B" w14:textId="77777777" w:rsidR="00233ECE" w:rsidRDefault="00233ECE" w:rsidP="00920905">
      <w:pPr>
        <w:pStyle w:val="Caption"/>
        <w:keepNext/>
        <w:rPr>
          <w:rFonts w:cstheme="minorHAnsi"/>
          <w:szCs w:val="22"/>
        </w:rPr>
      </w:pPr>
    </w:p>
    <w:p w14:paraId="5C22525D" w14:textId="77777777" w:rsidR="00233ECE" w:rsidRDefault="00233ECE" w:rsidP="00920905">
      <w:pPr>
        <w:pStyle w:val="Caption"/>
        <w:keepNext/>
        <w:rPr>
          <w:rFonts w:cstheme="minorHAnsi"/>
          <w:szCs w:val="22"/>
        </w:rPr>
      </w:pPr>
    </w:p>
    <w:p w14:paraId="2BBEA4DC" w14:textId="77777777" w:rsidR="00233ECE" w:rsidRDefault="00233ECE" w:rsidP="00920905">
      <w:pPr>
        <w:pStyle w:val="Caption"/>
        <w:keepNext/>
        <w:rPr>
          <w:rFonts w:cstheme="minorHAnsi"/>
          <w:szCs w:val="22"/>
        </w:rPr>
      </w:pPr>
    </w:p>
    <w:p w14:paraId="4BC7550D" w14:textId="77777777" w:rsidR="00233ECE" w:rsidRDefault="00233ECE" w:rsidP="00920905">
      <w:pPr>
        <w:pStyle w:val="Caption"/>
        <w:keepNext/>
        <w:rPr>
          <w:rFonts w:cstheme="minorHAnsi"/>
          <w:szCs w:val="22"/>
        </w:rPr>
      </w:pPr>
    </w:p>
    <w:p w14:paraId="3916B85A" w14:textId="77777777" w:rsidR="00233ECE" w:rsidRDefault="00233ECE" w:rsidP="00920905">
      <w:pPr>
        <w:pStyle w:val="Caption"/>
        <w:keepNext/>
        <w:rPr>
          <w:rFonts w:cstheme="minorHAnsi"/>
          <w:szCs w:val="22"/>
        </w:rPr>
      </w:pPr>
    </w:p>
    <w:p w14:paraId="37AB2C5D" w14:textId="77777777" w:rsidR="00233ECE" w:rsidRDefault="00233ECE" w:rsidP="00920905">
      <w:pPr>
        <w:pStyle w:val="Caption"/>
        <w:keepNext/>
        <w:rPr>
          <w:rFonts w:cstheme="minorHAnsi"/>
          <w:szCs w:val="22"/>
        </w:rPr>
      </w:pPr>
    </w:p>
    <w:p w14:paraId="3CD1B331" w14:textId="77777777" w:rsidR="00233ECE" w:rsidRDefault="00233ECE" w:rsidP="00920905">
      <w:pPr>
        <w:pStyle w:val="Caption"/>
        <w:keepNext/>
        <w:rPr>
          <w:rFonts w:cstheme="minorHAnsi"/>
          <w:szCs w:val="22"/>
        </w:rPr>
      </w:pPr>
    </w:p>
    <w:p w14:paraId="53D43C9C" w14:textId="77777777" w:rsidR="00233ECE" w:rsidRDefault="00233ECE" w:rsidP="00920905">
      <w:pPr>
        <w:pStyle w:val="Caption"/>
        <w:keepNext/>
        <w:rPr>
          <w:rFonts w:cstheme="minorHAnsi"/>
          <w:szCs w:val="22"/>
        </w:rPr>
      </w:pPr>
    </w:p>
    <w:p w14:paraId="10261666" w14:textId="77777777" w:rsidR="00233ECE" w:rsidRDefault="00233ECE" w:rsidP="00920905">
      <w:pPr>
        <w:pStyle w:val="Caption"/>
        <w:keepNext/>
        <w:rPr>
          <w:rFonts w:cstheme="minorHAnsi"/>
          <w:szCs w:val="22"/>
        </w:rPr>
      </w:pPr>
    </w:p>
    <w:p w14:paraId="203605D9" w14:textId="77777777" w:rsidR="00233ECE" w:rsidRDefault="00233ECE" w:rsidP="00920905">
      <w:pPr>
        <w:pStyle w:val="Caption"/>
        <w:keepNext/>
        <w:rPr>
          <w:rFonts w:cstheme="minorHAnsi"/>
          <w:szCs w:val="22"/>
        </w:rPr>
      </w:pPr>
    </w:p>
    <w:p w14:paraId="538B118D" w14:textId="77777777" w:rsidR="00233ECE" w:rsidRDefault="00233ECE" w:rsidP="00920905">
      <w:pPr>
        <w:pStyle w:val="Caption"/>
        <w:keepNext/>
        <w:rPr>
          <w:rFonts w:cstheme="minorHAnsi"/>
          <w:szCs w:val="22"/>
        </w:rPr>
      </w:pPr>
    </w:p>
    <w:p w14:paraId="192D1F26" w14:textId="77777777" w:rsidR="00233ECE" w:rsidRDefault="00233ECE" w:rsidP="00920905">
      <w:pPr>
        <w:pStyle w:val="Caption"/>
        <w:keepNext/>
        <w:rPr>
          <w:rFonts w:cstheme="minorHAnsi"/>
          <w:szCs w:val="22"/>
        </w:rPr>
      </w:pPr>
    </w:p>
    <w:p w14:paraId="7310AEDF" w14:textId="77777777" w:rsidR="00233ECE" w:rsidRDefault="00233ECE" w:rsidP="00920905">
      <w:pPr>
        <w:pStyle w:val="Caption"/>
        <w:keepNext/>
        <w:rPr>
          <w:rFonts w:cstheme="minorHAnsi"/>
          <w:szCs w:val="22"/>
        </w:rPr>
      </w:pPr>
    </w:p>
    <w:p w14:paraId="62119872" w14:textId="77777777" w:rsidR="00233ECE" w:rsidRDefault="00233ECE" w:rsidP="00920905">
      <w:pPr>
        <w:pStyle w:val="Caption"/>
        <w:keepNext/>
        <w:rPr>
          <w:rFonts w:cstheme="minorHAnsi"/>
          <w:szCs w:val="22"/>
        </w:rPr>
      </w:pPr>
    </w:p>
    <w:p w14:paraId="58123BEF" w14:textId="77777777" w:rsidR="00233ECE" w:rsidRDefault="00233ECE" w:rsidP="00920905">
      <w:pPr>
        <w:pStyle w:val="Caption"/>
        <w:keepNext/>
        <w:rPr>
          <w:rFonts w:cstheme="minorHAnsi"/>
          <w:szCs w:val="22"/>
        </w:rPr>
      </w:pPr>
    </w:p>
    <w:p w14:paraId="4E921697" w14:textId="77777777" w:rsidR="00233ECE" w:rsidRDefault="00233ECE" w:rsidP="00920905">
      <w:pPr>
        <w:pStyle w:val="Caption"/>
        <w:keepNext/>
        <w:rPr>
          <w:rFonts w:cstheme="minorHAnsi"/>
          <w:szCs w:val="22"/>
        </w:rPr>
      </w:pPr>
    </w:p>
    <w:p w14:paraId="557985BB" w14:textId="77777777" w:rsidR="00233ECE" w:rsidRDefault="00233ECE" w:rsidP="00920905">
      <w:pPr>
        <w:pStyle w:val="Caption"/>
        <w:keepNext/>
        <w:rPr>
          <w:rFonts w:cstheme="minorHAnsi"/>
          <w:szCs w:val="22"/>
        </w:rPr>
      </w:pPr>
    </w:p>
    <w:p w14:paraId="320C3FD6" w14:textId="77777777" w:rsidR="00233ECE" w:rsidRDefault="00233ECE" w:rsidP="00920905">
      <w:pPr>
        <w:pStyle w:val="Caption"/>
        <w:keepNext/>
        <w:rPr>
          <w:rFonts w:cstheme="minorHAnsi"/>
          <w:szCs w:val="22"/>
        </w:rPr>
      </w:pPr>
    </w:p>
    <w:p w14:paraId="1AF9B39C" w14:textId="77777777" w:rsidR="00233ECE" w:rsidRDefault="00233ECE" w:rsidP="00920905">
      <w:pPr>
        <w:pStyle w:val="Caption"/>
        <w:keepNext/>
        <w:rPr>
          <w:rFonts w:cstheme="minorHAnsi"/>
          <w:szCs w:val="22"/>
        </w:rPr>
      </w:pPr>
    </w:p>
    <w:p w14:paraId="786C2A5B" w14:textId="77777777" w:rsidR="00233ECE" w:rsidRDefault="00233ECE" w:rsidP="00920905">
      <w:pPr>
        <w:pStyle w:val="Caption"/>
        <w:keepNext/>
        <w:rPr>
          <w:rFonts w:cstheme="minorHAnsi"/>
          <w:szCs w:val="22"/>
        </w:rPr>
      </w:pPr>
    </w:p>
    <w:p w14:paraId="68A1D839" w14:textId="77777777" w:rsidR="00233ECE" w:rsidRDefault="00233ECE" w:rsidP="00920905">
      <w:pPr>
        <w:pStyle w:val="Caption"/>
        <w:keepNext/>
        <w:rPr>
          <w:rFonts w:cstheme="minorHAnsi"/>
          <w:szCs w:val="22"/>
        </w:rPr>
      </w:pPr>
    </w:p>
    <w:p w14:paraId="23F0E397" w14:textId="77777777" w:rsidR="00233ECE" w:rsidRDefault="00233ECE" w:rsidP="00920905">
      <w:pPr>
        <w:pStyle w:val="Caption"/>
        <w:keepNext/>
        <w:rPr>
          <w:rFonts w:cstheme="minorHAnsi"/>
          <w:szCs w:val="22"/>
        </w:rPr>
      </w:pPr>
    </w:p>
    <w:p w14:paraId="6B57EC5F" w14:textId="77777777" w:rsidR="00233ECE" w:rsidRDefault="00233ECE" w:rsidP="00920905">
      <w:pPr>
        <w:pStyle w:val="Caption"/>
        <w:keepNext/>
        <w:rPr>
          <w:rFonts w:cstheme="minorHAnsi"/>
          <w:szCs w:val="22"/>
        </w:rPr>
      </w:pPr>
    </w:p>
    <w:p w14:paraId="2713F485" w14:textId="77777777" w:rsidR="00233ECE" w:rsidRDefault="00233ECE" w:rsidP="00920905">
      <w:pPr>
        <w:pStyle w:val="Caption"/>
        <w:keepNext/>
        <w:rPr>
          <w:rFonts w:cstheme="minorHAnsi"/>
          <w:szCs w:val="22"/>
        </w:rPr>
      </w:pPr>
    </w:p>
    <w:p w14:paraId="43985D78" w14:textId="77777777" w:rsidR="00233ECE" w:rsidRDefault="00233ECE" w:rsidP="00920905">
      <w:pPr>
        <w:pStyle w:val="Caption"/>
        <w:keepNext/>
        <w:rPr>
          <w:rFonts w:cstheme="minorHAnsi"/>
          <w:szCs w:val="22"/>
        </w:rPr>
      </w:pPr>
    </w:p>
    <w:p w14:paraId="4746A58D" w14:textId="77777777" w:rsidR="00233ECE" w:rsidRDefault="00233ECE" w:rsidP="00920905">
      <w:pPr>
        <w:pStyle w:val="Caption"/>
        <w:keepNext/>
        <w:rPr>
          <w:rFonts w:cstheme="minorHAnsi"/>
          <w:szCs w:val="22"/>
        </w:rPr>
      </w:pPr>
    </w:p>
    <w:p w14:paraId="6F5E75FA" w14:textId="4A25A506" w:rsidR="00233ECE" w:rsidRPr="00AC04E8" w:rsidRDefault="00233ECE" w:rsidP="00016DDB">
      <w:pPr>
        <w:pStyle w:val="Caption"/>
        <w:keepNext/>
        <w:jc w:val="both"/>
        <w:rPr>
          <w:rFonts w:cstheme="minorHAnsi"/>
          <w:b w:val="0"/>
          <w:szCs w:val="22"/>
        </w:rPr>
      </w:pPr>
      <w:r w:rsidRPr="00AC04E8">
        <w:rPr>
          <w:rFonts w:cstheme="minorHAnsi"/>
          <w:b w:val="0"/>
          <w:szCs w:val="22"/>
        </w:rPr>
        <w:t>The Title 24 (201</w:t>
      </w:r>
      <w:r>
        <w:rPr>
          <w:rFonts w:cstheme="minorHAnsi"/>
          <w:b w:val="0"/>
          <w:szCs w:val="22"/>
        </w:rPr>
        <w:t>6</w:t>
      </w:r>
      <w:r w:rsidRPr="00AC04E8">
        <w:rPr>
          <w:rFonts w:cstheme="minorHAnsi"/>
          <w:b w:val="0"/>
          <w:szCs w:val="22"/>
        </w:rPr>
        <w:t xml:space="preserve">) requirements mentioned above do not affect this work paper because they apply to new systems only. The </w:t>
      </w:r>
      <w:r w:rsidRPr="00233ECE">
        <w:rPr>
          <w:rFonts w:cstheme="minorHAnsi"/>
          <w:b w:val="0"/>
          <w:szCs w:val="22"/>
        </w:rPr>
        <w:t>Insulation of Bare Refrigeration Suction Lines</w:t>
      </w:r>
      <w:r>
        <w:rPr>
          <w:rFonts w:cstheme="minorHAnsi"/>
          <w:b w:val="0"/>
          <w:szCs w:val="22"/>
        </w:rPr>
        <w:t xml:space="preserve"> </w:t>
      </w:r>
      <w:r w:rsidRPr="00AC04E8">
        <w:rPr>
          <w:rFonts w:cstheme="minorHAnsi"/>
          <w:b w:val="0"/>
          <w:szCs w:val="22"/>
        </w:rPr>
        <w:t>measure is an add-on to an existing system and therefore does not trigger Title 24.</w:t>
      </w:r>
    </w:p>
    <w:p w14:paraId="7C49EDB5" w14:textId="77777777" w:rsidR="00233ECE" w:rsidRDefault="00233ECE" w:rsidP="00920905">
      <w:pPr>
        <w:pStyle w:val="Caption"/>
        <w:keepNext/>
        <w:rPr>
          <w:rFonts w:cstheme="minorHAnsi"/>
          <w:szCs w:val="22"/>
        </w:rPr>
      </w:pPr>
    </w:p>
    <w:p w14:paraId="284601E7" w14:textId="4E39F47C" w:rsidR="00B07EE5" w:rsidRPr="00500C4E" w:rsidRDefault="005A1078" w:rsidP="00920905">
      <w:pPr>
        <w:pStyle w:val="Caption"/>
        <w:keepNext/>
        <w:rPr>
          <w:rFonts w:cstheme="minorHAnsi"/>
          <w:szCs w:val="22"/>
        </w:rPr>
      </w:pPr>
      <w:r w:rsidRPr="00500C4E">
        <w:rPr>
          <w:rFonts w:cstheme="minorHAnsi"/>
          <w:szCs w:val="22"/>
        </w:rPr>
        <w:t>Code Summary</w:t>
      </w:r>
    </w:p>
    <w:tbl>
      <w:tblPr>
        <w:tblStyle w:val="TableGrid1"/>
        <w:tblW w:w="5000" w:type="pct"/>
        <w:tblLook w:val="04A0" w:firstRow="1" w:lastRow="0" w:firstColumn="1" w:lastColumn="0" w:noHBand="0" w:noVBand="1"/>
      </w:tblPr>
      <w:tblGrid>
        <w:gridCol w:w="2159"/>
        <w:gridCol w:w="5070"/>
        <w:gridCol w:w="2121"/>
      </w:tblGrid>
      <w:tr w:rsidR="00881A42" w:rsidRPr="00500C4E" w14:paraId="51467286" w14:textId="77777777" w:rsidTr="00920905">
        <w:tc>
          <w:tcPr>
            <w:tcW w:w="1155" w:type="pct"/>
            <w:shd w:val="clear" w:color="auto" w:fill="D9D9D9" w:themeFill="background1" w:themeFillShade="D9"/>
          </w:tcPr>
          <w:p w14:paraId="20C3C2B4" w14:textId="77777777" w:rsidR="00881A42" w:rsidRPr="00920905" w:rsidRDefault="00881A42" w:rsidP="00DF0D19">
            <w:pPr>
              <w:rPr>
                <w:rFonts w:cstheme="minorHAnsi"/>
                <w:b/>
                <w:szCs w:val="20"/>
              </w:rPr>
            </w:pPr>
            <w:r w:rsidRPr="00920905">
              <w:rPr>
                <w:rFonts w:cstheme="minorHAnsi"/>
                <w:b/>
                <w:szCs w:val="20"/>
              </w:rPr>
              <w:t>Code</w:t>
            </w:r>
          </w:p>
        </w:tc>
        <w:tc>
          <w:tcPr>
            <w:tcW w:w="2711" w:type="pct"/>
            <w:shd w:val="clear" w:color="auto" w:fill="D9D9D9" w:themeFill="background1" w:themeFillShade="D9"/>
          </w:tcPr>
          <w:p w14:paraId="11112752" w14:textId="30F242E1" w:rsidR="00881A42" w:rsidRPr="00920905" w:rsidRDefault="00B614F1">
            <w:pPr>
              <w:rPr>
                <w:rFonts w:cstheme="minorHAnsi"/>
                <w:b/>
                <w:szCs w:val="20"/>
              </w:rPr>
            </w:pPr>
            <w:r>
              <w:rPr>
                <w:rFonts w:cstheme="minorHAnsi"/>
                <w:b/>
                <w:szCs w:val="20"/>
              </w:rPr>
              <w:t>R</w:t>
            </w:r>
            <w:r w:rsidR="00881A42" w:rsidRPr="00920905">
              <w:rPr>
                <w:rFonts w:cstheme="minorHAnsi"/>
                <w:b/>
                <w:szCs w:val="20"/>
              </w:rPr>
              <w:t>eference</w:t>
            </w:r>
          </w:p>
        </w:tc>
        <w:tc>
          <w:tcPr>
            <w:tcW w:w="1134" w:type="pct"/>
            <w:shd w:val="clear" w:color="auto" w:fill="D9D9D9" w:themeFill="background1" w:themeFillShade="D9"/>
          </w:tcPr>
          <w:p w14:paraId="5A1E238B" w14:textId="58FC8C8D" w:rsidR="00881A42" w:rsidRPr="00920905" w:rsidRDefault="00881A42" w:rsidP="00DF0D19">
            <w:pPr>
              <w:rPr>
                <w:rFonts w:cstheme="minorHAnsi"/>
                <w:b/>
                <w:szCs w:val="20"/>
              </w:rPr>
            </w:pPr>
            <w:r w:rsidRPr="00920905">
              <w:rPr>
                <w:rFonts w:cstheme="minorHAnsi"/>
                <w:b/>
                <w:szCs w:val="20"/>
              </w:rPr>
              <w:t>Effective Date</w:t>
            </w:r>
            <w:r w:rsidR="00CB04D2">
              <w:rPr>
                <w:rFonts w:cstheme="minorHAnsi"/>
                <w:b/>
                <w:szCs w:val="20"/>
              </w:rPr>
              <w:t>s</w:t>
            </w:r>
          </w:p>
        </w:tc>
      </w:tr>
      <w:tr w:rsidR="00881A42" w:rsidRPr="00500C4E" w14:paraId="41E6B4DA" w14:textId="77777777" w:rsidTr="00920905">
        <w:trPr>
          <w:trHeight w:val="243"/>
        </w:trPr>
        <w:tc>
          <w:tcPr>
            <w:tcW w:w="1155" w:type="pct"/>
          </w:tcPr>
          <w:p w14:paraId="16A44F28" w14:textId="78ED32B6" w:rsidR="00881A42" w:rsidRPr="00500C4E" w:rsidRDefault="00233ECE" w:rsidP="00DF0D19">
            <w:pPr>
              <w:rPr>
                <w:rFonts w:cstheme="minorHAnsi"/>
                <w:szCs w:val="20"/>
              </w:rPr>
            </w:pPr>
            <w:r>
              <w:rPr>
                <w:rFonts w:cstheme="minorHAnsi"/>
                <w:szCs w:val="20"/>
              </w:rPr>
              <w:t>Title 24 (2016)</w:t>
            </w:r>
          </w:p>
        </w:tc>
        <w:tc>
          <w:tcPr>
            <w:tcW w:w="2711" w:type="pct"/>
          </w:tcPr>
          <w:p w14:paraId="387D6828" w14:textId="0357097A" w:rsidR="00881A42" w:rsidRPr="00397758" w:rsidRDefault="00233ECE" w:rsidP="00DF0D19">
            <w:pPr>
              <w:rPr>
                <w:rFonts w:cstheme="minorHAnsi"/>
                <w:szCs w:val="20"/>
              </w:rPr>
            </w:pPr>
            <w:r>
              <w:rPr>
                <w:rFonts w:cstheme="minorHAnsi"/>
                <w:szCs w:val="20"/>
              </w:rPr>
              <w:t>Section 120.3 – Requirements for Pipe Insulation</w:t>
            </w:r>
          </w:p>
        </w:tc>
        <w:tc>
          <w:tcPr>
            <w:tcW w:w="1134" w:type="pct"/>
          </w:tcPr>
          <w:p w14:paraId="3E1189F8" w14:textId="721FF789" w:rsidR="00881A42" w:rsidRPr="00397758" w:rsidRDefault="00233ECE" w:rsidP="00DF0D19">
            <w:pPr>
              <w:rPr>
                <w:rFonts w:cstheme="minorHAnsi"/>
                <w:szCs w:val="20"/>
              </w:rPr>
            </w:pPr>
            <w:r>
              <w:rPr>
                <w:rFonts w:cstheme="minorHAnsi"/>
                <w:szCs w:val="20"/>
              </w:rPr>
              <w:t>January 1, 2017</w:t>
            </w:r>
          </w:p>
        </w:tc>
      </w:tr>
    </w:tbl>
    <w:p w14:paraId="658749F7" w14:textId="6B8A7A0D" w:rsidR="00572D2F" w:rsidRPr="00920905" w:rsidRDefault="00572D2F" w:rsidP="00920905">
      <w:pPr>
        <w:pStyle w:val="Heading2"/>
        <w:rPr>
          <w:rFonts w:cstheme="minorHAnsi"/>
          <w:b w:val="0"/>
          <w:bCs w:val="0"/>
          <w:iCs w:val="0"/>
          <w:smallCaps w:val="0"/>
        </w:rPr>
      </w:pPr>
      <w:bookmarkStart w:id="13" w:name="_Toc304800207"/>
      <w:bookmarkStart w:id="14" w:name="_Toc324318343"/>
      <w:bookmarkStart w:id="15" w:name="_Toc324340487"/>
      <w:bookmarkStart w:id="16" w:name="_Toc383441992"/>
      <w:bookmarkStart w:id="17" w:name="_Toc214003090"/>
      <w:r w:rsidRPr="00920905">
        <w:rPr>
          <w:rFonts w:asciiTheme="minorHAnsi" w:hAnsiTheme="minorHAnsi" w:cstheme="minorHAnsi"/>
        </w:rPr>
        <w:t>1.</w:t>
      </w:r>
      <w:r w:rsidR="00A4411F" w:rsidRPr="00920905">
        <w:rPr>
          <w:rFonts w:asciiTheme="minorHAnsi" w:hAnsiTheme="minorHAnsi" w:cstheme="minorHAnsi"/>
        </w:rPr>
        <w:t>5</w:t>
      </w:r>
      <w:r w:rsidRPr="00920905">
        <w:rPr>
          <w:rFonts w:asciiTheme="minorHAnsi" w:hAnsiTheme="minorHAnsi" w:cstheme="minorHAnsi"/>
        </w:rPr>
        <w:t xml:space="preserve"> EM&amp;V, Market Potential, and Other Studies – Base Case and Measure Case Information</w:t>
      </w:r>
      <w:bookmarkEnd w:id="13"/>
      <w:bookmarkEnd w:id="14"/>
      <w:bookmarkEnd w:id="15"/>
      <w:bookmarkEnd w:id="16"/>
    </w:p>
    <w:p w14:paraId="5F52B5CB" w14:textId="4D22FA4D" w:rsidR="00397758" w:rsidRDefault="00D12D48" w:rsidP="00016DDB">
      <w:pPr>
        <w:pStyle w:val="Cal11"/>
        <w:jc w:val="both"/>
      </w:pPr>
      <w:r w:rsidRPr="00D12D48">
        <w:t>This work paper used ASHRAE Fundamentals Handbooks, Refrigeration documents, and Thermal Analysis Software to develop energy savings and demand reduction calculations. Refer to Section 2 for details</w:t>
      </w:r>
      <w:r w:rsidR="00397758">
        <w:t>.</w:t>
      </w:r>
    </w:p>
    <w:p w14:paraId="473D00CC" w14:textId="58C88335" w:rsidR="009844A1" w:rsidRDefault="009844A1" w:rsidP="009844A1">
      <w:pPr>
        <w:pStyle w:val="Heading2"/>
        <w:rPr>
          <w:rFonts w:asciiTheme="minorHAnsi" w:hAnsiTheme="minorHAnsi" w:cstheme="minorHAnsi"/>
        </w:rPr>
      </w:pPr>
      <w:r w:rsidRPr="009844A1">
        <w:rPr>
          <w:rFonts w:asciiTheme="minorHAnsi" w:hAnsiTheme="minorHAnsi" w:cstheme="minorHAnsi"/>
        </w:rPr>
        <w:t xml:space="preserve">1.6 Data </w:t>
      </w:r>
      <w:r w:rsidR="00602F18">
        <w:rPr>
          <w:rFonts w:asciiTheme="minorHAnsi" w:hAnsiTheme="minorHAnsi" w:cstheme="minorHAnsi"/>
        </w:rPr>
        <w:t>Quality and Future Data Needs</w:t>
      </w:r>
    </w:p>
    <w:p w14:paraId="031517F9" w14:textId="5B455C29" w:rsidR="00397758" w:rsidRPr="00397758" w:rsidRDefault="00397758" w:rsidP="00397758">
      <w:r>
        <w:t>N/A</w:t>
      </w:r>
    </w:p>
    <w:p w14:paraId="16E1F1F2" w14:textId="77777777" w:rsidR="00016DDB" w:rsidRDefault="00016DDB">
      <w:pPr>
        <w:spacing w:after="200" w:line="276" w:lineRule="auto"/>
        <w:rPr>
          <w:rFonts w:cstheme="minorHAnsi"/>
          <w:b/>
          <w:bCs/>
          <w:smallCaps/>
          <w:kern w:val="32"/>
          <w:sz w:val="36"/>
          <w:szCs w:val="32"/>
        </w:rPr>
      </w:pPr>
      <w:r>
        <w:rPr>
          <w:rFonts w:cstheme="minorHAnsi"/>
        </w:rPr>
        <w:br w:type="page"/>
      </w:r>
    </w:p>
    <w:p w14:paraId="015A5544" w14:textId="02E1435D" w:rsidR="00E16609" w:rsidRPr="00500C4E" w:rsidRDefault="00E16609" w:rsidP="00560934">
      <w:pPr>
        <w:pStyle w:val="Heading1"/>
        <w:keepNext w:val="0"/>
        <w:rPr>
          <w:rFonts w:cstheme="minorHAnsi"/>
        </w:rPr>
      </w:pPr>
      <w:r w:rsidRPr="00500C4E">
        <w:rPr>
          <w:rFonts w:cstheme="minorHAnsi"/>
        </w:rPr>
        <w:lastRenderedPageBreak/>
        <w:t>Section 2</w:t>
      </w:r>
      <w:r w:rsidR="00317970">
        <w:rPr>
          <w:rFonts w:cstheme="minorHAnsi"/>
        </w:rPr>
        <w:t>.</w:t>
      </w:r>
      <w:r w:rsidR="00317970" w:rsidRPr="00500C4E">
        <w:rPr>
          <w:rFonts w:cstheme="minorHAnsi"/>
        </w:rPr>
        <w:t xml:space="preserve"> </w:t>
      </w:r>
      <w:r w:rsidRPr="00500C4E">
        <w:rPr>
          <w:rFonts w:cstheme="minorHAnsi"/>
        </w:rPr>
        <w:t>Calculation</w:t>
      </w:r>
      <w:bookmarkEnd w:id="17"/>
      <w:r w:rsidR="00755A45" w:rsidRPr="00500C4E">
        <w:rPr>
          <w:rFonts w:cstheme="minorHAnsi"/>
        </w:rPr>
        <w:t xml:space="preserve"> Methodology</w:t>
      </w:r>
    </w:p>
    <w:p w14:paraId="48E81F43" w14:textId="77777777" w:rsidR="00397758" w:rsidRPr="00924719" w:rsidRDefault="00397758" w:rsidP="00397758">
      <w:pPr>
        <w:pStyle w:val="Heading2"/>
        <w:rPr>
          <w:rFonts w:asciiTheme="minorHAnsi" w:hAnsiTheme="minorHAnsi" w:cstheme="minorHAnsi"/>
        </w:rPr>
      </w:pPr>
      <w:bookmarkStart w:id="18" w:name="_Toc182594010"/>
      <w:r w:rsidRPr="00924719">
        <w:rPr>
          <w:rFonts w:asciiTheme="minorHAnsi" w:hAnsiTheme="minorHAnsi" w:cstheme="minorHAnsi"/>
        </w:rPr>
        <w:t>2.1 Energy Savings Estimation Methodologies</w:t>
      </w:r>
      <w:bookmarkEnd w:id="18"/>
    </w:p>
    <w:p w14:paraId="0C041B92" w14:textId="77777777" w:rsidR="00397758" w:rsidRPr="00744010" w:rsidRDefault="00397758" w:rsidP="00397758">
      <w:pPr>
        <w:rPr>
          <w:rFonts w:cstheme="minorHAnsi"/>
          <w:szCs w:val="22"/>
        </w:rPr>
      </w:pPr>
      <w:r w:rsidRPr="00744010">
        <w:rPr>
          <w:rFonts w:cstheme="minorHAnsi"/>
          <w:szCs w:val="22"/>
        </w:rPr>
        <w:t>This section starts with assumptions used for the refrigeration systems of walk-in coolers and freezers.  The overall approach to calculate demand and energy savings are presented next.  Following that, the methodology for calculating the heat gain through bare and insulated suction lines, and power usage for each scenario are outlined.  The last section describes step-by-step demand and energy savings calculations.</w:t>
      </w:r>
    </w:p>
    <w:p w14:paraId="14A2556E" w14:textId="77777777" w:rsidR="00397758" w:rsidRDefault="00397758" w:rsidP="00397758">
      <w:pPr>
        <w:pStyle w:val="Heading3"/>
        <w:spacing w:before="0" w:after="0"/>
        <w:rPr>
          <w:rFonts w:asciiTheme="minorHAnsi" w:hAnsiTheme="minorHAnsi" w:cstheme="minorHAnsi"/>
          <w:sz w:val="22"/>
          <w:szCs w:val="22"/>
        </w:rPr>
      </w:pPr>
      <w:bookmarkStart w:id="19" w:name="_Toc182594011"/>
    </w:p>
    <w:p w14:paraId="32B428F0" w14:textId="77777777" w:rsidR="00397758" w:rsidRPr="00277345" w:rsidRDefault="00397758" w:rsidP="00397758">
      <w:pPr>
        <w:pStyle w:val="Heading3"/>
        <w:spacing w:before="0" w:after="0"/>
        <w:rPr>
          <w:rFonts w:asciiTheme="minorHAnsi" w:hAnsiTheme="minorHAnsi" w:cstheme="minorHAnsi"/>
          <w:sz w:val="24"/>
          <w:szCs w:val="24"/>
        </w:rPr>
      </w:pPr>
      <w:r w:rsidRPr="00277345">
        <w:rPr>
          <w:rFonts w:asciiTheme="minorHAnsi" w:hAnsiTheme="minorHAnsi" w:cstheme="minorHAnsi"/>
          <w:sz w:val="24"/>
          <w:szCs w:val="24"/>
        </w:rPr>
        <w:t>Assumptions</w:t>
      </w:r>
      <w:bookmarkEnd w:id="19"/>
    </w:p>
    <w:p w14:paraId="44936012" w14:textId="77777777" w:rsidR="00397758" w:rsidRPr="00744010" w:rsidRDefault="00397758" w:rsidP="00397758">
      <w:pPr>
        <w:rPr>
          <w:rFonts w:cstheme="minorHAnsi"/>
          <w:szCs w:val="22"/>
        </w:rPr>
      </w:pPr>
      <w:r w:rsidRPr="00744010">
        <w:rPr>
          <w:rFonts w:cstheme="minorHAnsi"/>
          <w:szCs w:val="22"/>
        </w:rPr>
        <w:t xml:space="preserve">The following </w:t>
      </w:r>
      <w:r>
        <w:rPr>
          <w:rFonts w:cstheme="minorHAnsi"/>
          <w:szCs w:val="22"/>
        </w:rPr>
        <w:t>are the</w:t>
      </w:r>
      <w:r w:rsidRPr="00744010">
        <w:rPr>
          <w:rFonts w:cstheme="minorHAnsi"/>
          <w:szCs w:val="22"/>
        </w:rPr>
        <w:t xml:space="preserve"> key assumptions used in this analysis:</w:t>
      </w:r>
    </w:p>
    <w:p w14:paraId="64D9670E" w14:textId="77777777" w:rsidR="00397758" w:rsidRPr="00744010" w:rsidRDefault="00397758" w:rsidP="00397758">
      <w:pPr>
        <w:rPr>
          <w:rFonts w:cstheme="minorHAnsi"/>
          <w:szCs w:val="22"/>
        </w:rPr>
      </w:pPr>
    </w:p>
    <w:p w14:paraId="03538019" w14:textId="77777777" w:rsidR="00397758" w:rsidRPr="00744010" w:rsidRDefault="00397758" w:rsidP="00397758">
      <w:pPr>
        <w:numPr>
          <w:ilvl w:val="0"/>
          <w:numId w:val="40"/>
        </w:numPr>
        <w:tabs>
          <w:tab w:val="clear" w:pos="1440"/>
          <w:tab w:val="num" w:pos="1080"/>
        </w:tabs>
        <w:ind w:left="1080"/>
        <w:rPr>
          <w:rFonts w:cstheme="minorHAnsi"/>
          <w:szCs w:val="22"/>
        </w:rPr>
      </w:pPr>
      <w:r w:rsidRPr="00744010">
        <w:rPr>
          <w:rFonts w:cstheme="minorHAnsi"/>
          <w:szCs w:val="22"/>
        </w:rPr>
        <w:t>For low-temperature:</w:t>
      </w:r>
    </w:p>
    <w:p w14:paraId="3565E3CC" w14:textId="77777777" w:rsidR="00397758" w:rsidRPr="00744010" w:rsidRDefault="00397758" w:rsidP="00397758">
      <w:pPr>
        <w:numPr>
          <w:ilvl w:val="1"/>
          <w:numId w:val="40"/>
        </w:numPr>
        <w:rPr>
          <w:rFonts w:cstheme="minorHAnsi"/>
          <w:szCs w:val="22"/>
        </w:rPr>
      </w:pPr>
      <w:r w:rsidRPr="00744010">
        <w:rPr>
          <w:rFonts w:cstheme="minorHAnsi"/>
          <w:szCs w:val="22"/>
        </w:rPr>
        <w:t>design saturated evaporating temperature (SET) of -10</w:t>
      </w:r>
      <w:r w:rsidRPr="00744010">
        <w:rPr>
          <w:rFonts w:cstheme="minorHAnsi"/>
          <w:szCs w:val="22"/>
          <w:vertAlign w:val="superscript"/>
        </w:rPr>
        <w:t>o</w:t>
      </w:r>
      <w:r w:rsidRPr="00744010">
        <w:rPr>
          <w:rFonts w:cstheme="minorHAnsi"/>
          <w:szCs w:val="22"/>
        </w:rPr>
        <w:t>F</w:t>
      </w:r>
    </w:p>
    <w:p w14:paraId="20E0E31A" w14:textId="77777777" w:rsidR="00397758" w:rsidRPr="00744010" w:rsidRDefault="00397758" w:rsidP="00397758">
      <w:pPr>
        <w:numPr>
          <w:ilvl w:val="1"/>
          <w:numId w:val="40"/>
        </w:numPr>
        <w:rPr>
          <w:rFonts w:cstheme="minorHAnsi"/>
          <w:szCs w:val="22"/>
        </w:rPr>
      </w:pPr>
      <w:r w:rsidRPr="00744010">
        <w:rPr>
          <w:rFonts w:cstheme="minorHAnsi"/>
          <w:szCs w:val="22"/>
        </w:rPr>
        <w:t xml:space="preserve">design box or discharge air temperature of </w:t>
      </w:r>
      <w:r w:rsidRPr="00744010">
        <w:rPr>
          <w:rFonts w:cstheme="minorHAnsi"/>
          <w:szCs w:val="22"/>
          <w:vertAlign w:val="superscript"/>
        </w:rPr>
        <w:t>o</w:t>
      </w:r>
      <w:r w:rsidRPr="00744010">
        <w:rPr>
          <w:rFonts w:cstheme="minorHAnsi"/>
          <w:szCs w:val="22"/>
        </w:rPr>
        <w:t>0F</w:t>
      </w:r>
    </w:p>
    <w:p w14:paraId="6E752CB1" w14:textId="77777777" w:rsidR="00397758" w:rsidRPr="00744010" w:rsidRDefault="00397758" w:rsidP="00397758">
      <w:pPr>
        <w:numPr>
          <w:ilvl w:val="1"/>
          <w:numId w:val="40"/>
        </w:numPr>
        <w:rPr>
          <w:rFonts w:cstheme="minorHAnsi"/>
          <w:szCs w:val="22"/>
        </w:rPr>
      </w:pPr>
      <w:r w:rsidRPr="00744010">
        <w:rPr>
          <w:rFonts w:cstheme="minorHAnsi"/>
          <w:szCs w:val="22"/>
        </w:rPr>
        <w:t>pipe nominal diameter of 5/8” [84] – actual pipe diameter of 3/4” [</w:t>
      </w:r>
      <w:r>
        <w:rPr>
          <w:rFonts w:cstheme="minorHAnsi"/>
          <w:szCs w:val="22"/>
        </w:rPr>
        <w:t>395</w:t>
      </w:r>
      <w:r w:rsidRPr="00744010">
        <w:rPr>
          <w:rFonts w:cstheme="minorHAnsi"/>
          <w:szCs w:val="22"/>
        </w:rPr>
        <w:t>]</w:t>
      </w:r>
    </w:p>
    <w:p w14:paraId="204070BF" w14:textId="77777777" w:rsidR="00397758" w:rsidRPr="00744010" w:rsidRDefault="00397758" w:rsidP="00397758">
      <w:pPr>
        <w:numPr>
          <w:ilvl w:val="1"/>
          <w:numId w:val="40"/>
        </w:numPr>
        <w:rPr>
          <w:rFonts w:cstheme="minorHAnsi"/>
          <w:szCs w:val="22"/>
        </w:rPr>
      </w:pPr>
      <w:r w:rsidRPr="00744010">
        <w:rPr>
          <w:rFonts w:cstheme="minorHAnsi"/>
          <w:szCs w:val="22"/>
        </w:rPr>
        <w:t>insulation thickness of 3/4” [</w:t>
      </w:r>
      <w:r>
        <w:rPr>
          <w:rFonts w:cstheme="minorHAnsi"/>
          <w:szCs w:val="22"/>
        </w:rPr>
        <w:t>396</w:t>
      </w:r>
      <w:r w:rsidRPr="00744010">
        <w:rPr>
          <w:rFonts w:cstheme="minorHAnsi"/>
          <w:szCs w:val="22"/>
        </w:rPr>
        <w:t>]</w:t>
      </w:r>
    </w:p>
    <w:p w14:paraId="63321F55" w14:textId="77777777" w:rsidR="00397758" w:rsidRPr="00744010" w:rsidRDefault="00397758" w:rsidP="00397758">
      <w:pPr>
        <w:numPr>
          <w:ilvl w:val="1"/>
          <w:numId w:val="40"/>
        </w:numPr>
        <w:rPr>
          <w:rFonts w:cstheme="minorHAnsi"/>
          <w:szCs w:val="22"/>
        </w:rPr>
      </w:pPr>
      <w:r w:rsidRPr="00744010">
        <w:rPr>
          <w:rFonts w:cstheme="minorHAnsi"/>
          <w:szCs w:val="22"/>
        </w:rPr>
        <w:t>closed-cell, flexible elastomeric thermal insulation with a thermal conductivity of 0.27 Btu-in/hr-ft</w:t>
      </w:r>
      <w:r w:rsidRPr="00744010">
        <w:rPr>
          <w:rFonts w:cstheme="minorHAnsi"/>
          <w:szCs w:val="22"/>
          <w:vertAlign w:val="superscript"/>
        </w:rPr>
        <w:t>2</w:t>
      </w:r>
      <w:r w:rsidRPr="00744010">
        <w:rPr>
          <w:rFonts w:cstheme="minorHAnsi"/>
          <w:szCs w:val="22"/>
        </w:rPr>
        <w:t>-</w:t>
      </w:r>
      <w:r w:rsidRPr="00744010">
        <w:rPr>
          <w:rFonts w:cstheme="minorHAnsi"/>
          <w:szCs w:val="22"/>
          <w:vertAlign w:val="superscript"/>
        </w:rPr>
        <w:t>o</w:t>
      </w:r>
      <w:r w:rsidRPr="00744010">
        <w:rPr>
          <w:rFonts w:cstheme="minorHAnsi"/>
          <w:szCs w:val="22"/>
        </w:rPr>
        <w:t>F [</w:t>
      </w:r>
      <w:r>
        <w:rPr>
          <w:rFonts w:cstheme="minorHAnsi"/>
          <w:szCs w:val="22"/>
        </w:rPr>
        <w:t>396</w:t>
      </w:r>
      <w:r w:rsidRPr="00744010">
        <w:rPr>
          <w:rFonts w:cstheme="minorHAnsi"/>
          <w:szCs w:val="22"/>
        </w:rPr>
        <w:t>]</w:t>
      </w:r>
    </w:p>
    <w:p w14:paraId="14E8F8D1" w14:textId="77777777" w:rsidR="00397758" w:rsidRPr="00744010" w:rsidRDefault="00397758" w:rsidP="00397758">
      <w:pPr>
        <w:numPr>
          <w:ilvl w:val="1"/>
          <w:numId w:val="40"/>
        </w:numPr>
        <w:rPr>
          <w:rFonts w:cstheme="minorHAnsi"/>
          <w:szCs w:val="22"/>
        </w:rPr>
      </w:pPr>
      <w:r w:rsidRPr="00744010">
        <w:rPr>
          <w:rFonts w:cstheme="minorHAnsi"/>
          <w:szCs w:val="22"/>
        </w:rPr>
        <w:t>40 feet of total suction line [84]</w:t>
      </w:r>
    </w:p>
    <w:p w14:paraId="489E23D8" w14:textId="77777777" w:rsidR="00397758" w:rsidRPr="00744010" w:rsidRDefault="00397758" w:rsidP="00397758">
      <w:pPr>
        <w:numPr>
          <w:ilvl w:val="1"/>
          <w:numId w:val="40"/>
        </w:numPr>
        <w:rPr>
          <w:rFonts w:cstheme="minorHAnsi"/>
          <w:szCs w:val="22"/>
        </w:rPr>
      </w:pPr>
      <w:r w:rsidRPr="00744010">
        <w:rPr>
          <w:rFonts w:cstheme="minorHAnsi"/>
          <w:szCs w:val="22"/>
        </w:rPr>
        <w:t>Refrigerant: R-22</w:t>
      </w:r>
    </w:p>
    <w:p w14:paraId="75D1FEF7" w14:textId="77777777" w:rsidR="00397758" w:rsidRPr="00744010" w:rsidRDefault="00397758" w:rsidP="00397758">
      <w:pPr>
        <w:numPr>
          <w:ilvl w:val="1"/>
          <w:numId w:val="40"/>
        </w:numPr>
        <w:rPr>
          <w:rFonts w:cstheme="minorHAnsi"/>
          <w:szCs w:val="22"/>
        </w:rPr>
      </w:pPr>
      <w:r w:rsidRPr="00744010">
        <w:rPr>
          <w:rFonts w:cstheme="minorHAnsi"/>
          <w:szCs w:val="22"/>
        </w:rPr>
        <w:t>condenser temperature difference (TD) of 10</w:t>
      </w:r>
      <w:r w:rsidRPr="00744010">
        <w:rPr>
          <w:rFonts w:cstheme="minorHAnsi"/>
          <w:szCs w:val="22"/>
          <w:vertAlign w:val="superscript"/>
        </w:rPr>
        <w:t>o</w:t>
      </w:r>
      <w:r w:rsidRPr="00744010">
        <w:rPr>
          <w:rFonts w:cstheme="minorHAnsi"/>
          <w:szCs w:val="22"/>
        </w:rPr>
        <w:t>F</w:t>
      </w:r>
    </w:p>
    <w:p w14:paraId="142F4058" w14:textId="77777777" w:rsidR="00397758" w:rsidRPr="00744010" w:rsidRDefault="00397758" w:rsidP="00397758">
      <w:pPr>
        <w:numPr>
          <w:ilvl w:val="1"/>
          <w:numId w:val="40"/>
        </w:numPr>
        <w:rPr>
          <w:rFonts w:cstheme="minorHAnsi"/>
          <w:szCs w:val="22"/>
        </w:rPr>
      </w:pPr>
      <w:r w:rsidRPr="00744010">
        <w:rPr>
          <w:rFonts w:cstheme="minorHAnsi"/>
          <w:szCs w:val="22"/>
        </w:rPr>
        <w:t>no change in compressor run time due to suction line insulation</w:t>
      </w:r>
    </w:p>
    <w:p w14:paraId="73C4381F" w14:textId="77777777" w:rsidR="00397758" w:rsidRPr="00744010" w:rsidRDefault="00397758" w:rsidP="00397758">
      <w:pPr>
        <w:numPr>
          <w:ilvl w:val="0"/>
          <w:numId w:val="40"/>
        </w:numPr>
        <w:tabs>
          <w:tab w:val="clear" w:pos="1440"/>
          <w:tab w:val="num" w:pos="1080"/>
        </w:tabs>
        <w:ind w:left="1080"/>
        <w:rPr>
          <w:rFonts w:cstheme="minorHAnsi"/>
          <w:szCs w:val="22"/>
        </w:rPr>
      </w:pPr>
      <w:r w:rsidRPr="00744010">
        <w:rPr>
          <w:rFonts w:cstheme="minorHAnsi"/>
          <w:szCs w:val="22"/>
        </w:rPr>
        <w:t>For medium-temperature:</w:t>
      </w:r>
    </w:p>
    <w:p w14:paraId="49A9FA64" w14:textId="77777777" w:rsidR="00397758" w:rsidRPr="00744010" w:rsidRDefault="00397758" w:rsidP="00397758">
      <w:pPr>
        <w:numPr>
          <w:ilvl w:val="0"/>
          <w:numId w:val="41"/>
        </w:numPr>
        <w:rPr>
          <w:rFonts w:cstheme="minorHAnsi"/>
          <w:szCs w:val="22"/>
        </w:rPr>
      </w:pPr>
      <w:r w:rsidRPr="00744010">
        <w:rPr>
          <w:rFonts w:cstheme="minorHAnsi"/>
          <w:szCs w:val="22"/>
        </w:rPr>
        <w:t>design saturated evaporating temperature (SET) of +28</w:t>
      </w:r>
      <w:r w:rsidRPr="00744010">
        <w:rPr>
          <w:rFonts w:cstheme="minorHAnsi"/>
          <w:szCs w:val="22"/>
          <w:vertAlign w:val="superscript"/>
        </w:rPr>
        <w:t>o</w:t>
      </w:r>
      <w:r w:rsidRPr="00744010">
        <w:rPr>
          <w:rFonts w:cstheme="minorHAnsi"/>
          <w:szCs w:val="22"/>
        </w:rPr>
        <w:t>F</w:t>
      </w:r>
    </w:p>
    <w:p w14:paraId="18F7B55B" w14:textId="77777777" w:rsidR="00397758" w:rsidRPr="00744010" w:rsidRDefault="00397758" w:rsidP="00397758">
      <w:pPr>
        <w:numPr>
          <w:ilvl w:val="0"/>
          <w:numId w:val="41"/>
        </w:numPr>
        <w:rPr>
          <w:rFonts w:cstheme="minorHAnsi"/>
          <w:szCs w:val="22"/>
        </w:rPr>
      </w:pPr>
      <w:r w:rsidRPr="00744010">
        <w:rPr>
          <w:rFonts w:cstheme="minorHAnsi"/>
          <w:szCs w:val="22"/>
        </w:rPr>
        <w:t>design box or discharge air temperature of +38</w:t>
      </w:r>
      <w:r w:rsidRPr="00744010">
        <w:rPr>
          <w:rFonts w:cstheme="minorHAnsi"/>
          <w:szCs w:val="22"/>
          <w:vertAlign w:val="superscript"/>
        </w:rPr>
        <w:t>o</w:t>
      </w:r>
      <w:r w:rsidRPr="00744010">
        <w:rPr>
          <w:rFonts w:cstheme="minorHAnsi"/>
          <w:szCs w:val="22"/>
        </w:rPr>
        <w:t>F</w:t>
      </w:r>
    </w:p>
    <w:p w14:paraId="71F53487" w14:textId="77777777" w:rsidR="00397758" w:rsidRPr="00744010" w:rsidRDefault="00397758" w:rsidP="00397758">
      <w:pPr>
        <w:numPr>
          <w:ilvl w:val="0"/>
          <w:numId w:val="41"/>
        </w:numPr>
        <w:rPr>
          <w:rFonts w:cstheme="minorHAnsi"/>
          <w:szCs w:val="22"/>
        </w:rPr>
      </w:pPr>
      <w:r w:rsidRPr="00744010">
        <w:rPr>
          <w:rFonts w:cstheme="minorHAnsi"/>
          <w:szCs w:val="22"/>
        </w:rPr>
        <w:t>pipe nominal diameter of 5/8” [84] – actual pipe diameter of 3/4” [</w:t>
      </w:r>
      <w:r>
        <w:rPr>
          <w:rFonts w:cstheme="minorHAnsi"/>
          <w:szCs w:val="22"/>
        </w:rPr>
        <w:t>395</w:t>
      </w:r>
      <w:r w:rsidRPr="00744010">
        <w:rPr>
          <w:rFonts w:cstheme="minorHAnsi"/>
          <w:szCs w:val="22"/>
        </w:rPr>
        <w:t>]</w:t>
      </w:r>
    </w:p>
    <w:p w14:paraId="66ED2264" w14:textId="77777777" w:rsidR="00397758" w:rsidRPr="00744010" w:rsidRDefault="00397758" w:rsidP="00397758">
      <w:pPr>
        <w:numPr>
          <w:ilvl w:val="0"/>
          <w:numId w:val="41"/>
        </w:numPr>
        <w:rPr>
          <w:rFonts w:cstheme="minorHAnsi"/>
          <w:szCs w:val="22"/>
        </w:rPr>
      </w:pPr>
      <w:r w:rsidRPr="00744010">
        <w:rPr>
          <w:rFonts w:cstheme="minorHAnsi"/>
          <w:szCs w:val="22"/>
        </w:rPr>
        <w:t>insulation thickness of 1.25” [</w:t>
      </w:r>
      <w:r>
        <w:rPr>
          <w:rFonts w:cstheme="minorHAnsi"/>
          <w:szCs w:val="22"/>
        </w:rPr>
        <w:t>396</w:t>
      </w:r>
      <w:r w:rsidRPr="00744010">
        <w:rPr>
          <w:rFonts w:cstheme="minorHAnsi"/>
          <w:szCs w:val="22"/>
        </w:rPr>
        <w:t>]</w:t>
      </w:r>
    </w:p>
    <w:p w14:paraId="324D4034" w14:textId="77777777" w:rsidR="00397758" w:rsidRPr="00744010" w:rsidRDefault="00397758" w:rsidP="00397758">
      <w:pPr>
        <w:numPr>
          <w:ilvl w:val="1"/>
          <w:numId w:val="41"/>
        </w:numPr>
        <w:tabs>
          <w:tab w:val="clear" w:pos="1440"/>
        </w:tabs>
        <w:rPr>
          <w:rFonts w:cstheme="minorHAnsi"/>
          <w:szCs w:val="22"/>
        </w:rPr>
      </w:pPr>
      <w:r w:rsidRPr="00744010">
        <w:rPr>
          <w:rFonts w:cstheme="minorHAnsi"/>
          <w:szCs w:val="22"/>
        </w:rPr>
        <w:t>closed-cell, flexible elastomeric thermal insulation with a thermal conductivity of 0.27 Btu-in/hr-ft</w:t>
      </w:r>
      <w:r w:rsidRPr="00744010">
        <w:rPr>
          <w:rFonts w:cstheme="minorHAnsi"/>
          <w:szCs w:val="22"/>
          <w:vertAlign w:val="superscript"/>
        </w:rPr>
        <w:t>2</w:t>
      </w:r>
      <w:r w:rsidRPr="00744010">
        <w:rPr>
          <w:rFonts w:cstheme="minorHAnsi"/>
          <w:szCs w:val="22"/>
        </w:rPr>
        <w:t>-</w:t>
      </w:r>
      <w:r w:rsidRPr="00744010">
        <w:rPr>
          <w:rFonts w:cstheme="minorHAnsi"/>
          <w:szCs w:val="22"/>
          <w:vertAlign w:val="superscript"/>
        </w:rPr>
        <w:t>o</w:t>
      </w:r>
      <w:r w:rsidRPr="00744010">
        <w:rPr>
          <w:rFonts w:cstheme="minorHAnsi"/>
          <w:szCs w:val="22"/>
        </w:rPr>
        <w:t>F [</w:t>
      </w:r>
      <w:r>
        <w:rPr>
          <w:rFonts w:cstheme="minorHAnsi"/>
          <w:szCs w:val="22"/>
        </w:rPr>
        <w:t>396</w:t>
      </w:r>
      <w:r w:rsidRPr="00744010">
        <w:rPr>
          <w:rFonts w:cstheme="minorHAnsi"/>
          <w:szCs w:val="22"/>
        </w:rPr>
        <w:t>]</w:t>
      </w:r>
    </w:p>
    <w:p w14:paraId="58A4D79E" w14:textId="77777777" w:rsidR="00397758" w:rsidRPr="00744010" w:rsidRDefault="00397758" w:rsidP="00397758">
      <w:pPr>
        <w:numPr>
          <w:ilvl w:val="1"/>
          <w:numId w:val="41"/>
        </w:numPr>
        <w:tabs>
          <w:tab w:val="clear" w:pos="1440"/>
        </w:tabs>
        <w:rPr>
          <w:rFonts w:cstheme="minorHAnsi"/>
          <w:szCs w:val="22"/>
        </w:rPr>
      </w:pPr>
      <w:r w:rsidRPr="00744010">
        <w:rPr>
          <w:rFonts w:cstheme="minorHAnsi"/>
          <w:szCs w:val="22"/>
        </w:rPr>
        <w:t>40 feet of total suction line [84]</w:t>
      </w:r>
    </w:p>
    <w:p w14:paraId="46F0A23D" w14:textId="77777777" w:rsidR="00397758" w:rsidRPr="00744010" w:rsidRDefault="00397758" w:rsidP="00397758">
      <w:pPr>
        <w:numPr>
          <w:ilvl w:val="1"/>
          <w:numId w:val="41"/>
        </w:numPr>
        <w:tabs>
          <w:tab w:val="clear" w:pos="1440"/>
        </w:tabs>
        <w:rPr>
          <w:rFonts w:cstheme="minorHAnsi"/>
          <w:szCs w:val="22"/>
        </w:rPr>
      </w:pPr>
      <w:r w:rsidRPr="00744010">
        <w:rPr>
          <w:rFonts w:cstheme="minorHAnsi"/>
          <w:szCs w:val="22"/>
        </w:rPr>
        <w:t>Refrigerant: R-22</w:t>
      </w:r>
    </w:p>
    <w:p w14:paraId="188CCFD6" w14:textId="77777777" w:rsidR="00397758" w:rsidRPr="00744010" w:rsidRDefault="00397758" w:rsidP="00397758">
      <w:pPr>
        <w:numPr>
          <w:ilvl w:val="1"/>
          <w:numId w:val="41"/>
        </w:numPr>
        <w:rPr>
          <w:rFonts w:cstheme="minorHAnsi"/>
          <w:szCs w:val="22"/>
        </w:rPr>
      </w:pPr>
      <w:r w:rsidRPr="00744010">
        <w:rPr>
          <w:rFonts w:cstheme="minorHAnsi"/>
          <w:szCs w:val="22"/>
        </w:rPr>
        <w:t>condenser temperature difference (TD) of 15</w:t>
      </w:r>
      <w:r w:rsidRPr="00744010">
        <w:rPr>
          <w:rFonts w:cstheme="minorHAnsi"/>
          <w:szCs w:val="22"/>
          <w:vertAlign w:val="superscript"/>
        </w:rPr>
        <w:t>o</w:t>
      </w:r>
      <w:r w:rsidRPr="00744010">
        <w:rPr>
          <w:rFonts w:cstheme="minorHAnsi"/>
          <w:szCs w:val="22"/>
        </w:rPr>
        <w:t>F</w:t>
      </w:r>
    </w:p>
    <w:p w14:paraId="6D0DF7C4" w14:textId="77777777" w:rsidR="00397758" w:rsidRPr="00744010" w:rsidRDefault="00397758" w:rsidP="00397758">
      <w:pPr>
        <w:numPr>
          <w:ilvl w:val="1"/>
          <w:numId w:val="41"/>
        </w:numPr>
        <w:rPr>
          <w:rFonts w:cstheme="minorHAnsi"/>
          <w:szCs w:val="22"/>
        </w:rPr>
      </w:pPr>
      <w:r w:rsidRPr="00744010">
        <w:rPr>
          <w:rFonts w:cstheme="minorHAnsi"/>
          <w:szCs w:val="22"/>
        </w:rPr>
        <w:t>no change in compressor run time due to suction line insulation</w:t>
      </w:r>
    </w:p>
    <w:p w14:paraId="4BE70ECB" w14:textId="77777777" w:rsidR="00397758" w:rsidRDefault="00397758" w:rsidP="00397758">
      <w:pPr>
        <w:numPr>
          <w:ilvl w:val="0"/>
          <w:numId w:val="40"/>
        </w:numPr>
        <w:tabs>
          <w:tab w:val="clear" w:pos="1440"/>
          <w:tab w:val="num" w:pos="1080"/>
        </w:tabs>
        <w:ind w:left="1080"/>
        <w:rPr>
          <w:rFonts w:cstheme="minorHAnsi"/>
          <w:szCs w:val="22"/>
        </w:rPr>
      </w:pPr>
      <w:r w:rsidRPr="007E6D48">
        <w:rPr>
          <w:rFonts w:cstheme="minorHAnsi"/>
          <w:szCs w:val="22"/>
        </w:rPr>
        <w:t xml:space="preserve">Average wind speed of 7.5 mph for exposed refrigeration lines [155, p. 25.2, Table 1] </w:t>
      </w:r>
    </w:p>
    <w:p w14:paraId="7A2F4D7F" w14:textId="77777777" w:rsidR="00397758" w:rsidRPr="007E6D48" w:rsidRDefault="00397758" w:rsidP="00397758">
      <w:pPr>
        <w:numPr>
          <w:ilvl w:val="0"/>
          <w:numId w:val="40"/>
        </w:numPr>
        <w:tabs>
          <w:tab w:val="clear" w:pos="1440"/>
          <w:tab w:val="num" w:pos="1080"/>
        </w:tabs>
        <w:ind w:left="1080"/>
        <w:rPr>
          <w:rFonts w:cstheme="minorHAnsi"/>
          <w:szCs w:val="22"/>
        </w:rPr>
      </w:pPr>
      <w:r w:rsidRPr="007E6D48">
        <w:rPr>
          <w:rFonts w:cstheme="minorHAnsi"/>
          <w:szCs w:val="22"/>
        </w:rPr>
        <w:t>Wind speed of 0 mph for non-exposed refrigeration lines</w:t>
      </w:r>
    </w:p>
    <w:p w14:paraId="03BCF37B" w14:textId="77777777" w:rsidR="00397758" w:rsidRPr="00744010" w:rsidRDefault="00397758" w:rsidP="00397758">
      <w:pPr>
        <w:numPr>
          <w:ilvl w:val="0"/>
          <w:numId w:val="40"/>
        </w:numPr>
        <w:tabs>
          <w:tab w:val="clear" w:pos="1440"/>
          <w:tab w:val="num" w:pos="1080"/>
        </w:tabs>
        <w:ind w:left="1080"/>
        <w:rPr>
          <w:rFonts w:cstheme="minorHAnsi"/>
          <w:szCs w:val="22"/>
        </w:rPr>
      </w:pPr>
      <w:r w:rsidRPr="00744010">
        <w:rPr>
          <w:rFonts w:cstheme="minorHAnsi"/>
          <w:szCs w:val="22"/>
        </w:rPr>
        <w:t>The current analysis focuses on exposed suction lines</w:t>
      </w:r>
    </w:p>
    <w:p w14:paraId="02D5705B" w14:textId="77777777" w:rsidR="00397758" w:rsidRDefault="00397758" w:rsidP="00397758">
      <w:pPr>
        <w:rPr>
          <w:rFonts w:cstheme="minorHAnsi"/>
          <w:szCs w:val="22"/>
        </w:rPr>
      </w:pPr>
      <w:r>
        <w:rPr>
          <w:rFonts w:cstheme="minorHAnsi"/>
          <w:szCs w:val="22"/>
        </w:rPr>
        <w:fldChar w:fldCharType="begin"/>
      </w:r>
      <w:r>
        <w:rPr>
          <w:rFonts w:cstheme="minorHAnsi"/>
          <w:szCs w:val="22"/>
        </w:rPr>
        <w:instrText xml:space="preserve"> REF _Ref344370262 \h  \* MERGEFORMAT </w:instrText>
      </w:r>
      <w:r>
        <w:rPr>
          <w:rFonts w:cstheme="minorHAnsi"/>
          <w:szCs w:val="22"/>
        </w:rPr>
      </w:r>
      <w:r>
        <w:rPr>
          <w:rFonts w:cstheme="minorHAnsi"/>
          <w:szCs w:val="22"/>
        </w:rPr>
        <w:fldChar w:fldCharType="separate"/>
      </w:r>
    </w:p>
    <w:p w14:paraId="51440F26" w14:textId="4C2E4332" w:rsidR="00397758" w:rsidRPr="00744010" w:rsidRDefault="00397758" w:rsidP="00397758">
      <w:pPr>
        <w:rPr>
          <w:rFonts w:cstheme="minorHAnsi"/>
          <w:szCs w:val="22"/>
        </w:rPr>
      </w:pPr>
      <w:r>
        <w:rPr>
          <w:rFonts w:cstheme="minorHAnsi"/>
          <w:szCs w:val="22"/>
        </w:rPr>
        <w:fldChar w:fldCharType="end"/>
      </w:r>
      <w:r>
        <w:rPr>
          <w:rFonts w:cstheme="minorHAnsi"/>
          <w:szCs w:val="22"/>
        </w:rPr>
        <w:t xml:space="preserve">The table below </w:t>
      </w:r>
      <w:r w:rsidRPr="00744010">
        <w:rPr>
          <w:rFonts w:cstheme="minorHAnsi"/>
          <w:szCs w:val="22"/>
        </w:rPr>
        <w:t>summarizes design dry-bulb temperatures for all 16 CTZs.  Also, the following table provides a description and lists the representative city in each climate zone.</w:t>
      </w:r>
    </w:p>
    <w:p w14:paraId="3B061892" w14:textId="77777777" w:rsidR="00397758" w:rsidRDefault="00397758" w:rsidP="00397758">
      <w:pPr>
        <w:pStyle w:val="Caption"/>
        <w:jc w:val="center"/>
        <w:rPr>
          <w:rFonts w:cstheme="minorHAnsi"/>
          <w:szCs w:val="22"/>
        </w:rPr>
      </w:pPr>
      <w:bookmarkStart w:id="20" w:name="_Ref344370262"/>
      <w:bookmarkStart w:id="21" w:name="_Toc182593977"/>
    </w:p>
    <w:p w14:paraId="2E531602" w14:textId="77777777" w:rsidR="00397758" w:rsidRDefault="00397758" w:rsidP="00397758"/>
    <w:p w14:paraId="448020BF" w14:textId="77777777" w:rsidR="00397758" w:rsidRDefault="00397758" w:rsidP="00397758"/>
    <w:p w14:paraId="027506F3" w14:textId="77777777" w:rsidR="00397758" w:rsidRDefault="00397758" w:rsidP="00397758"/>
    <w:p w14:paraId="5E98374C" w14:textId="77777777" w:rsidR="00397758" w:rsidRPr="00397758" w:rsidRDefault="00397758" w:rsidP="00397758"/>
    <w:bookmarkEnd w:id="20"/>
    <w:p w14:paraId="73E97BDE" w14:textId="74B12180" w:rsidR="00397758" w:rsidRPr="005C5B03" w:rsidRDefault="00397758" w:rsidP="00397758">
      <w:pPr>
        <w:pStyle w:val="Caption"/>
        <w:rPr>
          <w:rFonts w:cstheme="minorHAnsi"/>
          <w:szCs w:val="22"/>
        </w:rPr>
      </w:pPr>
      <w:r w:rsidRPr="005C5B03">
        <w:rPr>
          <w:rFonts w:cstheme="minorHAnsi"/>
          <w:szCs w:val="22"/>
        </w:rPr>
        <w:lastRenderedPageBreak/>
        <w:t>Climate Zone Design Dry Bulb Temperature and Representative City</w:t>
      </w:r>
      <w:bookmarkEnd w:id="21"/>
    </w:p>
    <w:p w14:paraId="5F41E3E4" w14:textId="77777777" w:rsidR="00397758" w:rsidRPr="00924719" w:rsidRDefault="00397758" w:rsidP="00397758">
      <w:pPr>
        <w:rPr>
          <w:rFonts w:cstheme="minorHAnsi"/>
        </w:rPr>
      </w:pPr>
      <w:r w:rsidRPr="00924719">
        <w:rPr>
          <w:rFonts w:cstheme="minorHAnsi"/>
          <w:noProof/>
        </w:rPr>
        <w:drawing>
          <wp:inline distT="0" distB="0" distL="0" distR="0" wp14:anchorId="2D2294A3" wp14:editId="7CDB54FF">
            <wp:extent cx="5883215" cy="3251835"/>
            <wp:effectExtent l="0" t="0" r="3810" b="571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9"/>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893336" cy="3257429"/>
                    </a:xfrm>
                    <a:prstGeom prst="rect">
                      <a:avLst/>
                    </a:prstGeom>
                    <a:noFill/>
                    <a:ln>
                      <a:noFill/>
                    </a:ln>
                  </pic:spPr>
                </pic:pic>
              </a:graphicData>
            </a:graphic>
          </wp:inline>
        </w:drawing>
      </w:r>
    </w:p>
    <w:p w14:paraId="7DD07F8F" w14:textId="77777777" w:rsidR="00397758" w:rsidRPr="00924719" w:rsidRDefault="00397758" w:rsidP="00397758">
      <w:pPr>
        <w:ind w:left="1260"/>
        <w:rPr>
          <w:rFonts w:cstheme="minorHAnsi"/>
        </w:rPr>
      </w:pPr>
      <w:r w:rsidRPr="00924719">
        <w:rPr>
          <w:rFonts w:cstheme="minorHAnsi"/>
          <w:sz w:val="20"/>
          <w:szCs w:val="20"/>
        </w:rPr>
        <w:t>Source:</w:t>
      </w:r>
      <w:r w:rsidRPr="00924719">
        <w:rPr>
          <w:rFonts w:cstheme="minorHAnsi"/>
          <w:sz w:val="20"/>
          <w:szCs w:val="20"/>
        </w:rPr>
        <w:tab/>
        <w:t>ASHRAE 1982. Climatic Data for Region X. [</w:t>
      </w:r>
      <w:r>
        <w:rPr>
          <w:rFonts w:cstheme="minorHAnsi"/>
          <w:sz w:val="20"/>
          <w:szCs w:val="20"/>
        </w:rPr>
        <w:t>397</w:t>
      </w:r>
      <w:r w:rsidRPr="00924719">
        <w:rPr>
          <w:rFonts w:cstheme="minorHAnsi"/>
          <w:sz w:val="20"/>
          <w:szCs w:val="20"/>
        </w:rPr>
        <w:t>]</w:t>
      </w:r>
    </w:p>
    <w:p w14:paraId="42BA9A11" w14:textId="77777777" w:rsidR="00397758" w:rsidRPr="00924719" w:rsidRDefault="00397758" w:rsidP="00397758">
      <w:pPr>
        <w:pStyle w:val="Heading3"/>
        <w:spacing w:before="0" w:after="0"/>
        <w:rPr>
          <w:rFonts w:asciiTheme="minorHAnsi" w:hAnsiTheme="minorHAnsi" w:cstheme="minorHAnsi"/>
          <w:b w:val="0"/>
          <w:sz w:val="24"/>
          <w:szCs w:val="24"/>
        </w:rPr>
      </w:pPr>
    </w:p>
    <w:p w14:paraId="0BB5679A" w14:textId="77777777" w:rsidR="00397758" w:rsidRPr="005C5B03" w:rsidRDefault="00397758" w:rsidP="00397758">
      <w:pPr>
        <w:rPr>
          <w:rFonts w:cstheme="minorHAnsi"/>
          <w:szCs w:val="22"/>
        </w:rPr>
      </w:pPr>
      <w:r w:rsidRPr="005C5B03">
        <w:rPr>
          <w:rFonts w:cstheme="minorHAnsi"/>
          <w:szCs w:val="22"/>
        </w:rPr>
        <w:t>Based on the design dry-bulb temperatures and condenser TD, the saturated condensing temperature (SCT) for walk-in coolers and freezers for each climate zone was determined using:</w:t>
      </w:r>
    </w:p>
    <w:p w14:paraId="4954483A" w14:textId="77777777" w:rsidR="00397758" w:rsidRPr="005C5B03" w:rsidRDefault="00397758" w:rsidP="00397758">
      <w:pPr>
        <w:rPr>
          <w:rFonts w:cstheme="minorHAnsi"/>
          <w:szCs w:val="22"/>
        </w:rPr>
      </w:pPr>
    </w:p>
    <w:p w14:paraId="4163A546" w14:textId="77777777" w:rsidR="00397758" w:rsidRPr="005C5B03" w:rsidRDefault="00397758" w:rsidP="00397758">
      <w:pPr>
        <w:ind w:left="900"/>
        <w:rPr>
          <w:rFonts w:cstheme="minorHAnsi"/>
          <w:szCs w:val="22"/>
        </w:rPr>
      </w:pPr>
      <w:r w:rsidRPr="005C5B03">
        <w:rPr>
          <w:rFonts w:cstheme="minorHAnsi"/>
          <w:position w:val="-12"/>
          <w:szCs w:val="22"/>
        </w:rPr>
        <w:object w:dxaOrig="1939" w:dyaOrig="360" w14:anchorId="5438BAE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pt;height:24pt" o:ole="">
            <v:imagedata r:id="rId17" o:title=""/>
          </v:shape>
          <o:OLEObject Type="Embed" ProgID="Equation.3" ShapeID="_x0000_i1025" DrawAspect="Content" ObjectID="_1548755860" r:id="rId18"/>
        </w:object>
      </w:r>
      <w:r w:rsidRPr="005C5B03">
        <w:rPr>
          <w:rFonts w:cstheme="minorHAnsi"/>
          <w:szCs w:val="22"/>
        </w:rPr>
        <w:tab/>
      </w:r>
      <w:r w:rsidRPr="005C5B03">
        <w:rPr>
          <w:rFonts w:cstheme="minorHAnsi"/>
          <w:szCs w:val="22"/>
        </w:rPr>
        <w:tab/>
        <w:t>medium-temperature (coolers)</w:t>
      </w:r>
    </w:p>
    <w:p w14:paraId="26C83DDB" w14:textId="77777777" w:rsidR="00397758" w:rsidRPr="005C5B03" w:rsidRDefault="00397758" w:rsidP="00397758">
      <w:pPr>
        <w:ind w:left="900"/>
        <w:rPr>
          <w:rFonts w:cstheme="minorHAnsi"/>
          <w:szCs w:val="22"/>
        </w:rPr>
      </w:pPr>
    </w:p>
    <w:p w14:paraId="6AF9C2B6" w14:textId="77777777" w:rsidR="00397758" w:rsidRPr="005C5B03" w:rsidRDefault="00397758" w:rsidP="00397758">
      <w:pPr>
        <w:ind w:left="900"/>
        <w:rPr>
          <w:rFonts w:cstheme="minorHAnsi"/>
          <w:szCs w:val="22"/>
        </w:rPr>
      </w:pPr>
      <w:r w:rsidRPr="005C5B03">
        <w:rPr>
          <w:rFonts w:cstheme="minorHAnsi"/>
          <w:position w:val="-12"/>
          <w:szCs w:val="22"/>
        </w:rPr>
        <w:object w:dxaOrig="1960" w:dyaOrig="360" w14:anchorId="1F67A709">
          <v:shape id="_x0000_i1026" type="#_x0000_t75" style="width:102pt;height:24pt" o:ole="">
            <v:imagedata r:id="rId19" o:title=""/>
          </v:shape>
          <o:OLEObject Type="Embed" ProgID="Equation.3" ShapeID="_x0000_i1026" DrawAspect="Content" ObjectID="_1548755861" r:id="rId20"/>
        </w:object>
      </w:r>
      <w:r w:rsidRPr="005C5B03">
        <w:rPr>
          <w:rFonts w:cstheme="minorHAnsi"/>
          <w:szCs w:val="22"/>
        </w:rPr>
        <w:tab/>
      </w:r>
      <w:r w:rsidRPr="005C5B03">
        <w:rPr>
          <w:rFonts w:cstheme="minorHAnsi"/>
          <w:szCs w:val="22"/>
        </w:rPr>
        <w:tab/>
        <w:t>low-temperature (freezers)</w:t>
      </w:r>
    </w:p>
    <w:p w14:paraId="0AAFBD40" w14:textId="77777777" w:rsidR="00397758" w:rsidRPr="005C5B03" w:rsidRDefault="00397758" w:rsidP="00397758">
      <w:pPr>
        <w:ind w:left="900"/>
        <w:rPr>
          <w:rFonts w:cstheme="minorHAnsi"/>
          <w:szCs w:val="22"/>
        </w:rPr>
      </w:pPr>
    </w:p>
    <w:p w14:paraId="12FC00EB" w14:textId="77777777" w:rsidR="00397758" w:rsidRPr="005C5B03" w:rsidRDefault="00397758" w:rsidP="00397758">
      <w:pPr>
        <w:ind w:left="900"/>
        <w:rPr>
          <w:rFonts w:cstheme="minorHAnsi"/>
          <w:szCs w:val="22"/>
        </w:rPr>
      </w:pPr>
      <w:r w:rsidRPr="005C5B03">
        <w:rPr>
          <w:rFonts w:cstheme="minorHAnsi"/>
          <w:szCs w:val="22"/>
        </w:rPr>
        <w:t>where</w:t>
      </w:r>
    </w:p>
    <w:p w14:paraId="68BBE17B" w14:textId="77777777" w:rsidR="00397758" w:rsidRPr="005C5B03" w:rsidRDefault="00397758" w:rsidP="00397758">
      <w:pPr>
        <w:ind w:left="900"/>
        <w:rPr>
          <w:rFonts w:cstheme="minorHAnsi"/>
          <w:szCs w:val="22"/>
        </w:rPr>
      </w:pPr>
      <w:r w:rsidRPr="005C5B03">
        <w:rPr>
          <w:rFonts w:cstheme="minorHAnsi"/>
          <w:szCs w:val="22"/>
        </w:rPr>
        <w:t>DB</w:t>
      </w:r>
      <w:r w:rsidRPr="005C5B03">
        <w:rPr>
          <w:rFonts w:cstheme="minorHAnsi"/>
          <w:szCs w:val="22"/>
          <w:vertAlign w:val="subscript"/>
        </w:rPr>
        <w:t>amb</w:t>
      </w:r>
      <w:r w:rsidRPr="005C5B03">
        <w:rPr>
          <w:rFonts w:cstheme="minorHAnsi"/>
          <w:szCs w:val="22"/>
        </w:rPr>
        <w:tab/>
        <w:t>= design ambient dry-bulb temperature based on climate zone</w:t>
      </w:r>
    </w:p>
    <w:p w14:paraId="0AC608AC" w14:textId="77777777" w:rsidR="00397758" w:rsidRDefault="00397758" w:rsidP="00397758">
      <w:pPr>
        <w:rPr>
          <w:rFonts w:cstheme="minorHAnsi"/>
          <w:szCs w:val="22"/>
        </w:rPr>
      </w:pPr>
    </w:p>
    <w:p w14:paraId="6A4771EB" w14:textId="77777777" w:rsidR="00397758" w:rsidRPr="005C5B03" w:rsidRDefault="00397758" w:rsidP="00397758">
      <w:pPr>
        <w:rPr>
          <w:rFonts w:cstheme="minorHAnsi"/>
          <w:szCs w:val="22"/>
        </w:rPr>
      </w:pPr>
    </w:p>
    <w:p w14:paraId="51EA307E" w14:textId="77777777" w:rsidR="00397758" w:rsidRPr="00BC2EFD" w:rsidRDefault="00397758" w:rsidP="00397758">
      <w:pPr>
        <w:pStyle w:val="Heading3"/>
        <w:spacing w:before="0" w:after="0"/>
        <w:rPr>
          <w:rFonts w:asciiTheme="minorHAnsi" w:hAnsiTheme="minorHAnsi" w:cstheme="minorHAnsi"/>
          <w:sz w:val="24"/>
          <w:szCs w:val="24"/>
        </w:rPr>
      </w:pPr>
      <w:bookmarkStart w:id="22" w:name="_Toc182594012"/>
      <w:r w:rsidRPr="00BC2EFD">
        <w:rPr>
          <w:rFonts w:asciiTheme="minorHAnsi" w:hAnsiTheme="minorHAnsi" w:cstheme="minorHAnsi"/>
          <w:sz w:val="24"/>
          <w:szCs w:val="24"/>
        </w:rPr>
        <w:t>Overall Approach</w:t>
      </w:r>
      <w:bookmarkEnd w:id="22"/>
    </w:p>
    <w:p w14:paraId="20532FBC" w14:textId="77777777" w:rsidR="00397758" w:rsidRPr="005C5B03" w:rsidRDefault="00397758" w:rsidP="00397758">
      <w:pPr>
        <w:rPr>
          <w:rFonts w:cstheme="minorHAnsi"/>
          <w:szCs w:val="22"/>
        </w:rPr>
      </w:pPr>
      <w:r w:rsidRPr="005C5B03">
        <w:rPr>
          <w:rFonts w:cstheme="minorHAnsi"/>
          <w:szCs w:val="22"/>
        </w:rPr>
        <w:t>The following outlines the approach used to estimate demand and energy savings for insulating bare suction lines of walk-in coolers and freezers applicable to restaurants and small grocery stores:</w:t>
      </w:r>
    </w:p>
    <w:p w14:paraId="325B1098" w14:textId="77777777" w:rsidR="00397758" w:rsidRPr="005C5B03" w:rsidRDefault="00397758" w:rsidP="00397758">
      <w:pPr>
        <w:rPr>
          <w:rFonts w:cstheme="minorHAnsi"/>
          <w:szCs w:val="22"/>
        </w:rPr>
      </w:pPr>
    </w:p>
    <w:p w14:paraId="6A987421" w14:textId="77777777" w:rsidR="00397758" w:rsidRPr="005C5B03" w:rsidRDefault="00397758" w:rsidP="00397758">
      <w:pPr>
        <w:numPr>
          <w:ilvl w:val="0"/>
          <w:numId w:val="36"/>
        </w:numPr>
        <w:rPr>
          <w:rFonts w:cstheme="minorHAnsi"/>
          <w:szCs w:val="22"/>
          <w:u w:val="single"/>
        </w:rPr>
      </w:pPr>
      <w:r w:rsidRPr="005C5B03">
        <w:rPr>
          <w:rFonts w:cstheme="minorHAnsi"/>
          <w:szCs w:val="22"/>
          <w:u w:val="single"/>
        </w:rPr>
        <w:t>Heat transfer analysis:</w:t>
      </w:r>
    </w:p>
    <w:p w14:paraId="75ABF8D1" w14:textId="77777777" w:rsidR="00397758" w:rsidRPr="005C5B03" w:rsidRDefault="00397758" w:rsidP="00397758">
      <w:pPr>
        <w:ind w:left="720"/>
        <w:rPr>
          <w:rFonts w:cstheme="minorHAnsi"/>
          <w:szCs w:val="22"/>
        </w:rPr>
      </w:pPr>
      <w:r w:rsidRPr="005C5B03">
        <w:rPr>
          <w:rFonts w:cstheme="minorHAnsi"/>
          <w:szCs w:val="22"/>
        </w:rPr>
        <w:t>Conduct a heat transfer analysis for both bare (baseline) and insulated (post-retrofit) suction lines of walk-ins to determine:</w:t>
      </w:r>
    </w:p>
    <w:p w14:paraId="61755A2B" w14:textId="77777777" w:rsidR="00397758" w:rsidRPr="005C5B03" w:rsidRDefault="00397758" w:rsidP="00397758">
      <w:pPr>
        <w:numPr>
          <w:ilvl w:val="1"/>
          <w:numId w:val="42"/>
        </w:numPr>
        <w:rPr>
          <w:rFonts w:cstheme="minorHAnsi"/>
          <w:szCs w:val="22"/>
        </w:rPr>
      </w:pPr>
      <w:r w:rsidRPr="005C5B03">
        <w:rPr>
          <w:rFonts w:cstheme="minorHAnsi"/>
          <w:szCs w:val="22"/>
        </w:rPr>
        <w:t>The overall heat transfer coefficient</w:t>
      </w:r>
    </w:p>
    <w:p w14:paraId="6E11015B" w14:textId="77777777" w:rsidR="00397758" w:rsidRPr="005C5B03" w:rsidRDefault="00397758" w:rsidP="00397758">
      <w:pPr>
        <w:numPr>
          <w:ilvl w:val="1"/>
          <w:numId w:val="42"/>
        </w:numPr>
        <w:rPr>
          <w:rFonts w:cstheme="minorHAnsi"/>
          <w:szCs w:val="22"/>
        </w:rPr>
      </w:pPr>
      <w:r w:rsidRPr="005C5B03">
        <w:rPr>
          <w:rFonts w:cstheme="minorHAnsi"/>
          <w:szCs w:val="22"/>
        </w:rPr>
        <w:t>Heat gain through bare and insulated pipes</w:t>
      </w:r>
    </w:p>
    <w:p w14:paraId="1D6DE2D1" w14:textId="77777777" w:rsidR="00397758" w:rsidRPr="005C5B03" w:rsidRDefault="00397758" w:rsidP="00397758">
      <w:pPr>
        <w:ind w:left="720"/>
        <w:rPr>
          <w:rFonts w:cstheme="minorHAnsi"/>
          <w:szCs w:val="22"/>
        </w:rPr>
      </w:pPr>
    </w:p>
    <w:p w14:paraId="26A0F7A3" w14:textId="77777777" w:rsidR="0048296B" w:rsidRDefault="0048296B">
      <w:pPr>
        <w:spacing w:after="200" w:line="276" w:lineRule="auto"/>
        <w:rPr>
          <w:rFonts w:cstheme="minorHAnsi"/>
          <w:szCs w:val="22"/>
          <w:u w:val="single"/>
        </w:rPr>
      </w:pPr>
      <w:r>
        <w:rPr>
          <w:rFonts w:cstheme="minorHAnsi"/>
          <w:szCs w:val="22"/>
          <w:u w:val="single"/>
        </w:rPr>
        <w:br w:type="page"/>
      </w:r>
    </w:p>
    <w:p w14:paraId="1BA32EFD" w14:textId="1E00FAC4" w:rsidR="00397758" w:rsidRPr="005C5B03" w:rsidRDefault="00397758" w:rsidP="00397758">
      <w:pPr>
        <w:numPr>
          <w:ilvl w:val="0"/>
          <w:numId w:val="37"/>
        </w:numPr>
        <w:rPr>
          <w:rFonts w:cstheme="minorHAnsi"/>
          <w:szCs w:val="22"/>
          <w:u w:val="single"/>
        </w:rPr>
      </w:pPr>
      <w:r w:rsidRPr="005C5B03">
        <w:rPr>
          <w:rFonts w:cstheme="minorHAnsi"/>
          <w:szCs w:val="22"/>
          <w:u w:val="single"/>
        </w:rPr>
        <w:lastRenderedPageBreak/>
        <w:t>Refrigeration cycle analysis:</w:t>
      </w:r>
    </w:p>
    <w:p w14:paraId="5E4E6930" w14:textId="77777777" w:rsidR="00397758" w:rsidRPr="005C5B03" w:rsidRDefault="00397758" w:rsidP="00397758">
      <w:pPr>
        <w:ind w:left="720"/>
        <w:rPr>
          <w:rFonts w:cstheme="minorHAnsi"/>
          <w:szCs w:val="22"/>
        </w:rPr>
      </w:pPr>
      <w:r w:rsidRPr="005C5B03">
        <w:rPr>
          <w:rFonts w:cstheme="minorHAnsi"/>
          <w:szCs w:val="22"/>
        </w:rPr>
        <w:t>Conduct refrigeration cycle analysis for both bare (baseline) and insulated (post-retrofit) suction lines to:</w:t>
      </w:r>
    </w:p>
    <w:p w14:paraId="01264902" w14:textId="77777777" w:rsidR="00397758" w:rsidRPr="005C5B03" w:rsidRDefault="00397758" w:rsidP="00397758">
      <w:pPr>
        <w:numPr>
          <w:ilvl w:val="1"/>
          <w:numId w:val="37"/>
        </w:numPr>
        <w:rPr>
          <w:rFonts w:cstheme="minorHAnsi"/>
          <w:szCs w:val="22"/>
        </w:rPr>
      </w:pPr>
      <w:r w:rsidRPr="005C5B03">
        <w:rPr>
          <w:rFonts w:cstheme="minorHAnsi"/>
          <w:szCs w:val="22"/>
        </w:rPr>
        <w:t>Correlate refrigerant temperature and specific heat (C</w:t>
      </w:r>
      <w:r w:rsidRPr="005C5B03">
        <w:rPr>
          <w:rFonts w:cstheme="minorHAnsi"/>
          <w:szCs w:val="22"/>
          <w:vertAlign w:val="subscript"/>
        </w:rPr>
        <w:t>p</w:t>
      </w:r>
      <w:r w:rsidRPr="005C5B03">
        <w:rPr>
          <w:rFonts w:cstheme="minorHAnsi"/>
          <w:szCs w:val="22"/>
        </w:rPr>
        <w:t>)</w:t>
      </w:r>
    </w:p>
    <w:p w14:paraId="34CB7ACA" w14:textId="77777777" w:rsidR="00397758" w:rsidRPr="005C5B03" w:rsidRDefault="00397758" w:rsidP="00397758">
      <w:pPr>
        <w:numPr>
          <w:ilvl w:val="1"/>
          <w:numId w:val="37"/>
        </w:numPr>
        <w:rPr>
          <w:rFonts w:cstheme="minorHAnsi"/>
          <w:szCs w:val="22"/>
        </w:rPr>
      </w:pPr>
      <w:r w:rsidRPr="005C5B03">
        <w:rPr>
          <w:rFonts w:cstheme="minorHAnsi"/>
          <w:szCs w:val="22"/>
        </w:rPr>
        <w:t>Determine total system superheat by calculating refrigerant temperature at the suction port of the compressor for both bare and insulated suction lines</w:t>
      </w:r>
    </w:p>
    <w:p w14:paraId="7D325F89" w14:textId="77777777" w:rsidR="00397758" w:rsidRPr="005C5B03" w:rsidRDefault="00397758" w:rsidP="00397758">
      <w:pPr>
        <w:numPr>
          <w:ilvl w:val="1"/>
          <w:numId w:val="37"/>
        </w:numPr>
        <w:rPr>
          <w:rFonts w:cstheme="minorHAnsi"/>
          <w:szCs w:val="22"/>
        </w:rPr>
      </w:pPr>
      <w:r w:rsidRPr="005C5B03">
        <w:rPr>
          <w:rFonts w:cstheme="minorHAnsi"/>
          <w:szCs w:val="22"/>
        </w:rPr>
        <w:t>Determine heat of compression for both bare and insulated suction line scenarios</w:t>
      </w:r>
    </w:p>
    <w:p w14:paraId="10881368" w14:textId="77777777" w:rsidR="00397758" w:rsidRPr="005C5B03" w:rsidRDefault="00397758" w:rsidP="00397758">
      <w:pPr>
        <w:numPr>
          <w:ilvl w:val="1"/>
          <w:numId w:val="37"/>
        </w:numPr>
        <w:rPr>
          <w:rFonts w:cstheme="minorHAnsi"/>
          <w:szCs w:val="22"/>
        </w:rPr>
      </w:pPr>
      <w:r w:rsidRPr="005C5B03">
        <w:rPr>
          <w:rFonts w:cstheme="minorHAnsi"/>
          <w:szCs w:val="22"/>
        </w:rPr>
        <w:t>Determine the compressor power usage for both bare and insulated suction line scenarios</w:t>
      </w:r>
    </w:p>
    <w:p w14:paraId="4F5D259E" w14:textId="77777777" w:rsidR="00397758" w:rsidRPr="005C5B03" w:rsidRDefault="00397758" w:rsidP="00397758">
      <w:pPr>
        <w:ind w:left="1080"/>
        <w:rPr>
          <w:rFonts w:cstheme="minorHAnsi"/>
          <w:szCs w:val="22"/>
        </w:rPr>
      </w:pPr>
    </w:p>
    <w:p w14:paraId="4378F803" w14:textId="77777777" w:rsidR="00397758" w:rsidRPr="005C5B03" w:rsidRDefault="00397758" w:rsidP="00397758">
      <w:pPr>
        <w:numPr>
          <w:ilvl w:val="0"/>
          <w:numId w:val="37"/>
        </w:numPr>
        <w:rPr>
          <w:rFonts w:cstheme="minorHAnsi"/>
          <w:szCs w:val="22"/>
          <w:u w:val="single"/>
        </w:rPr>
      </w:pPr>
      <w:r w:rsidRPr="005C5B03">
        <w:rPr>
          <w:rFonts w:cstheme="minorHAnsi"/>
          <w:szCs w:val="22"/>
          <w:u w:val="single"/>
        </w:rPr>
        <w:t>Compressor powe</w:t>
      </w:r>
      <w:r>
        <w:rPr>
          <w:rFonts w:cstheme="minorHAnsi"/>
          <w:szCs w:val="22"/>
          <w:u w:val="single"/>
        </w:rPr>
        <w:t>r savings per unit of measure (</w:t>
      </w:r>
      <w:r>
        <w:rPr>
          <w:rFonts w:ascii="Arial" w:hAnsi="Arial" w:cs="Arial"/>
          <w:szCs w:val="22"/>
          <w:u w:val="single"/>
        </w:rPr>
        <w:t>Δ</w:t>
      </w:r>
      <w:r w:rsidRPr="005C5B03">
        <w:rPr>
          <w:rFonts w:cstheme="minorHAnsi"/>
          <w:szCs w:val="22"/>
          <w:u w:val="single"/>
        </w:rPr>
        <w:t>kW/linear-ft):</w:t>
      </w:r>
    </w:p>
    <w:p w14:paraId="12CF6E39" w14:textId="77777777" w:rsidR="00397758" w:rsidRPr="005C5B03" w:rsidRDefault="00397758" w:rsidP="00397758">
      <w:pPr>
        <w:numPr>
          <w:ilvl w:val="1"/>
          <w:numId w:val="37"/>
        </w:numPr>
        <w:rPr>
          <w:rFonts w:cstheme="minorHAnsi"/>
          <w:szCs w:val="22"/>
        </w:rPr>
      </w:pPr>
      <w:r w:rsidRPr="005C5B03">
        <w:rPr>
          <w:rFonts w:cstheme="minorHAnsi"/>
          <w:szCs w:val="22"/>
        </w:rPr>
        <w:t>Determine demand savings by using bare and insulated suction line compressor power usage</w:t>
      </w:r>
    </w:p>
    <w:p w14:paraId="3AC44019" w14:textId="77777777" w:rsidR="00397758" w:rsidRPr="005C5B03" w:rsidRDefault="00397758" w:rsidP="00397758">
      <w:pPr>
        <w:numPr>
          <w:ilvl w:val="1"/>
          <w:numId w:val="37"/>
        </w:numPr>
        <w:rPr>
          <w:rFonts w:cstheme="minorHAnsi"/>
          <w:szCs w:val="22"/>
        </w:rPr>
      </w:pPr>
      <w:r w:rsidRPr="005C5B03">
        <w:rPr>
          <w:rFonts w:cstheme="minorHAnsi"/>
          <w:szCs w:val="22"/>
        </w:rPr>
        <w:t>Determine demand savings per linear-ft of exposed suction lines for both walk-in coolers and freezers</w:t>
      </w:r>
    </w:p>
    <w:p w14:paraId="15DBCC30" w14:textId="77777777" w:rsidR="00397758" w:rsidRPr="005C5B03" w:rsidRDefault="00397758" w:rsidP="00397758">
      <w:pPr>
        <w:ind w:left="1080"/>
        <w:rPr>
          <w:rFonts w:cstheme="minorHAnsi"/>
          <w:szCs w:val="22"/>
        </w:rPr>
      </w:pPr>
    </w:p>
    <w:p w14:paraId="2C34FD65" w14:textId="77777777" w:rsidR="00397758" w:rsidRPr="005C5B03" w:rsidRDefault="00397758" w:rsidP="00397758">
      <w:pPr>
        <w:numPr>
          <w:ilvl w:val="0"/>
          <w:numId w:val="37"/>
        </w:numPr>
        <w:rPr>
          <w:rFonts w:cstheme="minorHAnsi"/>
          <w:szCs w:val="22"/>
          <w:u w:val="single"/>
        </w:rPr>
      </w:pPr>
      <w:r w:rsidRPr="005C5B03">
        <w:rPr>
          <w:rFonts w:cstheme="minorHAnsi"/>
          <w:szCs w:val="22"/>
          <w:u w:val="single"/>
        </w:rPr>
        <w:t>Equivalent-full-load-hours (EFLH) of operation:</w:t>
      </w:r>
    </w:p>
    <w:p w14:paraId="07E9C8C3" w14:textId="77777777" w:rsidR="00397758" w:rsidRPr="005C5B03" w:rsidRDefault="00397758" w:rsidP="00397758">
      <w:pPr>
        <w:numPr>
          <w:ilvl w:val="1"/>
          <w:numId w:val="37"/>
        </w:numPr>
        <w:rPr>
          <w:rFonts w:cstheme="minorHAnsi"/>
          <w:szCs w:val="22"/>
        </w:rPr>
      </w:pPr>
      <w:r w:rsidRPr="005C5B03">
        <w:rPr>
          <w:rFonts w:cstheme="minorHAnsi"/>
          <w:szCs w:val="22"/>
        </w:rPr>
        <w:t>EFLH is determined by using annual available operation hours (8,760) and overall duty cycle factor</w:t>
      </w:r>
    </w:p>
    <w:p w14:paraId="2EC795BE" w14:textId="77777777" w:rsidR="00397758" w:rsidRPr="005C5B03" w:rsidRDefault="00397758" w:rsidP="00397758">
      <w:pPr>
        <w:numPr>
          <w:ilvl w:val="1"/>
          <w:numId w:val="37"/>
        </w:numPr>
        <w:rPr>
          <w:rFonts w:cstheme="minorHAnsi"/>
          <w:szCs w:val="22"/>
        </w:rPr>
      </w:pPr>
      <w:r w:rsidRPr="005C5B03">
        <w:rPr>
          <w:rFonts w:cstheme="minorHAnsi"/>
          <w:szCs w:val="22"/>
        </w:rPr>
        <w:t>Overall duty cycle factor is determined by taking into account compressor over-sizing factor, defrost periods and weather factor</w:t>
      </w:r>
    </w:p>
    <w:p w14:paraId="39C856A4" w14:textId="77777777" w:rsidR="00397758" w:rsidRPr="005C5B03" w:rsidRDefault="00397758" w:rsidP="00397758">
      <w:pPr>
        <w:ind w:left="1080"/>
        <w:rPr>
          <w:rFonts w:cstheme="minorHAnsi"/>
          <w:szCs w:val="22"/>
        </w:rPr>
      </w:pPr>
    </w:p>
    <w:p w14:paraId="55B0A965" w14:textId="77777777" w:rsidR="00397758" w:rsidRPr="005C5B03" w:rsidRDefault="00397758" w:rsidP="00397758">
      <w:pPr>
        <w:numPr>
          <w:ilvl w:val="0"/>
          <w:numId w:val="37"/>
        </w:numPr>
        <w:rPr>
          <w:rFonts w:cstheme="minorHAnsi"/>
          <w:szCs w:val="22"/>
          <w:u w:val="single"/>
        </w:rPr>
      </w:pPr>
      <w:r w:rsidRPr="005C5B03">
        <w:rPr>
          <w:rFonts w:cstheme="minorHAnsi"/>
          <w:szCs w:val="22"/>
          <w:u w:val="single"/>
        </w:rPr>
        <w:t>Compressor energy savings per unit of measure (</w:t>
      </w:r>
      <w:r>
        <w:rPr>
          <w:rFonts w:ascii="Arial" w:hAnsi="Arial" w:cs="Arial"/>
          <w:szCs w:val="22"/>
          <w:u w:val="single"/>
        </w:rPr>
        <w:t>Δ</w:t>
      </w:r>
      <w:r w:rsidRPr="005C5B03">
        <w:rPr>
          <w:rFonts w:cstheme="minorHAnsi"/>
          <w:szCs w:val="22"/>
          <w:u w:val="single"/>
        </w:rPr>
        <w:t>kWh/sq-ft):</w:t>
      </w:r>
    </w:p>
    <w:p w14:paraId="755F5D08" w14:textId="77777777" w:rsidR="00397758" w:rsidRPr="005C5B03" w:rsidRDefault="00397758" w:rsidP="00397758">
      <w:pPr>
        <w:numPr>
          <w:ilvl w:val="1"/>
          <w:numId w:val="37"/>
        </w:numPr>
        <w:rPr>
          <w:rFonts w:cstheme="minorHAnsi"/>
          <w:szCs w:val="22"/>
        </w:rPr>
      </w:pPr>
      <w:r w:rsidRPr="005C5B03">
        <w:rPr>
          <w:rFonts w:cstheme="minorHAnsi"/>
          <w:szCs w:val="22"/>
        </w:rPr>
        <w:t>Determine energy savings by using demand savings and EFLH</w:t>
      </w:r>
    </w:p>
    <w:p w14:paraId="6680F7D6" w14:textId="77777777" w:rsidR="00397758" w:rsidRPr="005C5B03" w:rsidRDefault="00397758" w:rsidP="00397758">
      <w:pPr>
        <w:numPr>
          <w:ilvl w:val="1"/>
          <w:numId w:val="37"/>
        </w:numPr>
        <w:rPr>
          <w:rFonts w:cstheme="minorHAnsi"/>
          <w:szCs w:val="22"/>
        </w:rPr>
      </w:pPr>
      <w:r w:rsidRPr="005C5B03">
        <w:rPr>
          <w:rFonts w:cstheme="minorHAnsi"/>
          <w:szCs w:val="22"/>
        </w:rPr>
        <w:t>Repeat energy savings calculation for all CTZs for both coolers and freezers and compile results</w:t>
      </w:r>
    </w:p>
    <w:p w14:paraId="7CB0B75D" w14:textId="77777777" w:rsidR="00397758" w:rsidRDefault="00397758" w:rsidP="00397758">
      <w:pPr>
        <w:pStyle w:val="Heading3"/>
        <w:spacing w:before="0" w:after="0"/>
        <w:rPr>
          <w:rFonts w:asciiTheme="minorHAnsi" w:hAnsiTheme="minorHAnsi" w:cstheme="minorHAnsi"/>
          <w:sz w:val="22"/>
          <w:szCs w:val="22"/>
        </w:rPr>
      </w:pPr>
      <w:bookmarkStart w:id="23" w:name="_Toc182594013"/>
    </w:p>
    <w:p w14:paraId="227756D5" w14:textId="77777777" w:rsidR="00397758" w:rsidRPr="00277345" w:rsidRDefault="00397758" w:rsidP="00397758">
      <w:pPr>
        <w:pStyle w:val="Heading3"/>
        <w:spacing w:before="0" w:after="0"/>
        <w:rPr>
          <w:rFonts w:asciiTheme="minorHAnsi" w:hAnsiTheme="minorHAnsi" w:cstheme="minorHAnsi"/>
          <w:sz w:val="24"/>
          <w:szCs w:val="24"/>
        </w:rPr>
      </w:pPr>
      <w:r w:rsidRPr="00277345">
        <w:rPr>
          <w:rFonts w:asciiTheme="minorHAnsi" w:hAnsiTheme="minorHAnsi" w:cstheme="minorHAnsi"/>
          <w:sz w:val="24"/>
          <w:szCs w:val="24"/>
        </w:rPr>
        <w:t>Heat Transfer Analysis</w:t>
      </w:r>
      <w:bookmarkEnd w:id="23"/>
    </w:p>
    <w:p w14:paraId="574B0085" w14:textId="77777777" w:rsidR="00397758" w:rsidRPr="005C5B03" w:rsidRDefault="00397758" w:rsidP="00397758">
      <w:pPr>
        <w:rPr>
          <w:rFonts w:cstheme="minorHAnsi"/>
          <w:szCs w:val="22"/>
        </w:rPr>
      </w:pPr>
      <w:r w:rsidRPr="005C5B03">
        <w:rPr>
          <w:rFonts w:cstheme="minorHAnsi"/>
          <w:szCs w:val="22"/>
        </w:rPr>
        <w:t>This section discusses necessary and crucial steps or methodologies in calculating the total heat gain through bare copper suction lines and insulated suction lines.  These steps include:</w:t>
      </w:r>
    </w:p>
    <w:p w14:paraId="735FD1AB" w14:textId="77777777" w:rsidR="00397758" w:rsidRPr="005C5B03" w:rsidRDefault="00397758" w:rsidP="00397758">
      <w:pPr>
        <w:rPr>
          <w:rFonts w:cstheme="minorHAnsi"/>
          <w:szCs w:val="22"/>
        </w:rPr>
      </w:pPr>
    </w:p>
    <w:p w14:paraId="3DFB87C7" w14:textId="77777777" w:rsidR="00397758" w:rsidRPr="005C5B03" w:rsidRDefault="00397758" w:rsidP="00397758">
      <w:pPr>
        <w:numPr>
          <w:ilvl w:val="0"/>
          <w:numId w:val="38"/>
        </w:numPr>
        <w:tabs>
          <w:tab w:val="clear" w:pos="2160"/>
          <w:tab w:val="num" w:pos="1800"/>
        </w:tabs>
        <w:ind w:left="1800"/>
        <w:rPr>
          <w:rFonts w:cstheme="minorHAnsi"/>
          <w:szCs w:val="22"/>
        </w:rPr>
      </w:pPr>
      <w:r w:rsidRPr="005C5B03">
        <w:rPr>
          <w:rFonts w:cstheme="minorHAnsi"/>
          <w:szCs w:val="22"/>
        </w:rPr>
        <w:t>Conducting heat transfer analysis, which includes</w:t>
      </w:r>
    </w:p>
    <w:p w14:paraId="7594C477" w14:textId="77777777" w:rsidR="00397758" w:rsidRPr="005C5B03" w:rsidRDefault="00397758" w:rsidP="00397758">
      <w:pPr>
        <w:numPr>
          <w:ilvl w:val="2"/>
          <w:numId w:val="38"/>
        </w:numPr>
        <w:rPr>
          <w:rFonts w:cstheme="minorHAnsi"/>
          <w:szCs w:val="22"/>
        </w:rPr>
      </w:pPr>
      <w:r w:rsidRPr="005C5B03">
        <w:rPr>
          <w:rFonts w:cstheme="minorHAnsi"/>
          <w:szCs w:val="22"/>
        </w:rPr>
        <w:t>Calculating heat transfer coefficients</w:t>
      </w:r>
    </w:p>
    <w:p w14:paraId="67420E00" w14:textId="77777777" w:rsidR="00397758" w:rsidRPr="005C5B03" w:rsidRDefault="00397758" w:rsidP="00397758">
      <w:pPr>
        <w:numPr>
          <w:ilvl w:val="2"/>
          <w:numId w:val="38"/>
        </w:numPr>
        <w:rPr>
          <w:rFonts w:cstheme="minorHAnsi"/>
          <w:szCs w:val="22"/>
        </w:rPr>
      </w:pPr>
      <w:r w:rsidRPr="005C5B03">
        <w:rPr>
          <w:rFonts w:cstheme="minorHAnsi"/>
          <w:szCs w:val="22"/>
        </w:rPr>
        <w:t>Calculating overall heat transfer coefficient</w:t>
      </w:r>
    </w:p>
    <w:p w14:paraId="6C20111B" w14:textId="77777777" w:rsidR="00397758" w:rsidRPr="005C5B03" w:rsidRDefault="00397758" w:rsidP="00397758">
      <w:pPr>
        <w:numPr>
          <w:ilvl w:val="0"/>
          <w:numId w:val="38"/>
        </w:numPr>
        <w:tabs>
          <w:tab w:val="clear" w:pos="2160"/>
          <w:tab w:val="num" w:pos="1800"/>
        </w:tabs>
        <w:ind w:left="1800"/>
        <w:rPr>
          <w:rFonts w:cstheme="minorHAnsi"/>
          <w:szCs w:val="22"/>
        </w:rPr>
      </w:pPr>
      <w:r w:rsidRPr="005C5B03">
        <w:rPr>
          <w:rFonts w:cstheme="minorHAnsi"/>
          <w:szCs w:val="22"/>
        </w:rPr>
        <w:t>Calculating heat gain</w:t>
      </w:r>
    </w:p>
    <w:p w14:paraId="253D235C" w14:textId="77777777" w:rsidR="00397758" w:rsidRDefault="00397758" w:rsidP="00397758">
      <w:pPr>
        <w:rPr>
          <w:rFonts w:cstheme="minorHAnsi"/>
          <w:szCs w:val="22"/>
        </w:rPr>
      </w:pPr>
    </w:p>
    <w:p w14:paraId="35823F4A" w14:textId="77777777" w:rsidR="00397758" w:rsidRPr="005C5B03" w:rsidRDefault="00397758" w:rsidP="00397758">
      <w:pPr>
        <w:rPr>
          <w:rFonts w:cstheme="minorHAnsi"/>
          <w:szCs w:val="22"/>
        </w:rPr>
      </w:pPr>
    </w:p>
    <w:p w14:paraId="60C2BC91" w14:textId="77777777" w:rsidR="00397758" w:rsidRPr="005C5B03" w:rsidRDefault="00397758" w:rsidP="00397758">
      <w:pPr>
        <w:pStyle w:val="Heading4"/>
        <w:spacing w:before="0"/>
        <w:rPr>
          <w:rFonts w:asciiTheme="minorHAnsi" w:hAnsiTheme="minorHAnsi" w:cstheme="minorHAnsi"/>
          <w:szCs w:val="22"/>
        </w:rPr>
      </w:pPr>
      <w:r w:rsidRPr="005C5B03">
        <w:rPr>
          <w:rFonts w:asciiTheme="minorHAnsi" w:hAnsiTheme="minorHAnsi" w:cstheme="minorHAnsi"/>
          <w:szCs w:val="22"/>
        </w:rPr>
        <w:t>Step 1:  Heat transfer coefficients</w:t>
      </w:r>
    </w:p>
    <w:p w14:paraId="29C8F9D8" w14:textId="77777777" w:rsidR="00397758" w:rsidRPr="005C5B03" w:rsidRDefault="00397758" w:rsidP="00397758">
      <w:pPr>
        <w:rPr>
          <w:rFonts w:cstheme="minorHAnsi"/>
          <w:szCs w:val="22"/>
        </w:rPr>
      </w:pPr>
      <w:r w:rsidRPr="005C5B03">
        <w:rPr>
          <w:rFonts w:cstheme="minorHAnsi"/>
          <w:szCs w:val="22"/>
        </w:rPr>
        <w:t xml:space="preserve">Conducting a heat transfer analysis will identify key heat transfer coefficients.  These heat transfer coefficients will ultimately determine the overall heat transfer coefficient, which then will be used to determine the heat gain for each scenario.  </w:t>
      </w:r>
    </w:p>
    <w:p w14:paraId="1E258DEA" w14:textId="77777777" w:rsidR="00397758" w:rsidRPr="005C5B03" w:rsidRDefault="00397758" w:rsidP="00397758">
      <w:pPr>
        <w:rPr>
          <w:rFonts w:cstheme="minorHAnsi"/>
          <w:szCs w:val="22"/>
        </w:rPr>
      </w:pPr>
    </w:p>
    <w:p w14:paraId="21C21790" w14:textId="77777777" w:rsidR="00397758" w:rsidRPr="005C5B03" w:rsidRDefault="00397758" w:rsidP="00397758">
      <w:pPr>
        <w:rPr>
          <w:rFonts w:cstheme="minorHAnsi"/>
          <w:szCs w:val="22"/>
          <w:u w:val="single"/>
        </w:rPr>
      </w:pPr>
      <w:r w:rsidRPr="005C5B03">
        <w:rPr>
          <w:rFonts w:cstheme="minorHAnsi"/>
          <w:i/>
          <w:szCs w:val="22"/>
          <w:u w:val="single"/>
        </w:rPr>
        <w:t>Bare Suction Line</w:t>
      </w:r>
      <w:r w:rsidRPr="005C5B03">
        <w:rPr>
          <w:rFonts w:cstheme="minorHAnsi"/>
          <w:szCs w:val="22"/>
          <w:u w:val="single"/>
        </w:rPr>
        <w:t>:</w:t>
      </w:r>
    </w:p>
    <w:p w14:paraId="2E0EA2B7" w14:textId="77777777" w:rsidR="00397758" w:rsidRPr="005C5B03" w:rsidRDefault="00397758" w:rsidP="00397758">
      <w:pPr>
        <w:rPr>
          <w:rFonts w:cstheme="minorHAnsi"/>
          <w:szCs w:val="22"/>
        </w:rPr>
      </w:pPr>
      <w:r w:rsidRPr="005C5B03">
        <w:rPr>
          <w:rFonts w:cstheme="minorHAnsi"/>
          <w:szCs w:val="22"/>
        </w:rPr>
        <w:t>The heat transfer components for bare suction pipes include conduction through the thickness of pipe, and convection and radiation through the surface of the pipe.  The conduction through the thickness of pipe is a function of the pipe’s inner radius (r</w:t>
      </w:r>
      <w:r w:rsidRPr="005C5B03">
        <w:rPr>
          <w:rFonts w:cstheme="minorHAnsi"/>
          <w:szCs w:val="22"/>
          <w:vertAlign w:val="subscript"/>
        </w:rPr>
        <w:t>i</w:t>
      </w:r>
      <w:r w:rsidRPr="005C5B03">
        <w:rPr>
          <w:rFonts w:cstheme="minorHAnsi"/>
          <w:szCs w:val="22"/>
        </w:rPr>
        <w:t>), the pipe’s outer radius (r</w:t>
      </w:r>
      <w:r w:rsidRPr="005C5B03">
        <w:rPr>
          <w:rFonts w:cstheme="minorHAnsi"/>
          <w:szCs w:val="22"/>
          <w:vertAlign w:val="subscript"/>
        </w:rPr>
        <w:t>o</w:t>
      </w:r>
      <w:r w:rsidRPr="005C5B03">
        <w:rPr>
          <w:rFonts w:cstheme="minorHAnsi"/>
          <w:szCs w:val="22"/>
        </w:rPr>
        <w:t xml:space="preserve">) and the thermal conductivity </w:t>
      </w:r>
      <w:r w:rsidRPr="005C5B03">
        <w:rPr>
          <w:rFonts w:cstheme="minorHAnsi"/>
          <w:szCs w:val="22"/>
        </w:rPr>
        <w:lastRenderedPageBreak/>
        <w:t>of the pipe (k</w:t>
      </w:r>
      <w:r w:rsidRPr="005C5B03">
        <w:rPr>
          <w:rFonts w:cstheme="minorHAnsi"/>
          <w:szCs w:val="22"/>
          <w:vertAlign w:val="subscript"/>
        </w:rPr>
        <w:t>pipe</w:t>
      </w:r>
      <w:r w:rsidRPr="005C5B03">
        <w:rPr>
          <w:rFonts w:cstheme="minorHAnsi"/>
          <w:szCs w:val="22"/>
        </w:rPr>
        <w:t>).  The convection and radiation, however, act in parallel at the surface of the pipe.  Accordingly, the thermal circuit can be constructed as follows (Figure 1):</w:t>
      </w:r>
    </w:p>
    <w:p w14:paraId="02851130" w14:textId="77777777" w:rsidR="00397758" w:rsidRPr="00924719" w:rsidRDefault="00397758" w:rsidP="00397758">
      <w:pPr>
        <w:rPr>
          <w:rFonts w:cstheme="minorHAnsi"/>
        </w:rPr>
      </w:pPr>
    </w:p>
    <w:p w14:paraId="45F11596" w14:textId="77777777" w:rsidR="00397758" w:rsidRPr="00924719" w:rsidRDefault="00397758" w:rsidP="00397758">
      <w:pPr>
        <w:jc w:val="center"/>
        <w:rPr>
          <w:rFonts w:cstheme="minorHAnsi"/>
        </w:rPr>
      </w:pPr>
      <w:r w:rsidRPr="00924719">
        <w:rPr>
          <w:rFonts w:cstheme="minorHAnsi"/>
          <w:noProof/>
        </w:rPr>
        <w:drawing>
          <wp:inline distT="0" distB="0" distL="0" distR="0" wp14:anchorId="63729AFC" wp14:editId="3EB0A2E8">
            <wp:extent cx="3260090" cy="1113155"/>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2"/>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260090" cy="1113155"/>
                    </a:xfrm>
                    <a:prstGeom prst="rect">
                      <a:avLst/>
                    </a:prstGeom>
                    <a:noFill/>
                    <a:ln>
                      <a:noFill/>
                    </a:ln>
                  </pic:spPr>
                </pic:pic>
              </a:graphicData>
            </a:graphic>
          </wp:inline>
        </w:drawing>
      </w:r>
    </w:p>
    <w:p w14:paraId="4CD5E958" w14:textId="77777777" w:rsidR="00397758" w:rsidRPr="00BC2EFD" w:rsidRDefault="00397758" w:rsidP="00397758">
      <w:pPr>
        <w:pStyle w:val="Caption"/>
        <w:jc w:val="center"/>
        <w:rPr>
          <w:rFonts w:cstheme="minorHAnsi"/>
          <w:szCs w:val="22"/>
        </w:rPr>
      </w:pPr>
      <w:bookmarkStart w:id="24" w:name="_Toc182593986"/>
      <w:r w:rsidRPr="00BC2EFD">
        <w:rPr>
          <w:rFonts w:cstheme="minorHAnsi"/>
          <w:szCs w:val="22"/>
        </w:rPr>
        <w:t xml:space="preserve">Figure </w:t>
      </w:r>
      <w:r w:rsidRPr="00BC2EFD">
        <w:rPr>
          <w:rFonts w:cstheme="minorHAnsi"/>
          <w:szCs w:val="22"/>
        </w:rPr>
        <w:fldChar w:fldCharType="begin"/>
      </w:r>
      <w:r w:rsidRPr="00BC2EFD">
        <w:rPr>
          <w:rFonts w:cstheme="minorHAnsi"/>
          <w:szCs w:val="22"/>
        </w:rPr>
        <w:instrText xml:space="preserve"> SEQ Figure \* ARABIC </w:instrText>
      </w:r>
      <w:r w:rsidRPr="00BC2EFD">
        <w:rPr>
          <w:rFonts w:cstheme="minorHAnsi"/>
          <w:szCs w:val="22"/>
        </w:rPr>
        <w:fldChar w:fldCharType="separate"/>
      </w:r>
      <w:r>
        <w:rPr>
          <w:rFonts w:cstheme="minorHAnsi"/>
          <w:noProof/>
          <w:szCs w:val="22"/>
        </w:rPr>
        <w:t>1</w:t>
      </w:r>
      <w:r w:rsidRPr="00BC2EFD">
        <w:rPr>
          <w:rFonts w:cstheme="minorHAnsi"/>
          <w:szCs w:val="22"/>
        </w:rPr>
        <w:fldChar w:fldCharType="end"/>
      </w:r>
      <w:r w:rsidRPr="00BC2EFD">
        <w:rPr>
          <w:rFonts w:cstheme="minorHAnsi"/>
          <w:szCs w:val="22"/>
        </w:rPr>
        <w:t xml:space="preserve"> Network Representation of Radiative, Convective and Conductive Exchange between Ambient and Vapor Refrigerant for Bare Suction Pipes</w:t>
      </w:r>
      <w:bookmarkEnd w:id="24"/>
    </w:p>
    <w:p w14:paraId="4565BB3F" w14:textId="77777777" w:rsidR="00397758" w:rsidRPr="005C5B03" w:rsidRDefault="00397758" w:rsidP="00397758">
      <w:pPr>
        <w:rPr>
          <w:rFonts w:cstheme="minorHAnsi"/>
          <w:szCs w:val="22"/>
        </w:rPr>
      </w:pPr>
    </w:p>
    <w:p w14:paraId="6ACD3767" w14:textId="77777777" w:rsidR="00397758" w:rsidRPr="005C5B03" w:rsidRDefault="00397758" w:rsidP="00397758">
      <w:pPr>
        <w:rPr>
          <w:rFonts w:cstheme="minorHAnsi"/>
          <w:szCs w:val="22"/>
        </w:rPr>
      </w:pPr>
      <w:r w:rsidRPr="005C5B03">
        <w:rPr>
          <w:rFonts w:cstheme="minorHAnsi"/>
          <w:szCs w:val="22"/>
        </w:rPr>
        <w:t xml:space="preserve">However, for simplicity purposes, </w:t>
      </w:r>
      <w:r w:rsidRPr="005C5B03">
        <w:rPr>
          <w:rFonts w:cstheme="minorHAnsi"/>
          <w:i/>
          <w:szCs w:val="22"/>
          <w:u w:val="single"/>
        </w:rPr>
        <w:t>the pipe’s wall thermal resistance will be neglected</w:t>
      </w:r>
      <w:r w:rsidRPr="005C5B03">
        <w:rPr>
          <w:rFonts w:cstheme="minorHAnsi"/>
          <w:szCs w:val="22"/>
        </w:rPr>
        <w:t>.  In other words, it is assumed that the surface of the pipe has the same temperature as the vapor refrigerant.  As shown in Figure 2, the only components that will contribute to the heat gain of vapor refrigerant are convection and radiation.  Therefore, the total thermal resistance between a bare suction pipe and ambient air include effective resistance associated with convection and radiation.</w:t>
      </w:r>
    </w:p>
    <w:p w14:paraId="5DD34A40" w14:textId="77777777" w:rsidR="00397758" w:rsidRPr="005C5B03" w:rsidRDefault="00397758" w:rsidP="00397758">
      <w:pPr>
        <w:rPr>
          <w:rFonts w:cstheme="minorHAnsi"/>
          <w:i/>
          <w:szCs w:val="22"/>
        </w:rPr>
      </w:pPr>
    </w:p>
    <w:p w14:paraId="0DD45F61" w14:textId="77777777" w:rsidR="00397758" w:rsidRPr="005C5B03" w:rsidRDefault="00397758" w:rsidP="00397758">
      <w:pPr>
        <w:rPr>
          <w:rFonts w:cstheme="minorHAnsi"/>
          <w:szCs w:val="22"/>
        </w:rPr>
      </w:pPr>
      <w:r w:rsidRPr="005C5B03">
        <w:rPr>
          <w:rFonts w:cstheme="minorHAnsi"/>
          <w:noProof/>
          <w:szCs w:val="22"/>
        </w:rPr>
        <w:drawing>
          <wp:inline distT="0" distB="0" distL="0" distR="0" wp14:anchorId="196668EA" wp14:editId="08D38931">
            <wp:extent cx="2854325" cy="2027555"/>
            <wp:effectExtent l="0" t="0" r="3175"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3"/>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854325" cy="2027555"/>
                    </a:xfrm>
                    <a:prstGeom prst="rect">
                      <a:avLst/>
                    </a:prstGeom>
                    <a:noFill/>
                    <a:ln>
                      <a:noFill/>
                    </a:ln>
                  </pic:spPr>
                </pic:pic>
              </a:graphicData>
            </a:graphic>
          </wp:inline>
        </w:drawing>
      </w:r>
      <w:r w:rsidRPr="005C5B03">
        <w:rPr>
          <w:rFonts w:cstheme="minorHAnsi"/>
          <w:szCs w:val="22"/>
        </w:rPr>
        <w:t xml:space="preserve"> </w:t>
      </w:r>
      <w:r w:rsidRPr="005C5B03">
        <w:rPr>
          <w:rFonts w:cstheme="minorHAnsi"/>
          <w:noProof/>
          <w:szCs w:val="22"/>
        </w:rPr>
        <w:drawing>
          <wp:inline distT="0" distB="0" distL="0" distR="0" wp14:anchorId="3642C869" wp14:editId="3B0F330B">
            <wp:extent cx="2504440" cy="1153160"/>
            <wp:effectExtent l="0" t="0" r="0" b="889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4"/>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504440" cy="1153160"/>
                    </a:xfrm>
                    <a:prstGeom prst="rect">
                      <a:avLst/>
                    </a:prstGeom>
                    <a:noFill/>
                    <a:ln>
                      <a:noFill/>
                    </a:ln>
                  </pic:spPr>
                </pic:pic>
              </a:graphicData>
            </a:graphic>
          </wp:inline>
        </w:drawing>
      </w:r>
    </w:p>
    <w:p w14:paraId="275BD5D2" w14:textId="77777777" w:rsidR="00397758" w:rsidRPr="005C5B03" w:rsidRDefault="00397758" w:rsidP="00397758">
      <w:pPr>
        <w:rPr>
          <w:rFonts w:cstheme="minorHAnsi"/>
          <w:szCs w:val="22"/>
        </w:rPr>
      </w:pPr>
    </w:p>
    <w:p w14:paraId="09269B01" w14:textId="77777777" w:rsidR="00397758" w:rsidRPr="00BC2EFD" w:rsidRDefault="00397758" w:rsidP="00397758">
      <w:pPr>
        <w:pStyle w:val="Caption"/>
        <w:jc w:val="center"/>
        <w:rPr>
          <w:rFonts w:cstheme="minorHAnsi"/>
          <w:szCs w:val="22"/>
        </w:rPr>
      </w:pPr>
      <w:bookmarkStart w:id="25" w:name="_Toc182593987"/>
      <w:r w:rsidRPr="00BC2EFD">
        <w:rPr>
          <w:rFonts w:cstheme="minorHAnsi"/>
          <w:szCs w:val="22"/>
        </w:rPr>
        <w:t xml:space="preserve">Figure </w:t>
      </w:r>
      <w:r w:rsidRPr="00BC2EFD">
        <w:rPr>
          <w:rFonts w:cstheme="minorHAnsi"/>
          <w:szCs w:val="22"/>
        </w:rPr>
        <w:fldChar w:fldCharType="begin"/>
      </w:r>
      <w:r w:rsidRPr="00BC2EFD">
        <w:rPr>
          <w:rFonts w:cstheme="minorHAnsi"/>
          <w:szCs w:val="22"/>
        </w:rPr>
        <w:instrText xml:space="preserve"> SEQ Figure \* ARABIC </w:instrText>
      </w:r>
      <w:r w:rsidRPr="00BC2EFD">
        <w:rPr>
          <w:rFonts w:cstheme="minorHAnsi"/>
          <w:szCs w:val="22"/>
        </w:rPr>
        <w:fldChar w:fldCharType="separate"/>
      </w:r>
      <w:r>
        <w:rPr>
          <w:rFonts w:cstheme="minorHAnsi"/>
          <w:noProof/>
          <w:szCs w:val="22"/>
        </w:rPr>
        <w:t>2</w:t>
      </w:r>
      <w:r w:rsidRPr="00BC2EFD">
        <w:rPr>
          <w:rFonts w:cstheme="minorHAnsi"/>
          <w:szCs w:val="22"/>
        </w:rPr>
        <w:fldChar w:fldCharType="end"/>
      </w:r>
      <w:r w:rsidRPr="00BC2EFD">
        <w:rPr>
          <w:rFonts w:cstheme="minorHAnsi"/>
          <w:szCs w:val="22"/>
        </w:rPr>
        <w:t xml:space="preserve"> Schematic and Network Representation of Radiative and Convective Exchange between Ambient and Vapor Refrigeration for Bare Suction Pipes</w:t>
      </w:r>
      <w:bookmarkEnd w:id="25"/>
    </w:p>
    <w:p w14:paraId="2915344E" w14:textId="77777777" w:rsidR="00397758" w:rsidRPr="005C5B03" w:rsidRDefault="00397758" w:rsidP="00397758">
      <w:pPr>
        <w:rPr>
          <w:rFonts w:cstheme="minorHAnsi"/>
          <w:szCs w:val="22"/>
        </w:rPr>
      </w:pPr>
    </w:p>
    <w:p w14:paraId="2D845DFE" w14:textId="77777777" w:rsidR="00397758" w:rsidRPr="005C5B03" w:rsidRDefault="00397758" w:rsidP="00397758">
      <w:pPr>
        <w:rPr>
          <w:rFonts w:cstheme="minorHAnsi"/>
          <w:szCs w:val="22"/>
        </w:rPr>
      </w:pPr>
      <w:r w:rsidRPr="005C5B03">
        <w:rPr>
          <w:rFonts w:cstheme="minorHAnsi"/>
          <w:szCs w:val="22"/>
        </w:rPr>
        <w:t>The convective and radiant heat transfer coefficients for bare pipes can be calculated using [</w:t>
      </w:r>
      <w:r>
        <w:rPr>
          <w:rFonts w:cstheme="minorHAnsi"/>
          <w:szCs w:val="22"/>
        </w:rPr>
        <w:t>398</w:t>
      </w:r>
      <w:r w:rsidRPr="005C5B03">
        <w:rPr>
          <w:rFonts w:cstheme="minorHAnsi"/>
          <w:szCs w:val="22"/>
        </w:rPr>
        <w:t>, p22.17]:</w:t>
      </w:r>
    </w:p>
    <w:p w14:paraId="4A16A1F4" w14:textId="77777777" w:rsidR="00397758" w:rsidRPr="005C5B03" w:rsidRDefault="00397758" w:rsidP="00397758">
      <w:pPr>
        <w:ind w:firstLine="900"/>
        <w:rPr>
          <w:rFonts w:cstheme="minorHAnsi"/>
          <w:szCs w:val="22"/>
        </w:rPr>
      </w:pPr>
      <w:r w:rsidRPr="005C5B03">
        <w:rPr>
          <w:rFonts w:cstheme="minorHAnsi"/>
          <w:position w:val="-28"/>
          <w:szCs w:val="22"/>
        </w:rPr>
        <w:object w:dxaOrig="5200" w:dyaOrig="740" w14:anchorId="667FB9B1">
          <v:shape id="_x0000_i1027" type="#_x0000_t75" style="width:258pt;height:36pt" o:ole="">
            <v:imagedata r:id="rId24" o:title=""/>
          </v:shape>
          <o:OLEObject Type="Embed" ProgID="Equation.3" ShapeID="_x0000_i1027" DrawAspect="Content" ObjectID="_1548755862" r:id="rId25"/>
        </w:object>
      </w:r>
    </w:p>
    <w:p w14:paraId="614FEED2" w14:textId="77777777" w:rsidR="00397758" w:rsidRPr="005C5B03" w:rsidRDefault="00397758" w:rsidP="00397758">
      <w:pPr>
        <w:rPr>
          <w:rFonts w:cstheme="minorHAnsi"/>
          <w:szCs w:val="22"/>
        </w:rPr>
      </w:pPr>
    </w:p>
    <w:p w14:paraId="5289DEAE" w14:textId="77777777" w:rsidR="00397758" w:rsidRPr="005C5B03" w:rsidRDefault="00397758" w:rsidP="00397758">
      <w:pPr>
        <w:ind w:left="900"/>
        <w:rPr>
          <w:rFonts w:cstheme="minorHAnsi"/>
          <w:szCs w:val="22"/>
        </w:rPr>
      </w:pPr>
      <w:r w:rsidRPr="005C5B03">
        <w:rPr>
          <w:rFonts w:cstheme="minorHAnsi"/>
          <w:szCs w:val="22"/>
        </w:rPr>
        <w:t>where,</w:t>
      </w:r>
    </w:p>
    <w:p w14:paraId="0E30A4BD" w14:textId="77777777" w:rsidR="00397758" w:rsidRPr="005C5B03" w:rsidRDefault="00397758" w:rsidP="00397758">
      <w:pPr>
        <w:ind w:left="900"/>
        <w:rPr>
          <w:rFonts w:cstheme="minorHAnsi"/>
          <w:szCs w:val="22"/>
        </w:rPr>
      </w:pPr>
      <w:r w:rsidRPr="005C5B03">
        <w:rPr>
          <w:rFonts w:cstheme="minorHAnsi"/>
          <w:szCs w:val="22"/>
        </w:rPr>
        <w:t>h</w:t>
      </w:r>
      <w:r w:rsidRPr="005C5B03">
        <w:rPr>
          <w:rFonts w:cstheme="minorHAnsi"/>
          <w:szCs w:val="22"/>
          <w:vertAlign w:val="subscript"/>
        </w:rPr>
        <w:t>convection</w:t>
      </w:r>
      <w:r w:rsidRPr="005C5B03">
        <w:rPr>
          <w:rFonts w:cstheme="minorHAnsi"/>
          <w:szCs w:val="22"/>
        </w:rPr>
        <w:t xml:space="preserve"> </w:t>
      </w:r>
      <w:r w:rsidRPr="005C5B03">
        <w:rPr>
          <w:rFonts w:cstheme="minorHAnsi"/>
          <w:szCs w:val="22"/>
        </w:rPr>
        <w:tab/>
        <w:t>=  convective heat transfer coefficient, Btu/hr-ft</w:t>
      </w:r>
      <w:r w:rsidRPr="005C5B03">
        <w:rPr>
          <w:rFonts w:cstheme="minorHAnsi"/>
          <w:szCs w:val="22"/>
          <w:vertAlign w:val="superscript"/>
        </w:rPr>
        <w:t>2</w:t>
      </w:r>
      <w:r w:rsidRPr="005C5B03">
        <w:rPr>
          <w:rFonts w:cstheme="minorHAnsi"/>
          <w:szCs w:val="22"/>
        </w:rPr>
        <w:t>-</w:t>
      </w:r>
      <w:r w:rsidRPr="005C5B03">
        <w:rPr>
          <w:rFonts w:cstheme="minorHAnsi"/>
          <w:szCs w:val="22"/>
          <w:vertAlign w:val="superscript"/>
        </w:rPr>
        <w:t>o</w:t>
      </w:r>
      <w:r w:rsidRPr="005C5B03">
        <w:rPr>
          <w:rFonts w:cstheme="minorHAnsi"/>
          <w:szCs w:val="22"/>
        </w:rPr>
        <w:t>F</w:t>
      </w:r>
    </w:p>
    <w:p w14:paraId="7B2C8CDF" w14:textId="77777777" w:rsidR="00397758" w:rsidRPr="005C5B03" w:rsidRDefault="00397758" w:rsidP="00397758">
      <w:pPr>
        <w:ind w:left="900"/>
        <w:rPr>
          <w:rFonts w:cstheme="minorHAnsi"/>
          <w:szCs w:val="22"/>
        </w:rPr>
      </w:pPr>
      <w:r w:rsidRPr="005C5B03">
        <w:rPr>
          <w:rFonts w:cstheme="minorHAnsi"/>
          <w:szCs w:val="22"/>
        </w:rPr>
        <w:t>C</w:t>
      </w:r>
      <w:r w:rsidRPr="005C5B03">
        <w:rPr>
          <w:rFonts w:cstheme="minorHAnsi"/>
          <w:szCs w:val="22"/>
        </w:rPr>
        <w:tab/>
      </w:r>
      <w:r w:rsidRPr="005C5B03">
        <w:rPr>
          <w:rFonts w:cstheme="minorHAnsi"/>
          <w:szCs w:val="22"/>
        </w:rPr>
        <w:tab/>
        <w:t xml:space="preserve">=  constant depending on shape and heat flow condition </w:t>
      </w:r>
    </w:p>
    <w:p w14:paraId="77253946" w14:textId="77777777" w:rsidR="00397758" w:rsidRPr="005C5B03" w:rsidRDefault="00397758" w:rsidP="00397758">
      <w:pPr>
        <w:ind w:left="1440" w:firstLine="720"/>
        <w:rPr>
          <w:rFonts w:cstheme="minorHAnsi"/>
          <w:szCs w:val="22"/>
        </w:rPr>
      </w:pPr>
      <w:r w:rsidRPr="005C5B03">
        <w:rPr>
          <w:rFonts w:cstheme="minorHAnsi"/>
          <w:szCs w:val="22"/>
        </w:rPr>
        <w:t xml:space="preserve">    (C = 1.016 for horizontal pipes)</w:t>
      </w:r>
    </w:p>
    <w:p w14:paraId="6A1332C8" w14:textId="77777777" w:rsidR="00397758" w:rsidRPr="005C5B03" w:rsidRDefault="00397758" w:rsidP="00397758">
      <w:pPr>
        <w:ind w:left="900"/>
        <w:rPr>
          <w:rFonts w:cstheme="minorHAnsi"/>
          <w:szCs w:val="22"/>
        </w:rPr>
      </w:pPr>
      <w:r w:rsidRPr="005C5B03">
        <w:rPr>
          <w:rFonts w:cstheme="minorHAnsi"/>
          <w:szCs w:val="22"/>
        </w:rPr>
        <w:t>d</w:t>
      </w:r>
      <w:r w:rsidRPr="005C5B03">
        <w:rPr>
          <w:rFonts w:cstheme="minorHAnsi"/>
          <w:szCs w:val="22"/>
        </w:rPr>
        <w:tab/>
      </w:r>
      <w:r w:rsidRPr="005C5B03">
        <w:rPr>
          <w:rFonts w:cstheme="minorHAnsi"/>
          <w:szCs w:val="22"/>
        </w:rPr>
        <w:tab/>
        <w:t>=  pipe diameter, inches</w:t>
      </w:r>
    </w:p>
    <w:p w14:paraId="7D900256" w14:textId="77777777" w:rsidR="00397758" w:rsidRPr="005C5B03" w:rsidRDefault="00397758" w:rsidP="00397758">
      <w:pPr>
        <w:ind w:left="900"/>
        <w:rPr>
          <w:rFonts w:cstheme="minorHAnsi"/>
          <w:szCs w:val="22"/>
        </w:rPr>
      </w:pPr>
      <w:r w:rsidRPr="005C5B03">
        <w:rPr>
          <w:rFonts w:cstheme="minorHAnsi"/>
          <w:szCs w:val="22"/>
        </w:rPr>
        <w:t>t</w:t>
      </w:r>
      <w:r w:rsidRPr="005C5B03">
        <w:rPr>
          <w:rFonts w:cstheme="minorHAnsi"/>
          <w:szCs w:val="22"/>
          <w:vertAlign w:val="subscript"/>
        </w:rPr>
        <w:t>avg</w:t>
      </w:r>
      <w:r w:rsidRPr="005C5B03">
        <w:rPr>
          <w:rFonts w:cstheme="minorHAnsi"/>
          <w:szCs w:val="22"/>
        </w:rPr>
        <w:tab/>
      </w:r>
      <w:r w:rsidRPr="005C5B03">
        <w:rPr>
          <w:rFonts w:cstheme="minorHAnsi"/>
          <w:szCs w:val="22"/>
        </w:rPr>
        <w:tab/>
        <w:t xml:space="preserve">=  average temperature of air film, </w:t>
      </w:r>
      <w:r w:rsidRPr="005C5B03">
        <w:rPr>
          <w:rFonts w:cstheme="minorHAnsi"/>
          <w:szCs w:val="22"/>
          <w:vertAlign w:val="superscript"/>
        </w:rPr>
        <w:t>o</w:t>
      </w:r>
      <w:r w:rsidRPr="005C5B03">
        <w:rPr>
          <w:rFonts w:cstheme="minorHAnsi"/>
          <w:szCs w:val="22"/>
        </w:rPr>
        <w:t>F</w:t>
      </w:r>
    </w:p>
    <w:p w14:paraId="18B69BB9" w14:textId="77777777" w:rsidR="00397758" w:rsidRPr="005C5B03" w:rsidRDefault="00397758" w:rsidP="00397758">
      <w:pPr>
        <w:ind w:left="900"/>
        <w:rPr>
          <w:rFonts w:cstheme="minorHAnsi"/>
          <w:szCs w:val="22"/>
        </w:rPr>
      </w:pPr>
      <w:r>
        <w:rPr>
          <w:rFonts w:ascii="Arial" w:hAnsi="Arial" w:cs="Arial"/>
          <w:szCs w:val="22"/>
        </w:rPr>
        <w:lastRenderedPageBreak/>
        <w:t>Δ</w:t>
      </w:r>
      <w:r w:rsidRPr="005C5B03">
        <w:rPr>
          <w:rFonts w:cstheme="minorHAnsi"/>
          <w:szCs w:val="22"/>
        </w:rPr>
        <w:t>t</w:t>
      </w:r>
      <w:r w:rsidRPr="005C5B03">
        <w:rPr>
          <w:rFonts w:cstheme="minorHAnsi"/>
          <w:szCs w:val="22"/>
        </w:rPr>
        <w:tab/>
      </w:r>
      <w:r w:rsidRPr="005C5B03">
        <w:rPr>
          <w:rFonts w:cstheme="minorHAnsi"/>
          <w:szCs w:val="22"/>
        </w:rPr>
        <w:tab/>
        <w:t xml:space="preserve">=  surface to air temperature difference, </w:t>
      </w:r>
      <w:r w:rsidRPr="005C5B03">
        <w:rPr>
          <w:rFonts w:cstheme="minorHAnsi"/>
          <w:szCs w:val="22"/>
          <w:vertAlign w:val="superscript"/>
        </w:rPr>
        <w:t>o</w:t>
      </w:r>
      <w:r w:rsidRPr="005C5B03">
        <w:rPr>
          <w:rFonts w:cstheme="minorHAnsi"/>
          <w:szCs w:val="22"/>
        </w:rPr>
        <w:t>F</w:t>
      </w:r>
    </w:p>
    <w:p w14:paraId="3080D310" w14:textId="77777777" w:rsidR="00397758" w:rsidRPr="005C5B03" w:rsidRDefault="00397758" w:rsidP="00397758">
      <w:pPr>
        <w:ind w:left="900"/>
        <w:rPr>
          <w:rFonts w:cstheme="minorHAnsi"/>
          <w:szCs w:val="22"/>
        </w:rPr>
      </w:pPr>
      <w:r w:rsidRPr="005C5B03">
        <w:rPr>
          <w:rFonts w:cstheme="minorHAnsi"/>
          <w:szCs w:val="22"/>
        </w:rPr>
        <w:t>V</w:t>
      </w:r>
      <w:r w:rsidRPr="005C5B03">
        <w:rPr>
          <w:rFonts w:cstheme="minorHAnsi"/>
          <w:szCs w:val="22"/>
        </w:rPr>
        <w:tab/>
      </w:r>
      <w:r w:rsidRPr="005C5B03">
        <w:rPr>
          <w:rFonts w:cstheme="minorHAnsi"/>
          <w:szCs w:val="22"/>
        </w:rPr>
        <w:tab/>
        <w:t>=  wind speed, mph</w:t>
      </w:r>
    </w:p>
    <w:p w14:paraId="592DD1E5" w14:textId="77777777" w:rsidR="00397758" w:rsidRPr="005C5B03" w:rsidRDefault="00397758" w:rsidP="00397758">
      <w:pPr>
        <w:rPr>
          <w:rFonts w:cstheme="minorHAnsi"/>
          <w:szCs w:val="22"/>
        </w:rPr>
      </w:pPr>
    </w:p>
    <w:p w14:paraId="4DDA2A2A" w14:textId="77777777" w:rsidR="00397758" w:rsidRPr="005C5B03" w:rsidRDefault="00397758" w:rsidP="00397758">
      <w:pPr>
        <w:rPr>
          <w:rFonts w:cstheme="minorHAnsi"/>
          <w:szCs w:val="22"/>
        </w:rPr>
      </w:pPr>
      <w:r w:rsidRPr="005C5B03">
        <w:rPr>
          <w:rFonts w:cstheme="minorHAnsi"/>
          <w:szCs w:val="22"/>
        </w:rPr>
        <w:t>To estimate the average air film temperature, the ambient air temperature and the pipe’s surface temperatures were used.  Since the assumption is that the pipe’s surface temperature is the same as the vapor refrigerant temperature, the pipe’s surface temperature equated to the refrigerant vapor temperature.  That is:</w:t>
      </w:r>
    </w:p>
    <w:p w14:paraId="45905D48" w14:textId="77777777" w:rsidR="00397758" w:rsidRPr="005C5B03" w:rsidRDefault="00397758" w:rsidP="00397758">
      <w:pPr>
        <w:rPr>
          <w:rFonts w:cstheme="minorHAnsi"/>
          <w:szCs w:val="22"/>
        </w:rPr>
      </w:pPr>
    </w:p>
    <w:p w14:paraId="4E576CB2" w14:textId="77777777" w:rsidR="00397758" w:rsidRPr="005C5B03" w:rsidRDefault="00397758" w:rsidP="00397758">
      <w:pPr>
        <w:ind w:firstLine="900"/>
        <w:rPr>
          <w:rFonts w:cstheme="minorHAnsi"/>
          <w:szCs w:val="22"/>
        </w:rPr>
      </w:pPr>
      <w:r w:rsidRPr="005C5B03">
        <w:rPr>
          <w:rFonts w:cstheme="minorHAnsi"/>
          <w:position w:val="-24"/>
          <w:szCs w:val="22"/>
        </w:rPr>
        <w:object w:dxaOrig="1160" w:dyaOrig="620" w14:anchorId="4D03A8B2">
          <v:shape id="_x0000_i1028" type="#_x0000_t75" style="width:60pt;height:30pt" o:ole="">
            <v:imagedata r:id="rId26" o:title=""/>
          </v:shape>
          <o:OLEObject Type="Embed" ProgID="Equation.3" ShapeID="_x0000_i1028" DrawAspect="Content" ObjectID="_1548755863" r:id="rId27"/>
        </w:object>
      </w:r>
    </w:p>
    <w:p w14:paraId="0AF1C4D4" w14:textId="77777777" w:rsidR="00397758" w:rsidRPr="005C5B03" w:rsidRDefault="00397758" w:rsidP="00397758">
      <w:pPr>
        <w:rPr>
          <w:rFonts w:cstheme="minorHAnsi"/>
          <w:szCs w:val="22"/>
        </w:rPr>
      </w:pPr>
    </w:p>
    <w:p w14:paraId="7818BC86" w14:textId="77777777" w:rsidR="00397758" w:rsidRPr="005C5B03" w:rsidRDefault="00397758" w:rsidP="00397758">
      <w:pPr>
        <w:ind w:left="900"/>
        <w:rPr>
          <w:rFonts w:cstheme="minorHAnsi"/>
          <w:szCs w:val="22"/>
        </w:rPr>
      </w:pPr>
      <w:r w:rsidRPr="005C5B03">
        <w:rPr>
          <w:rFonts w:cstheme="minorHAnsi"/>
          <w:szCs w:val="22"/>
        </w:rPr>
        <w:t>where,</w:t>
      </w:r>
    </w:p>
    <w:p w14:paraId="680553C4" w14:textId="77777777" w:rsidR="00397758" w:rsidRPr="005C5B03" w:rsidRDefault="00397758" w:rsidP="00397758">
      <w:pPr>
        <w:ind w:left="900"/>
        <w:rPr>
          <w:rFonts w:cstheme="minorHAnsi"/>
          <w:szCs w:val="22"/>
        </w:rPr>
      </w:pPr>
      <w:r w:rsidRPr="005C5B03">
        <w:rPr>
          <w:rFonts w:cstheme="minorHAnsi"/>
          <w:szCs w:val="22"/>
        </w:rPr>
        <w:t>t</w:t>
      </w:r>
      <w:r w:rsidRPr="005C5B03">
        <w:rPr>
          <w:rFonts w:cstheme="minorHAnsi"/>
          <w:szCs w:val="22"/>
          <w:vertAlign w:val="subscript"/>
        </w:rPr>
        <w:t>a</w:t>
      </w:r>
      <w:r w:rsidRPr="005C5B03">
        <w:rPr>
          <w:rFonts w:cstheme="minorHAnsi"/>
          <w:szCs w:val="22"/>
        </w:rPr>
        <w:tab/>
      </w:r>
      <w:r w:rsidRPr="005C5B03">
        <w:rPr>
          <w:rFonts w:cstheme="minorHAnsi"/>
          <w:szCs w:val="22"/>
        </w:rPr>
        <w:tab/>
        <w:t xml:space="preserve">=  air temperature, </w:t>
      </w:r>
      <w:r w:rsidRPr="005C5B03">
        <w:rPr>
          <w:rFonts w:cstheme="minorHAnsi"/>
          <w:szCs w:val="22"/>
          <w:vertAlign w:val="superscript"/>
        </w:rPr>
        <w:t>o</w:t>
      </w:r>
      <w:r w:rsidRPr="005C5B03">
        <w:rPr>
          <w:rFonts w:cstheme="minorHAnsi"/>
          <w:szCs w:val="22"/>
        </w:rPr>
        <w:t>F</w:t>
      </w:r>
    </w:p>
    <w:p w14:paraId="2F6B8668" w14:textId="77777777" w:rsidR="00397758" w:rsidRPr="005C5B03" w:rsidRDefault="00397758" w:rsidP="00397758">
      <w:pPr>
        <w:ind w:left="900"/>
        <w:rPr>
          <w:rFonts w:cstheme="minorHAnsi"/>
          <w:szCs w:val="22"/>
        </w:rPr>
      </w:pPr>
      <w:r w:rsidRPr="005C5B03">
        <w:rPr>
          <w:rFonts w:cstheme="minorHAnsi"/>
          <w:szCs w:val="22"/>
        </w:rPr>
        <w:t>t</w:t>
      </w:r>
      <w:r w:rsidRPr="005C5B03">
        <w:rPr>
          <w:rFonts w:cstheme="minorHAnsi"/>
          <w:szCs w:val="22"/>
          <w:vertAlign w:val="subscript"/>
        </w:rPr>
        <w:t>s</w:t>
      </w:r>
      <w:r w:rsidRPr="005C5B03">
        <w:rPr>
          <w:rFonts w:cstheme="minorHAnsi"/>
          <w:szCs w:val="22"/>
        </w:rPr>
        <w:tab/>
      </w:r>
      <w:r w:rsidRPr="005C5B03">
        <w:rPr>
          <w:rFonts w:cstheme="minorHAnsi"/>
          <w:szCs w:val="22"/>
        </w:rPr>
        <w:tab/>
        <w:t xml:space="preserve">=  surface temperature, </w:t>
      </w:r>
      <w:r w:rsidRPr="005C5B03">
        <w:rPr>
          <w:rFonts w:cstheme="minorHAnsi"/>
          <w:szCs w:val="22"/>
          <w:vertAlign w:val="superscript"/>
        </w:rPr>
        <w:t>o</w:t>
      </w:r>
      <w:r w:rsidRPr="005C5B03">
        <w:rPr>
          <w:rFonts w:cstheme="minorHAnsi"/>
          <w:szCs w:val="22"/>
        </w:rPr>
        <w:t>F</w:t>
      </w:r>
    </w:p>
    <w:p w14:paraId="4B101574" w14:textId="77777777" w:rsidR="00397758" w:rsidRPr="005C5B03" w:rsidRDefault="00397758" w:rsidP="00397758">
      <w:pPr>
        <w:rPr>
          <w:rFonts w:cstheme="minorHAnsi"/>
          <w:szCs w:val="22"/>
        </w:rPr>
      </w:pPr>
    </w:p>
    <w:p w14:paraId="4313DC88" w14:textId="77777777" w:rsidR="00397758" w:rsidRPr="005C5B03" w:rsidRDefault="00397758" w:rsidP="00397758">
      <w:pPr>
        <w:rPr>
          <w:rFonts w:cstheme="minorHAnsi"/>
          <w:szCs w:val="22"/>
        </w:rPr>
      </w:pPr>
      <w:r w:rsidRPr="005C5B03">
        <w:rPr>
          <w:rFonts w:cstheme="minorHAnsi"/>
          <w:szCs w:val="22"/>
        </w:rPr>
        <w:t>The following illustrates radiation heat transfer coefficient.</w:t>
      </w:r>
    </w:p>
    <w:p w14:paraId="6C001BA1" w14:textId="77777777" w:rsidR="00397758" w:rsidRPr="005C5B03" w:rsidRDefault="00397758" w:rsidP="00397758">
      <w:pPr>
        <w:rPr>
          <w:rFonts w:cstheme="minorHAnsi"/>
          <w:szCs w:val="22"/>
        </w:rPr>
      </w:pPr>
    </w:p>
    <w:p w14:paraId="5B30E19A" w14:textId="77777777" w:rsidR="00397758" w:rsidRPr="005C5B03" w:rsidRDefault="00397758" w:rsidP="00397758">
      <w:pPr>
        <w:ind w:firstLine="900"/>
        <w:rPr>
          <w:rFonts w:cstheme="minorHAnsi"/>
          <w:szCs w:val="22"/>
        </w:rPr>
      </w:pPr>
      <w:r w:rsidRPr="005C5B03">
        <w:rPr>
          <w:rFonts w:cstheme="minorHAnsi"/>
          <w:position w:val="-28"/>
          <w:szCs w:val="22"/>
        </w:rPr>
        <w:object w:dxaOrig="5400" w:dyaOrig="720" w14:anchorId="206B9600">
          <v:shape id="_x0000_i1029" type="#_x0000_t75" style="width:276pt;height:36pt" o:ole="">
            <v:imagedata r:id="rId28" o:title=""/>
          </v:shape>
          <o:OLEObject Type="Embed" ProgID="Equation.3" ShapeID="_x0000_i1029" DrawAspect="Content" ObjectID="_1548755864" r:id="rId29"/>
        </w:object>
      </w:r>
    </w:p>
    <w:p w14:paraId="7D4BC35B" w14:textId="77777777" w:rsidR="00397758" w:rsidRPr="005C5B03" w:rsidRDefault="00397758" w:rsidP="00397758">
      <w:pPr>
        <w:rPr>
          <w:rFonts w:cstheme="minorHAnsi"/>
          <w:szCs w:val="22"/>
        </w:rPr>
      </w:pPr>
    </w:p>
    <w:p w14:paraId="5E928845" w14:textId="77777777" w:rsidR="00397758" w:rsidRPr="005C5B03" w:rsidRDefault="00397758" w:rsidP="00397758">
      <w:pPr>
        <w:ind w:firstLine="900"/>
        <w:rPr>
          <w:rFonts w:cstheme="minorHAnsi"/>
          <w:szCs w:val="22"/>
        </w:rPr>
      </w:pPr>
      <w:r w:rsidRPr="005C5B03">
        <w:rPr>
          <w:rFonts w:cstheme="minorHAnsi"/>
          <w:szCs w:val="22"/>
        </w:rPr>
        <w:t>where,</w:t>
      </w:r>
    </w:p>
    <w:p w14:paraId="3682B5FA" w14:textId="77777777" w:rsidR="00397758" w:rsidRPr="005C5B03" w:rsidRDefault="00397758" w:rsidP="00397758">
      <w:pPr>
        <w:ind w:left="900"/>
        <w:rPr>
          <w:rFonts w:cstheme="minorHAnsi"/>
          <w:szCs w:val="22"/>
        </w:rPr>
      </w:pPr>
      <w:r w:rsidRPr="005C5B03">
        <w:rPr>
          <w:rFonts w:cstheme="minorHAnsi"/>
          <w:szCs w:val="22"/>
        </w:rPr>
        <w:t>h</w:t>
      </w:r>
      <w:r w:rsidRPr="005C5B03">
        <w:rPr>
          <w:rFonts w:cstheme="minorHAnsi"/>
          <w:szCs w:val="22"/>
          <w:vertAlign w:val="subscript"/>
        </w:rPr>
        <w:t>radiation</w:t>
      </w:r>
      <w:r w:rsidRPr="005C5B03">
        <w:rPr>
          <w:rFonts w:cstheme="minorHAnsi"/>
          <w:szCs w:val="22"/>
        </w:rPr>
        <w:t xml:space="preserve"> </w:t>
      </w:r>
      <w:r w:rsidRPr="005C5B03">
        <w:rPr>
          <w:rFonts w:cstheme="minorHAnsi"/>
          <w:szCs w:val="22"/>
        </w:rPr>
        <w:tab/>
        <w:t>=  radiant heat transfer coefficient, Btu/hr-ft</w:t>
      </w:r>
      <w:r w:rsidRPr="005C5B03">
        <w:rPr>
          <w:rFonts w:cstheme="minorHAnsi"/>
          <w:szCs w:val="22"/>
          <w:vertAlign w:val="superscript"/>
        </w:rPr>
        <w:t>2</w:t>
      </w:r>
      <w:r w:rsidRPr="005C5B03">
        <w:rPr>
          <w:rFonts w:cstheme="minorHAnsi"/>
          <w:szCs w:val="22"/>
        </w:rPr>
        <w:t>-</w:t>
      </w:r>
      <w:r w:rsidRPr="005C5B03">
        <w:rPr>
          <w:rFonts w:cstheme="minorHAnsi"/>
          <w:szCs w:val="22"/>
          <w:vertAlign w:val="superscript"/>
        </w:rPr>
        <w:t>o</w:t>
      </w:r>
      <w:r w:rsidRPr="005C5B03">
        <w:rPr>
          <w:rFonts w:cstheme="minorHAnsi"/>
          <w:szCs w:val="22"/>
        </w:rPr>
        <w:t>F</w:t>
      </w:r>
    </w:p>
    <w:p w14:paraId="4F8C1BC6" w14:textId="77777777" w:rsidR="00397758" w:rsidRPr="005C5B03" w:rsidRDefault="00397758" w:rsidP="00397758">
      <w:pPr>
        <w:ind w:left="900"/>
        <w:rPr>
          <w:rFonts w:cstheme="minorHAnsi"/>
          <w:szCs w:val="22"/>
        </w:rPr>
      </w:pPr>
      <w:r>
        <w:rPr>
          <w:rFonts w:cstheme="minorHAnsi"/>
          <w:szCs w:val="22"/>
        </w:rPr>
        <w:t>Ɛ</w:t>
      </w:r>
      <w:r w:rsidRPr="005C5B03">
        <w:rPr>
          <w:rFonts w:cstheme="minorHAnsi"/>
          <w:szCs w:val="22"/>
        </w:rPr>
        <w:tab/>
      </w:r>
      <w:r w:rsidRPr="005C5B03">
        <w:rPr>
          <w:rFonts w:cstheme="minorHAnsi"/>
          <w:szCs w:val="22"/>
        </w:rPr>
        <w:tab/>
        <w:t>=  surface emittance,</w:t>
      </w:r>
      <w:r>
        <w:rPr>
          <w:rFonts w:cstheme="minorHAnsi"/>
          <w:szCs w:val="22"/>
        </w:rPr>
        <w:t xml:space="preserve"> 0.44</w:t>
      </w:r>
      <w:r w:rsidRPr="005C5B03">
        <w:rPr>
          <w:rFonts w:cstheme="minorHAnsi"/>
          <w:szCs w:val="22"/>
        </w:rPr>
        <w:t xml:space="preserve"> </w:t>
      </w:r>
      <w:r>
        <w:rPr>
          <w:rFonts w:cstheme="minorHAnsi"/>
          <w:szCs w:val="22"/>
        </w:rPr>
        <w:t>f</w:t>
      </w:r>
      <w:r w:rsidRPr="005C5B03">
        <w:rPr>
          <w:rFonts w:cstheme="minorHAnsi"/>
          <w:szCs w:val="22"/>
        </w:rPr>
        <w:t>or dull bare copper pipe [</w:t>
      </w:r>
      <w:r>
        <w:rPr>
          <w:rFonts w:cstheme="minorHAnsi"/>
          <w:szCs w:val="22"/>
        </w:rPr>
        <w:t>398</w:t>
      </w:r>
      <w:r w:rsidRPr="005C5B03">
        <w:rPr>
          <w:rFonts w:cstheme="minorHAnsi"/>
          <w:szCs w:val="22"/>
        </w:rPr>
        <w:t>, p22.18, Table 12]</w:t>
      </w:r>
    </w:p>
    <w:p w14:paraId="4D12609B" w14:textId="77777777" w:rsidR="00397758" w:rsidRPr="005C5B03" w:rsidRDefault="00397758" w:rsidP="00397758">
      <w:pPr>
        <w:ind w:left="900"/>
        <w:rPr>
          <w:rFonts w:cstheme="minorHAnsi"/>
          <w:szCs w:val="22"/>
        </w:rPr>
      </w:pPr>
    </w:p>
    <w:p w14:paraId="551106CE" w14:textId="77777777" w:rsidR="00397758" w:rsidRPr="005C5B03" w:rsidRDefault="00397758" w:rsidP="00397758">
      <w:pPr>
        <w:rPr>
          <w:rFonts w:cstheme="minorHAnsi"/>
          <w:szCs w:val="22"/>
        </w:rPr>
      </w:pPr>
      <w:r w:rsidRPr="005C5B03">
        <w:rPr>
          <w:rFonts w:cstheme="minorHAnsi"/>
          <w:szCs w:val="22"/>
        </w:rPr>
        <w:t>The convective and radiant heat transfer coefficients are used to determine the total thermal resistance (R</w:t>
      </w:r>
      <w:r w:rsidRPr="005C5B03">
        <w:rPr>
          <w:rFonts w:cstheme="minorHAnsi"/>
          <w:szCs w:val="22"/>
          <w:vertAlign w:val="subscript"/>
        </w:rPr>
        <w:t>Total</w:t>
      </w:r>
      <w:r w:rsidRPr="005C5B03">
        <w:rPr>
          <w:rFonts w:cstheme="minorHAnsi"/>
          <w:szCs w:val="22"/>
        </w:rPr>
        <w:t xml:space="preserve">).  The total thermal resistance for heat flow through resistances in parallel can be obtained using: [155, </w:t>
      </w:r>
      <w:r>
        <w:rPr>
          <w:rFonts w:cstheme="minorHAnsi"/>
          <w:szCs w:val="22"/>
        </w:rPr>
        <w:t>p3.18</w:t>
      </w:r>
      <w:r w:rsidRPr="005C5B03">
        <w:rPr>
          <w:rFonts w:cstheme="minorHAnsi"/>
          <w:szCs w:val="22"/>
        </w:rPr>
        <w:t>]</w:t>
      </w:r>
    </w:p>
    <w:p w14:paraId="093EE747" w14:textId="77777777" w:rsidR="00397758" w:rsidRPr="005C5B03" w:rsidRDefault="00397758" w:rsidP="00397758">
      <w:pPr>
        <w:rPr>
          <w:rFonts w:cstheme="minorHAnsi"/>
          <w:szCs w:val="22"/>
        </w:rPr>
      </w:pPr>
    </w:p>
    <w:p w14:paraId="4D3B4B7C" w14:textId="77777777" w:rsidR="00397758" w:rsidRPr="005C5B03" w:rsidRDefault="00397758" w:rsidP="00397758">
      <w:pPr>
        <w:ind w:left="900"/>
        <w:rPr>
          <w:rFonts w:cstheme="minorHAnsi"/>
          <w:szCs w:val="22"/>
        </w:rPr>
      </w:pPr>
      <w:r w:rsidRPr="005C5B03">
        <w:rPr>
          <w:rFonts w:cstheme="minorHAnsi"/>
          <w:position w:val="-64"/>
          <w:szCs w:val="22"/>
        </w:rPr>
        <w:object w:dxaOrig="3640" w:dyaOrig="1440" w14:anchorId="5A662F9A">
          <v:shape id="_x0000_i1030" type="#_x0000_t75" style="width:180pt;height:1in" o:ole="">
            <v:imagedata r:id="rId30" o:title=""/>
          </v:shape>
          <o:OLEObject Type="Embed" ProgID="Equation.3" ShapeID="_x0000_i1030" DrawAspect="Content" ObjectID="_1548755865" r:id="rId31"/>
        </w:object>
      </w:r>
      <w:r w:rsidRPr="005C5B03">
        <w:rPr>
          <w:rFonts w:cstheme="minorHAnsi"/>
          <w:szCs w:val="22"/>
        </w:rPr>
        <w:t xml:space="preserve"> </w:t>
      </w:r>
      <w:r w:rsidRPr="005C5B03">
        <w:rPr>
          <w:rFonts w:cstheme="minorHAnsi"/>
          <w:szCs w:val="22"/>
        </w:rPr>
        <w:tab/>
      </w:r>
      <w:r w:rsidRPr="005C5B03">
        <w:rPr>
          <w:rFonts w:cstheme="minorHAnsi"/>
          <w:szCs w:val="22"/>
        </w:rPr>
        <w:sym w:font="Wingdings" w:char="F0E8"/>
      </w:r>
      <w:r w:rsidRPr="005C5B03">
        <w:rPr>
          <w:rFonts w:cstheme="minorHAnsi"/>
          <w:szCs w:val="22"/>
        </w:rPr>
        <w:t xml:space="preserve"> </w:t>
      </w:r>
      <w:r w:rsidRPr="005C5B03">
        <w:rPr>
          <w:rFonts w:cstheme="minorHAnsi"/>
          <w:szCs w:val="22"/>
        </w:rPr>
        <w:tab/>
      </w:r>
      <w:r w:rsidRPr="005C5B03">
        <w:rPr>
          <w:rFonts w:cstheme="minorHAnsi"/>
          <w:position w:val="-14"/>
          <w:szCs w:val="22"/>
        </w:rPr>
        <w:object w:dxaOrig="2980" w:dyaOrig="440" w14:anchorId="1D3D0A3A">
          <v:shape id="_x0000_i1031" type="#_x0000_t75" style="width:150pt;height:24pt" o:ole="">
            <v:imagedata r:id="rId32" o:title=""/>
          </v:shape>
          <o:OLEObject Type="Embed" ProgID="Equation.3" ShapeID="_x0000_i1031" DrawAspect="Content" ObjectID="_1548755866" r:id="rId33"/>
        </w:object>
      </w:r>
    </w:p>
    <w:p w14:paraId="76CBB2D4" w14:textId="77777777" w:rsidR="00397758" w:rsidRPr="005C5B03" w:rsidRDefault="00397758" w:rsidP="00397758">
      <w:pPr>
        <w:rPr>
          <w:rFonts w:cstheme="minorHAnsi"/>
          <w:szCs w:val="22"/>
        </w:rPr>
      </w:pPr>
    </w:p>
    <w:p w14:paraId="7F986699" w14:textId="77777777" w:rsidR="00397758" w:rsidRPr="005C5B03" w:rsidRDefault="00397758" w:rsidP="00397758">
      <w:pPr>
        <w:ind w:left="900"/>
        <w:rPr>
          <w:rFonts w:cstheme="minorHAnsi"/>
          <w:szCs w:val="22"/>
        </w:rPr>
      </w:pPr>
      <w:r w:rsidRPr="005C5B03">
        <w:rPr>
          <w:rFonts w:cstheme="minorHAnsi"/>
          <w:szCs w:val="22"/>
        </w:rPr>
        <w:t>where,</w:t>
      </w:r>
    </w:p>
    <w:p w14:paraId="14A4F7E4" w14:textId="77777777" w:rsidR="00397758" w:rsidRPr="005C5B03" w:rsidRDefault="00397758" w:rsidP="00397758">
      <w:pPr>
        <w:ind w:left="900"/>
        <w:rPr>
          <w:rFonts w:cstheme="minorHAnsi"/>
          <w:szCs w:val="22"/>
        </w:rPr>
      </w:pPr>
      <w:r w:rsidRPr="005C5B03">
        <w:rPr>
          <w:rFonts w:cstheme="minorHAnsi"/>
          <w:szCs w:val="22"/>
        </w:rPr>
        <w:t>R</w:t>
      </w:r>
      <w:r w:rsidRPr="005C5B03">
        <w:rPr>
          <w:rFonts w:cstheme="minorHAnsi"/>
          <w:szCs w:val="22"/>
          <w:vertAlign w:val="subscript"/>
        </w:rPr>
        <w:t>Total</w:t>
      </w:r>
      <w:r w:rsidRPr="005C5B03">
        <w:rPr>
          <w:rFonts w:cstheme="minorHAnsi"/>
          <w:szCs w:val="22"/>
        </w:rPr>
        <w:tab/>
      </w:r>
      <w:r w:rsidRPr="005C5B03">
        <w:rPr>
          <w:rFonts w:cstheme="minorHAnsi"/>
          <w:szCs w:val="22"/>
        </w:rPr>
        <w:tab/>
        <w:t xml:space="preserve">=  total thermal resistance, </w:t>
      </w:r>
      <w:r w:rsidRPr="005C5B03">
        <w:rPr>
          <w:rFonts w:cstheme="minorHAnsi"/>
          <w:szCs w:val="22"/>
          <w:vertAlign w:val="superscript"/>
        </w:rPr>
        <w:t>o</w:t>
      </w:r>
      <w:r w:rsidRPr="005C5B03">
        <w:rPr>
          <w:rFonts w:cstheme="minorHAnsi"/>
          <w:szCs w:val="22"/>
        </w:rPr>
        <w:t>F-ft</w:t>
      </w:r>
      <w:r w:rsidRPr="005C5B03">
        <w:rPr>
          <w:rFonts w:cstheme="minorHAnsi"/>
          <w:szCs w:val="22"/>
          <w:vertAlign w:val="superscript"/>
        </w:rPr>
        <w:t>2</w:t>
      </w:r>
      <w:r w:rsidRPr="005C5B03">
        <w:rPr>
          <w:rFonts w:cstheme="minorHAnsi"/>
          <w:szCs w:val="22"/>
        </w:rPr>
        <w:t>-hr/Btu</w:t>
      </w:r>
    </w:p>
    <w:p w14:paraId="17C6A67E" w14:textId="77777777" w:rsidR="00397758" w:rsidRPr="005C5B03" w:rsidRDefault="00397758" w:rsidP="00397758">
      <w:pPr>
        <w:rPr>
          <w:rFonts w:cstheme="minorHAnsi"/>
          <w:szCs w:val="22"/>
        </w:rPr>
      </w:pPr>
    </w:p>
    <w:p w14:paraId="3AEE003F" w14:textId="77777777" w:rsidR="00397758" w:rsidRPr="005C5B03" w:rsidRDefault="00397758" w:rsidP="00397758">
      <w:pPr>
        <w:rPr>
          <w:rFonts w:cstheme="minorHAnsi"/>
          <w:szCs w:val="22"/>
        </w:rPr>
      </w:pPr>
      <w:r w:rsidRPr="005C5B03">
        <w:rPr>
          <w:rFonts w:cstheme="minorHAnsi"/>
          <w:szCs w:val="22"/>
        </w:rPr>
        <w:t>Once the total thermal resistance is determined, the overall heat transfer coefficient, U, can be obtained by following relationship:</w:t>
      </w:r>
    </w:p>
    <w:p w14:paraId="578C4DDF" w14:textId="77777777" w:rsidR="00397758" w:rsidRPr="005C5B03" w:rsidRDefault="00397758" w:rsidP="00397758">
      <w:pPr>
        <w:rPr>
          <w:rFonts w:cstheme="minorHAnsi"/>
          <w:szCs w:val="22"/>
        </w:rPr>
      </w:pPr>
    </w:p>
    <w:p w14:paraId="3C944DD0" w14:textId="77777777" w:rsidR="00397758" w:rsidRPr="005C5B03" w:rsidRDefault="00397758" w:rsidP="00397758">
      <w:pPr>
        <w:ind w:left="900"/>
        <w:rPr>
          <w:rFonts w:cstheme="minorHAnsi"/>
          <w:szCs w:val="22"/>
        </w:rPr>
      </w:pPr>
      <w:r w:rsidRPr="005C5B03">
        <w:rPr>
          <w:rFonts w:cstheme="minorHAnsi"/>
          <w:position w:val="-32"/>
          <w:szCs w:val="22"/>
        </w:rPr>
        <w:object w:dxaOrig="1300" w:dyaOrig="700" w14:anchorId="49BE2065">
          <v:shape id="_x0000_i1032" type="#_x0000_t75" style="width:66pt;height:36pt" o:ole="">
            <v:imagedata r:id="rId34" o:title=""/>
          </v:shape>
          <o:OLEObject Type="Embed" ProgID="Equation.3" ShapeID="_x0000_i1032" DrawAspect="Content" ObjectID="_1548755867" r:id="rId35"/>
        </w:object>
      </w:r>
      <w:r w:rsidRPr="005C5B03">
        <w:rPr>
          <w:rFonts w:cstheme="minorHAnsi"/>
          <w:szCs w:val="22"/>
        </w:rPr>
        <w:t xml:space="preserve"> </w:t>
      </w:r>
      <w:r w:rsidRPr="005C5B03">
        <w:rPr>
          <w:rFonts w:cstheme="minorHAnsi"/>
          <w:szCs w:val="22"/>
        </w:rPr>
        <w:tab/>
      </w:r>
      <w:r w:rsidRPr="005C5B03">
        <w:rPr>
          <w:rFonts w:cstheme="minorHAnsi"/>
          <w:szCs w:val="22"/>
        </w:rPr>
        <w:sym w:font="Wingdings" w:char="F0E8"/>
      </w:r>
      <w:r w:rsidRPr="005C5B03">
        <w:rPr>
          <w:rFonts w:cstheme="minorHAnsi"/>
          <w:szCs w:val="22"/>
        </w:rPr>
        <w:t xml:space="preserve"> </w:t>
      </w:r>
      <w:r w:rsidRPr="005C5B03">
        <w:rPr>
          <w:rFonts w:cstheme="minorHAnsi"/>
          <w:szCs w:val="22"/>
        </w:rPr>
        <w:tab/>
      </w:r>
      <w:r w:rsidRPr="005C5B03">
        <w:rPr>
          <w:rFonts w:cstheme="minorHAnsi"/>
          <w:position w:val="-30"/>
          <w:szCs w:val="22"/>
        </w:rPr>
        <w:object w:dxaOrig="4480" w:dyaOrig="680" w14:anchorId="1DEDADEB">
          <v:shape id="_x0000_i1033" type="#_x0000_t75" style="width:222pt;height:36pt" o:ole="">
            <v:imagedata r:id="rId36" o:title=""/>
          </v:shape>
          <o:OLEObject Type="Embed" ProgID="Equation.3" ShapeID="_x0000_i1033" DrawAspect="Content" ObjectID="_1548755868" r:id="rId37"/>
        </w:object>
      </w:r>
    </w:p>
    <w:p w14:paraId="2079EA53" w14:textId="77777777" w:rsidR="00397758" w:rsidRPr="005C5B03" w:rsidRDefault="00397758" w:rsidP="00397758">
      <w:pPr>
        <w:ind w:left="900"/>
        <w:rPr>
          <w:rFonts w:cstheme="minorHAnsi"/>
          <w:szCs w:val="22"/>
        </w:rPr>
      </w:pPr>
      <w:r w:rsidRPr="005C5B03">
        <w:rPr>
          <w:rFonts w:cstheme="minorHAnsi"/>
          <w:szCs w:val="22"/>
        </w:rPr>
        <w:t>where,</w:t>
      </w:r>
    </w:p>
    <w:p w14:paraId="001F29C1" w14:textId="77777777" w:rsidR="00397758" w:rsidRPr="005C5B03" w:rsidRDefault="00397758" w:rsidP="00397758">
      <w:pPr>
        <w:ind w:left="900"/>
        <w:rPr>
          <w:rFonts w:cstheme="minorHAnsi"/>
          <w:szCs w:val="22"/>
        </w:rPr>
      </w:pPr>
      <w:r w:rsidRPr="005C5B03">
        <w:rPr>
          <w:rFonts w:cstheme="minorHAnsi"/>
          <w:szCs w:val="22"/>
        </w:rPr>
        <w:t>U</w:t>
      </w:r>
      <w:r w:rsidRPr="005C5B03">
        <w:rPr>
          <w:rFonts w:cstheme="minorHAnsi"/>
          <w:szCs w:val="22"/>
        </w:rPr>
        <w:tab/>
      </w:r>
      <w:r w:rsidRPr="005C5B03">
        <w:rPr>
          <w:rFonts w:cstheme="minorHAnsi"/>
          <w:szCs w:val="22"/>
        </w:rPr>
        <w:tab/>
        <w:t>=  overall heat transfer coefficient, Btu/hr/ft</w:t>
      </w:r>
      <w:r w:rsidRPr="005C5B03">
        <w:rPr>
          <w:rFonts w:cstheme="minorHAnsi"/>
          <w:szCs w:val="22"/>
          <w:vertAlign w:val="superscript"/>
        </w:rPr>
        <w:t>2</w:t>
      </w:r>
      <w:r w:rsidRPr="005C5B03">
        <w:rPr>
          <w:rFonts w:cstheme="minorHAnsi"/>
          <w:szCs w:val="22"/>
        </w:rPr>
        <w:t>-</w:t>
      </w:r>
      <w:r w:rsidRPr="005C5B03">
        <w:rPr>
          <w:rFonts w:cstheme="minorHAnsi"/>
          <w:szCs w:val="22"/>
          <w:vertAlign w:val="superscript"/>
        </w:rPr>
        <w:t>o</w:t>
      </w:r>
      <w:r w:rsidRPr="005C5B03">
        <w:rPr>
          <w:rFonts w:cstheme="minorHAnsi"/>
          <w:szCs w:val="22"/>
        </w:rPr>
        <w:t>F</w:t>
      </w:r>
    </w:p>
    <w:p w14:paraId="46917C0C" w14:textId="20AB7B16" w:rsidR="00397758" w:rsidRPr="005C5B03" w:rsidRDefault="0048296B" w:rsidP="00016DDB">
      <w:pPr>
        <w:spacing w:after="200" w:line="276" w:lineRule="auto"/>
        <w:rPr>
          <w:rFonts w:cstheme="minorHAnsi"/>
          <w:szCs w:val="22"/>
          <w:u w:val="single"/>
        </w:rPr>
      </w:pPr>
      <w:r>
        <w:rPr>
          <w:rFonts w:cstheme="minorHAnsi"/>
          <w:i/>
          <w:szCs w:val="22"/>
          <w:u w:val="single"/>
        </w:rPr>
        <w:br w:type="page"/>
      </w:r>
      <w:r w:rsidR="00397758" w:rsidRPr="005C5B03">
        <w:rPr>
          <w:rFonts w:cstheme="minorHAnsi"/>
          <w:i/>
          <w:szCs w:val="22"/>
          <w:u w:val="single"/>
        </w:rPr>
        <w:lastRenderedPageBreak/>
        <w:t>Insulated Suction Lines</w:t>
      </w:r>
      <w:r w:rsidR="00397758" w:rsidRPr="005C5B03">
        <w:rPr>
          <w:rFonts w:cstheme="minorHAnsi"/>
          <w:szCs w:val="22"/>
          <w:u w:val="single"/>
        </w:rPr>
        <w:t>:</w:t>
      </w:r>
    </w:p>
    <w:p w14:paraId="5650B545" w14:textId="77777777" w:rsidR="00397758" w:rsidRPr="005C5B03" w:rsidRDefault="00397758" w:rsidP="00397758">
      <w:pPr>
        <w:rPr>
          <w:rFonts w:cstheme="minorHAnsi"/>
          <w:szCs w:val="22"/>
        </w:rPr>
      </w:pPr>
      <w:r w:rsidRPr="005C5B03">
        <w:rPr>
          <w:rFonts w:cstheme="minorHAnsi"/>
          <w:szCs w:val="22"/>
        </w:rPr>
        <w:t>The heat transfer components for insulated suction pipes include conduction through the thickness of both the pipe and of the insulations, and convection and radiation through the pipe’s insulation surface.  The following thermal circuit illustrates each component.</w:t>
      </w:r>
    </w:p>
    <w:p w14:paraId="71470948" w14:textId="77777777" w:rsidR="00397758" w:rsidRPr="005C5B03" w:rsidRDefault="00397758" w:rsidP="00397758">
      <w:pPr>
        <w:rPr>
          <w:rFonts w:cstheme="minorHAnsi"/>
          <w:szCs w:val="22"/>
        </w:rPr>
      </w:pPr>
    </w:p>
    <w:p w14:paraId="4D3BFA9A" w14:textId="77777777" w:rsidR="00397758" w:rsidRPr="005C5B03" w:rsidRDefault="00397758" w:rsidP="00397758">
      <w:pPr>
        <w:jc w:val="center"/>
        <w:rPr>
          <w:rFonts w:cstheme="minorHAnsi"/>
          <w:szCs w:val="22"/>
        </w:rPr>
      </w:pPr>
      <w:r w:rsidRPr="005C5B03">
        <w:rPr>
          <w:rFonts w:cstheme="minorHAnsi"/>
          <w:noProof/>
          <w:szCs w:val="22"/>
        </w:rPr>
        <w:drawing>
          <wp:inline distT="0" distB="0" distL="0" distR="0" wp14:anchorId="51261119" wp14:editId="3C6ADFB2">
            <wp:extent cx="4420870" cy="1089025"/>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2"/>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4420870" cy="1089025"/>
                    </a:xfrm>
                    <a:prstGeom prst="rect">
                      <a:avLst/>
                    </a:prstGeom>
                    <a:noFill/>
                    <a:ln>
                      <a:noFill/>
                    </a:ln>
                  </pic:spPr>
                </pic:pic>
              </a:graphicData>
            </a:graphic>
          </wp:inline>
        </w:drawing>
      </w:r>
    </w:p>
    <w:p w14:paraId="1109D212" w14:textId="77777777" w:rsidR="00397758" w:rsidRPr="005C5B03" w:rsidRDefault="00397758" w:rsidP="00397758">
      <w:pPr>
        <w:pStyle w:val="Caption"/>
        <w:jc w:val="center"/>
        <w:rPr>
          <w:rFonts w:cstheme="minorHAnsi"/>
          <w:szCs w:val="22"/>
        </w:rPr>
      </w:pPr>
      <w:bookmarkStart w:id="26" w:name="_Toc182593988"/>
    </w:p>
    <w:p w14:paraId="40CCB423" w14:textId="77777777" w:rsidR="00397758" w:rsidRPr="00BC2EFD" w:rsidRDefault="00397758" w:rsidP="00397758">
      <w:pPr>
        <w:pStyle w:val="Caption"/>
        <w:jc w:val="center"/>
        <w:rPr>
          <w:rFonts w:cstheme="minorHAnsi"/>
          <w:szCs w:val="22"/>
        </w:rPr>
      </w:pPr>
      <w:r w:rsidRPr="00BC2EFD">
        <w:rPr>
          <w:rFonts w:cstheme="minorHAnsi"/>
          <w:szCs w:val="22"/>
        </w:rPr>
        <w:t xml:space="preserve">Figure </w:t>
      </w:r>
      <w:r w:rsidRPr="00BC2EFD">
        <w:rPr>
          <w:rFonts w:cstheme="minorHAnsi"/>
          <w:szCs w:val="22"/>
        </w:rPr>
        <w:fldChar w:fldCharType="begin"/>
      </w:r>
      <w:r w:rsidRPr="00BC2EFD">
        <w:rPr>
          <w:rFonts w:cstheme="minorHAnsi"/>
          <w:szCs w:val="22"/>
        </w:rPr>
        <w:instrText xml:space="preserve"> SEQ Figure \* ARABIC </w:instrText>
      </w:r>
      <w:r w:rsidRPr="00BC2EFD">
        <w:rPr>
          <w:rFonts w:cstheme="minorHAnsi"/>
          <w:szCs w:val="22"/>
        </w:rPr>
        <w:fldChar w:fldCharType="separate"/>
      </w:r>
      <w:r>
        <w:rPr>
          <w:rFonts w:cstheme="minorHAnsi"/>
          <w:noProof/>
          <w:szCs w:val="22"/>
        </w:rPr>
        <w:t>3</w:t>
      </w:r>
      <w:r w:rsidRPr="00BC2EFD">
        <w:rPr>
          <w:rFonts w:cstheme="minorHAnsi"/>
          <w:szCs w:val="22"/>
        </w:rPr>
        <w:fldChar w:fldCharType="end"/>
      </w:r>
      <w:r w:rsidRPr="00BC2EFD">
        <w:rPr>
          <w:rFonts w:cstheme="minorHAnsi"/>
          <w:szCs w:val="22"/>
        </w:rPr>
        <w:t xml:space="preserve"> Network Representation of Radiative, Convective and Conductive Exchange between Ambient and Vapor Refrigerant for Insulated Suction Pipes</w:t>
      </w:r>
      <w:bookmarkEnd w:id="26"/>
    </w:p>
    <w:p w14:paraId="08277404" w14:textId="77777777" w:rsidR="00397758" w:rsidRPr="005C5B03" w:rsidRDefault="00397758" w:rsidP="00397758">
      <w:pPr>
        <w:rPr>
          <w:rFonts w:cstheme="minorHAnsi"/>
          <w:szCs w:val="22"/>
        </w:rPr>
      </w:pPr>
    </w:p>
    <w:p w14:paraId="6C9A7400" w14:textId="77777777" w:rsidR="00397758" w:rsidRPr="005C5B03" w:rsidRDefault="00397758" w:rsidP="00397758">
      <w:pPr>
        <w:rPr>
          <w:rFonts w:cstheme="minorHAnsi"/>
          <w:szCs w:val="22"/>
        </w:rPr>
      </w:pPr>
      <w:r w:rsidRPr="005C5B03">
        <w:rPr>
          <w:rFonts w:cstheme="minorHAnsi"/>
          <w:szCs w:val="22"/>
        </w:rPr>
        <w:t>However, for simplicity purposes the following assumptions are made:</w:t>
      </w:r>
    </w:p>
    <w:p w14:paraId="7C6106D4" w14:textId="77777777" w:rsidR="00397758" w:rsidRPr="005C5B03" w:rsidRDefault="00397758" w:rsidP="00397758">
      <w:pPr>
        <w:numPr>
          <w:ilvl w:val="0"/>
          <w:numId w:val="39"/>
        </w:numPr>
        <w:rPr>
          <w:rFonts w:cstheme="minorHAnsi"/>
          <w:szCs w:val="22"/>
        </w:rPr>
      </w:pPr>
      <w:r w:rsidRPr="005C5B03">
        <w:rPr>
          <w:rFonts w:cstheme="minorHAnsi"/>
          <w:szCs w:val="22"/>
        </w:rPr>
        <w:t>The pipe’s wall thermal resistance is negligible</w:t>
      </w:r>
    </w:p>
    <w:p w14:paraId="314FE356" w14:textId="77777777" w:rsidR="00397758" w:rsidRPr="005C5B03" w:rsidRDefault="00397758" w:rsidP="00397758">
      <w:pPr>
        <w:numPr>
          <w:ilvl w:val="0"/>
          <w:numId w:val="39"/>
        </w:numPr>
        <w:rPr>
          <w:rFonts w:cstheme="minorHAnsi"/>
          <w:szCs w:val="22"/>
        </w:rPr>
      </w:pPr>
      <w:r w:rsidRPr="005C5B03">
        <w:rPr>
          <w:rFonts w:cstheme="minorHAnsi"/>
          <w:szCs w:val="22"/>
        </w:rPr>
        <w:t xml:space="preserve">The insulation exterior surface temperature is equal to ambient air temperature </w:t>
      </w:r>
      <w:r w:rsidRPr="005C5B03">
        <w:rPr>
          <w:rFonts w:cstheme="minorHAnsi"/>
          <w:szCs w:val="22"/>
        </w:rPr>
        <w:br/>
        <w:t>(T</w:t>
      </w:r>
      <w:r w:rsidRPr="005C5B03">
        <w:rPr>
          <w:rFonts w:cstheme="minorHAnsi"/>
          <w:szCs w:val="22"/>
          <w:vertAlign w:val="subscript"/>
        </w:rPr>
        <w:t>insulation</w:t>
      </w:r>
      <w:r w:rsidRPr="005C5B03">
        <w:rPr>
          <w:rFonts w:cstheme="minorHAnsi"/>
          <w:szCs w:val="22"/>
        </w:rPr>
        <w:t xml:space="preserve"> = T</w:t>
      </w:r>
      <w:r w:rsidRPr="005C5B03">
        <w:rPr>
          <w:rFonts w:cstheme="minorHAnsi"/>
          <w:szCs w:val="22"/>
          <w:vertAlign w:val="subscript"/>
        </w:rPr>
        <w:t>ambient</w:t>
      </w:r>
      <w:r w:rsidRPr="005C5B03">
        <w:rPr>
          <w:rFonts w:cstheme="minorHAnsi"/>
          <w:szCs w:val="22"/>
        </w:rPr>
        <w:t>), therefore:</w:t>
      </w:r>
    </w:p>
    <w:p w14:paraId="60D11882" w14:textId="77777777" w:rsidR="00397758" w:rsidRPr="005C5B03" w:rsidRDefault="00397758" w:rsidP="00397758">
      <w:pPr>
        <w:numPr>
          <w:ilvl w:val="1"/>
          <w:numId w:val="39"/>
        </w:numPr>
        <w:rPr>
          <w:rFonts w:cstheme="minorHAnsi"/>
          <w:szCs w:val="22"/>
        </w:rPr>
      </w:pPr>
      <w:r w:rsidRPr="005C5B03">
        <w:rPr>
          <w:rFonts w:cstheme="minorHAnsi"/>
          <w:szCs w:val="22"/>
        </w:rPr>
        <w:t>Convection through the pipe’s insulation surface is omitted</w:t>
      </w:r>
    </w:p>
    <w:p w14:paraId="50A60AE4" w14:textId="77777777" w:rsidR="00397758" w:rsidRPr="005C5B03" w:rsidRDefault="00397758" w:rsidP="00397758">
      <w:pPr>
        <w:numPr>
          <w:ilvl w:val="1"/>
          <w:numId w:val="39"/>
        </w:numPr>
        <w:rPr>
          <w:rFonts w:cstheme="minorHAnsi"/>
          <w:szCs w:val="22"/>
        </w:rPr>
      </w:pPr>
      <w:r w:rsidRPr="005C5B03">
        <w:rPr>
          <w:rFonts w:cstheme="minorHAnsi"/>
          <w:szCs w:val="22"/>
        </w:rPr>
        <w:t>Radiation through the pipe’s insulation surface is omitted</w:t>
      </w:r>
    </w:p>
    <w:p w14:paraId="0CFCBA9A" w14:textId="77777777" w:rsidR="00397758" w:rsidRPr="005C5B03" w:rsidRDefault="00397758" w:rsidP="00397758">
      <w:pPr>
        <w:rPr>
          <w:rFonts w:cstheme="minorHAnsi"/>
          <w:szCs w:val="22"/>
        </w:rPr>
      </w:pPr>
    </w:p>
    <w:p w14:paraId="568F5D64" w14:textId="77777777" w:rsidR="00397758" w:rsidRPr="005C5B03" w:rsidRDefault="00397758" w:rsidP="00397758">
      <w:pPr>
        <w:rPr>
          <w:rFonts w:cstheme="minorHAnsi"/>
          <w:szCs w:val="22"/>
        </w:rPr>
      </w:pPr>
      <w:r w:rsidRPr="005C5B03">
        <w:rPr>
          <w:rFonts w:cstheme="minorHAnsi"/>
          <w:szCs w:val="22"/>
        </w:rPr>
        <w:t>Thus, the only component that will contribute to the heat gain of vapor refrigerant is the thermal resistance of insulation or conduction through the insulated material.</w:t>
      </w:r>
    </w:p>
    <w:p w14:paraId="54FEAF0D" w14:textId="77777777" w:rsidR="00397758" w:rsidRPr="005C5B03" w:rsidRDefault="00397758" w:rsidP="00397758">
      <w:pPr>
        <w:rPr>
          <w:rFonts w:cstheme="minorHAnsi"/>
          <w:szCs w:val="22"/>
        </w:rPr>
      </w:pPr>
      <w:r w:rsidRPr="005C5B03">
        <w:rPr>
          <w:rFonts w:cstheme="minorHAnsi"/>
          <w:noProof/>
          <w:szCs w:val="22"/>
        </w:rPr>
        <w:drawing>
          <wp:inline distT="0" distB="0" distL="0" distR="0" wp14:anchorId="6B1493EA" wp14:editId="0F7B7990">
            <wp:extent cx="2743200" cy="196405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3"/>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2743200" cy="1964055"/>
                    </a:xfrm>
                    <a:prstGeom prst="rect">
                      <a:avLst/>
                    </a:prstGeom>
                    <a:noFill/>
                    <a:ln>
                      <a:noFill/>
                    </a:ln>
                  </pic:spPr>
                </pic:pic>
              </a:graphicData>
            </a:graphic>
          </wp:inline>
        </w:drawing>
      </w:r>
      <w:r w:rsidRPr="005C5B03">
        <w:rPr>
          <w:rFonts w:cstheme="minorHAnsi"/>
          <w:noProof/>
          <w:szCs w:val="22"/>
        </w:rPr>
        <w:drawing>
          <wp:inline distT="0" distB="0" distL="0" distR="0" wp14:anchorId="0EF33F0A" wp14:editId="24C61F2D">
            <wp:extent cx="2520315" cy="699770"/>
            <wp:effectExtent l="0" t="0" r="0" b="508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4"/>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2520315" cy="699770"/>
                    </a:xfrm>
                    <a:prstGeom prst="rect">
                      <a:avLst/>
                    </a:prstGeom>
                    <a:noFill/>
                    <a:ln>
                      <a:noFill/>
                    </a:ln>
                  </pic:spPr>
                </pic:pic>
              </a:graphicData>
            </a:graphic>
          </wp:inline>
        </w:drawing>
      </w:r>
    </w:p>
    <w:p w14:paraId="498E6AE0" w14:textId="77777777" w:rsidR="00397758" w:rsidRPr="005C5B03" w:rsidRDefault="00397758" w:rsidP="00397758">
      <w:pPr>
        <w:rPr>
          <w:rFonts w:cstheme="minorHAnsi"/>
          <w:szCs w:val="22"/>
        </w:rPr>
      </w:pPr>
    </w:p>
    <w:p w14:paraId="77A6F574" w14:textId="77777777" w:rsidR="00397758" w:rsidRPr="00BC2EFD" w:rsidRDefault="00397758" w:rsidP="00397758">
      <w:pPr>
        <w:pStyle w:val="Caption"/>
        <w:jc w:val="center"/>
        <w:rPr>
          <w:rFonts w:cstheme="minorHAnsi"/>
          <w:szCs w:val="22"/>
        </w:rPr>
      </w:pPr>
      <w:bookmarkStart w:id="27" w:name="_Toc182593989"/>
      <w:r w:rsidRPr="00BC2EFD">
        <w:rPr>
          <w:rFonts w:cstheme="minorHAnsi"/>
          <w:szCs w:val="22"/>
        </w:rPr>
        <w:t xml:space="preserve">Figure </w:t>
      </w:r>
      <w:r w:rsidRPr="00BC2EFD">
        <w:rPr>
          <w:rFonts w:cstheme="minorHAnsi"/>
          <w:szCs w:val="22"/>
        </w:rPr>
        <w:fldChar w:fldCharType="begin"/>
      </w:r>
      <w:r w:rsidRPr="00BC2EFD">
        <w:rPr>
          <w:rFonts w:cstheme="minorHAnsi"/>
          <w:szCs w:val="22"/>
        </w:rPr>
        <w:instrText xml:space="preserve"> SEQ Figure \* ARABIC </w:instrText>
      </w:r>
      <w:r w:rsidRPr="00BC2EFD">
        <w:rPr>
          <w:rFonts w:cstheme="minorHAnsi"/>
          <w:szCs w:val="22"/>
        </w:rPr>
        <w:fldChar w:fldCharType="separate"/>
      </w:r>
      <w:r>
        <w:rPr>
          <w:rFonts w:cstheme="minorHAnsi"/>
          <w:noProof/>
          <w:szCs w:val="22"/>
        </w:rPr>
        <w:t>4</w:t>
      </w:r>
      <w:r w:rsidRPr="00BC2EFD">
        <w:rPr>
          <w:rFonts w:cstheme="minorHAnsi"/>
          <w:szCs w:val="22"/>
        </w:rPr>
        <w:fldChar w:fldCharType="end"/>
      </w:r>
      <w:r w:rsidRPr="00BC2EFD">
        <w:rPr>
          <w:rFonts w:cstheme="minorHAnsi"/>
          <w:szCs w:val="22"/>
        </w:rPr>
        <w:t xml:space="preserve"> Schematic and Network Representation of Convective Exchange between Ambient and Vapor Refrigerant through Insulation</w:t>
      </w:r>
      <w:bookmarkEnd w:id="27"/>
    </w:p>
    <w:p w14:paraId="5B235A6D" w14:textId="77777777" w:rsidR="00397758" w:rsidRPr="005C5B03" w:rsidRDefault="00397758" w:rsidP="00397758">
      <w:pPr>
        <w:rPr>
          <w:rFonts w:cstheme="minorHAnsi"/>
          <w:szCs w:val="22"/>
        </w:rPr>
      </w:pPr>
    </w:p>
    <w:p w14:paraId="7650E807" w14:textId="77777777" w:rsidR="00397758" w:rsidRPr="005C5B03" w:rsidRDefault="00397758" w:rsidP="00397758">
      <w:pPr>
        <w:rPr>
          <w:rFonts w:cstheme="minorHAnsi"/>
          <w:szCs w:val="22"/>
        </w:rPr>
      </w:pPr>
      <w:r w:rsidRPr="005C5B03">
        <w:rPr>
          <w:rFonts w:cstheme="minorHAnsi"/>
          <w:szCs w:val="22"/>
        </w:rPr>
        <w:t>The thermal resistance (R</w:t>
      </w:r>
      <w:r w:rsidRPr="005C5B03">
        <w:rPr>
          <w:rFonts w:cstheme="minorHAnsi"/>
          <w:szCs w:val="22"/>
          <w:vertAlign w:val="subscript"/>
        </w:rPr>
        <w:t>cond</w:t>
      </w:r>
      <w:r w:rsidRPr="005C5B03">
        <w:rPr>
          <w:rFonts w:cstheme="minorHAnsi"/>
          <w:szCs w:val="22"/>
        </w:rPr>
        <w:t>) associated with using insulation is a function of the inner radius of insulation (in this case pipe radius), outer radius of insulation, and thermal conductivity of the insulation.  The following illustrates the relationship: [</w:t>
      </w:r>
      <w:r>
        <w:rPr>
          <w:rFonts w:cstheme="minorHAnsi"/>
          <w:szCs w:val="22"/>
        </w:rPr>
        <w:t>398</w:t>
      </w:r>
      <w:r w:rsidRPr="005C5B03">
        <w:rPr>
          <w:rFonts w:cstheme="minorHAnsi"/>
          <w:szCs w:val="22"/>
        </w:rPr>
        <w:t>, p20.9]</w:t>
      </w:r>
    </w:p>
    <w:p w14:paraId="18E24BFB" w14:textId="77777777" w:rsidR="00397758" w:rsidRPr="005C5B03" w:rsidRDefault="00397758" w:rsidP="00397758">
      <w:pPr>
        <w:rPr>
          <w:rFonts w:cstheme="minorHAnsi"/>
          <w:szCs w:val="22"/>
        </w:rPr>
      </w:pPr>
    </w:p>
    <w:p w14:paraId="3C89A457" w14:textId="77777777" w:rsidR="00397758" w:rsidRPr="005C5B03" w:rsidRDefault="00397758" w:rsidP="00397758">
      <w:pPr>
        <w:ind w:left="900"/>
        <w:rPr>
          <w:rFonts w:cstheme="minorHAnsi"/>
          <w:szCs w:val="22"/>
        </w:rPr>
      </w:pPr>
      <w:r w:rsidRPr="005C5B03">
        <w:rPr>
          <w:rFonts w:cstheme="minorHAnsi"/>
          <w:position w:val="-24"/>
          <w:szCs w:val="22"/>
        </w:rPr>
        <w:object w:dxaOrig="3560" w:dyaOrig="1060" w14:anchorId="4235C113">
          <v:shape id="_x0000_i1034" type="#_x0000_t75" style="width:180pt;height:48pt" o:ole="">
            <v:imagedata r:id="rId41" o:title=""/>
          </v:shape>
          <o:OLEObject Type="Embed" ProgID="Equation.3" ShapeID="_x0000_i1034" DrawAspect="Content" ObjectID="_1548755869" r:id="rId42"/>
        </w:object>
      </w:r>
    </w:p>
    <w:p w14:paraId="07727460" w14:textId="77777777" w:rsidR="00397758" w:rsidRPr="005C5B03" w:rsidRDefault="00397758" w:rsidP="00397758">
      <w:pPr>
        <w:rPr>
          <w:rFonts w:cstheme="minorHAnsi"/>
          <w:szCs w:val="22"/>
        </w:rPr>
      </w:pPr>
    </w:p>
    <w:p w14:paraId="4CE74763" w14:textId="77777777" w:rsidR="00397758" w:rsidRPr="005C5B03" w:rsidRDefault="00397758" w:rsidP="00397758">
      <w:pPr>
        <w:ind w:left="900"/>
        <w:rPr>
          <w:rFonts w:cstheme="minorHAnsi"/>
          <w:szCs w:val="22"/>
        </w:rPr>
      </w:pPr>
      <w:r w:rsidRPr="005C5B03">
        <w:rPr>
          <w:rFonts w:cstheme="minorHAnsi"/>
          <w:szCs w:val="22"/>
        </w:rPr>
        <w:t>where,</w:t>
      </w:r>
    </w:p>
    <w:p w14:paraId="5FAA89DD" w14:textId="77777777" w:rsidR="00397758" w:rsidRPr="005C5B03" w:rsidRDefault="00397758" w:rsidP="00397758">
      <w:pPr>
        <w:ind w:left="900"/>
        <w:rPr>
          <w:rFonts w:cstheme="minorHAnsi"/>
          <w:szCs w:val="22"/>
        </w:rPr>
      </w:pPr>
      <w:r w:rsidRPr="005C5B03">
        <w:rPr>
          <w:rFonts w:cstheme="minorHAnsi"/>
          <w:szCs w:val="22"/>
        </w:rPr>
        <w:t>R</w:t>
      </w:r>
      <w:r w:rsidRPr="005C5B03">
        <w:rPr>
          <w:rFonts w:cstheme="minorHAnsi"/>
          <w:szCs w:val="22"/>
          <w:vertAlign w:val="subscript"/>
        </w:rPr>
        <w:t>cond-insulation</w:t>
      </w:r>
      <w:r w:rsidRPr="005C5B03">
        <w:rPr>
          <w:rFonts w:cstheme="minorHAnsi"/>
          <w:szCs w:val="22"/>
        </w:rPr>
        <w:tab/>
        <w:t xml:space="preserve">=  conduction through insulation, </w:t>
      </w:r>
      <w:r w:rsidRPr="005C5B03">
        <w:rPr>
          <w:rFonts w:cstheme="minorHAnsi"/>
          <w:szCs w:val="22"/>
          <w:vertAlign w:val="superscript"/>
        </w:rPr>
        <w:t>o</w:t>
      </w:r>
      <w:r w:rsidRPr="005C5B03">
        <w:rPr>
          <w:rFonts w:cstheme="minorHAnsi"/>
          <w:szCs w:val="22"/>
        </w:rPr>
        <w:t>F-ft</w:t>
      </w:r>
      <w:r w:rsidRPr="005C5B03">
        <w:rPr>
          <w:rFonts w:cstheme="minorHAnsi"/>
          <w:szCs w:val="22"/>
          <w:vertAlign w:val="superscript"/>
        </w:rPr>
        <w:t>2</w:t>
      </w:r>
      <w:r w:rsidRPr="005C5B03">
        <w:rPr>
          <w:rFonts w:cstheme="minorHAnsi"/>
          <w:szCs w:val="22"/>
        </w:rPr>
        <w:t>-hr/Btu</w:t>
      </w:r>
    </w:p>
    <w:p w14:paraId="2C77C884" w14:textId="77777777" w:rsidR="00397758" w:rsidRPr="005C5B03" w:rsidRDefault="00397758" w:rsidP="00397758">
      <w:pPr>
        <w:ind w:left="900"/>
        <w:rPr>
          <w:rFonts w:cstheme="minorHAnsi"/>
          <w:szCs w:val="22"/>
        </w:rPr>
      </w:pPr>
      <w:r w:rsidRPr="005C5B03">
        <w:rPr>
          <w:rFonts w:cstheme="minorHAnsi"/>
          <w:szCs w:val="22"/>
        </w:rPr>
        <w:t>r</w:t>
      </w:r>
      <w:r w:rsidRPr="005C5B03">
        <w:rPr>
          <w:rFonts w:cstheme="minorHAnsi"/>
          <w:szCs w:val="22"/>
          <w:vertAlign w:val="subscript"/>
        </w:rPr>
        <w:t>surface</w:t>
      </w:r>
      <w:r w:rsidRPr="005C5B03">
        <w:rPr>
          <w:rFonts w:cstheme="minorHAnsi"/>
          <w:szCs w:val="22"/>
        </w:rPr>
        <w:tab/>
      </w:r>
      <w:r>
        <w:rPr>
          <w:rFonts w:cstheme="minorHAnsi"/>
          <w:szCs w:val="22"/>
        </w:rPr>
        <w:tab/>
      </w:r>
      <w:r w:rsidRPr="005C5B03">
        <w:rPr>
          <w:rFonts w:cstheme="minorHAnsi"/>
          <w:szCs w:val="22"/>
        </w:rPr>
        <w:t>=  outer radius of insulation, inches</w:t>
      </w:r>
    </w:p>
    <w:p w14:paraId="0A5432A5" w14:textId="77777777" w:rsidR="00397758" w:rsidRPr="005C5B03" w:rsidRDefault="00397758" w:rsidP="00397758">
      <w:pPr>
        <w:ind w:left="900"/>
        <w:rPr>
          <w:rFonts w:cstheme="minorHAnsi"/>
          <w:szCs w:val="22"/>
        </w:rPr>
      </w:pPr>
      <w:r w:rsidRPr="005C5B03">
        <w:rPr>
          <w:rFonts w:cstheme="minorHAnsi"/>
          <w:szCs w:val="22"/>
        </w:rPr>
        <w:t>r</w:t>
      </w:r>
      <w:r w:rsidRPr="005C5B03">
        <w:rPr>
          <w:rFonts w:cstheme="minorHAnsi"/>
          <w:szCs w:val="22"/>
          <w:vertAlign w:val="subscript"/>
        </w:rPr>
        <w:t>pipe</w:t>
      </w:r>
      <w:r w:rsidRPr="005C5B03">
        <w:rPr>
          <w:rFonts w:cstheme="minorHAnsi"/>
          <w:szCs w:val="22"/>
        </w:rPr>
        <w:tab/>
      </w:r>
      <w:r w:rsidRPr="005C5B03">
        <w:rPr>
          <w:rFonts w:cstheme="minorHAnsi"/>
          <w:szCs w:val="22"/>
        </w:rPr>
        <w:tab/>
        <w:t>=  inner radius of insulation or pipe radius, inches</w:t>
      </w:r>
    </w:p>
    <w:p w14:paraId="5B278A61" w14:textId="77777777" w:rsidR="00397758" w:rsidRPr="005C5B03" w:rsidRDefault="00397758" w:rsidP="00397758">
      <w:pPr>
        <w:ind w:left="900"/>
        <w:rPr>
          <w:rFonts w:cstheme="minorHAnsi"/>
          <w:szCs w:val="22"/>
        </w:rPr>
      </w:pPr>
      <w:r w:rsidRPr="005C5B03">
        <w:rPr>
          <w:rFonts w:cstheme="minorHAnsi"/>
          <w:szCs w:val="22"/>
        </w:rPr>
        <w:t>k</w:t>
      </w:r>
      <w:r w:rsidRPr="005C5B03">
        <w:rPr>
          <w:rFonts w:cstheme="minorHAnsi"/>
          <w:szCs w:val="22"/>
          <w:vertAlign w:val="subscript"/>
        </w:rPr>
        <w:t>insulation</w:t>
      </w:r>
      <w:r w:rsidRPr="005C5B03">
        <w:rPr>
          <w:rFonts w:cstheme="minorHAnsi"/>
          <w:szCs w:val="22"/>
        </w:rPr>
        <w:tab/>
        <w:t>=  thermal conductivity of insulation, Btu-in/hr-ft</w:t>
      </w:r>
      <w:r w:rsidRPr="005C5B03">
        <w:rPr>
          <w:rFonts w:cstheme="minorHAnsi"/>
          <w:szCs w:val="22"/>
          <w:vertAlign w:val="superscript"/>
        </w:rPr>
        <w:t>2</w:t>
      </w:r>
      <w:r w:rsidRPr="005C5B03">
        <w:rPr>
          <w:rFonts w:cstheme="minorHAnsi"/>
          <w:szCs w:val="22"/>
        </w:rPr>
        <w:t>-</w:t>
      </w:r>
      <w:r w:rsidRPr="005C5B03">
        <w:rPr>
          <w:rFonts w:cstheme="minorHAnsi"/>
          <w:szCs w:val="22"/>
          <w:vertAlign w:val="superscript"/>
        </w:rPr>
        <w:t>o</w:t>
      </w:r>
      <w:r w:rsidRPr="005C5B03">
        <w:rPr>
          <w:rFonts w:cstheme="minorHAnsi"/>
          <w:szCs w:val="22"/>
        </w:rPr>
        <w:t>F</w:t>
      </w:r>
    </w:p>
    <w:p w14:paraId="16F48C0C" w14:textId="77777777" w:rsidR="00397758" w:rsidRPr="005C5B03" w:rsidRDefault="00397758" w:rsidP="00397758">
      <w:pPr>
        <w:ind w:left="900"/>
        <w:rPr>
          <w:rFonts w:cstheme="minorHAnsi"/>
          <w:szCs w:val="22"/>
        </w:rPr>
      </w:pPr>
    </w:p>
    <w:p w14:paraId="3EAD75E9" w14:textId="77777777" w:rsidR="00397758" w:rsidRPr="005C5B03" w:rsidRDefault="00397758" w:rsidP="00397758">
      <w:pPr>
        <w:rPr>
          <w:rFonts w:cstheme="minorHAnsi"/>
          <w:szCs w:val="22"/>
        </w:rPr>
      </w:pPr>
      <w:r w:rsidRPr="005C5B03">
        <w:rPr>
          <w:rFonts w:cstheme="minorHAnsi"/>
          <w:szCs w:val="22"/>
        </w:rPr>
        <w:t>It is assumed that the insulation material is flexible, closed-cell elastomeric with thermal conductivity (k value) of 0.27 Btu-in/hr-ft</w:t>
      </w:r>
      <w:r w:rsidRPr="005C5B03">
        <w:rPr>
          <w:rFonts w:cstheme="minorHAnsi"/>
          <w:szCs w:val="22"/>
          <w:vertAlign w:val="superscript"/>
        </w:rPr>
        <w:t>2</w:t>
      </w:r>
      <w:r w:rsidRPr="005C5B03">
        <w:rPr>
          <w:rFonts w:cstheme="minorHAnsi"/>
          <w:szCs w:val="22"/>
        </w:rPr>
        <w:t>-</w:t>
      </w:r>
      <w:r w:rsidRPr="005C5B03">
        <w:rPr>
          <w:rFonts w:cstheme="minorHAnsi"/>
          <w:szCs w:val="22"/>
          <w:vertAlign w:val="superscript"/>
        </w:rPr>
        <w:t>o</w:t>
      </w:r>
      <w:r w:rsidRPr="005C5B03">
        <w:rPr>
          <w:rFonts w:cstheme="minorHAnsi"/>
          <w:szCs w:val="22"/>
        </w:rPr>
        <w:t>F [</w:t>
      </w:r>
      <w:r>
        <w:rPr>
          <w:rFonts w:cstheme="minorHAnsi"/>
          <w:szCs w:val="22"/>
        </w:rPr>
        <w:t>396</w:t>
      </w:r>
      <w:r w:rsidRPr="005C5B03">
        <w:rPr>
          <w:rFonts w:cstheme="minorHAnsi"/>
          <w:szCs w:val="22"/>
        </w:rPr>
        <w:t>].   Also, note that r</w:t>
      </w:r>
      <w:r w:rsidRPr="005C5B03">
        <w:rPr>
          <w:rFonts w:cstheme="minorHAnsi"/>
          <w:szCs w:val="22"/>
          <w:vertAlign w:val="subscript"/>
        </w:rPr>
        <w:t>surface</w:t>
      </w:r>
      <w:r w:rsidRPr="005C5B03">
        <w:rPr>
          <w:rFonts w:cstheme="minorHAnsi"/>
          <w:szCs w:val="22"/>
        </w:rPr>
        <w:t xml:space="preserve"> can be determined by adding radius of the pipe and thickness of the insulation.  In other words:</w:t>
      </w:r>
    </w:p>
    <w:p w14:paraId="1F914569" w14:textId="77777777" w:rsidR="00397758" w:rsidRPr="005C5B03" w:rsidRDefault="00397758" w:rsidP="00397758">
      <w:pPr>
        <w:rPr>
          <w:rFonts w:cstheme="minorHAnsi"/>
          <w:szCs w:val="22"/>
        </w:rPr>
      </w:pPr>
    </w:p>
    <w:p w14:paraId="232097DA" w14:textId="77777777" w:rsidR="00397758" w:rsidRPr="005C5B03" w:rsidRDefault="00397758" w:rsidP="00397758">
      <w:pPr>
        <w:ind w:left="900"/>
        <w:rPr>
          <w:rFonts w:cstheme="minorHAnsi"/>
          <w:szCs w:val="22"/>
        </w:rPr>
      </w:pPr>
      <w:r w:rsidRPr="005C5B03">
        <w:rPr>
          <w:rFonts w:cstheme="minorHAnsi"/>
          <w:szCs w:val="22"/>
        </w:rPr>
        <w:t>r</w:t>
      </w:r>
      <w:r w:rsidRPr="005C5B03">
        <w:rPr>
          <w:rFonts w:cstheme="minorHAnsi"/>
          <w:szCs w:val="22"/>
          <w:vertAlign w:val="subscript"/>
        </w:rPr>
        <w:t>surface</w:t>
      </w:r>
      <w:r w:rsidRPr="005C5B03">
        <w:rPr>
          <w:rFonts w:cstheme="minorHAnsi"/>
          <w:szCs w:val="22"/>
        </w:rPr>
        <w:t xml:space="preserve"> = r</w:t>
      </w:r>
      <w:r w:rsidRPr="005C5B03">
        <w:rPr>
          <w:rFonts w:cstheme="minorHAnsi"/>
          <w:szCs w:val="22"/>
          <w:vertAlign w:val="subscript"/>
        </w:rPr>
        <w:t>pipe</w:t>
      </w:r>
      <w:r w:rsidRPr="005C5B03">
        <w:rPr>
          <w:rFonts w:cstheme="minorHAnsi"/>
          <w:szCs w:val="22"/>
        </w:rPr>
        <w:t xml:space="preserve"> + (insulation thickness)</w:t>
      </w:r>
    </w:p>
    <w:p w14:paraId="346E3D58" w14:textId="77777777" w:rsidR="00397758" w:rsidRPr="005C5B03" w:rsidRDefault="00397758" w:rsidP="00397758">
      <w:pPr>
        <w:rPr>
          <w:rFonts w:cstheme="minorHAnsi"/>
          <w:szCs w:val="22"/>
        </w:rPr>
      </w:pPr>
    </w:p>
    <w:p w14:paraId="043426D3" w14:textId="77777777" w:rsidR="00397758" w:rsidRPr="005C5B03" w:rsidRDefault="00397758" w:rsidP="00397758">
      <w:pPr>
        <w:rPr>
          <w:rFonts w:cstheme="minorHAnsi"/>
          <w:szCs w:val="22"/>
        </w:rPr>
      </w:pPr>
      <w:r w:rsidRPr="005C5B03">
        <w:rPr>
          <w:rFonts w:cstheme="minorHAnsi"/>
          <w:szCs w:val="22"/>
        </w:rPr>
        <w:t>Thus, the overall heat transfer coefficient, U, can be obtained as follows:</w:t>
      </w:r>
    </w:p>
    <w:p w14:paraId="5FC21590" w14:textId="77777777" w:rsidR="00397758" w:rsidRPr="005C5B03" w:rsidRDefault="00397758" w:rsidP="00397758">
      <w:pPr>
        <w:rPr>
          <w:rFonts w:cstheme="minorHAnsi"/>
          <w:szCs w:val="22"/>
        </w:rPr>
      </w:pPr>
    </w:p>
    <w:p w14:paraId="33C215E5" w14:textId="77777777" w:rsidR="00397758" w:rsidRPr="005C5B03" w:rsidRDefault="00397758" w:rsidP="00397758">
      <w:pPr>
        <w:ind w:left="900"/>
        <w:rPr>
          <w:rFonts w:cstheme="minorHAnsi"/>
          <w:szCs w:val="22"/>
        </w:rPr>
      </w:pPr>
      <w:r w:rsidRPr="005C5B03">
        <w:rPr>
          <w:rFonts w:cstheme="minorHAnsi"/>
          <w:position w:val="-32"/>
          <w:szCs w:val="22"/>
        </w:rPr>
        <w:object w:dxaOrig="1300" w:dyaOrig="700" w14:anchorId="233CD24A">
          <v:shape id="_x0000_i1035" type="#_x0000_t75" style="width:66pt;height:36pt" o:ole="">
            <v:imagedata r:id="rId34" o:title=""/>
          </v:shape>
          <o:OLEObject Type="Embed" ProgID="Equation.3" ShapeID="_x0000_i1035" DrawAspect="Content" ObjectID="_1548755870" r:id="rId43"/>
        </w:object>
      </w:r>
      <w:r w:rsidRPr="005C5B03">
        <w:rPr>
          <w:rFonts w:cstheme="minorHAnsi"/>
          <w:szCs w:val="22"/>
        </w:rPr>
        <w:t xml:space="preserve"> OR </w:t>
      </w:r>
      <w:r w:rsidRPr="005C5B03">
        <w:rPr>
          <w:rFonts w:cstheme="minorHAnsi"/>
          <w:position w:val="-24"/>
          <w:szCs w:val="22"/>
        </w:rPr>
        <w:object w:dxaOrig="1719" w:dyaOrig="620" w14:anchorId="6F5C394C">
          <v:shape id="_x0000_i1036" type="#_x0000_t75" style="width:84pt;height:30pt" o:ole="">
            <v:imagedata r:id="rId44" o:title=""/>
          </v:shape>
          <o:OLEObject Type="Embed" ProgID="Equation.3" ShapeID="_x0000_i1036" DrawAspect="Content" ObjectID="_1548755871" r:id="rId45"/>
        </w:object>
      </w:r>
    </w:p>
    <w:p w14:paraId="37CED134" w14:textId="77777777" w:rsidR="00397758" w:rsidRPr="005C5B03" w:rsidRDefault="00397758" w:rsidP="00397758">
      <w:pPr>
        <w:ind w:left="900"/>
        <w:rPr>
          <w:rFonts w:cstheme="minorHAnsi"/>
          <w:szCs w:val="22"/>
        </w:rPr>
      </w:pPr>
    </w:p>
    <w:p w14:paraId="143C77A8" w14:textId="77777777" w:rsidR="00397758" w:rsidRPr="005C5B03" w:rsidRDefault="00397758" w:rsidP="00397758">
      <w:pPr>
        <w:ind w:left="900"/>
        <w:rPr>
          <w:rFonts w:cstheme="minorHAnsi"/>
          <w:szCs w:val="22"/>
        </w:rPr>
      </w:pPr>
    </w:p>
    <w:p w14:paraId="6EC7319C" w14:textId="77777777" w:rsidR="00397758" w:rsidRPr="005C5B03" w:rsidRDefault="00397758" w:rsidP="00397758">
      <w:pPr>
        <w:ind w:left="900"/>
        <w:rPr>
          <w:rFonts w:cstheme="minorHAnsi"/>
          <w:szCs w:val="22"/>
        </w:rPr>
      </w:pPr>
      <w:r w:rsidRPr="005C5B03">
        <w:rPr>
          <w:rFonts w:cstheme="minorHAnsi"/>
          <w:szCs w:val="22"/>
        </w:rPr>
        <w:t>where,</w:t>
      </w:r>
    </w:p>
    <w:p w14:paraId="6AC715BF" w14:textId="77777777" w:rsidR="00397758" w:rsidRPr="005C5B03" w:rsidRDefault="00397758" w:rsidP="00397758">
      <w:pPr>
        <w:ind w:left="900"/>
        <w:rPr>
          <w:rFonts w:cstheme="minorHAnsi"/>
          <w:szCs w:val="22"/>
        </w:rPr>
      </w:pPr>
      <w:r w:rsidRPr="005C5B03">
        <w:rPr>
          <w:rFonts w:cstheme="minorHAnsi"/>
          <w:szCs w:val="22"/>
        </w:rPr>
        <w:t>U</w:t>
      </w:r>
      <w:r w:rsidRPr="005C5B03">
        <w:rPr>
          <w:rFonts w:cstheme="minorHAnsi"/>
          <w:szCs w:val="22"/>
        </w:rPr>
        <w:tab/>
      </w:r>
      <w:r w:rsidRPr="005C5B03">
        <w:rPr>
          <w:rFonts w:cstheme="minorHAnsi"/>
          <w:szCs w:val="22"/>
        </w:rPr>
        <w:tab/>
        <w:t>=  overall heat transfer coefficient, Btu/hr/ft</w:t>
      </w:r>
      <w:r w:rsidRPr="005C5B03">
        <w:rPr>
          <w:rFonts w:cstheme="minorHAnsi"/>
          <w:szCs w:val="22"/>
          <w:vertAlign w:val="superscript"/>
        </w:rPr>
        <w:t>2</w:t>
      </w:r>
      <w:r w:rsidRPr="005C5B03">
        <w:rPr>
          <w:rFonts w:cstheme="minorHAnsi"/>
          <w:szCs w:val="22"/>
        </w:rPr>
        <w:t>-</w:t>
      </w:r>
      <w:r w:rsidRPr="005C5B03">
        <w:rPr>
          <w:rFonts w:cstheme="minorHAnsi"/>
          <w:szCs w:val="22"/>
          <w:vertAlign w:val="superscript"/>
        </w:rPr>
        <w:t>o</w:t>
      </w:r>
      <w:r w:rsidRPr="005C5B03">
        <w:rPr>
          <w:rFonts w:cstheme="minorHAnsi"/>
          <w:szCs w:val="22"/>
        </w:rPr>
        <w:t>F</w:t>
      </w:r>
    </w:p>
    <w:p w14:paraId="729A25C3" w14:textId="77777777" w:rsidR="00397758" w:rsidRPr="005C5B03" w:rsidRDefault="00397758" w:rsidP="00397758">
      <w:pPr>
        <w:rPr>
          <w:rFonts w:cstheme="minorHAnsi"/>
          <w:szCs w:val="22"/>
        </w:rPr>
      </w:pPr>
    </w:p>
    <w:p w14:paraId="1EA7A0E7" w14:textId="77777777" w:rsidR="00397758" w:rsidRPr="005C5B03" w:rsidRDefault="00397758" w:rsidP="00397758">
      <w:pPr>
        <w:pStyle w:val="Heading4"/>
        <w:spacing w:before="0"/>
        <w:rPr>
          <w:rFonts w:asciiTheme="minorHAnsi" w:hAnsiTheme="minorHAnsi" w:cstheme="minorHAnsi"/>
          <w:szCs w:val="22"/>
        </w:rPr>
      </w:pPr>
      <w:r w:rsidRPr="005C5B03">
        <w:rPr>
          <w:rFonts w:asciiTheme="minorHAnsi" w:hAnsiTheme="minorHAnsi" w:cstheme="minorHAnsi"/>
          <w:szCs w:val="22"/>
        </w:rPr>
        <w:t>Step 2:  Heat Gain</w:t>
      </w:r>
    </w:p>
    <w:p w14:paraId="1FD48986" w14:textId="77777777" w:rsidR="00397758" w:rsidRPr="005C5B03" w:rsidRDefault="00397758" w:rsidP="00397758">
      <w:pPr>
        <w:rPr>
          <w:rFonts w:cstheme="minorHAnsi"/>
          <w:szCs w:val="22"/>
        </w:rPr>
      </w:pPr>
      <w:r w:rsidRPr="005C5B03">
        <w:rPr>
          <w:rFonts w:cstheme="minorHAnsi"/>
          <w:szCs w:val="22"/>
        </w:rPr>
        <w:t>The heat gain is a function of overall heat transfer coefficient, surface area and temperature difference.  The following illustrates this relationship: [155, p3.18]</w:t>
      </w:r>
    </w:p>
    <w:p w14:paraId="37AC97B9" w14:textId="77777777" w:rsidR="00397758" w:rsidRPr="005C5B03" w:rsidRDefault="00397758" w:rsidP="00397758">
      <w:pPr>
        <w:rPr>
          <w:rFonts w:cstheme="minorHAnsi"/>
          <w:szCs w:val="22"/>
        </w:rPr>
      </w:pPr>
    </w:p>
    <w:p w14:paraId="734556F7" w14:textId="77777777" w:rsidR="00397758" w:rsidRPr="005C5B03" w:rsidRDefault="00397758" w:rsidP="00397758">
      <w:pPr>
        <w:ind w:firstLine="900"/>
        <w:rPr>
          <w:rFonts w:cstheme="minorHAnsi"/>
          <w:szCs w:val="22"/>
        </w:rPr>
      </w:pPr>
      <w:r w:rsidRPr="005C5B03">
        <w:rPr>
          <w:rFonts w:cstheme="minorHAnsi"/>
          <w:position w:val="-10"/>
          <w:szCs w:val="22"/>
        </w:rPr>
        <w:object w:dxaOrig="1900" w:dyaOrig="320" w14:anchorId="400EFF56">
          <v:shape id="_x0000_i1037" type="#_x0000_t75" style="width:96pt;height:12pt" o:ole="">
            <v:imagedata r:id="rId46" o:title=""/>
          </v:shape>
          <o:OLEObject Type="Embed" ProgID="Equation.3" ShapeID="_x0000_i1037" DrawAspect="Content" ObjectID="_1548755872" r:id="rId47"/>
        </w:object>
      </w:r>
    </w:p>
    <w:p w14:paraId="46263BDD" w14:textId="77777777" w:rsidR="00397758" w:rsidRPr="005C5B03" w:rsidRDefault="00397758" w:rsidP="00397758">
      <w:pPr>
        <w:rPr>
          <w:rFonts w:cstheme="minorHAnsi"/>
          <w:szCs w:val="22"/>
        </w:rPr>
      </w:pPr>
    </w:p>
    <w:p w14:paraId="43D36A1F" w14:textId="77777777" w:rsidR="00397758" w:rsidRPr="005C5B03" w:rsidRDefault="00397758" w:rsidP="00397758">
      <w:pPr>
        <w:ind w:left="900"/>
        <w:rPr>
          <w:rFonts w:cstheme="minorHAnsi"/>
          <w:szCs w:val="22"/>
        </w:rPr>
      </w:pPr>
      <w:r w:rsidRPr="005C5B03">
        <w:rPr>
          <w:rFonts w:cstheme="minorHAnsi"/>
          <w:szCs w:val="22"/>
        </w:rPr>
        <w:t>where,</w:t>
      </w:r>
    </w:p>
    <w:p w14:paraId="209B0320" w14:textId="77777777" w:rsidR="00397758" w:rsidRPr="005C5B03" w:rsidRDefault="00397758" w:rsidP="00397758">
      <w:pPr>
        <w:ind w:left="900"/>
        <w:rPr>
          <w:rFonts w:cstheme="minorHAnsi"/>
          <w:szCs w:val="22"/>
        </w:rPr>
      </w:pPr>
      <w:r w:rsidRPr="005C5B03">
        <w:rPr>
          <w:rFonts w:cstheme="minorHAnsi"/>
          <w:szCs w:val="22"/>
        </w:rPr>
        <w:t>Q</w:t>
      </w:r>
      <w:r w:rsidRPr="005C5B03">
        <w:rPr>
          <w:rFonts w:cstheme="minorHAnsi"/>
          <w:szCs w:val="22"/>
        </w:rPr>
        <w:tab/>
      </w:r>
      <w:r w:rsidRPr="005C5B03">
        <w:rPr>
          <w:rFonts w:cstheme="minorHAnsi"/>
          <w:szCs w:val="22"/>
        </w:rPr>
        <w:tab/>
        <w:t>=  heat gain, Btu/hr</w:t>
      </w:r>
    </w:p>
    <w:p w14:paraId="75D3B09F" w14:textId="77777777" w:rsidR="00397758" w:rsidRPr="005C5B03" w:rsidRDefault="00397758" w:rsidP="00397758">
      <w:pPr>
        <w:ind w:left="900"/>
        <w:rPr>
          <w:rFonts w:cstheme="minorHAnsi"/>
          <w:szCs w:val="22"/>
        </w:rPr>
      </w:pPr>
      <w:r w:rsidRPr="005C5B03">
        <w:rPr>
          <w:rFonts w:cstheme="minorHAnsi"/>
          <w:szCs w:val="22"/>
        </w:rPr>
        <w:t>U</w:t>
      </w:r>
      <w:r w:rsidRPr="005C5B03">
        <w:rPr>
          <w:rFonts w:cstheme="minorHAnsi"/>
          <w:szCs w:val="22"/>
        </w:rPr>
        <w:tab/>
      </w:r>
      <w:r w:rsidRPr="005C5B03">
        <w:rPr>
          <w:rFonts w:cstheme="minorHAnsi"/>
          <w:szCs w:val="22"/>
        </w:rPr>
        <w:tab/>
        <w:t>=  overall heat transfer coefficient, Btu/hr/ft</w:t>
      </w:r>
      <w:r w:rsidRPr="005C5B03">
        <w:rPr>
          <w:rFonts w:cstheme="minorHAnsi"/>
          <w:szCs w:val="22"/>
          <w:vertAlign w:val="superscript"/>
        </w:rPr>
        <w:t>2</w:t>
      </w:r>
      <w:r w:rsidRPr="005C5B03">
        <w:rPr>
          <w:rFonts w:cstheme="minorHAnsi"/>
          <w:szCs w:val="22"/>
        </w:rPr>
        <w:t>-</w:t>
      </w:r>
      <w:r w:rsidRPr="005C5B03">
        <w:rPr>
          <w:rFonts w:cstheme="minorHAnsi"/>
          <w:szCs w:val="22"/>
          <w:vertAlign w:val="superscript"/>
        </w:rPr>
        <w:t>o</w:t>
      </w:r>
      <w:r w:rsidRPr="005C5B03">
        <w:rPr>
          <w:rFonts w:cstheme="minorHAnsi"/>
          <w:szCs w:val="22"/>
        </w:rPr>
        <w:t>F</w:t>
      </w:r>
    </w:p>
    <w:p w14:paraId="552BC756" w14:textId="77777777" w:rsidR="00397758" w:rsidRPr="005C5B03" w:rsidRDefault="00397758" w:rsidP="00397758">
      <w:pPr>
        <w:ind w:left="900"/>
        <w:rPr>
          <w:rFonts w:cstheme="minorHAnsi"/>
          <w:szCs w:val="22"/>
        </w:rPr>
      </w:pPr>
      <w:r w:rsidRPr="005C5B03">
        <w:rPr>
          <w:rFonts w:cstheme="minorHAnsi"/>
          <w:szCs w:val="22"/>
        </w:rPr>
        <w:t>A</w:t>
      </w:r>
      <w:r w:rsidRPr="005C5B03">
        <w:rPr>
          <w:rFonts w:cstheme="minorHAnsi"/>
          <w:szCs w:val="22"/>
        </w:rPr>
        <w:tab/>
      </w:r>
      <w:r w:rsidRPr="005C5B03">
        <w:rPr>
          <w:rFonts w:cstheme="minorHAnsi"/>
          <w:szCs w:val="22"/>
        </w:rPr>
        <w:tab/>
        <w:t>=  surface area, ft</w:t>
      </w:r>
      <w:r w:rsidRPr="005C5B03">
        <w:rPr>
          <w:rFonts w:cstheme="minorHAnsi"/>
          <w:szCs w:val="22"/>
          <w:vertAlign w:val="superscript"/>
        </w:rPr>
        <w:t>2</w:t>
      </w:r>
    </w:p>
    <w:p w14:paraId="0B8B0696" w14:textId="77777777" w:rsidR="00397758" w:rsidRPr="005C5B03" w:rsidRDefault="00397758" w:rsidP="00397758">
      <w:pPr>
        <w:ind w:left="900"/>
        <w:rPr>
          <w:rFonts w:cstheme="minorHAnsi"/>
          <w:szCs w:val="22"/>
        </w:rPr>
      </w:pPr>
      <w:r w:rsidRPr="005C5B03">
        <w:rPr>
          <w:rFonts w:cstheme="minorHAnsi"/>
          <w:szCs w:val="22"/>
        </w:rPr>
        <w:t>t</w:t>
      </w:r>
      <w:r w:rsidRPr="005C5B03">
        <w:rPr>
          <w:rFonts w:cstheme="minorHAnsi"/>
          <w:szCs w:val="22"/>
          <w:vertAlign w:val="subscript"/>
        </w:rPr>
        <w:t>a</w:t>
      </w:r>
      <w:r w:rsidRPr="005C5B03">
        <w:rPr>
          <w:rFonts w:cstheme="minorHAnsi"/>
          <w:szCs w:val="22"/>
        </w:rPr>
        <w:tab/>
      </w:r>
      <w:r w:rsidRPr="005C5B03">
        <w:rPr>
          <w:rFonts w:cstheme="minorHAnsi"/>
          <w:szCs w:val="22"/>
        </w:rPr>
        <w:tab/>
        <w:t xml:space="preserve">=  ambient temperature, </w:t>
      </w:r>
      <w:r w:rsidRPr="005C5B03">
        <w:rPr>
          <w:rFonts w:cstheme="minorHAnsi"/>
          <w:szCs w:val="22"/>
          <w:vertAlign w:val="superscript"/>
        </w:rPr>
        <w:t>o</w:t>
      </w:r>
      <w:r w:rsidRPr="005C5B03">
        <w:rPr>
          <w:rFonts w:cstheme="minorHAnsi"/>
          <w:szCs w:val="22"/>
        </w:rPr>
        <w:t>F</w:t>
      </w:r>
    </w:p>
    <w:p w14:paraId="6F8861E2" w14:textId="77777777" w:rsidR="00397758" w:rsidRPr="005C5B03" w:rsidRDefault="00397758" w:rsidP="00397758">
      <w:pPr>
        <w:ind w:left="900"/>
        <w:rPr>
          <w:rFonts w:cstheme="minorHAnsi"/>
          <w:szCs w:val="22"/>
        </w:rPr>
      </w:pPr>
      <w:r w:rsidRPr="005C5B03">
        <w:rPr>
          <w:rFonts w:cstheme="minorHAnsi"/>
          <w:szCs w:val="22"/>
        </w:rPr>
        <w:t>t</w:t>
      </w:r>
      <w:r w:rsidRPr="005C5B03">
        <w:rPr>
          <w:rFonts w:cstheme="minorHAnsi"/>
          <w:szCs w:val="22"/>
          <w:vertAlign w:val="subscript"/>
        </w:rPr>
        <w:t>s</w:t>
      </w:r>
      <w:r w:rsidRPr="005C5B03">
        <w:rPr>
          <w:rFonts w:cstheme="minorHAnsi"/>
          <w:szCs w:val="22"/>
        </w:rPr>
        <w:tab/>
      </w:r>
      <w:r w:rsidRPr="005C5B03">
        <w:rPr>
          <w:rFonts w:cstheme="minorHAnsi"/>
          <w:szCs w:val="22"/>
        </w:rPr>
        <w:tab/>
        <w:t xml:space="preserve">=  vapor refrigerant temperature, </w:t>
      </w:r>
      <w:r w:rsidRPr="005C5B03">
        <w:rPr>
          <w:rFonts w:cstheme="minorHAnsi"/>
          <w:szCs w:val="22"/>
          <w:vertAlign w:val="superscript"/>
        </w:rPr>
        <w:t>o</w:t>
      </w:r>
      <w:r w:rsidRPr="005C5B03">
        <w:rPr>
          <w:rFonts w:cstheme="minorHAnsi"/>
          <w:szCs w:val="22"/>
        </w:rPr>
        <w:t>F</w:t>
      </w:r>
    </w:p>
    <w:p w14:paraId="5E20208C" w14:textId="77777777" w:rsidR="00397758" w:rsidRPr="005C5B03" w:rsidRDefault="00397758" w:rsidP="00397758">
      <w:pPr>
        <w:ind w:left="900"/>
        <w:rPr>
          <w:rFonts w:cstheme="minorHAnsi"/>
          <w:szCs w:val="22"/>
        </w:rPr>
      </w:pPr>
    </w:p>
    <w:p w14:paraId="118D8808" w14:textId="77777777" w:rsidR="00397758" w:rsidRPr="005C5B03" w:rsidRDefault="00397758" w:rsidP="00397758">
      <w:pPr>
        <w:rPr>
          <w:rFonts w:cstheme="minorHAnsi"/>
          <w:szCs w:val="22"/>
        </w:rPr>
      </w:pPr>
      <w:r w:rsidRPr="005C5B03">
        <w:rPr>
          <w:rFonts w:cstheme="minorHAnsi"/>
          <w:szCs w:val="22"/>
        </w:rPr>
        <w:t>The surface area for cylindrical shapes (i.e., pipes) can be obtained by using the following relationship:</w:t>
      </w:r>
    </w:p>
    <w:p w14:paraId="7DA86754" w14:textId="77777777" w:rsidR="00397758" w:rsidRPr="005C5B03" w:rsidRDefault="00397758" w:rsidP="00397758">
      <w:pPr>
        <w:rPr>
          <w:rFonts w:cstheme="minorHAnsi"/>
          <w:szCs w:val="22"/>
        </w:rPr>
      </w:pPr>
    </w:p>
    <w:p w14:paraId="40910C35" w14:textId="77777777" w:rsidR="00397758" w:rsidRPr="005C5B03" w:rsidRDefault="00397758" w:rsidP="00397758">
      <w:pPr>
        <w:ind w:left="900"/>
        <w:rPr>
          <w:rFonts w:cstheme="minorHAnsi"/>
          <w:szCs w:val="22"/>
        </w:rPr>
      </w:pPr>
      <w:r>
        <w:rPr>
          <w:rFonts w:cstheme="minorHAnsi"/>
          <w:szCs w:val="22"/>
        </w:rPr>
        <w:t>For bare suction lines:</w:t>
      </w:r>
      <w:r>
        <w:rPr>
          <w:rFonts w:cstheme="minorHAnsi"/>
          <w:szCs w:val="22"/>
        </w:rPr>
        <w:tab/>
      </w:r>
      <w:r>
        <w:rPr>
          <w:rFonts w:cstheme="minorHAnsi"/>
          <w:szCs w:val="22"/>
        </w:rPr>
        <w:tab/>
        <w:t>A = 2π</w:t>
      </w:r>
      <w:r w:rsidRPr="005C5B03">
        <w:rPr>
          <w:rFonts w:cstheme="minorHAnsi"/>
          <w:szCs w:val="22"/>
        </w:rPr>
        <w:t>r</w:t>
      </w:r>
      <w:r w:rsidRPr="005C5B03">
        <w:rPr>
          <w:rFonts w:cstheme="minorHAnsi"/>
          <w:szCs w:val="22"/>
          <w:vertAlign w:val="subscript"/>
        </w:rPr>
        <w:t>pipe</w:t>
      </w:r>
      <w:r w:rsidRPr="005C5B03">
        <w:rPr>
          <w:rFonts w:cstheme="minorHAnsi"/>
          <w:szCs w:val="22"/>
        </w:rPr>
        <w:t>l</w:t>
      </w:r>
    </w:p>
    <w:p w14:paraId="178E2F7D" w14:textId="77777777" w:rsidR="00397758" w:rsidRPr="005C5B03" w:rsidRDefault="00397758" w:rsidP="00397758">
      <w:pPr>
        <w:ind w:left="900"/>
        <w:rPr>
          <w:rFonts w:cstheme="minorHAnsi"/>
          <w:szCs w:val="22"/>
        </w:rPr>
      </w:pPr>
      <w:r w:rsidRPr="005C5B03">
        <w:rPr>
          <w:rFonts w:cstheme="minorHAnsi"/>
          <w:szCs w:val="22"/>
        </w:rPr>
        <w:t xml:space="preserve">For </w:t>
      </w:r>
      <w:r>
        <w:rPr>
          <w:rFonts w:cstheme="minorHAnsi"/>
          <w:szCs w:val="22"/>
        </w:rPr>
        <w:t>insulated suction lines:</w:t>
      </w:r>
      <w:r>
        <w:rPr>
          <w:rFonts w:cstheme="minorHAnsi"/>
          <w:szCs w:val="22"/>
        </w:rPr>
        <w:tab/>
        <w:t>A = 2π</w:t>
      </w:r>
      <w:r w:rsidRPr="005C5B03">
        <w:rPr>
          <w:rFonts w:cstheme="minorHAnsi"/>
          <w:szCs w:val="22"/>
        </w:rPr>
        <w:t>r</w:t>
      </w:r>
      <w:r w:rsidRPr="005C5B03">
        <w:rPr>
          <w:rFonts w:cstheme="minorHAnsi"/>
          <w:szCs w:val="22"/>
          <w:vertAlign w:val="subscript"/>
        </w:rPr>
        <w:t>surface</w:t>
      </w:r>
      <w:r w:rsidRPr="005C5B03">
        <w:rPr>
          <w:rFonts w:cstheme="minorHAnsi"/>
          <w:szCs w:val="22"/>
        </w:rPr>
        <w:t>l</w:t>
      </w:r>
    </w:p>
    <w:p w14:paraId="44C086E8" w14:textId="77777777" w:rsidR="00397758" w:rsidRPr="005C5B03" w:rsidRDefault="00397758" w:rsidP="00397758">
      <w:pPr>
        <w:rPr>
          <w:rFonts w:cstheme="minorHAnsi"/>
          <w:szCs w:val="22"/>
        </w:rPr>
      </w:pPr>
    </w:p>
    <w:p w14:paraId="29044A79" w14:textId="77777777" w:rsidR="00397758" w:rsidRPr="005C5B03" w:rsidRDefault="00397758" w:rsidP="00397758">
      <w:pPr>
        <w:ind w:left="900"/>
        <w:rPr>
          <w:rFonts w:cstheme="minorHAnsi"/>
          <w:szCs w:val="22"/>
        </w:rPr>
      </w:pPr>
      <w:r w:rsidRPr="005C5B03">
        <w:rPr>
          <w:rFonts w:cstheme="minorHAnsi"/>
          <w:szCs w:val="22"/>
        </w:rPr>
        <w:t>where,</w:t>
      </w:r>
    </w:p>
    <w:p w14:paraId="24A9D5C8" w14:textId="77777777" w:rsidR="00397758" w:rsidRPr="005C5B03" w:rsidRDefault="00397758" w:rsidP="00397758">
      <w:pPr>
        <w:ind w:left="900"/>
        <w:rPr>
          <w:rFonts w:cstheme="minorHAnsi"/>
          <w:szCs w:val="22"/>
        </w:rPr>
      </w:pPr>
      <w:r w:rsidRPr="005C5B03">
        <w:rPr>
          <w:rFonts w:cstheme="minorHAnsi"/>
          <w:szCs w:val="22"/>
        </w:rPr>
        <w:t>r</w:t>
      </w:r>
      <w:r w:rsidRPr="005C5B03">
        <w:rPr>
          <w:rFonts w:cstheme="minorHAnsi"/>
          <w:szCs w:val="22"/>
          <w:vertAlign w:val="subscript"/>
        </w:rPr>
        <w:t>pipe</w:t>
      </w:r>
      <w:r w:rsidRPr="005C5B03">
        <w:rPr>
          <w:rFonts w:cstheme="minorHAnsi"/>
          <w:szCs w:val="22"/>
        </w:rPr>
        <w:tab/>
      </w:r>
      <w:r w:rsidRPr="005C5B03">
        <w:rPr>
          <w:rFonts w:cstheme="minorHAnsi"/>
          <w:szCs w:val="22"/>
        </w:rPr>
        <w:tab/>
        <w:t>=  pipe radius, ft</w:t>
      </w:r>
    </w:p>
    <w:p w14:paraId="227B1A9F" w14:textId="77777777" w:rsidR="00397758" w:rsidRPr="005C5B03" w:rsidRDefault="00397758" w:rsidP="00397758">
      <w:pPr>
        <w:ind w:left="900"/>
        <w:rPr>
          <w:rFonts w:cstheme="minorHAnsi"/>
          <w:szCs w:val="22"/>
        </w:rPr>
      </w:pPr>
      <w:r w:rsidRPr="005C5B03">
        <w:rPr>
          <w:rFonts w:cstheme="minorHAnsi"/>
          <w:szCs w:val="22"/>
        </w:rPr>
        <w:lastRenderedPageBreak/>
        <w:t>r</w:t>
      </w:r>
      <w:r w:rsidRPr="005C5B03">
        <w:rPr>
          <w:rFonts w:cstheme="minorHAnsi"/>
          <w:szCs w:val="22"/>
          <w:vertAlign w:val="subscript"/>
        </w:rPr>
        <w:t>surface</w:t>
      </w:r>
      <w:r w:rsidRPr="005C5B03">
        <w:rPr>
          <w:rFonts w:cstheme="minorHAnsi"/>
          <w:szCs w:val="22"/>
        </w:rPr>
        <w:tab/>
      </w:r>
      <w:r>
        <w:rPr>
          <w:rFonts w:cstheme="minorHAnsi"/>
          <w:szCs w:val="22"/>
        </w:rPr>
        <w:tab/>
      </w:r>
      <w:r w:rsidRPr="005C5B03">
        <w:rPr>
          <w:rFonts w:cstheme="minorHAnsi"/>
          <w:szCs w:val="22"/>
        </w:rPr>
        <w:t>=  outer radius of insulation, ft</w:t>
      </w:r>
    </w:p>
    <w:p w14:paraId="67B90BBE" w14:textId="77777777" w:rsidR="00397758" w:rsidRPr="005C5B03" w:rsidRDefault="00397758" w:rsidP="00397758">
      <w:pPr>
        <w:ind w:left="900"/>
        <w:rPr>
          <w:rFonts w:cstheme="minorHAnsi"/>
          <w:szCs w:val="22"/>
        </w:rPr>
      </w:pPr>
      <w:r w:rsidRPr="005C5B03">
        <w:rPr>
          <w:rFonts w:cstheme="minorHAnsi"/>
          <w:szCs w:val="22"/>
        </w:rPr>
        <w:t>l</w:t>
      </w:r>
      <w:r w:rsidRPr="005C5B03">
        <w:rPr>
          <w:rFonts w:cstheme="minorHAnsi"/>
          <w:szCs w:val="22"/>
        </w:rPr>
        <w:tab/>
      </w:r>
      <w:r w:rsidRPr="005C5B03">
        <w:rPr>
          <w:rFonts w:cstheme="minorHAnsi"/>
          <w:szCs w:val="22"/>
        </w:rPr>
        <w:tab/>
        <w:t>=  pipe length, ft</w:t>
      </w:r>
    </w:p>
    <w:p w14:paraId="41046AE4" w14:textId="77777777" w:rsidR="00397758" w:rsidRPr="005C5B03" w:rsidRDefault="00397758" w:rsidP="00397758">
      <w:pPr>
        <w:rPr>
          <w:rFonts w:cstheme="minorHAnsi"/>
          <w:szCs w:val="22"/>
        </w:rPr>
      </w:pPr>
    </w:p>
    <w:p w14:paraId="618571C3" w14:textId="77777777" w:rsidR="00397758" w:rsidRPr="005C5B03" w:rsidRDefault="00397758" w:rsidP="00397758">
      <w:pPr>
        <w:pStyle w:val="Heading3"/>
        <w:spacing w:before="0" w:after="0"/>
        <w:rPr>
          <w:rFonts w:asciiTheme="minorHAnsi" w:hAnsiTheme="minorHAnsi" w:cstheme="minorHAnsi"/>
          <w:sz w:val="22"/>
          <w:szCs w:val="22"/>
        </w:rPr>
      </w:pPr>
      <w:bookmarkStart w:id="28" w:name="_Toc182594014"/>
      <w:r w:rsidRPr="00277345">
        <w:rPr>
          <w:rFonts w:asciiTheme="minorHAnsi" w:hAnsiTheme="minorHAnsi" w:cstheme="minorHAnsi"/>
          <w:sz w:val="24"/>
          <w:szCs w:val="24"/>
        </w:rPr>
        <w:t>Refrigeration Cycle Analysis</w:t>
      </w:r>
      <w:bookmarkEnd w:id="28"/>
    </w:p>
    <w:p w14:paraId="576A23E0" w14:textId="77777777" w:rsidR="00397758" w:rsidRPr="005C5B03" w:rsidRDefault="00397758" w:rsidP="00397758">
      <w:pPr>
        <w:rPr>
          <w:rFonts w:cstheme="minorHAnsi"/>
          <w:szCs w:val="22"/>
        </w:rPr>
      </w:pPr>
      <w:r w:rsidRPr="005C5B03">
        <w:rPr>
          <w:rFonts w:cstheme="minorHAnsi"/>
          <w:szCs w:val="22"/>
        </w:rPr>
        <w:t>This section discusses analytical methodologies for correlating heat gain through suction pipes to increase in overall system superheat.  The increase in overall system superheat is then correlated to compressor power increase.  These analytical methodologies are supported by experimental data.  The following steps illustrate the methodologies for correlating heat gain and superheat, as well as superheat and compressor power.</w:t>
      </w:r>
    </w:p>
    <w:p w14:paraId="1DEF20A5" w14:textId="77777777" w:rsidR="00397758" w:rsidRPr="005C5B03" w:rsidRDefault="00397758" w:rsidP="00397758">
      <w:pPr>
        <w:rPr>
          <w:rFonts w:cstheme="minorHAnsi"/>
          <w:szCs w:val="22"/>
        </w:rPr>
      </w:pPr>
    </w:p>
    <w:p w14:paraId="79C40C5D" w14:textId="77777777" w:rsidR="00397758" w:rsidRPr="005C5B03" w:rsidRDefault="00397758" w:rsidP="00397758">
      <w:pPr>
        <w:pStyle w:val="Heading4"/>
        <w:spacing w:before="0"/>
        <w:rPr>
          <w:rFonts w:asciiTheme="minorHAnsi" w:hAnsiTheme="minorHAnsi" w:cstheme="minorHAnsi"/>
          <w:szCs w:val="22"/>
        </w:rPr>
      </w:pPr>
      <w:r w:rsidRPr="005C5B03">
        <w:rPr>
          <w:rFonts w:asciiTheme="minorHAnsi" w:hAnsiTheme="minorHAnsi" w:cstheme="minorHAnsi"/>
          <w:szCs w:val="22"/>
        </w:rPr>
        <w:t>Step 1:  Average refrigerant mass flow rates</w:t>
      </w:r>
    </w:p>
    <w:p w14:paraId="711B555A" w14:textId="77777777" w:rsidR="00397758" w:rsidRPr="005C5B03" w:rsidRDefault="00397758" w:rsidP="00397758">
      <w:pPr>
        <w:rPr>
          <w:rFonts w:cstheme="minorHAnsi"/>
          <w:szCs w:val="22"/>
        </w:rPr>
      </w:pPr>
      <w:r w:rsidRPr="005C5B03">
        <w:rPr>
          <w:rFonts w:cstheme="minorHAnsi"/>
          <w:szCs w:val="22"/>
        </w:rPr>
        <w:t>From the compressor manufacturer’s catalog, two sets of 0.5, 0.75 and 1.0 horsepower (hp) reciprocating compressors were selected to represent both low- and medium-temperature compressors [</w:t>
      </w:r>
      <w:r>
        <w:rPr>
          <w:rFonts w:cstheme="minorHAnsi"/>
          <w:szCs w:val="22"/>
        </w:rPr>
        <w:t>399</w:t>
      </w:r>
      <w:r w:rsidRPr="005C5B03">
        <w:rPr>
          <w:rFonts w:cstheme="minorHAnsi"/>
          <w:szCs w:val="22"/>
        </w:rPr>
        <w:t>]</w:t>
      </w:r>
      <w:r>
        <w:rPr>
          <w:rFonts w:cstheme="minorHAnsi"/>
          <w:szCs w:val="22"/>
        </w:rPr>
        <w:t>.</w:t>
      </w:r>
      <w:r w:rsidRPr="005C5B03">
        <w:rPr>
          <w:rFonts w:cstheme="minorHAnsi"/>
          <w:szCs w:val="22"/>
        </w:rPr>
        <w:t xml:space="preserve"> The following, lists the selected compressor models for both medium- and low-temperature applications using refrigerant R-22:</w:t>
      </w:r>
    </w:p>
    <w:p w14:paraId="40A64A6B" w14:textId="77777777" w:rsidR="00397758" w:rsidRPr="005C5B03" w:rsidRDefault="00397758" w:rsidP="00397758">
      <w:pPr>
        <w:ind w:left="720"/>
        <w:rPr>
          <w:rFonts w:cstheme="minorHAnsi"/>
          <w:szCs w:val="22"/>
        </w:rPr>
      </w:pPr>
    </w:p>
    <w:p w14:paraId="4681B3ED" w14:textId="77777777" w:rsidR="00397758" w:rsidRPr="005C5B03" w:rsidRDefault="00397758" w:rsidP="00397758">
      <w:pPr>
        <w:ind w:left="720"/>
        <w:rPr>
          <w:rFonts w:cstheme="minorHAnsi"/>
          <w:szCs w:val="22"/>
        </w:rPr>
      </w:pPr>
      <w:r w:rsidRPr="005C5B03">
        <w:rPr>
          <w:rFonts w:cstheme="minorHAnsi"/>
          <w:szCs w:val="22"/>
        </w:rPr>
        <w:t>Medium-temperature compressor models:</w:t>
      </w:r>
      <w:r w:rsidRPr="005C5B03">
        <w:rPr>
          <w:rFonts w:cstheme="minorHAnsi"/>
          <w:szCs w:val="22"/>
        </w:rPr>
        <w:tab/>
        <w:t>KANB-0050, KAMB-0075, KAJB-0100</w:t>
      </w:r>
    </w:p>
    <w:p w14:paraId="78E068C1" w14:textId="77777777" w:rsidR="00397758" w:rsidRPr="005C5B03" w:rsidRDefault="00397758" w:rsidP="00397758">
      <w:pPr>
        <w:ind w:left="720"/>
        <w:rPr>
          <w:rFonts w:cstheme="minorHAnsi"/>
          <w:szCs w:val="22"/>
        </w:rPr>
      </w:pPr>
      <w:r w:rsidRPr="005C5B03">
        <w:rPr>
          <w:rFonts w:cstheme="minorHAnsi"/>
          <w:szCs w:val="22"/>
        </w:rPr>
        <w:t xml:space="preserve">Low-temperature compressor models: </w:t>
      </w:r>
      <w:r w:rsidRPr="005C5B03">
        <w:rPr>
          <w:rFonts w:cstheme="minorHAnsi"/>
          <w:szCs w:val="22"/>
        </w:rPr>
        <w:tab/>
      </w:r>
      <w:r>
        <w:rPr>
          <w:rFonts w:cstheme="minorHAnsi"/>
          <w:szCs w:val="22"/>
        </w:rPr>
        <w:tab/>
      </w:r>
      <w:r w:rsidRPr="005C5B03">
        <w:rPr>
          <w:rFonts w:cstheme="minorHAnsi"/>
          <w:szCs w:val="22"/>
        </w:rPr>
        <w:t>HAG2-0050, KAN2-0075, KAR2-0100</w:t>
      </w:r>
    </w:p>
    <w:p w14:paraId="541FB643" w14:textId="77777777" w:rsidR="00397758" w:rsidRPr="005C5B03" w:rsidRDefault="00397758" w:rsidP="00397758">
      <w:pPr>
        <w:rPr>
          <w:rFonts w:cstheme="minorHAnsi"/>
          <w:szCs w:val="22"/>
        </w:rPr>
      </w:pPr>
    </w:p>
    <w:p w14:paraId="5FA015CF" w14:textId="28E4AEA8" w:rsidR="00397758" w:rsidRPr="005C5B03" w:rsidRDefault="00397758" w:rsidP="00397758">
      <w:pPr>
        <w:rPr>
          <w:rFonts w:cstheme="minorHAnsi"/>
          <w:szCs w:val="22"/>
        </w:rPr>
      </w:pPr>
      <w:r w:rsidRPr="005C5B03">
        <w:rPr>
          <w:rFonts w:cstheme="minorHAnsi"/>
          <w:szCs w:val="22"/>
        </w:rPr>
        <w:t xml:space="preserve">Accordingly, the arithmetic average mass </w:t>
      </w:r>
      <w:r w:rsidRPr="00BC2EFD">
        <w:rPr>
          <w:rStyle w:val="Cal11Char"/>
          <w:szCs w:val="22"/>
        </w:rPr>
        <w:t xml:space="preserve">flow rates at various SET and </w:t>
      </w:r>
      <w:smartTag w:uri="urn:schemas-microsoft-com:office:smarttags" w:element="stockticker">
        <w:r w:rsidRPr="00BC2EFD">
          <w:rPr>
            <w:rStyle w:val="Cal11Char"/>
            <w:szCs w:val="22"/>
          </w:rPr>
          <w:t>SCT</w:t>
        </w:r>
      </w:smartTag>
      <w:r w:rsidRPr="00BC2EFD">
        <w:rPr>
          <w:rStyle w:val="Cal11Char"/>
          <w:szCs w:val="22"/>
        </w:rPr>
        <w:t xml:space="preserve"> were calculated for the selected low- and medium-temperature compressors. </w:t>
      </w:r>
      <w:r w:rsidRPr="00BC2EFD">
        <w:rPr>
          <w:rStyle w:val="Cal11Char"/>
          <w:szCs w:val="22"/>
        </w:rPr>
        <w:fldChar w:fldCharType="begin"/>
      </w:r>
      <w:r w:rsidRPr="00BC2EFD">
        <w:rPr>
          <w:rStyle w:val="Cal11Char"/>
          <w:szCs w:val="22"/>
        </w:rPr>
        <w:instrText xml:space="preserve"> REF _Ref344370704 \h  \* MERGEFORMAT </w:instrText>
      </w:r>
      <w:r w:rsidRPr="00BC2EFD">
        <w:rPr>
          <w:rStyle w:val="Cal11Char"/>
          <w:szCs w:val="22"/>
        </w:rPr>
      </w:r>
      <w:r w:rsidRPr="00BC2EFD">
        <w:rPr>
          <w:rStyle w:val="Cal11Char"/>
          <w:szCs w:val="22"/>
        </w:rPr>
        <w:fldChar w:fldCharType="separate"/>
      </w:r>
      <w:r>
        <w:rPr>
          <w:rStyle w:val="Cal11Char"/>
          <w:szCs w:val="22"/>
        </w:rPr>
        <w:t>The</w:t>
      </w:r>
      <w:r w:rsidRPr="00BC2EFD">
        <w:rPr>
          <w:rStyle w:val="Cal11Char"/>
          <w:szCs w:val="22"/>
        </w:rPr>
        <w:fldChar w:fldCharType="end"/>
      </w:r>
      <w:r>
        <w:rPr>
          <w:rStyle w:val="Cal11Char"/>
          <w:szCs w:val="22"/>
        </w:rPr>
        <w:t xml:space="preserve"> table shown below</w:t>
      </w:r>
      <w:r w:rsidRPr="00BC2EFD">
        <w:rPr>
          <w:rStyle w:val="Cal11Char"/>
          <w:szCs w:val="22"/>
        </w:rPr>
        <w:t xml:space="preserve"> shows the average mass flow rates of refrigerant for medium-temperature compressors. </w:t>
      </w:r>
      <w:r>
        <w:rPr>
          <w:rStyle w:val="Cal11Char"/>
          <w:szCs w:val="22"/>
        </w:rPr>
        <w:t>The table shown</w:t>
      </w:r>
      <w:r w:rsidRPr="00BC2EFD">
        <w:rPr>
          <w:rStyle w:val="Cal11Char"/>
          <w:szCs w:val="22"/>
        </w:rPr>
        <w:t xml:space="preserve"> shows the average mass flow rates of refrigerant for low-temperature compressors.  These mass flow rates (corresponding</w:t>
      </w:r>
      <w:r w:rsidRPr="005C5B03">
        <w:rPr>
          <w:rFonts w:cstheme="minorHAnsi"/>
          <w:szCs w:val="22"/>
        </w:rPr>
        <w:t xml:space="preserve"> to appropriate SET and </w:t>
      </w:r>
      <w:smartTag w:uri="urn:schemas-microsoft-com:office:smarttags" w:element="stockticker">
        <w:r w:rsidRPr="005C5B03">
          <w:rPr>
            <w:rFonts w:cstheme="minorHAnsi"/>
            <w:szCs w:val="22"/>
          </w:rPr>
          <w:t>SCT</w:t>
        </w:r>
      </w:smartTag>
      <w:r w:rsidRPr="005C5B03">
        <w:rPr>
          <w:rFonts w:cstheme="minorHAnsi"/>
          <w:szCs w:val="22"/>
        </w:rPr>
        <w:t>) were later used to calculate the increase in superheat as a function of heat gain for each climate zone for both walk-in coolers (medium-temperature) and walk-in freezers (low-temperature).</w:t>
      </w:r>
      <w:bookmarkStart w:id="29" w:name="_Toc182593978"/>
    </w:p>
    <w:p w14:paraId="1B718E81" w14:textId="77777777" w:rsidR="00397758" w:rsidRPr="005C5B03" w:rsidRDefault="00397758" w:rsidP="00397758">
      <w:pPr>
        <w:rPr>
          <w:rFonts w:cstheme="minorHAnsi"/>
          <w:szCs w:val="22"/>
        </w:rPr>
      </w:pPr>
    </w:p>
    <w:p w14:paraId="6E749858" w14:textId="1057CFC3" w:rsidR="00397758" w:rsidRPr="00024295" w:rsidRDefault="00397758" w:rsidP="00397758">
      <w:pPr>
        <w:rPr>
          <w:rFonts w:cstheme="minorHAnsi"/>
          <w:b/>
          <w:szCs w:val="22"/>
        </w:rPr>
      </w:pPr>
      <w:r w:rsidRPr="00024295">
        <w:rPr>
          <w:rFonts w:cstheme="minorHAnsi"/>
          <w:b/>
          <w:szCs w:val="22"/>
        </w:rPr>
        <w:t>Average Mass Flow Rate of R-22 for Selected Medium-Temperature Compressors</w:t>
      </w:r>
      <w:bookmarkEnd w:id="29"/>
    </w:p>
    <w:p w14:paraId="0A054BA1" w14:textId="77777777" w:rsidR="00397758" w:rsidRPr="005C5B03" w:rsidRDefault="00397758" w:rsidP="00397758">
      <w:pPr>
        <w:rPr>
          <w:rFonts w:cstheme="minorHAnsi"/>
          <w:szCs w:val="22"/>
        </w:rPr>
      </w:pPr>
      <w:r w:rsidRPr="005C5B03">
        <w:rPr>
          <w:rFonts w:cstheme="minorHAnsi"/>
          <w:noProof/>
          <w:szCs w:val="22"/>
        </w:rPr>
        <w:drawing>
          <wp:inline distT="0" distB="0" distL="0" distR="0" wp14:anchorId="5FA6D232" wp14:editId="1DDAA1A1">
            <wp:extent cx="5939790" cy="1820545"/>
            <wp:effectExtent l="0" t="0" r="3810" b="825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9"/>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5939790" cy="1820545"/>
                    </a:xfrm>
                    <a:prstGeom prst="rect">
                      <a:avLst/>
                    </a:prstGeom>
                    <a:noFill/>
                    <a:ln>
                      <a:noFill/>
                    </a:ln>
                  </pic:spPr>
                </pic:pic>
              </a:graphicData>
            </a:graphic>
          </wp:inline>
        </w:drawing>
      </w:r>
    </w:p>
    <w:p w14:paraId="08330315" w14:textId="77777777" w:rsidR="00397758" w:rsidRPr="005C5B03" w:rsidRDefault="00397758" w:rsidP="00397758">
      <w:pPr>
        <w:rPr>
          <w:rFonts w:cstheme="minorHAnsi"/>
          <w:szCs w:val="22"/>
        </w:rPr>
      </w:pPr>
    </w:p>
    <w:p w14:paraId="2809FAD2" w14:textId="77777777" w:rsidR="00397758" w:rsidRDefault="00397758" w:rsidP="00397758">
      <w:pPr>
        <w:pStyle w:val="Caption"/>
        <w:jc w:val="center"/>
        <w:rPr>
          <w:rFonts w:cstheme="minorHAnsi"/>
          <w:szCs w:val="22"/>
        </w:rPr>
      </w:pPr>
      <w:bookmarkStart w:id="30" w:name="_Toc182593979"/>
    </w:p>
    <w:p w14:paraId="21E81AFD" w14:textId="77777777" w:rsidR="00397758" w:rsidRDefault="00397758" w:rsidP="00397758"/>
    <w:p w14:paraId="60602770" w14:textId="77777777" w:rsidR="00397758" w:rsidRDefault="00397758" w:rsidP="00397758"/>
    <w:p w14:paraId="6D95BF8A" w14:textId="77777777" w:rsidR="00397758" w:rsidRDefault="00397758" w:rsidP="00397758"/>
    <w:p w14:paraId="24E1FF94" w14:textId="77777777" w:rsidR="00397758" w:rsidRDefault="00397758" w:rsidP="00397758"/>
    <w:p w14:paraId="0D16A0B8" w14:textId="77777777" w:rsidR="00397758" w:rsidRDefault="00397758" w:rsidP="00397758"/>
    <w:p w14:paraId="38205F0D" w14:textId="77777777" w:rsidR="00397758" w:rsidRDefault="00397758" w:rsidP="00397758"/>
    <w:p w14:paraId="4CEB5601" w14:textId="77777777" w:rsidR="00397758" w:rsidRDefault="00397758" w:rsidP="00397758"/>
    <w:p w14:paraId="7B4F4DDC" w14:textId="77777777" w:rsidR="00397758" w:rsidRDefault="00397758" w:rsidP="00397758"/>
    <w:p w14:paraId="2C6AE789" w14:textId="77777777" w:rsidR="00397758" w:rsidRPr="00024295" w:rsidRDefault="00397758" w:rsidP="00397758"/>
    <w:p w14:paraId="63D5D11F" w14:textId="7497EBDF" w:rsidR="00397758" w:rsidRPr="00024295" w:rsidRDefault="00397758" w:rsidP="00397758">
      <w:pPr>
        <w:rPr>
          <w:rFonts w:cstheme="minorHAnsi"/>
          <w:b/>
          <w:szCs w:val="22"/>
        </w:rPr>
      </w:pPr>
      <w:r w:rsidRPr="00024295">
        <w:rPr>
          <w:rFonts w:cstheme="minorHAnsi"/>
          <w:b/>
          <w:szCs w:val="22"/>
        </w:rPr>
        <w:t>Average Mass Flow Rate of R-22 for Selected Low-Temperature Compressors</w:t>
      </w:r>
      <w:bookmarkEnd w:id="30"/>
    </w:p>
    <w:p w14:paraId="1CC47F82" w14:textId="77777777" w:rsidR="00397758" w:rsidRPr="005C5B03" w:rsidRDefault="00397758" w:rsidP="00397758">
      <w:pPr>
        <w:rPr>
          <w:rFonts w:cstheme="minorHAnsi"/>
          <w:szCs w:val="22"/>
        </w:rPr>
      </w:pPr>
      <w:r w:rsidRPr="005C5B03">
        <w:rPr>
          <w:rFonts w:cstheme="minorHAnsi"/>
          <w:noProof/>
          <w:szCs w:val="22"/>
        </w:rPr>
        <w:drawing>
          <wp:inline distT="0" distB="0" distL="0" distR="0" wp14:anchorId="677772AE" wp14:editId="6C776B34">
            <wp:extent cx="5939790" cy="2003425"/>
            <wp:effectExtent l="0" t="0" r="381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0"/>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5939790" cy="2003425"/>
                    </a:xfrm>
                    <a:prstGeom prst="rect">
                      <a:avLst/>
                    </a:prstGeom>
                    <a:noFill/>
                    <a:ln>
                      <a:noFill/>
                    </a:ln>
                  </pic:spPr>
                </pic:pic>
              </a:graphicData>
            </a:graphic>
          </wp:inline>
        </w:drawing>
      </w:r>
    </w:p>
    <w:p w14:paraId="395C719F" w14:textId="77777777" w:rsidR="00397758" w:rsidRPr="005C5B03" w:rsidRDefault="00397758" w:rsidP="00397758">
      <w:pPr>
        <w:ind w:left="720"/>
        <w:rPr>
          <w:rFonts w:cstheme="minorHAnsi"/>
          <w:szCs w:val="22"/>
        </w:rPr>
      </w:pPr>
    </w:p>
    <w:p w14:paraId="2A7FC0F9" w14:textId="77777777" w:rsidR="00397758" w:rsidRPr="005C5B03" w:rsidRDefault="00397758" w:rsidP="00397758">
      <w:pPr>
        <w:pStyle w:val="Heading4"/>
        <w:spacing w:before="0"/>
        <w:rPr>
          <w:rFonts w:asciiTheme="minorHAnsi" w:hAnsiTheme="minorHAnsi" w:cstheme="minorHAnsi"/>
          <w:szCs w:val="22"/>
        </w:rPr>
      </w:pPr>
      <w:r w:rsidRPr="005C5B03">
        <w:rPr>
          <w:rFonts w:asciiTheme="minorHAnsi" w:hAnsiTheme="minorHAnsi" w:cstheme="minorHAnsi"/>
          <w:szCs w:val="22"/>
        </w:rPr>
        <w:t>Step 2:  Correlation between specific heat of refrigerant (C</w:t>
      </w:r>
      <w:r w:rsidRPr="005C5B03">
        <w:rPr>
          <w:rFonts w:asciiTheme="minorHAnsi" w:hAnsiTheme="minorHAnsi" w:cstheme="minorHAnsi"/>
          <w:szCs w:val="22"/>
          <w:vertAlign w:val="subscript"/>
        </w:rPr>
        <w:t>p</w:t>
      </w:r>
      <w:r w:rsidRPr="005C5B03">
        <w:rPr>
          <w:rFonts w:asciiTheme="minorHAnsi" w:hAnsiTheme="minorHAnsi" w:cstheme="minorHAnsi"/>
          <w:szCs w:val="22"/>
        </w:rPr>
        <w:t>) and temperature</w:t>
      </w:r>
    </w:p>
    <w:p w14:paraId="021ACCA1" w14:textId="77777777" w:rsidR="00397758" w:rsidRPr="005C5B03" w:rsidRDefault="00397758" w:rsidP="00397758">
      <w:pPr>
        <w:rPr>
          <w:rFonts w:cstheme="minorHAnsi"/>
          <w:szCs w:val="22"/>
        </w:rPr>
      </w:pPr>
      <w:r w:rsidRPr="005C5B03">
        <w:rPr>
          <w:rFonts w:cstheme="minorHAnsi"/>
          <w:szCs w:val="22"/>
        </w:rPr>
        <w:t>Since the specific heat of refrigerant (C</w:t>
      </w:r>
      <w:r w:rsidRPr="005C5B03">
        <w:rPr>
          <w:rFonts w:cstheme="minorHAnsi"/>
          <w:szCs w:val="22"/>
          <w:vertAlign w:val="subscript"/>
        </w:rPr>
        <w:t>p</w:t>
      </w:r>
      <w:r w:rsidRPr="005C5B03">
        <w:rPr>
          <w:rFonts w:cstheme="minorHAnsi"/>
          <w:szCs w:val="22"/>
        </w:rPr>
        <w:t>) is a function of refrigerant temperatures, refrigerant C</w:t>
      </w:r>
      <w:r w:rsidRPr="005C5B03">
        <w:rPr>
          <w:rFonts w:cstheme="minorHAnsi"/>
          <w:szCs w:val="22"/>
          <w:vertAlign w:val="subscript"/>
        </w:rPr>
        <w:t>p</w:t>
      </w:r>
      <w:r w:rsidRPr="005C5B03">
        <w:rPr>
          <w:rFonts w:cstheme="minorHAnsi"/>
          <w:szCs w:val="22"/>
        </w:rPr>
        <w:t xml:space="preserve"> was correlated to refrigerant temperatures.  The data used to find the correlation between C</w:t>
      </w:r>
      <w:r w:rsidRPr="005C5B03">
        <w:rPr>
          <w:rFonts w:cstheme="minorHAnsi"/>
          <w:szCs w:val="22"/>
          <w:vertAlign w:val="subscript"/>
        </w:rPr>
        <w:t>p</w:t>
      </w:r>
      <w:r w:rsidRPr="005C5B03">
        <w:rPr>
          <w:rFonts w:cstheme="minorHAnsi"/>
          <w:szCs w:val="22"/>
        </w:rPr>
        <w:t xml:space="preserve"> and the refrigerant temperature were based on thermo physical properties of R-22 [155, p20.5].  Figure 5 and its accompanying equation illustrate this correlation.</w:t>
      </w:r>
    </w:p>
    <w:p w14:paraId="5928EA7E" w14:textId="77777777" w:rsidR="00397758" w:rsidRPr="005C5B03" w:rsidRDefault="00397758" w:rsidP="00397758">
      <w:pPr>
        <w:rPr>
          <w:rFonts w:cstheme="minorHAnsi"/>
          <w:szCs w:val="22"/>
        </w:rPr>
      </w:pPr>
    </w:p>
    <w:p w14:paraId="11B8D1D9" w14:textId="77777777" w:rsidR="00397758" w:rsidRPr="005C5B03" w:rsidRDefault="00397758" w:rsidP="00397758">
      <w:pPr>
        <w:jc w:val="center"/>
        <w:rPr>
          <w:rFonts w:cstheme="minorHAnsi"/>
          <w:szCs w:val="22"/>
        </w:rPr>
      </w:pPr>
      <w:r w:rsidRPr="005C5B03">
        <w:rPr>
          <w:rFonts w:cstheme="minorHAnsi"/>
          <w:noProof/>
          <w:szCs w:val="22"/>
        </w:rPr>
        <w:drawing>
          <wp:inline distT="0" distB="0" distL="0" distR="0" wp14:anchorId="3C589C9B" wp14:editId="2E7CC3BF">
            <wp:extent cx="5017135" cy="3331845"/>
            <wp:effectExtent l="0" t="0" r="0" b="190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1"/>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5017135" cy="3331845"/>
                    </a:xfrm>
                    <a:prstGeom prst="rect">
                      <a:avLst/>
                    </a:prstGeom>
                    <a:noFill/>
                    <a:ln>
                      <a:noFill/>
                    </a:ln>
                  </pic:spPr>
                </pic:pic>
              </a:graphicData>
            </a:graphic>
          </wp:inline>
        </w:drawing>
      </w:r>
    </w:p>
    <w:p w14:paraId="7A5735CA" w14:textId="77777777" w:rsidR="00397758" w:rsidRPr="00E215CF" w:rsidRDefault="00397758" w:rsidP="00397758">
      <w:pPr>
        <w:jc w:val="center"/>
        <w:rPr>
          <w:rFonts w:cstheme="minorHAnsi"/>
          <w:b/>
          <w:szCs w:val="22"/>
        </w:rPr>
      </w:pPr>
      <w:bookmarkStart w:id="31" w:name="_Toc182593990"/>
      <w:r w:rsidRPr="00E215CF">
        <w:rPr>
          <w:rFonts w:cstheme="minorHAnsi"/>
          <w:b/>
          <w:szCs w:val="22"/>
        </w:rPr>
        <w:t xml:space="preserve">Figure </w:t>
      </w:r>
      <w:r w:rsidRPr="00E215CF">
        <w:rPr>
          <w:rFonts w:cstheme="minorHAnsi"/>
          <w:b/>
          <w:szCs w:val="22"/>
        </w:rPr>
        <w:fldChar w:fldCharType="begin"/>
      </w:r>
      <w:r w:rsidRPr="00E215CF">
        <w:rPr>
          <w:rFonts w:cstheme="minorHAnsi"/>
          <w:b/>
          <w:szCs w:val="22"/>
        </w:rPr>
        <w:instrText xml:space="preserve"> SEQ Figure \* ARABIC </w:instrText>
      </w:r>
      <w:r w:rsidRPr="00E215CF">
        <w:rPr>
          <w:rFonts w:cstheme="minorHAnsi"/>
          <w:b/>
          <w:szCs w:val="22"/>
        </w:rPr>
        <w:fldChar w:fldCharType="separate"/>
      </w:r>
      <w:r w:rsidRPr="00E215CF">
        <w:rPr>
          <w:rFonts w:cstheme="minorHAnsi"/>
          <w:b/>
          <w:szCs w:val="22"/>
        </w:rPr>
        <w:t>5</w:t>
      </w:r>
      <w:r w:rsidRPr="00E215CF">
        <w:rPr>
          <w:rFonts w:cstheme="minorHAnsi"/>
          <w:b/>
          <w:szCs w:val="22"/>
        </w:rPr>
        <w:fldChar w:fldCharType="end"/>
      </w:r>
      <w:r w:rsidRPr="00E215CF">
        <w:rPr>
          <w:rFonts w:cstheme="minorHAnsi"/>
          <w:b/>
          <w:szCs w:val="22"/>
        </w:rPr>
        <w:t xml:space="preserve"> Correlation between Refrigerant Specific Heat and Temperature for R-22</w:t>
      </w:r>
      <w:bookmarkEnd w:id="31"/>
    </w:p>
    <w:p w14:paraId="7EB77CEA" w14:textId="77777777" w:rsidR="00397758" w:rsidRPr="005C5B03" w:rsidRDefault="00397758" w:rsidP="00397758">
      <w:pPr>
        <w:rPr>
          <w:rFonts w:cstheme="minorHAnsi"/>
          <w:szCs w:val="22"/>
        </w:rPr>
      </w:pPr>
    </w:p>
    <w:p w14:paraId="60402AFF" w14:textId="77777777" w:rsidR="00397758" w:rsidRPr="005C5B03" w:rsidRDefault="00397758" w:rsidP="00397758">
      <w:pPr>
        <w:pStyle w:val="Heading4"/>
        <w:spacing w:before="0"/>
        <w:rPr>
          <w:rFonts w:asciiTheme="minorHAnsi" w:hAnsiTheme="minorHAnsi" w:cstheme="minorHAnsi"/>
          <w:szCs w:val="22"/>
        </w:rPr>
      </w:pPr>
      <w:r w:rsidRPr="005C5B03">
        <w:rPr>
          <w:rFonts w:asciiTheme="minorHAnsi" w:hAnsiTheme="minorHAnsi" w:cstheme="minorHAnsi"/>
          <w:szCs w:val="22"/>
        </w:rPr>
        <w:lastRenderedPageBreak/>
        <w:t>Step 3:  Temperature at compressor inlet</w:t>
      </w:r>
    </w:p>
    <w:p w14:paraId="18BE5A92" w14:textId="77777777" w:rsidR="00397758" w:rsidRPr="005C5B03" w:rsidRDefault="00397758" w:rsidP="00397758">
      <w:pPr>
        <w:rPr>
          <w:rFonts w:cstheme="minorHAnsi"/>
          <w:szCs w:val="22"/>
        </w:rPr>
      </w:pPr>
      <w:r w:rsidRPr="005C5B03">
        <w:rPr>
          <w:rFonts w:cstheme="minorHAnsi"/>
          <w:szCs w:val="22"/>
        </w:rPr>
        <w:t>Once the methodology for heat gain and correlation between C</w:t>
      </w:r>
      <w:r w:rsidRPr="005C5B03">
        <w:rPr>
          <w:rFonts w:cstheme="minorHAnsi"/>
          <w:szCs w:val="22"/>
          <w:vertAlign w:val="subscript"/>
        </w:rPr>
        <w:t>p</w:t>
      </w:r>
      <w:r w:rsidRPr="005C5B03">
        <w:rPr>
          <w:rFonts w:cstheme="minorHAnsi"/>
          <w:szCs w:val="22"/>
        </w:rPr>
        <w:t xml:space="preserve"> and refrigerant vapor temperatures were determined, the temperature at the inlet of the compressor was determined for both bare and insulated suction lines.  The entire suction line length was segmented and for each segment heat gain, and corresponding temperature and C</w:t>
      </w:r>
      <w:r w:rsidRPr="005C5B03">
        <w:rPr>
          <w:rFonts w:cstheme="minorHAnsi"/>
          <w:szCs w:val="22"/>
          <w:vertAlign w:val="subscript"/>
        </w:rPr>
        <w:t>p</w:t>
      </w:r>
      <w:r w:rsidRPr="005C5B03">
        <w:rPr>
          <w:rFonts w:cstheme="minorHAnsi"/>
          <w:szCs w:val="22"/>
        </w:rPr>
        <w:t xml:space="preserve"> were calculated.  The following equation illustrates the relationship between the heat gain (</w:t>
      </w:r>
      <w:r w:rsidRPr="005C5B03">
        <w:rPr>
          <w:rFonts w:cstheme="minorHAnsi"/>
          <w:position w:val="-10"/>
          <w:szCs w:val="22"/>
        </w:rPr>
        <w:object w:dxaOrig="240" w:dyaOrig="360" w14:anchorId="1A666148">
          <v:shape id="_x0000_i1038" type="#_x0000_t75" style="width:12pt;height:24pt" o:ole="">
            <v:imagedata r:id="rId51" o:title=""/>
          </v:shape>
          <o:OLEObject Type="Embed" ProgID="Equation.3" ShapeID="_x0000_i1038" DrawAspect="Content" ObjectID="_1548755873" r:id="rId52"/>
        </w:object>
      </w:r>
      <w:r w:rsidRPr="005C5B03">
        <w:rPr>
          <w:rFonts w:cstheme="minorHAnsi"/>
          <w:szCs w:val="22"/>
        </w:rPr>
        <w:t>), average refrigerant mass flow rate (</w:t>
      </w:r>
      <w:r w:rsidRPr="005C5B03">
        <w:rPr>
          <w:rFonts w:cstheme="minorHAnsi"/>
          <w:position w:val="-4"/>
          <w:szCs w:val="22"/>
        </w:rPr>
        <w:object w:dxaOrig="260" w:dyaOrig="260" w14:anchorId="64AED53B">
          <v:shape id="_x0000_i1039" type="#_x0000_t75" style="width:12pt;height:12pt" o:ole="">
            <v:imagedata r:id="rId53" o:title=""/>
          </v:shape>
          <o:OLEObject Type="Embed" ProgID="Equation.3" ShapeID="_x0000_i1039" DrawAspect="Content" ObjectID="_1548755874" r:id="rId54"/>
        </w:object>
      </w:r>
      <w:r w:rsidRPr="005C5B03">
        <w:rPr>
          <w:rFonts w:cstheme="minorHAnsi"/>
          <w:szCs w:val="22"/>
        </w:rPr>
        <w:t>) from step 1, specific heat (C</w:t>
      </w:r>
      <w:r w:rsidRPr="005C5B03">
        <w:rPr>
          <w:rFonts w:cstheme="minorHAnsi"/>
          <w:szCs w:val="22"/>
          <w:vertAlign w:val="subscript"/>
        </w:rPr>
        <w:t>p</w:t>
      </w:r>
      <w:r>
        <w:rPr>
          <w:rFonts w:cstheme="minorHAnsi"/>
          <w:szCs w:val="22"/>
        </w:rPr>
        <w:t>), and temperature increase (</w:t>
      </w:r>
      <w:r>
        <w:rPr>
          <w:rFonts w:ascii="Arial" w:hAnsi="Arial" w:cs="Arial"/>
          <w:szCs w:val="22"/>
        </w:rPr>
        <w:t>Δ</w:t>
      </w:r>
      <w:r w:rsidRPr="005C5B03">
        <w:rPr>
          <w:rFonts w:cstheme="minorHAnsi"/>
          <w:szCs w:val="22"/>
        </w:rPr>
        <w:t>T) due to heat transfer between the ambient air and the suction line [</w:t>
      </w:r>
      <w:r>
        <w:rPr>
          <w:rFonts w:cstheme="minorHAnsi"/>
          <w:szCs w:val="22"/>
        </w:rPr>
        <w:t>400</w:t>
      </w:r>
      <w:r w:rsidRPr="005C5B03">
        <w:rPr>
          <w:rFonts w:cstheme="minorHAnsi"/>
          <w:szCs w:val="22"/>
        </w:rPr>
        <w:t>, p18].</w:t>
      </w:r>
    </w:p>
    <w:p w14:paraId="59A55606" w14:textId="77777777" w:rsidR="00397758" w:rsidRPr="005C5B03" w:rsidRDefault="00397758" w:rsidP="00397758">
      <w:pPr>
        <w:rPr>
          <w:rFonts w:cstheme="minorHAnsi"/>
          <w:szCs w:val="22"/>
        </w:rPr>
      </w:pPr>
    </w:p>
    <w:p w14:paraId="36E20CDB" w14:textId="77777777" w:rsidR="00397758" w:rsidRPr="005C5B03" w:rsidRDefault="00397758" w:rsidP="00397758">
      <w:pPr>
        <w:tabs>
          <w:tab w:val="left" w:pos="720"/>
        </w:tabs>
        <w:ind w:left="720"/>
        <w:rPr>
          <w:rFonts w:cstheme="minorHAnsi"/>
          <w:szCs w:val="22"/>
        </w:rPr>
      </w:pPr>
      <w:r w:rsidRPr="005C5B03">
        <w:rPr>
          <w:rFonts w:cstheme="minorHAnsi"/>
          <w:position w:val="-14"/>
          <w:szCs w:val="22"/>
        </w:rPr>
        <w:object w:dxaOrig="1320" w:dyaOrig="420" w14:anchorId="22371C9D">
          <v:shape id="_x0000_i1040" type="#_x0000_t75" style="width:66pt;height:24pt" o:ole="">
            <v:imagedata r:id="rId55" o:title=""/>
          </v:shape>
          <o:OLEObject Type="Embed" ProgID="Equation.3" ShapeID="_x0000_i1040" DrawAspect="Content" ObjectID="_1548755875" r:id="rId56"/>
        </w:object>
      </w:r>
    </w:p>
    <w:p w14:paraId="1913FDE2" w14:textId="77777777" w:rsidR="00397758" w:rsidRPr="005C5B03" w:rsidRDefault="00397758" w:rsidP="00397758">
      <w:pPr>
        <w:tabs>
          <w:tab w:val="left" w:pos="720"/>
        </w:tabs>
        <w:ind w:left="720"/>
        <w:rPr>
          <w:rFonts w:cstheme="minorHAnsi"/>
          <w:szCs w:val="22"/>
        </w:rPr>
      </w:pPr>
    </w:p>
    <w:p w14:paraId="2EFF9627" w14:textId="77777777" w:rsidR="00397758" w:rsidRPr="005C5B03" w:rsidRDefault="00397758" w:rsidP="00397758">
      <w:pPr>
        <w:tabs>
          <w:tab w:val="left" w:pos="720"/>
        </w:tabs>
        <w:ind w:left="720"/>
        <w:rPr>
          <w:rFonts w:cstheme="minorHAnsi"/>
          <w:szCs w:val="22"/>
        </w:rPr>
      </w:pPr>
      <w:r w:rsidRPr="005C5B03">
        <w:rPr>
          <w:rFonts w:cstheme="minorHAnsi"/>
          <w:szCs w:val="22"/>
        </w:rPr>
        <w:t>where,</w:t>
      </w:r>
    </w:p>
    <w:p w14:paraId="1E3021D9" w14:textId="77777777" w:rsidR="00397758" w:rsidRPr="005C5B03" w:rsidRDefault="00397758" w:rsidP="00397758">
      <w:pPr>
        <w:tabs>
          <w:tab w:val="left" w:pos="720"/>
        </w:tabs>
        <w:ind w:left="720"/>
        <w:rPr>
          <w:rFonts w:cstheme="minorHAnsi"/>
          <w:szCs w:val="22"/>
        </w:rPr>
      </w:pPr>
      <w:r w:rsidRPr="005C5B03">
        <w:rPr>
          <w:rFonts w:cstheme="minorHAnsi"/>
          <w:position w:val="-10"/>
          <w:szCs w:val="22"/>
        </w:rPr>
        <w:object w:dxaOrig="240" w:dyaOrig="360" w14:anchorId="37518741">
          <v:shape id="_x0000_i1041" type="#_x0000_t75" style="width:12pt;height:24pt" o:ole="">
            <v:imagedata r:id="rId57" o:title=""/>
          </v:shape>
          <o:OLEObject Type="Embed" ProgID="Equation.3" ShapeID="_x0000_i1041" DrawAspect="Content" ObjectID="_1548755876" r:id="rId58"/>
        </w:object>
      </w:r>
      <w:r w:rsidRPr="005C5B03">
        <w:rPr>
          <w:rFonts w:cstheme="minorHAnsi"/>
          <w:szCs w:val="22"/>
        </w:rPr>
        <w:tab/>
        <w:t>= heat gain through the suction pipe (Btu/hr)</w:t>
      </w:r>
    </w:p>
    <w:p w14:paraId="378F46D8" w14:textId="77777777" w:rsidR="00397758" w:rsidRPr="005C5B03" w:rsidRDefault="00397758" w:rsidP="00397758">
      <w:pPr>
        <w:tabs>
          <w:tab w:val="left" w:pos="720"/>
        </w:tabs>
        <w:ind w:left="720"/>
        <w:rPr>
          <w:rFonts w:cstheme="minorHAnsi"/>
          <w:szCs w:val="22"/>
        </w:rPr>
      </w:pPr>
      <w:r w:rsidRPr="005C5B03">
        <w:rPr>
          <w:rFonts w:cstheme="minorHAnsi"/>
          <w:position w:val="-14"/>
          <w:szCs w:val="22"/>
        </w:rPr>
        <w:object w:dxaOrig="260" w:dyaOrig="380" w14:anchorId="4DBEA8BF">
          <v:shape id="_x0000_i1042" type="#_x0000_t75" style="width:12pt;height:24pt" o:ole="">
            <v:imagedata r:id="rId59" o:title=""/>
          </v:shape>
          <o:OLEObject Type="Embed" ProgID="Equation.3" ShapeID="_x0000_i1042" DrawAspect="Content" ObjectID="_1548755877" r:id="rId60"/>
        </w:object>
      </w:r>
      <w:r w:rsidRPr="005C5B03">
        <w:rPr>
          <w:rFonts w:cstheme="minorHAnsi"/>
          <w:szCs w:val="22"/>
        </w:rPr>
        <w:tab/>
        <w:t>= specific heat of vapor refrigerant R22 (Btu/lb-ºF)</w:t>
      </w:r>
    </w:p>
    <w:p w14:paraId="0E9D8B1D" w14:textId="77777777" w:rsidR="00397758" w:rsidRPr="005C5B03" w:rsidRDefault="00397758" w:rsidP="00397758">
      <w:pPr>
        <w:tabs>
          <w:tab w:val="left" w:pos="720"/>
        </w:tabs>
        <w:ind w:left="720"/>
        <w:rPr>
          <w:rFonts w:cstheme="minorHAnsi"/>
          <w:szCs w:val="22"/>
        </w:rPr>
      </w:pPr>
      <w:r w:rsidRPr="005C5B03">
        <w:rPr>
          <w:rFonts w:cstheme="minorHAnsi"/>
          <w:position w:val="-4"/>
          <w:szCs w:val="22"/>
        </w:rPr>
        <w:object w:dxaOrig="400" w:dyaOrig="260" w14:anchorId="265C82F3">
          <v:shape id="_x0000_i1043" type="#_x0000_t75" style="width:24pt;height:12pt" o:ole="">
            <v:imagedata r:id="rId61" o:title=""/>
          </v:shape>
          <o:OLEObject Type="Embed" ProgID="Equation.3" ShapeID="_x0000_i1043" DrawAspect="Content" ObjectID="_1548755878" r:id="rId62"/>
        </w:object>
      </w:r>
      <w:r w:rsidRPr="005C5B03">
        <w:rPr>
          <w:rFonts w:cstheme="minorHAnsi"/>
          <w:szCs w:val="22"/>
        </w:rPr>
        <w:tab/>
        <w:t>= change in temperature of the refrigerant (</w:t>
      </w:r>
      <w:r w:rsidRPr="005C5B03">
        <w:rPr>
          <w:rFonts w:cstheme="minorHAnsi"/>
          <w:szCs w:val="22"/>
          <w:vertAlign w:val="superscript"/>
        </w:rPr>
        <w:t>o</w:t>
      </w:r>
      <w:r w:rsidRPr="005C5B03">
        <w:rPr>
          <w:rFonts w:cstheme="minorHAnsi"/>
          <w:szCs w:val="22"/>
        </w:rPr>
        <w:t>F)</w:t>
      </w:r>
    </w:p>
    <w:p w14:paraId="4CEE8551" w14:textId="77777777" w:rsidR="00397758" w:rsidRPr="005C5B03" w:rsidRDefault="00397758" w:rsidP="00397758">
      <w:pPr>
        <w:tabs>
          <w:tab w:val="left" w:pos="720"/>
        </w:tabs>
        <w:ind w:left="720"/>
        <w:rPr>
          <w:rFonts w:cstheme="minorHAnsi"/>
          <w:szCs w:val="22"/>
        </w:rPr>
      </w:pPr>
      <w:r w:rsidRPr="005C5B03">
        <w:rPr>
          <w:rFonts w:cstheme="minorHAnsi"/>
          <w:position w:val="-4"/>
          <w:szCs w:val="22"/>
        </w:rPr>
        <w:object w:dxaOrig="260" w:dyaOrig="260" w14:anchorId="46187CC5">
          <v:shape id="_x0000_i1044" type="#_x0000_t75" style="width:12pt;height:12pt" o:ole="">
            <v:imagedata r:id="rId63" o:title=""/>
          </v:shape>
          <o:OLEObject Type="Embed" ProgID="Equation.3" ShapeID="_x0000_i1044" DrawAspect="Content" ObjectID="_1548755879" r:id="rId64"/>
        </w:object>
      </w:r>
      <w:r w:rsidRPr="005C5B03">
        <w:rPr>
          <w:rFonts w:cstheme="minorHAnsi"/>
          <w:szCs w:val="22"/>
        </w:rPr>
        <w:tab/>
        <w:t>= mass flow rate of the refrigerant (lb/hr)</w:t>
      </w:r>
    </w:p>
    <w:p w14:paraId="757D4D96" w14:textId="77777777" w:rsidR="00397758" w:rsidRPr="005C5B03" w:rsidRDefault="00397758" w:rsidP="00397758">
      <w:pPr>
        <w:rPr>
          <w:rFonts w:cstheme="minorHAnsi"/>
          <w:szCs w:val="22"/>
        </w:rPr>
      </w:pPr>
    </w:p>
    <w:p w14:paraId="63167989" w14:textId="77777777" w:rsidR="00397758" w:rsidRPr="005C5B03" w:rsidRDefault="00397758" w:rsidP="00397758">
      <w:pPr>
        <w:rPr>
          <w:rFonts w:cstheme="minorHAnsi"/>
          <w:szCs w:val="22"/>
        </w:rPr>
      </w:pPr>
      <w:r w:rsidRPr="005C5B03">
        <w:rPr>
          <w:rFonts w:cstheme="minorHAnsi"/>
          <w:szCs w:val="22"/>
        </w:rPr>
        <w:t>The necessary steps to estimate the vapor refrigerant temperature at the inlet of the suction port of the compressor are outlined below:</w:t>
      </w:r>
    </w:p>
    <w:p w14:paraId="70417B52" w14:textId="77777777" w:rsidR="00397758" w:rsidRPr="005C5B03" w:rsidRDefault="00397758" w:rsidP="00397758">
      <w:pPr>
        <w:rPr>
          <w:rFonts w:cstheme="minorHAnsi"/>
          <w:szCs w:val="22"/>
        </w:rPr>
      </w:pPr>
    </w:p>
    <w:p w14:paraId="1B24F0FA" w14:textId="77777777" w:rsidR="00397758" w:rsidRPr="005C5B03" w:rsidRDefault="00397758" w:rsidP="00397758">
      <w:pPr>
        <w:numPr>
          <w:ilvl w:val="0"/>
          <w:numId w:val="43"/>
        </w:numPr>
        <w:rPr>
          <w:rFonts w:cstheme="minorHAnsi"/>
          <w:szCs w:val="22"/>
        </w:rPr>
      </w:pPr>
      <w:r w:rsidRPr="005C5B03">
        <w:rPr>
          <w:rFonts w:cstheme="minorHAnsi"/>
          <w:szCs w:val="22"/>
        </w:rPr>
        <w:t>Determine the initial vapor refrigerant temperature for the first segment of the suction pipe assuming a design superheat of 7</w:t>
      </w:r>
      <w:r w:rsidRPr="005C5B03">
        <w:rPr>
          <w:rFonts w:cstheme="minorHAnsi"/>
          <w:szCs w:val="22"/>
          <w:vertAlign w:val="superscript"/>
        </w:rPr>
        <w:t>o</w:t>
      </w:r>
      <w:r w:rsidRPr="005C5B03">
        <w:rPr>
          <w:rFonts w:cstheme="minorHAnsi"/>
          <w:szCs w:val="22"/>
        </w:rPr>
        <w:t>F and using SET of refrigerant.  This first segment of suction pipe represents the suction pipe run right after the evaporator coil.  That is:</w:t>
      </w:r>
    </w:p>
    <w:p w14:paraId="733D67C8" w14:textId="77777777" w:rsidR="00397758" w:rsidRPr="005C5B03" w:rsidRDefault="00397758" w:rsidP="00397758">
      <w:pPr>
        <w:ind w:left="720" w:firstLine="180"/>
        <w:rPr>
          <w:rFonts w:cstheme="minorHAnsi"/>
          <w:szCs w:val="22"/>
        </w:rPr>
      </w:pPr>
    </w:p>
    <w:p w14:paraId="15C35001" w14:textId="77777777" w:rsidR="00397758" w:rsidRPr="005C5B03" w:rsidRDefault="00397758" w:rsidP="00397758">
      <w:pPr>
        <w:ind w:left="720" w:firstLine="180"/>
        <w:rPr>
          <w:rFonts w:cstheme="minorHAnsi"/>
          <w:szCs w:val="22"/>
        </w:rPr>
      </w:pPr>
      <w:r w:rsidRPr="005C5B03">
        <w:rPr>
          <w:rFonts w:cstheme="minorHAnsi"/>
          <w:szCs w:val="22"/>
        </w:rPr>
        <w:t>T</w:t>
      </w:r>
      <w:r w:rsidRPr="005C5B03">
        <w:rPr>
          <w:rFonts w:cstheme="minorHAnsi"/>
          <w:szCs w:val="22"/>
          <w:vertAlign w:val="subscript"/>
        </w:rPr>
        <w:t>initial</w:t>
      </w:r>
      <w:r w:rsidRPr="005C5B03">
        <w:rPr>
          <w:rFonts w:cstheme="minorHAnsi"/>
          <w:szCs w:val="22"/>
        </w:rPr>
        <w:t xml:space="preserve"> </w:t>
      </w:r>
      <w:r>
        <w:rPr>
          <w:rFonts w:cstheme="minorHAnsi"/>
          <w:szCs w:val="22"/>
        </w:rPr>
        <w:tab/>
      </w:r>
      <w:r>
        <w:rPr>
          <w:rFonts w:cstheme="minorHAnsi"/>
          <w:szCs w:val="22"/>
        </w:rPr>
        <w:tab/>
      </w:r>
      <w:r w:rsidRPr="005C5B03">
        <w:rPr>
          <w:rFonts w:cstheme="minorHAnsi"/>
          <w:szCs w:val="22"/>
        </w:rPr>
        <w:t>= SH</w:t>
      </w:r>
      <w:r w:rsidRPr="005C5B03">
        <w:rPr>
          <w:rFonts w:cstheme="minorHAnsi"/>
          <w:szCs w:val="22"/>
          <w:vertAlign w:val="subscript"/>
        </w:rPr>
        <w:t>design</w:t>
      </w:r>
      <w:r w:rsidRPr="005C5B03">
        <w:rPr>
          <w:rFonts w:cstheme="minorHAnsi"/>
          <w:szCs w:val="22"/>
        </w:rPr>
        <w:t xml:space="preserve"> + SET</w:t>
      </w:r>
    </w:p>
    <w:p w14:paraId="00E10305" w14:textId="77777777" w:rsidR="00397758" w:rsidRPr="005C5B03" w:rsidRDefault="00397758" w:rsidP="00397758">
      <w:pPr>
        <w:ind w:left="720" w:firstLine="180"/>
        <w:rPr>
          <w:rFonts w:cstheme="minorHAnsi"/>
          <w:szCs w:val="22"/>
        </w:rPr>
      </w:pPr>
    </w:p>
    <w:p w14:paraId="533D8353" w14:textId="77777777" w:rsidR="00397758" w:rsidRPr="005C5B03" w:rsidRDefault="00397758" w:rsidP="00397758">
      <w:pPr>
        <w:ind w:left="720" w:firstLine="180"/>
        <w:rPr>
          <w:rFonts w:cstheme="minorHAnsi"/>
          <w:szCs w:val="22"/>
        </w:rPr>
      </w:pPr>
      <w:r w:rsidRPr="005C5B03">
        <w:rPr>
          <w:rFonts w:cstheme="minorHAnsi"/>
          <w:szCs w:val="22"/>
        </w:rPr>
        <w:t>where,</w:t>
      </w:r>
    </w:p>
    <w:p w14:paraId="79E3DCF1" w14:textId="77777777" w:rsidR="00397758" w:rsidRPr="005C5B03" w:rsidRDefault="00397758" w:rsidP="00397758">
      <w:pPr>
        <w:ind w:left="720" w:firstLine="180"/>
        <w:rPr>
          <w:rFonts w:cstheme="minorHAnsi"/>
          <w:szCs w:val="22"/>
        </w:rPr>
      </w:pPr>
      <w:r w:rsidRPr="005C5B03">
        <w:rPr>
          <w:rFonts w:cstheme="minorHAnsi"/>
          <w:szCs w:val="22"/>
        </w:rPr>
        <w:t>T</w:t>
      </w:r>
      <w:r w:rsidRPr="005C5B03">
        <w:rPr>
          <w:rFonts w:cstheme="minorHAnsi"/>
          <w:szCs w:val="22"/>
          <w:vertAlign w:val="subscript"/>
        </w:rPr>
        <w:t>initial</w:t>
      </w:r>
      <w:r w:rsidRPr="005C5B03">
        <w:rPr>
          <w:rFonts w:cstheme="minorHAnsi"/>
          <w:szCs w:val="22"/>
          <w:vertAlign w:val="subscript"/>
        </w:rPr>
        <w:tab/>
      </w:r>
      <w:r w:rsidRPr="005C5B03">
        <w:rPr>
          <w:rFonts w:cstheme="minorHAnsi"/>
          <w:szCs w:val="22"/>
        </w:rPr>
        <w:tab/>
        <w:t>= initial temperature of refrigerant at the beginning of segment (</w:t>
      </w:r>
      <w:r w:rsidRPr="005C5B03">
        <w:rPr>
          <w:rFonts w:cstheme="minorHAnsi"/>
          <w:szCs w:val="22"/>
          <w:vertAlign w:val="superscript"/>
        </w:rPr>
        <w:t>o</w:t>
      </w:r>
      <w:r w:rsidRPr="005C5B03">
        <w:rPr>
          <w:rFonts w:cstheme="minorHAnsi"/>
          <w:szCs w:val="22"/>
        </w:rPr>
        <w:t>F)</w:t>
      </w:r>
    </w:p>
    <w:p w14:paraId="35A01465" w14:textId="77777777" w:rsidR="00397758" w:rsidRPr="005C5B03" w:rsidRDefault="00397758" w:rsidP="00397758">
      <w:pPr>
        <w:ind w:left="720" w:firstLine="180"/>
        <w:rPr>
          <w:rFonts w:cstheme="minorHAnsi"/>
          <w:szCs w:val="22"/>
        </w:rPr>
      </w:pPr>
      <w:r w:rsidRPr="005C5B03">
        <w:rPr>
          <w:rFonts w:cstheme="minorHAnsi"/>
          <w:szCs w:val="22"/>
        </w:rPr>
        <w:t>SH</w:t>
      </w:r>
      <w:r w:rsidRPr="005C5B03">
        <w:rPr>
          <w:rFonts w:cstheme="minorHAnsi"/>
          <w:szCs w:val="22"/>
          <w:vertAlign w:val="subscript"/>
        </w:rPr>
        <w:t>design</w:t>
      </w:r>
      <w:r w:rsidRPr="005C5B03">
        <w:rPr>
          <w:rFonts w:cstheme="minorHAnsi"/>
          <w:szCs w:val="22"/>
        </w:rPr>
        <w:tab/>
        <w:t>= design evaporator superheat (</w:t>
      </w:r>
      <w:r w:rsidRPr="005C5B03">
        <w:rPr>
          <w:rFonts w:cstheme="minorHAnsi"/>
          <w:szCs w:val="22"/>
          <w:vertAlign w:val="superscript"/>
        </w:rPr>
        <w:t>o</w:t>
      </w:r>
      <w:r w:rsidRPr="005C5B03">
        <w:rPr>
          <w:rFonts w:cstheme="minorHAnsi"/>
          <w:szCs w:val="22"/>
        </w:rPr>
        <w:t>F)</w:t>
      </w:r>
    </w:p>
    <w:p w14:paraId="593B307F" w14:textId="77777777" w:rsidR="00397758" w:rsidRPr="005C5B03" w:rsidRDefault="00397758" w:rsidP="00397758">
      <w:pPr>
        <w:ind w:left="720" w:firstLine="180"/>
        <w:rPr>
          <w:rFonts w:cstheme="minorHAnsi"/>
          <w:szCs w:val="22"/>
        </w:rPr>
      </w:pPr>
      <w:r w:rsidRPr="005C5B03">
        <w:rPr>
          <w:rFonts w:cstheme="minorHAnsi"/>
          <w:szCs w:val="22"/>
        </w:rPr>
        <w:t>SET</w:t>
      </w:r>
      <w:r w:rsidRPr="005C5B03">
        <w:rPr>
          <w:rFonts w:cstheme="minorHAnsi"/>
          <w:szCs w:val="22"/>
        </w:rPr>
        <w:tab/>
      </w:r>
      <w:r w:rsidRPr="005C5B03">
        <w:rPr>
          <w:rFonts w:cstheme="minorHAnsi"/>
          <w:szCs w:val="22"/>
        </w:rPr>
        <w:tab/>
        <w:t>= saturated evaporating temperature (</w:t>
      </w:r>
      <w:r w:rsidRPr="005C5B03">
        <w:rPr>
          <w:rFonts w:cstheme="minorHAnsi"/>
          <w:szCs w:val="22"/>
          <w:vertAlign w:val="superscript"/>
        </w:rPr>
        <w:t>o</w:t>
      </w:r>
      <w:r w:rsidRPr="005C5B03">
        <w:rPr>
          <w:rFonts w:cstheme="minorHAnsi"/>
          <w:szCs w:val="22"/>
        </w:rPr>
        <w:t>F)</w:t>
      </w:r>
    </w:p>
    <w:p w14:paraId="4EC04EC1" w14:textId="77777777" w:rsidR="00397758" w:rsidRPr="005C5B03" w:rsidRDefault="00397758" w:rsidP="00397758">
      <w:pPr>
        <w:ind w:left="720" w:firstLine="180"/>
        <w:rPr>
          <w:rFonts w:cstheme="minorHAnsi"/>
          <w:szCs w:val="22"/>
        </w:rPr>
      </w:pPr>
    </w:p>
    <w:p w14:paraId="429A1B0E" w14:textId="77777777" w:rsidR="00397758" w:rsidRPr="005C5B03" w:rsidRDefault="00397758" w:rsidP="00397758">
      <w:pPr>
        <w:numPr>
          <w:ilvl w:val="0"/>
          <w:numId w:val="43"/>
        </w:numPr>
        <w:rPr>
          <w:rFonts w:cstheme="minorHAnsi"/>
          <w:szCs w:val="22"/>
        </w:rPr>
      </w:pPr>
      <w:r w:rsidRPr="005C5B03">
        <w:rPr>
          <w:rFonts w:cstheme="minorHAnsi"/>
          <w:szCs w:val="22"/>
        </w:rPr>
        <w:t>Determine the C</w:t>
      </w:r>
      <w:r w:rsidRPr="005C5B03">
        <w:rPr>
          <w:rFonts w:cstheme="minorHAnsi"/>
          <w:szCs w:val="22"/>
          <w:vertAlign w:val="subscript"/>
        </w:rPr>
        <w:t>p</w:t>
      </w:r>
      <w:r w:rsidRPr="005C5B03">
        <w:rPr>
          <w:rFonts w:cstheme="minorHAnsi"/>
          <w:szCs w:val="22"/>
        </w:rPr>
        <w:t xml:space="preserve"> for the first segment of suction pipe using the correlation (from step 2) between C</w:t>
      </w:r>
      <w:r w:rsidRPr="005C5B03">
        <w:rPr>
          <w:rFonts w:cstheme="minorHAnsi"/>
          <w:szCs w:val="22"/>
          <w:vertAlign w:val="subscript"/>
        </w:rPr>
        <w:t>p</w:t>
      </w:r>
      <w:r w:rsidRPr="005C5B03">
        <w:rPr>
          <w:rFonts w:cstheme="minorHAnsi"/>
          <w:szCs w:val="22"/>
        </w:rPr>
        <w:t xml:space="preserve"> and initial vapor temperature obtained from step i.</w:t>
      </w:r>
    </w:p>
    <w:p w14:paraId="2D0CB2DE" w14:textId="77777777" w:rsidR="00397758" w:rsidRPr="005C5B03" w:rsidRDefault="00397758" w:rsidP="00397758">
      <w:pPr>
        <w:numPr>
          <w:ilvl w:val="0"/>
          <w:numId w:val="43"/>
        </w:numPr>
        <w:rPr>
          <w:rFonts w:cstheme="minorHAnsi"/>
          <w:szCs w:val="22"/>
        </w:rPr>
      </w:pPr>
      <w:r w:rsidRPr="005C5B03">
        <w:rPr>
          <w:rFonts w:cstheme="minorHAnsi"/>
          <w:szCs w:val="22"/>
        </w:rPr>
        <w:t>Determine the heat gain for the first segment of suction pipe using initial vapor temperature (step i) and climate zone information using methodologies discussed in “Heat Transfer Analysis” section.</w:t>
      </w:r>
    </w:p>
    <w:p w14:paraId="5B36ACC3" w14:textId="77777777" w:rsidR="00397758" w:rsidRPr="005C5B03" w:rsidRDefault="00397758" w:rsidP="00397758">
      <w:pPr>
        <w:numPr>
          <w:ilvl w:val="0"/>
          <w:numId w:val="43"/>
        </w:numPr>
        <w:rPr>
          <w:rFonts w:cstheme="minorHAnsi"/>
          <w:szCs w:val="22"/>
        </w:rPr>
      </w:pPr>
      <w:r w:rsidRPr="005C5B03">
        <w:rPr>
          <w:rFonts w:cstheme="minorHAnsi"/>
          <w:szCs w:val="22"/>
        </w:rPr>
        <w:t>Determine the final vapor refrigerant temperature for the first segment of the suction pipe using initial vapor refrigerant temperature (step i), refrigerant Cp (step ii), heat gain (step iii), and refrigerant mass flow rate (step 2).  The following equation shows the relationship between these parameters.</w:t>
      </w:r>
    </w:p>
    <w:p w14:paraId="5B8EA4EE" w14:textId="77777777" w:rsidR="00397758" w:rsidRPr="005C5B03" w:rsidRDefault="00397758" w:rsidP="00397758">
      <w:pPr>
        <w:rPr>
          <w:rFonts w:cstheme="minorHAnsi"/>
          <w:szCs w:val="22"/>
        </w:rPr>
      </w:pPr>
    </w:p>
    <w:p w14:paraId="0A5A347A" w14:textId="77777777" w:rsidR="00397758" w:rsidRPr="005C5B03" w:rsidRDefault="00397758" w:rsidP="00397758">
      <w:pPr>
        <w:ind w:firstLine="900"/>
        <w:rPr>
          <w:rFonts w:cstheme="minorHAnsi"/>
          <w:szCs w:val="22"/>
        </w:rPr>
      </w:pPr>
      <w:r w:rsidRPr="005C5B03">
        <w:rPr>
          <w:rFonts w:cstheme="minorHAnsi"/>
          <w:position w:val="-32"/>
          <w:szCs w:val="22"/>
        </w:rPr>
        <w:object w:dxaOrig="1960" w:dyaOrig="740" w14:anchorId="347758E6">
          <v:shape id="_x0000_i1045" type="#_x0000_t75" style="width:102pt;height:36pt" o:ole="">
            <v:imagedata r:id="rId65" o:title=""/>
          </v:shape>
          <o:OLEObject Type="Embed" ProgID="Equation.3" ShapeID="_x0000_i1045" DrawAspect="Content" ObjectID="_1548755880" r:id="rId66"/>
        </w:object>
      </w:r>
    </w:p>
    <w:p w14:paraId="419BE305" w14:textId="77777777" w:rsidR="00397758" w:rsidRPr="005C5B03" w:rsidRDefault="00397758" w:rsidP="00397758">
      <w:pPr>
        <w:ind w:firstLine="900"/>
        <w:rPr>
          <w:rFonts w:cstheme="minorHAnsi"/>
          <w:szCs w:val="22"/>
        </w:rPr>
      </w:pPr>
    </w:p>
    <w:p w14:paraId="14610139" w14:textId="77777777" w:rsidR="00397758" w:rsidRPr="005C5B03" w:rsidRDefault="00397758" w:rsidP="00397758">
      <w:pPr>
        <w:ind w:firstLine="900"/>
        <w:rPr>
          <w:rFonts w:cstheme="minorHAnsi"/>
          <w:szCs w:val="22"/>
        </w:rPr>
      </w:pPr>
      <w:r w:rsidRPr="005C5B03">
        <w:rPr>
          <w:rFonts w:cstheme="minorHAnsi"/>
          <w:szCs w:val="22"/>
        </w:rPr>
        <w:t>where,</w:t>
      </w:r>
    </w:p>
    <w:p w14:paraId="6878A958" w14:textId="77777777" w:rsidR="00397758" w:rsidRPr="005C5B03" w:rsidRDefault="00397758" w:rsidP="00397758">
      <w:pPr>
        <w:ind w:firstLine="900"/>
        <w:rPr>
          <w:rFonts w:cstheme="minorHAnsi"/>
          <w:szCs w:val="22"/>
        </w:rPr>
      </w:pPr>
      <w:r w:rsidRPr="005C5B03">
        <w:rPr>
          <w:rFonts w:cstheme="minorHAnsi"/>
          <w:szCs w:val="22"/>
        </w:rPr>
        <w:t>T</w:t>
      </w:r>
      <w:r w:rsidRPr="005C5B03">
        <w:rPr>
          <w:rFonts w:cstheme="minorHAnsi"/>
          <w:szCs w:val="22"/>
          <w:vertAlign w:val="subscript"/>
        </w:rPr>
        <w:t>final</w:t>
      </w:r>
      <w:r w:rsidRPr="005C5B03">
        <w:rPr>
          <w:rFonts w:cstheme="minorHAnsi"/>
          <w:szCs w:val="22"/>
        </w:rPr>
        <w:tab/>
      </w:r>
      <w:r w:rsidRPr="005C5B03">
        <w:rPr>
          <w:rFonts w:cstheme="minorHAnsi"/>
          <w:szCs w:val="22"/>
        </w:rPr>
        <w:tab/>
        <w:t>= final temperature of refrigerant at the end of segment (</w:t>
      </w:r>
      <w:r w:rsidRPr="005C5B03">
        <w:rPr>
          <w:rFonts w:cstheme="minorHAnsi"/>
          <w:szCs w:val="22"/>
          <w:vertAlign w:val="superscript"/>
        </w:rPr>
        <w:t>o</w:t>
      </w:r>
      <w:r w:rsidRPr="005C5B03">
        <w:rPr>
          <w:rFonts w:cstheme="minorHAnsi"/>
          <w:szCs w:val="22"/>
        </w:rPr>
        <w:t>F)</w:t>
      </w:r>
    </w:p>
    <w:p w14:paraId="7805734D" w14:textId="77777777" w:rsidR="00397758" w:rsidRPr="005C5B03" w:rsidRDefault="00397758" w:rsidP="00397758">
      <w:pPr>
        <w:tabs>
          <w:tab w:val="left" w:pos="900"/>
        </w:tabs>
        <w:ind w:left="900"/>
        <w:rPr>
          <w:rFonts w:cstheme="minorHAnsi"/>
          <w:szCs w:val="22"/>
        </w:rPr>
      </w:pPr>
      <w:r w:rsidRPr="005C5B03">
        <w:rPr>
          <w:rFonts w:cstheme="minorHAnsi"/>
          <w:position w:val="-10"/>
          <w:szCs w:val="22"/>
        </w:rPr>
        <w:object w:dxaOrig="240" w:dyaOrig="360" w14:anchorId="619A4665">
          <v:shape id="_x0000_i1046" type="#_x0000_t75" style="width:12pt;height:24pt" o:ole="">
            <v:imagedata r:id="rId57" o:title=""/>
          </v:shape>
          <o:OLEObject Type="Embed" ProgID="Equation.3" ShapeID="_x0000_i1046" DrawAspect="Content" ObjectID="_1548755881" r:id="rId67"/>
        </w:object>
      </w:r>
      <w:r w:rsidRPr="005C5B03">
        <w:rPr>
          <w:rFonts w:cstheme="minorHAnsi"/>
          <w:szCs w:val="22"/>
        </w:rPr>
        <w:tab/>
      </w:r>
      <w:r w:rsidRPr="005C5B03">
        <w:rPr>
          <w:rFonts w:cstheme="minorHAnsi"/>
          <w:szCs w:val="22"/>
        </w:rPr>
        <w:tab/>
        <w:t>= heat gain through a segment of the suction pipe (Btu/hr)</w:t>
      </w:r>
    </w:p>
    <w:p w14:paraId="0425451E" w14:textId="77777777" w:rsidR="00397758" w:rsidRPr="005C5B03" w:rsidRDefault="00397758" w:rsidP="00397758">
      <w:pPr>
        <w:tabs>
          <w:tab w:val="left" w:pos="900"/>
        </w:tabs>
        <w:ind w:left="900"/>
        <w:rPr>
          <w:rFonts w:cstheme="minorHAnsi"/>
          <w:szCs w:val="22"/>
        </w:rPr>
      </w:pPr>
      <w:r w:rsidRPr="005C5B03">
        <w:rPr>
          <w:rFonts w:cstheme="minorHAnsi"/>
          <w:position w:val="-4"/>
          <w:szCs w:val="22"/>
        </w:rPr>
        <w:object w:dxaOrig="260" w:dyaOrig="260" w14:anchorId="768B7E89">
          <v:shape id="_x0000_i1047" type="#_x0000_t75" style="width:12pt;height:12pt" o:ole="">
            <v:imagedata r:id="rId63" o:title=""/>
          </v:shape>
          <o:OLEObject Type="Embed" ProgID="Equation.3" ShapeID="_x0000_i1047" DrawAspect="Content" ObjectID="_1548755882" r:id="rId68"/>
        </w:object>
      </w:r>
      <w:r w:rsidRPr="005C5B03">
        <w:rPr>
          <w:rFonts w:cstheme="minorHAnsi"/>
          <w:szCs w:val="22"/>
        </w:rPr>
        <w:tab/>
      </w:r>
      <w:r w:rsidRPr="005C5B03">
        <w:rPr>
          <w:rFonts w:cstheme="minorHAnsi"/>
          <w:szCs w:val="22"/>
        </w:rPr>
        <w:tab/>
        <w:t>= mass flow rate of the refrigerant (lb/hr)</w:t>
      </w:r>
    </w:p>
    <w:p w14:paraId="24D931FE" w14:textId="77777777" w:rsidR="00397758" w:rsidRPr="005C5B03" w:rsidRDefault="00397758" w:rsidP="00397758">
      <w:pPr>
        <w:tabs>
          <w:tab w:val="left" w:pos="900"/>
        </w:tabs>
        <w:ind w:left="900"/>
        <w:rPr>
          <w:rFonts w:cstheme="minorHAnsi"/>
          <w:szCs w:val="22"/>
        </w:rPr>
      </w:pPr>
      <w:r w:rsidRPr="005C5B03">
        <w:rPr>
          <w:rFonts w:cstheme="minorHAnsi"/>
          <w:position w:val="-14"/>
          <w:szCs w:val="22"/>
        </w:rPr>
        <w:object w:dxaOrig="260" w:dyaOrig="380" w14:anchorId="6082328C">
          <v:shape id="_x0000_i1048" type="#_x0000_t75" style="width:12pt;height:24pt" o:ole="">
            <v:imagedata r:id="rId59" o:title=""/>
          </v:shape>
          <o:OLEObject Type="Embed" ProgID="Equation.3" ShapeID="_x0000_i1048" DrawAspect="Content" ObjectID="_1548755883" r:id="rId69"/>
        </w:object>
      </w:r>
      <w:r w:rsidRPr="005C5B03">
        <w:rPr>
          <w:rFonts w:cstheme="minorHAnsi"/>
          <w:szCs w:val="22"/>
        </w:rPr>
        <w:tab/>
      </w:r>
      <w:r w:rsidRPr="005C5B03">
        <w:rPr>
          <w:rFonts w:cstheme="minorHAnsi"/>
          <w:szCs w:val="22"/>
        </w:rPr>
        <w:tab/>
        <w:t>= specific heat of refrigerant R-22 at a segment of suction pipe (Btu/lb-ºF)</w:t>
      </w:r>
    </w:p>
    <w:p w14:paraId="3B5FA98D" w14:textId="77777777" w:rsidR="00397758" w:rsidRPr="005C5B03" w:rsidRDefault="00397758" w:rsidP="00397758">
      <w:pPr>
        <w:tabs>
          <w:tab w:val="left" w:pos="900"/>
        </w:tabs>
        <w:ind w:left="900"/>
        <w:rPr>
          <w:rFonts w:cstheme="minorHAnsi"/>
          <w:szCs w:val="22"/>
        </w:rPr>
      </w:pPr>
      <w:r w:rsidRPr="005C5B03">
        <w:rPr>
          <w:rFonts w:cstheme="minorHAnsi"/>
          <w:szCs w:val="22"/>
        </w:rPr>
        <w:t>T</w:t>
      </w:r>
      <w:r w:rsidRPr="005C5B03">
        <w:rPr>
          <w:rFonts w:cstheme="minorHAnsi"/>
          <w:szCs w:val="22"/>
          <w:vertAlign w:val="subscript"/>
        </w:rPr>
        <w:t>initial</w:t>
      </w:r>
      <w:r w:rsidRPr="005C5B03">
        <w:rPr>
          <w:rFonts w:cstheme="minorHAnsi"/>
          <w:szCs w:val="22"/>
          <w:vertAlign w:val="subscript"/>
        </w:rPr>
        <w:tab/>
      </w:r>
      <w:r w:rsidRPr="005C5B03">
        <w:rPr>
          <w:rFonts w:cstheme="minorHAnsi"/>
          <w:szCs w:val="22"/>
        </w:rPr>
        <w:tab/>
        <w:t>= initial temperature of refrigerant at the beginning of segment (</w:t>
      </w:r>
      <w:r w:rsidRPr="005C5B03">
        <w:rPr>
          <w:rFonts w:cstheme="minorHAnsi"/>
          <w:szCs w:val="22"/>
          <w:vertAlign w:val="superscript"/>
        </w:rPr>
        <w:t>o</w:t>
      </w:r>
      <w:r w:rsidRPr="005C5B03">
        <w:rPr>
          <w:rFonts w:cstheme="minorHAnsi"/>
          <w:szCs w:val="22"/>
        </w:rPr>
        <w:t>F)</w:t>
      </w:r>
    </w:p>
    <w:p w14:paraId="5FF85C9D" w14:textId="77777777" w:rsidR="00397758" w:rsidRPr="005C5B03" w:rsidRDefault="00397758" w:rsidP="00397758">
      <w:pPr>
        <w:ind w:firstLine="900"/>
        <w:rPr>
          <w:rFonts w:cstheme="minorHAnsi"/>
          <w:szCs w:val="22"/>
        </w:rPr>
      </w:pPr>
    </w:p>
    <w:p w14:paraId="5605DD6F" w14:textId="77777777" w:rsidR="00397758" w:rsidRPr="005C5B03" w:rsidRDefault="00397758" w:rsidP="00397758">
      <w:pPr>
        <w:ind w:left="900"/>
        <w:rPr>
          <w:rFonts w:cstheme="minorHAnsi"/>
          <w:szCs w:val="22"/>
        </w:rPr>
      </w:pPr>
      <w:r w:rsidRPr="005C5B03">
        <w:rPr>
          <w:rFonts w:cstheme="minorHAnsi"/>
          <w:b/>
          <w:szCs w:val="22"/>
        </w:rPr>
        <w:t>Note:</w:t>
      </w:r>
      <w:r w:rsidRPr="005C5B03">
        <w:rPr>
          <w:rFonts w:cstheme="minorHAnsi"/>
          <w:szCs w:val="22"/>
        </w:rPr>
        <w:t xml:space="preserve"> The final vapor refrigerant temperature for the first segment is essentially equal to the initial vapor refrigerant temperature for the second segment of the suction pipe.</w:t>
      </w:r>
    </w:p>
    <w:p w14:paraId="3A0CC277" w14:textId="77777777" w:rsidR="00397758" w:rsidRPr="005C5B03" w:rsidRDefault="00397758" w:rsidP="00397758">
      <w:pPr>
        <w:ind w:firstLine="900"/>
        <w:rPr>
          <w:rFonts w:cstheme="minorHAnsi"/>
          <w:szCs w:val="22"/>
        </w:rPr>
      </w:pPr>
    </w:p>
    <w:p w14:paraId="168D3297" w14:textId="77777777" w:rsidR="00397758" w:rsidRPr="005C5B03" w:rsidRDefault="00397758" w:rsidP="00397758">
      <w:pPr>
        <w:numPr>
          <w:ilvl w:val="0"/>
          <w:numId w:val="43"/>
        </w:numPr>
        <w:rPr>
          <w:rFonts w:cstheme="minorHAnsi"/>
          <w:szCs w:val="22"/>
        </w:rPr>
      </w:pPr>
      <w:r w:rsidRPr="005C5B03">
        <w:rPr>
          <w:rFonts w:cstheme="minorHAnsi"/>
          <w:szCs w:val="22"/>
        </w:rPr>
        <w:t>Repeat steps ii, iii and iv, discussed above for subsequent segments.  These steps are repeated until the suction pipe’s last segment where the vapor refrigerant enters the suction port of the compressor or the vapor refrigerant temperature equals ambient temperature.</w:t>
      </w:r>
    </w:p>
    <w:p w14:paraId="41DA78C9" w14:textId="77777777" w:rsidR="00397758" w:rsidRPr="005C5B03" w:rsidRDefault="00397758" w:rsidP="00397758">
      <w:pPr>
        <w:rPr>
          <w:rFonts w:cstheme="minorHAnsi"/>
          <w:szCs w:val="22"/>
        </w:rPr>
      </w:pPr>
    </w:p>
    <w:p w14:paraId="75589E1E" w14:textId="77777777" w:rsidR="00397758" w:rsidRPr="005C5B03" w:rsidRDefault="00397758" w:rsidP="00397758">
      <w:pPr>
        <w:pStyle w:val="Heading4"/>
        <w:spacing w:before="0"/>
        <w:rPr>
          <w:rFonts w:asciiTheme="minorHAnsi" w:hAnsiTheme="minorHAnsi" w:cstheme="minorHAnsi"/>
          <w:szCs w:val="22"/>
        </w:rPr>
      </w:pPr>
      <w:r w:rsidRPr="005C5B03">
        <w:rPr>
          <w:rFonts w:asciiTheme="minorHAnsi" w:hAnsiTheme="minorHAnsi" w:cstheme="minorHAnsi"/>
          <w:szCs w:val="22"/>
        </w:rPr>
        <w:t>Step 4:  Enthalpy and entropy of refrigerant at inlet and outlet of the compressor</w:t>
      </w:r>
    </w:p>
    <w:p w14:paraId="63B6E2B4" w14:textId="77777777" w:rsidR="00397758" w:rsidRPr="005C5B03" w:rsidRDefault="00397758" w:rsidP="00397758">
      <w:pPr>
        <w:rPr>
          <w:rFonts w:cstheme="minorHAnsi"/>
          <w:szCs w:val="22"/>
        </w:rPr>
      </w:pPr>
      <w:r w:rsidRPr="005C5B03">
        <w:rPr>
          <w:rFonts w:cstheme="minorHAnsi"/>
          <w:szCs w:val="22"/>
        </w:rPr>
        <w:t>Using the SCT and SET of the system, the corresponding discharge and suction pressures were found using refrigerant property software [</w:t>
      </w:r>
      <w:r>
        <w:rPr>
          <w:rFonts w:cstheme="minorHAnsi"/>
          <w:szCs w:val="22"/>
        </w:rPr>
        <w:t>401</w:t>
      </w:r>
      <w:r w:rsidRPr="005C5B03">
        <w:rPr>
          <w:rFonts w:cstheme="minorHAnsi"/>
          <w:szCs w:val="22"/>
        </w:rPr>
        <w:t>].</w:t>
      </w:r>
    </w:p>
    <w:p w14:paraId="7A23EC54" w14:textId="77777777" w:rsidR="00397758" w:rsidRPr="005C5B03" w:rsidRDefault="00397758" w:rsidP="00397758">
      <w:pPr>
        <w:rPr>
          <w:rFonts w:cstheme="minorHAnsi"/>
          <w:szCs w:val="22"/>
        </w:rPr>
      </w:pPr>
    </w:p>
    <w:p w14:paraId="4F2E43A8" w14:textId="77777777" w:rsidR="00397758" w:rsidRPr="005C5B03" w:rsidRDefault="00397758" w:rsidP="00397758">
      <w:pPr>
        <w:rPr>
          <w:rFonts w:cstheme="minorHAnsi"/>
          <w:szCs w:val="22"/>
        </w:rPr>
      </w:pPr>
      <w:r w:rsidRPr="005C5B03">
        <w:rPr>
          <w:rFonts w:cstheme="minorHAnsi"/>
          <w:szCs w:val="22"/>
        </w:rPr>
        <w:t>Using the suction pressure and the temperature of the refrigerant at the inlet of the compressor (from step 2), the enthalpy at the inlet of the compressor was found via refrigerant property software for R-22 [</w:t>
      </w:r>
      <w:r>
        <w:rPr>
          <w:rFonts w:cstheme="minorHAnsi"/>
          <w:szCs w:val="22"/>
        </w:rPr>
        <w:t>401</w:t>
      </w:r>
      <w:r w:rsidRPr="005C5B03">
        <w:rPr>
          <w:rFonts w:cstheme="minorHAnsi"/>
          <w:szCs w:val="22"/>
        </w:rPr>
        <w:t>].  Similarly, the entropy at the inlet of the compressor was found using the suction pressure and the refrigerant temperature at the compressor inlet using R-22 refrigerant property software [</w:t>
      </w:r>
      <w:r>
        <w:rPr>
          <w:rFonts w:cstheme="minorHAnsi"/>
          <w:szCs w:val="22"/>
        </w:rPr>
        <w:t>401</w:t>
      </w:r>
      <w:r w:rsidRPr="005C5B03">
        <w:rPr>
          <w:rFonts w:cstheme="minorHAnsi"/>
          <w:szCs w:val="22"/>
        </w:rPr>
        <w:t>].</w:t>
      </w:r>
    </w:p>
    <w:p w14:paraId="3CE668A9" w14:textId="77777777" w:rsidR="00397758" w:rsidRPr="005C5B03" w:rsidRDefault="00397758" w:rsidP="00397758">
      <w:pPr>
        <w:tabs>
          <w:tab w:val="left" w:pos="0"/>
        </w:tabs>
        <w:rPr>
          <w:rFonts w:cstheme="minorHAnsi"/>
          <w:szCs w:val="22"/>
        </w:rPr>
      </w:pPr>
    </w:p>
    <w:p w14:paraId="6E49F30F" w14:textId="77777777" w:rsidR="00397758" w:rsidRPr="005C5B03" w:rsidRDefault="00397758" w:rsidP="00397758">
      <w:pPr>
        <w:tabs>
          <w:tab w:val="left" w:pos="0"/>
        </w:tabs>
        <w:rPr>
          <w:rFonts w:cstheme="minorHAnsi"/>
          <w:szCs w:val="22"/>
        </w:rPr>
      </w:pPr>
      <w:r w:rsidRPr="005C5B03">
        <w:rPr>
          <w:rFonts w:cstheme="minorHAnsi"/>
          <w:szCs w:val="22"/>
        </w:rPr>
        <w:t>Assuming that the compressor performance is constant entropy, the entropy at the compressor outlet can be assumed to be the same as the compressor inlet.  Using this entropy and the discharge pressure of the system, the corresponding enthalpy at the compressor outlet was found using R-22 refrigerant property software [</w:t>
      </w:r>
      <w:r>
        <w:rPr>
          <w:rFonts w:cstheme="minorHAnsi"/>
          <w:szCs w:val="22"/>
        </w:rPr>
        <w:t>401</w:t>
      </w:r>
      <w:r w:rsidRPr="005C5B03">
        <w:rPr>
          <w:rFonts w:cstheme="minorHAnsi"/>
          <w:szCs w:val="22"/>
        </w:rPr>
        <w:t>].</w:t>
      </w:r>
    </w:p>
    <w:p w14:paraId="25FE7439" w14:textId="77777777" w:rsidR="00397758" w:rsidRPr="005C5B03" w:rsidRDefault="00397758" w:rsidP="00397758">
      <w:pPr>
        <w:rPr>
          <w:rFonts w:cstheme="minorHAnsi"/>
          <w:szCs w:val="22"/>
        </w:rPr>
      </w:pPr>
    </w:p>
    <w:p w14:paraId="2DBD663B" w14:textId="77777777" w:rsidR="00397758" w:rsidRPr="005C5B03" w:rsidRDefault="00397758" w:rsidP="00397758">
      <w:pPr>
        <w:pStyle w:val="Heading4"/>
        <w:spacing w:before="0"/>
        <w:rPr>
          <w:rFonts w:asciiTheme="minorHAnsi" w:hAnsiTheme="minorHAnsi" w:cstheme="minorHAnsi"/>
          <w:szCs w:val="22"/>
        </w:rPr>
      </w:pPr>
      <w:r w:rsidRPr="005C5B03">
        <w:rPr>
          <w:rFonts w:asciiTheme="minorHAnsi" w:hAnsiTheme="minorHAnsi" w:cstheme="minorHAnsi"/>
          <w:szCs w:val="22"/>
        </w:rPr>
        <w:t>Step 5:  Heat of compression</w:t>
      </w:r>
    </w:p>
    <w:p w14:paraId="5607AFC3" w14:textId="77777777" w:rsidR="00397758" w:rsidRPr="005C5B03" w:rsidRDefault="00397758" w:rsidP="00397758">
      <w:pPr>
        <w:tabs>
          <w:tab w:val="left" w:pos="0"/>
        </w:tabs>
        <w:rPr>
          <w:rFonts w:cstheme="minorHAnsi"/>
          <w:szCs w:val="22"/>
        </w:rPr>
      </w:pPr>
      <w:r w:rsidRPr="005C5B03">
        <w:rPr>
          <w:rFonts w:cstheme="minorHAnsi"/>
          <w:szCs w:val="22"/>
        </w:rPr>
        <w:t>Once the enthalpies at the inlet and outlet of the compressor were determined (step 3), the heat of compression or work of compression was calculated using the following equation [188, p34.12].</w:t>
      </w:r>
    </w:p>
    <w:p w14:paraId="7FEEACDE" w14:textId="77777777" w:rsidR="00397758" w:rsidRPr="005C5B03" w:rsidRDefault="00397758" w:rsidP="00397758">
      <w:pPr>
        <w:tabs>
          <w:tab w:val="left" w:pos="0"/>
        </w:tabs>
        <w:rPr>
          <w:rFonts w:cstheme="minorHAnsi"/>
          <w:szCs w:val="22"/>
        </w:rPr>
      </w:pPr>
    </w:p>
    <w:p w14:paraId="026AC979" w14:textId="77777777" w:rsidR="00397758" w:rsidRPr="005C5B03" w:rsidRDefault="00397758" w:rsidP="00397758">
      <w:pPr>
        <w:tabs>
          <w:tab w:val="left" w:pos="900"/>
        </w:tabs>
        <w:ind w:left="900"/>
        <w:rPr>
          <w:rFonts w:cstheme="minorHAnsi"/>
          <w:szCs w:val="22"/>
        </w:rPr>
      </w:pPr>
      <w:r w:rsidRPr="005C5B03">
        <w:rPr>
          <w:rFonts w:cstheme="minorHAnsi"/>
          <w:position w:val="-12"/>
          <w:szCs w:val="22"/>
        </w:rPr>
        <w:object w:dxaOrig="2060" w:dyaOrig="360" w14:anchorId="7DDA0A89">
          <v:shape id="_x0000_i1049" type="#_x0000_t75" style="width:102pt;height:24pt" o:ole="">
            <v:imagedata r:id="rId70" o:title=""/>
          </v:shape>
          <o:OLEObject Type="Embed" ProgID="Equation.3" ShapeID="_x0000_i1049" DrawAspect="Content" ObjectID="_1548755884" r:id="rId71"/>
        </w:object>
      </w:r>
    </w:p>
    <w:p w14:paraId="55BFCE25" w14:textId="77777777" w:rsidR="00397758" w:rsidRPr="005C5B03" w:rsidRDefault="00397758" w:rsidP="00397758">
      <w:pPr>
        <w:tabs>
          <w:tab w:val="left" w:pos="0"/>
        </w:tabs>
        <w:rPr>
          <w:rFonts w:cstheme="minorHAnsi"/>
          <w:szCs w:val="22"/>
        </w:rPr>
      </w:pPr>
    </w:p>
    <w:p w14:paraId="3A543B35" w14:textId="77777777" w:rsidR="00397758" w:rsidRPr="005C5B03" w:rsidRDefault="00397758" w:rsidP="00397758">
      <w:pPr>
        <w:tabs>
          <w:tab w:val="left" w:pos="900"/>
        </w:tabs>
        <w:ind w:left="900"/>
        <w:rPr>
          <w:rFonts w:cstheme="minorHAnsi"/>
          <w:szCs w:val="22"/>
        </w:rPr>
      </w:pPr>
      <w:r w:rsidRPr="005C5B03">
        <w:rPr>
          <w:rFonts w:cstheme="minorHAnsi"/>
          <w:szCs w:val="22"/>
        </w:rPr>
        <w:t>where,</w:t>
      </w:r>
    </w:p>
    <w:p w14:paraId="4C7041F6" w14:textId="77777777" w:rsidR="00397758" w:rsidRPr="005C5B03" w:rsidRDefault="00397758" w:rsidP="00397758">
      <w:pPr>
        <w:tabs>
          <w:tab w:val="left" w:pos="900"/>
        </w:tabs>
        <w:ind w:left="900"/>
        <w:rPr>
          <w:rFonts w:cstheme="minorHAnsi"/>
          <w:szCs w:val="22"/>
        </w:rPr>
      </w:pPr>
      <w:r w:rsidRPr="005C5B03">
        <w:rPr>
          <w:rFonts w:cstheme="minorHAnsi"/>
          <w:position w:val="-12"/>
          <w:szCs w:val="22"/>
        </w:rPr>
        <w:object w:dxaOrig="520" w:dyaOrig="360" w14:anchorId="30D31644">
          <v:shape id="_x0000_i1050" type="#_x0000_t75" style="width:30pt;height:24pt" o:ole="">
            <v:imagedata r:id="rId72" o:title=""/>
          </v:shape>
          <o:OLEObject Type="Embed" ProgID="Equation.3" ShapeID="_x0000_i1050" DrawAspect="Content" ObjectID="_1548755885" r:id="rId73"/>
        </w:object>
      </w:r>
      <w:r w:rsidRPr="005C5B03">
        <w:rPr>
          <w:rFonts w:cstheme="minorHAnsi"/>
          <w:szCs w:val="22"/>
        </w:rPr>
        <w:t xml:space="preserve"> </w:t>
      </w:r>
      <w:r w:rsidRPr="005C5B03">
        <w:rPr>
          <w:rFonts w:cstheme="minorHAnsi"/>
          <w:szCs w:val="22"/>
        </w:rPr>
        <w:tab/>
        <w:t>= heat of compression of the compressor (Btu/lb)</w:t>
      </w:r>
    </w:p>
    <w:p w14:paraId="099F4ED1" w14:textId="77777777" w:rsidR="00397758" w:rsidRPr="005C5B03" w:rsidRDefault="00397758" w:rsidP="00397758">
      <w:pPr>
        <w:tabs>
          <w:tab w:val="left" w:pos="900"/>
        </w:tabs>
        <w:ind w:left="900"/>
        <w:rPr>
          <w:rFonts w:cstheme="minorHAnsi"/>
          <w:szCs w:val="22"/>
        </w:rPr>
      </w:pPr>
      <w:r w:rsidRPr="005C5B03">
        <w:rPr>
          <w:rFonts w:cstheme="minorHAnsi"/>
          <w:position w:val="-12"/>
          <w:szCs w:val="22"/>
        </w:rPr>
        <w:object w:dxaOrig="540" w:dyaOrig="360" w14:anchorId="2D0A0925">
          <v:shape id="_x0000_i1051" type="#_x0000_t75" style="width:30pt;height:24pt" o:ole="">
            <v:imagedata r:id="rId74" o:title=""/>
          </v:shape>
          <o:OLEObject Type="Embed" ProgID="Equation.3" ShapeID="_x0000_i1051" DrawAspect="Content" ObjectID="_1548755886" r:id="rId75"/>
        </w:object>
      </w:r>
      <w:r w:rsidRPr="005C5B03">
        <w:rPr>
          <w:rFonts w:cstheme="minorHAnsi"/>
          <w:szCs w:val="22"/>
        </w:rPr>
        <w:t xml:space="preserve"> </w:t>
      </w:r>
      <w:r w:rsidRPr="005C5B03">
        <w:rPr>
          <w:rFonts w:cstheme="minorHAnsi"/>
          <w:szCs w:val="22"/>
        </w:rPr>
        <w:tab/>
        <w:t>= refrigerant enthalpy at the inlet of the compressor (Btu/lb)</w:t>
      </w:r>
    </w:p>
    <w:p w14:paraId="3F9F503D" w14:textId="77777777" w:rsidR="00397758" w:rsidRPr="005C5B03" w:rsidRDefault="00397758" w:rsidP="00397758">
      <w:pPr>
        <w:tabs>
          <w:tab w:val="left" w:pos="900"/>
        </w:tabs>
        <w:ind w:left="900"/>
        <w:rPr>
          <w:rFonts w:cstheme="minorHAnsi"/>
          <w:szCs w:val="22"/>
        </w:rPr>
      </w:pPr>
      <w:r w:rsidRPr="005C5B03">
        <w:rPr>
          <w:rFonts w:cstheme="minorHAnsi"/>
          <w:position w:val="-12"/>
          <w:szCs w:val="22"/>
        </w:rPr>
        <w:object w:dxaOrig="480" w:dyaOrig="360" w14:anchorId="750D8D21">
          <v:shape id="_x0000_i1052" type="#_x0000_t75" style="width:24pt;height:24pt" o:ole="">
            <v:imagedata r:id="rId76" o:title=""/>
          </v:shape>
          <o:OLEObject Type="Embed" ProgID="Equation.3" ShapeID="_x0000_i1052" DrawAspect="Content" ObjectID="_1548755887" r:id="rId77"/>
        </w:object>
      </w:r>
      <w:r w:rsidRPr="005C5B03">
        <w:rPr>
          <w:rFonts w:cstheme="minorHAnsi"/>
          <w:szCs w:val="22"/>
        </w:rPr>
        <w:t xml:space="preserve"> </w:t>
      </w:r>
      <w:r w:rsidRPr="005C5B03">
        <w:rPr>
          <w:rFonts w:cstheme="minorHAnsi"/>
          <w:szCs w:val="22"/>
        </w:rPr>
        <w:tab/>
      </w:r>
      <w:r>
        <w:rPr>
          <w:rFonts w:cstheme="minorHAnsi"/>
          <w:szCs w:val="22"/>
        </w:rPr>
        <w:tab/>
      </w:r>
      <w:r w:rsidRPr="005C5B03">
        <w:rPr>
          <w:rFonts w:cstheme="minorHAnsi"/>
          <w:szCs w:val="22"/>
        </w:rPr>
        <w:t>= refrigerant enthalpy at the outlet of the compressor (Btu/lb)</w:t>
      </w:r>
    </w:p>
    <w:p w14:paraId="5DD6035C" w14:textId="77777777" w:rsidR="00397758" w:rsidRPr="005C5B03" w:rsidRDefault="00397758" w:rsidP="00397758">
      <w:pPr>
        <w:tabs>
          <w:tab w:val="left" w:pos="0"/>
        </w:tabs>
        <w:rPr>
          <w:rFonts w:cstheme="minorHAnsi"/>
          <w:szCs w:val="22"/>
        </w:rPr>
      </w:pPr>
    </w:p>
    <w:p w14:paraId="764BBA08" w14:textId="77777777" w:rsidR="00397758" w:rsidRPr="005C5B03" w:rsidRDefault="00397758" w:rsidP="00397758">
      <w:pPr>
        <w:pStyle w:val="Heading4"/>
        <w:spacing w:before="0"/>
        <w:rPr>
          <w:rFonts w:asciiTheme="minorHAnsi" w:hAnsiTheme="minorHAnsi" w:cstheme="minorHAnsi"/>
          <w:szCs w:val="22"/>
        </w:rPr>
      </w:pPr>
      <w:r w:rsidRPr="005C5B03">
        <w:rPr>
          <w:rFonts w:asciiTheme="minorHAnsi" w:hAnsiTheme="minorHAnsi" w:cstheme="minorHAnsi"/>
          <w:szCs w:val="22"/>
        </w:rPr>
        <w:lastRenderedPageBreak/>
        <w:t>Step 6:  Compressor power</w:t>
      </w:r>
    </w:p>
    <w:p w14:paraId="522CCE66" w14:textId="77777777" w:rsidR="00397758" w:rsidRPr="005C5B03" w:rsidRDefault="00397758" w:rsidP="00397758">
      <w:pPr>
        <w:tabs>
          <w:tab w:val="left" w:pos="0"/>
        </w:tabs>
        <w:rPr>
          <w:rFonts w:cstheme="minorHAnsi"/>
          <w:szCs w:val="22"/>
        </w:rPr>
      </w:pPr>
      <w:r w:rsidRPr="005C5B03">
        <w:rPr>
          <w:rFonts w:cstheme="minorHAnsi"/>
          <w:szCs w:val="22"/>
        </w:rPr>
        <w:t>Once the heat of compression (step 4) and mass flow rate of refrigerant (step 1) were determined, the compressor power usage for bare and insulated suction lines was obtained.  Inefficiencies of the compressor were also accounted for in the energy balance equation.  The overall efficiency of the compressor includes isentropic, motor and mechanical efficiencies.  For the purpose of this analysis an overall compressor efficiency of 0.5355 was used [</w:t>
      </w:r>
      <w:r>
        <w:rPr>
          <w:rFonts w:cstheme="minorHAnsi"/>
          <w:szCs w:val="22"/>
        </w:rPr>
        <w:t>402</w:t>
      </w:r>
      <w:r w:rsidRPr="005C5B03">
        <w:rPr>
          <w:rFonts w:cstheme="minorHAnsi"/>
          <w:szCs w:val="22"/>
        </w:rPr>
        <w:t>].  The following illustrates the equation for calculating compressor power usage as a function of refrigerant mass flow rate, heat of compression and efficiency of the compressor [</w:t>
      </w:r>
      <w:r>
        <w:rPr>
          <w:rFonts w:cstheme="minorHAnsi"/>
          <w:szCs w:val="22"/>
        </w:rPr>
        <w:t>403</w:t>
      </w:r>
      <w:r w:rsidRPr="005C5B03">
        <w:rPr>
          <w:rFonts w:cstheme="minorHAnsi"/>
          <w:szCs w:val="22"/>
        </w:rPr>
        <w:t>, p223].</w:t>
      </w:r>
    </w:p>
    <w:p w14:paraId="1BF704E2" w14:textId="77777777" w:rsidR="00397758" w:rsidRPr="005C5B03" w:rsidRDefault="00397758" w:rsidP="00397758">
      <w:pPr>
        <w:tabs>
          <w:tab w:val="left" w:pos="0"/>
        </w:tabs>
        <w:rPr>
          <w:rFonts w:cstheme="minorHAnsi"/>
          <w:szCs w:val="22"/>
        </w:rPr>
      </w:pPr>
    </w:p>
    <w:p w14:paraId="6E83262B" w14:textId="77777777" w:rsidR="00397758" w:rsidRPr="005C5B03" w:rsidRDefault="00397758" w:rsidP="00397758">
      <w:pPr>
        <w:tabs>
          <w:tab w:val="left" w:pos="900"/>
        </w:tabs>
        <w:ind w:left="900"/>
        <w:rPr>
          <w:rFonts w:cstheme="minorHAnsi"/>
          <w:szCs w:val="22"/>
        </w:rPr>
      </w:pPr>
      <w:r w:rsidRPr="005C5B03">
        <w:rPr>
          <w:rFonts w:cstheme="minorHAnsi"/>
          <w:position w:val="-30"/>
          <w:szCs w:val="22"/>
        </w:rPr>
        <w:object w:dxaOrig="1780" w:dyaOrig="700" w14:anchorId="23EC3023">
          <v:shape id="_x0000_i1053" type="#_x0000_t75" style="width:84pt;height:36pt" o:ole="">
            <v:imagedata r:id="rId78" o:title=""/>
          </v:shape>
          <o:OLEObject Type="Embed" ProgID="Equation.3" ShapeID="_x0000_i1053" DrawAspect="Content" ObjectID="_1548755888" r:id="rId79"/>
        </w:object>
      </w:r>
    </w:p>
    <w:p w14:paraId="385C382E" w14:textId="77777777" w:rsidR="00397758" w:rsidRPr="005C5B03" w:rsidRDefault="00397758" w:rsidP="00397758">
      <w:pPr>
        <w:tabs>
          <w:tab w:val="left" w:pos="0"/>
        </w:tabs>
        <w:rPr>
          <w:rFonts w:cstheme="minorHAnsi"/>
          <w:szCs w:val="22"/>
        </w:rPr>
      </w:pPr>
    </w:p>
    <w:p w14:paraId="44E42097" w14:textId="77777777" w:rsidR="00397758" w:rsidRPr="005C5B03" w:rsidRDefault="00397758" w:rsidP="00397758">
      <w:pPr>
        <w:tabs>
          <w:tab w:val="left" w:pos="900"/>
        </w:tabs>
        <w:ind w:left="900"/>
        <w:rPr>
          <w:rFonts w:cstheme="minorHAnsi"/>
          <w:szCs w:val="22"/>
        </w:rPr>
      </w:pPr>
      <w:r w:rsidRPr="005C5B03">
        <w:rPr>
          <w:rFonts w:cstheme="minorHAnsi"/>
          <w:szCs w:val="22"/>
        </w:rPr>
        <w:t>where,</w:t>
      </w:r>
    </w:p>
    <w:p w14:paraId="7EC31F90" w14:textId="77777777" w:rsidR="00397758" w:rsidRPr="005C5B03" w:rsidRDefault="00397758" w:rsidP="00397758">
      <w:pPr>
        <w:tabs>
          <w:tab w:val="left" w:pos="900"/>
        </w:tabs>
        <w:ind w:left="900"/>
        <w:rPr>
          <w:rFonts w:cstheme="minorHAnsi"/>
          <w:szCs w:val="22"/>
        </w:rPr>
      </w:pPr>
      <w:r w:rsidRPr="005C5B03">
        <w:rPr>
          <w:rFonts w:cstheme="minorHAnsi"/>
          <w:szCs w:val="22"/>
        </w:rPr>
        <w:t>kW</w:t>
      </w:r>
      <w:r w:rsidRPr="005C5B03">
        <w:rPr>
          <w:rFonts w:cstheme="minorHAnsi"/>
          <w:szCs w:val="22"/>
          <w:vertAlign w:val="subscript"/>
        </w:rPr>
        <w:t>comp</w:t>
      </w:r>
      <w:r w:rsidRPr="005C5B03">
        <w:rPr>
          <w:rFonts w:cstheme="minorHAnsi"/>
          <w:szCs w:val="22"/>
        </w:rPr>
        <w:tab/>
        <w:t>= compressor power usage (kW)</w:t>
      </w:r>
    </w:p>
    <w:p w14:paraId="1E9EC7EF" w14:textId="77777777" w:rsidR="00397758" w:rsidRPr="005C5B03" w:rsidRDefault="00397758" w:rsidP="00397758">
      <w:pPr>
        <w:tabs>
          <w:tab w:val="left" w:pos="900"/>
        </w:tabs>
        <w:ind w:left="900"/>
        <w:rPr>
          <w:rFonts w:cstheme="minorHAnsi"/>
          <w:szCs w:val="22"/>
        </w:rPr>
      </w:pPr>
      <w:r w:rsidRPr="005C5B03">
        <w:rPr>
          <w:rFonts w:cstheme="minorHAnsi"/>
          <w:position w:val="-4"/>
          <w:szCs w:val="22"/>
        </w:rPr>
        <w:object w:dxaOrig="260" w:dyaOrig="260" w14:anchorId="36FF8003">
          <v:shape id="_x0000_i1054" type="#_x0000_t75" style="width:12pt;height:12pt" o:ole="">
            <v:imagedata r:id="rId63" o:title=""/>
          </v:shape>
          <o:OLEObject Type="Embed" ProgID="Equation.3" ShapeID="_x0000_i1054" DrawAspect="Content" ObjectID="_1548755889" r:id="rId80"/>
        </w:object>
      </w:r>
      <w:r w:rsidRPr="005C5B03">
        <w:rPr>
          <w:rFonts w:cstheme="minorHAnsi"/>
          <w:szCs w:val="22"/>
        </w:rPr>
        <w:tab/>
      </w:r>
      <w:r w:rsidRPr="005C5B03">
        <w:rPr>
          <w:rFonts w:cstheme="minorHAnsi"/>
          <w:szCs w:val="22"/>
        </w:rPr>
        <w:tab/>
        <w:t>= mass flow rate of the refrigerant (lb/hr)</w:t>
      </w:r>
    </w:p>
    <w:p w14:paraId="4C68CF99" w14:textId="77777777" w:rsidR="00397758" w:rsidRPr="005C5B03" w:rsidRDefault="00397758" w:rsidP="00397758">
      <w:pPr>
        <w:tabs>
          <w:tab w:val="left" w:pos="900"/>
        </w:tabs>
        <w:ind w:left="900"/>
        <w:rPr>
          <w:rFonts w:cstheme="minorHAnsi"/>
          <w:szCs w:val="22"/>
        </w:rPr>
      </w:pPr>
      <w:r w:rsidRPr="005C5B03">
        <w:rPr>
          <w:rFonts w:cstheme="minorHAnsi"/>
          <w:position w:val="-12"/>
          <w:szCs w:val="22"/>
        </w:rPr>
        <w:object w:dxaOrig="520" w:dyaOrig="360" w14:anchorId="02DED001">
          <v:shape id="_x0000_i1055" type="#_x0000_t75" style="width:30pt;height:24pt" o:ole="">
            <v:imagedata r:id="rId72" o:title=""/>
          </v:shape>
          <o:OLEObject Type="Embed" ProgID="Equation.3" ShapeID="_x0000_i1055" DrawAspect="Content" ObjectID="_1548755890" r:id="rId81"/>
        </w:object>
      </w:r>
      <w:r w:rsidRPr="005C5B03">
        <w:rPr>
          <w:rFonts w:cstheme="minorHAnsi"/>
          <w:szCs w:val="22"/>
        </w:rPr>
        <w:tab/>
      </w:r>
      <w:r w:rsidRPr="005C5B03">
        <w:rPr>
          <w:rFonts w:cstheme="minorHAnsi"/>
          <w:szCs w:val="22"/>
        </w:rPr>
        <w:tab/>
        <w:t>= heat of compression of the compressor (Btu/lb)</w:t>
      </w:r>
    </w:p>
    <w:p w14:paraId="6BF10E20" w14:textId="77777777" w:rsidR="00397758" w:rsidRPr="005C5B03" w:rsidRDefault="00397758" w:rsidP="00397758">
      <w:pPr>
        <w:tabs>
          <w:tab w:val="left" w:pos="900"/>
        </w:tabs>
        <w:ind w:left="900"/>
        <w:rPr>
          <w:rFonts w:cstheme="minorHAnsi"/>
          <w:szCs w:val="22"/>
        </w:rPr>
      </w:pPr>
      <w:r>
        <w:rPr>
          <w:rFonts w:cstheme="minorHAnsi"/>
          <w:szCs w:val="22"/>
        </w:rPr>
        <w:t>η</w:t>
      </w:r>
      <w:r w:rsidRPr="005C5B03">
        <w:rPr>
          <w:rFonts w:cstheme="minorHAnsi"/>
          <w:szCs w:val="22"/>
          <w:vertAlign w:val="subscript"/>
        </w:rPr>
        <w:t>overall</w:t>
      </w:r>
      <w:r w:rsidRPr="005C5B03">
        <w:rPr>
          <w:rFonts w:cstheme="minorHAnsi"/>
          <w:szCs w:val="22"/>
        </w:rPr>
        <w:tab/>
      </w:r>
      <w:r>
        <w:rPr>
          <w:rFonts w:cstheme="minorHAnsi"/>
          <w:szCs w:val="22"/>
        </w:rPr>
        <w:tab/>
      </w:r>
      <w:r w:rsidRPr="005C5B03">
        <w:rPr>
          <w:rFonts w:cstheme="minorHAnsi"/>
          <w:szCs w:val="22"/>
        </w:rPr>
        <w:t>= overall efficiency of the compressor</w:t>
      </w:r>
    </w:p>
    <w:p w14:paraId="19B7D0E5" w14:textId="77777777" w:rsidR="00397758" w:rsidRPr="005C5B03" w:rsidRDefault="00397758" w:rsidP="00397758">
      <w:pPr>
        <w:tabs>
          <w:tab w:val="left" w:pos="900"/>
        </w:tabs>
        <w:ind w:left="900"/>
        <w:rPr>
          <w:rFonts w:cstheme="minorHAnsi"/>
          <w:szCs w:val="22"/>
        </w:rPr>
      </w:pPr>
      <w:r w:rsidRPr="005C5B03">
        <w:rPr>
          <w:rFonts w:cstheme="minorHAnsi"/>
          <w:szCs w:val="22"/>
        </w:rPr>
        <w:t>k</w:t>
      </w:r>
      <w:r w:rsidRPr="005C5B03">
        <w:rPr>
          <w:rFonts w:cstheme="minorHAnsi"/>
          <w:szCs w:val="22"/>
        </w:rPr>
        <w:tab/>
      </w:r>
      <w:r w:rsidRPr="005C5B03">
        <w:rPr>
          <w:rFonts w:cstheme="minorHAnsi"/>
          <w:szCs w:val="22"/>
        </w:rPr>
        <w:tab/>
        <w:t>= conversation factor (3,413 Btu/hr/kW)</w:t>
      </w:r>
    </w:p>
    <w:p w14:paraId="3BD5B0FE" w14:textId="77777777" w:rsidR="00397758" w:rsidRPr="005C5B03" w:rsidRDefault="00397758" w:rsidP="00397758">
      <w:pPr>
        <w:ind w:left="1440"/>
        <w:rPr>
          <w:rFonts w:cstheme="minorHAnsi"/>
          <w:szCs w:val="22"/>
        </w:rPr>
      </w:pPr>
    </w:p>
    <w:p w14:paraId="0FF3C4E9" w14:textId="77777777" w:rsidR="00397758" w:rsidRDefault="00397758" w:rsidP="00397758">
      <w:pPr>
        <w:rPr>
          <w:rFonts w:cstheme="minorHAnsi"/>
          <w:szCs w:val="22"/>
        </w:rPr>
      </w:pPr>
      <w:r w:rsidRPr="005C5B03">
        <w:rPr>
          <w:rFonts w:cstheme="minorHAnsi"/>
          <w:b/>
          <w:szCs w:val="22"/>
        </w:rPr>
        <w:t>Note:</w:t>
      </w:r>
      <w:r w:rsidRPr="005C5B03">
        <w:rPr>
          <w:rFonts w:cstheme="minorHAnsi"/>
          <w:szCs w:val="22"/>
        </w:rPr>
        <w:t xml:space="preserve"> Steps 3 through 6 were repeated for both bare and insulated suction line scenarios for walk-in coolers and freezers.</w:t>
      </w:r>
    </w:p>
    <w:p w14:paraId="15D5E0CF" w14:textId="77777777" w:rsidR="00397758" w:rsidRPr="005C5B03" w:rsidRDefault="00397758" w:rsidP="00397758">
      <w:pPr>
        <w:rPr>
          <w:rFonts w:cstheme="minorHAnsi"/>
          <w:szCs w:val="22"/>
        </w:rPr>
      </w:pPr>
    </w:p>
    <w:p w14:paraId="491E2796" w14:textId="77777777" w:rsidR="00397758" w:rsidRPr="00BC2EFD" w:rsidRDefault="00397758" w:rsidP="00397758">
      <w:pPr>
        <w:pStyle w:val="Heading3"/>
        <w:spacing w:before="0" w:after="0"/>
        <w:rPr>
          <w:rFonts w:asciiTheme="minorHAnsi" w:hAnsiTheme="minorHAnsi" w:cstheme="minorHAnsi"/>
          <w:sz w:val="24"/>
          <w:szCs w:val="24"/>
        </w:rPr>
      </w:pPr>
      <w:bookmarkStart w:id="32" w:name="_Toc182594015"/>
      <w:r w:rsidRPr="00BC2EFD">
        <w:rPr>
          <w:rFonts w:asciiTheme="minorHAnsi" w:hAnsiTheme="minorHAnsi" w:cstheme="minorHAnsi"/>
          <w:sz w:val="24"/>
          <w:szCs w:val="24"/>
        </w:rPr>
        <w:t>Methodology for Calculating Demand and Energy Savings</w:t>
      </w:r>
      <w:bookmarkEnd w:id="32"/>
    </w:p>
    <w:p w14:paraId="24E17CC9" w14:textId="77777777" w:rsidR="00397758" w:rsidRPr="005C5B03" w:rsidRDefault="00397758" w:rsidP="00397758">
      <w:pPr>
        <w:rPr>
          <w:rFonts w:cstheme="minorHAnsi"/>
          <w:szCs w:val="22"/>
        </w:rPr>
      </w:pPr>
      <w:r w:rsidRPr="005C5B03">
        <w:rPr>
          <w:rFonts w:cstheme="minorHAnsi"/>
          <w:szCs w:val="22"/>
        </w:rPr>
        <w:t xml:space="preserve">This section discusses the necessary steps or methodologies for calculating the demand and energy savings due to insulating bare suction lines.  The previous section detailed methodologies for calculating compressor power usage for bare and insulated suction lines.  </w:t>
      </w:r>
    </w:p>
    <w:p w14:paraId="797CF5F2" w14:textId="77777777" w:rsidR="00397758" w:rsidRPr="005C5B03" w:rsidRDefault="00397758" w:rsidP="00397758">
      <w:pPr>
        <w:tabs>
          <w:tab w:val="left" w:pos="0"/>
        </w:tabs>
        <w:rPr>
          <w:rFonts w:cstheme="minorHAnsi"/>
          <w:szCs w:val="22"/>
        </w:rPr>
      </w:pPr>
    </w:p>
    <w:p w14:paraId="49F43754" w14:textId="77777777" w:rsidR="00397758" w:rsidRPr="005C5B03" w:rsidRDefault="00397758" w:rsidP="00397758">
      <w:pPr>
        <w:pStyle w:val="Heading4"/>
        <w:spacing w:before="0"/>
        <w:rPr>
          <w:rFonts w:asciiTheme="minorHAnsi" w:hAnsiTheme="minorHAnsi" w:cstheme="minorHAnsi"/>
          <w:szCs w:val="22"/>
        </w:rPr>
      </w:pPr>
      <w:r w:rsidRPr="005C5B03">
        <w:rPr>
          <w:rFonts w:asciiTheme="minorHAnsi" w:hAnsiTheme="minorHAnsi" w:cstheme="minorHAnsi"/>
          <w:szCs w:val="22"/>
        </w:rPr>
        <w:t>Step 1:  Compressor power savings (</w:t>
      </w:r>
      <w:r>
        <w:rPr>
          <w:rFonts w:ascii="Arial" w:hAnsi="Arial" w:cs="Arial"/>
          <w:szCs w:val="22"/>
        </w:rPr>
        <w:t>Δ</w:t>
      </w:r>
      <w:r w:rsidRPr="005C5B03">
        <w:rPr>
          <w:rFonts w:asciiTheme="minorHAnsi" w:hAnsiTheme="minorHAnsi" w:cstheme="minorHAnsi"/>
          <w:szCs w:val="22"/>
        </w:rPr>
        <w:t>kW)</w:t>
      </w:r>
    </w:p>
    <w:p w14:paraId="38FB7971" w14:textId="77777777" w:rsidR="00397758" w:rsidRPr="005C5B03" w:rsidRDefault="00397758" w:rsidP="00397758">
      <w:pPr>
        <w:rPr>
          <w:rFonts w:cstheme="minorHAnsi"/>
          <w:szCs w:val="22"/>
        </w:rPr>
      </w:pPr>
      <w:r w:rsidRPr="005C5B03">
        <w:rPr>
          <w:rFonts w:cstheme="minorHAnsi"/>
          <w:szCs w:val="22"/>
        </w:rPr>
        <w:t>Once the compressor power usage was determined for bare and insulated suction lines for walk-in coolers and freezers, the compressor power savings were calculated using the following equation:</w:t>
      </w:r>
    </w:p>
    <w:p w14:paraId="226EBB6B" w14:textId="77777777" w:rsidR="00397758" w:rsidRPr="005C5B03" w:rsidRDefault="00397758" w:rsidP="00397758">
      <w:pPr>
        <w:rPr>
          <w:rFonts w:cstheme="minorHAnsi"/>
          <w:szCs w:val="22"/>
        </w:rPr>
      </w:pPr>
    </w:p>
    <w:p w14:paraId="0D18C9C5" w14:textId="77777777" w:rsidR="00397758" w:rsidRPr="005C5B03" w:rsidRDefault="00397758" w:rsidP="00397758">
      <w:pPr>
        <w:ind w:left="900"/>
        <w:rPr>
          <w:rFonts w:cstheme="minorHAnsi"/>
          <w:szCs w:val="22"/>
        </w:rPr>
      </w:pPr>
      <w:r>
        <w:rPr>
          <w:rFonts w:ascii="Arial" w:hAnsi="Arial" w:cs="Arial"/>
          <w:szCs w:val="22"/>
        </w:rPr>
        <w:t>Δ</w:t>
      </w:r>
      <w:r w:rsidRPr="005C5B03">
        <w:rPr>
          <w:rFonts w:cstheme="minorHAnsi"/>
          <w:szCs w:val="22"/>
        </w:rPr>
        <w:t>kW</w:t>
      </w:r>
      <w:r w:rsidRPr="005C5B03">
        <w:rPr>
          <w:rFonts w:cstheme="minorHAnsi"/>
          <w:szCs w:val="22"/>
          <w:vertAlign w:val="subscript"/>
        </w:rPr>
        <w:t>comp</w:t>
      </w:r>
      <w:r w:rsidRPr="005C5B03">
        <w:rPr>
          <w:rFonts w:cstheme="minorHAnsi"/>
          <w:szCs w:val="22"/>
        </w:rPr>
        <w:t xml:space="preserve"> </w:t>
      </w:r>
      <w:r>
        <w:rPr>
          <w:rFonts w:cstheme="minorHAnsi"/>
          <w:szCs w:val="22"/>
        </w:rPr>
        <w:tab/>
      </w:r>
      <w:r>
        <w:rPr>
          <w:rFonts w:cstheme="minorHAnsi"/>
          <w:szCs w:val="22"/>
        </w:rPr>
        <w:tab/>
      </w:r>
      <w:r w:rsidRPr="005C5B03">
        <w:rPr>
          <w:rFonts w:cstheme="minorHAnsi"/>
          <w:szCs w:val="22"/>
        </w:rPr>
        <w:t>= kW</w:t>
      </w:r>
      <w:r w:rsidRPr="005C5B03">
        <w:rPr>
          <w:rFonts w:cstheme="minorHAnsi"/>
          <w:szCs w:val="22"/>
          <w:vertAlign w:val="subscript"/>
        </w:rPr>
        <w:t>comp-bare</w:t>
      </w:r>
      <w:r w:rsidRPr="005C5B03">
        <w:rPr>
          <w:rFonts w:cstheme="minorHAnsi"/>
          <w:szCs w:val="22"/>
        </w:rPr>
        <w:t xml:space="preserve"> – kW</w:t>
      </w:r>
      <w:r w:rsidRPr="005C5B03">
        <w:rPr>
          <w:rFonts w:cstheme="minorHAnsi"/>
          <w:szCs w:val="22"/>
          <w:vertAlign w:val="subscript"/>
        </w:rPr>
        <w:t>comp-insulated</w:t>
      </w:r>
    </w:p>
    <w:p w14:paraId="0B015280" w14:textId="77777777" w:rsidR="00397758" w:rsidRPr="005C5B03" w:rsidRDefault="00397758" w:rsidP="00397758">
      <w:pPr>
        <w:ind w:left="900"/>
        <w:rPr>
          <w:rFonts w:cstheme="minorHAnsi"/>
          <w:szCs w:val="22"/>
        </w:rPr>
      </w:pPr>
    </w:p>
    <w:p w14:paraId="4CC6BA5D" w14:textId="77777777" w:rsidR="00397758" w:rsidRPr="005C5B03" w:rsidRDefault="00397758" w:rsidP="00397758">
      <w:pPr>
        <w:ind w:left="900"/>
        <w:rPr>
          <w:rFonts w:cstheme="minorHAnsi"/>
          <w:szCs w:val="22"/>
        </w:rPr>
      </w:pPr>
      <w:r w:rsidRPr="005C5B03">
        <w:rPr>
          <w:rFonts w:cstheme="minorHAnsi"/>
          <w:szCs w:val="22"/>
        </w:rPr>
        <w:t>where,</w:t>
      </w:r>
    </w:p>
    <w:p w14:paraId="7EE84EA8" w14:textId="77777777" w:rsidR="00397758" w:rsidRPr="005C5B03" w:rsidRDefault="00397758" w:rsidP="00397758">
      <w:pPr>
        <w:ind w:left="900"/>
        <w:rPr>
          <w:rFonts w:cstheme="minorHAnsi"/>
          <w:szCs w:val="22"/>
        </w:rPr>
      </w:pPr>
      <w:r>
        <w:rPr>
          <w:rFonts w:ascii="Arial" w:hAnsi="Arial" w:cs="Arial"/>
          <w:szCs w:val="22"/>
        </w:rPr>
        <w:t>Δ</w:t>
      </w:r>
      <w:r w:rsidRPr="005C5B03">
        <w:rPr>
          <w:rFonts w:cstheme="minorHAnsi"/>
          <w:szCs w:val="22"/>
        </w:rPr>
        <w:t>kW</w:t>
      </w:r>
      <w:r w:rsidRPr="005C5B03">
        <w:rPr>
          <w:rFonts w:cstheme="minorHAnsi"/>
          <w:szCs w:val="22"/>
          <w:vertAlign w:val="subscript"/>
        </w:rPr>
        <w:t>comp</w:t>
      </w:r>
      <w:r w:rsidRPr="005C5B03">
        <w:rPr>
          <w:rFonts w:cstheme="minorHAnsi"/>
          <w:szCs w:val="22"/>
        </w:rPr>
        <w:tab/>
      </w:r>
      <w:r w:rsidRPr="005C5B03">
        <w:rPr>
          <w:rFonts w:cstheme="minorHAnsi"/>
          <w:szCs w:val="22"/>
        </w:rPr>
        <w:tab/>
        <w:t>= demand savings due to insulating bare suction lines (kW)</w:t>
      </w:r>
    </w:p>
    <w:p w14:paraId="311E912C" w14:textId="77777777" w:rsidR="00397758" w:rsidRPr="005C5B03" w:rsidRDefault="00397758" w:rsidP="00397758">
      <w:pPr>
        <w:ind w:left="900"/>
        <w:rPr>
          <w:rFonts w:cstheme="minorHAnsi"/>
          <w:szCs w:val="22"/>
        </w:rPr>
      </w:pPr>
      <w:r w:rsidRPr="005C5B03">
        <w:rPr>
          <w:rFonts w:cstheme="minorHAnsi"/>
          <w:szCs w:val="22"/>
        </w:rPr>
        <w:t>kW</w:t>
      </w:r>
      <w:r w:rsidRPr="005C5B03">
        <w:rPr>
          <w:rFonts w:cstheme="minorHAnsi"/>
          <w:szCs w:val="22"/>
          <w:vertAlign w:val="subscript"/>
        </w:rPr>
        <w:t>comp-bare</w:t>
      </w:r>
      <w:r w:rsidRPr="005C5B03">
        <w:rPr>
          <w:rFonts w:cstheme="minorHAnsi"/>
          <w:szCs w:val="22"/>
        </w:rPr>
        <w:tab/>
      </w:r>
      <w:r w:rsidRPr="005C5B03">
        <w:rPr>
          <w:rFonts w:cstheme="minorHAnsi"/>
          <w:szCs w:val="22"/>
        </w:rPr>
        <w:tab/>
        <w:t>= compressor power usage for bare suction line scenario (kW)</w:t>
      </w:r>
    </w:p>
    <w:p w14:paraId="7CB40E7C" w14:textId="77777777" w:rsidR="00397758" w:rsidRPr="005C5B03" w:rsidRDefault="00397758" w:rsidP="00397758">
      <w:pPr>
        <w:ind w:left="900"/>
        <w:rPr>
          <w:rFonts w:cstheme="minorHAnsi"/>
          <w:szCs w:val="22"/>
        </w:rPr>
      </w:pPr>
      <w:r w:rsidRPr="005C5B03">
        <w:rPr>
          <w:rFonts w:cstheme="minorHAnsi"/>
          <w:szCs w:val="22"/>
        </w:rPr>
        <w:t>kW</w:t>
      </w:r>
      <w:r w:rsidRPr="005C5B03">
        <w:rPr>
          <w:rFonts w:cstheme="minorHAnsi"/>
          <w:szCs w:val="22"/>
          <w:vertAlign w:val="subscript"/>
        </w:rPr>
        <w:t>comp-insulated</w:t>
      </w:r>
      <w:r w:rsidRPr="005C5B03">
        <w:rPr>
          <w:rFonts w:cstheme="minorHAnsi"/>
          <w:szCs w:val="22"/>
        </w:rPr>
        <w:tab/>
      </w:r>
      <w:r>
        <w:rPr>
          <w:rFonts w:cstheme="minorHAnsi"/>
          <w:szCs w:val="22"/>
        </w:rPr>
        <w:tab/>
      </w:r>
      <w:r w:rsidRPr="005C5B03">
        <w:rPr>
          <w:rFonts w:cstheme="minorHAnsi"/>
          <w:szCs w:val="22"/>
        </w:rPr>
        <w:t>= compressor power usage for insulated suction line scenario (kW)</w:t>
      </w:r>
    </w:p>
    <w:p w14:paraId="229CB285" w14:textId="77777777" w:rsidR="00397758" w:rsidRPr="005C5B03" w:rsidRDefault="00397758" w:rsidP="00397758">
      <w:pPr>
        <w:rPr>
          <w:rFonts w:cstheme="minorHAnsi"/>
          <w:szCs w:val="22"/>
        </w:rPr>
      </w:pPr>
    </w:p>
    <w:p w14:paraId="70795B60" w14:textId="77777777" w:rsidR="00397758" w:rsidRPr="005C5B03" w:rsidRDefault="00397758" w:rsidP="00397758">
      <w:pPr>
        <w:rPr>
          <w:rFonts w:cstheme="minorHAnsi"/>
          <w:szCs w:val="22"/>
        </w:rPr>
      </w:pPr>
      <w:r w:rsidRPr="005C5B03">
        <w:rPr>
          <w:rFonts w:cstheme="minorHAnsi"/>
          <w:szCs w:val="22"/>
        </w:rPr>
        <w:t>Once the total power savings were determined, the obtained value was divided by total linear-feet of suction line.  In this case, a length of 40 linear-feet of was used.</w:t>
      </w:r>
    </w:p>
    <w:p w14:paraId="7AB36184" w14:textId="77777777" w:rsidR="00397758" w:rsidRPr="005C5B03" w:rsidRDefault="00397758" w:rsidP="00397758">
      <w:pPr>
        <w:rPr>
          <w:rFonts w:cstheme="minorHAnsi"/>
          <w:szCs w:val="22"/>
        </w:rPr>
      </w:pPr>
    </w:p>
    <w:p w14:paraId="4EB0F7AB" w14:textId="77777777" w:rsidR="00397758" w:rsidRPr="005C5B03" w:rsidRDefault="00397758" w:rsidP="00397758">
      <w:pPr>
        <w:pStyle w:val="Heading4"/>
        <w:spacing w:before="0"/>
        <w:rPr>
          <w:rFonts w:asciiTheme="minorHAnsi" w:hAnsiTheme="minorHAnsi" w:cstheme="minorHAnsi"/>
          <w:szCs w:val="22"/>
        </w:rPr>
      </w:pPr>
      <w:r w:rsidRPr="005C5B03">
        <w:rPr>
          <w:rFonts w:asciiTheme="minorHAnsi" w:hAnsiTheme="minorHAnsi" w:cstheme="minorHAnsi"/>
          <w:szCs w:val="22"/>
        </w:rPr>
        <w:t>Step 2:  Equivalent-full-load hours (EFLH) of operation</w:t>
      </w:r>
    </w:p>
    <w:p w14:paraId="761A388E" w14:textId="77777777" w:rsidR="00397758" w:rsidRPr="005C5B03" w:rsidRDefault="00397758" w:rsidP="00397758">
      <w:pPr>
        <w:rPr>
          <w:rFonts w:cstheme="minorHAnsi"/>
          <w:szCs w:val="22"/>
        </w:rPr>
      </w:pPr>
      <w:r w:rsidRPr="005C5B03">
        <w:rPr>
          <w:rFonts w:cstheme="minorHAnsi"/>
          <w:szCs w:val="22"/>
        </w:rPr>
        <w:t xml:space="preserve">The equivalent-full-load hours (EFLH) was determined by multiplying annual available operation hours (8,760) by the overall duty cycle factor.  Duty cycle is a function of the capacity, defrost and weather factors.  </w:t>
      </w:r>
    </w:p>
    <w:p w14:paraId="66F88CD4" w14:textId="77777777" w:rsidR="00397758" w:rsidRPr="005C5B03" w:rsidRDefault="00397758" w:rsidP="00397758">
      <w:pPr>
        <w:rPr>
          <w:rFonts w:cstheme="minorHAnsi"/>
          <w:szCs w:val="22"/>
        </w:rPr>
      </w:pPr>
    </w:p>
    <w:p w14:paraId="683F9AEC" w14:textId="77777777" w:rsidR="00397758" w:rsidRDefault="00397758" w:rsidP="00397758">
      <w:pPr>
        <w:rPr>
          <w:rFonts w:cstheme="minorHAnsi"/>
          <w:szCs w:val="22"/>
        </w:rPr>
      </w:pPr>
      <w:r w:rsidRPr="005C5B03">
        <w:rPr>
          <w:rFonts w:cstheme="minorHAnsi"/>
          <w:szCs w:val="22"/>
        </w:rPr>
        <w:t xml:space="preserve">The following equation shows the relationship between the capacity, defrost and weather factors.  The capacity factor is a function of both compressor capacity and cooling load.  In other words, the capacity factor is a function of part-load ratio (PLR) and is determined by subtracting PLR from 1.  Note that PLR is the ratio of total cooling load to compressor capacity.  It is a common practice for refrigeration systems to be designed with a PLR of 87%.  The defrost factor depends on the number and duration of defrost.  The weather factor, however, is a function of CTZ.  Using DOE-2 simulation results for a typical supermarket, the weather factors were determined for each CTZ (see </w:t>
      </w:r>
      <w:r>
        <w:rPr>
          <w:rFonts w:cstheme="minorHAnsi"/>
          <w:szCs w:val="22"/>
        </w:rPr>
        <w:t>Table 6) [404, pp20-21, Table 2].</w:t>
      </w:r>
    </w:p>
    <w:p w14:paraId="6B273DE0" w14:textId="77777777" w:rsidR="00397758" w:rsidRDefault="00397758" w:rsidP="00397758">
      <w:pPr>
        <w:rPr>
          <w:rFonts w:cstheme="minorHAnsi"/>
          <w:szCs w:val="22"/>
        </w:rPr>
      </w:pPr>
    </w:p>
    <w:p w14:paraId="5B7DBB07" w14:textId="77777777" w:rsidR="00397758" w:rsidRPr="005C5B03" w:rsidRDefault="00397758" w:rsidP="00397758">
      <w:pPr>
        <w:ind w:firstLine="720"/>
        <w:rPr>
          <w:rFonts w:cstheme="minorHAnsi"/>
          <w:szCs w:val="22"/>
        </w:rPr>
      </w:pPr>
      <w:r w:rsidRPr="005C5B03">
        <w:rPr>
          <w:rFonts w:cstheme="minorHAnsi"/>
          <w:szCs w:val="22"/>
        </w:rPr>
        <w:t>Duty cycle = Capacity factor x Defrost factor x Weather factor</w:t>
      </w:r>
    </w:p>
    <w:p w14:paraId="017CD0BE" w14:textId="77777777" w:rsidR="00397758" w:rsidRPr="005C5B03" w:rsidRDefault="00397758" w:rsidP="00397758">
      <w:pPr>
        <w:ind w:left="720"/>
        <w:rPr>
          <w:rFonts w:cstheme="minorHAnsi"/>
          <w:szCs w:val="22"/>
        </w:rPr>
      </w:pPr>
    </w:p>
    <w:p w14:paraId="2C60AA4B" w14:textId="77777777" w:rsidR="00397758" w:rsidRPr="005C5B03" w:rsidRDefault="00397758" w:rsidP="00397758">
      <w:pPr>
        <w:ind w:left="720"/>
        <w:rPr>
          <w:rFonts w:cstheme="minorHAnsi"/>
          <w:szCs w:val="22"/>
        </w:rPr>
      </w:pPr>
      <w:r w:rsidRPr="005C5B03">
        <w:rPr>
          <w:rFonts w:cstheme="minorHAnsi"/>
          <w:szCs w:val="22"/>
        </w:rPr>
        <w:t>where,</w:t>
      </w:r>
    </w:p>
    <w:p w14:paraId="1371CB9A" w14:textId="77777777" w:rsidR="00397758" w:rsidRPr="005C5B03" w:rsidRDefault="00397758" w:rsidP="00397758">
      <w:pPr>
        <w:ind w:left="720"/>
        <w:rPr>
          <w:rFonts w:cstheme="minorHAnsi"/>
          <w:szCs w:val="22"/>
        </w:rPr>
      </w:pPr>
      <w:r w:rsidRPr="005C5B03">
        <w:rPr>
          <w:rFonts w:cstheme="minorHAnsi"/>
          <w:szCs w:val="22"/>
        </w:rPr>
        <w:t xml:space="preserve">Capacity factor </w:t>
      </w:r>
      <w:r w:rsidRPr="005C5B03">
        <w:rPr>
          <w:rFonts w:cstheme="minorHAnsi"/>
          <w:szCs w:val="22"/>
        </w:rPr>
        <w:tab/>
      </w:r>
      <w:r>
        <w:rPr>
          <w:rFonts w:cstheme="minorHAnsi"/>
          <w:szCs w:val="22"/>
        </w:rPr>
        <w:tab/>
      </w:r>
      <w:r w:rsidRPr="005C5B03">
        <w:rPr>
          <w:rFonts w:cstheme="minorHAnsi"/>
          <w:szCs w:val="22"/>
        </w:rPr>
        <w:t>= function of PLR, (1 - PLR) or (1 – 0.87)</w:t>
      </w:r>
    </w:p>
    <w:p w14:paraId="0F9C9573" w14:textId="77777777" w:rsidR="00397758" w:rsidRPr="005C5B03" w:rsidRDefault="00397758" w:rsidP="00397758">
      <w:pPr>
        <w:ind w:left="720"/>
        <w:rPr>
          <w:rFonts w:cstheme="minorHAnsi"/>
          <w:szCs w:val="22"/>
        </w:rPr>
      </w:pPr>
      <w:r w:rsidRPr="005C5B03">
        <w:rPr>
          <w:rFonts w:cstheme="minorHAnsi"/>
          <w:szCs w:val="22"/>
        </w:rPr>
        <w:t>Defrost factor</w:t>
      </w:r>
      <w:r w:rsidRPr="005C5B03">
        <w:rPr>
          <w:rFonts w:cstheme="minorHAnsi"/>
          <w:szCs w:val="22"/>
        </w:rPr>
        <w:tab/>
      </w:r>
      <w:r w:rsidRPr="005C5B03">
        <w:rPr>
          <w:rFonts w:cstheme="minorHAnsi"/>
          <w:szCs w:val="22"/>
        </w:rPr>
        <w:tab/>
        <w:t>= for freezers, 5.0% (1.2 hrs / 24 hrs), (1 – 0.05)</w:t>
      </w:r>
    </w:p>
    <w:p w14:paraId="051E04FB" w14:textId="77777777" w:rsidR="00397758" w:rsidRPr="005C5B03" w:rsidRDefault="00397758" w:rsidP="00397758">
      <w:pPr>
        <w:ind w:left="720"/>
        <w:rPr>
          <w:rFonts w:cstheme="minorHAnsi"/>
          <w:szCs w:val="22"/>
        </w:rPr>
      </w:pPr>
      <w:r w:rsidRPr="005C5B03">
        <w:rPr>
          <w:rFonts w:cstheme="minorHAnsi"/>
          <w:szCs w:val="22"/>
        </w:rPr>
        <w:t>Defrost factor</w:t>
      </w:r>
      <w:r w:rsidRPr="005C5B03">
        <w:rPr>
          <w:rFonts w:cstheme="minorHAnsi"/>
          <w:szCs w:val="22"/>
        </w:rPr>
        <w:tab/>
      </w:r>
      <w:r w:rsidRPr="005C5B03">
        <w:rPr>
          <w:rFonts w:cstheme="minorHAnsi"/>
          <w:szCs w:val="22"/>
        </w:rPr>
        <w:tab/>
        <w:t>= for coolers, 10.0% (2.4 hrs/ 24 hrs), (1 – 0.1)</w:t>
      </w:r>
    </w:p>
    <w:p w14:paraId="6BB1C2BF" w14:textId="77777777" w:rsidR="00397758" w:rsidRPr="005C5B03" w:rsidRDefault="00397758" w:rsidP="00397758">
      <w:pPr>
        <w:ind w:left="720"/>
        <w:rPr>
          <w:rFonts w:cstheme="minorHAnsi"/>
          <w:szCs w:val="22"/>
        </w:rPr>
      </w:pPr>
      <w:r w:rsidRPr="005C5B03">
        <w:rPr>
          <w:rFonts w:cstheme="minorHAnsi"/>
          <w:szCs w:val="22"/>
        </w:rPr>
        <w:t>Weather factor</w:t>
      </w:r>
      <w:r w:rsidRPr="005C5B03">
        <w:rPr>
          <w:rFonts w:cstheme="minorHAnsi"/>
          <w:szCs w:val="22"/>
        </w:rPr>
        <w:tab/>
      </w:r>
      <w:r w:rsidRPr="005C5B03">
        <w:rPr>
          <w:rFonts w:cstheme="minorHAnsi"/>
          <w:szCs w:val="22"/>
        </w:rPr>
        <w:tab/>
        <w:t>= function of CTZ (see discussion below)</w:t>
      </w:r>
    </w:p>
    <w:p w14:paraId="1D890C5E" w14:textId="77777777" w:rsidR="00397758" w:rsidRPr="005C5B03" w:rsidRDefault="00397758" w:rsidP="00397758">
      <w:pPr>
        <w:rPr>
          <w:rFonts w:cstheme="minorHAnsi"/>
          <w:szCs w:val="22"/>
        </w:rPr>
      </w:pPr>
    </w:p>
    <w:p w14:paraId="2DAC2E78" w14:textId="0CDA8DB3" w:rsidR="00397758" w:rsidRPr="005C5B03" w:rsidRDefault="00397758" w:rsidP="00397758">
      <w:pPr>
        <w:rPr>
          <w:rFonts w:cstheme="minorHAnsi"/>
          <w:szCs w:val="22"/>
        </w:rPr>
      </w:pPr>
      <w:r w:rsidRPr="005C5B03">
        <w:rPr>
          <w:rFonts w:cstheme="minorHAnsi"/>
          <w:szCs w:val="22"/>
        </w:rPr>
        <w:t>To estimate the weather factor for each CTZ, the annual energy usage of a refrigeration system for a typical supermarket in each CTZ was used.  This was based on a DOE-2 computer simulation [</w:t>
      </w:r>
      <w:r>
        <w:rPr>
          <w:rFonts w:cstheme="minorHAnsi"/>
          <w:szCs w:val="22"/>
        </w:rPr>
        <w:t>404</w:t>
      </w:r>
      <w:r w:rsidRPr="005C5B03">
        <w:rPr>
          <w:rFonts w:cstheme="minorHAnsi"/>
          <w:szCs w:val="22"/>
        </w:rPr>
        <w:t>, pp20-21, Table 2].  Using CTZ 15 as a benchmark with an 85% weather factor, the weather factors for the other 15 CTZs were estimated.  The following eq</w:t>
      </w:r>
      <w:r w:rsidR="00931AD5">
        <w:rPr>
          <w:rFonts w:cstheme="minorHAnsi"/>
          <w:szCs w:val="22"/>
        </w:rPr>
        <w:t xml:space="preserve">uation shows this methodology. The table below </w:t>
      </w:r>
      <w:r w:rsidRPr="005C5B03">
        <w:rPr>
          <w:rFonts w:cstheme="minorHAnsi"/>
          <w:szCs w:val="22"/>
        </w:rPr>
        <w:t>illustrates the annual energy usage of refrigeration for each CTZ and corresponding weather factors.</w:t>
      </w:r>
    </w:p>
    <w:p w14:paraId="417F6D89" w14:textId="77777777" w:rsidR="00397758" w:rsidRPr="005C5B03" w:rsidRDefault="00397758" w:rsidP="00397758">
      <w:pPr>
        <w:rPr>
          <w:rFonts w:cstheme="minorHAnsi"/>
          <w:szCs w:val="22"/>
        </w:rPr>
      </w:pPr>
    </w:p>
    <w:p w14:paraId="509A0699" w14:textId="77777777" w:rsidR="00397758" w:rsidRPr="005C5B03" w:rsidRDefault="00397758" w:rsidP="00397758">
      <w:pPr>
        <w:ind w:left="720"/>
        <w:rPr>
          <w:rFonts w:cstheme="minorHAnsi"/>
          <w:szCs w:val="22"/>
        </w:rPr>
      </w:pPr>
      <w:r w:rsidRPr="005C5B03">
        <w:rPr>
          <w:rFonts w:cstheme="minorHAnsi"/>
          <w:szCs w:val="22"/>
        </w:rPr>
        <w:t>WF</w:t>
      </w:r>
      <w:r w:rsidRPr="005C5B03">
        <w:rPr>
          <w:rFonts w:cstheme="minorHAnsi"/>
          <w:szCs w:val="22"/>
          <w:vertAlign w:val="subscript"/>
        </w:rPr>
        <w:t>CTZ</w:t>
      </w:r>
      <w:r w:rsidRPr="005C5B03">
        <w:rPr>
          <w:rFonts w:cstheme="minorHAnsi"/>
          <w:szCs w:val="22"/>
        </w:rPr>
        <w:tab/>
      </w:r>
      <w:r>
        <w:rPr>
          <w:rFonts w:cstheme="minorHAnsi"/>
          <w:szCs w:val="22"/>
        </w:rPr>
        <w:tab/>
      </w:r>
      <w:r>
        <w:rPr>
          <w:rFonts w:cstheme="minorHAnsi"/>
          <w:szCs w:val="22"/>
        </w:rPr>
        <w:tab/>
      </w:r>
      <w:r w:rsidRPr="005C5B03">
        <w:rPr>
          <w:rFonts w:cstheme="minorHAnsi"/>
          <w:szCs w:val="22"/>
        </w:rPr>
        <w:t xml:space="preserve">= </w:t>
      </w:r>
      <w:r w:rsidRPr="005C5B03">
        <w:rPr>
          <w:rFonts w:cstheme="minorHAnsi"/>
          <w:position w:val="-32"/>
          <w:szCs w:val="22"/>
        </w:rPr>
        <w:object w:dxaOrig="2420" w:dyaOrig="760" w14:anchorId="38DE72D5">
          <v:shape id="_x0000_i1056" type="#_x0000_t75" style="width:126pt;height:36pt" o:ole="">
            <v:imagedata r:id="rId82" o:title=""/>
          </v:shape>
          <o:OLEObject Type="Embed" ProgID="Equation.3" ShapeID="_x0000_i1056" DrawAspect="Content" ObjectID="_1548755891" r:id="rId83"/>
        </w:object>
      </w:r>
      <w:r w:rsidRPr="005C5B03">
        <w:rPr>
          <w:rFonts w:cstheme="minorHAnsi"/>
          <w:szCs w:val="22"/>
        </w:rPr>
        <w:t xml:space="preserve"> WF</w:t>
      </w:r>
      <w:r w:rsidRPr="005C5B03">
        <w:rPr>
          <w:rFonts w:cstheme="minorHAnsi"/>
          <w:szCs w:val="22"/>
          <w:vertAlign w:val="subscript"/>
        </w:rPr>
        <w:t>CTZ-15</w:t>
      </w:r>
    </w:p>
    <w:p w14:paraId="3FFBEFA7" w14:textId="77777777" w:rsidR="00397758" w:rsidRPr="005C5B03" w:rsidRDefault="00397758" w:rsidP="00397758">
      <w:pPr>
        <w:ind w:left="720"/>
        <w:rPr>
          <w:rFonts w:cstheme="minorHAnsi"/>
          <w:szCs w:val="22"/>
        </w:rPr>
      </w:pPr>
    </w:p>
    <w:p w14:paraId="3F25ABDD" w14:textId="77777777" w:rsidR="00397758" w:rsidRPr="005C5B03" w:rsidRDefault="00397758" w:rsidP="00397758">
      <w:pPr>
        <w:ind w:left="720"/>
        <w:rPr>
          <w:rFonts w:cstheme="minorHAnsi"/>
          <w:szCs w:val="22"/>
        </w:rPr>
      </w:pPr>
      <w:r w:rsidRPr="005C5B03">
        <w:rPr>
          <w:rFonts w:cstheme="minorHAnsi"/>
          <w:szCs w:val="22"/>
        </w:rPr>
        <w:t>where,</w:t>
      </w:r>
    </w:p>
    <w:p w14:paraId="233F2117" w14:textId="77777777" w:rsidR="00397758" w:rsidRPr="005C5B03" w:rsidRDefault="00397758" w:rsidP="00397758">
      <w:pPr>
        <w:ind w:left="720"/>
        <w:rPr>
          <w:rFonts w:cstheme="minorHAnsi"/>
          <w:szCs w:val="22"/>
        </w:rPr>
      </w:pPr>
    </w:p>
    <w:p w14:paraId="47E54719" w14:textId="77777777" w:rsidR="00397758" w:rsidRPr="005C5B03" w:rsidRDefault="00397758" w:rsidP="00397758">
      <w:pPr>
        <w:ind w:left="720"/>
        <w:rPr>
          <w:rFonts w:cstheme="minorHAnsi"/>
          <w:szCs w:val="22"/>
        </w:rPr>
      </w:pPr>
      <w:r w:rsidRPr="005C5B03">
        <w:rPr>
          <w:rFonts w:cstheme="minorHAnsi"/>
          <w:szCs w:val="22"/>
        </w:rPr>
        <w:t>WF</w:t>
      </w:r>
      <w:r w:rsidRPr="005C5B03">
        <w:rPr>
          <w:rFonts w:cstheme="minorHAnsi"/>
          <w:szCs w:val="22"/>
          <w:vertAlign w:val="subscript"/>
        </w:rPr>
        <w:t>CTZ</w:t>
      </w:r>
      <w:r w:rsidRPr="005C5B03">
        <w:rPr>
          <w:rFonts w:cstheme="minorHAnsi"/>
          <w:szCs w:val="22"/>
        </w:rPr>
        <w:tab/>
      </w:r>
      <w:r w:rsidRPr="005C5B03">
        <w:rPr>
          <w:rFonts w:cstheme="minorHAnsi"/>
          <w:szCs w:val="22"/>
        </w:rPr>
        <w:tab/>
      </w:r>
      <w:r w:rsidRPr="005C5B03">
        <w:rPr>
          <w:rFonts w:cstheme="minorHAnsi"/>
          <w:szCs w:val="22"/>
        </w:rPr>
        <w:tab/>
        <w:t>= weather factor for each CTZ</w:t>
      </w:r>
    </w:p>
    <w:p w14:paraId="41E55875" w14:textId="77777777" w:rsidR="00397758" w:rsidRPr="005C5B03" w:rsidRDefault="00397758" w:rsidP="00397758">
      <w:pPr>
        <w:ind w:left="720"/>
        <w:rPr>
          <w:rFonts w:cstheme="minorHAnsi"/>
          <w:szCs w:val="22"/>
        </w:rPr>
      </w:pPr>
      <w:r w:rsidRPr="005C5B03">
        <w:rPr>
          <w:rFonts w:cstheme="minorHAnsi"/>
          <w:szCs w:val="22"/>
        </w:rPr>
        <w:t>Annual kWh CTZ</w:t>
      </w:r>
      <w:r w:rsidRPr="005C5B03">
        <w:rPr>
          <w:rFonts w:cstheme="minorHAnsi"/>
          <w:szCs w:val="22"/>
        </w:rPr>
        <w:tab/>
        <w:t>= annual energy usage of refrigeration system for each CTZ</w:t>
      </w:r>
    </w:p>
    <w:p w14:paraId="167F5A32" w14:textId="77777777" w:rsidR="00397758" w:rsidRPr="005C5B03" w:rsidRDefault="00397758" w:rsidP="00397758">
      <w:pPr>
        <w:ind w:left="720"/>
        <w:rPr>
          <w:rFonts w:cstheme="minorHAnsi"/>
          <w:szCs w:val="22"/>
        </w:rPr>
      </w:pPr>
      <w:r w:rsidRPr="005C5B03">
        <w:rPr>
          <w:rFonts w:cstheme="minorHAnsi"/>
          <w:szCs w:val="22"/>
        </w:rPr>
        <w:t>Annual kWh CTZ</w:t>
      </w:r>
      <w:r w:rsidRPr="005C5B03">
        <w:rPr>
          <w:rFonts w:cstheme="minorHAnsi"/>
          <w:szCs w:val="22"/>
          <w:vertAlign w:val="subscript"/>
        </w:rPr>
        <w:t>15</w:t>
      </w:r>
      <w:r w:rsidRPr="005C5B03">
        <w:rPr>
          <w:rFonts w:cstheme="minorHAnsi"/>
          <w:szCs w:val="22"/>
        </w:rPr>
        <w:tab/>
        <w:t>= annual energy usage of refrigeration system for CTZ 15</w:t>
      </w:r>
    </w:p>
    <w:p w14:paraId="2EB3F3E7" w14:textId="77777777" w:rsidR="00397758" w:rsidRPr="005C5B03" w:rsidRDefault="00397758" w:rsidP="00397758">
      <w:pPr>
        <w:ind w:left="720"/>
        <w:rPr>
          <w:rFonts w:cstheme="minorHAnsi"/>
          <w:szCs w:val="22"/>
        </w:rPr>
      </w:pPr>
      <w:r w:rsidRPr="005C5B03">
        <w:rPr>
          <w:rFonts w:cstheme="minorHAnsi"/>
          <w:szCs w:val="22"/>
        </w:rPr>
        <w:t>WF</w:t>
      </w:r>
      <w:r w:rsidRPr="005C5B03">
        <w:rPr>
          <w:rFonts w:cstheme="minorHAnsi"/>
          <w:szCs w:val="22"/>
          <w:vertAlign w:val="subscript"/>
        </w:rPr>
        <w:t>CTZ-15</w:t>
      </w:r>
      <w:r w:rsidRPr="005C5B03">
        <w:rPr>
          <w:rFonts w:cstheme="minorHAnsi"/>
          <w:szCs w:val="22"/>
        </w:rPr>
        <w:tab/>
      </w:r>
      <w:r w:rsidRPr="005C5B03">
        <w:rPr>
          <w:rFonts w:cstheme="minorHAnsi"/>
          <w:szCs w:val="22"/>
        </w:rPr>
        <w:tab/>
      </w:r>
      <w:r>
        <w:rPr>
          <w:rFonts w:cstheme="minorHAnsi"/>
          <w:szCs w:val="22"/>
        </w:rPr>
        <w:tab/>
      </w:r>
      <w:r w:rsidRPr="005C5B03">
        <w:rPr>
          <w:rFonts w:cstheme="minorHAnsi"/>
          <w:szCs w:val="22"/>
        </w:rPr>
        <w:t>= weather factor for CTZ 15, 85%</w:t>
      </w:r>
    </w:p>
    <w:p w14:paraId="48A0A030" w14:textId="77777777" w:rsidR="00397758" w:rsidRPr="005C5B03" w:rsidRDefault="00397758" w:rsidP="00397758">
      <w:pPr>
        <w:ind w:left="720"/>
        <w:rPr>
          <w:rFonts w:cstheme="minorHAnsi"/>
          <w:szCs w:val="22"/>
        </w:rPr>
      </w:pPr>
    </w:p>
    <w:p w14:paraId="2EC44992" w14:textId="77777777" w:rsidR="00070B20" w:rsidRDefault="00070B20">
      <w:pPr>
        <w:spacing w:after="200" w:line="276" w:lineRule="auto"/>
        <w:rPr>
          <w:rFonts w:cstheme="minorHAnsi"/>
          <w:b/>
          <w:szCs w:val="22"/>
        </w:rPr>
      </w:pPr>
      <w:bookmarkStart w:id="33" w:name="_Toc174269661"/>
      <w:bookmarkStart w:id="34" w:name="_Toc182593980"/>
      <w:r>
        <w:rPr>
          <w:rFonts w:cstheme="minorHAnsi"/>
          <w:b/>
          <w:szCs w:val="22"/>
        </w:rPr>
        <w:br w:type="page"/>
      </w:r>
    </w:p>
    <w:p w14:paraId="552E1EEA" w14:textId="6CEBD7D7" w:rsidR="00397758" w:rsidRPr="00397758" w:rsidRDefault="00397758" w:rsidP="00397758">
      <w:pPr>
        <w:rPr>
          <w:rFonts w:cstheme="minorHAnsi"/>
          <w:b/>
          <w:szCs w:val="22"/>
        </w:rPr>
      </w:pPr>
      <w:r w:rsidRPr="00397758">
        <w:rPr>
          <w:rFonts w:cstheme="minorHAnsi"/>
          <w:b/>
          <w:szCs w:val="22"/>
        </w:rPr>
        <w:lastRenderedPageBreak/>
        <w:t>Weather Factor According to Climate Zone</w:t>
      </w:r>
      <w:bookmarkEnd w:id="33"/>
      <w:bookmarkEnd w:id="34"/>
    </w:p>
    <w:p w14:paraId="6564C9CD" w14:textId="77777777" w:rsidR="00397758" w:rsidRPr="005C5B03" w:rsidRDefault="00397758" w:rsidP="00397758">
      <w:pPr>
        <w:ind w:left="720" w:hanging="720"/>
        <w:rPr>
          <w:rFonts w:cstheme="minorHAnsi"/>
          <w:szCs w:val="22"/>
        </w:rPr>
      </w:pPr>
      <w:r w:rsidRPr="005C5B03">
        <w:rPr>
          <w:rFonts w:cstheme="minorHAnsi"/>
          <w:noProof/>
          <w:szCs w:val="22"/>
        </w:rPr>
        <w:drawing>
          <wp:inline distT="0" distB="0" distL="0" distR="0" wp14:anchorId="036E3D46" wp14:editId="1F6AA8AB">
            <wp:extent cx="4142740" cy="3291840"/>
            <wp:effectExtent l="0" t="0" r="0" b="381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1"/>
                    <pic:cNvPicPr>
                      <a:picLocks noChangeAspect="1" noChangeArrowheads="1"/>
                    </pic:cNvPicPr>
                  </pic:nvPicPr>
                  <pic:blipFill>
                    <a:blip r:embed="rId84" cstate="print">
                      <a:extLst>
                        <a:ext uri="{28A0092B-C50C-407E-A947-70E740481C1C}">
                          <a14:useLocalDpi xmlns:a14="http://schemas.microsoft.com/office/drawing/2010/main" val="0"/>
                        </a:ext>
                      </a:extLst>
                    </a:blip>
                    <a:srcRect/>
                    <a:stretch>
                      <a:fillRect/>
                    </a:stretch>
                  </pic:blipFill>
                  <pic:spPr bwMode="auto">
                    <a:xfrm>
                      <a:off x="0" y="0"/>
                      <a:ext cx="4142740" cy="3291840"/>
                    </a:xfrm>
                    <a:prstGeom prst="rect">
                      <a:avLst/>
                    </a:prstGeom>
                    <a:noFill/>
                    <a:ln>
                      <a:noFill/>
                    </a:ln>
                  </pic:spPr>
                </pic:pic>
              </a:graphicData>
            </a:graphic>
          </wp:inline>
        </w:drawing>
      </w:r>
    </w:p>
    <w:p w14:paraId="669EB2A9" w14:textId="77777777" w:rsidR="00397758" w:rsidRPr="005C5B03" w:rsidRDefault="00397758" w:rsidP="00397758">
      <w:pPr>
        <w:ind w:left="720"/>
        <w:rPr>
          <w:rFonts w:cstheme="minorHAnsi"/>
          <w:szCs w:val="22"/>
        </w:rPr>
      </w:pPr>
    </w:p>
    <w:p w14:paraId="7138DA87" w14:textId="77777777" w:rsidR="00397758" w:rsidRPr="005C5B03" w:rsidRDefault="00397758" w:rsidP="00397758">
      <w:pPr>
        <w:ind w:left="720"/>
        <w:rPr>
          <w:rFonts w:cstheme="minorHAnsi"/>
          <w:szCs w:val="22"/>
        </w:rPr>
      </w:pPr>
      <w:r w:rsidRPr="005C5B03">
        <w:rPr>
          <w:rFonts w:cstheme="minorHAnsi"/>
          <w:szCs w:val="22"/>
        </w:rPr>
        <w:t>Accordingly, duty cycles and EFLH were determined as follows:</w:t>
      </w:r>
    </w:p>
    <w:p w14:paraId="2D2464C8" w14:textId="77777777" w:rsidR="00397758" w:rsidRPr="005C5B03" w:rsidRDefault="00397758" w:rsidP="00397758">
      <w:pPr>
        <w:ind w:left="720"/>
        <w:rPr>
          <w:rFonts w:cstheme="minorHAnsi"/>
          <w:szCs w:val="22"/>
        </w:rPr>
      </w:pPr>
    </w:p>
    <w:p w14:paraId="683B0A52" w14:textId="77777777" w:rsidR="00397758" w:rsidRPr="005C5B03" w:rsidRDefault="00397758" w:rsidP="00397758">
      <w:pPr>
        <w:ind w:left="720"/>
        <w:rPr>
          <w:rFonts w:cstheme="minorHAnsi"/>
          <w:szCs w:val="22"/>
        </w:rPr>
      </w:pPr>
      <w:r w:rsidRPr="005C5B03">
        <w:rPr>
          <w:rFonts w:cstheme="minorHAnsi"/>
          <w:szCs w:val="22"/>
        </w:rPr>
        <w:t>Duty cycle</w:t>
      </w:r>
      <w:r w:rsidRPr="005C5B03">
        <w:rPr>
          <w:rFonts w:cstheme="minorHAnsi"/>
          <w:szCs w:val="22"/>
          <w:vertAlign w:val="subscript"/>
        </w:rPr>
        <w:t>LT</w:t>
      </w:r>
      <w:r w:rsidRPr="005C5B03">
        <w:rPr>
          <w:rFonts w:cstheme="minorHAnsi"/>
          <w:szCs w:val="22"/>
          <w:vertAlign w:val="subscript"/>
        </w:rPr>
        <w:tab/>
      </w:r>
      <w:r>
        <w:rPr>
          <w:rFonts w:cstheme="minorHAnsi"/>
          <w:szCs w:val="22"/>
          <w:vertAlign w:val="subscript"/>
        </w:rPr>
        <w:tab/>
      </w:r>
      <w:r w:rsidRPr="005C5B03">
        <w:rPr>
          <w:rFonts w:cstheme="minorHAnsi"/>
          <w:szCs w:val="22"/>
        </w:rPr>
        <w:t>= (1 – PLR) x DF</w:t>
      </w:r>
      <w:r w:rsidRPr="005C5B03">
        <w:rPr>
          <w:rFonts w:cstheme="minorHAnsi"/>
          <w:szCs w:val="22"/>
          <w:vertAlign w:val="subscript"/>
        </w:rPr>
        <w:t>LT</w:t>
      </w:r>
      <w:r w:rsidRPr="005C5B03">
        <w:rPr>
          <w:rFonts w:cstheme="minorHAnsi"/>
          <w:szCs w:val="22"/>
        </w:rPr>
        <w:t xml:space="preserve"> x WF</w:t>
      </w:r>
      <w:r w:rsidRPr="005C5B03">
        <w:rPr>
          <w:rFonts w:cstheme="minorHAnsi"/>
          <w:szCs w:val="22"/>
          <w:vertAlign w:val="subscript"/>
        </w:rPr>
        <w:t>CTZ</w:t>
      </w:r>
      <w:r w:rsidRPr="005C5B03">
        <w:rPr>
          <w:rFonts w:cstheme="minorHAnsi"/>
          <w:szCs w:val="22"/>
        </w:rPr>
        <w:t xml:space="preserve"> = (1 – 0.87) x (1 – 0.05) x WF</w:t>
      </w:r>
      <w:r w:rsidRPr="005C5B03">
        <w:rPr>
          <w:rFonts w:cstheme="minorHAnsi"/>
          <w:szCs w:val="22"/>
          <w:vertAlign w:val="subscript"/>
        </w:rPr>
        <w:t>CTZ</w:t>
      </w:r>
    </w:p>
    <w:p w14:paraId="3C07D870" w14:textId="77777777" w:rsidR="00397758" w:rsidRPr="005C5B03" w:rsidRDefault="00397758" w:rsidP="00397758">
      <w:pPr>
        <w:ind w:left="720"/>
        <w:rPr>
          <w:rFonts w:cstheme="minorHAnsi"/>
          <w:szCs w:val="22"/>
        </w:rPr>
      </w:pPr>
      <w:r w:rsidRPr="005C5B03">
        <w:rPr>
          <w:rFonts w:cstheme="minorHAnsi"/>
          <w:szCs w:val="22"/>
        </w:rPr>
        <w:t>Duty cycle</w:t>
      </w:r>
      <w:r w:rsidRPr="005C5B03">
        <w:rPr>
          <w:rFonts w:cstheme="minorHAnsi"/>
          <w:szCs w:val="22"/>
          <w:vertAlign w:val="subscript"/>
        </w:rPr>
        <w:t>MT</w:t>
      </w:r>
      <w:r w:rsidRPr="005C5B03">
        <w:rPr>
          <w:rFonts w:cstheme="minorHAnsi"/>
          <w:szCs w:val="22"/>
          <w:vertAlign w:val="subscript"/>
        </w:rPr>
        <w:tab/>
      </w:r>
      <w:r>
        <w:rPr>
          <w:rFonts w:cstheme="minorHAnsi"/>
          <w:szCs w:val="22"/>
          <w:vertAlign w:val="subscript"/>
        </w:rPr>
        <w:tab/>
      </w:r>
      <w:r w:rsidRPr="005C5B03">
        <w:rPr>
          <w:rFonts w:cstheme="minorHAnsi"/>
          <w:szCs w:val="22"/>
        </w:rPr>
        <w:t>= (1 – PLR) x DF</w:t>
      </w:r>
      <w:r w:rsidRPr="005C5B03">
        <w:rPr>
          <w:rFonts w:cstheme="minorHAnsi"/>
          <w:szCs w:val="22"/>
          <w:vertAlign w:val="subscript"/>
        </w:rPr>
        <w:t>MT</w:t>
      </w:r>
      <w:r w:rsidRPr="005C5B03">
        <w:rPr>
          <w:rFonts w:cstheme="minorHAnsi"/>
          <w:szCs w:val="22"/>
        </w:rPr>
        <w:t xml:space="preserve"> x WF</w:t>
      </w:r>
      <w:r w:rsidRPr="005C5B03">
        <w:rPr>
          <w:rFonts w:cstheme="minorHAnsi"/>
          <w:szCs w:val="22"/>
          <w:vertAlign w:val="subscript"/>
        </w:rPr>
        <w:t>CTZ</w:t>
      </w:r>
      <w:r w:rsidRPr="005C5B03">
        <w:rPr>
          <w:rFonts w:cstheme="minorHAnsi"/>
          <w:szCs w:val="22"/>
        </w:rPr>
        <w:t xml:space="preserve"> = (1 – 0.87) x (1 – 0.1) x WF</w:t>
      </w:r>
      <w:r w:rsidRPr="005C5B03">
        <w:rPr>
          <w:rFonts w:cstheme="minorHAnsi"/>
          <w:szCs w:val="22"/>
          <w:vertAlign w:val="subscript"/>
        </w:rPr>
        <w:t>CTZ</w:t>
      </w:r>
    </w:p>
    <w:p w14:paraId="140702B4" w14:textId="77777777" w:rsidR="00397758" w:rsidRPr="005C5B03" w:rsidRDefault="00397758" w:rsidP="00397758">
      <w:pPr>
        <w:ind w:left="720"/>
        <w:rPr>
          <w:rFonts w:cstheme="minorHAnsi"/>
          <w:szCs w:val="22"/>
        </w:rPr>
      </w:pPr>
    </w:p>
    <w:p w14:paraId="6BFF67D7" w14:textId="77777777" w:rsidR="00397758" w:rsidRPr="005C5B03" w:rsidRDefault="00397758" w:rsidP="00397758">
      <w:pPr>
        <w:ind w:left="720"/>
        <w:rPr>
          <w:rFonts w:cstheme="minorHAnsi"/>
          <w:szCs w:val="22"/>
        </w:rPr>
      </w:pPr>
      <w:r w:rsidRPr="005C5B03">
        <w:rPr>
          <w:rFonts w:cstheme="minorHAnsi"/>
          <w:szCs w:val="22"/>
        </w:rPr>
        <w:t>EFLH</w:t>
      </w:r>
      <w:r w:rsidRPr="005C5B03">
        <w:rPr>
          <w:rFonts w:cstheme="minorHAnsi"/>
          <w:szCs w:val="22"/>
          <w:vertAlign w:val="subscript"/>
        </w:rPr>
        <w:t>LT</w:t>
      </w:r>
      <w:r w:rsidRPr="005C5B03">
        <w:rPr>
          <w:rFonts w:cstheme="minorHAnsi"/>
          <w:szCs w:val="22"/>
        </w:rPr>
        <w:tab/>
        <w:t xml:space="preserve">  </w:t>
      </w:r>
      <w:r>
        <w:rPr>
          <w:rFonts w:cstheme="minorHAnsi"/>
          <w:szCs w:val="22"/>
        </w:rPr>
        <w:tab/>
      </w:r>
      <w:r>
        <w:rPr>
          <w:rFonts w:cstheme="minorHAnsi"/>
          <w:szCs w:val="22"/>
        </w:rPr>
        <w:tab/>
      </w:r>
      <w:r w:rsidRPr="005C5B03">
        <w:rPr>
          <w:rFonts w:cstheme="minorHAnsi"/>
          <w:szCs w:val="22"/>
        </w:rPr>
        <w:t>= 8,760 x Duty cycle</w:t>
      </w:r>
      <w:r w:rsidRPr="005C5B03">
        <w:rPr>
          <w:rFonts w:cstheme="minorHAnsi"/>
          <w:szCs w:val="22"/>
          <w:vertAlign w:val="subscript"/>
        </w:rPr>
        <w:t>LT</w:t>
      </w:r>
      <w:r w:rsidRPr="005C5B03">
        <w:rPr>
          <w:rFonts w:cstheme="minorHAnsi"/>
          <w:szCs w:val="22"/>
        </w:rPr>
        <w:t xml:space="preserve"> </w:t>
      </w:r>
      <w:r w:rsidRPr="005C5B03">
        <w:rPr>
          <w:rFonts w:cstheme="minorHAnsi"/>
          <w:szCs w:val="22"/>
        </w:rPr>
        <w:tab/>
        <w:t>hrs/yr</w:t>
      </w:r>
    </w:p>
    <w:p w14:paraId="403F82A4" w14:textId="77777777" w:rsidR="00397758" w:rsidRPr="005C5B03" w:rsidRDefault="00397758" w:rsidP="00397758">
      <w:pPr>
        <w:ind w:left="720"/>
        <w:rPr>
          <w:rFonts w:cstheme="minorHAnsi"/>
          <w:szCs w:val="22"/>
        </w:rPr>
      </w:pPr>
      <w:r w:rsidRPr="005C5B03">
        <w:rPr>
          <w:rFonts w:cstheme="minorHAnsi"/>
          <w:szCs w:val="22"/>
        </w:rPr>
        <w:t>EFLH</w:t>
      </w:r>
      <w:r w:rsidRPr="005C5B03">
        <w:rPr>
          <w:rFonts w:cstheme="minorHAnsi"/>
          <w:szCs w:val="22"/>
          <w:vertAlign w:val="subscript"/>
        </w:rPr>
        <w:t>MT</w:t>
      </w:r>
      <w:r w:rsidRPr="005C5B03">
        <w:rPr>
          <w:rFonts w:cstheme="minorHAnsi"/>
          <w:szCs w:val="22"/>
        </w:rPr>
        <w:tab/>
        <w:t xml:space="preserve">  </w:t>
      </w:r>
      <w:r>
        <w:rPr>
          <w:rFonts w:cstheme="minorHAnsi"/>
          <w:szCs w:val="22"/>
        </w:rPr>
        <w:tab/>
      </w:r>
      <w:r>
        <w:rPr>
          <w:rFonts w:cstheme="minorHAnsi"/>
          <w:szCs w:val="22"/>
        </w:rPr>
        <w:tab/>
      </w:r>
      <w:r w:rsidRPr="005C5B03">
        <w:rPr>
          <w:rFonts w:cstheme="minorHAnsi"/>
          <w:szCs w:val="22"/>
        </w:rPr>
        <w:t>= 8,760 x Duty cycle</w:t>
      </w:r>
      <w:r w:rsidRPr="005C5B03">
        <w:rPr>
          <w:rFonts w:cstheme="minorHAnsi"/>
          <w:szCs w:val="22"/>
          <w:vertAlign w:val="subscript"/>
        </w:rPr>
        <w:t>MT</w:t>
      </w:r>
      <w:r w:rsidRPr="005C5B03">
        <w:rPr>
          <w:rFonts w:cstheme="minorHAnsi"/>
          <w:szCs w:val="22"/>
        </w:rPr>
        <w:t xml:space="preserve"> </w:t>
      </w:r>
      <w:r w:rsidRPr="005C5B03">
        <w:rPr>
          <w:rFonts w:cstheme="minorHAnsi"/>
          <w:szCs w:val="22"/>
        </w:rPr>
        <w:tab/>
        <w:t>hrs/yr</w:t>
      </w:r>
    </w:p>
    <w:p w14:paraId="5F8397D5" w14:textId="77777777" w:rsidR="00397758" w:rsidRPr="005C5B03" w:rsidRDefault="00397758" w:rsidP="00397758">
      <w:pPr>
        <w:rPr>
          <w:rFonts w:cstheme="minorHAnsi"/>
          <w:szCs w:val="22"/>
        </w:rPr>
      </w:pPr>
    </w:p>
    <w:p w14:paraId="5664A071" w14:textId="77777777" w:rsidR="00397758" w:rsidRPr="005C5B03" w:rsidRDefault="00397758" w:rsidP="00397758">
      <w:pPr>
        <w:ind w:left="720"/>
        <w:rPr>
          <w:rFonts w:cstheme="minorHAnsi"/>
          <w:szCs w:val="22"/>
        </w:rPr>
      </w:pPr>
      <w:r w:rsidRPr="005C5B03">
        <w:rPr>
          <w:rFonts w:cstheme="minorHAnsi"/>
          <w:szCs w:val="22"/>
        </w:rPr>
        <w:t>where,</w:t>
      </w:r>
    </w:p>
    <w:p w14:paraId="6D6BF5A0" w14:textId="77777777" w:rsidR="00397758" w:rsidRPr="005C5B03" w:rsidRDefault="00397758" w:rsidP="00397758">
      <w:pPr>
        <w:ind w:left="720"/>
        <w:rPr>
          <w:rFonts w:cstheme="minorHAnsi"/>
          <w:szCs w:val="22"/>
        </w:rPr>
      </w:pPr>
    </w:p>
    <w:p w14:paraId="61BAEE83" w14:textId="77777777" w:rsidR="00397758" w:rsidRPr="005C5B03" w:rsidRDefault="00397758" w:rsidP="00397758">
      <w:pPr>
        <w:ind w:left="720"/>
        <w:rPr>
          <w:rFonts w:cstheme="minorHAnsi"/>
          <w:szCs w:val="22"/>
        </w:rPr>
      </w:pPr>
      <w:r w:rsidRPr="005C5B03">
        <w:rPr>
          <w:rFonts w:cstheme="minorHAnsi"/>
          <w:szCs w:val="22"/>
        </w:rPr>
        <w:t>Duty Cycle</w:t>
      </w:r>
      <w:r w:rsidRPr="005C5B03">
        <w:rPr>
          <w:rFonts w:cstheme="minorHAnsi"/>
          <w:szCs w:val="22"/>
          <w:vertAlign w:val="subscript"/>
        </w:rPr>
        <w:t>LT</w:t>
      </w:r>
      <w:r w:rsidRPr="005C5B03">
        <w:rPr>
          <w:rFonts w:cstheme="minorHAnsi"/>
          <w:szCs w:val="22"/>
        </w:rPr>
        <w:tab/>
      </w:r>
      <w:r w:rsidRPr="005C5B03">
        <w:rPr>
          <w:rFonts w:cstheme="minorHAnsi"/>
          <w:szCs w:val="22"/>
        </w:rPr>
        <w:tab/>
        <w:t>= duty cycle for freezers (low-temperature systems)</w:t>
      </w:r>
    </w:p>
    <w:p w14:paraId="5B5D0D4D" w14:textId="77777777" w:rsidR="00397758" w:rsidRPr="005C5B03" w:rsidRDefault="00397758" w:rsidP="00397758">
      <w:pPr>
        <w:ind w:left="720"/>
        <w:rPr>
          <w:rFonts w:cstheme="minorHAnsi"/>
          <w:szCs w:val="22"/>
        </w:rPr>
      </w:pPr>
      <w:r w:rsidRPr="005C5B03">
        <w:rPr>
          <w:rFonts w:cstheme="minorHAnsi"/>
          <w:szCs w:val="22"/>
        </w:rPr>
        <w:t>Duty Cycle</w:t>
      </w:r>
      <w:r w:rsidRPr="005C5B03">
        <w:rPr>
          <w:rFonts w:cstheme="minorHAnsi"/>
          <w:szCs w:val="22"/>
          <w:vertAlign w:val="subscript"/>
        </w:rPr>
        <w:t>MT</w:t>
      </w:r>
      <w:r w:rsidRPr="005C5B03">
        <w:rPr>
          <w:rFonts w:cstheme="minorHAnsi"/>
          <w:szCs w:val="22"/>
        </w:rPr>
        <w:tab/>
      </w:r>
      <w:r w:rsidRPr="005C5B03">
        <w:rPr>
          <w:rFonts w:cstheme="minorHAnsi"/>
          <w:szCs w:val="22"/>
        </w:rPr>
        <w:tab/>
        <w:t>= duty cycle for coolers (medium-temperature systems)</w:t>
      </w:r>
    </w:p>
    <w:p w14:paraId="1BD42A87" w14:textId="77777777" w:rsidR="00397758" w:rsidRPr="005C5B03" w:rsidRDefault="00397758" w:rsidP="00397758">
      <w:pPr>
        <w:ind w:left="720"/>
        <w:rPr>
          <w:rFonts w:cstheme="minorHAnsi"/>
          <w:szCs w:val="22"/>
        </w:rPr>
      </w:pPr>
      <w:r w:rsidRPr="005C5B03">
        <w:rPr>
          <w:rFonts w:cstheme="minorHAnsi"/>
          <w:szCs w:val="22"/>
        </w:rPr>
        <w:t>PLR</w:t>
      </w:r>
      <w:r w:rsidRPr="005C5B03">
        <w:rPr>
          <w:rFonts w:cstheme="minorHAnsi"/>
          <w:szCs w:val="22"/>
        </w:rPr>
        <w:tab/>
      </w:r>
      <w:r w:rsidRPr="005C5B03">
        <w:rPr>
          <w:rFonts w:cstheme="minorHAnsi"/>
          <w:szCs w:val="22"/>
        </w:rPr>
        <w:tab/>
      </w:r>
      <w:r w:rsidRPr="005C5B03">
        <w:rPr>
          <w:rFonts w:cstheme="minorHAnsi"/>
          <w:szCs w:val="22"/>
        </w:rPr>
        <w:tab/>
        <w:t>= part-load ratio</w:t>
      </w:r>
    </w:p>
    <w:p w14:paraId="35703192" w14:textId="77777777" w:rsidR="00397758" w:rsidRPr="005C5B03" w:rsidRDefault="00397758" w:rsidP="00397758">
      <w:pPr>
        <w:ind w:left="720"/>
        <w:rPr>
          <w:rFonts w:cstheme="minorHAnsi"/>
          <w:szCs w:val="22"/>
        </w:rPr>
      </w:pPr>
      <w:r w:rsidRPr="005C5B03">
        <w:rPr>
          <w:rFonts w:cstheme="minorHAnsi"/>
          <w:szCs w:val="22"/>
        </w:rPr>
        <w:t>DF</w:t>
      </w:r>
      <w:r w:rsidRPr="005C5B03">
        <w:rPr>
          <w:rFonts w:cstheme="minorHAnsi"/>
          <w:szCs w:val="22"/>
          <w:vertAlign w:val="subscript"/>
        </w:rPr>
        <w:t>LT</w:t>
      </w:r>
      <w:r w:rsidRPr="005C5B03">
        <w:rPr>
          <w:rFonts w:cstheme="minorHAnsi"/>
          <w:szCs w:val="22"/>
        </w:rPr>
        <w:tab/>
      </w:r>
      <w:r w:rsidRPr="005C5B03">
        <w:rPr>
          <w:rFonts w:cstheme="minorHAnsi"/>
          <w:szCs w:val="22"/>
        </w:rPr>
        <w:tab/>
      </w:r>
      <w:r w:rsidRPr="005C5B03">
        <w:rPr>
          <w:rFonts w:cstheme="minorHAnsi"/>
          <w:szCs w:val="22"/>
        </w:rPr>
        <w:tab/>
        <w:t>= defrost factor for freezers</w:t>
      </w:r>
    </w:p>
    <w:p w14:paraId="2C2A6E2E" w14:textId="77777777" w:rsidR="00397758" w:rsidRPr="005C5B03" w:rsidRDefault="00397758" w:rsidP="00397758">
      <w:pPr>
        <w:ind w:left="720"/>
        <w:rPr>
          <w:rFonts w:cstheme="minorHAnsi"/>
          <w:szCs w:val="22"/>
        </w:rPr>
      </w:pPr>
      <w:r w:rsidRPr="005C5B03">
        <w:rPr>
          <w:rFonts w:cstheme="minorHAnsi"/>
          <w:szCs w:val="22"/>
        </w:rPr>
        <w:t>DF</w:t>
      </w:r>
      <w:r w:rsidRPr="005C5B03">
        <w:rPr>
          <w:rFonts w:cstheme="minorHAnsi"/>
          <w:szCs w:val="22"/>
          <w:vertAlign w:val="subscript"/>
        </w:rPr>
        <w:t>MT</w:t>
      </w:r>
      <w:r w:rsidRPr="005C5B03">
        <w:rPr>
          <w:rFonts w:cstheme="minorHAnsi"/>
          <w:szCs w:val="22"/>
        </w:rPr>
        <w:tab/>
      </w:r>
      <w:r w:rsidRPr="005C5B03">
        <w:rPr>
          <w:rFonts w:cstheme="minorHAnsi"/>
          <w:szCs w:val="22"/>
        </w:rPr>
        <w:tab/>
      </w:r>
      <w:r w:rsidRPr="005C5B03">
        <w:rPr>
          <w:rFonts w:cstheme="minorHAnsi"/>
          <w:szCs w:val="22"/>
        </w:rPr>
        <w:tab/>
        <w:t>= defrost factor for coolers</w:t>
      </w:r>
    </w:p>
    <w:p w14:paraId="72D1A0C4" w14:textId="77777777" w:rsidR="00397758" w:rsidRPr="005C5B03" w:rsidRDefault="00397758" w:rsidP="00397758">
      <w:pPr>
        <w:ind w:left="720"/>
        <w:rPr>
          <w:rFonts w:cstheme="minorHAnsi"/>
          <w:szCs w:val="22"/>
        </w:rPr>
      </w:pPr>
      <w:r w:rsidRPr="005C5B03">
        <w:rPr>
          <w:rFonts w:cstheme="minorHAnsi"/>
          <w:szCs w:val="22"/>
        </w:rPr>
        <w:t>WF</w:t>
      </w:r>
      <w:r w:rsidRPr="005C5B03">
        <w:rPr>
          <w:rFonts w:cstheme="minorHAnsi"/>
          <w:szCs w:val="22"/>
          <w:vertAlign w:val="subscript"/>
        </w:rPr>
        <w:t>CTZ</w:t>
      </w:r>
      <w:r w:rsidRPr="005C5B03">
        <w:rPr>
          <w:rFonts w:cstheme="minorHAnsi"/>
          <w:szCs w:val="22"/>
        </w:rPr>
        <w:tab/>
      </w:r>
      <w:r w:rsidRPr="005C5B03">
        <w:rPr>
          <w:rFonts w:cstheme="minorHAnsi"/>
          <w:szCs w:val="22"/>
        </w:rPr>
        <w:tab/>
      </w:r>
      <w:r w:rsidRPr="005C5B03">
        <w:rPr>
          <w:rFonts w:cstheme="minorHAnsi"/>
          <w:szCs w:val="22"/>
        </w:rPr>
        <w:tab/>
        <w:t>= weather factor for each CTZ</w:t>
      </w:r>
    </w:p>
    <w:p w14:paraId="6F117909" w14:textId="77777777" w:rsidR="00397758" w:rsidRPr="005C5B03" w:rsidRDefault="00397758" w:rsidP="00397758">
      <w:pPr>
        <w:ind w:left="720"/>
        <w:rPr>
          <w:rFonts w:cstheme="minorHAnsi"/>
          <w:szCs w:val="22"/>
        </w:rPr>
      </w:pPr>
      <w:r w:rsidRPr="005C5B03">
        <w:rPr>
          <w:rFonts w:cstheme="minorHAnsi"/>
          <w:szCs w:val="22"/>
        </w:rPr>
        <w:t>EFLH</w:t>
      </w:r>
      <w:r w:rsidRPr="005C5B03">
        <w:rPr>
          <w:rFonts w:cstheme="minorHAnsi"/>
          <w:szCs w:val="22"/>
          <w:vertAlign w:val="subscript"/>
        </w:rPr>
        <w:t>LT</w:t>
      </w:r>
      <w:r w:rsidRPr="005C5B03">
        <w:rPr>
          <w:rFonts w:cstheme="minorHAnsi"/>
          <w:szCs w:val="22"/>
        </w:rPr>
        <w:tab/>
      </w:r>
      <w:r w:rsidRPr="005C5B03">
        <w:rPr>
          <w:rFonts w:cstheme="minorHAnsi"/>
          <w:szCs w:val="22"/>
        </w:rPr>
        <w:tab/>
      </w:r>
      <w:r>
        <w:rPr>
          <w:rFonts w:cstheme="minorHAnsi"/>
          <w:szCs w:val="22"/>
        </w:rPr>
        <w:tab/>
      </w:r>
      <w:r w:rsidRPr="005C5B03">
        <w:rPr>
          <w:rFonts w:cstheme="minorHAnsi"/>
          <w:szCs w:val="22"/>
        </w:rPr>
        <w:t>= annual operation hours for freezers</w:t>
      </w:r>
    </w:p>
    <w:p w14:paraId="0C5D3599" w14:textId="77777777" w:rsidR="00397758" w:rsidRPr="005C5B03" w:rsidRDefault="00397758" w:rsidP="00397758">
      <w:pPr>
        <w:ind w:left="720"/>
        <w:rPr>
          <w:rFonts w:cstheme="minorHAnsi"/>
          <w:szCs w:val="22"/>
        </w:rPr>
      </w:pPr>
      <w:r w:rsidRPr="005C5B03">
        <w:rPr>
          <w:rFonts w:cstheme="minorHAnsi"/>
          <w:szCs w:val="22"/>
        </w:rPr>
        <w:t>EFLH</w:t>
      </w:r>
      <w:r w:rsidRPr="005C5B03">
        <w:rPr>
          <w:rFonts w:cstheme="minorHAnsi"/>
          <w:szCs w:val="22"/>
          <w:vertAlign w:val="subscript"/>
        </w:rPr>
        <w:t>MT</w:t>
      </w:r>
      <w:r w:rsidRPr="005C5B03">
        <w:rPr>
          <w:rFonts w:cstheme="minorHAnsi"/>
          <w:szCs w:val="22"/>
        </w:rPr>
        <w:tab/>
      </w:r>
      <w:r w:rsidRPr="005C5B03">
        <w:rPr>
          <w:rFonts w:cstheme="minorHAnsi"/>
          <w:szCs w:val="22"/>
        </w:rPr>
        <w:tab/>
      </w:r>
      <w:r>
        <w:rPr>
          <w:rFonts w:cstheme="minorHAnsi"/>
          <w:szCs w:val="22"/>
        </w:rPr>
        <w:tab/>
      </w:r>
      <w:r w:rsidRPr="005C5B03">
        <w:rPr>
          <w:rFonts w:cstheme="minorHAnsi"/>
          <w:szCs w:val="22"/>
        </w:rPr>
        <w:t>= annual operation hours for coolers</w:t>
      </w:r>
    </w:p>
    <w:p w14:paraId="6EDDF4A3" w14:textId="77777777" w:rsidR="00397758" w:rsidRPr="005C5B03" w:rsidRDefault="00397758" w:rsidP="00397758">
      <w:pPr>
        <w:rPr>
          <w:rFonts w:cstheme="minorHAnsi"/>
          <w:szCs w:val="22"/>
        </w:rPr>
      </w:pPr>
    </w:p>
    <w:p w14:paraId="449709DD" w14:textId="77777777" w:rsidR="00070B20" w:rsidRDefault="00070B20">
      <w:pPr>
        <w:spacing w:after="200" w:line="276" w:lineRule="auto"/>
        <w:rPr>
          <w:rFonts w:eastAsiaTheme="majorEastAsia" w:cstheme="minorHAnsi"/>
          <w:i/>
          <w:iCs/>
          <w:color w:val="365F91" w:themeColor="accent1" w:themeShade="BF"/>
          <w:szCs w:val="22"/>
        </w:rPr>
      </w:pPr>
      <w:r>
        <w:rPr>
          <w:rFonts w:cstheme="minorHAnsi"/>
          <w:szCs w:val="22"/>
        </w:rPr>
        <w:br w:type="page"/>
      </w:r>
    </w:p>
    <w:p w14:paraId="53FF0B0C" w14:textId="47AFF6AC" w:rsidR="00397758" w:rsidRPr="005C5B03" w:rsidRDefault="00397758" w:rsidP="00397758">
      <w:pPr>
        <w:pStyle w:val="Heading4"/>
        <w:spacing w:before="0"/>
        <w:rPr>
          <w:rFonts w:asciiTheme="minorHAnsi" w:hAnsiTheme="minorHAnsi" w:cstheme="minorHAnsi"/>
          <w:szCs w:val="22"/>
        </w:rPr>
      </w:pPr>
      <w:r w:rsidRPr="005C5B03">
        <w:rPr>
          <w:rFonts w:asciiTheme="minorHAnsi" w:hAnsiTheme="minorHAnsi" w:cstheme="minorHAnsi"/>
          <w:szCs w:val="22"/>
        </w:rPr>
        <w:lastRenderedPageBreak/>
        <w:t>Step 3:  The annual energy savings (</w:t>
      </w:r>
      <w:r>
        <w:rPr>
          <w:rFonts w:ascii="Arial" w:hAnsi="Arial" w:cs="Arial"/>
          <w:szCs w:val="22"/>
        </w:rPr>
        <w:t>Δ</w:t>
      </w:r>
      <w:r w:rsidRPr="005C5B03">
        <w:rPr>
          <w:rFonts w:asciiTheme="minorHAnsi" w:hAnsiTheme="minorHAnsi" w:cstheme="minorHAnsi"/>
          <w:szCs w:val="22"/>
        </w:rPr>
        <w:t>kWh)</w:t>
      </w:r>
    </w:p>
    <w:p w14:paraId="7A57B2AF" w14:textId="77777777" w:rsidR="00397758" w:rsidRPr="005C5B03" w:rsidRDefault="00397758" w:rsidP="00397758">
      <w:pPr>
        <w:rPr>
          <w:rFonts w:cstheme="minorHAnsi"/>
          <w:szCs w:val="22"/>
        </w:rPr>
      </w:pPr>
      <w:r w:rsidRPr="005C5B03">
        <w:rPr>
          <w:rFonts w:cstheme="minorHAnsi"/>
          <w:szCs w:val="22"/>
        </w:rPr>
        <w:t>Once the compressor power savings and EFLH were determined, the annual energy savings for both coolers and freezers were calculated using the following relationship:</w:t>
      </w:r>
    </w:p>
    <w:p w14:paraId="116ECFEC" w14:textId="77777777" w:rsidR="00397758" w:rsidRPr="005C5B03" w:rsidRDefault="00397758" w:rsidP="00397758">
      <w:pPr>
        <w:ind w:left="1440" w:firstLine="360"/>
        <w:rPr>
          <w:rFonts w:cstheme="minorHAnsi"/>
          <w:szCs w:val="22"/>
        </w:rPr>
      </w:pPr>
    </w:p>
    <w:p w14:paraId="632B5D62" w14:textId="77777777" w:rsidR="00397758" w:rsidRPr="005C5B03" w:rsidRDefault="00397758" w:rsidP="00397758">
      <w:pPr>
        <w:ind w:left="900"/>
        <w:rPr>
          <w:rFonts w:cstheme="minorHAnsi"/>
          <w:szCs w:val="22"/>
        </w:rPr>
      </w:pPr>
      <w:r>
        <w:rPr>
          <w:rFonts w:ascii="Arial" w:hAnsi="Arial" w:cs="Arial"/>
          <w:szCs w:val="22"/>
        </w:rPr>
        <w:t>Δ</w:t>
      </w:r>
      <w:r w:rsidRPr="005C5B03">
        <w:rPr>
          <w:rFonts w:cstheme="minorHAnsi"/>
          <w:szCs w:val="22"/>
        </w:rPr>
        <w:t>kWh</w:t>
      </w:r>
      <w:r w:rsidRPr="005C5B03">
        <w:rPr>
          <w:rFonts w:cstheme="minorHAnsi"/>
          <w:szCs w:val="22"/>
          <w:vertAlign w:val="subscript"/>
        </w:rPr>
        <w:t>comp-MT</w:t>
      </w:r>
      <w:r w:rsidRPr="005C5B03">
        <w:rPr>
          <w:rFonts w:cstheme="minorHAnsi"/>
          <w:szCs w:val="22"/>
        </w:rPr>
        <w:tab/>
      </w:r>
      <w:r>
        <w:rPr>
          <w:rFonts w:cstheme="minorHAnsi"/>
          <w:szCs w:val="22"/>
        </w:rPr>
        <w:tab/>
      </w:r>
      <w:r w:rsidRPr="005C5B03">
        <w:rPr>
          <w:rFonts w:cstheme="minorHAnsi"/>
          <w:szCs w:val="22"/>
        </w:rPr>
        <w:t xml:space="preserve">= </w:t>
      </w:r>
      <w:r>
        <w:rPr>
          <w:rFonts w:ascii="Arial" w:hAnsi="Arial" w:cs="Arial"/>
          <w:szCs w:val="22"/>
        </w:rPr>
        <w:t>Δ</w:t>
      </w:r>
      <w:r w:rsidRPr="005C5B03">
        <w:rPr>
          <w:rFonts w:cstheme="minorHAnsi"/>
          <w:szCs w:val="22"/>
        </w:rPr>
        <w:t>kW</w:t>
      </w:r>
      <w:r w:rsidRPr="005C5B03">
        <w:rPr>
          <w:rFonts w:cstheme="minorHAnsi"/>
          <w:szCs w:val="22"/>
          <w:vertAlign w:val="subscript"/>
        </w:rPr>
        <w:t>comp-MT</w:t>
      </w:r>
      <w:r w:rsidRPr="005C5B03">
        <w:rPr>
          <w:rFonts w:cstheme="minorHAnsi"/>
          <w:szCs w:val="22"/>
        </w:rPr>
        <w:t xml:space="preserve"> x EFLH</w:t>
      </w:r>
      <w:r w:rsidRPr="005C5B03">
        <w:rPr>
          <w:rFonts w:cstheme="minorHAnsi"/>
          <w:szCs w:val="22"/>
          <w:vertAlign w:val="subscript"/>
        </w:rPr>
        <w:t>MT</w:t>
      </w:r>
    </w:p>
    <w:p w14:paraId="11AA71D7" w14:textId="77777777" w:rsidR="00397758" w:rsidRPr="005C5B03" w:rsidRDefault="00397758" w:rsidP="00397758">
      <w:pPr>
        <w:ind w:left="900"/>
        <w:rPr>
          <w:rFonts w:cstheme="minorHAnsi"/>
          <w:szCs w:val="22"/>
        </w:rPr>
      </w:pPr>
    </w:p>
    <w:p w14:paraId="52DDF489" w14:textId="77777777" w:rsidR="00397758" w:rsidRPr="005C5B03" w:rsidRDefault="00397758" w:rsidP="00397758">
      <w:pPr>
        <w:ind w:left="900"/>
        <w:rPr>
          <w:rFonts w:cstheme="minorHAnsi"/>
          <w:szCs w:val="22"/>
        </w:rPr>
      </w:pPr>
      <w:r w:rsidRPr="005C5B03">
        <w:rPr>
          <w:rFonts w:cstheme="minorHAnsi"/>
          <w:szCs w:val="22"/>
        </w:rPr>
        <w:t>where</w:t>
      </w:r>
    </w:p>
    <w:p w14:paraId="27FB04C9" w14:textId="77777777" w:rsidR="00397758" w:rsidRPr="005C5B03" w:rsidRDefault="00397758" w:rsidP="00397758">
      <w:pPr>
        <w:ind w:left="900"/>
        <w:rPr>
          <w:rFonts w:cstheme="minorHAnsi"/>
          <w:szCs w:val="22"/>
        </w:rPr>
      </w:pPr>
      <w:r>
        <w:rPr>
          <w:rFonts w:ascii="Arial" w:hAnsi="Arial" w:cs="Arial"/>
          <w:szCs w:val="22"/>
        </w:rPr>
        <w:t>Δ</w:t>
      </w:r>
      <w:r w:rsidRPr="005C5B03">
        <w:rPr>
          <w:rFonts w:cstheme="minorHAnsi"/>
          <w:szCs w:val="22"/>
        </w:rPr>
        <w:t>kWh</w:t>
      </w:r>
      <w:r w:rsidRPr="005C5B03">
        <w:rPr>
          <w:rFonts w:cstheme="minorHAnsi"/>
          <w:szCs w:val="22"/>
          <w:vertAlign w:val="subscript"/>
        </w:rPr>
        <w:t>comp-MT</w:t>
      </w:r>
      <w:r w:rsidRPr="005C5B03">
        <w:rPr>
          <w:rFonts w:cstheme="minorHAnsi"/>
          <w:szCs w:val="22"/>
          <w:vertAlign w:val="subscript"/>
        </w:rPr>
        <w:tab/>
      </w:r>
      <w:r>
        <w:rPr>
          <w:rFonts w:cstheme="minorHAnsi"/>
          <w:szCs w:val="22"/>
          <w:vertAlign w:val="subscript"/>
        </w:rPr>
        <w:tab/>
      </w:r>
      <w:r w:rsidRPr="005C5B03">
        <w:rPr>
          <w:rFonts w:cstheme="minorHAnsi"/>
          <w:szCs w:val="22"/>
        </w:rPr>
        <w:t>= annual compressor energy savings for coolers</w:t>
      </w:r>
    </w:p>
    <w:p w14:paraId="63F364C4" w14:textId="77777777" w:rsidR="00397758" w:rsidRPr="005C5B03" w:rsidRDefault="00397758" w:rsidP="00397758">
      <w:pPr>
        <w:ind w:left="900"/>
        <w:rPr>
          <w:rFonts w:cstheme="minorHAnsi"/>
          <w:szCs w:val="22"/>
        </w:rPr>
      </w:pPr>
      <w:r>
        <w:rPr>
          <w:rFonts w:ascii="Arial" w:hAnsi="Arial" w:cs="Arial"/>
          <w:szCs w:val="22"/>
        </w:rPr>
        <w:t>Δ</w:t>
      </w:r>
      <w:r w:rsidRPr="005C5B03">
        <w:rPr>
          <w:rFonts w:cstheme="minorHAnsi"/>
          <w:szCs w:val="22"/>
        </w:rPr>
        <w:t>kW</w:t>
      </w:r>
      <w:r w:rsidRPr="005C5B03">
        <w:rPr>
          <w:rFonts w:cstheme="minorHAnsi"/>
          <w:szCs w:val="22"/>
          <w:vertAlign w:val="subscript"/>
        </w:rPr>
        <w:t>comp-MT</w:t>
      </w:r>
      <w:r w:rsidRPr="005C5B03">
        <w:rPr>
          <w:rFonts w:cstheme="minorHAnsi"/>
          <w:szCs w:val="22"/>
        </w:rPr>
        <w:t xml:space="preserve"> </w:t>
      </w:r>
      <w:r w:rsidRPr="005C5B03">
        <w:rPr>
          <w:rFonts w:cstheme="minorHAnsi"/>
          <w:szCs w:val="22"/>
        </w:rPr>
        <w:tab/>
      </w:r>
      <w:r w:rsidRPr="005C5B03">
        <w:rPr>
          <w:rFonts w:cstheme="minorHAnsi"/>
          <w:szCs w:val="22"/>
        </w:rPr>
        <w:tab/>
        <w:t>= compressor demand savings for coolers</w:t>
      </w:r>
    </w:p>
    <w:p w14:paraId="0B6D9390" w14:textId="77777777" w:rsidR="00397758" w:rsidRPr="005C5B03" w:rsidRDefault="00397758" w:rsidP="00397758">
      <w:pPr>
        <w:ind w:left="900"/>
        <w:rPr>
          <w:rFonts w:cstheme="minorHAnsi"/>
          <w:szCs w:val="22"/>
        </w:rPr>
      </w:pPr>
      <w:r w:rsidRPr="005C5B03">
        <w:rPr>
          <w:rFonts w:cstheme="minorHAnsi"/>
          <w:szCs w:val="22"/>
        </w:rPr>
        <w:t>EFLH</w:t>
      </w:r>
      <w:r w:rsidRPr="005C5B03">
        <w:rPr>
          <w:rFonts w:cstheme="minorHAnsi"/>
          <w:szCs w:val="22"/>
          <w:vertAlign w:val="subscript"/>
        </w:rPr>
        <w:t>MT</w:t>
      </w:r>
      <w:r w:rsidRPr="005C5B03">
        <w:rPr>
          <w:rFonts w:cstheme="minorHAnsi"/>
          <w:szCs w:val="22"/>
          <w:vertAlign w:val="subscript"/>
        </w:rPr>
        <w:tab/>
      </w:r>
      <w:r w:rsidRPr="005C5B03">
        <w:rPr>
          <w:rFonts w:cstheme="minorHAnsi"/>
          <w:szCs w:val="22"/>
          <w:vertAlign w:val="subscript"/>
        </w:rPr>
        <w:tab/>
      </w:r>
      <w:r w:rsidRPr="005C5B03">
        <w:rPr>
          <w:rFonts w:cstheme="minorHAnsi"/>
          <w:szCs w:val="22"/>
        </w:rPr>
        <w:t>= annual operation hours for coolers</w:t>
      </w:r>
    </w:p>
    <w:p w14:paraId="05C2C56C" w14:textId="77777777" w:rsidR="00397758" w:rsidRPr="005C5B03" w:rsidRDefault="00397758" w:rsidP="00397758">
      <w:pPr>
        <w:ind w:left="900"/>
        <w:rPr>
          <w:rFonts w:cstheme="minorHAnsi"/>
          <w:szCs w:val="22"/>
        </w:rPr>
      </w:pPr>
    </w:p>
    <w:p w14:paraId="1C1C6600" w14:textId="77777777" w:rsidR="00397758" w:rsidRPr="005C5B03" w:rsidRDefault="00397758" w:rsidP="00397758">
      <w:pPr>
        <w:ind w:left="900"/>
        <w:rPr>
          <w:rFonts w:cstheme="minorHAnsi"/>
          <w:szCs w:val="22"/>
        </w:rPr>
      </w:pPr>
      <w:r>
        <w:rPr>
          <w:rFonts w:ascii="Arial" w:hAnsi="Arial" w:cs="Arial"/>
          <w:szCs w:val="22"/>
        </w:rPr>
        <w:t>Δ</w:t>
      </w:r>
      <w:r w:rsidRPr="005C5B03">
        <w:rPr>
          <w:rFonts w:cstheme="minorHAnsi"/>
          <w:szCs w:val="22"/>
        </w:rPr>
        <w:t>kWh</w:t>
      </w:r>
      <w:r w:rsidRPr="005C5B03">
        <w:rPr>
          <w:rFonts w:cstheme="minorHAnsi"/>
          <w:szCs w:val="22"/>
          <w:vertAlign w:val="subscript"/>
        </w:rPr>
        <w:t>comp-LT</w:t>
      </w:r>
      <w:r w:rsidRPr="005C5B03">
        <w:rPr>
          <w:rFonts w:cstheme="minorHAnsi"/>
          <w:szCs w:val="22"/>
        </w:rPr>
        <w:tab/>
      </w:r>
      <w:r>
        <w:rPr>
          <w:rFonts w:cstheme="minorHAnsi"/>
          <w:szCs w:val="22"/>
        </w:rPr>
        <w:tab/>
      </w:r>
      <w:r w:rsidRPr="005C5B03">
        <w:rPr>
          <w:rFonts w:cstheme="minorHAnsi"/>
          <w:szCs w:val="22"/>
        </w:rPr>
        <w:t xml:space="preserve">= </w:t>
      </w:r>
      <w:r>
        <w:rPr>
          <w:rFonts w:ascii="Arial" w:hAnsi="Arial" w:cs="Arial"/>
          <w:szCs w:val="22"/>
        </w:rPr>
        <w:t>Δ</w:t>
      </w:r>
      <w:r w:rsidRPr="005C5B03">
        <w:rPr>
          <w:rFonts w:cstheme="minorHAnsi"/>
          <w:szCs w:val="22"/>
        </w:rPr>
        <w:t>kW</w:t>
      </w:r>
      <w:r w:rsidRPr="005C5B03">
        <w:rPr>
          <w:rFonts w:cstheme="minorHAnsi"/>
          <w:szCs w:val="22"/>
          <w:vertAlign w:val="subscript"/>
        </w:rPr>
        <w:t>comp-LT</w:t>
      </w:r>
      <w:r w:rsidRPr="005C5B03">
        <w:rPr>
          <w:rFonts w:cstheme="minorHAnsi"/>
          <w:szCs w:val="22"/>
        </w:rPr>
        <w:t xml:space="preserve"> x EFLH</w:t>
      </w:r>
      <w:r w:rsidRPr="005C5B03">
        <w:rPr>
          <w:rFonts w:cstheme="minorHAnsi"/>
          <w:szCs w:val="22"/>
          <w:vertAlign w:val="subscript"/>
        </w:rPr>
        <w:t>LT</w:t>
      </w:r>
    </w:p>
    <w:p w14:paraId="0881D676" w14:textId="77777777" w:rsidR="00397758" w:rsidRPr="005C5B03" w:rsidRDefault="00397758" w:rsidP="00397758">
      <w:pPr>
        <w:ind w:left="900"/>
        <w:rPr>
          <w:rFonts w:cstheme="minorHAnsi"/>
          <w:szCs w:val="22"/>
        </w:rPr>
      </w:pPr>
    </w:p>
    <w:p w14:paraId="780D12C7" w14:textId="77777777" w:rsidR="00397758" w:rsidRPr="005C5B03" w:rsidRDefault="00397758" w:rsidP="00397758">
      <w:pPr>
        <w:ind w:left="900"/>
        <w:rPr>
          <w:rFonts w:cstheme="minorHAnsi"/>
          <w:szCs w:val="22"/>
        </w:rPr>
      </w:pPr>
      <w:r w:rsidRPr="005C5B03">
        <w:rPr>
          <w:rFonts w:cstheme="minorHAnsi"/>
          <w:szCs w:val="22"/>
        </w:rPr>
        <w:t>where</w:t>
      </w:r>
    </w:p>
    <w:p w14:paraId="2896590D" w14:textId="77777777" w:rsidR="00397758" w:rsidRPr="005C5B03" w:rsidRDefault="00397758" w:rsidP="00397758">
      <w:pPr>
        <w:ind w:left="900"/>
        <w:rPr>
          <w:rFonts w:cstheme="minorHAnsi"/>
          <w:szCs w:val="22"/>
        </w:rPr>
      </w:pPr>
      <w:r>
        <w:rPr>
          <w:rFonts w:ascii="Arial" w:hAnsi="Arial" w:cs="Arial"/>
          <w:szCs w:val="22"/>
        </w:rPr>
        <w:t>Δ</w:t>
      </w:r>
      <w:r w:rsidRPr="005C5B03">
        <w:rPr>
          <w:rFonts w:cstheme="minorHAnsi"/>
          <w:szCs w:val="22"/>
        </w:rPr>
        <w:t>kWh</w:t>
      </w:r>
      <w:r w:rsidRPr="005C5B03">
        <w:rPr>
          <w:rFonts w:cstheme="minorHAnsi"/>
          <w:szCs w:val="22"/>
          <w:vertAlign w:val="subscript"/>
        </w:rPr>
        <w:t>comp-LT</w:t>
      </w:r>
      <w:r w:rsidRPr="005C5B03">
        <w:rPr>
          <w:rFonts w:cstheme="minorHAnsi"/>
          <w:szCs w:val="22"/>
        </w:rPr>
        <w:tab/>
      </w:r>
      <w:r w:rsidRPr="005C5B03">
        <w:rPr>
          <w:rFonts w:cstheme="minorHAnsi"/>
          <w:szCs w:val="22"/>
        </w:rPr>
        <w:tab/>
        <w:t>= annual compressor energy savings for freezers</w:t>
      </w:r>
    </w:p>
    <w:p w14:paraId="2AE30BD6" w14:textId="77777777" w:rsidR="00397758" w:rsidRPr="005C5B03" w:rsidRDefault="00397758" w:rsidP="00397758">
      <w:pPr>
        <w:ind w:left="900"/>
        <w:rPr>
          <w:rFonts w:cstheme="minorHAnsi"/>
          <w:szCs w:val="22"/>
        </w:rPr>
      </w:pPr>
      <w:r>
        <w:rPr>
          <w:rFonts w:ascii="Arial" w:hAnsi="Arial" w:cs="Arial"/>
          <w:szCs w:val="22"/>
        </w:rPr>
        <w:t>Δ</w:t>
      </w:r>
      <w:r w:rsidRPr="005C5B03">
        <w:rPr>
          <w:rFonts w:cstheme="minorHAnsi"/>
          <w:szCs w:val="22"/>
        </w:rPr>
        <w:t>kW</w:t>
      </w:r>
      <w:r w:rsidRPr="005C5B03">
        <w:rPr>
          <w:rFonts w:cstheme="minorHAnsi"/>
          <w:szCs w:val="22"/>
          <w:vertAlign w:val="subscript"/>
        </w:rPr>
        <w:t>comp-LT</w:t>
      </w:r>
      <w:r w:rsidRPr="005C5B03">
        <w:rPr>
          <w:rFonts w:cstheme="minorHAnsi"/>
          <w:szCs w:val="22"/>
        </w:rPr>
        <w:t xml:space="preserve"> </w:t>
      </w:r>
      <w:r w:rsidRPr="005C5B03">
        <w:rPr>
          <w:rFonts w:cstheme="minorHAnsi"/>
          <w:szCs w:val="22"/>
        </w:rPr>
        <w:tab/>
      </w:r>
      <w:r w:rsidRPr="005C5B03">
        <w:rPr>
          <w:rFonts w:cstheme="minorHAnsi"/>
          <w:szCs w:val="22"/>
        </w:rPr>
        <w:tab/>
        <w:t>= compressor demand savings for freezers</w:t>
      </w:r>
    </w:p>
    <w:p w14:paraId="6349C87D" w14:textId="77777777" w:rsidR="00397758" w:rsidRPr="005C5B03" w:rsidRDefault="00397758" w:rsidP="00397758">
      <w:pPr>
        <w:ind w:left="900"/>
        <w:rPr>
          <w:rFonts w:cstheme="minorHAnsi"/>
          <w:szCs w:val="22"/>
        </w:rPr>
      </w:pPr>
      <w:r w:rsidRPr="005C5B03">
        <w:rPr>
          <w:rFonts w:cstheme="minorHAnsi"/>
          <w:szCs w:val="22"/>
        </w:rPr>
        <w:t>EFLH</w:t>
      </w:r>
      <w:r w:rsidRPr="005C5B03">
        <w:rPr>
          <w:rFonts w:cstheme="minorHAnsi"/>
          <w:szCs w:val="22"/>
          <w:vertAlign w:val="subscript"/>
        </w:rPr>
        <w:t>LT</w:t>
      </w:r>
      <w:r w:rsidRPr="005C5B03">
        <w:rPr>
          <w:rFonts w:cstheme="minorHAnsi"/>
          <w:szCs w:val="22"/>
          <w:vertAlign w:val="subscript"/>
        </w:rPr>
        <w:tab/>
      </w:r>
      <w:r w:rsidRPr="005C5B03">
        <w:rPr>
          <w:rFonts w:cstheme="minorHAnsi"/>
          <w:szCs w:val="22"/>
          <w:vertAlign w:val="subscript"/>
        </w:rPr>
        <w:tab/>
      </w:r>
      <w:r w:rsidRPr="005C5B03">
        <w:rPr>
          <w:rFonts w:cstheme="minorHAnsi"/>
          <w:szCs w:val="22"/>
        </w:rPr>
        <w:t>= annual operation hours for freezers</w:t>
      </w:r>
    </w:p>
    <w:p w14:paraId="209D42A5" w14:textId="77777777" w:rsidR="00397758" w:rsidRPr="005C5B03" w:rsidRDefault="00397758" w:rsidP="00397758">
      <w:pPr>
        <w:ind w:left="1440"/>
        <w:rPr>
          <w:rFonts w:cstheme="minorHAnsi"/>
          <w:szCs w:val="22"/>
        </w:rPr>
      </w:pPr>
    </w:p>
    <w:p w14:paraId="4C12889C" w14:textId="633649BA" w:rsidR="00397758" w:rsidRPr="005C5B03" w:rsidRDefault="00397758" w:rsidP="00397758">
      <w:pPr>
        <w:rPr>
          <w:rFonts w:cstheme="minorHAnsi"/>
          <w:szCs w:val="22"/>
        </w:rPr>
      </w:pPr>
      <w:r>
        <w:rPr>
          <w:rFonts w:cstheme="minorHAnsi"/>
          <w:szCs w:val="22"/>
        </w:rPr>
        <w:t xml:space="preserve">The full calculations </w:t>
      </w:r>
      <w:r w:rsidR="007C1501">
        <w:rPr>
          <w:rFonts w:cstheme="minorHAnsi"/>
          <w:szCs w:val="22"/>
        </w:rPr>
        <w:t>can be found in the attached</w:t>
      </w:r>
      <w:r>
        <w:rPr>
          <w:rFonts w:cstheme="minorHAnsi"/>
          <w:szCs w:val="22"/>
        </w:rPr>
        <w:t xml:space="preserve"> “Refrigeration Calc</w:t>
      </w:r>
      <w:r w:rsidR="00931AD5">
        <w:rPr>
          <w:rFonts w:cstheme="minorHAnsi"/>
          <w:szCs w:val="22"/>
        </w:rPr>
        <w:t>ulations</w:t>
      </w:r>
      <w:r>
        <w:rPr>
          <w:rFonts w:cstheme="minorHAnsi"/>
          <w:szCs w:val="22"/>
        </w:rPr>
        <w:t>.xlsx” [</w:t>
      </w:r>
      <w:r w:rsidR="00FE233E">
        <w:rPr>
          <w:rFonts w:cstheme="minorHAnsi"/>
          <w:szCs w:val="22"/>
        </w:rPr>
        <w:t>2</w:t>
      </w:r>
      <w:r>
        <w:rPr>
          <w:rFonts w:cstheme="minorHAnsi"/>
          <w:szCs w:val="22"/>
        </w:rPr>
        <w:t xml:space="preserve">], and </w:t>
      </w:r>
      <w:r w:rsidR="007C1501">
        <w:rPr>
          <w:rFonts w:cstheme="minorHAnsi"/>
          <w:szCs w:val="22"/>
        </w:rPr>
        <w:t>are</w:t>
      </w:r>
      <w:r>
        <w:rPr>
          <w:rFonts w:cstheme="minorHAnsi"/>
          <w:szCs w:val="22"/>
        </w:rPr>
        <w:t xml:space="preserve"> summarized in the calculation spreadsheet [</w:t>
      </w:r>
      <w:r w:rsidR="00FE233E">
        <w:rPr>
          <w:rFonts w:cstheme="minorHAnsi"/>
          <w:szCs w:val="22"/>
        </w:rPr>
        <w:t>1</w:t>
      </w:r>
      <w:r>
        <w:rPr>
          <w:rFonts w:cstheme="minorHAnsi"/>
          <w:szCs w:val="22"/>
        </w:rPr>
        <w:t>].</w:t>
      </w:r>
    </w:p>
    <w:p w14:paraId="6C7EC920" w14:textId="49C926A2" w:rsidR="00E16609" w:rsidRPr="00500C4E" w:rsidRDefault="00E16609" w:rsidP="00E16609">
      <w:pPr>
        <w:pStyle w:val="Heading1"/>
        <w:keepNext w:val="0"/>
        <w:rPr>
          <w:rFonts w:cstheme="minorHAnsi"/>
        </w:rPr>
      </w:pPr>
      <w:bookmarkStart w:id="35" w:name="_Toc214003093"/>
      <w:r w:rsidRPr="00500C4E">
        <w:rPr>
          <w:rFonts w:cstheme="minorHAnsi"/>
        </w:rPr>
        <w:t>Section 3</w:t>
      </w:r>
      <w:r w:rsidR="00317970">
        <w:rPr>
          <w:rFonts w:cstheme="minorHAnsi"/>
        </w:rPr>
        <w:t>.</w:t>
      </w:r>
      <w:r w:rsidR="00317970" w:rsidRPr="00500C4E">
        <w:rPr>
          <w:rFonts w:cstheme="minorHAnsi"/>
        </w:rPr>
        <w:t xml:space="preserve"> </w:t>
      </w:r>
      <w:r w:rsidRPr="00500C4E">
        <w:rPr>
          <w:rFonts w:cstheme="minorHAnsi"/>
        </w:rPr>
        <w:t>Load Shape</w:t>
      </w:r>
      <w:bookmarkEnd w:id="35"/>
      <w:r w:rsidRPr="00500C4E">
        <w:rPr>
          <w:rFonts w:cstheme="minorHAnsi"/>
        </w:rPr>
        <w:t>s</w:t>
      </w:r>
    </w:p>
    <w:p w14:paraId="7449CD6E" w14:textId="3D16E7CF" w:rsidR="000173BF" w:rsidRPr="00500C4E" w:rsidRDefault="008F2167" w:rsidP="00E16609">
      <w:pPr>
        <w:rPr>
          <w:rFonts w:cstheme="minorHAnsi"/>
          <w:szCs w:val="22"/>
        </w:rPr>
      </w:pPr>
      <w:r w:rsidRPr="00500C4E">
        <w:rPr>
          <w:rFonts w:cstheme="minorHAnsi"/>
          <w:szCs w:val="22"/>
        </w:rPr>
        <w:t xml:space="preserve">The ideal load shape for net benefits estimates would represent the difference between the base case and measure case. </w:t>
      </w:r>
      <w:r w:rsidR="00263C1C" w:rsidRPr="00500C4E">
        <w:rPr>
          <w:rFonts w:cstheme="minorHAnsi"/>
          <w:szCs w:val="22"/>
        </w:rPr>
        <w:t>T</w:t>
      </w:r>
      <w:r w:rsidRPr="00500C4E">
        <w:rPr>
          <w:rFonts w:cstheme="minorHAnsi"/>
          <w:szCs w:val="22"/>
        </w:rPr>
        <w:t xml:space="preserve">he closest </w:t>
      </w:r>
      <w:r w:rsidR="000173BF" w:rsidRPr="00500C4E">
        <w:rPr>
          <w:rFonts w:cstheme="minorHAnsi"/>
          <w:szCs w:val="22"/>
        </w:rPr>
        <w:t>load shapes that are applicable to the measures in this work paper are</w:t>
      </w:r>
      <w:r w:rsidR="00E16609" w:rsidRPr="00500C4E">
        <w:rPr>
          <w:rFonts w:cstheme="minorHAnsi"/>
          <w:szCs w:val="22"/>
        </w:rPr>
        <w:t xml:space="preserve"> </w:t>
      </w:r>
      <w:r w:rsidR="000173BF" w:rsidRPr="00500C4E">
        <w:rPr>
          <w:rFonts w:cstheme="minorHAnsi"/>
          <w:szCs w:val="22"/>
        </w:rPr>
        <w:t>listed in the table below.</w:t>
      </w:r>
    </w:p>
    <w:p w14:paraId="4E5AEDD2" w14:textId="331675EA" w:rsidR="00E16609" w:rsidRPr="00500C4E" w:rsidRDefault="002A3D26" w:rsidP="003F0623">
      <w:pPr>
        <w:pStyle w:val="Caption"/>
        <w:jc w:val="center"/>
        <w:rPr>
          <w:rFonts w:cstheme="minorHAnsi"/>
          <w:b w:val="0"/>
          <w:szCs w:val="22"/>
        </w:rPr>
      </w:pPr>
      <w:r w:rsidRPr="00500C4E">
        <w:rPr>
          <w:rFonts w:cstheme="minorHAnsi"/>
          <w:szCs w:val="22"/>
        </w:rPr>
        <w:t>Building Types</w:t>
      </w:r>
      <w:r w:rsidR="00E16609" w:rsidRPr="00500C4E">
        <w:rPr>
          <w:rFonts w:cstheme="minorHAnsi"/>
          <w:szCs w:val="22"/>
        </w:rPr>
        <w:t xml:space="preserve"> and Load Shapes</w:t>
      </w:r>
    </w:p>
    <w:tbl>
      <w:tblPr>
        <w:tblStyle w:val="TableGrid1"/>
        <w:tblW w:w="5000" w:type="pct"/>
        <w:tblLook w:val="01E0" w:firstRow="1" w:lastRow="1" w:firstColumn="1" w:lastColumn="1" w:noHBand="0" w:noVBand="0"/>
      </w:tblPr>
      <w:tblGrid>
        <w:gridCol w:w="3153"/>
        <w:gridCol w:w="3327"/>
        <w:gridCol w:w="2870"/>
      </w:tblGrid>
      <w:tr w:rsidR="00263C1C" w:rsidRPr="00500C4E" w14:paraId="55343A07" w14:textId="77777777" w:rsidTr="00920905">
        <w:tc>
          <w:tcPr>
            <w:tcW w:w="1686" w:type="pct"/>
            <w:shd w:val="clear" w:color="auto" w:fill="D9D9D9" w:themeFill="background1" w:themeFillShade="D9"/>
          </w:tcPr>
          <w:p w14:paraId="11626AAF" w14:textId="77777777" w:rsidR="00263C1C" w:rsidRPr="00920905" w:rsidRDefault="00263C1C" w:rsidP="00BA2E7E">
            <w:pPr>
              <w:rPr>
                <w:rFonts w:cstheme="minorHAnsi"/>
                <w:b/>
                <w:szCs w:val="20"/>
                <w:highlight w:val="yellow"/>
              </w:rPr>
            </w:pPr>
            <w:r w:rsidRPr="00920905">
              <w:rPr>
                <w:rFonts w:cstheme="minorHAnsi"/>
                <w:b/>
                <w:szCs w:val="20"/>
              </w:rPr>
              <w:t>Building Type</w:t>
            </w:r>
          </w:p>
        </w:tc>
        <w:tc>
          <w:tcPr>
            <w:tcW w:w="1779" w:type="pct"/>
            <w:shd w:val="clear" w:color="auto" w:fill="D9D9D9" w:themeFill="background1" w:themeFillShade="D9"/>
          </w:tcPr>
          <w:p w14:paraId="07A36371" w14:textId="77777777" w:rsidR="00263C1C" w:rsidRPr="00920905" w:rsidRDefault="00263C1C" w:rsidP="00BA2E7E">
            <w:pPr>
              <w:rPr>
                <w:rFonts w:cstheme="minorHAnsi"/>
                <w:b/>
                <w:szCs w:val="20"/>
              </w:rPr>
            </w:pPr>
            <w:r w:rsidRPr="00920905">
              <w:rPr>
                <w:rFonts w:cstheme="minorHAnsi"/>
                <w:b/>
                <w:szCs w:val="20"/>
              </w:rPr>
              <w:t>Load Shape</w:t>
            </w:r>
          </w:p>
        </w:tc>
        <w:tc>
          <w:tcPr>
            <w:tcW w:w="1535" w:type="pct"/>
            <w:shd w:val="clear" w:color="auto" w:fill="D9D9D9" w:themeFill="background1" w:themeFillShade="D9"/>
          </w:tcPr>
          <w:p w14:paraId="222A8B71" w14:textId="7FB64E65" w:rsidR="00263C1C" w:rsidRPr="00920905" w:rsidRDefault="00263C1C">
            <w:pPr>
              <w:rPr>
                <w:rFonts w:cstheme="minorHAnsi"/>
                <w:b/>
                <w:szCs w:val="20"/>
                <w:highlight w:val="yellow"/>
              </w:rPr>
            </w:pPr>
            <w:r w:rsidRPr="00920905">
              <w:rPr>
                <w:rFonts w:cstheme="minorHAnsi"/>
                <w:b/>
                <w:szCs w:val="20"/>
              </w:rPr>
              <w:t>E3 Alt</w:t>
            </w:r>
            <w:r w:rsidR="00353C49">
              <w:rPr>
                <w:rFonts w:cstheme="minorHAnsi"/>
                <w:b/>
                <w:szCs w:val="20"/>
              </w:rPr>
              <w:t>ernate</w:t>
            </w:r>
            <w:r w:rsidRPr="00920905">
              <w:rPr>
                <w:rFonts w:cstheme="minorHAnsi"/>
                <w:b/>
                <w:szCs w:val="20"/>
              </w:rPr>
              <w:t xml:space="preserve"> Building Type</w:t>
            </w:r>
          </w:p>
        </w:tc>
      </w:tr>
      <w:tr w:rsidR="00410D7E" w:rsidRPr="00500C4E" w14:paraId="3D341893" w14:textId="77777777" w:rsidTr="00462F58">
        <w:tc>
          <w:tcPr>
            <w:tcW w:w="1686" w:type="pct"/>
            <w:vAlign w:val="bottom"/>
          </w:tcPr>
          <w:p w14:paraId="4FA2FF6D" w14:textId="20BA7A37" w:rsidR="00410D7E" w:rsidRPr="00920905" w:rsidRDefault="00410D7E" w:rsidP="00410D7E">
            <w:pPr>
              <w:rPr>
                <w:rFonts w:cstheme="minorHAnsi"/>
                <w:color w:val="FF0000"/>
                <w:szCs w:val="20"/>
              </w:rPr>
            </w:pPr>
            <w:r>
              <w:rPr>
                <w:rFonts w:ascii="Calibri" w:hAnsi="Calibri" w:cs="Calibri"/>
                <w:szCs w:val="20"/>
              </w:rPr>
              <w:t>Grocery</w:t>
            </w:r>
          </w:p>
        </w:tc>
        <w:tc>
          <w:tcPr>
            <w:tcW w:w="1779" w:type="pct"/>
            <w:vAlign w:val="bottom"/>
          </w:tcPr>
          <w:p w14:paraId="3B2DCD1E" w14:textId="4291D5FA" w:rsidR="00410D7E" w:rsidRPr="00920905" w:rsidRDefault="00410D7E" w:rsidP="00410D7E">
            <w:pPr>
              <w:rPr>
                <w:rFonts w:cstheme="minorHAnsi"/>
                <w:color w:val="FF0000"/>
                <w:szCs w:val="20"/>
              </w:rPr>
            </w:pPr>
            <w:r>
              <w:rPr>
                <w:rFonts w:ascii="Calibri" w:hAnsi="Calibri" w:cs="Calibri"/>
                <w:szCs w:val="20"/>
              </w:rPr>
              <w:t>Refrigeration</w:t>
            </w:r>
          </w:p>
        </w:tc>
        <w:tc>
          <w:tcPr>
            <w:tcW w:w="1535" w:type="pct"/>
            <w:vAlign w:val="bottom"/>
          </w:tcPr>
          <w:p w14:paraId="6722CD8A" w14:textId="11E001BE" w:rsidR="00410D7E" w:rsidRPr="00920905" w:rsidRDefault="00410D7E" w:rsidP="00410D7E">
            <w:pPr>
              <w:rPr>
                <w:rFonts w:cstheme="minorHAnsi"/>
                <w:color w:val="FF0000"/>
                <w:szCs w:val="20"/>
              </w:rPr>
            </w:pPr>
            <w:r>
              <w:rPr>
                <w:rFonts w:ascii="Calibri" w:hAnsi="Calibri" w:cs="Calibri"/>
                <w:szCs w:val="20"/>
              </w:rPr>
              <w:t>Grocery_Store</w:t>
            </w:r>
          </w:p>
        </w:tc>
      </w:tr>
      <w:tr w:rsidR="00410D7E" w:rsidRPr="00500C4E" w14:paraId="1FB64A38" w14:textId="77777777" w:rsidTr="00462F58">
        <w:tc>
          <w:tcPr>
            <w:tcW w:w="1686" w:type="pct"/>
            <w:vAlign w:val="bottom"/>
          </w:tcPr>
          <w:p w14:paraId="129F9965" w14:textId="74575604" w:rsidR="00410D7E" w:rsidRPr="00920905" w:rsidRDefault="00410D7E" w:rsidP="00410D7E">
            <w:pPr>
              <w:rPr>
                <w:rFonts w:cstheme="minorHAnsi"/>
                <w:color w:val="FF0000"/>
                <w:szCs w:val="20"/>
              </w:rPr>
            </w:pPr>
            <w:r>
              <w:rPr>
                <w:rFonts w:ascii="Calibri" w:hAnsi="Calibri" w:cs="Calibri"/>
                <w:szCs w:val="20"/>
              </w:rPr>
              <w:t>Restaurant - Fast-Food</w:t>
            </w:r>
          </w:p>
        </w:tc>
        <w:tc>
          <w:tcPr>
            <w:tcW w:w="1779" w:type="pct"/>
            <w:vAlign w:val="bottom"/>
          </w:tcPr>
          <w:p w14:paraId="0FCC70F1" w14:textId="4D567A58" w:rsidR="00410D7E" w:rsidRPr="00920905" w:rsidRDefault="00410D7E" w:rsidP="00410D7E">
            <w:pPr>
              <w:rPr>
                <w:rFonts w:cstheme="minorHAnsi"/>
                <w:color w:val="FF0000"/>
                <w:szCs w:val="20"/>
              </w:rPr>
            </w:pPr>
            <w:r>
              <w:rPr>
                <w:rFonts w:ascii="Calibri" w:hAnsi="Calibri" w:cs="Calibri"/>
                <w:szCs w:val="20"/>
              </w:rPr>
              <w:t>Refrigeration</w:t>
            </w:r>
          </w:p>
        </w:tc>
        <w:tc>
          <w:tcPr>
            <w:tcW w:w="1535" w:type="pct"/>
            <w:vAlign w:val="bottom"/>
          </w:tcPr>
          <w:p w14:paraId="31157856" w14:textId="418ABF05" w:rsidR="00410D7E" w:rsidRPr="00920905" w:rsidRDefault="00410D7E" w:rsidP="00410D7E">
            <w:pPr>
              <w:rPr>
                <w:rFonts w:cstheme="minorHAnsi"/>
                <w:color w:val="FF0000"/>
                <w:szCs w:val="20"/>
              </w:rPr>
            </w:pPr>
            <w:r>
              <w:rPr>
                <w:rFonts w:ascii="Calibri" w:hAnsi="Calibri" w:cs="Calibri"/>
                <w:szCs w:val="20"/>
              </w:rPr>
              <w:t>Fast_Food_Restaurant</w:t>
            </w:r>
          </w:p>
        </w:tc>
      </w:tr>
      <w:tr w:rsidR="00410D7E" w:rsidRPr="00500C4E" w14:paraId="1F0145E9" w14:textId="77777777" w:rsidTr="00462F58">
        <w:tc>
          <w:tcPr>
            <w:tcW w:w="1686" w:type="pct"/>
            <w:vAlign w:val="bottom"/>
          </w:tcPr>
          <w:p w14:paraId="2F5F7E91" w14:textId="558BC1C6" w:rsidR="00410D7E" w:rsidRPr="00920905" w:rsidRDefault="00410D7E" w:rsidP="00410D7E">
            <w:pPr>
              <w:rPr>
                <w:rFonts w:cstheme="minorHAnsi"/>
                <w:color w:val="FF0000"/>
                <w:szCs w:val="20"/>
              </w:rPr>
            </w:pPr>
            <w:r>
              <w:rPr>
                <w:rFonts w:ascii="Calibri" w:hAnsi="Calibri" w:cs="Calibri"/>
                <w:szCs w:val="20"/>
              </w:rPr>
              <w:t>Restaurant - Sit-Down</w:t>
            </w:r>
          </w:p>
        </w:tc>
        <w:tc>
          <w:tcPr>
            <w:tcW w:w="1779" w:type="pct"/>
            <w:vAlign w:val="bottom"/>
          </w:tcPr>
          <w:p w14:paraId="7D874D53" w14:textId="09A056B7" w:rsidR="00410D7E" w:rsidRPr="00920905" w:rsidRDefault="00410D7E" w:rsidP="00410D7E">
            <w:pPr>
              <w:rPr>
                <w:rFonts w:cstheme="minorHAnsi"/>
                <w:color w:val="FF0000"/>
                <w:szCs w:val="20"/>
              </w:rPr>
            </w:pPr>
            <w:r>
              <w:rPr>
                <w:rFonts w:ascii="Calibri" w:hAnsi="Calibri" w:cs="Calibri"/>
                <w:szCs w:val="20"/>
              </w:rPr>
              <w:t>Refrigeration</w:t>
            </w:r>
          </w:p>
        </w:tc>
        <w:tc>
          <w:tcPr>
            <w:tcW w:w="1535" w:type="pct"/>
            <w:vAlign w:val="bottom"/>
          </w:tcPr>
          <w:p w14:paraId="4AAE6263" w14:textId="02CF0820" w:rsidR="00410D7E" w:rsidRPr="00920905" w:rsidRDefault="00410D7E" w:rsidP="00410D7E">
            <w:pPr>
              <w:rPr>
                <w:rFonts w:cstheme="minorHAnsi"/>
                <w:color w:val="FF0000"/>
                <w:szCs w:val="20"/>
              </w:rPr>
            </w:pPr>
            <w:r>
              <w:rPr>
                <w:rFonts w:ascii="Calibri" w:hAnsi="Calibri" w:cs="Calibri"/>
                <w:szCs w:val="20"/>
              </w:rPr>
              <w:t>Sit_Down_Restaurant</w:t>
            </w:r>
          </w:p>
        </w:tc>
      </w:tr>
    </w:tbl>
    <w:p w14:paraId="52C9214C" w14:textId="5A04C955" w:rsidR="005552C3" w:rsidRDefault="00F95E2F" w:rsidP="00920905">
      <w:pPr>
        <w:pStyle w:val="Heading1"/>
      </w:pPr>
      <w:r>
        <w:t>Section 4. Costs</w:t>
      </w:r>
    </w:p>
    <w:p w14:paraId="4696E137" w14:textId="77777777" w:rsidR="00E16609" w:rsidRDefault="00E16609" w:rsidP="00824F1C">
      <w:pPr>
        <w:pStyle w:val="Heading2"/>
        <w:rPr>
          <w:rFonts w:asciiTheme="minorHAnsi" w:hAnsiTheme="minorHAnsi" w:cstheme="minorHAnsi"/>
        </w:rPr>
      </w:pPr>
      <w:bookmarkStart w:id="36" w:name="_MON_1399297811"/>
      <w:bookmarkStart w:id="37" w:name="_Toc214003097"/>
      <w:bookmarkEnd w:id="36"/>
      <w:r w:rsidRPr="00500C4E">
        <w:rPr>
          <w:rFonts w:asciiTheme="minorHAnsi" w:hAnsiTheme="minorHAnsi" w:cstheme="minorHAnsi"/>
        </w:rPr>
        <w:t>4.1 Base Case Cost</w:t>
      </w:r>
      <w:bookmarkEnd w:id="37"/>
    </w:p>
    <w:p w14:paraId="2BC8FF19" w14:textId="41D8B554" w:rsidR="00AF7E2A" w:rsidRDefault="00AF7E2A" w:rsidP="00AF7E2A">
      <w:pPr>
        <w:pStyle w:val="Cal11"/>
      </w:pPr>
      <w:bookmarkStart w:id="38" w:name="_Toc214003098"/>
      <w:r w:rsidRPr="003F604A">
        <w:t xml:space="preserve">For </w:t>
      </w:r>
      <w:r>
        <w:t>REA measures</w:t>
      </w:r>
      <w:r w:rsidRPr="003F604A">
        <w:t>, the base case cost is assumed to be zero</w:t>
      </w:r>
      <w:r>
        <w:t xml:space="preserve"> </w:t>
      </w:r>
      <w:r w:rsidRPr="001343EB">
        <w:t>because these are discretionary modifications to the customers’ existing equipment.  Their alternative is to make no c</w:t>
      </w:r>
      <w:r>
        <w:t>hanges to their existing system</w:t>
      </w:r>
      <w:r w:rsidRPr="003F604A">
        <w:t>.</w:t>
      </w:r>
    </w:p>
    <w:p w14:paraId="58EF297D" w14:textId="77777777" w:rsidR="00AF7E2A" w:rsidRDefault="00AF7E2A" w:rsidP="00AF7E2A">
      <w:pPr>
        <w:pStyle w:val="Cal11"/>
      </w:pPr>
    </w:p>
    <w:p w14:paraId="6A177E38" w14:textId="77777777" w:rsidR="00AF7E2A" w:rsidRDefault="00AF7E2A" w:rsidP="00AF7E2A">
      <w:pPr>
        <w:pStyle w:val="Cal11"/>
      </w:pPr>
      <w:r>
        <w:t>The base case cost is $0/linear-foot.</w:t>
      </w:r>
    </w:p>
    <w:p w14:paraId="44713B57" w14:textId="77777777" w:rsidR="005A0E53" w:rsidRPr="00500C4E" w:rsidRDefault="005A0E53" w:rsidP="005A0E53">
      <w:pPr>
        <w:pStyle w:val="Heading2"/>
        <w:rPr>
          <w:rFonts w:asciiTheme="minorHAnsi" w:hAnsiTheme="minorHAnsi" w:cstheme="minorHAnsi"/>
        </w:rPr>
      </w:pPr>
      <w:r w:rsidRPr="00500C4E">
        <w:rPr>
          <w:rFonts w:asciiTheme="minorHAnsi" w:hAnsiTheme="minorHAnsi" w:cstheme="minorHAnsi"/>
        </w:rPr>
        <w:t>4.2 Measure Case Cost</w:t>
      </w:r>
    </w:p>
    <w:p w14:paraId="2FB6A3DA" w14:textId="54825D33" w:rsidR="00AF7E2A" w:rsidRDefault="00AF7E2A" w:rsidP="00AF7E2A">
      <w:pPr>
        <w:rPr>
          <w:rFonts w:cstheme="minorHAnsi"/>
          <w:szCs w:val="22"/>
        </w:rPr>
      </w:pPr>
      <w:r>
        <w:rPr>
          <w:rFonts w:cstheme="minorHAnsi"/>
          <w:szCs w:val="22"/>
        </w:rPr>
        <w:t>In the case of REA,</w:t>
      </w:r>
      <w:r w:rsidRPr="0037121C">
        <w:rPr>
          <w:rFonts w:cstheme="minorHAnsi"/>
          <w:szCs w:val="22"/>
        </w:rPr>
        <w:t xml:space="preserve"> the customer is making a consci</w:t>
      </w:r>
      <w:r>
        <w:rPr>
          <w:rFonts w:cstheme="minorHAnsi"/>
          <w:szCs w:val="22"/>
        </w:rPr>
        <w:t>ous</w:t>
      </w:r>
      <w:r w:rsidRPr="0037121C">
        <w:rPr>
          <w:rFonts w:cstheme="minorHAnsi"/>
          <w:szCs w:val="22"/>
        </w:rPr>
        <w:t xml:space="preserve"> decision to</w:t>
      </w:r>
      <w:r>
        <w:rPr>
          <w:rFonts w:cstheme="minorHAnsi"/>
          <w:szCs w:val="22"/>
        </w:rPr>
        <w:t xml:space="preserve"> add-on to</w:t>
      </w:r>
      <w:r w:rsidRPr="0037121C">
        <w:rPr>
          <w:rFonts w:cstheme="minorHAnsi"/>
          <w:szCs w:val="22"/>
        </w:rPr>
        <w:t xml:space="preserve"> existing, working equipment.  Since this is a discretionary choice by the consumer</w:t>
      </w:r>
      <w:r>
        <w:rPr>
          <w:rFonts w:cstheme="minorHAnsi"/>
          <w:szCs w:val="22"/>
        </w:rPr>
        <w:t>,</w:t>
      </w:r>
      <w:r w:rsidRPr="0037121C">
        <w:rPr>
          <w:rFonts w:cstheme="minorHAnsi"/>
          <w:szCs w:val="22"/>
        </w:rPr>
        <w:t xml:space="preserve"> the cost invoked is the full cost of</w:t>
      </w:r>
      <w:r>
        <w:rPr>
          <w:rFonts w:cstheme="minorHAnsi"/>
          <w:szCs w:val="22"/>
        </w:rPr>
        <w:t xml:space="preserve"> the</w:t>
      </w:r>
      <w:r w:rsidRPr="0037121C">
        <w:rPr>
          <w:rFonts w:cstheme="minorHAnsi"/>
          <w:szCs w:val="22"/>
        </w:rPr>
        <w:t xml:space="preserve"> equipment and installation of the energy efficient equipment.</w:t>
      </w:r>
    </w:p>
    <w:p w14:paraId="0CB8AB54" w14:textId="77777777" w:rsidR="00AF7E2A" w:rsidRDefault="00AF7E2A" w:rsidP="00AF7E2A">
      <w:pPr>
        <w:pStyle w:val="Cal11"/>
      </w:pPr>
    </w:p>
    <w:p w14:paraId="239173C8" w14:textId="35AFBAD8" w:rsidR="00AF7E2A" w:rsidRDefault="00AF7E2A" w:rsidP="00AF7E2A">
      <w:pPr>
        <w:pStyle w:val="Cal11"/>
      </w:pPr>
      <w:r>
        <w:t xml:space="preserve">Cost estimates for this measure were </w:t>
      </w:r>
      <w:r w:rsidR="00A91C84">
        <w:t xml:space="preserve">obtained from the </w:t>
      </w:r>
      <w:r w:rsidR="00A91C84" w:rsidRPr="0099074B">
        <w:t>201</w:t>
      </w:r>
      <w:r w:rsidR="00A91C84">
        <w:t>6</w:t>
      </w:r>
      <w:r w:rsidR="00A91C84" w:rsidRPr="0099074B">
        <w:t xml:space="preserve"> edition of RS Means </w:t>
      </w:r>
      <w:r w:rsidR="006456FD">
        <w:t>Mechanica</w:t>
      </w:r>
      <w:r w:rsidR="00A91C84" w:rsidRPr="0099074B">
        <w:t>l Cost Data</w:t>
      </w:r>
      <w:r w:rsidR="002F72F0">
        <w:t xml:space="preserve"> [</w:t>
      </w:r>
      <w:r w:rsidR="00E30D86">
        <w:t>501</w:t>
      </w:r>
      <w:r w:rsidR="002F72F0">
        <w:t>]</w:t>
      </w:r>
      <w:r w:rsidR="00A91C84">
        <w:t>. Refer to Attachment [</w:t>
      </w:r>
      <w:r w:rsidR="00FE233E">
        <w:t>3</w:t>
      </w:r>
      <w:r w:rsidR="00A91C84">
        <w:t>], “</w:t>
      </w:r>
      <w:r w:rsidR="00346F7C">
        <w:t>SCE17RN003.0</w:t>
      </w:r>
      <w:r w:rsidR="00A91C84" w:rsidRPr="00A91C84">
        <w:t xml:space="preserve"> </w:t>
      </w:r>
      <w:r w:rsidR="00A91C84">
        <w:t>–</w:t>
      </w:r>
      <w:r w:rsidR="00A91C84" w:rsidRPr="00A91C84">
        <w:t xml:space="preserve"> Cost</w:t>
      </w:r>
      <w:r w:rsidR="00346F7C">
        <w:t>s</w:t>
      </w:r>
      <w:r w:rsidR="00A91C84">
        <w:t xml:space="preserve">.xlsx”, for more information. </w:t>
      </w:r>
      <w:r>
        <w:t>These costs are adjusted for unit length and for each climate zone in the calculation spreadsheet [</w:t>
      </w:r>
      <w:r w:rsidR="00FE233E">
        <w:t>1</w:t>
      </w:r>
      <w:r>
        <w:t>].</w:t>
      </w:r>
    </w:p>
    <w:p w14:paraId="1E139753" w14:textId="77777777" w:rsidR="00AF7E2A" w:rsidRDefault="00AF7E2A" w:rsidP="00AF7E2A">
      <w:pPr>
        <w:pStyle w:val="Cal11"/>
      </w:pPr>
    </w:p>
    <w:p w14:paraId="70A1128E" w14:textId="77777777" w:rsidR="00AF7E2A" w:rsidRDefault="00AF7E2A" w:rsidP="00AF7E2A">
      <w:pPr>
        <w:pStyle w:val="Cal11"/>
      </w:pPr>
      <w:r>
        <w:t>For direct install programs, SCE utilizes one or more contractors as part of the program.  The actual cost can vary by contractor, the date in which the work occurred, and by the volume of business.  Contractor costs are confidential information and are based upon contractually agreed upon pricing as established in their purchase order with SCE; therefore, the SCE program tracking system is the only source for this data.</w:t>
      </w:r>
    </w:p>
    <w:p w14:paraId="2830936E" w14:textId="77777777" w:rsidR="00462F58" w:rsidRDefault="00462F58" w:rsidP="00AF7E2A">
      <w:pPr>
        <w:pStyle w:val="Cal11"/>
      </w:pPr>
    </w:p>
    <w:tbl>
      <w:tblPr>
        <w:tblStyle w:val="TableGrid1"/>
        <w:tblW w:w="5000" w:type="pct"/>
        <w:tblLook w:val="01E0" w:firstRow="1" w:lastRow="1" w:firstColumn="1" w:lastColumn="1" w:noHBand="0" w:noVBand="0"/>
      </w:tblPr>
      <w:tblGrid>
        <w:gridCol w:w="2697"/>
        <w:gridCol w:w="2429"/>
        <w:gridCol w:w="1709"/>
        <w:gridCol w:w="1350"/>
        <w:gridCol w:w="1165"/>
      </w:tblGrid>
      <w:tr w:rsidR="00462F58" w:rsidRPr="00500C4E" w14:paraId="2E46F78B" w14:textId="77777777" w:rsidTr="0064303C">
        <w:tc>
          <w:tcPr>
            <w:tcW w:w="1442" w:type="pct"/>
            <w:shd w:val="clear" w:color="auto" w:fill="D9D9D9" w:themeFill="background1" w:themeFillShade="D9"/>
          </w:tcPr>
          <w:p w14:paraId="708AF78C" w14:textId="7C09C362" w:rsidR="00462F58" w:rsidRPr="00462F58" w:rsidRDefault="00462F58" w:rsidP="00462F58">
            <w:pPr>
              <w:rPr>
                <w:rFonts w:cstheme="minorHAnsi"/>
                <w:b/>
                <w:szCs w:val="20"/>
                <w:highlight w:val="yellow"/>
              </w:rPr>
            </w:pPr>
            <w:r w:rsidRPr="00462F58">
              <w:rPr>
                <w:rFonts w:cstheme="minorHAnsi"/>
                <w:b/>
                <w:szCs w:val="20"/>
              </w:rPr>
              <w:t>Measure</w:t>
            </w:r>
          </w:p>
        </w:tc>
        <w:tc>
          <w:tcPr>
            <w:tcW w:w="1299" w:type="pct"/>
            <w:shd w:val="clear" w:color="auto" w:fill="D9D9D9" w:themeFill="background1" w:themeFillShade="D9"/>
          </w:tcPr>
          <w:p w14:paraId="1E479A7E" w14:textId="1D999199" w:rsidR="00462F58" w:rsidRPr="00462F58" w:rsidRDefault="00462F58" w:rsidP="00462F58">
            <w:pPr>
              <w:rPr>
                <w:rFonts w:cstheme="minorHAnsi"/>
                <w:b/>
                <w:szCs w:val="20"/>
              </w:rPr>
            </w:pPr>
            <w:r w:rsidRPr="00462F58">
              <w:rPr>
                <w:rFonts w:cstheme="minorHAnsi"/>
                <w:b/>
                <w:szCs w:val="20"/>
              </w:rPr>
              <w:t>Unit</w:t>
            </w:r>
          </w:p>
        </w:tc>
        <w:tc>
          <w:tcPr>
            <w:tcW w:w="914" w:type="pct"/>
            <w:shd w:val="clear" w:color="auto" w:fill="D9D9D9" w:themeFill="background1" w:themeFillShade="D9"/>
          </w:tcPr>
          <w:p w14:paraId="563265FE" w14:textId="27734BF6" w:rsidR="00462F58" w:rsidRPr="00462F58" w:rsidRDefault="00462F58" w:rsidP="00462F58">
            <w:pPr>
              <w:rPr>
                <w:rFonts w:cstheme="minorHAnsi"/>
                <w:b/>
                <w:szCs w:val="20"/>
                <w:highlight w:val="yellow"/>
              </w:rPr>
            </w:pPr>
            <w:r w:rsidRPr="00462F58">
              <w:rPr>
                <w:rFonts w:cstheme="minorHAnsi"/>
                <w:b/>
                <w:szCs w:val="20"/>
              </w:rPr>
              <w:t>Equipment Cost</w:t>
            </w:r>
          </w:p>
        </w:tc>
        <w:tc>
          <w:tcPr>
            <w:tcW w:w="722" w:type="pct"/>
            <w:shd w:val="clear" w:color="auto" w:fill="D9D9D9" w:themeFill="background1" w:themeFillShade="D9"/>
          </w:tcPr>
          <w:p w14:paraId="3281EABF" w14:textId="0D35EABF" w:rsidR="00462F58" w:rsidRPr="00462F58" w:rsidRDefault="00462F58" w:rsidP="00462F58">
            <w:pPr>
              <w:rPr>
                <w:rFonts w:cstheme="minorHAnsi"/>
                <w:b/>
                <w:szCs w:val="20"/>
                <w:highlight w:val="yellow"/>
              </w:rPr>
            </w:pPr>
            <w:r w:rsidRPr="00462F58">
              <w:rPr>
                <w:rFonts w:cstheme="minorHAnsi"/>
                <w:b/>
                <w:szCs w:val="20"/>
              </w:rPr>
              <w:t>Labor Cost</w:t>
            </w:r>
          </w:p>
        </w:tc>
        <w:tc>
          <w:tcPr>
            <w:tcW w:w="623" w:type="pct"/>
            <w:shd w:val="clear" w:color="auto" w:fill="D9D9D9" w:themeFill="background1" w:themeFillShade="D9"/>
          </w:tcPr>
          <w:p w14:paraId="3BFE8527" w14:textId="3491550D" w:rsidR="00462F58" w:rsidRPr="00462F58" w:rsidRDefault="00462F58" w:rsidP="00462F58">
            <w:pPr>
              <w:rPr>
                <w:rFonts w:cstheme="minorHAnsi"/>
                <w:b/>
                <w:szCs w:val="20"/>
                <w:highlight w:val="yellow"/>
              </w:rPr>
            </w:pPr>
            <w:r>
              <w:rPr>
                <w:rFonts w:cstheme="minorHAnsi"/>
                <w:b/>
                <w:szCs w:val="20"/>
              </w:rPr>
              <w:t>Total</w:t>
            </w:r>
          </w:p>
        </w:tc>
      </w:tr>
      <w:tr w:rsidR="00D6435D" w:rsidRPr="00500C4E" w14:paraId="15A2D9F4" w14:textId="77777777" w:rsidTr="0064303C">
        <w:tc>
          <w:tcPr>
            <w:tcW w:w="1442" w:type="pct"/>
          </w:tcPr>
          <w:p w14:paraId="7393692F" w14:textId="5E6DB437" w:rsidR="00D6435D" w:rsidRPr="00920905" w:rsidRDefault="00D6435D" w:rsidP="00D6435D">
            <w:pPr>
              <w:rPr>
                <w:rFonts w:cstheme="minorHAnsi"/>
                <w:color w:val="FF0000"/>
                <w:szCs w:val="20"/>
              </w:rPr>
            </w:pPr>
            <w:r w:rsidRPr="00E45383">
              <w:rPr>
                <w:rFonts w:cstheme="minorHAnsi"/>
                <w:szCs w:val="20"/>
              </w:rPr>
              <w:t>Bare Suction Lines for Walk-in Coolers Insulation</w:t>
            </w:r>
          </w:p>
        </w:tc>
        <w:tc>
          <w:tcPr>
            <w:tcW w:w="1299" w:type="pct"/>
            <w:vAlign w:val="center"/>
          </w:tcPr>
          <w:p w14:paraId="79371A2B" w14:textId="31A7839D" w:rsidR="00D6435D" w:rsidRPr="00920905" w:rsidRDefault="00D6435D" w:rsidP="00D6435D">
            <w:pPr>
              <w:rPr>
                <w:rFonts w:cstheme="minorHAnsi"/>
                <w:color w:val="FF0000"/>
                <w:szCs w:val="20"/>
              </w:rPr>
            </w:pPr>
            <w:r w:rsidRPr="00AF0A5D">
              <w:rPr>
                <w:rFonts w:cstheme="minorHAnsi"/>
                <w:szCs w:val="20"/>
              </w:rPr>
              <w:t>linear-ft of insulation</w:t>
            </w:r>
          </w:p>
        </w:tc>
        <w:tc>
          <w:tcPr>
            <w:tcW w:w="914" w:type="pct"/>
            <w:vAlign w:val="center"/>
          </w:tcPr>
          <w:p w14:paraId="4AF81BFB" w14:textId="59418675" w:rsidR="00D6435D" w:rsidRPr="00920905" w:rsidRDefault="00D6435D" w:rsidP="00D6435D">
            <w:pPr>
              <w:rPr>
                <w:rFonts w:cstheme="minorHAnsi"/>
                <w:color w:val="FF0000"/>
                <w:szCs w:val="20"/>
              </w:rPr>
            </w:pPr>
            <w:r w:rsidRPr="00AF0A5D">
              <w:rPr>
                <w:rFonts w:cstheme="minorHAnsi"/>
                <w:szCs w:val="20"/>
              </w:rPr>
              <w:t>$</w:t>
            </w:r>
            <w:r>
              <w:rPr>
                <w:rFonts w:cstheme="minorHAnsi"/>
                <w:szCs w:val="20"/>
              </w:rPr>
              <w:t>3.</w:t>
            </w:r>
            <w:r w:rsidR="00496FD4">
              <w:rPr>
                <w:rFonts w:cstheme="minorHAnsi"/>
                <w:szCs w:val="20"/>
              </w:rPr>
              <w:t>56</w:t>
            </w:r>
          </w:p>
        </w:tc>
        <w:tc>
          <w:tcPr>
            <w:tcW w:w="722" w:type="pct"/>
            <w:vAlign w:val="center"/>
          </w:tcPr>
          <w:p w14:paraId="4912EF6A" w14:textId="70BDF909" w:rsidR="00D6435D" w:rsidRPr="00920905" w:rsidRDefault="00D6435D" w:rsidP="00D6435D">
            <w:pPr>
              <w:rPr>
                <w:rFonts w:cstheme="minorHAnsi"/>
                <w:color w:val="FF0000"/>
                <w:szCs w:val="20"/>
              </w:rPr>
            </w:pPr>
            <w:r w:rsidRPr="00AF0A5D">
              <w:rPr>
                <w:rFonts w:cstheme="minorHAnsi"/>
                <w:szCs w:val="20"/>
              </w:rPr>
              <w:t>$</w:t>
            </w:r>
            <w:r>
              <w:rPr>
                <w:rFonts w:cstheme="minorHAnsi"/>
                <w:szCs w:val="20"/>
              </w:rPr>
              <w:t>3.82</w:t>
            </w:r>
          </w:p>
        </w:tc>
        <w:tc>
          <w:tcPr>
            <w:tcW w:w="623" w:type="pct"/>
            <w:vAlign w:val="center"/>
          </w:tcPr>
          <w:p w14:paraId="51F3EB9D" w14:textId="41D017D6" w:rsidR="00D6435D" w:rsidRPr="00D6435D" w:rsidRDefault="00D6435D" w:rsidP="00496FD4">
            <w:pPr>
              <w:rPr>
                <w:rFonts w:cstheme="minorHAnsi"/>
                <w:szCs w:val="20"/>
              </w:rPr>
            </w:pPr>
            <w:r>
              <w:rPr>
                <w:rFonts w:cstheme="minorHAnsi"/>
                <w:szCs w:val="20"/>
              </w:rPr>
              <w:t>$7.</w:t>
            </w:r>
            <w:r w:rsidR="00496FD4">
              <w:rPr>
                <w:rFonts w:cstheme="minorHAnsi"/>
                <w:szCs w:val="20"/>
              </w:rPr>
              <w:t>38</w:t>
            </w:r>
          </w:p>
        </w:tc>
      </w:tr>
      <w:tr w:rsidR="00D6435D" w:rsidRPr="00500C4E" w14:paraId="340AD8FC" w14:textId="77777777" w:rsidTr="0064303C">
        <w:tc>
          <w:tcPr>
            <w:tcW w:w="1442" w:type="pct"/>
          </w:tcPr>
          <w:p w14:paraId="2390190B" w14:textId="75DF8E55" w:rsidR="00D6435D" w:rsidRPr="00920905" w:rsidRDefault="00D6435D" w:rsidP="00D6435D">
            <w:pPr>
              <w:rPr>
                <w:rFonts w:cstheme="minorHAnsi"/>
                <w:color w:val="FF0000"/>
                <w:szCs w:val="20"/>
              </w:rPr>
            </w:pPr>
            <w:r w:rsidRPr="00E45383">
              <w:rPr>
                <w:rFonts w:cstheme="minorHAnsi"/>
                <w:szCs w:val="20"/>
              </w:rPr>
              <w:t>Bare Suction Lines for Walk-in Freezers Insulation</w:t>
            </w:r>
          </w:p>
        </w:tc>
        <w:tc>
          <w:tcPr>
            <w:tcW w:w="1299" w:type="pct"/>
            <w:vAlign w:val="center"/>
          </w:tcPr>
          <w:p w14:paraId="6A1D85B3" w14:textId="3C1174FC" w:rsidR="00D6435D" w:rsidRPr="00920905" w:rsidRDefault="00D6435D" w:rsidP="00D6435D">
            <w:pPr>
              <w:rPr>
                <w:rFonts w:cstheme="minorHAnsi"/>
                <w:color w:val="FF0000"/>
                <w:szCs w:val="20"/>
              </w:rPr>
            </w:pPr>
            <w:r w:rsidRPr="00AF0A5D">
              <w:rPr>
                <w:rFonts w:cstheme="minorHAnsi"/>
                <w:szCs w:val="20"/>
              </w:rPr>
              <w:t>linear-ft of insulation</w:t>
            </w:r>
          </w:p>
        </w:tc>
        <w:tc>
          <w:tcPr>
            <w:tcW w:w="914" w:type="pct"/>
            <w:vAlign w:val="center"/>
          </w:tcPr>
          <w:p w14:paraId="261FB8FE" w14:textId="672F44B5" w:rsidR="00D6435D" w:rsidRPr="00920905" w:rsidRDefault="00D6435D" w:rsidP="00496FD4">
            <w:pPr>
              <w:rPr>
                <w:rFonts w:cstheme="minorHAnsi"/>
                <w:color w:val="FF0000"/>
                <w:szCs w:val="20"/>
              </w:rPr>
            </w:pPr>
            <w:r w:rsidRPr="00AF0A5D">
              <w:rPr>
                <w:rFonts w:cstheme="minorHAnsi"/>
                <w:szCs w:val="20"/>
              </w:rPr>
              <w:t>$</w:t>
            </w:r>
            <w:r>
              <w:rPr>
                <w:rFonts w:cstheme="minorHAnsi"/>
                <w:szCs w:val="20"/>
              </w:rPr>
              <w:t>3.</w:t>
            </w:r>
            <w:r w:rsidR="00496FD4">
              <w:rPr>
                <w:rFonts w:cstheme="minorHAnsi"/>
                <w:szCs w:val="20"/>
              </w:rPr>
              <w:t>56</w:t>
            </w:r>
          </w:p>
        </w:tc>
        <w:tc>
          <w:tcPr>
            <w:tcW w:w="722" w:type="pct"/>
            <w:vAlign w:val="center"/>
          </w:tcPr>
          <w:p w14:paraId="64139762" w14:textId="1DC806DC" w:rsidR="00D6435D" w:rsidRPr="00920905" w:rsidRDefault="00D6435D" w:rsidP="00D6435D">
            <w:pPr>
              <w:rPr>
                <w:rFonts w:cstheme="minorHAnsi"/>
                <w:color w:val="FF0000"/>
                <w:szCs w:val="20"/>
              </w:rPr>
            </w:pPr>
            <w:r w:rsidRPr="00AF0A5D">
              <w:rPr>
                <w:rFonts w:cstheme="minorHAnsi"/>
                <w:szCs w:val="20"/>
              </w:rPr>
              <w:t>$</w:t>
            </w:r>
            <w:r>
              <w:rPr>
                <w:rFonts w:cstheme="minorHAnsi"/>
                <w:szCs w:val="20"/>
              </w:rPr>
              <w:t>3.82</w:t>
            </w:r>
          </w:p>
        </w:tc>
        <w:tc>
          <w:tcPr>
            <w:tcW w:w="623" w:type="pct"/>
            <w:vAlign w:val="center"/>
          </w:tcPr>
          <w:p w14:paraId="099F018B" w14:textId="1B6BB709" w:rsidR="00D6435D" w:rsidRPr="00920905" w:rsidRDefault="00D6435D" w:rsidP="00496FD4">
            <w:pPr>
              <w:rPr>
                <w:rFonts w:cstheme="minorHAnsi"/>
                <w:color w:val="FF0000"/>
                <w:szCs w:val="20"/>
              </w:rPr>
            </w:pPr>
            <w:r>
              <w:rPr>
                <w:rFonts w:cstheme="minorHAnsi"/>
                <w:szCs w:val="20"/>
              </w:rPr>
              <w:t>$7.</w:t>
            </w:r>
            <w:r w:rsidR="00496FD4">
              <w:rPr>
                <w:rFonts w:cstheme="minorHAnsi"/>
                <w:szCs w:val="20"/>
              </w:rPr>
              <w:t>38</w:t>
            </w:r>
          </w:p>
        </w:tc>
      </w:tr>
    </w:tbl>
    <w:p w14:paraId="3CDFCB67" w14:textId="77777777" w:rsidR="00462F58" w:rsidRDefault="00462F58" w:rsidP="00AF7E2A">
      <w:pPr>
        <w:pStyle w:val="Cal11"/>
      </w:pPr>
    </w:p>
    <w:p w14:paraId="22EA90E7" w14:textId="2A314263" w:rsidR="00E16609" w:rsidRDefault="005A0E53" w:rsidP="00E16609">
      <w:pPr>
        <w:pStyle w:val="Heading2"/>
        <w:keepNext w:val="0"/>
        <w:rPr>
          <w:rFonts w:asciiTheme="minorHAnsi" w:hAnsiTheme="minorHAnsi" w:cstheme="minorHAnsi"/>
        </w:rPr>
      </w:pPr>
      <w:r w:rsidRPr="00500C4E">
        <w:rPr>
          <w:rFonts w:asciiTheme="minorHAnsi" w:hAnsiTheme="minorHAnsi" w:cstheme="minorHAnsi"/>
        </w:rPr>
        <w:t>4.3</w:t>
      </w:r>
      <w:r w:rsidR="00E16609" w:rsidRPr="00500C4E">
        <w:rPr>
          <w:rFonts w:asciiTheme="minorHAnsi" w:hAnsiTheme="minorHAnsi" w:cstheme="minorHAnsi"/>
        </w:rPr>
        <w:t xml:space="preserve"> </w:t>
      </w:r>
      <w:r w:rsidR="002469DD">
        <w:rPr>
          <w:rFonts w:asciiTheme="minorHAnsi" w:hAnsiTheme="minorHAnsi" w:cstheme="minorHAnsi"/>
        </w:rPr>
        <w:t>Full</w:t>
      </w:r>
      <w:r w:rsidR="002469DD" w:rsidRPr="00500C4E">
        <w:rPr>
          <w:rFonts w:asciiTheme="minorHAnsi" w:hAnsiTheme="minorHAnsi" w:cstheme="minorHAnsi"/>
        </w:rPr>
        <w:t xml:space="preserve"> </w:t>
      </w:r>
      <w:r w:rsidRPr="00500C4E">
        <w:rPr>
          <w:rFonts w:asciiTheme="minorHAnsi" w:hAnsiTheme="minorHAnsi" w:cstheme="minorHAnsi"/>
        </w:rPr>
        <w:t>and Incremental</w:t>
      </w:r>
      <w:r w:rsidR="00E16609" w:rsidRPr="00500C4E">
        <w:rPr>
          <w:rFonts w:asciiTheme="minorHAnsi" w:hAnsiTheme="minorHAnsi" w:cstheme="minorHAnsi"/>
        </w:rPr>
        <w:t xml:space="preserve"> Measure Cost</w:t>
      </w:r>
      <w:bookmarkEnd w:id="38"/>
    </w:p>
    <w:p w14:paraId="0402FB1A" w14:textId="4E45A70F" w:rsidR="00A80270" w:rsidRPr="00920905" w:rsidRDefault="004673A2">
      <w:r>
        <w:rPr>
          <w:b/>
        </w:rPr>
        <w:t xml:space="preserve">Full and </w:t>
      </w:r>
      <w:r w:rsidR="006B0F11" w:rsidRPr="00920905">
        <w:rPr>
          <w:b/>
        </w:rPr>
        <w:t xml:space="preserve">Incremental </w:t>
      </w:r>
      <w:r>
        <w:rPr>
          <w:b/>
        </w:rPr>
        <w:t>Measure</w:t>
      </w:r>
      <w:r w:rsidR="006B0F11" w:rsidRPr="00920905">
        <w:rPr>
          <w:b/>
        </w:rPr>
        <w:t xml:space="preserve"> Cost </w:t>
      </w:r>
      <w:r w:rsidR="00FF73B4">
        <w:rPr>
          <w:b/>
        </w:rPr>
        <w:t>Equations</w:t>
      </w:r>
    </w:p>
    <w:tbl>
      <w:tblPr>
        <w:tblStyle w:val="TableGrid1"/>
        <w:tblW w:w="5000" w:type="pct"/>
        <w:tblLook w:val="01E0" w:firstRow="1" w:lastRow="1" w:firstColumn="1" w:lastColumn="1" w:noHBand="0" w:noVBand="0"/>
      </w:tblPr>
      <w:tblGrid>
        <w:gridCol w:w="1257"/>
        <w:gridCol w:w="2698"/>
        <w:gridCol w:w="2611"/>
        <w:gridCol w:w="2784"/>
      </w:tblGrid>
      <w:tr w:rsidR="00211153" w:rsidRPr="00500C4E" w14:paraId="5E427E76" w14:textId="77777777" w:rsidTr="00920905">
        <w:tc>
          <w:tcPr>
            <w:tcW w:w="672" w:type="pct"/>
            <w:vMerge w:val="restart"/>
            <w:shd w:val="clear" w:color="auto" w:fill="D9D9D9" w:themeFill="background1" w:themeFillShade="D9"/>
          </w:tcPr>
          <w:p w14:paraId="07B50028" w14:textId="5CA76C53" w:rsidR="00211153" w:rsidRPr="00DE77D0" w:rsidRDefault="00211153" w:rsidP="00175D14">
            <w:pPr>
              <w:rPr>
                <w:rFonts w:cstheme="minorHAnsi"/>
                <w:b/>
                <w:szCs w:val="20"/>
                <w:highlight w:val="yellow"/>
              </w:rPr>
            </w:pPr>
            <w:r>
              <w:rPr>
                <w:rFonts w:cstheme="minorHAnsi"/>
                <w:b/>
                <w:szCs w:val="20"/>
              </w:rPr>
              <w:t>Installation Type</w:t>
            </w:r>
          </w:p>
        </w:tc>
        <w:tc>
          <w:tcPr>
            <w:tcW w:w="1443" w:type="pct"/>
            <w:vMerge w:val="restart"/>
            <w:shd w:val="clear" w:color="auto" w:fill="D9D9D9" w:themeFill="background1" w:themeFillShade="D9"/>
          </w:tcPr>
          <w:p w14:paraId="45D3B8FA" w14:textId="745B6FF4" w:rsidR="00211153" w:rsidRPr="00DE77D0" w:rsidRDefault="00211153" w:rsidP="00175D14">
            <w:pPr>
              <w:rPr>
                <w:rFonts w:cstheme="minorHAnsi"/>
                <w:b/>
                <w:szCs w:val="20"/>
              </w:rPr>
            </w:pPr>
            <w:r>
              <w:rPr>
                <w:rFonts w:cstheme="minorHAnsi"/>
                <w:b/>
                <w:szCs w:val="20"/>
              </w:rPr>
              <w:t>Incremental Measure Cost</w:t>
            </w:r>
          </w:p>
        </w:tc>
        <w:tc>
          <w:tcPr>
            <w:tcW w:w="2885" w:type="pct"/>
            <w:gridSpan w:val="2"/>
            <w:shd w:val="clear" w:color="auto" w:fill="D9D9D9" w:themeFill="background1" w:themeFillShade="D9"/>
          </w:tcPr>
          <w:p w14:paraId="666C27DF" w14:textId="01834CE3" w:rsidR="00211153" w:rsidRPr="00DE77D0" w:rsidRDefault="00211153" w:rsidP="00175D14">
            <w:pPr>
              <w:rPr>
                <w:rFonts w:cstheme="minorHAnsi"/>
                <w:b/>
                <w:szCs w:val="20"/>
                <w:highlight w:val="yellow"/>
              </w:rPr>
            </w:pPr>
            <w:r>
              <w:rPr>
                <w:rFonts w:cstheme="minorHAnsi"/>
                <w:b/>
                <w:szCs w:val="20"/>
              </w:rPr>
              <w:t>Full Measure Cost</w:t>
            </w:r>
          </w:p>
        </w:tc>
      </w:tr>
      <w:tr w:rsidR="00211153" w:rsidRPr="00500C4E" w14:paraId="40E03EC4" w14:textId="77777777" w:rsidTr="00920905">
        <w:tc>
          <w:tcPr>
            <w:tcW w:w="672" w:type="pct"/>
            <w:vMerge/>
            <w:shd w:val="clear" w:color="auto" w:fill="D9D9D9" w:themeFill="background1" w:themeFillShade="D9"/>
          </w:tcPr>
          <w:p w14:paraId="62480DE8" w14:textId="77777777" w:rsidR="00211153" w:rsidRPr="00DE77D0" w:rsidRDefault="00211153" w:rsidP="00175D14">
            <w:pPr>
              <w:rPr>
                <w:rFonts w:cstheme="minorHAnsi"/>
                <w:b/>
                <w:szCs w:val="20"/>
              </w:rPr>
            </w:pPr>
          </w:p>
        </w:tc>
        <w:tc>
          <w:tcPr>
            <w:tcW w:w="1443" w:type="pct"/>
            <w:vMerge/>
            <w:shd w:val="clear" w:color="auto" w:fill="D9D9D9" w:themeFill="background1" w:themeFillShade="D9"/>
          </w:tcPr>
          <w:p w14:paraId="014A5B8C" w14:textId="77777777" w:rsidR="00211153" w:rsidRPr="00DE77D0" w:rsidRDefault="00211153" w:rsidP="00175D14">
            <w:pPr>
              <w:rPr>
                <w:rFonts w:cstheme="minorHAnsi"/>
                <w:b/>
                <w:szCs w:val="20"/>
              </w:rPr>
            </w:pPr>
          </w:p>
        </w:tc>
        <w:tc>
          <w:tcPr>
            <w:tcW w:w="1396" w:type="pct"/>
            <w:shd w:val="clear" w:color="auto" w:fill="F2F2F2" w:themeFill="background1" w:themeFillShade="F2"/>
          </w:tcPr>
          <w:p w14:paraId="03633BAF" w14:textId="3BE548FA" w:rsidR="00211153" w:rsidRPr="00DE77D0" w:rsidRDefault="00211153" w:rsidP="00175D14">
            <w:pPr>
              <w:rPr>
                <w:rFonts w:cstheme="minorHAnsi"/>
                <w:b/>
                <w:szCs w:val="20"/>
              </w:rPr>
            </w:pPr>
            <w:r>
              <w:rPr>
                <w:rFonts w:cstheme="minorHAnsi"/>
                <w:b/>
                <w:szCs w:val="20"/>
              </w:rPr>
              <w:t>1</w:t>
            </w:r>
            <w:r w:rsidRPr="00920905">
              <w:rPr>
                <w:rFonts w:cstheme="minorHAnsi"/>
                <w:b/>
                <w:szCs w:val="20"/>
                <w:vertAlign w:val="superscript"/>
              </w:rPr>
              <w:t>st</w:t>
            </w:r>
            <w:r>
              <w:rPr>
                <w:rFonts w:cstheme="minorHAnsi"/>
                <w:b/>
                <w:szCs w:val="20"/>
              </w:rPr>
              <w:t xml:space="preserve"> Baseline</w:t>
            </w:r>
          </w:p>
        </w:tc>
        <w:tc>
          <w:tcPr>
            <w:tcW w:w="1489" w:type="pct"/>
            <w:shd w:val="clear" w:color="auto" w:fill="F2F2F2" w:themeFill="background1" w:themeFillShade="F2"/>
          </w:tcPr>
          <w:p w14:paraId="1CA6AA4E" w14:textId="78B2F604" w:rsidR="00211153" w:rsidRPr="00DE77D0" w:rsidRDefault="00211153" w:rsidP="00175D14">
            <w:pPr>
              <w:rPr>
                <w:rFonts w:cstheme="minorHAnsi"/>
                <w:b/>
                <w:szCs w:val="20"/>
              </w:rPr>
            </w:pPr>
            <w:r>
              <w:rPr>
                <w:rFonts w:cstheme="minorHAnsi"/>
                <w:b/>
                <w:szCs w:val="20"/>
              </w:rPr>
              <w:t>2</w:t>
            </w:r>
            <w:r w:rsidRPr="00920905">
              <w:rPr>
                <w:rFonts w:cstheme="minorHAnsi"/>
                <w:b/>
                <w:szCs w:val="20"/>
                <w:vertAlign w:val="superscript"/>
              </w:rPr>
              <w:t>nd</w:t>
            </w:r>
            <w:r>
              <w:rPr>
                <w:rFonts w:cstheme="minorHAnsi"/>
                <w:b/>
                <w:szCs w:val="20"/>
              </w:rPr>
              <w:t xml:space="preserve"> Baseline</w:t>
            </w:r>
          </w:p>
        </w:tc>
      </w:tr>
      <w:tr w:rsidR="00211153" w:rsidRPr="00500C4E" w14:paraId="7626180B" w14:textId="77777777" w:rsidTr="00920905">
        <w:tc>
          <w:tcPr>
            <w:tcW w:w="672" w:type="pct"/>
          </w:tcPr>
          <w:p w14:paraId="05F266C1" w14:textId="0109CB38" w:rsidR="00211153" w:rsidRPr="00920905" w:rsidRDefault="00211153" w:rsidP="00175D14">
            <w:pPr>
              <w:rPr>
                <w:rFonts w:cstheme="minorHAnsi"/>
                <w:szCs w:val="20"/>
              </w:rPr>
            </w:pPr>
            <w:r>
              <w:rPr>
                <w:rFonts w:cstheme="minorHAnsi"/>
                <w:szCs w:val="20"/>
              </w:rPr>
              <w:t>REA</w:t>
            </w:r>
          </w:p>
        </w:tc>
        <w:tc>
          <w:tcPr>
            <w:tcW w:w="1443" w:type="pct"/>
          </w:tcPr>
          <w:p w14:paraId="3F5CB981" w14:textId="3A64D026" w:rsidR="00211153" w:rsidRPr="00920905" w:rsidRDefault="00211153" w:rsidP="00175D14">
            <w:pPr>
              <w:rPr>
                <w:rFonts w:cstheme="minorHAnsi"/>
                <w:szCs w:val="20"/>
              </w:rPr>
            </w:pPr>
            <w:r>
              <w:rPr>
                <w:rFonts w:cstheme="minorHAnsi"/>
                <w:szCs w:val="20"/>
              </w:rPr>
              <w:t>MEC + MLC</w:t>
            </w:r>
          </w:p>
        </w:tc>
        <w:tc>
          <w:tcPr>
            <w:tcW w:w="1396" w:type="pct"/>
          </w:tcPr>
          <w:p w14:paraId="34A33472" w14:textId="26D40AC8" w:rsidR="00211153" w:rsidRPr="00920905" w:rsidRDefault="00211153" w:rsidP="00175D14">
            <w:pPr>
              <w:rPr>
                <w:rFonts w:cstheme="minorHAnsi"/>
                <w:szCs w:val="20"/>
              </w:rPr>
            </w:pPr>
            <w:r>
              <w:rPr>
                <w:rFonts w:cstheme="minorHAnsi"/>
                <w:szCs w:val="20"/>
              </w:rPr>
              <w:t>MEC + MLC</w:t>
            </w:r>
          </w:p>
        </w:tc>
        <w:tc>
          <w:tcPr>
            <w:tcW w:w="1489" w:type="pct"/>
          </w:tcPr>
          <w:p w14:paraId="634556F6" w14:textId="0463F4F8" w:rsidR="00211153" w:rsidRPr="00920905" w:rsidRDefault="00211153" w:rsidP="00175D14">
            <w:pPr>
              <w:rPr>
                <w:rFonts w:cstheme="minorHAnsi"/>
                <w:szCs w:val="20"/>
              </w:rPr>
            </w:pPr>
            <w:r>
              <w:rPr>
                <w:rFonts w:cstheme="minorHAnsi"/>
                <w:szCs w:val="20"/>
              </w:rPr>
              <w:t>N/A</w:t>
            </w:r>
          </w:p>
        </w:tc>
      </w:tr>
    </w:tbl>
    <w:p w14:paraId="2361DFD7" w14:textId="412181F0" w:rsidR="002405CD" w:rsidRPr="00920905" w:rsidRDefault="002405CD" w:rsidP="00920905">
      <w:pPr>
        <w:rPr>
          <w:sz w:val="20"/>
          <w:szCs w:val="20"/>
        </w:rPr>
      </w:pPr>
      <w:r w:rsidRPr="00920905">
        <w:rPr>
          <w:sz w:val="20"/>
          <w:szCs w:val="20"/>
        </w:rPr>
        <w:t>MEC = Measure Equipment Cost</w:t>
      </w:r>
      <w:r w:rsidR="00594EF5" w:rsidRPr="00920905">
        <w:rPr>
          <w:sz w:val="20"/>
          <w:szCs w:val="20"/>
        </w:rPr>
        <w:t>;</w:t>
      </w:r>
      <w:r w:rsidRPr="00920905">
        <w:rPr>
          <w:sz w:val="20"/>
          <w:szCs w:val="20"/>
        </w:rPr>
        <w:t xml:space="preserve"> MLC = Measure Labor Cost</w:t>
      </w:r>
    </w:p>
    <w:p w14:paraId="1E59F14E" w14:textId="583BA125" w:rsidR="002405CD" w:rsidRPr="00920905" w:rsidRDefault="002405CD" w:rsidP="00920905">
      <w:pPr>
        <w:rPr>
          <w:sz w:val="20"/>
          <w:szCs w:val="20"/>
        </w:rPr>
      </w:pPr>
      <w:r w:rsidRPr="00920905">
        <w:rPr>
          <w:sz w:val="20"/>
          <w:szCs w:val="20"/>
        </w:rPr>
        <w:t>BEC = Base</w:t>
      </w:r>
      <w:r w:rsidR="00F46612" w:rsidRPr="00920905">
        <w:rPr>
          <w:sz w:val="20"/>
          <w:szCs w:val="20"/>
        </w:rPr>
        <w:t xml:space="preserve"> Case</w:t>
      </w:r>
      <w:r w:rsidRPr="00920905">
        <w:rPr>
          <w:sz w:val="20"/>
          <w:szCs w:val="20"/>
        </w:rPr>
        <w:t xml:space="preserve"> Equipment Cost</w:t>
      </w:r>
      <w:r w:rsidR="00594EF5" w:rsidRPr="00920905">
        <w:rPr>
          <w:sz w:val="20"/>
          <w:szCs w:val="20"/>
        </w:rPr>
        <w:t>;</w:t>
      </w:r>
      <w:r w:rsidRPr="00920905">
        <w:rPr>
          <w:sz w:val="20"/>
          <w:szCs w:val="20"/>
        </w:rPr>
        <w:t xml:space="preserve"> BLC = Base</w:t>
      </w:r>
      <w:r w:rsidR="00F46612" w:rsidRPr="00920905">
        <w:rPr>
          <w:sz w:val="20"/>
          <w:szCs w:val="20"/>
        </w:rPr>
        <w:t xml:space="preserve"> Case</w:t>
      </w:r>
      <w:r w:rsidRPr="00920905">
        <w:rPr>
          <w:sz w:val="20"/>
          <w:szCs w:val="20"/>
        </w:rPr>
        <w:t xml:space="preserve"> Labor Cost</w:t>
      </w:r>
    </w:p>
    <w:p w14:paraId="07029849" w14:textId="77777777" w:rsidR="00FF73B4" w:rsidRDefault="00FF73B4">
      <w:pPr>
        <w:rPr>
          <w:rFonts w:cs="Arial"/>
          <w:color w:val="FF0000"/>
          <w:szCs w:val="22"/>
        </w:rPr>
      </w:pPr>
    </w:p>
    <w:p w14:paraId="0AF3F83F" w14:textId="4C5DF69F" w:rsidR="00FF73B4" w:rsidRDefault="00931E45">
      <w:pPr>
        <w:rPr>
          <w:b/>
        </w:rPr>
      </w:pPr>
      <w:r>
        <w:rPr>
          <w:b/>
        </w:rPr>
        <w:t xml:space="preserve">Full and </w:t>
      </w:r>
      <w:r w:rsidR="00FF73B4" w:rsidRPr="00DE77D0">
        <w:rPr>
          <w:b/>
        </w:rPr>
        <w:t>Incremental Cost</w:t>
      </w:r>
      <w:r w:rsidR="00FF73B4">
        <w:rPr>
          <w:b/>
        </w:rPr>
        <w:t>s</w:t>
      </w:r>
    </w:p>
    <w:tbl>
      <w:tblPr>
        <w:tblStyle w:val="TableGrid1"/>
        <w:tblW w:w="5000" w:type="pct"/>
        <w:tblLook w:val="01E0" w:firstRow="1" w:lastRow="1" w:firstColumn="1" w:lastColumn="1" w:noHBand="0" w:noVBand="0"/>
      </w:tblPr>
      <w:tblGrid>
        <w:gridCol w:w="1098"/>
        <w:gridCol w:w="1156"/>
        <w:gridCol w:w="2367"/>
        <w:gridCol w:w="2291"/>
        <w:gridCol w:w="2438"/>
      </w:tblGrid>
      <w:tr w:rsidR="00F474EF" w:rsidRPr="00500C4E" w14:paraId="7122FF83" w14:textId="77777777" w:rsidTr="00F474EF">
        <w:tc>
          <w:tcPr>
            <w:tcW w:w="587" w:type="pct"/>
            <w:vMerge w:val="restart"/>
            <w:shd w:val="clear" w:color="auto" w:fill="D9D9D9" w:themeFill="background1" w:themeFillShade="D9"/>
          </w:tcPr>
          <w:p w14:paraId="1B2725EC" w14:textId="589C410F" w:rsidR="00F474EF" w:rsidRDefault="00F474EF" w:rsidP="00175D14">
            <w:pPr>
              <w:rPr>
                <w:rFonts w:cstheme="minorHAnsi"/>
                <w:b/>
                <w:szCs w:val="20"/>
              </w:rPr>
            </w:pPr>
            <w:r>
              <w:rPr>
                <w:rFonts w:cstheme="minorHAnsi"/>
                <w:b/>
                <w:szCs w:val="20"/>
              </w:rPr>
              <w:t>Measure</w:t>
            </w:r>
          </w:p>
        </w:tc>
        <w:tc>
          <w:tcPr>
            <w:tcW w:w="618" w:type="pct"/>
            <w:vMerge w:val="restart"/>
            <w:shd w:val="clear" w:color="auto" w:fill="D9D9D9" w:themeFill="background1" w:themeFillShade="D9"/>
          </w:tcPr>
          <w:p w14:paraId="51D383F5" w14:textId="5E310F5C" w:rsidR="00F474EF" w:rsidRPr="00DE77D0" w:rsidRDefault="00F474EF" w:rsidP="00175D14">
            <w:pPr>
              <w:rPr>
                <w:rFonts w:cstheme="minorHAnsi"/>
                <w:b/>
                <w:szCs w:val="20"/>
                <w:highlight w:val="yellow"/>
              </w:rPr>
            </w:pPr>
            <w:r>
              <w:rPr>
                <w:rFonts w:cstheme="minorHAnsi"/>
                <w:b/>
                <w:szCs w:val="20"/>
              </w:rPr>
              <w:t>Installation Type</w:t>
            </w:r>
          </w:p>
        </w:tc>
        <w:tc>
          <w:tcPr>
            <w:tcW w:w="1266" w:type="pct"/>
            <w:vMerge w:val="restart"/>
            <w:shd w:val="clear" w:color="auto" w:fill="D9D9D9" w:themeFill="background1" w:themeFillShade="D9"/>
          </w:tcPr>
          <w:p w14:paraId="3A7A2512" w14:textId="77777777" w:rsidR="00F474EF" w:rsidRPr="00DE77D0" w:rsidRDefault="00F474EF" w:rsidP="00175D14">
            <w:pPr>
              <w:rPr>
                <w:rFonts w:cstheme="minorHAnsi"/>
                <w:b/>
                <w:szCs w:val="20"/>
              </w:rPr>
            </w:pPr>
            <w:r>
              <w:rPr>
                <w:rFonts w:cstheme="minorHAnsi"/>
                <w:b/>
                <w:szCs w:val="20"/>
              </w:rPr>
              <w:t>Incremental Measure Cost</w:t>
            </w:r>
          </w:p>
        </w:tc>
        <w:tc>
          <w:tcPr>
            <w:tcW w:w="2529" w:type="pct"/>
            <w:gridSpan w:val="2"/>
            <w:shd w:val="clear" w:color="auto" w:fill="D9D9D9" w:themeFill="background1" w:themeFillShade="D9"/>
          </w:tcPr>
          <w:p w14:paraId="7AECFFEC" w14:textId="77777777" w:rsidR="00F474EF" w:rsidRPr="00DE77D0" w:rsidRDefault="00F474EF" w:rsidP="00175D14">
            <w:pPr>
              <w:rPr>
                <w:rFonts w:cstheme="minorHAnsi"/>
                <w:b/>
                <w:szCs w:val="20"/>
                <w:highlight w:val="yellow"/>
              </w:rPr>
            </w:pPr>
            <w:r>
              <w:rPr>
                <w:rFonts w:cstheme="minorHAnsi"/>
                <w:b/>
                <w:szCs w:val="20"/>
              </w:rPr>
              <w:t>Full Measure Cost</w:t>
            </w:r>
          </w:p>
        </w:tc>
      </w:tr>
      <w:tr w:rsidR="00F474EF" w:rsidRPr="00500C4E" w14:paraId="06496C2D" w14:textId="77777777" w:rsidTr="00F474EF">
        <w:tc>
          <w:tcPr>
            <w:tcW w:w="587" w:type="pct"/>
            <w:vMerge/>
            <w:shd w:val="clear" w:color="auto" w:fill="D9D9D9" w:themeFill="background1" w:themeFillShade="D9"/>
          </w:tcPr>
          <w:p w14:paraId="756DF1A0" w14:textId="77777777" w:rsidR="00F474EF" w:rsidRPr="00DE77D0" w:rsidRDefault="00F474EF" w:rsidP="00175D14">
            <w:pPr>
              <w:rPr>
                <w:rFonts w:cstheme="minorHAnsi"/>
                <w:b/>
                <w:szCs w:val="20"/>
              </w:rPr>
            </w:pPr>
          </w:p>
        </w:tc>
        <w:tc>
          <w:tcPr>
            <w:tcW w:w="618" w:type="pct"/>
            <w:vMerge/>
            <w:shd w:val="clear" w:color="auto" w:fill="D9D9D9" w:themeFill="background1" w:themeFillShade="D9"/>
          </w:tcPr>
          <w:p w14:paraId="66B12B51" w14:textId="47E69EFB" w:rsidR="00F474EF" w:rsidRPr="00DE77D0" w:rsidRDefault="00F474EF" w:rsidP="00175D14">
            <w:pPr>
              <w:rPr>
                <w:rFonts w:cstheme="minorHAnsi"/>
                <w:b/>
                <w:szCs w:val="20"/>
              </w:rPr>
            </w:pPr>
          </w:p>
        </w:tc>
        <w:tc>
          <w:tcPr>
            <w:tcW w:w="1266" w:type="pct"/>
            <w:vMerge/>
            <w:shd w:val="clear" w:color="auto" w:fill="D9D9D9" w:themeFill="background1" w:themeFillShade="D9"/>
          </w:tcPr>
          <w:p w14:paraId="35D79D77" w14:textId="77777777" w:rsidR="00F474EF" w:rsidRPr="00DE77D0" w:rsidRDefault="00F474EF" w:rsidP="00175D14">
            <w:pPr>
              <w:rPr>
                <w:rFonts w:cstheme="minorHAnsi"/>
                <w:b/>
                <w:szCs w:val="20"/>
              </w:rPr>
            </w:pPr>
          </w:p>
        </w:tc>
        <w:tc>
          <w:tcPr>
            <w:tcW w:w="1225" w:type="pct"/>
            <w:shd w:val="clear" w:color="auto" w:fill="F2F2F2" w:themeFill="background1" w:themeFillShade="F2"/>
          </w:tcPr>
          <w:p w14:paraId="2BC0AC4F" w14:textId="77777777" w:rsidR="00F474EF" w:rsidRPr="00DE77D0" w:rsidRDefault="00F474EF" w:rsidP="00175D14">
            <w:pPr>
              <w:rPr>
                <w:rFonts w:cstheme="minorHAnsi"/>
                <w:b/>
                <w:szCs w:val="20"/>
              </w:rPr>
            </w:pPr>
            <w:r>
              <w:rPr>
                <w:rFonts w:cstheme="minorHAnsi"/>
                <w:b/>
                <w:szCs w:val="20"/>
              </w:rPr>
              <w:t>1</w:t>
            </w:r>
            <w:r w:rsidRPr="00DE77D0">
              <w:rPr>
                <w:rFonts w:cstheme="minorHAnsi"/>
                <w:b/>
                <w:szCs w:val="20"/>
                <w:vertAlign w:val="superscript"/>
              </w:rPr>
              <w:t>st</w:t>
            </w:r>
            <w:r>
              <w:rPr>
                <w:rFonts w:cstheme="minorHAnsi"/>
                <w:b/>
                <w:szCs w:val="20"/>
              </w:rPr>
              <w:t xml:space="preserve"> Baseline</w:t>
            </w:r>
          </w:p>
        </w:tc>
        <w:tc>
          <w:tcPr>
            <w:tcW w:w="1304" w:type="pct"/>
            <w:shd w:val="clear" w:color="auto" w:fill="F2F2F2" w:themeFill="background1" w:themeFillShade="F2"/>
          </w:tcPr>
          <w:p w14:paraId="199F1085" w14:textId="77777777" w:rsidR="00F474EF" w:rsidRPr="00DE77D0" w:rsidRDefault="00F474EF" w:rsidP="00175D14">
            <w:pPr>
              <w:rPr>
                <w:rFonts w:cstheme="minorHAnsi"/>
                <w:b/>
                <w:szCs w:val="20"/>
              </w:rPr>
            </w:pPr>
            <w:r>
              <w:rPr>
                <w:rFonts w:cstheme="minorHAnsi"/>
                <w:b/>
                <w:szCs w:val="20"/>
              </w:rPr>
              <w:t>2</w:t>
            </w:r>
            <w:r w:rsidRPr="00DE77D0">
              <w:rPr>
                <w:rFonts w:cstheme="minorHAnsi"/>
                <w:b/>
                <w:szCs w:val="20"/>
                <w:vertAlign w:val="superscript"/>
              </w:rPr>
              <w:t>nd</w:t>
            </w:r>
            <w:r>
              <w:rPr>
                <w:rFonts w:cstheme="minorHAnsi"/>
                <w:b/>
                <w:szCs w:val="20"/>
              </w:rPr>
              <w:t xml:space="preserve"> Baseline</w:t>
            </w:r>
          </w:p>
        </w:tc>
      </w:tr>
      <w:tr w:rsidR="00D6435D" w:rsidRPr="00500C4E" w14:paraId="31204A9D" w14:textId="77777777" w:rsidTr="00462F58">
        <w:tc>
          <w:tcPr>
            <w:tcW w:w="587" w:type="pct"/>
          </w:tcPr>
          <w:p w14:paraId="20624498" w14:textId="343795AC" w:rsidR="00D6435D" w:rsidRPr="00920905" w:rsidRDefault="00D6435D" w:rsidP="00D6435D">
            <w:pPr>
              <w:rPr>
                <w:rFonts w:cstheme="minorHAnsi"/>
                <w:color w:val="FF0000"/>
                <w:szCs w:val="20"/>
              </w:rPr>
            </w:pPr>
            <w:r w:rsidRPr="00E45383">
              <w:rPr>
                <w:rFonts w:cstheme="minorHAnsi"/>
                <w:szCs w:val="20"/>
              </w:rPr>
              <w:t>RF-82221</w:t>
            </w:r>
          </w:p>
        </w:tc>
        <w:tc>
          <w:tcPr>
            <w:tcW w:w="618" w:type="pct"/>
          </w:tcPr>
          <w:p w14:paraId="1B8D4FEE" w14:textId="62F58559" w:rsidR="00D6435D" w:rsidRPr="00AF7E2A" w:rsidRDefault="00D6435D" w:rsidP="00D6435D">
            <w:pPr>
              <w:rPr>
                <w:rFonts w:cstheme="minorHAnsi"/>
                <w:szCs w:val="20"/>
              </w:rPr>
            </w:pPr>
            <w:r w:rsidRPr="00AF7E2A">
              <w:rPr>
                <w:rFonts w:cstheme="minorHAnsi"/>
                <w:szCs w:val="20"/>
              </w:rPr>
              <w:t>REA</w:t>
            </w:r>
          </w:p>
        </w:tc>
        <w:tc>
          <w:tcPr>
            <w:tcW w:w="1266" w:type="pct"/>
            <w:vAlign w:val="center"/>
          </w:tcPr>
          <w:p w14:paraId="17400ED7" w14:textId="46CC4B8B" w:rsidR="00D6435D" w:rsidRPr="00AF7E2A" w:rsidRDefault="00D6435D" w:rsidP="00496FD4">
            <w:pPr>
              <w:rPr>
                <w:rFonts w:cstheme="minorHAnsi"/>
                <w:szCs w:val="20"/>
              </w:rPr>
            </w:pPr>
            <w:r>
              <w:rPr>
                <w:rFonts w:cstheme="minorHAnsi"/>
                <w:szCs w:val="20"/>
              </w:rPr>
              <w:t>$7.</w:t>
            </w:r>
            <w:r w:rsidR="00496FD4">
              <w:rPr>
                <w:rFonts w:cstheme="minorHAnsi"/>
                <w:szCs w:val="20"/>
              </w:rPr>
              <w:t>38</w:t>
            </w:r>
          </w:p>
        </w:tc>
        <w:tc>
          <w:tcPr>
            <w:tcW w:w="1225" w:type="pct"/>
            <w:vAlign w:val="center"/>
          </w:tcPr>
          <w:p w14:paraId="0F861C7C" w14:textId="267AFBCC" w:rsidR="00D6435D" w:rsidRPr="00AF7E2A" w:rsidRDefault="00D6435D" w:rsidP="00496FD4">
            <w:pPr>
              <w:rPr>
                <w:rFonts w:cstheme="minorHAnsi"/>
                <w:szCs w:val="20"/>
              </w:rPr>
            </w:pPr>
            <w:r>
              <w:rPr>
                <w:rFonts w:cstheme="minorHAnsi"/>
                <w:szCs w:val="20"/>
              </w:rPr>
              <w:t>$7.</w:t>
            </w:r>
            <w:r w:rsidR="00496FD4">
              <w:rPr>
                <w:rFonts w:cstheme="minorHAnsi"/>
                <w:szCs w:val="20"/>
              </w:rPr>
              <w:t>38</w:t>
            </w:r>
          </w:p>
        </w:tc>
        <w:tc>
          <w:tcPr>
            <w:tcW w:w="1304" w:type="pct"/>
          </w:tcPr>
          <w:p w14:paraId="26FF7460" w14:textId="77777777" w:rsidR="00D6435D" w:rsidRPr="00AF7E2A" w:rsidRDefault="00D6435D" w:rsidP="00D6435D">
            <w:pPr>
              <w:rPr>
                <w:rFonts w:cstheme="minorHAnsi"/>
                <w:szCs w:val="20"/>
              </w:rPr>
            </w:pPr>
            <w:r w:rsidRPr="00AF7E2A">
              <w:rPr>
                <w:rFonts w:cstheme="minorHAnsi"/>
                <w:szCs w:val="20"/>
              </w:rPr>
              <w:t>N/A</w:t>
            </w:r>
          </w:p>
        </w:tc>
      </w:tr>
      <w:tr w:rsidR="00D6435D" w:rsidRPr="00500C4E" w14:paraId="07DF1839" w14:textId="77777777" w:rsidTr="00462F58">
        <w:tc>
          <w:tcPr>
            <w:tcW w:w="587" w:type="pct"/>
          </w:tcPr>
          <w:p w14:paraId="259447E5" w14:textId="5375B855" w:rsidR="00D6435D" w:rsidRDefault="00D6435D" w:rsidP="00D6435D">
            <w:pPr>
              <w:rPr>
                <w:rFonts w:cstheme="minorHAnsi"/>
                <w:color w:val="FF0000"/>
                <w:szCs w:val="20"/>
              </w:rPr>
            </w:pPr>
            <w:r w:rsidRPr="00E45383">
              <w:rPr>
                <w:rFonts w:cstheme="minorHAnsi"/>
                <w:szCs w:val="20"/>
              </w:rPr>
              <w:t>RF-46935</w:t>
            </w:r>
          </w:p>
        </w:tc>
        <w:tc>
          <w:tcPr>
            <w:tcW w:w="618" w:type="pct"/>
          </w:tcPr>
          <w:p w14:paraId="4496D24A" w14:textId="00099FBF" w:rsidR="00D6435D" w:rsidRPr="00AF7E2A" w:rsidRDefault="00D6435D" w:rsidP="00D6435D">
            <w:pPr>
              <w:rPr>
                <w:rFonts w:cstheme="minorHAnsi"/>
                <w:szCs w:val="20"/>
              </w:rPr>
            </w:pPr>
            <w:r w:rsidRPr="00AF7E2A">
              <w:rPr>
                <w:rFonts w:cstheme="minorHAnsi"/>
                <w:szCs w:val="20"/>
              </w:rPr>
              <w:t>REA</w:t>
            </w:r>
          </w:p>
        </w:tc>
        <w:tc>
          <w:tcPr>
            <w:tcW w:w="1266" w:type="pct"/>
            <w:vAlign w:val="center"/>
          </w:tcPr>
          <w:p w14:paraId="690E4044" w14:textId="571A94F4" w:rsidR="00D6435D" w:rsidRPr="00AF7E2A" w:rsidRDefault="00D6435D" w:rsidP="00496FD4">
            <w:pPr>
              <w:rPr>
                <w:rFonts w:cstheme="minorHAnsi"/>
                <w:szCs w:val="20"/>
              </w:rPr>
            </w:pPr>
            <w:r>
              <w:rPr>
                <w:rFonts w:cstheme="minorHAnsi"/>
                <w:szCs w:val="20"/>
              </w:rPr>
              <w:t>$7.</w:t>
            </w:r>
            <w:r w:rsidR="00496FD4">
              <w:rPr>
                <w:rFonts w:cstheme="minorHAnsi"/>
                <w:szCs w:val="20"/>
              </w:rPr>
              <w:t>38</w:t>
            </w:r>
          </w:p>
        </w:tc>
        <w:tc>
          <w:tcPr>
            <w:tcW w:w="1225" w:type="pct"/>
            <w:vAlign w:val="center"/>
          </w:tcPr>
          <w:p w14:paraId="62C4534F" w14:textId="31D1384C" w:rsidR="00D6435D" w:rsidRPr="00AF7E2A" w:rsidRDefault="00D6435D" w:rsidP="00496FD4">
            <w:pPr>
              <w:rPr>
                <w:rFonts w:cstheme="minorHAnsi"/>
                <w:szCs w:val="20"/>
              </w:rPr>
            </w:pPr>
            <w:r>
              <w:rPr>
                <w:rFonts w:cstheme="minorHAnsi"/>
                <w:szCs w:val="20"/>
              </w:rPr>
              <w:t>$7.</w:t>
            </w:r>
            <w:r w:rsidR="00496FD4">
              <w:rPr>
                <w:rFonts w:cstheme="minorHAnsi"/>
                <w:szCs w:val="20"/>
              </w:rPr>
              <w:t>38</w:t>
            </w:r>
          </w:p>
        </w:tc>
        <w:tc>
          <w:tcPr>
            <w:tcW w:w="1304" w:type="pct"/>
          </w:tcPr>
          <w:p w14:paraId="20BCD90A" w14:textId="5620437C" w:rsidR="00D6435D" w:rsidRPr="00AF7E2A" w:rsidRDefault="00D6435D" w:rsidP="00D6435D">
            <w:pPr>
              <w:rPr>
                <w:rFonts w:cstheme="minorHAnsi"/>
                <w:szCs w:val="20"/>
              </w:rPr>
            </w:pPr>
            <w:r w:rsidRPr="00AF7E2A">
              <w:rPr>
                <w:rFonts w:cstheme="minorHAnsi"/>
                <w:szCs w:val="20"/>
              </w:rPr>
              <w:t>N/A</w:t>
            </w:r>
          </w:p>
        </w:tc>
      </w:tr>
    </w:tbl>
    <w:p w14:paraId="37E9FBDB" w14:textId="183CDFEE" w:rsidR="00E16609" w:rsidRPr="00920905" w:rsidRDefault="00E16609">
      <w:pPr>
        <w:rPr>
          <w:rFonts w:cstheme="minorHAnsi"/>
          <w:sz w:val="20"/>
          <w:szCs w:val="20"/>
        </w:rPr>
      </w:pPr>
      <w:bookmarkStart w:id="39" w:name="_Toc214003099"/>
      <w:r w:rsidRPr="00920905">
        <w:rPr>
          <w:rFonts w:cstheme="minorHAnsi"/>
          <w:sz w:val="20"/>
          <w:szCs w:val="20"/>
        </w:rPr>
        <w:br w:type="page"/>
      </w:r>
    </w:p>
    <w:bookmarkEnd w:id="39"/>
    <w:p w14:paraId="266FC965" w14:textId="77777777" w:rsidR="00E16609" w:rsidRPr="00500C4E" w:rsidRDefault="00E16609" w:rsidP="00E16609">
      <w:pPr>
        <w:pStyle w:val="Heading1"/>
        <w:rPr>
          <w:rFonts w:cstheme="minorHAnsi"/>
        </w:rPr>
      </w:pPr>
      <w:r w:rsidRPr="00500C4E">
        <w:rPr>
          <w:rFonts w:cstheme="minorHAnsi"/>
        </w:rPr>
        <w:lastRenderedPageBreak/>
        <w:t>Attachments</w:t>
      </w:r>
    </w:p>
    <w:p w14:paraId="298DE117" w14:textId="5C21F8BA" w:rsidR="00AB36DB" w:rsidRPr="00496FD4" w:rsidRDefault="003D7911" w:rsidP="003D7911">
      <w:pPr>
        <w:pStyle w:val="Reminders"/>
        <w:numPr>
          <w:ilvl w:val="2"/>
          <w:numId w:val="41"/>
        </w:numPr>
        <w:rPr>
          <w:rFonts w:asciiTheme="minorHAnsi" w:hAnsiTheme="minorHAnsi" w:cstheme="minorHAnsi"/>
          <w:i w:val="0"/>
          <w:color w:val="auto"/>
          <w:szCs w:val="22"/>
        </w:rPr>
      </w:pPr>
      <w:r w:rsidRPr="00496FD4">
        <w:rPr>
          <w:rFonts w:asciiTheme="minorHAnsi" w:hAnsiTheme="minorHAnsi" w:cstheme="minorHAnsi"/>
          <w:i w:val="0"/>
          <w:color w:val="auto"/>
          <w:szCs w:val="22"/>
        </w:rPr>
        <w:t>SCE17RN003.0 - Calculation Template</w:t>
      </w:r>
      <w:r w:rsidR="007C6E7D">
        <w:rPr>
          <w:rFonts w:asciiTheme="minorHAnsi" w:hAnsiTheme="minorHAnsi" w:cstheme="minorHAnsi"/>
          <w:i w:val="0"/>
          <w:color w:val="auto"/>
          <w:szCs w:val="22"/>
        </w:rPr>
        <w:t>_Final</w:t>
      </w:r>
      <w:bookmarkStart w:id="40" w:name="_GoBack"/>
      <w:bookmarkEnd w:id="40"/>
      <w:r w:rsidRPr="00496FD4">
        <w:rPr>
          <w:rFonts w:asciiTheme="minorHAnsi" w:hAnsiTheme="minorHAnsi" w:cstheme="minorHAnsi"/>
          <w:i w:val="0"/>
          <w:color w:val="auto"/>
          <w:szCs w:val="22"/>
        </w:rPr>
        <w:t>.xlsm</w:t>
      </w:r>
    </w:p>
    <w:p w14:paraId="4A1048BC" w14:textId="2BBA9889" w:rsidR="009B293E" w:rsidRPr="00496FD4" w:rsidRDefault="003D7911" w:rsidP="003D7911">
      <w:pPr>
        <w:pStyle w:val="Reminders"/>
        <w:numPr>
          <w:ilvl w:val="2"/>
          <w:numId w:val="41"/>
        </w:numPr>
        <w:rPr>
          <w:rFonts w:asciiTheme="minorHAnsi" w:hAnsiTheme="minorHAnsi" w:cstheme="minorHAnsi"/>
          <w:i w:val="0"/>
          <w:color w:val="auto"/>
          <w:szCs w:val="22"/>
        </w:rPr>
      </w:pPr>
      <w:r w:rsidRPr="00496FD4">
        <w:rPr>
          <w:rFonts w:asciiTheme="minorHAnsi" w:hAnsiTheme="minorHAnsi" w:cstheme="minorHAnsi"/>
          <w:i w:val="0"/>
          <w:color w:val="auto"/>
          <w:szCs w:val="22"/>
        </w:rPr>
        <w:t>SCE17RN003.0 - Insulation of Bare Refrigeration Suction Savings Calcs.xlsm</w:t>
      </w:r>
    </w:p>
    <w:p w14:paraId="2629DB76" w14:textId="0D758ADC" w:rsidR="00C54EFF" w:rsidRPr="00496FD4" w:rsidRDefault="00496FD4" w:rsidP="00496FD4">
      <w:pPr>
        <w:pStyle w:val="ListParagraph"/>
        <w:numPr>
          <w:ilvl w:val="2"/>
          <w:numId w:val="41"/>
        </w:numPr>
        <w:rPr>
          <w:rFonts w:cstheme="minorHAnsi"/>
        </w:rPr>
      </w:pPr>
      <w:r w:rsidRPr="00496FD4">
        <w:rPr>
          <w:rFonts w:cstheme="minorHAnsi"/>
        </w:rPr>
        <w:t>SCE17RN003.0 - Insulation of Bare Refrigeration Suction Costs Calcs.xlsm</w:t>
      </w:r>
    </w:p>
    <w:p w14:paraId="2ED4FFF5" w14:textId="77777777" w:rsidR="00C54EFF" w:rsidRPr="00500C4E" w:rsidRDefault="00C54EFF">
      <w:pPr>
        <w:spacing w:after="200" w:line="276" w:lineRule="auto"/>
        <w:rPr>
          <w:rFonts w:cstheme="minorHAnsi"/>
        </w:rPr>
      </w:pPr>
      <w:r w:rsidRPr="00500C4E">
        <w:rPr>
          <w:rFonts w:cstheme="minorHAnsi"/>
        </w:rPr>
        <w:br w:type="page"/>
      </w:r>
    </w:p>
    <w:p w14:paraId="3C6C156C" w14:textId="77777777" w:rsidR="00C54EFF" w:rsidRDefault="00C54EFF" w:rsidP="00C54EFF">
      <w:pPr>
        <w:pStyle w:val="Heading1"/>
        <w:rPr>
          <w:rFonts w:cstheme="minorHAnsi"/>
        </w:rPr>
      </w:pPr>
      <w:r w:rsidRPr="00500C4E">
        <w:rPr>
          <w:rFonts w:cstheme="minorHAnsi"/>
        </w:rPr>
        <w:lastRenderedPageBreak/>
        <w:t>References</w:t>
      </w:r>
    </w:p>
    <w:p w14:paraId="5F2999AB" w14:textId="6D3D1A2C" w:rsidR="009B293E" w:rsidRPr="007C6E7D" w:rsidRDefault="007C6E7D" w:rsidP="007C6E7D">
      <w:pPr>
        <w:pStyle w:val="ListParagraph"/>
        <w:numPr>
          <w:ilvl w:val="0"/>
          <w:numId w:val="46"/>
        </w:numPr>
        <w:rPr>
          <w:rFonts w:cstheme="minorHAnsi"/>
          <w:szCs w:val="22"/>
        </w:rPr>
      </w:pPr>
      <w:r w:rsidRPr="007C6E7D">
        <w:rPr>
          <w:rFonts w:cstheme="minorHAnsi"/>
          <w:szCs w:val="22"/>
        </w:rPr>
        <w:t>References_12122016_100741.xlsx</w:t>
      </w:r>
    </w:p>
    <w:p w14:paraId="5A660576" w14:textId="77777777" w:rsidR="00AF7E2A" w:rsidRPr="00EE510C" w:rsidRDefault="00AF7E2A" w:rsidP="00AF7E2A">
      <w:pPr>
        <w:rPr>
          <w:rFonts w:cstheme="minorHAnsi"/>
          <w:szCs w:val="22"/>
        </w:rPr>
      </w:pPr>
      <w:r w:rsidRPr="00EE510C">
        <w:rPr>
          <w:rFonts w:cstheme="minorHAnsi"/>
          <w:szCs w:val="22"/>
        </w:rPr>
        <w:t>[18]</w:t>
      </w:r>
    </w:p>
    <w:p w14:paraId="0639EF69" w14:textId="59B19762" w:rsidR="00AF7E2A" w:rsidRDefault="00AF7E2A" w:rsidP="00AF7E2A">
      <w:pPr>
        <w:rPr>
          <w:rFonts w:cstheme="minorHAnsi"/>
          <w:szCs w:val="22"/>
        </w:rPr>
      </w:pPr>
      <w:r>
        <w:rPr>
          <w:rFonts w:cstheme="minorHAnsi"/>
          <w:szCs w:val="22"/>
        </w:rPr>
        <w:t>[84]</w:t>
      </w:r>
    </w:p>
    <w:p w14:paraId="77A23D86" w14:textId="77777777" w:rsidR="00AF7E2A" w:rsidRDefault="00AF7E2A" w:rsidP="00AF7E2A">
      <w:pPr>
        <w:rPr>
          <w:rFonts w:cstheme="minorHAnsi"/>
          <w:szCs w:val="22"/>
        </w:rPr>
      </w:pPr>
      <w:r w:rsidRPr="005B2821">
        <w:rPr>
          <w:rFonts w:cstheme="minorHAnsi"/>
          <w:szCs w:val="22"/>
        </w:rPr>
        <w:t>[</w:t>
      </w:r>
      <w:r>
        <w:rPr>
          <w:rFonts w:cstheme="minorHAnsi"/>
          <w:szCs w:val="22"/>
        </w:rPr>
        <w:t>155</w:t>
      </w:r>
      <w:r w:rsidRPr="005B2821">
        <w:rPr>
          <w:rFonts w:cstheme="minorHAnsi"/>
          <w:szCs w:val="22"/>
        </w:rPr>
        <w:t>]</w:t>
      </w:r>
    </w:p>
    <w:p w14:paraId="261F283B" w14:textId="77777777" w:rsidR="00AF7E2A" w:rsidRDefault="00AF7E2A" w:rsidP="00AF7E2A">
      <w:pPr>
        <w:rPr>
          <w:rFonts w:cstheme="minorHAnsi"/>
          <w:szCs w:val="22"/>
        </w:rPr>
      </w:pPr>
      <w:r>
        <w:rPr>
          <w:rFonts w:cstheme="minorHAnsi"/>
          <w:szCs w:val="22"/>
        </w:rPr>
        <w:t>[188]</w:t>
      </w:r>
    </w:p>
    <w:p w14:paraId="6D3232A8" w14:textId="3F10F5AF" w:rsidR="00AF7E2A" w:rsidRDefault="00AF7E2A" w:rsidP="00AF7E2A">
      <w:pPr>
        <w:rPr>
          <w:rFonts w:cstheme="minorHAnsi"/>
          <w:szCs w:val="22"/>
        </w:rPr>
      </w:pPr>
      <w:r>
        <w:rPr>
          <w:rFonts w:cstheme="minorHAnsi"/>
          <w:szCs w:val="22"/>
        </w:rPr>
        <w:t>[226]</w:t>
      </w:r>
    </w:p>
    <w:p w14:paraId="3A01410C" w14:textId="1A82AA79" w:rsidR="00AF7E2A" w:rsidRDefault="00AF7E2A" w:rsidP="00AF7E2A">
      <w:pPr>
        <w:rPr>
          <w:rFonts w:cstheme="minorHAnsi"/>
          <w:szCs w:val="22"/>
        </w:rPr>
      </w:pPr>
      <w:r>
        <w:rPr>
          <w:rFonts w:cstheme="minorHAnsi"/>
          <w:szCs w:val="22"/>
        </w:rPr>
        <w:t>[395]</w:t>
      </w:r>
    </w:p>
    <w:p w14:paraId="5D293DE1" w14:textId="77777777" w:rsidR="00AF7E2A" w:rsidRDefault="00AF7E2A" w:rsidP="00AF7E2A">
      <w:pPr>
        <w:rPr>
          <w:rFonts w:cstheme="minorHAnsi"/>
          <w:szCs w:val="22"/>
        </w:rPr>
      </w:pPr>
      <w:r>
        <w:rPr>
          <w:rFonts w:cstheme="minorHAnsi"/>
          <w:szCs w:val="22"/>
        </w:rPr>
        <w:t>[396]</w:t>
      </w:r>
    </w:p>
    <w:p w14:paraId="1237B662" w14:textId="77777777" w:rsidR="00AF7E2A" w:rsidRDefault="00AF7E2A" w:rsidP="00AF7E2A">
      <w:pPr>
        <w:rPr>
          <w:rFonts w:cstheme="minorHAnsi"/>
          <w:szCs w:val="22"/>
        </w:rPr>
      </w:pPr>
      <w:r>
        <w:rPr>
          <w:rFonts w:cstheme="minorHAnsi"/>
          <w:szCs w:val="22"/>
        </w:rPr>
        <w:t>[397]</w:t>
      </w:r>
    </w:p>
    <w:p w14:paraId="7E5C98AD" w14:textId="77777777" w:rsidR="00AF7E2A" w:rsidRDefault="00AF7E2A" w:rsidP="00AF7E2A">
      <w:pPr>
        <w:rPr>
          <w:rFonts w:cstheme="minorHAnsi"/>
          <w:szCs w:val="22"/>
        </w:rPr>
      </w:pPr>
      <w:r>
        <w:rPr>
          <w:rFonts w:cstheme="minorHAnsi"/>
          <w:szCs w:val="22"/>
        </w:rPr>
        <w:t>[398]</w:t>
      </w:r>
    </w:p>
    <w:p w14:paraId="415A2533" w14:textId="77777777" w:rsidR="00AF7E2A" w:rsidRDefault="00AF7E2A" w:rsidP="00AF7E2A">
      <w:pPr>
        <w:rPr>
          <w:rFonts w:cstheme="minorHAnsi"/>
          <w:szCs w:val="22"/>
        </w:rPr>
      </w:pPr>
      <w:r>
        <w:rPr>
          <w:rFonts w:cstheme="minorHAnsi"/>
          <w:szCs w:val="22"/>
        </w:rPr>
        <w:t>[399]</w:t>
      </w:r>
    </w:p>
    <w:p w14:paraId="3A51F536" w14:textId="77777777" w:rsidR="00AF7E2A" w:rsidRDefault="00AF7E2A" w:rsidP="00AF7E2A">
      <w:pPr>
        <w:rPr>
          <w:rFonts w:cstheme="minorHAnsi"/>
          <w:szCs w:val="22"/>
        </w:rPr>
      </w:pPr>
      <w:r>
        <w:rPr>
          <w:rFonts w:cstheme="minorHAnsi"/>
          <w:szCs w:val="22"/>
        </w:rPr>
        <w:t>[400]</w:t>
      </w:r>
    </w:p>
    <w:p w14:paraId="7538F0BB" w14:textId="77777777" w:rsidR="00AF7E2A" w:rsidRDefault="00AF7E2A" w:rsidP="00AF7E2A">
      <w:pPr>
        <w:rPr>
          <w:rFonts w:cstheme="minorHAnsi"/>
          <w:szCs w:val="22"/>
        </w:rPr>
      </w:pPr>
      <w:r>
        <w:rPr>
          <w:rFonts w:cstheme="minorHAnsi"/>
          <w:szCs w:val="22"/>
        </w:rPr>
        <w:t>[401]</w:t>
      </w:r>
    </w:p>
    <w:p w14:paraId="24782727" w14:textId="77777777" w:rsidR="00AF7E2A" w:rsidRDefault="00AF7E2A" w:rsidP="00AF7E2A">
      <w:pPr>
        <w:rPr>
          <w:rFonts w:cstheme="minorHAnsi"/>
          <w:szCs w:val="22"/>
        </w:rPr>
      </w:pPr>
      <w:r>
        <w:rPr>
          <w:rFonts w:cstheme="minorHAnsi"/>
          <w:szCs w:val="22"/>
        </w:rPr>
        <w:t>[402]</w:t>
      </w:r>
    </w:p>
    <w:p w14:paraId="3082C854" w14:textId="77777777" w:rsidR="00AF7E2A" w:rsidRDefault="00AF7E2A" w:rsidP="00AF7E2A">
      <w:pPr>
        <w:rPr>
          <w:rFonts w:cstheme="minorHAnsi"/>
          <w:szCs w:val="22"/>
        </w:rPr>
      </w:pPr>
      <w:r>
        <w:rPr>
          <w:rFonts w:cstheme="minorHAnsi"/>
          <w:szCs w:val="22"/>
        </w:rPr>
        <w:t>[403]</w:t>
      </w:r>
      <w:r w:rsidRPr="002C0EA4">
        <w:rPr>
          <w:rFonts w:cstheme="minorHAnsi"/>
          <w:szCs w:val="22"/>
        </w:rPr>
        <w:t xml:space="preserve"> </w:t>
      </w:r>
    </w:p>
    <w:p w14:paraId="244C0B18" w14:textId="77777777" w:rsidR="00AF7E2A" w:rsidRDefault="00AF7E2A" w:rsidP="00AF7E2A">
      <w:pPr>
        <w:rPr>
          <w:rFonts w:cstheme="minorHAnsi"/>
          <w:szCs w:val="22"/>
        </w:rPr>
      </w:pPr>
      <w:r>
        <w:rPr>
          <w:rFonts w:cstheme="minorHAnsi"/>
          <w:szCs w:val="22"/>
        </w:rPr>
        <w:t>[404]</w:t>
      </w:r>
    </w:p>
    <w:p w14:paraId="717669CC" w14:textId="66C5B7FC" w:rsidR="00E30D86" w:rsidRDefault="00E30D86" w:rsidP="00AF7E2A">
      <w:pPr>
        <w:rPr>
          <w:rFonts w:cstheme="minorHAnsi"/>
          <w:szCs w:val="22"/>
        </w:rPr>
      </w:pPr>
      <w:r>
        <w:rPr>
          <w:rFonts w:cstheme="minorHAnsi"/>
          <w:szCs w:val="22"/>
        </w:rPr>
        <w:t>[501]</w:t>
      </w:r>
    </w:p>
    <w:p w14:paraId="145263A0" w14:textId="77777777" w:rsidR="00AF7E2A" w:rsidRDefault="00AF7E2A" w:rsidP="00AF7E2A">
      <w:pPr>
        <w:rPr>
          <w:rFonts w:cstheme="minorHAnsi"/>
          <w:szCs w:val="22"/>
        </w:rPr>
      </w:pPr>
    </w:p>
    <w:p w14:paraId="4F6DBF61" w14:textId="77777777" w:rsidR="00A91C84" w:rsidRPr="00AF7E2A" w:rsidRDefault="00A91C84" w:rsidP="00AF7E2A"/>
    <w:sectPr w:rsidR="00A91C84" w:rsidRPr="00AF7E2A" w:rsidSect="00E87C8F">
      <w:footerReference w:type="default" r:id="rId85"/>
      <w:pgSz w:w="12240" w:h="15840"/>
      <w:pgMar w:top="1440" w:right="1440" w:bottom="1557"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61AF97" w14:textId="77777777" w:rsidR="00F14823" w:rsidRDefault="00F14823" w:rsidP="00447D6E">
      <w:r>
        <w:separator/>
      </w:r>
    </w:p>
    <w:p w14:paraId="6F9A1BEE" w14:textId="77777777" w:rsidR="00F14823" w:rsidRDefault="00F14823"/>
  </w:endnote>
  <w:endnote w:type="continuationSeparator" w:id="0">
    <w:p w14:paraId="3BF64EDC" w14:textId="77777777" w:rsidR="00F14823" w:rsidRDefault="00F14823" w:rsidP="00447D6E">
      <w:r>
        <w:continuationSeparator/>
      </w:r>
    </w:p>
    <w:p w14:paraId="733C1699" w14:textId="77777777" w:rsidR="00F14823" w:rsidRDefault="00F1482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Univers LT Std 45 Light">
    <w:altName w:val="Univers LT Std 45 Light"/>
    <w:panose1 w:val="00000000000000000000"/>
    <w:charset w:val="00"/>
    <w:family w:val="swiss"/>
    <w:notTrueType/>
    <w:pitch w:val="default"/>
    <w:sig w:usb0="00000003" w:usb1="00000000" w:usb2="00000000" w:usb3="00000000" w:csb0="00000001"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8EBE53" w14:textId="53A28299" w:rsidR="00F14823" w:rsidRDefault="007C6E7D" w:rsidP="00F571A6">
    <w:pPr>
      <w:pStyle w:val="Footer"/>
      <w:jc w:val="right"/>
      <w:rPr>
        <w:rFonts w:cstheme="minorHAnsi"/>
        <w:b/>
        <w:sz w:val="36"/>
        <w:szCs w:val="36"/>
      </w:rPr>
    </w:pPr>
    <w:sdt>
      <w:sdtPr>
        <w:rPr>
          <w:rFonts w:cstheme="minorHAnsi"/>
          <w:b/>
          <w:sz w:val="36"/>
          <w:szCs w:val="36"/>
        </w:rPr>
        <w:alias w:val="Date"/>
        <w:tag w:val=""/>
        <w:id w:val="1713153029"/>
        <w:placeholder>
          <w:docPart w:val="F35B0C5DED46403682E831B0B6DC2920"/>
        </w:placeholder>
        <w:dataBinding w:prefixMappings="xmlns:ns0='http://schemas.microsoft.com/office/2006/coverPageProps' " w:xpath="/ns0:CoverPageProperties[1]/ns0:PublishDate[1]" w:storeItemID="{55AF091B-3C7A-41E3-B477-F2FDAA23CFDA}"/>
        <w:date w:fullDate="2016-11-18T00:00:00Z">
          <w:dateFormat w:val="MMMM d, yyyy"/>
          <w:lid w:val="en-US"/>
          <w:storeMappedDataAs w:val="dateTime"/>
          <w:calendar w:val="gregorian"/>
        </w:date>
      </w:sdtPr>
      <w:sdtEndPr/>
      <w:sdtContent>
        <w:r w:rsidR="00F14823">
          <w:rPr>
            <w:rFonts w:cstheme="minorHAnsi"/>
            <w:b/>
            <w:sz w:val="36"/>
            <w:szCs w:val="36"/>
          </w:rPr>
          <w:t>November 18, 2016</w:t>
        </w:r>
      </w:sdtContent>
    </w:sdt>
  </w:p>
  <w:p w14:paraId="650DB54B" w14:textId="670C7D5C" w:rsidR="00F14823" w:rsidRPr="009500DC" w:rsidRDefault="00F14823" w:rsidP="00447D6E">
    <w:pPr>
      <w:pStyle w:val="Footer"/>
      <w:jc w:val="right"/>
      <w:rPr>
        <w:rFonts w:cstheme="minorHAnsi"/>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293419" w14:textId="25774C46" w:rsidR="00F14823" w:rsidRPr="009500DC" w:rsidRDefault="007C6E7D" w:rsidP="009500DC">
    <w:pPr>
      <w:pStyle w:val="Footer"/>
      <w:pBdr>
        <w:top w:val="single" w:sz="4" w:space="1" w:color="auto"/>
      </w:pBdr>
      <w:rPr>
        <w:rFonts w:cstheme="minorHAnsi"/>
        <w:b/>
        <w:sz w:val="20"/>
        <w:szCs w:val="20"/>
      </w:rPr>
    </w:pPr>
    <w:sdt>
      <w:sdtPr>
        <w:rPr>
          <w:rFonts w:cstheme="minorHAnsi"/>
          <w:b/>
          <w:sz w:val="20"/>
          <w:szCs w:val="20"/>
        </w:rPr>
        <w:alias w:val="Title"/>
        <w:tag w:val=""/>
        <w:id w:val="753098394"/>
        <w:dataBinding w:prefixMappings="xmlns:ns0='http://purl.org/dc/elements/1.1/' xmlns:ns1='http://schemas.openxmlformats.org/package/2006/metadata/core-properties' " w:xpath="/ns1:coreProperties[1]/ns0:title[1]" w:storeItemID="{6C3C8BC8-F283-45AE-878A-BAB7291924A1}"/>
        <w:text/>
      </w:sdtPr>
      <w:sdtEndPr/>
      <w:sdtContent>
        <w:r w:rsidR="00F14823">
          <w:rPr>
            <w:rFonts w:cstheme="minorHAnsi"/>
            <w:b/>
            <w:sz w:val="20"/>
            <w:szCs w:val="20"/>
          </w:rPr>
          <w:t>SCE17RN003</w:t>
        </w:r>
      </w:sdtContent>
    </w:sdt>
    <w:r w:rsidR="00F14823">
      <w:rPr>
        <w:rFonts w:cstheme="minorHAnsi"/>
        <w:b/>
        <w:sz w:val="20"/>
        <w:szCs w:val="20"/>
      </w:rPr>
      <w:t xml:space="preserve">, </w:t>
    </w:r>
    <w:sdt>
      <w:sdtPr>
        <w:rPr>
          <w:rFonts w:cstheme="minorHAnsi"/>
          <w:b/>
          <w:sz w:val="20"/>
          <w:szCs w:val="20"/>
        </w:rPr>
        <w:alias w:val="Revision"/>
        <w:tag w:val=""/>
        <w:id w:val="-2113278608"/>
        <w:dataBinding w:prefixMappings="xmlns:ns0='http://purl.org/dc/elements/1.1/' xmlns:ns1='http://schemas.openxmlformats.org/package/2006/metadata/core-properties' " w:xpath="/ns1:coreProperties[1]/ns1:contentStatus[1]" w:storeItemID="{6C3C8BC8-F283-45AE-878A-BAB7291924A1}"/>
        <w:text/>
      </w:sdtPr>
      <w:sdtEndPr/>
      <w:sdtContent>
        <w:r w:rsidR="00F14823">
          <w:rPr>
            <w:rFonts w:cstheme="minorHAnsi"/>
            <w:b/>
            <w:sz w:val="20"/>
            <w:szCs w:val="20"/>
          </w:rPr>
          <w:t>Revision 0</w:t>
        </w:r>
      </w:sdtContent>
    </w:sdt>
    <w:r w:rsidR="00F14823" w:rsidRPr="009500DC">
      <w:rPr>
        <w:rFonts w:cstheme="minorHAnsi"/>
        <w:b/>
        <w:sz w:val="20"/>
        <w:szCs w:val="20"/>
      </w:rPr>
      <w:tab/>
    </w:r>
    <w:r w:rsidR="00F14823" w:rsidRPr="009500DC">
      <w:rPr>
        <w:rFonts w:cstheme="minorHAnsi"/>
        <w:b/>
        <w:sz w:val="20"/>
        <w:szCs w:val="20"/>
      </w:rPr>
      <w:fldChar w:fldCharType="begin"/>
    </w:r>
    <w:r w:rsidR="00F14823" w:rsidRPr="009500DC">
      <w:rPr>
        <w:rFonts w:cstheme="minorHAnsi"/>
        <w:b/>
        <w:sz w:val="20"/>
        <w:szCs w:val="20"/>
      </w:rPr>
      <w:instrText xml:space="preserve"> PAGE   \* MERGEFORMAT </w:instrText>
    </w:r>
    <w:r w:rsidR="00F14823" w:rsidRPr="009500DC">
      <w:rPr>
        <w:rFonts w:cstheme="minorHAnsi"/>
        <w:b/>
        <w:sz w:val="20"/>
        <w:szCs w:val="20"/>
      </w:rPr>
      <w:fldChar w:fldCharType="separate"/>
    </w:r>
    <w:r>
      <w:rPr>
        <w:rFonts w:cstheme="minorHAnsi"/>
        <w:b/>
        <w:noProof/>
        <w:sz w:val="20"/>
        <w:szCs w:val="20"/>
      </w:rPr>
      <w:t>26</w:t>
    </w:r>
    <w:r w:rsidR="00F14823" w:rsidRPr="009500DC">
      <w:rPr>
        <w:rFonts w:cstheme="minorHAnsi"/>
        <w:b/>
        <w:noProof/>
        <w:sz w:val="20"/>
        <w:szCs w:val="20"/>
      </w:rPr>
      <w:fldChar w:fldCharType="end"/>
    </w:r>
    <w:r w:rsidR="00F14823"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6-11-18T00:00:00Z">
          <w:dateFormat w:val="MMMM d, yyyy"/>
          <w:lid w:val="en-US"/>
          <w:storeMappedDataAs w:val="dateTime"/>
          <w:calendar w:val="gregorian"/>
        </w:date>
      </w:sdtPr>
      <w:sdtEndPr/>
      <w:sdtContent>
        <w:r w:rsidR="00F14823">
          <w:rPr>
            <w:rFonts w:cstheme="minorHAnsi"/>
            <w:b/>
            <w:sz w:val="20"/>
            <w:szCs w:val="20"/>
          </w:rPr>
          <w:t>November 18, 2016</w:t>
        </w:r>
      </w:sdtContent>
    </w:sdt>
  </w:p>
  <w:p w14:paraId="43C07EA5" w14:textId="544E4323" w:rsidR="00F14823" w:rsidRPr="009500DC" w:rsidRDefault="007C6E7D" w:rsidP="009500DC">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EndPr/>
      <w:sdtContent>
        <w:r w:rsidR="00F14823">
          <w:rPr>
            <w:rFonts w:cstheme="minorHAnsi"/>
            <w:b/>
            <w:sz w:val="20"/>
            <w:szCs w:val="20"/>
          </w:rPr>
          <w:t>Southern California Edison</w:t>
        </w:r>
      </w:sdtContent>
    </w:sdt>
  </w:p>
  <w:p w14:paraId="4AC7586E" w14:textId="77777777" w:rsidR="00F14823" w:rsidRDefault="00F14823"/>
  <w:p w14:paraId="5C9861A8" w14:textId="77777777" w:rsidR="00F14823" w:rsidRDefault="00F1482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1DAE8C" w14:textId="77777777" w:rsidR="00F14823" w:rsidRDefault="00F14823" w:rsidP="00447D6E">
      <w:r>
        <w:separator/>
      </w:r>
    </w:p>
    <w:p w14:paraId="0CBDD85A" w14:textId="77777777" w:rsidR="00F14823" w:rsidRDefault="00F14823"/>
  </w:footnote>
  <w:footnote w:type="continuationSeparator" w:id="0">
    <w:p w14:paraId="26A823E5" w14:textId="77777777" w:rsidR="00F14823" w:rsidRDefault="00F14823" w:rsidP="00447D6E">
      <w:r>
        <w:continuationSeparator/>
      </w:r>
    </w:p>
    <w:p w14:paraId="1B75C0D7" w14:textId="77777777" w:rsidR="00F14823" w:rsidRDefault="00F14823"/>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FD74AD"/>
    <w:multiLevelType w:val="hybridMultilevel"/>
    <w:tmpl w:val="B9BCD416"/>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FC59A5"/>
    <w:multiLevelType w:val="hybridMultilevel"/>
    <w:tmpl w:val="B6D23B2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3" w15:restartNumberingAfterBreak="0">
    <w:nsid w:val="09CC00FC"/>
    <w:multiLevelType w:val="hybridMultilevel"/>
    <w:tmpl w:val="FE84D33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BC65B89"/>
    <w:multiLevelType w:val="hybridMultilevel"/>
    <w:tmpl w:val="C02250D0"/>
    <w:lvl w:ilvl="0" w:tplc="0409000F">
      <w:start w:val="1"/>
      <w:numFmt w:val="decimal"/>
      <w:lvlText w:val="%1."/>
      <w:lvlJc w:val="left"/>
      <w:pPr>
        <w:tabs>
          <w:tab w:val="num" w:pos="1080"/>
        </w:tabs>
        <w:ind w:left="108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F236CA8"/>
    <w:multiLevelType w:val="hybridMultilevel"/>
    <w:tmpl w:val="803E5EA8"/>
    <w:lvl w:ilvl="0" w:tplc="7960F79C">
      <w:start w:val="2"/>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3792E23"/>
    <w:multiLevelType w:val="hybridMultilevel"/>
    <w:tmpl w:val="71B83652"/>
    <w:lvl w:ilvl="0" w:tplc="0409000F">
      <w:start w:val="1"/>
      <w:numFmt w:val="decimal"/>
      <w:lvlText w:val="%1."/>
      <w:lvlJc w:val="left"/>
      <w:pPr>
        <w:tabs>
          <w:tab w:val="num" w:pos="1440"/>
        </w:tabs>
        <w:ind w:left="1440" w:hanging="360"/>
      </w:pPr>
    </w:lvl>
    <w:lvl w:ilvl="1" w:tplc="7E4EEEA4">
      <w:start w:val="1"/>
      <w:numFmt w:val="bullet"/>
      <w:lvlText w:val=""/>
      <w:lvlJc w:val="left"/>
      <w:pPr>
        <w:tabs>
          <w:tab w:val="num" w:pos="1440"/>
        </w:tabs>
        <w:ind w:left="1440" w:hanging="360"/>
      </w:pPr>
      <w:rPr>
        <w:rFonts w:ascii="Wingdings" w:hAnsi="Wingding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148E47C5"/>
    <w:multiLevelType w:val="hybridMultilevel"/>
    <w:tmpl w:val="1D940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9E4C06"/>
    <w:multiLevelType w:val="hybridMultilevel"/>
    <w:tmpl w:val="F32C661E"/>
    <w:lvl w:ilvl="0" w:tplc="F5127F28">
      <w:start w:val="1"/>
      <w:numFmt w:val="lowerRoman"/>
      <w:lvlText w:val="%1."/>
      <w:lvlJc w:val="right"/>
      <w:pPr>
        <w:tabs>
          <w:tab w:val="num" w:pos="900"/>
        </w:tabs>
        <w:ind w:left="900" w:hanging="1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7F70A78"/>
    <w:multiLevelType w:val="hybridMultilevel"/>
    <w:tmpl w:val="23BA0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A892702"/>
    <w:multiLevelType w:val="hybridMultilevel"/>
    <w:tmpl w:val="85684AB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11" w15:restartNumberingAfterBreak="0">
    <w:nsid w:val="1D9F21F6"/>
    <w:multiLevelType w:val="hybridMultilevel"/>
    <w:tmpl w:val="181A0B8E"/>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DF74D6A"/>
    <w:multiLevelType w:val="hybridMultilevel"/>
    <w:tmpl w:val="49E42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0B862A7"/>
    <w:multiLevelType w:val="hybridMultilevel"/>
    <w:tmpl w:val="F1C82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0D545BB"/>
    <w:multiLevelType w:val="hybridMultilevel"/>
    <w:tmpl w:val="9DAE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1031577"/>
    <w:multiLevelType w:val="hybridMultilevel"/>
    <w:tmpl w:val="3732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1091ED8"/>
    <w:multiLevelType w:val="hybridMultilevel"/>
    <w:tmpl w:val="DC5C6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44359AD"/>
    <w:multiLevelType w:val="hybridMultilevel"/>
    <w:tmpl w:val="058E9634"/>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4D47FD2"/>
    <w:multiLevelType w:val="hybridMultilevel"/>
    <w:tmpl w:val="EDAA4A9C"/>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7B619B9"/>
    <w:multiLevelType w:val="hybridMultilevel"/>
    <w:tmpl w:val="138EA3A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8B90DD0"/>
    <w:multiLevelType w:val="hybridMultilevel"/>
    <w:tmpl w:val="10F4D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B73035A"/>
    <w:multiLevelType w:val="hybridMultilevel"/>
    <w:tmpl w:val="A84C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24" w15:restartNumberingAfterBreak="0">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6995175"/>
    <w:multiLevelType w:val="hybridMultilevel"/>
    <w:tmpl w:val="546AC4C6"/>
    <w:lvl w:ilvl="0" w:tplc="E28CB6A4">
      <w:numFmt w:val="bullet"/>
      <w:lvlText w:val="-"/>
      <w:lvlJc w:val="left"/>
      <w:pPr>
        <w:ind w:left="720" w:hanging="360"/>
      </w:pPr>
      <w:rPr>
        <w:rFonts w:ascii="Calibri" w:eastAsia="Times New Roman"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69C3A26"/>
    <w:multiLevelType w:val="hybridMultilevel"/>
    <w:tmpl w:val="5BE607D6"/>
    <w:lvl w:ilvl="0" w:tplc="7E4EEEA4">
      <w:start w:val="1"/>
      <w:numFmt w:val="bullet"/>
      <w:lvlText w:val=""/>
      <w:lvlJc w:val="left"/>
      <w:pPr>
        <w:tabs>
          <w:tab w:val="num" w:pos="1440"/>
        </w:tabs>
        <w:ind w:left="1440" w:hanging="360"/>
      </w:pPr>
      <w:rPr>
        <w:rFonts w:ascii="Wingdings" w:hAnsi="Wingdings" w:hint="default"/>
      </w:rPr>
    </w:lvl>
    <w:lvl w:ilvl="1" w:tplc="7E4EEEA4">
      <w:start w:val="1"/>
      <w:numFmt w:val="bullet"/>
      <w:lvlText w:val=""/>
      <w:lvlJc w:val="left"/>
      <w:pPr>
        <w:tabs>
          <w:tab w:val="num" w:pos="1440"/>
        </w:tabs>
        <w:ind w:left="1440" w:hanging="360"/>
      </w:pPr>
      <w:rPr>
        <w:rFonts w:ascii="Wingdings" w:hAnsi="Wingdings" w:hint="default"/>
      </w:rPr>
    </w:lvl>
    <w:lvl w:ilvl="2" w:tplc="F88CD01A">
      <w:start w:val="1"/>
      <w:numFmt w:val="decimal"/>
      <w:lvlText w:val="%3."/>
      <w:lvlJc w:val="left"/>
      <w:pPr>
        <w:ind w:left="360" w:hanging="360"/>
      </w:pPr>
      <w:rPr>
        <w:rFonts w:asciiTheme="minorHAnsi" w:eastAsia="Times New Roman" w:hAnsiTheme="minorHAnsi" w:cstheme="minorHAnsi"/>
        <w:color w:val="auto"/>
      </w:rPr>
    </w:lvl>
    <w:lvl w:ilvl="3" w:tplc="0409000F">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9" w15:restartNumberingAfterBreak="0">
    <w:nsid w:val="38444676"/>
    <w:multiLevelType w:val="hybridMultilevel"/>
    <w:tmpl w:val="C3E0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8E73288"/>
    <w:multiLevelType w:val="hybridMultilevel"/>
    <w:tmpl w:val="2B58523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446D579D"/>
    <w:multiLevelType w:val="hybridMultilevel"/>
    <w:tmpl w:val="BA40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6002EED"/>
    <w:multiLevelType w:val="hybridMultilevel"/>
    <w:tmpl w:val="08C86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911615D"/>
    <w:multiLevelType w:val="hybridMultilevel"/>
    <w:tmpl w:val="D166BC52"/>
    <w:lvl w:ilvl="0" w:tplc="D58E5A80">
      <w:start w:val="1"/>
      <w:numFmt w:val="decimal"/>
      <w:lvlText w:val="%1."/>
      <w:lvlJc w:val="left"/>
      <w:pPr>
        <w:tabs>
          <w:tab w:val="num" w:pos="2160"/>
        </w:tabs>
        <w:ind w:left="2160"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4AEE4522"/>
    <w:multiLevelType w:val="hybridMultilevel"/>
    <w:tmpl w:val="DCA2B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7081C3C"/>
    <w:multiLevelType w:val="hybridMultilevel"/>
    <w:tmpl w:val="B8425F62"/>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73A61D0"/>
    <w:multiLevelType w:val="hybridMultilevel"/>
    <w:tmpl w:val="50CC3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68D21835"/>
    <w:multiLevelType w:val="hybridMultilevel"/>
    <w:tmpl w:val="AD681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2C96767"/>
    <w:multiLevelType w:val="hybridMultilevel"/>
    <w:tmpl w:val="463AB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3FE2086"/>
    <w:multiLevelType w:val="hybridMultilevel"/>
    <w:tmpl w:val="EBCA47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83E3253"/>
    <w:multiLevelType w:val="hybridMultilevel"/>
    <w:tmpl w:val="B6162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85F16AE"/>
    <w:multiLevelType w:val="hybridMultilevel"/>
    <w:tmpl w:val="AE7AF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940570B"/>
    <w:multiLevelType w:val="hybridMultilevel"/>
    <w:tmpl w:val="6EB81042"/>
    <w:lvl w:ilvl="0" w:tplc="2BD84488">
      <w:numFmt w:val="bullet"/>
      <w:lvlText w:val="-"/>
      <w:lvlJc w:val="left"/>
      <w:pPr>
        <w:ind w:left="720" w:hanging="360"/>
      </w:pPr>
      <w:rPr>
        <w:rFonts w:ascii="Calibri" w:eastAsia="Times New Roman"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B3211DF"/>
    <w:multiLevelType w:val="hybridMultilevel"/>
    <w:tmpl w:val="724E749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2"/>
  </w:num>
  <w:num w:numId="2">
    <w:abstractNumId w:val="25"/>
  </w:num>
  <w:num w:numId="3">
    <w:abstractNumId w:val="24"/>
  </w:num>
  <w:num w:numId="4">
    <w:abstractNumId w:val="22"/>
  </w:num>
  <w:num w:numId="5">
    <w:abstractNumId w:val="22"/>
  </w:num>
  <w:num w:numId="6">
    <w:abstractNumId w:val="2"/>
  </w:num>
  <w:num w:numId="7">
    <w:abstractNumId w:val="26"/>
  </w:num>
  <w:num w:numId="8">
    <w:abstractNumId w:val="23"/>
  </w:num>
  <w:num w:numId="9">
    <w:abstractNumId w:val="15"/>
  </w:num>
  <w:num w:numId="10">
    <w:abstractNumId w:val="10"/>
  </w:num>
  <w:num w:numId="11">
    <w:abstractNumId w:val="29"/>
  </w:num>
  <w:num w:numId="12">
    <w:abstractNumId w:val="21"/>
  </w:num>
  <w:num w:numId="13">
    <w:abstractNumId w:val="14"/>
  </w:num>
  <w:num w:numId="14">
    <w:abstractNumId w:val="40"/>
  </w:num>
  <w:num w:numId="15">
    <w:abstractNumId w:val="12"/>
  </w:num>
  <w:num w:numId="16">
    <w:abstractNumId w:val="16"/>
  </w:num>
  <w:num w:numId="17">
    <w:abstractNumId w:val="9"/>
  </w:num>
  <w:num w:numId="18">
    <w:abstractNumId w:val="0"/>
  </w:num>
  <w:num w:numId="19">
    <w:abstractNumId w:val="38"/>
  </w:num>
  <w:num w:numId="20">
    <w:abstractNumId w:val="7"/>
  </w:num>
  <w:num w:numId="21">
    <w:abstractNumId w:val="32"/>
  </w:num>
  <w:num w:numId="22">
    <w:abstractNumId w:val="34"/>
  </w:num>
  <w:num w:numId="23">
    <w:abstractNumId w:val="41"/>
  </w:num>
  <w:num w:numId="24">
    <w:abstractNumId w:val="37"/>
  </w:num>
  <w:num w:numId="25">
    <w:abstractNumId w:val="17"/>
  </w:num>
  <w:num w:numId="26">
    <w:abstractNumId w:val="19"/>
  </w:num>
  <w:num w:numId="27">
    <w:abstractNumId w:val="35"/>
  </w:num>
  <w:num w:numId="28">
    <w:abstractNumId w:val="18"/>
  </w:num>
  <w:num w:numId="29">
    <w:abstractNumId w:val="11"/>
  </w:num>
  <w:num w:numId="30">
    <w:abstractNumId w:val="1"/>
  </w:num>
  <w:num w:numId="31">
    <w:abstractNumId w:val="43"/>
  </w:num>
  <w:num w:numId="32">
    <w:abstractNumId w:val="31"/>
  </w:num>
  <w:num w:numId="33">
    <w:abstractNumId w:val="36"/>
  </w:num>
  <w:num w:numId="34">
    <w:abstractNumId w:val="13"/>
  </w:num>
  <w:num w:numId="35">
    <w:abstractNumId w:val="20"/>
  </w:num>
  <w:num w:numId="36">
    <w:abstractNumId w:val="30"/>
  </w:num>
  <w:num w:numId="37">
    <w:abstractNumId w:val="5"/>
  </w:num>
  <w:num w:numId="38">
    <w:abstractNumId w:val="33"/>
  </w:num>
  <w:num w:numId="39">
    <w:abstractNumId w:val="3"/>
  </w:num>
  <w:num w:numId="40">
    <w:abstractNumId w:val="6"/>
  </w:num>
  <w:num w:numId="41">
    <w:abstractNumId w:val="28"/>
  </w:num>
  <w:num w:numId="42">
    <w:abstractNumId w:val="4"/>
  </w:num>
  <w:num w:numId="43">
    <w:abstractNumId w:val="8"/>
  </w:num>
  <w:num w:numId="44">
    <w:abstractNumId w:val="42"/>
  </w:num>
  <w:num w:numId="45">
    <w:abstractNumId w:val="27"/>
  </w:num>
  <w:num w:numId="46">
    <w:abstractNumId w:val="3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y Bhakta">
    <w15:presenceInfo w15:providerId="AD" w15:userId="S-1-5-21-2559334742-469970549-2024990295-19113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609"/>
    <w:rsid w:val="000016DB"/>
    <w:rsid w:val="00005902"/>
    <w:rsid w:val="0001002B"/>
    <w:rsid w:val="00010806"/>
    <w:rsid w:val="00013F71"/>
    <w:rsid w:val="00016DDB"/>
    <w:rsid w:val="000173BF"/>
    <w:rsid w:val="00024252"/>
    <w:rsid w:val="000245B5"/>
    <w:rsid w:val="00027183"/>
    <w:rsid w:val="00033EA1"/>
    <w:rsid w:val="0003746D"/>
    <w:rsid w:val="0004020F"/>
    <w:rsid w:val="00040F23"/>
    <w:rsid w:val="0004257B"/>
    <w:rsid w:val="000436CB"/>
    <w:rsid w:val="00047B5D"/>
    <w:rsid w:val="00052E17"/>
    <w:rsid w:val="00056947"/>
    <w:rsid w:val="00061A8E"/>
    <w:rsid w:val="00064CB3"/>
    <w:rsid w:val="00070B20"/>
    <w:rsid w:val="00070BEE"/>
    <w:rsid w:val="00072040"/>
    <w:rsid w:val="000733D2"/>
    <w:rsid w:val="00076DF4"/>
    <w:rsid w:val="00076F51"/>
    <w:rsid w:val="0008524C"/>
    <w:rsid w:val="00086F7F"/>
    <w:rsid w:val="0009074D"/>
    <w:rsid w:val="0009592B"/>
    <w:rsid w:val="000968C6"/>
    <w:rsid w:val="000A6298"/>
    <w:rsid w:val="000A63C9"/>
    <w:rsid w:val="000B3765"/>
    <w:rsid w:val="000B3908"/>
    <w:rsid w:val="000B655B"/>
    <w:rsid w:val="000C0000"/>
    <w:rsid w:val="000C18CC"/>
    <w:rsid w:val="000C687D"/>
    <w:rsid w:val="000C7ED1"/>
    <w:rsid w:val="000D789A"/>
    <w:rsid w:val="000E4B5F"/>
    <w:rsid w:val="000E706D"/>
    <w:rsid w:val="000F130A"/>
    <w:rsid w:val="000F4FD8"/>
    <w:rsid w:val="00105C0F"/>
    <w:rsid w:val="00107242"/>
    <w:rsid w:val="00111CC5"/>
    <w:rsid w:val="001206F7"/>
    <w:rsid w:val="001236C1"/>
    <w:rsid w:val="00133EE8"/>
    <w:rsid w:val="00140B30"/>
    <w:rsid w:val="00147155"/>
    <w:rsid w:val="001516E7"/>
    <w:rsid w:val="00152B53"/>
    <w:rsid w:val="00153CB3"/>
    <w:rsid w:val="00154C3B"/>
    <w:rsid w:val="00160158"/>
    <w:rsid w:val="001610BB"/>
    <w:rsid w:val="00165357"/>
    <w:rsid w:val="001722B7"/>
    <w:rsid w:val="001727D9"/>
    <w:rsid w:val="00174BB4"/>
    <w:rsid w:val="00175D14"/>
    <w:rsid w:val="001811EE"/>
    <w:rsid w:val="00185AD4"/>
    <w:rsid w:val="00186928"/>
    <w:rsid w:val="001979AF"/>
    <w:rsid w:val="001A0EB4"/>
    <w:rsid w:val="001A1A86"/>
    <w:rsid w:val="001A5F62"/>
    <w:rsid w:val="001B015E"/>
    <w:rsid w:val="001B2301"/>
    <w:rsid w:val="001B5597"/>
    <w:rsid w:val="001B618B"/>
    <w:rsid w:val="001C1338"/>
    <w:rsid w:val="001C4140"/>
    <w:rsid w:val="001C5A94"/>
    <w:rsid w:val="001D2317"/>
    <w:rsid w:val="001D3223"/>
    <w:rsid w:val="001D33EF"/>
    <w:rsid w:val="001D5AB3"/>
    <w:rsid w:val="001E0519"/>
    <w:rsid w:val="001E0829"/>
    <w:rsid w:val="001E1320"/>
    <w:rsid w:val="001E556A"/>
    <w:rsid w:val="001F05CE"/>
    <w:rsid w:val="001F1905"/>
    <w:rsid w:val="001F4A65"/>
    <w:rsid w:val="00205C45"/>
    <w:rsid w:val="002062A3"/>
    <w:rsid w:val="0021035B"/>
    <w:rsid w:val="00211153"/>
    <w:rsid w:val="0023254A"/>
    <w:rsid w:val="00233ECE"/>
    <w:rsid w:val="002344FB"/>
    <w:rsid w:val="00236216"/>
    <w:rsid w:val="002405CD"/>
    <w:rsid w:val="00240B74"/>
    <w:rsid w:val="00243B62"/>
    <w:rsid w:val="0024675B"/>
    <w:rsid w:val="002469DD"/>
    <w:rsid w:val="00247180"/>
    <w:rsid w:val="00254671"/>
    <w:rsid w:val="00257D36"/>
    <w:rsid w:val="00263C1C"/>
    <w:rsid w:val="002705B3"/>
    <w:rsid w:val="00271415"/>
    <w:rsid w:val="00274FBE"/>
    <w:rsid w:val="002762E1"/>
    <w:rsid w:val="002811BC"/>
    <w:rsid w:val="00283DE8"/>
    <w:rsid w:val="00285552"/>
    <w:rsid w:val="00285966"/>
    <w:rsid w:val="00285A0D"/>
    <w:rsid w:val="00286348"/>
    <w:rsid w:val="00290ED8"/>
    <w:rsid w:val="00296B49"/>
    <w:rsid w:val="002A03FC"/>
    <w:rsid w:val="002A1843"/>
    <w:rsid w:val="002A3D26"/>
    <w:rsid w:val="002A523E"/>
    <w:rsid w:val="002B1ADF"/>
    <w:rsid w:val="002B1E78"/>
    <w:rsid w:val="002B502E"/>
    <w:rsid w:val="002B657B"/>
    <w:rsid w:val="002B65CF"/>
    <w:rsid w:val="002C2853"/>
    <w:rsid w:val="002C444C"/>
    <w:rsid w:val="002C458F"/>
    <w:rsid w:val="002C6C20"/>
    <w:rsid w:val="002C6C7A"/>
    <w:rsid w:val="002C7F78"/>
    <w:rsid w:val="002D5277"/>
    <w:rsid w:val="002D71FA"/>
    <w:rsid w:val="002D73AF"/>
    <w:rsid w:val="002E4FD9"/>
    <w:rsid w:val="002E5B58"/>
    <w:rsid w:val="002E5CCA"/>
    <w:rsid w:val="002F094E"/>
    <w:rsid w:val="002F1437"/>
    <w:rsid w:val="002F14E5"/>
    <w:rsid w:val="002F3943"/>
    <w:rsid w:val="002F4E34"/>
    <w:rsid w:val="002F6A42"/>
    <w:rsid w:val="002F72F0"/>
    <w:rsid w:val="002F7822"/>
    <w:rsid w:val="002F79E7"/>
    <w:rsid w:val="003003EC"/>
    <w:rsid w:val="003035E3"/>
    <w:rsid w:val="0030363A"/>
    <w:rsid w:val="00317970"/>
    <w:rsid w:val="00317EB0"/>
    <w:rsid w:val="00322802"/>
    <w:rsid w:val="00326C42"/>
    <w:rsid w:val="00332700"/>
    <w:rsid w:val="003358BD"/>
    <w:rsid w:val="00344E88"/>
    <w:rsid w:val="00345D80"/>
    <w:rsid w:val="00346F7C"/>
    <w:rsid w:val="003471D4"/>
    <w:rsid w:val="00350BF1"/>
    <w:rsid w:val="00353C49"/>
    <w:rsid w:val="003540B1"/>
    <w:rsid w:val="003557E9"/>
    <w:rsid w:val="003560BA"/>
    <w:rsid w:val="00357D50"/>
    <w:rsid w:val="00364CC6"/>
    <w:rsid w:val="003650F6"/>
    <w:rsid w:val="0036726C"/>
    <w:rsid w:val="00374A80"/>
    <w:rsid w:val="003832D2"/>
    <w:rsid w:val="003845E5"/>
    <w:rsid w:val="00393137"/>
    <w:rsid w:val="0039615F"/>
    <w:rsid w:val="00397406"/>
    <w:rsid w:val="00397758"/>
    <w:rsid w:val="003A3170"/>
    <w:rsid w:val="003A360E"/>
    <w:rsid w:val="003C0F49"/>
    <w:rsid w:val="003D126A"/>
    <w:rsid w:val="003D17FF"/>
    <w:rsid w:val="003D2871"/>
    <w:rsid w:val="003D2981"/>
    <w:rsid w:val="003D5B83"/>
    <w:rsid w:val="003D7911"/>
    <w:rsid w:val="003E6E47"/>
    <w:rsid w:val="003F0623"/>
    <w:rsid w:val="003F33DE"/>
    <w:rsid w:val="003F3A41"/>
    <w:rsid w:val="003F67E9"/>
    <w:rsid w:val="003F7DAB"/>
    <w:rsid w:val="00401031"/>
    <w:rsid w:val="004023B7"/>
    <w:rsid w:val="004045A0"/>
    <w:rsid w:val="00410D7E"/>
    <w:rsid w:val="00413CDB"/>
    <w:rsid w:val="00416337"/>
    <w:rsid w:val="00416E34"/>
    <w:rsid w:val="004200FE"/>
    <w:rsid w:val="00421183"/>
    <w:rsid w:val="00421BA6"/>
    <w:rsid w:val="00421C17"/>
    <w:rsid w:val="00426CDE"/>
    <w:rsid w:val="004326AC"/>
    <w:rsid w:val="00433EA1"/>
    <w:rsid w:val="00441957"/>
    <w:rsid w:val="00443D32"/>
    <w:rsid w:val="004469DD"/>
    <w:rsid w:val="004476B2"/>
    <w:rsid w:val="00447CE5"/>
    <w:rsid w:val="00447D6E"/>
    <w:rsid w:val="00450441"/>
    <w:rsid w:val="0045048F"/>
    <w:rsid w:val="0045181B"/>
    <w:rsid w:val="00452133"/>
    <w:rsid w:val="004527ED"/>
    <w:rsid w:val="00452C7A"/>
    <w:rsid w:val="00456B53"/>
    <w:rsid w:val="0046286E"/>
    <w:rsid w:val="00462F58"/>
    <w:rsid w:val="004673A2"/>
    <w:rsid w:val="004710D1"/>
    <w:rsid w:val="00471234"/>
    <w:rsid w:val="00472250"/>
    <w:rsid w:val="0047437C"/>
    <w:rsid w:val="00477522"/>
    <w:rsid w:val="00480E7B"/>
    <w:rsid w:val="0048296B"/>
    <w:rsid w:val="004843E5"/>
    <w:rsid w:val="00484BF6"/>
    <w:rsid w:val="0049052C"/>
    <w:rsid w:val="00493457"/>
    <w:rsid w:val="00494628"/>
    <w:rsid w:val="0049566B"/>
    <w:rsid w:val="00496FD4"/>
    <w:rsid w:val="00497338"/>
    <w:rsid w:val="004A1650"/>
    <w:rsid w:val="004B1184"/>
    <w:rsid w:val="004B4A3A"/>
    <w:rsid w:val="004B5CE5"/>
    <w:rsid w:val="004B750E"/>
    <w:rsid w:val="004B7BF6"/>
    <w:rsid w:val="004C2244"/>
    <w:rsid w:val="004C23F1"/>
    <w:rsid w:val="004D069A"/>
    <w:rsid w:val="004E01F5"/>
    <w:rsid w:val="004E297E"/>
    <w:rsid w:val="004E76CA"/>
    <w:rsid w:val="004F1698"/>
    <w:rsid w:val="00500C4E"/>
    <w:rsid w:val="00505CEC"/>
    <w:rsid w:val="0051020F"/>
    <w:rsid w:val="00513CAB"/>
    <w:rsid w:val="00516CF5"/>
    <w:rsid w:val="0051729E"/>
    <w:rsid w:val="005223DB"/>
    <w:rsid w:val="00523597"/>
    <w:rsid w:val="00523736"/>
    <w:rsid w:val="00532530"/>
    <w:rsid w:val="00535CA4"/>
    <w:rsid w:val="00542A0F"/>
    <w:rsid w:val="005476F6"/>
    <w:rsid w:val="00551D72"/>
    <w:rsid w:val="005540B6"/>
    <w:rsid w:val="005552C3"/>
    <w:rsid w:val="00560934"/>
    <w:rsid w:val="00563E58"/>
    <w:rsid w:val="00564960"/>
    <w:rsid w:val="00570654"/>
    <w:rsid w:val="00570F38"/>
    <w:rsid w:val="005720F2"/>
    <w:rsid w:val="005729C8"/>
    <w:rsid w:val="00572D2F"/>
    <w:rsid w:val="005734A4"/>
    <w:rsid w:val="00593F7A"/>
    <w:rsid w:val="00594EF5"/>
    <w:rsid w:val="005A0E53"/>
    <w:rsid w:val="005A1078"/>
    <w:rsid w:val="005A4658"/>
    <w:rsid w:val="005A496B"/>
    <w:rsid w:val="005B28C1"/>
    <w:rsid w:val="005B5439"/>
    <w:rsid w:val="005B6344"/>
    <w:rsid w:val="005C1C74"/>
    <w:rsid w:val="005C2E48"/>
    <w:rsid w:val="005C3F23"/>
    <w:rsid w:val="005D2B83"/>
    <w:rsid w:val="005D4DD7"/>
    <w:rsid w:val="005D6310"/>
    <w:rsid w:val="005E12A9"/>
    <w:rsid w:val="005E5DAB"/>
    <w:rsid w:val="005F1340"/>
    <w:rsid w:val="005F139E"/>
    <w:rsid w:val="005F69D5"/>
    <w:rsid w:val="00602799"/>
    <w:rsid w:val="00602F18"/>
    <w:rsid w:val="00607725"/>
    <w:rsid w:val="00607C30"/>
    <w:rsid w:val="006110F3"/>
    <w:rsid w:val="00611A6D"/>
    <w:rsid w:val="00612041"/>
    <w:rsid w:val="00614AFF"/>
    <w:rsid w:val="00621ABA"/>
    <w:rsid w:val="0062322A"/>
    <w:rsid w:val="00625A79"/>
    <w:rsid w:val="00631157"/>
    <w:rsid w:val="006404E6"/>
    <w:rsid w:val="0064303C"/>
    <w:rsid w:val="006456FD"/>
    <w:rsid w:val="0064680F"/>
    <w:rsid w:val="0064729D"/>
    <w:rsid w:val="00647ABE"/>
    <w:rsid w:val="006516BA"/>
    <w:rsid w:val="00661AB5"/>
    <w:rsid w:val="00664B05"/>
    <w:rsid w:val="00665C04"/>
    <w:rsid w:val="0066682D"/>
    <w:rsid w:val="006676F8"/>
    <w:rsid w:val="006746FE"/>
    <w:rsid w:val="00676E9F"/>
    <w:rsid w:val="00680934"/>
    <w:rsid w:val="00685D5C"/>
    <w:rsid w:val="006917FE"/>
    <w:rsid w:val="0069264D"/>
    <w:rsid w:val="006936F9"/>
    <w:rsid w:val="0069578B"/>
    <w:rsid w:val="00697868"/>
    <w:rsid w:val="006A055F"/>
    <w:rsid w:val="006A126F"/>
    <w:rsid w:val="006A14E9"/>
    <w:rsid w:val="006A2A65"/>
    <w:rsid w:val="006A5293"/>
    <w:rsid w:val="006A67E4"/>
    <w:rsid w:val="006A6D15"/>
    <w:rsid w:val="006B0DF3"/>
    <w:rsid w:val="006B0F11"/>
    <w:rsid w:val="006B27FA"/>
    <w:rsid w:val="006B4A48"/>
    <w:rsid w:val="006C2C55"/>
    <w:rsid w:val="006C430A"/>
    <w:rsid w:val="006D2809"/>
    <w:rsid w:val="006D7AEE"/>
    <w:rsid w:val="006E27A3"/>
    <w:rsid w:val="006E3342"/>
    <w:rsid w:val="006E4B12"/>
    <w:rsid w:val="006E65D0"/>
    <w:rsid w:val="006F1B21"/>
    <w:rsid w:val="006F21E8"/>
    <w:rsid w:val="006F78D5"/>
    <w:rsid w:val="0070091B"/>
    <w:rsid w:val="007048AC"/>
    <w:rsid w:val="00706A7A"/>
    <w:rsid w:val="007202AE"/>
    <w:rsid w:val="00726338"/>
    <w:rsid w:val="00726AD5"/>
    <w:rsid w:val="00733C7D"/>
    <w:rsid w:val="00740761"/>
    <w:rsid w:val="00745F77"/>
    <w:rsid w:val="007464DE"/>
    <w:rsid w:val="007529EA"/>
    <w:rsid w:val="00755A45"/>
    <w:rsid w:val="00757D65"/>
    <w:rsid w:val="00760CDC"/>
    <w:rsid w:val="00764D0D"/>
    <w:rsid w:val="00775AD5"/>
    <w:rsid w:val="007778AE"/>
    <w:rsid w:val="00777C53"/>
    <w:rsid w:val="00784FA8"/>
    <w:rsid w:val="007850EF"/>
    <w:rsid w:val="00786E92"/>
    <w:rsid w:val="007933F1"/>
    <w:rsid w:val="007A5F52"/>
    <w:rsid w:val="007B090A"/>
    <w:rsid w:val="007C1501"/>
    <w:rsid w:val="007C6E7D"/>
    <w:rsid w:val="007D6EFD"/>
    <w:rsid w:val="007E43F8"/>
    <w:rsid w:val="007E5076"/>
    <w:rsid w:val="007E5E70"/>
    <w:rsid w:val="007E656B"/>
    <w:rsid w:val="007F2997"/>
    <w:rsid w:val="007F50E8"/>
    <w:rsid w:val="007F54E2"/>
    <w:rsid w:val="007F7FBA"/>
    <w:rsid w:val="00800319"/>
    <w:rsid w:val="0080044E"/>
    <w:rsid w:val="00800706"/>
    <w:rsid w:val="0080189A"/>
    <w:rsid w:val="00801F7F"/>
    <w:rsid w:val="00803C2B"/>
    <w:rsid w:val="00807038"/>
    <w:rsid w:val="00811945"/>
    <w:rsid w:val="00824F1C"/>
    <w:rsid w:val="0082606C"/>
    <w:rsid w:val="00826688"/>
    <w:rsid w:val="0083010A"/>
    <w:rsid w:val="0083369B"/>
    <w:rsid w:val="00835D38"/>
    <w:rsid w:val="00843763"/>
    <w:rsid w:val="00847A4E"/>
    <w:rsid w:val="00871D79"/>
    <w:rsid w:val="0087393E"/>
    <w:rsid w:val="00877352"/>
    <w:rsid w:val="00881A42"/>
    <w:rsid w:val="00882386"/>
    <w:rsid w:val="0088361D"/>
    <w:rsid w:val="00885926"/>
    <w:rsid w:val="00885E0A"/>
    <w:rsid w:val="0088603B"/>
    <w:rsid w:val="008877AF"/>
    <w:rsid w:val="00893FC3"/>
    <w:rsid w:val="0089577B"/>
    <w:rsid w:val="008A18EF"/>
    <w:rsid w:val="008B1024"/>
    <w:rsid w:val="008B1357"/>
    <w:rsid w:val="008B2DF3"/>
    <w:rsid w:val="008C1375"/>
    <w:rsid w:val="008C2E0E"/>
    <w:rsid w:val="008C4DE0"/>
    <w:rsid w:val="008D3930"/>
    <w:rsid w:val="008D67F9"/>
    <w:rsid w:val="008D6F61"/>
    <w:rsid w:val="008E17CC"/>
    <w:rsid w:val="008E25B1"/>
    <w:rsid w:val="008E3091"/>
    <w:rsid w:val="008E56FB"/>
    <w:rsid w:val="008F2167"/>
    <w:rsid w:val="008F33B4"/>
    <w:rsid w:val="008F6298"/>
    <w:rsid w:val="0090077A"/>
    <w:rsid w:val="00900F47"/>
    <w:rsid w:val="00904ADA"/>
    <w:rsid w:val="00907697"/>
    <w:rsid w:val="00910A69"/>
    <w:rsid w:val="009138A0"/>
    <w:rsid w:val="0091424C"/>
    <w:rsid w:val="00917DE4"/>
    <w:rsid w:val="00920905"/>
    <w:rsid w:val="00922B85"/>
    <w:rsid w:val="00930CDC"/>
    <w:rsid w:val="00931AD5"/>
    <w:rsid w:val="00931E45"/>
    <w:rsid w:val="00933188"/>
    <w:rsid w:val="00935AF9"/>
    <w:rsid w:val="009403A5"/>
    <w:rsid w:val="009500DC"/>
    <w:rsid w:val="00951923"/>
    <w:rsid w:val="00972C81"/>
    <w:rsid w:val="009824E9"/>
    <w:rsid w:val="009826E5"/>
    <w:rsid w:val="009844A1"/>
    <w:rsid w:val="00985941"/>
    <w:rsid w:val="00986E20"/>
    <w:rsid w:val="00995479"/>
    <w:rsid w:val="00995CB0"/>
    <w:rsid w:val="00997E77"/>
    <w:rsid w:val="009A2734"/>
    <w:rsid w:val="009B2805"/>
    <w:rsid w:val="009B293E"/>
    <w:rsid w:val="009B2A02"/>
    <w:rsid w:val="009B2B61"/>
    <w:rsid w:val="009B5B7B"/>
    <w:rsid w:val="009C1777"/>
    <w:rsid w:val="009C2C86"/>
    <w:rsid w:val="009C6FE0"/>
    <w:rsid w:val="009D0753"/>
    <w:rsid w:val="009D10A4"/>
    <w:rsid w:val="009D5131"/>
    <w:rsid w:val="009D6CF2"/>
    <w:rsid w:val="009D6F71"/>
    <w:rsid w:val="009E1802"/>
    <w:rsid w:val="009E1CDE"/>
    <w:rsid w:val="009E2B06"/>
    <w:rsid w:val="009E3829"/>
    <w:rsid w:val="009E51E2"/>
    <w:rsid w:val="009F7A61"/>
    <w:rsid w:val="00A11800"/>
    <w:rsid w:val="00A11C16"/>
    <w:rsid w:val="00A1423E"/>
    <w:rsid w:val="00A17664"/>
    <w:rsid w:val="00A17D80"/>
    <w:rsid w:val="00A20FAF"/>
    <w:rsid w:val="00A24520"/>
    <w:rsid w:val="00A27169"/>
    <w:rsid w:val="00A3164A"/>
    <w:rsid w:val="00A37F42"/>
    <w:rsid w:val="00A4411F"/>
    <w:rsid w:val="00A44F0B"/>
    <w:rsid w:val="00A500D6"/>
    <w:rsid w:val="00A523FF"/>
    <w:rsid w:val="00A54756"/>
    <w:rsid w:val="00A54C66"/>
    <w:rsid w:val="00A57D36"/>
    <w:rsid w:val="00A61BB6"/>
    <w:rsid w:val="00A65734"/>
    <w:rsid w:val="00A6687F"/>
    <w:rsid w:val="00A66C8E"/>
    <w:rsid w:val="00A67907"/>
    <w:rsid w:val="00A73CC1"/>
    <w:rsid w:val="00A80270"/>
    <w:rsid w:val="00A807AB"/>
    <w:rsid w:val="00A82DB1"/>
    <w:rsid w:val="00A84127"/>
    <w:rsid w:val="00A84BF9"/>
    <w:rsid w:val="00A86DA2"/>
    <w:rsid w:val="00A90DFC"/>
    <w:rsid w:val="00A90F1A"/>
    <w:rsid w:val="00A91BF3"/>
    <w:rsid w:val="00A91C84"/>
    <w:rsid w:val="00AA0A9C"/>
    <w:rsid w:val="00AA16C0"/>
    <w:rsid w:val="00AA4CDC"/>
    <w:rsid w:val="00AB21D4"/>
    <w:rsid w:val="00AB21F5"/>
    <w:rsid w:val="00AB2B8D"/>
    <w:rsid w:val="00AB3386"/>
    <w:rsid w:val="00AB36DB"/>
    <w:rsid w:val="00AC0B1D"/>
    <w:rsid w:val="00AC2F5B"/>
    <w:rsid w:val="00AC3DAD"/>
    <w:rsid w:val="00AC5309"/>
    <w:rsid w:val="00AC5B97"/>
    <w:rsid w:val="00AD4DD0"/>
    <w:rsid w:val="00AD4EE7"/>
    <w:rsid w:val="00AE0A8D"/>
    <w:rsid w:val="00AF6342"/>
    <w:rsid w:val="00AF7E2A"/>
    <w:rsid w:val="00B053FB"/>
    <w:rsid w:val="00B05647"/>
    <w:rsid w:val="00B07EE5"/>
    <w:rsid w:val="00B21CC5"/>
    <w:rsid w:val="00B26778"/>
    <w:rsid w:val="00B26B83"/>
    <w:rsid w:val="00B32479"/>
    <w:rsid w:val="00B33FE2"/>
    <w:rsid w:val="00B403ED"/>
    <w:rsid w:val="00B4065F"/>
    <w:rsid w:val="00B45091"/>
    <w:rsid w:val="00B45447"/>
    <w:rsid w:val="00B614F1"/>
    <w:rsid w:val="00B62BE0"/>
    <w:rsid w:val="00B835A5"/>
    <w:rsid w:val="00B866B4"/>
    <w:rsid w:val="00B94226"/>
    <w:rsid w:val="00BA0A8C"/>
    <w:rsid w:val="00BA0CEB"/>
    <w:rsid w:val="00BA2383"/>
    <w:rsid w:val="00BA2E7E"/>
    <w:rsid w:val="00BA552E"/>
    <w:rsid w:val="00BA590A"/>
    <w:rsid w:val="00BA5FE4"/>
    <w:rsid w:val="00BB0B39"/>
    <w:rsid w:val="00BB30D1"/>
    <w:rsid w:val="00BB39D8"/>
    <w:rsid w:val="00BB5F75"/>
    <w:rsid w:val="00BC6524"/>
    <w:rsid w:val="00BD0613"/>
    <w:rsid w:val="00BD3931"/>
    <w:rsid w:val="00BD5B88"/>
    <w:rsid w:val="00BD5F58"/>
    <w:rsid w:val="00BE0AEB"/>
    <w:rsid w:val="00BE11AB"/>
    <w:rsid w:val="00C00929"/>
    <w:rsid w:val="00C018E0"/>
    <w:rsid w:val="00C05AAF"/>
    <w:rsid w:val="00C118C7"/>
    <w:rsid w:val="00C2008C"/>
    <w:rsid w:val="00C20877"/>
    <w:rsid w:val="00C20E7B"/>
    <w:rsid w:val="00C21456"/>
    <w:rsid w:val="00C24D03"/>
    <w:rsid w:val="00C25E61"/>
    <w:rsid w:val="00C35A1B"/>
    <w:rsid w:val="00C413F3"/>
    <w:rsid w:val="00C5257C"/>
    <w:rsid w:val="00C54EFF"/>
    <w:rsid w:val="00C55D03"/>
    <w:rsid w:val="00C63548"/>
    <w:rsid w:val="00C63F96"/>
    <w:rsid w:val="00C65450"/>
    <w:rsid w:val="00C677AF"/>
    <w:rsid w:val="00C67E59"/>
    <w:rsid w:val="00C72B8B"/>
    <w:rsid w:val="00C72CB5"/>
    <w:rsid w:val="00C76D4F"/>
    <w:rsid w:val="00C805BC"/>
    <w:rsid w:val="00C810FE"/>
    <w:rsid w:val="00C959CA"/>
    <w:rsid w:val="00C95D16"/>
    <w:rsid w:val="00CA2AB4"/>
    <w:rsid w:val="00CA3EFF"/>
    <w:rsid w:val="00CB00AF"/>
    <w:rsid w:val="00CB0100"/>
    <w:rsid w:val="00CB04D2"/>
    <w:rsid w:val="00CC5D03"/>
    <w:rsid w:val="00CD7EFE"/>
    <w:rsid w:val="00CE0C66"/>
    <w:rsid w:val="00CE28CF"/>
    <w:rsid w:val="00CE4386"/>
    <w:rsid w:val="00CE4CDC"/>
    <w:rsid w:val="00CE5BEB"/>
    <w:rsid w:val="00CE69E9"/>
    <w:rsid w:val="00CE6ABB"/>
    <w:rsid w:val="00CE71F2"/>
    <w:rsid w:val="00CF3F65"/>
    <w:rsid w:val="00CF464D"/>
    <w:rsid w:val="00D12D48"/>
    <w:rsid w:val="00D17EF4"/>
    <w:rsid w:val="00D23770"/>
    <w:rsid w:val="00D25074"/>
    <w:rsid w:val="00D34517"/>
    <w:rsid w:val="00D36798"/>
    <w:rsid w:val="00D47E80"/>
    <w:rsid w:val="00D6435D"/>
    <w:rsid w:val="00D70563"/>
    <w:rsid w:val="00D70D89"/>
    <w:rsid w:val="00D72051"/>
    <w:rsid w:val="00D7380B"/>
    <w:rsid w:val="00D75D77"/>
    <w:rsid w:val="00D7639E"/>
    <w:rsid w:val="00D835EF"/>
    <w:rsid w:val="00D85F09"/>
    <w:rsid w:val="00D86A9D"/>
    <w:rsid w:val="00D97455"/>
    <w:rsid w:val="00DA089A"/>
    <w:rsid w:val="00DA11A0"/>
    <w:rsid w:val="00DA2822"/>
    <w:rsid w:val="00DA690B"/>
    <w:rsid w:val="00DA7225"/>
    <w:rsid w:val="00DB44E9"/>
    <w:rsid w:val="00DB7D8B"/>
    <w:rsid w:val="00DC1966"/>
    <w:rsid w:val="00DC3259"/>
    <w:rsid w:val="00DC3591"/>
    <w:rsid w:val="00DD0523"/>
    <w:rsid w:val="00DD1907"/>
    <w:rsid w:val="00DD6D4B"/>
    <w:rsid w:val="00DE5758"/>
    <w:rsid w:val="00DE5FCF"/>
    <w:rsid w:val="00DE69E5"/>
    <w:rsid w:val="00DF0D19"/>
    <w:rsid w:val="00DF2EE9"/>
    <w:rsid w:val="00DF6FD8"/>
    <w:rsid w:val="00E040FB"/>
    <w:rsid w:val="00E05A80"/>
    <w:rsid w:val="00E06A37"/>
    <w:rsid w:val="00E071A5"/>
    <w:rsid w:val="00E07752"/>
    <w:rsid w:val="00E16609"/>
    <w:rsid w:val="00E16F08"/>
    <w:rsid w:val="00E233F3"/>
    <w:rsid w:val="00E26B34"/>
    <w:rsid w:val="00E30D86"/>
    <w:rsid w:val="00E314BA"/>
    <w:rsid w:val="00E325BE"/>
    <w:rsid w:val="00E326BA"/>
    <w:rsid w:val="00E34202"/>
    <w:rsid w:val="00E37F72"/>
    <w:rsid w:val="00E40BE5"/>
    <w:rsid w:val="00E40CF9"/>
    <w:rsid w:val="00E42A30"/>
    <w:rsid w:val="00E5625D"/>
    <w:rsid w:val="00E648BB"/>
    <w:rsid w:val="00E66355"/>
    <w:rsid w:val="00E67ACA"/>
    <w:rsid w:val="00E70487"/>
    <w:rsid w:val="00E750CD"/>
    <w:rsid w:val="00E76B31"/>
    <w:rsid w:val="00E81F3E"/>
    <w:rsid w:val="00E844BB"/>
    <w:rsid w:val="00E84C48"/>
    <w:rsid w:val="00E8527D"/>
    <w:rsid w:val="00E859BD"/>
    <w:rsid w:val="00E86B70"/>
    <w:rsid w:val="00E87C8F"/>
    <w:rsid w:val="00E924C3"/>
    <w:rsid w:val="00E954EE"/>
    <w:rsid w:val="00E96759"/>
    <w:rsid w:val="00EA4437"/>
    <w:rsid w:val="00EA4D87"/>
    <w:rsid w:val="00EB34FC"/>
    <w:rsid w:val="00EB76E1"/>
    <w:rsid w:val="00EC2499"/>
    <w:rsid w:val="00EC64ED"/>
    <w:rsid w:val="00ED5FBF"/>
    <w:rsid w:val="00EE29DF"/>
    <w:rsid w:val="00EE4120"/>
    <w:rsid w:val="00EF2E8A"/>
    <w:rsid w:val="00EF4E6B"/>
    <w:rsid w:val="00EF5416"/>
    <w:rsid w:val="00F06CCF"/>
    <w:rsid w:val="00F1053D"/>
    <w:rsid w:val="00F110D5"/>
    <w:rsid w:val="00F11E63"/>
    <w:rsid w:val="00F12733"/>
    <w:rsid w:val="00F14823"/>
    <w:rsid w:val="00F171E1"/>
    <w:rsid w:val="00F20DCF"/>
    <w:rsid w:val="00F2226F"/>
    <w:rsid w:val="00F25B36"/>
    <w:rsid w:val="00F3052A"/>
    <w:rsid w:val="00F341E3"/>
    <w:rsid w:val="00F352ED"/>
    <w:rsid w:val="00F35D09"/>
    <w:rsid w:val="00F4304D"/>
    <w:rsid w:val="00F46612"/>
    <w:rsid w:val="00F474EF"/>
    <w:rsid w:val="00F4752B"/>
    <w:rsid w:val="00F476E8"/>
    <w:rsid w:val="00F541AE"/>
    <w:rsid w:val="00F56792"/>
    <w:rsid w:val="00F571A6"/>
    <w:rsid w:val="00F6018B"/>
    <w:rsid w:val="00F60265"/>
    <w:rsid w:val="00F60E32"/>
    <w:rsid w:val="00F644FF"/>
    <w:rsid w:val="00F65ABA"/>
    <w:rsid w:val="00F65E15"/>
    <w:rsid w:val="00F7242E"/>
    <w:rsid w:val="00F74B33"/>
    <w:rsid w:val="00F810DD"/>
    <w:rsid w:val="00F95E2F"/>
    <w:rsid w:val="00F96DEB"/>
    <w:rsid w:val="00FA1872"/>
    <w:rsid w:val="00FA4F34"/>
    <w:rsid w:val="00FB2590"/>
    <w:rsid w:val="00FD1E13"/>
    <w:rsid w:val="00FD5A8C"/>
    <w:rsid w:val="00FE233E"/>
    <w:rsid w:val="00FE286E"/>
    <w:rsid w:val="00FE3233"/>
    <w:rsid w:val="00FE4C68"/>
    <w:rsid w:val="00FE5FAF"/>
    <w:rsid w:val="00FE6D74"/>
    <w:rsid w:val="00FF73B4"/>
    <w:rsid w:val="00FF79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481"/>
    <o:shapelayout v:ext="edit">
      <o:idmap v:ext="edit" data="1"/>
    </o:shapelayout>
  </w:shapeDefaults>
  <w:decimalSymbol w:val="."/>
  <w:listSeparator w:val=","/>
  <w14:docId w14:val="5F77E0EA"/>
  <w15:docId w15:val="{31F5FEE9-A998-4EF3-998D-E51E44CF2E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
    <w:semiHidden/>
    <w:unhideWhenUsed/>
    <w:qFormat/>
    <w:rsid w:val="00397758"/>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uiPriority w:val="99"/>
    <w:qFormat/>
    <w:rsid w:val="00E16609"/>
    <w:rPr>
      <w:b/>
      <w:bCs/>
      <w:szCs w:val="3276"/>
    </w:rPr>
  </w:style>
  <w:style w:type="character" w:customStyle="1" w:styleId="CaptionChar">
    <w:name w:val="Caption Char"/>
    <w:basedOn w:val="DefaultParagraphFont"/>
    <w:link w:val="Caption"/>
    <w:uiPriority w:val="99"/>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147155"/>
    <w:rPr>
      <w:sz w:val="16"/>
      <w:szCs w:val="16"/>
    </w:rPr>
  </w:style>
  <w:style w:type="paragraph" w:styleId="CommentText">
    <w:name w:val="annotation text"/>
    <w:basedOn w:val="Normal"/>
    <w:link w:val="CommentTextChar"/>
    <w:uiPriority w:val="99"/>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GridLight">
    <w:name w:val="Grid Table Light"/>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paragraph" w:customStyle="1" w:styleId="Default">
    <w:name w:val="Default"/>
    <w:rsid w:val="008D6F61"/>
    <w:pPr>
      <w:autoSpaceDE w:val="0"/>
      <w:autoSpaceDN w:val="0"/>
      <w:adjustRightInd w:val="0"/>
      <w:spacing w:after="0" w:line="240" w:lineRule="auto"/>
    </w:pPr>
    <w:rPr>
      <w:rFonts w:ascii="Univers LT Std 45 Light" w:hAnsi="Univers LT Std 45 Light" w:cs="Univers LT Std 45 Light"/>
      <w:color w:val="000000"/>
      <w:sz w:val="24"/>
      <w:szCs w:val="24"/>
    </w:rPr>
  </w:style>
  <w:style w:type="paragraph" w:customStyle="1" w:styleId="Cal11">
    <w:name w:val="Cal 11"/>
    <w:basedOn w:val="Normal"/>
    <w:link w:val="Cal11Char"/>
    <w:qFormat/>
    <w:rsid w:val="008D6F61"/>
    <w:rPr>
      <w:rFonts w:cstheme="minorHAnsi"/>
      <w:szCs w:val="22"/>
    </w:rPr>
  </w:style>
  <w:style w:type="character" w:customStyle="1" w:styleId="Cal11Char">
    <w:name w:val="Cal 11 Char"/>
    <w:basedOn w:val="DefaultParagraphFont"/>
    <w:link w:val="Cal11"/>
    <w:rsid w:val="008D6F61"/>
    <w:rPr>
      <w:rFonts w:eastAsia="Times New Roman" w:cstheme="minorHAnsi"/>
    </w:rPr>
  </w:style>
  <w:style w:type="character" w:customStyle="1" w:styleId="Heading4Char">
    <w:name w:val="Heading 4 Char"/>
    <w:basedOn w:val="DefaultParagraphFont"/>
    <w:link w:val="Heading4"/>
    <w:uiPriority w:val="9"/>
    <w:semiHidden/>
    <w:rsid w:val="00397758"/>
    <w:rPr>
      <w:rFonts w:asciiTheme="majorHAnsi" w:eastAsiaTheme="majorEastAsia" w:hAnsiTheme="majorHAnsi" w:cstheme="majorBidi"/>
      <w:i/>
      <w:iCs/>
      <w:color w:val="365F91" w:themeColor="accent1" w:themeShade="BF"/>
      <w:szCs w:val="24"/>
    </w:rPr>
  </w:style>
  <w:style w:type="paragraph" w:customStyle="1" w:styleId="TableHeader">
    <w:name w:val="Table Header"/>
    <w:basedOn w:val="Caption"/>
    <w:link w:val="TableHeaderChar"/>
    <w:qFormat/>
    <w:rsid w:val="00397758"/>
    <w:pPr>
      <w:jc w:val="center"/>
    </w:pPr>
    <w:rPr>
      <w:rFonts w:ascii="Times New Roman" w:hAnsi="Times New Roman" w:cstheme="minorHAnsi"/>
      <w:sz w:val="24"/>
    </w:rPr>
  </w:style>
  <w:style w:type="character" w:customStyle="1" w:styleId="TableHeaderChar">
    <w:name w:val="Table Header Char"/>
    <w:basedOn w:val="CaptionChar"/>
    <w:link w:val="TableHeader"/>
    <w:rsid w:val="00397758"/>
    <w:rPr>
      <w:rFonts w:ascii="Times New Roman" w:eastAsia="Times New Roman" w:hAnsi="Times New Roman" w:cstheme="minorHAnsi"/>
      <w:b/>
      <w:bCs/>
      <w:sz w:val="24"/>
      <w:szCs w:val="3276"/>
    </w:rPr>
  </w:style>
  <w:style w:type="paragraph" w:styleId="Revision">
    <w:name w:val="Revision"/>
    <w:hidden/>
    <w:uiPriority w:val="99"/>
    <w:semiHidden/>
    <w:rsid w:val="00152B53"/>
    <w:pPr>
      <w:spacing w:after="0" w:line="240" w:lineRule="auto"/>
    </w:pPr>
    <w:rPr>
      <w:rFonts w:eastAsia="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2379573">
      <w:bodyDiv w:val="1"/>
      <w:marLeft w:val="0"/>
      <w:marRight w:val="0"/>
      <w:marTop w:val="0"/>
      <w:marBottom w:val="0"/>
      <w:divBdr>
        <w:top w:val="none" w:sz="0" w:space="0" w:color="auto"/>
        <w:left w:val="none" w:sz="0" w:space="0" w:color="auto"/>
        <w:bottom w:val="none" w:sz="0" w:space="0" w:color="auto"/>
        <w:right w:val="none" w:sz="0" w:space="0" w:color="auto"/>
      </w:divBdr>
    </w:div>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789010164">
      <w:bodyDiv w:val="1"/>
      <w:marLeft w:val="0"/>
      <w:marRight w:val="0"/>
      <w:marTop w:val="0"/>
      <w:marBottom w:val="0"/>
      <w:divBdr>
        <w:top w:val="none" w:sz="0" w:space="0" w:color="auto"/>
        <w:left w:val="none" w:sz="0" w:space="0" w:color="auto"/>
        <w:bottom w:val="none" w:sz="0" w:space="0" w:color="auto"/>
        <w:right w:val="none" w:sz="0" w:space="0" w:color="auto"/>
      </w:divBdr>
    </w:div>
    <w:div w:id="1939562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0.png"/><Relationship Id="rId18" Type="http://schemas.openxmlformats.org/officeDocument/2006/relationships/oleObject" Target="embeddings/oleObject1.bin"/><Relationship Id="rId26" Type="http://schemas.openxmlformats.org/officeDocument/2006/relationships/image" Target="media/image10.wmf"/><Relationship Id="rId39" Type="http://schemas.openxmlformats.org/officeDocument/2006/relationships/image" Target="media/image17.wmf"/><Relationship Id="rId21" Type="http://schemas.openxmlformats.org/officeDocument/2006/relationships/image" Target="media/image6.wmf"/><Relationship Id="rId34" Type="http://schemas.openxmlformats.org/officeDocument/2006/relationships/image" Target="media/image14.wmf"/><Relationship Id="rId42" Type="http://schemas.openxmlformats.org/officeDocument/2006/relationships/oleObject" Target="embeddings/oleObject10.bin"/><Relationship Id="rId47" Type="http://schemas.openxmlformats.org/officeDocument/2006/relationships/oleObject" Target="embeddings/oleObject13.bin"/><Relationship Id="rId50" Type="http://schemas.openxmlformats.org/officeDocument/2006/relationships/image" Target="media/image24.emf"/><Relationship Id="rId55" Type="http://schemas.openxmlformats.org/officeDocument/2006/relationships/image" Target="media/image27.wmf"/><Relationship Id="rId63" Type="http://schemas.openxmlformats.org/officeDocument/2006/relationships/image" Target="media/image31.wmf"/><Relationship Id="rId68" Type="http://schemas.openxmlformats.org/officeDocument/2006/relationships/oleObject" Target="embeddings/oleObject23.bin"/><Relationship Id="rId76" Type="http://schemas.openxmlformats.org/officeDocument/2006/relationships/image" Target="media/image36.wmf"/><Relationship Id="rId84" Type="http://schemas.openxmlformats.org/officeDocument/2006/relationships/image" Target="media/image39.wmf"/><Relationship Id="rId89" Type="http://schemas.openxmlformats.org/officeDocument/2006/relationships/theme" Target="theme/theme1.xml"/><Relationship Id="rId7" Type="http://schemas.openxmlformats.org/officeDocument/2006/relationships/footnotes" Target="footnotes.xml"/><Relationship Id="rId71" Type="http://schemas.openxmlformats.org/officeDocument/2006/relationships/oleObject" Target="embeddings/oleObject25.bin"/><Relationship Id="rId2" Type="http://schemas.openxmlformats.org/officeDocument/2006/relationships/customXml" Target="../customXml/item2.xml"/><Relationship Id="rId16" Type="http://schemas.openxmlformats.org/officeDocument/2006/relationships/image" Target="media/image3.wmf"/><Relationship Id="rId29" Type="http://schemas.openxmlformats.org/officeDocument/2006/relationships/oleObject" Target="embeddings/oleObject5.bin"/><Relationship Id="rId11" Type="http://schemas.openxmlformats.org/officeDocument/2006/relationships/image" Target="media/image1.png"/><Relationship Id="rId24" Type="http://schemas.openxmlformats.org/officeDocument/2006/relationships/image" Target="media/image9.wmf"/><Relationship Id="rId32" Type="http://schemas.openxmlformats.org/officeDocument/2006/relationships/image" Target="media/image13.wmf"/><Relationship Id="rId37" Type="http://schemas.openxmlformats.org/officeDocument/2006/relationships/oleObject" Target="embeddings/oleObject9.bin"/><Relationship Id="rId40" Type="http://schemas.openxmlformats.org/officeDocument/2006/relationships/image" Target="media/image18.wmf"/><Relationship Id="rId45" Type="http://schemas.openxmlformats.org/officeDocument/2006/relationships/oleObject" Target="embeddings/oleObject12.bin"/><Relationship Id="rId53" Type="http://schemas.openxmlformats.org/officeDocument/2006/relationships/image" Target="media/image26.wmf"/><Relationship Id="rId58" Type="http://schemas.openxmlformats.org/officeDocument/2006/relationships/oleObject" Target="embeddings/oleObject17.bin"/><Relationship Id="rId66" Type="http://schemas.openxmlformats.org/officeDocument/2006/relationships/oleObject" Target="embeddings/oleObject21.bin"/><Relationship Id="rId74" Type="http://schemas.openxmlformats.org/officeDocument/2006/relationships/image" Target="media/image35.wmf"/><Relationship Id="rId79" Type="http://schemas.openxmlformats.org/officeDocument/2006/relationships/oleObject" Target="embeddings/oleObject29.bin"/><Relationship Id="rId87" Type="http://schemas.microsoft.com/office/2011/relationships/people" Target="people.xml"/><Relationship Id="rId5" Type="http://schemas.openxmlformats.org/officeDocument/2006/relationships/settings" Target="settings.xml"/><Relationship Id="rId61" Type="http://schemas.openxmlformats.org/officeDocument/2006/relationships/image" Target="media/image30.wmf"/><Relationship Id="rId82" Type="http://schemas.openxmlformats.org/officeDocument/2006/relationships/image" Target="media/image38.wmf"/><Relationship Id="rId19" Type="http://schemas.openxmlformats.org/officeDocument/2006/relationships/image" Target="media/image5.wmf"/><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image" Target="media/image2.png"/><Relationship Id="rId22" Type="http://schemas.openxmlformats.org/officeDocument/2006/relationships/image" Target="media/image7.wmf"/><Relationship Id="rId27" Type="http://schemas.openxmlformats.org/officeDocument/2006/relationships/oleObject" Target="embeddings/oleObject4.bin"/><Relationship Id="rId30" Type="http://schemas.openxmlformats.org/officeDocument/2006/relationships/image" Target="media/image12.wmf"/><Relationship Id="rId35" Type="http://schemas.openxmlformats.org/officeDocument/2006/relationships/oleObject" Target="embeddings/oleObject8.bin"/><Relationship Id="rId43" Type="http://schemas.openxmlformats.org/officeDocument/2006/relationships/oleObject" Target="embeddings/oleObject11.bin"/><Relationship Id="rId48" Type="http://schemas.openxmlformats.org/officeDocument/2006/relationships/image" Target="media/image22.wmf"/><Relationship Id="rId56" Type="http://schemas.openxmlformats.org/officeDocument/2006/relationships/oleObject" Target="embeddings/oleObject16.bin"/><Relationship Id="rId64" Type="http://schemas.openxmlformats.org/officeDocument/2006/relationships/oleObject" Target="embeddings/oleObject20.bin"/><Relationship Id="rId69" Type="http://schemas.openxmlformats.org/officeDocument/2006/relationships/oleObject" Target="embeddings/oleObject24.bin"/><Relationship Id="rId77" Type="http://schemas.openxmlformats.org/officeDocument/2006/relationships/oleObject" Target="embeddings/oleObject28.bin"/><Relationship Id="rId8" Type="http://schemas.openxmlformats.org/officeDocument/2006/relationships/endnotes" Target="endnotes.xml"/><Relationship Id="rId51" Type="http://schemas.openxmlformats.org/officeDocument/2006/relationships/image" Target="media/image25.wmf"/><Relationship Id="rId72" Type="http://schemas.openxmlformats.org/officeDocument/2006/relationships/image" Target="media/image34.wmf"/><Relationship Id="rId80" Type="http://schemas.openxmlformats.org/officeDocument/2006/relationships/oleObject" Target="embeddings/oleObject30.bin"/><Relationship Id="rId85" Type="http://schemas.openxmlformats.org/officeDocument/2006/relationships/footer" Target="footer2.xml"/><Relationship Id="rId3" Type="http://schemas.openxmlformats.org/officeDocument/2006/relationships/numbering" Target="numbering.xml"/><Relationship Id="rId17" Type="http://schemas.openxmlformats.org/officeDocument/2006/relationships/image" Target="media/image4.wmf"/><Relationship Id="rId25" Type="http://schemas.openxmlformats.org/officeDocument/2006/relationships/oleObject" Target="embeddings/oleObject3.bin"/><Relationship Id="rId33" Type="http://schemas.openxmlformats.org/officeDocument/2006/relationships/oleObject" Target="embeddings/oleObject7.bin"/><Relationship Id="rId38" Type="http://schemas.openxmlformats.org/officeDocument/2006/relationships/image" Target="media/image16.wmf"/><Relationship Id="rId46" Type="http://schemas.openxmlformats.org/officeDocument/2006/relationships/image" Target="media/image21.wmf"/><Relationship Id="rId59" Type="http://schemas.openxmlformats.org/officeDocument/2006/relationships/image" Target="media/image29.wmf"/><Relationship Id="rId67" Type="http://schemas.openxmlformats.org/officeDocument/2006/relationships/oleObject" Target="embeddings/oleObject22.bin"/><Relationship Id="rId20" Type="http://schemas.openxmlformats.org/officeDocument/2006/relationships/oleObject" Target="embeddings/oleObject2.bin"/><Relationship Id="rId41" Type="http://schemas.openxmlformats.org/officeDocument/2006/relationships/image" Target="media/image19.wmf"/><Relationship Id="rId54" Type="http://schemas.openxmlformats.org/officeDocument/2006/relationships/oleObject" Target="embeddings/oleObject15.bin"/><Relationship Id="rId62" Type="http://schemas.openxmlformats.org/officeDocument/2006/relationships/oleObject" Target="embeddings/oleObject19.bin"/><Relationship Id="rId70" Type="http://schemas.openxmlformats.org/officeDocument/2006/relationships/image" Target="media/image33.wmf"/><Relationship Id="rId75" Type="http://schemas.openxmlformats.org/officeDocument/2006/relationships/oleObject" Target="embeddings/oleObject27.bin"/><Relationship Id="rId83" Type="http://schemas.openxmlformats.org/officeDocument/2006/relationships/oleObject" Target="embeddings/oleObject32.bin"/><Relationship Id="rId88"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image" Target="media/image20.png"/><Relationship Id="rId23" Type="http://schemas.openxmlformats.org/officeDocument/2006/relationships/image" Target="media/image8.wmf"/><Relationship Id="rId28" Type="http://schemas.openxmlformats.org/officeDocument/2006/relationships/image" Target="media/image11.wmf"/><Relationship Id="rId36" Type="http://schemas.openxmlformats.org/officeDocument/2006/relationships/image" Target="media/image15.wmf"/><Relationship Id="rId49" Type="http://schemas.openxmlformats.org/officeDocument/2006/relationships/image" Target="media/image23.wmf"/><Relationship Id="rId57" Type="http://schemas.openxmlformats.org/officeDocument/2006/relationships/image" Target="media/image28.wmf"/><Relationship Id="rId10" Type="http://schemas.openxmlformats.org/officeDocument/2006/relationships/hyperlink" Target="http://www.caltf.org/" TargetMode="External"/><Relationship Id="rId31" Type="http://schemas.openxmlformats.org/officeDocument/2006/relationships/oleObject" Target="embeddings/oleObject6.bin"/><Relationship Id="rId44" Type="http://schemas.openxmlformats.org/officeDocument/2006/relationships/image" Target="media/image20.wmf"/><Relationship Id="rId52" Type="http://schemas.openxmlformats.org/officeDocument/2006/relationships/oleObject" Target="embeddings/oleObject14.bin"/><Relationship Id="rId60" Type="http://schemas.openxmlformats.org/officeDocument/2006/relationships/oleObject" Target="embeddings/oleObject18.bin"/><Relationship Id="rId65" Type="http://schemas.openxmlformats.org/officeDocument/2006/relationships/image" Target="media/image32.wmf"/><Relationship Id="rId73" Type="http://schemas.openxmlformats.org/officeDocument/2006/relationships/oleObject" Target="embeddings/oleObject26.bin"/><Relationship Id="rId78" Type="http://schemas.openxmlformats.org/officeDocument/2006/relationships/image" Target="media/image37.wmf"/><Relationship Id="rId81" Type="http://schemas.openxmlformats.org/officeDocument/2006/relationships/oleObject" Target="embeddings/oleObject31.bin"/><Relationship Id="rId86"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rsidR="00F7350A" w:rsidRDefault="00F7350A">
          <w:r w:rsidRPr="0033327F">
            <w:rPr>
              <w:rStyle w:val="PlaceholderText"/>
            </w:rPr>
            <w:t>[Company]</w:t>
          </w:r>
        </w:p>
      </w:docPartBody>
    </w:docPart>
    <w:docPart>
      <w:docPartPr>
        <w:name w:val="F35B0C5DED46403682E831B0B6DC2920"/>
        <w:category>
          <w:name w:val="General"/>
          <w:gallery w:val="placeholder"/>
        </w:category>
        <w:types>
          <w:type w:val="bbPlcHdr"/>
        </w:types>
        <w:behaviors>
          <w:behavior w:val="content"/>
        </w:behaviors>
        <w:guid w:val="{3A94A3CC-A5DD-4501-A19C-1D08C776C6B5}"/>
      </w:docPartPr>
      <w:docPartBody>
        <w:p w:rsidR="00874653" w:rsidRDefault="006B7FA8" w:rsidP="006B7FA8">
          <w:pPr>
            <w:pStyle w:val="F35B0C5DED46403682E831B0B6DC2920"/>
          </w:pPr>
          <w:r w:rsidRPr="0033327F">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Univers LT Std 45 Light">
    <w:altName w:val="Univers LT Std 45 Light"/>
    <w:panose1 w:val="00000000000000000000"/>
    <w:charset w:val="00"/>
    <w:family w:val="swiss"/>
    <w:notTrueType/>
    <w:pitch w:val="default"/>
    <w:sig w:usb0="00000003" w:usb1="00000000" w:usb2="00000000" w:usb3="00000000" w:csb0="00000001"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50A"/>
    <w:rsid w:val="000301AD"/>
    <w:rsid w:val="001201A2"/>
    <w:rsid w:val="00146151"/>
    <w:rsid w:val="001501D5"/>
    <w:rsid w:val="00204A7F"/>
    <w:rsid w:val="00245842"/>
    <w:rsid w:val="002B514B"/>
    <w:rsid w:val="002C0C03"/>
    <w:rsid w:val="00311B0D"/>
    <w:rsid w:val="00322213"/>
    <w:rsid w:val="003A131F"/>
    <w:rsid w:val="004172C5"/>
    <w:rsid w:val="004977B7"/>
    <w:rsid w:val="00560392"/>
    <w:rsid w:val="005E310A"/>
    <w:rsid w:val="006832D0"/>
    <w:rsid w:val="006B7FA8"/>
    <w:rsid w:val="00781D96"/>
    <w:rsid w:val="008211B5"/>
    <w:rsid w:val="00874653"/>
    <w:rsid w:val="008C2B9A"/>
    <w:rsid w:val="008E3C21"/>
    <w:rsid w:val="009C57C1"/>
    <w:rsid w:val="00A5022A"/>
    <w:rsid w:val="00AE4C28"/>
    <w:rsid w:val="00AF2C4B"/>
    <w:rsid w:val="00B637BE"/>
    <w:rsid w:val="00B73964"/>
    <w:rsid w:val="00B74704"/>
    <w:rsid w:val="00C140C0"/>
    <w:rsid w:val="00C947B8"/>
    <w:rsid w:val="00D0496D"/>
    <w:rsid w:val="00D051F5"/>
    <w:rsid w:val="00D41EAC"/>
    <w:rsid w:val="00E2636F"/>
    <w:rsid w:val="00EC59D9"/>
    <w:rsid w:val="00F32394"/>
    <w:rsid w:val="00F735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14B"/>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2016-11-18T00:00:00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29723BD-87FC-424A-9AC3-98A1BDF372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27</Pages>
  <Words>5631</Words>
  <Characters>32099</Characters>
  <Application>Microsoft Office Word</Application>
  <DocSecurity>0</DocSecurity>
  <Lines>267</Lines>
  <Paragraphs>75</Paragraphs>
  <ScaleCrop>false</ScaleCrop>
  <HeadingPairs>
    <vt:vector size="2" baseType="variant">
      <vt:variant>
        <vt:lpstr>Title</vt:lpstr>
      </vt:variant>
      <vt:variant>
        <vt:i4>1</vt:i4>
      </vt:variant>
    </vt:vector>
  </HeadingPairs>
  <TitlesOfParts>
    <vt:vector size="1" baseType="lpstr">
      <vt:lpstr>SCE17RN003</vt:lpstr>
    </vt:vector>
  </TitlesOfParts>
  <Company>Southern California Edison</Company>
  <LinksUpToDate>false</LinksUpToDate>
  <CharactersWithSpaces>37655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SCE17RN003</dc:title>
  <dc:creator>Jim Wyatt (PG&amp;E);Jason Wang (SCE)</dc:creator>
  <cp:lastModifiedBy>Scott Mitchell</cp:lastModifiedBy>
  <cp:revision>2</cp:revision>
  <dcterms:created xsi:type="dcterms:W3CDTF">2017-02-16T21:09:00Z</dcterms:created>
  <dcterms:modified xsi:type="dcterms:W3CDTF">2017-02-16T21:09:00Z</dcterms:modified>
  <cp:contentStatus>Revision 0</cp:contentStatus>
</cp:coreProperties>
</file>