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86EB7" w14:textId="77777777" w:rsidR="003E6DF6" w:rsidRDefault="5B621C54" w:rsidP="5B621C54">
      <w:pPr>
        <w:ind w:left="2160"/>
        <w:rPr>
          <w:rFonts w:ascii="Arial" w:hAnsi="Arial" w:cs="Arial"/>
          <w:b/>
          <w:bCs/>
          <w:sz w:val="40"/>
          <w:szCs w:val="40"/>
        </w:rPr>
      </w:pPr>
      <w:bookmarkStart w:id="0" w:name="_Toc153189646"/>
      <w:r w:rsidRPr="5B621C54">
        <w:rPr>
          <w:rFonts w:ascii="Arial" w:hAnsi="Arial" w:cs="Arial"/>
          <w:b/>
          <w:bCs/>
          <w:sz w:val="40"/>
          <w:szCs w:val="40"/>
        </w:rPr>
        <w:t xml:space="preserve">           Work Paper PGECOLTG151 </w:t>
      </w:r>
      <w:bookmarkEnd w:id="0"/>
    </w:p>
    <w:p w14:paraId="61986EB8" w14:textId="77777777" w:rsidR="000B0167" w:rsidRPr="003E6DF6" w:rsidRDefault="5B621C54" w:rsidP="5B621C54">
      <w:pPr>
        <w:rPr>
          <w:rFonts w:ascii="Arial" w:hAnsi="Arial" w:cs="Arial"/>
          <w:b/>
          <w:bCs/>
          <w:sz w:val="40"/>
          <w:szCs w:val="40"/>
        </w:rPr>
      </w:pPr>
      <w:r w:rsidRPr="5B621C54">
        <w:rPr>
          <w:rFonts w:ascii="Arial" w:hAnsi="Arial" w:cs="Arial"/>
          <w:b/>
          <w:bCs/>
          <w:sz w:val="40"/>
          <w:szCs w:val="40"/>
        </w:rPr>
        <w:t xml:space="preserve">            LED Outdoor Area and Street Lighting</w:t>
      </w:r>
    </w:p>
    <w:p w14:paraId="61986EB9" w14:textId="77777777" w:rsidR="000B0167" w:rsidRPr="008A1DA4" w:rsidRDefault="5B621C54" w:rsidP="5B621C54">
      <w:pPr>
        <w:ind w:left="5040" w:firstLine="720"/>
        <w:jc w:val="right"/>
        <w:rPr>
          <w:rFonts w:ascii="Arial" w:hAnsi="Arial" w:cs="Arial"/>
          <w:b/>
          <w:bCs/>
          <w:sz w:val="48"/>
          <w:szCs w:val="48"/>
        </w:rPr>
      </w:pPr>
      <w:bookmarkStart w:id="1" w:name="_Toc153189647"/>
      <w:r w:rsidRPr="5B621C54">
        <w:rPr>
          <w:rFonts w:ascii="Arial" w:hAnsi="Arial" w:cs="Arial"/>
          <w:b/>
          <w:bCs/>
          <w:sz w:val="40"/>
          <w:szCs w:val="40"/>
        </w:rPr>
        <w:t xml:space="preserve">    Revision 8</w:t>
      </w:r>
      <w:bookmarkEnd w:id="1"/>
    </w:p>
    <w:p w14:paraId="61986EBA" w14:textId="77777777" w:rsidR="000B0167" w:rsidRPr="008A1DA4" w:rsidRDefault="000B0167" w:rsidP="007100F8"/>
    <w:p w14:paraId="61986EBB" w14:textId="77777777" w:rsidR="000B0167" w:rsidRPr="008A1DA4" w:rsidRDefault="000B0167" w:rsidP="007100F8">
      <w:pPr>
        <w:pBdr>
          <w:bottom w:val="single" w:sz="4" w:space="1" w:color="auto"/>
        </w:pBdr>
        <w:rPr>
          <w:rFonts w:ascii="Arial" w:hAnsi="Arial" w:cs="Arial"/>
          <w:b/>
          <w:sz w:val="36"/>
          <w:szCs w:val="36"/>
        </w:rPr>
      </w:pPr>
    </w:p>
    <w:p w14:paraId="61986EBC" w14:textId="77777777" w:rsidR="000B0167" w:rsidRPr="008A1DA4" w:rsidRDefault="5B621C54" w:rsidP="5B621C54">
      <w:pPr>
        <w:pBdr>
          <w:bottom w:val="single" w:sz="4" w:space="1" w:color="auto"/>
        </w:pBdr>
        <w:rPr>
          <w:rFonts w:ascii="Arial" w:hAnsi="Arial" w:cs="Arial"/>
          <w:b/>
          <w:bCs/>
          <w:sz w:val="36"/>
          <w:szCs w:val="36"/>
        </w:rPr>
      </w:pPr>
      <w:r w:rsidRPr="5B621C54">
        <w:rPr>
          <w:rFonts w:ascii="Arial" w:hAnsi="Arial" w:cs="Arial"/>
          <w:b/>
          <w:bCs/>
          <w:sz w:val="36"/>
          <w:szCs w:val="36"/>
        </w:rPr>
        <w:t>Pacific Gas &amp; Electric Company</w:t>
      </w:r>
    </w:p>
    <w:p w14:paraId="61986EBD" w14:textId="77777777" w:rsidR="000B0167" w:rsidRPr="008A1DA4" w:rsidRDefault="5B621C54" w:rsidP="5B621C54">
      <w:pPr>
        <w:rPr>
          <w:rFonts w:ascii="Arial" w:hAnsi="Arial" w:cs="Arial"/>
          <w:b/>
          <w:bCs/>
          <w:sz w:val="32"/>
          <w:szCs w:val="32"/>
        </w:rPr>
      </w:pPr>
      <w:r w:rsidRPr="5B621C54">
        <w:rPr>
          <w:rFonts w:ascii="Arial" w:hAnsi="Arial" w:cs="Arial"/>
          <w:b/>
          <w:bCs/>
          <w:sz w:val="32"/>
          <w:szCs w:val="32"/>
        </w:rPr>
        <w:t>Customer Energy Solutions Department</w:t>
      </w:r>
    </w:p>
    <w:p w14:paraId="61986EBE" w14:textId="77777777" w:rsidR="000B0167" w:rsidRPr="008A1DA4" w:rsidRDefault="000B0167" w:rsidP="007100F8"/>
    <w:p w14:paraId="61986EBF" w14:textId="77777777" w:rsidR="000B0167" w:rsidRPr="008A1DA4" w:rsidRDefault="000B0167" w:rsidP="007100F8">
      <w:pPr>
        <w:ind w:right="-720"/>
        <w:rPr>
          <w:rFonts w:ascii="Arial" w:hAnsi="Arial" w:cs="Arial"/>
          <w:b/>
          <w:sz w:val="72"/>
          <w:szCs w:val="72"/>
        </w:rPr>
      </w:pPr>
    </w:p>
    <w:p w14:paraId="61986EC0" w14:textId="77777777" w:rsidR="000B0167" w:rsidRPr="008A1DA4" w:rsidRDefault="000B0167" w:rsidP="007100F8">
      <w:pPr>
        <w:ind w:right="-720"/>
        <w:rPr>
          <w:rFonts w:ascii="Arial" w:hAnsi="Arial" w:cs="Arial"/>
          <w:b/>
          <w:sz w:val="72"/>
          <w:szCs w:val="72"/>
        </w:rPr>
      </w:pPr>
    </w:p>
    <w:p w14:paraId="61986EC1" w14:textId="77777777" w:rsidR="000B0167" w:rsidRPr="008A1DA4" w:rsidRDefault="5B621C54" w:rsidP="5B621C54">
      <w:pPr>
        <w:ind w:right="-720"/>
        <w:rPr>
          <w:rFonts w:ascii="Arial" w:hAnsi="Arial" w:cs="Arial"/>
          <w:b/>
          <w:bCs/>
        </w:rPr>
      </w:pPr>
      <w:r w:rsidRPr="5B621C54">
        <w:rPr>
          <w:rFonts w:ascii="Arial" w:hAnsi="Arial" w:cs="Arial"/>
          <w:b/>
          <w:bCs/>
          <w:sz w:val="72"/>
          <w:szCs w:val="72"/>
        </w:rPr>
        <w:t>LED Outdoor Area and Street Lighting</w:t>
      </w:r>
      <w:r w:rsidRPr="5B621C54">
        <w:rPr>
          <w:rFonts w:ascii="Arial" w:hAnsi="Arial" w:cs="Arial"/>
          <w:b/>
          <w:bCs/>
          <w:highlight w:val="cyan"/>
        </w:rPr>
        <w:t xml:space="preserve"> </w:t>
      </w:r>
    </w:p>
    <w:p w14:paraId="61986EC2" w14:textId="77777777" w:rsidR="00A47FE3" w:rsidRPr="008A1DA4" w:rsidRDefault="5B621C54" w:rsidP="5B621C54">
      <w:pPr>
        <w:ind w:right="-720"/>
        <w:rPr>
          <w:rFonts w:ascii="Arial" w:hAnsi="Arial" w:cs="Arial"/>
          <w:b/>
          <w:bCs/>
        </w:rPr>
        <w:sectPr w:rsidR="00A47FE3" w:rsidRPr="008A1DA4" w:rsidSect="00A343AA">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r w:rsidRPr="5B621C54">
        <w:rPr>
          <w:rFonts w:ascii="Arial" w:hAnsi="Arial" w:cs="Arial"/>
          <w:b/>
          <w:bCs/>
        </w:rPr>
        <w:t xml:space="preserve">Measure Codes: </w:t>
      </w:r>
      <w:r w:rsidRPr="5B621C54">
        <w:rPr>
          <w:rFonts w:ascii="Arial" w:hAnsi="Arial" w:cs="Arial"/>
          <w:b/>
          <w:bCs/>
          <w:color w:val="000000" w:themeColor="text1"/>
        </w:rPr>
        <w:t>LT282-LT324</w:t>
      </w:r>
    </w:p>
    <w:p w14:paraId="61986EC3" w14:textId="77777777" w:rsidR="00A47FE3" w:rsidRPr="008A1DA4" w:rsidRDefault="5B621C54" w:rsidP="00B502A3">
      <w:pPr>
        <w:pStyle w:val="Heading1"/>
        <w:spacing w:before="120"/>
      </w:pPr>
      <w:bookmarkStart w:id="4" w:name="_Toc511134178"/>
      <w:bookmarkStart w:id="5" w:name="_Toc511235015"/>
      <w:r>
        <w:lastRenderedPageBreak/>
        <w:t>At-A-Glance Summary</w:t>
      </w:r>
      <w:bookmarkEnd w:id="4"/>
      <w:bookmarkEnd w:id="5"/>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1"/>
        <w:gridCol w:w="5487"/>
      </w:tblGrid>
      <w:tr w:rsidR="00A47FE3" w:rsidRPr="008A1DA4" w14:paraId="61986EC6" w14:textId="77777777" w:rsidTr="00C11361">
        <w:trPr>
          <w:trHeight w:val="465"/>
        </w:trPr>
        <w:tc>
          <w:tcPr>
            <w:tcW w:w="4161" w:type="dxa"/>
            <w:shd w:val="clear" w:color="auto" w:fill="FFFFFF" w:themeFill="background1"/>
          </w:tcPr>
          <w:p w14:paraId="61986EC4" w14:textId="77777777" w:rsidR="00A47FE3" w:rsidRPr="00E91816" w:rsidRDefault="5B621C54" w:rsidP="5B621C54">
            <w:pPr>
              <w:rPr>
                <w:b/>
                <w:bCs/>
              </w:rPr>
            </w:pPr>
            <w:r w:rsidRPr="5B621C54">
              <w:rPr>
                <w:b/>
                <w:bCs/>
              </w:rPr>
              <w:t>Applicable Measure Codes:</w:t>
            </w:r>
          </w:p>
        </w:tc>
        <w:tc>
          <w:tcPr>
            <w:tcW w:w="5487" w:type="dxa"/>
            <w:shd w:val="clear" w:color="auto" w:fill="FFFFFF" w:themeFill="background1"/>
          </w:tcPr>
          <w:p w14:paraId="61986EC5" w14:textId="77777777" w:rsidR="00A47FE3" w:rsidRPr="00E91816" w:rsidRDefault="5B621C54" w:rsidP="000B6724">
            <w:pPr>
              <w:rPr>
                <w:sz w:val="20"/>
                <w:szCs w:val="20"/>
              </w:rPr>
            </w:pPr>
            <w:r w:rsidRPr="5B621C54">
              <w:rPr>
                <w:sz w:val="20"/>
                <w:szCs w:val="20"/>
              </w:rPr>
              <w:t>LT282 – LT324</w:t>
            </w:r>
          </w:p>
        </w:tc>
      </w:tr>
      <w:tr w:rsidR="00A47FE3" w:rsidRPr="008A1DA4" w14:paraId="61986EC9" w14:textId="77777777" w:rsidTr="00C11361">
        <w:trPr>
          <w:trHeight w:val="465"/>
        </w:trPr>
        <w:tc>
          <w:tcPr>
            <w:tcW w:w="4161" w:type="dxa"/>
            <w:shd w:val="clear" w:color="auto" w:fill="FFFFFF" w:themeFill="background1"/>
          </w:tcPr>
          <w:p w14:paraId="61986EC7" w14:textId="77777777" w:rsidR="00A47FE3" w:rsidRPr="008A1DA4" w:rsidRDefault="5B621C54" w:rsidP="5B621C54">
            <w:pPr>
              <w:rPr>
                <w:b/>
                <w:bCs/>
              </w:rPr>
            </w:pPr>
            <w:r w:rsidRPr="5B621C54">
              <w:rPr>
                <w:b/>
                <w:bCs/>
              </w:rPr>
              <w:t xml:space="preserve">Measure Description: </w:t>
            </w:r>
          </w:p>
        </w:tc>
        <w:tc>
          <w:tcPr>
            <w:tcW w:w="5487" w:type="dxa"/>
            <w:shd w:val="clear" w:color="auto" w:fill="FFFFFF" w:themeFill="background1"/>
          </w:tcPr>
          <w:p w14:paraId="61986EC8" w14:textId="329C6AA1" w:rsidR="00A47FE3" w:rsidRPr="008A1DA4" w:rsidRDefault="5B621C54" w:rsidP="00AF0CCA">
            <w:pPr>
              <w:rPr>
                <w:sz w:val="20"/>
                <w:szCs w:val="20"/>
              </w:rPr>
            </w:pPr>
            <w:r w:rsidRPr="5B621C54">
              <w:rPr>
                <w:sz w:val="20"/>
                <w:szCs w:val="20"/>
              </w:rPr>
              <w:t>LED luminaires in outdoor applications (DLC v4.3 Premium Classification)</w:t>
            </w:r>
          </w:p>
        </w:tc>
      </w:tr>
      <w:tr w:rsidR="00A47FE3" w:rsidRPr="008A1DA4" w14:paraId="61986ECC" w14:textId="77777777" w:rsidTr="00C11361">
        <w:trPr>
          <w:trHeight w:val="465"/>
        </w:trPr>
        <w:tc>
          <w:tcPr>
            <w:tcW w:w="4161" w:type="dxa"/>
            <w:shd w:val="clear" w:color="auto" w:fill="FFFFFF" w:themeFill="background1"/>
          </w:tcPr>
          <w:p w14:paraId="61986ECA" w14:textId="77777777" w:rsidR="00A47FE3" w:rsidRPr="008A1DA4" w:rsidRDefault="5B621C54" w:rsidP="5B621C54">
            <w:pPr>
              <w:rPr>
                <w:b/>
                <w:bCs/>
              </w:rPr>
            </w:pPr>
            <w:r w:rsidRPr="5B621C54">
              <w:rPr>
                <w:b/>
                <w:bCs/>
              </w:rPr>
              <w:t xml:space="preserve">Energy Impact Common Units: </w:t>
            </w:r>
          </w:p>
        </w:tc>
        <w:tc>
          <w:tcPr>
            <w:tcW w:w="5487" w:type="dxa"/>
            <w:shd w:val="clear" w:color="auto" w:fill="FFFFFF" w:themeFill="background1"/>
          </w:tcPr>
          <w:p w14:paraId="61986ECB" w14:textId="77777777" w:rsidR="00A47FE3" w:rsidRPr="008A1DA4" w:rsidRDefault="5B621C54" w:rsidP="007100F8">
            <w:pPr>
              <w:rPr>
                <w:sz w:val="20"/>
                <w:szCs w:val="20"/>
              </w:rPr>
            </w:pPr>
            <w:r w:rsidRPr="5B621C54">
              <w:rPr>
                <w:sz w:val="20"/>
                <w:szCs w:val="20"/>
              </w:rPr>
              <w:t xml:space="preserve">Per fixture. </w:t>
            </w:r>
          </w:p>
        </w:tc>
      </w:tr>
      <w:tr w:rsidR="00A47FE3" w:rsidRPr="008A1DA4" w14:paraId="61986ED1" w14:textId="77777777" w:rsidTr="00C11361">
        <w:trPr>
          <w:trHeight w:val="465"/>
        </w:trPr>
        <w:tc>
          <w:tcPr>
            <w:tcW w:w="4161" w:type="dxa"/>
            <w:shd w:val="clear" w:color="auto" w:fill="FFFFFF" w:themeFill="background1"/>
          </w:tcPr>
          <w:p w14:paraId="61986ECD" w14:textId="77777777" w:rsidR="00A47FE3" w:rsidRPr="008A1DA4" w:rsidRDefault="5B621C54" w:rsidP="5B621C54">
            <w:pPr>
              <w:rPr>
                <w:b/>
                <w:bCs/>
              </w:rPr>
            </w:pPr>
            <w:r w:rsidRPr="5B621C54">
              <w:rPr>
                <w:b/>
                <w:bCs/>
              </w:rPr>
              <w:t>Base Case Description:</w:t>
            </w:r>
          </w:p>
        </w:tc>
        <w:tc>
          <w:tcPr>
            <w:tcW w:w="5487" w:type="dxa"/>
            <w:shd w:val="clear" w:color="auto" w:fill="FFFFFF" w:themeFill="background1"/>
          </w:tcPr>
          <w:p w14:paraId="61986ECE" w14:textId="77777777" w:rsidR="00AF0CCA" w:rsidRPr="00E91816" w:rsidRDefault="5B621C54" w:rsidP="00AF0CCA">
            <w:pPr>
              <w:rPr>
                <w:sz w:val="20"/>
                <w:szCs w:val="20"/>
              </w:rPr>
            </w:pPr>
            <w:r w:rsidRPr="5B621C54">
              <w:rPr>
                <w:sz w:val="20"/>
                <w:szCs w:val="20"/>
              </w:rPr>
              <w:t>Streetlight Fixtures:  100% LED</w:t>
            </w:r>
          </w:p>
          <w:p w14:paraId="61986ECF" w14:textId="77777777" w:rsidR="00AF0CCA" w:rsidRPr="00AF0CCA" w:rsidRDefault="5B621C54" w:rsidP="00AF0CCA">
            <w:pPr>
              <w:rPr>
                <w:sz w:val="20"/>
                <w:szCs w:val="20"/>
              </w:rPr>
            </w:pPr>
            <w:r w:rsidRPr="5B621C54">
              <w:rPr>
                <w:sz w:val="20"/>
                <w:szCs w:val="20"/>
              </w:rPr>
              <w:t xml:space="preserve">Non-Streetlight Fixtures:  100% LED </w:t>
            </w:r>
          </w:p>
          <w:p w14:paraId="61986ED0" w14:textId="77777777" w:rsidR="00A47FE3" w:rsidRPr="008A1DA4" w:rsidRDefault="5B621C54" w:rsidP="007100F8">
            <w:pPr>
              <w:rPr>
                <w:sz w:val="20"/>
                <w:szCs w:val="20"/>
              </w:rPr>
            </w:pPr>
            <w:r w:rsidRPr="5B621C54">
              <w:rPr>
                <w:sz w:val="20"/>
                <w:szCs w:val="20"/>
              </w:rPr>
              <w:t>Parking Garage Fixtures:  60% LED, 20% Fluorescent, 20% MH</w:t>
            </w:r>
          </w:p>
        </w:tc>
      </w:tr>
      <w:tr w:rsidR="00A47FE3" w:rsidRPr="008A1DA4" w14:paraId="61986ED4" w14:textId="77777777" w:rsidTr="00C11361">
        <w:trPr>
          <w:trHeight w:val="465"/>
        </w:trPr>
        <w:tc>
          <w:tcPr>
            <w:tcW w:w="4161" w:type="dxa"/>
            <w:shd w:val="clear" w:color="auto" w:fill="FFFFFF" w:themeFill="background1"/>
          </w:tcPr>
          <w:p w14:paraId="61986ED2" w14:textId="77777777" w:rsidR="00A47FE3" w:rsidRPr="008A1DA4" w:rsidRDefault="5B621C54" w:rsidP="5B621C54">
            <w:pPr>
              <w:rPr>
                <w:b/>
                <w:bCs/>
              </w:rPr>
            </w:pPr>
            <w:r w:rsidRPr="5B621C54">
              <w:rPr>
                <w:b/>
                <w:bCs/>
              </w:rPr>
              <w:t xml:space="preserve">Base Case Energy Consumption: </w:t>
            </w:r>
          </w:p>
        </w:tc>
        <w:tc>
          <w:tcPr>
            <w:tcW w:w="5487" w:type="dxa"/>
            <w:shd w:val="clear" w:color="auto" w:fill="FFFFFF" w:themeFill="background1"/>
          </w:tcPr>
          <w:p w14:paraId="61986ED3" w14:textId="77777777" w:rsidR="00A561F7" w:rsidRPr="008A1DA4" w:rsidRDefault="5B621C54" w:rsidP="007100F8">
            <w:pPr>
              <w:rPr>
                <w:sz w:val="20"/>
                <w:szCs w:val="20"/>
              </w:rPr>
            </w:pPr>
            <w:r w:rsidRPr="5B621C54">
              <w:rPr>
                <w:sz w:val="20"/>
                <w:szCs w:val="20"/>
              </w:rPr>
              <w:t>Refer to PG&amp;E Calculations</w:t>
            </w:r>
          </w:p>
        </w:tc>
      </w:tr>
      <w:tr w:rsidR="00A47FE3" w:rsidRPr="008A1DA4" w14:paraId="61986ED7" w14:textId="77777777" w:rsidTr="00C11361">
        <w:trPr>
          <w:trHeight w:val="465"/>
        </w:trPr>
        <w:tc>
          <w:tcPr>
            <w:tcW w:w="4161" w:type="dxa"/>
            <w:shd w:val="clear" w:color="auto" w:fill="FFFFFF" w:themeFill="background1"/>
          </w:tcPr>
          <w:p w14:paraId="61986ED5" w14:textId="77777777" w:rsidR="00A47FE3" w:rsidRPr="008A1DA4" w:rsidRDefault="5B621C54" w:rsidP="5B621C54">
            <w:pPr>
              <w:rPr>
                <w:b/>
                <w:bCs/>
              </w:rPr>
            </w:pPr>
            <w:r w:rsidRPr="5B621C54">
              <w:rPr>
                <w:b/>
                <w:bCs/>
              </w:rPr>
              <w:t>Measure Energy Consumption:</w:t>
            </w:r>
          </w:p>
        </w:tc>
        <w:tc>
          <w:tcPr>
            <w:tcW w:w="5487" w:type="dxa"/>
            <w:shd w:val="clear" w:color="auto" w:fill="FFFFFF" w:themeFill="background1"/>
          </w:tcPr>
          <w:p w14:paraId="61986ED6" w14:textId="77777777" w:rsidR="00A47FE3" w:rsidRPr="008A1DA4" w:rsidRDefault="5B621C54" w:rsidP="007100F8">
            <w:pPr>
              <w:rPr>
                <w:sz w:val="20"/>
                <w:szCs w:val="20"/>
              </w:rPr>
            </w:pPr>
            <w:r w:rsidRPr="5B621C54">
              <w:rPr>
                <w:sz w:val="20"/>
                <w:szCs w:val="20"/>
              </w:rPr>
              <w:t>Refer to PG&amp;E Calculations</w:t>
            </w:r>
          </w:p>
        </w:tc>
      </w:tr>
      <w:tr w:rsidR="00A47FE3" w:rsidRPr="008A1DA4" w14:paraId="61986EDA" w14:textId="77777777" w:rsidTr="00C11361">
        <w:trPr>
          <w:trHeight w:val="465"/>
        </w:trPr>
        <w:tc>
          <w:tcPr>
            <w:tcW w:w="4161" w:type="dxa"/>
            <w:shd w:val="clear" w:color="auto" w:fill="FFFFFF" w:themeFill="background1"/>
          </w:tcPr>
          <w:p w14:paraId="61986ED8" w14:textId="77777777" w:rsidR="00A47FE3" w:rsidRPr="008A1DA4" w:rsidRDefault="5B621C54" w:rsidP="5B621C54">
            <w:pPr>
              <w:rPr>
                <w:b/>
                <w:bCs/>
              </w:rPr>
            </w:pPr>
            <w:r w:rsidRPr="5B621C54">
              <w:rPr>
                <w:b/>
                <w:bCs/>
              </w:rPr>
              <w:t>Energy Savings (Base Case – Measure)</w:t>
            </w:r>
          </w:p>
        </w:tc>
        <w:tc>
          <w:tcPr>
            <w:tcW w:w="5487" w:type="dxa"/>
            <w:shd w:val="clear" w:color="auto" w:fill="FFFFFF" w:themeFill="background1"/>
          </w:tcPr>
          <w:p w14:paraId="61986ED9" w14:textId="77777777" w:rsidR="00A47FE3" w:rsidRPr="008A1DA4" w:rsidRDefault="5B621C54" w:rsidP="007100F8">
            <w:pPr>
              <w:rPr>
                <w:sz w:val="20"/>
                <w:szCs w:val="20"/>
              </w:rPr>
            </w:pPr>
            <w:r w:rsidRPr="5B621C54">
              <w:rPr>
                <w:sz w:val="20"/>
                <w:szCs w:val="20"/>
              </w:rPr>
              <w:t>Refer to PG&amp;E Calculations</w:t>
            </w:r>
          </w:p>
        </w:tc>
      </w:tr>
      <w:tr w:rsidR="00A47FE3" w:rsidRPr="008A1DA4" w14:paraId="61986EDD" w14:textId="77777777" w:rsidTr="00C11361">
        <w:trPr>
          <w:trHeight w:val="465"/>
        </w:trPr>
        <w:tc>
          <w:tcPr>
            <w:tcW w:w="4161" w:type="dxa"/>
            <w:shd w:val="clear" w:color="auto" w:fill="FFFFFF" w:themeFill="background1"/>
          </w:tcPr>
          <w:p w14:paraId="61986EDB" w14:textId="77777777" w:rsidR="00A47FE3" w:rsidRPr="008A1DA4" w:rsidRDefault="5B621C54" w:rsidP="5B621C54">
            <w:pPr>
              <w:rPr>
                <w:b/>
                <w:bCs/>
              </w:rPr>
            </w:pPr>
            <w:r w:rsidRPr="5B621C54">
              <w:rPr>
                <w:b/>
                <w:bCs/>
              </w:rPr>
              <w:t xml:space="preserve">Costs Common Units: </w:t>
            </w:r>
          </w:p>
        </w:tc>
        <w:tc>
          <w:tcPr>
            <w:tcW w:w="5487" w:type="dxa"/>
            <w:shd w:val="clear" w:color="auto" w:fill="FFFFFF" w:themeFill="background1"/>
          </w:tcPr>
          <w:p w14:paraId="61986EDC" w14:textId="77777777" w:rsidR="00A47FE3" w:rsidRPr="008A1DA4" w:rsidRDefault="5B621C54" w:rsidP="007100F8">
            <w:pPr>
              <w:rPr>
                <w:sz w:val="20"/>
                <w:szCs w:val="20"/>
              </w:rPr>
            </w:pPr>
            <w:r w:rsidRPr="5B621C54">
              <w:rPr>
                <w:sz w:val="20"/>
                <w:szCs w:val="20"/>
              </w:rPr>
              <w:t>$ per fixture</w:t>
            </w:r>
          </w:p>
        </w:tc>
      </w:tr>
      <w:tr w:rsidR="00A47FE3" w:rsidRPr="008A1DA4" w14:paraId="61986EE1" w14:textId="77777777" w:rsidTr="00C11361">
        <w:trPr>
          <w:trHeight w:val="465"/>
        </w:trPr>
        <w:tc>
          <w:tcPr>
            <w:tcW w:w="4161" w:type="dxa"/>
            <w:shd w:val="clear" w:color="auto" w:fill="FFFFFF" w:themeFill="background1"/>
          </w:tcPr>
          <w:p w14:paraId="61986EDE" w14:textId="77777777" w:rsidR="00A47FE3" w:rsidRPr="008A1DA4" w:rsidRDefault="5B621C54" w:rsidP="5B621C54">
            <w:pPr>
              <w:rPr>
                <w:b/>
                <w:bCs/>
              </w:rPr>
            </w:pPr>
            <w:r w:rsidRPr="5B621C54">
              <w:rPr>
                <w:b/>
                <w:bCs/>
              </w:rPr>
              <w:t>Base Case Equipment Cost ($/unit):</w:t>
            </w:r>
          </w:p>
        </w:tc>
        <w:tc>
          <w:tcPr>
            <w:tcW w:w="5487" w:type="dxa"/>
            <w:shd w:val="clear" w:color="auto" w:fill="FFFFFF" w:themeFill="background1"/>
          </w:tcPr>
          <w:p w14:paraId="61986EDF" w14:textId="77777777" w:rsidR="000B0167" w:rsidRPr="008A1DA4" w:rsidRDefault="5B621C54" w:rsidP="007100F8">
            <w:pPr>
              <w:rPr>
                <w:sz w:val="20"/>
                <w:szCs w:val="20"/>
              </w:rPr>
            </w:pPr>
            <w:r w:rsidRPr="5B621C54">
              <w:rPr>
                <w:sz w:val="20"/>
                <w:szCs w:val="20"/>
              </w:rPr>
              <w:t>Varies</w:t>
            </w:r>
          </w:p>
          <w:p w14:paraId="61986EE0" w14:textId="77777777" w:rsidR="00A47FE3" w:rsidRPr="008A1DA4" w:rsidRDefault="5B621C54" w:rsidP="009A6A42">
            <w:pPr>
              <w:spacing w:after="120"/>
              <w:rPr>
                <w:sz w:val="20"/>
                <w:szCs w:val="20"/>
              </w:rPr>
            </w:pPr>
            <w:r w:rsidRPr="5B621C54">
              <w:rPr>
                <w:sz w:val="20"/>
                <w:szCs w:val="20"/>
              </w:rPr>
              <w:t>Source:  PG&amp;E Calculations</w:t>
            </w:r>
          </w:p>
        </w:tc>
      </w:tr>
      <w:tr w:rsidR="00A47FE3" w:rsidRPr="008A1DA4" w14:paraId="61986EE5" w14:textId="77777777" w:rsidTr="00C11361">
        <w:trPr>
          <w:trHeight w:val="465"/>
        </w:trPr>
        <w:tc>
          <w:tcPr>
            <w:tcW w:w="4161" w:type="dxa"/>
            <w:shd w:val="clear" w:color="auto" w:fill="FFFFFF" w:themeFill="background1"/>
          </w:tcPr>
          <w:p w14:paraId="61986EE2" w14:textId="77777777" w:rsidR="00A47FE3" w:rsidRPr="008A1DA4" w:rsidRDefault="5B621C54" w:rsidP="5B621C54">
            <w:pPr>
              <w:rPr>
                <w:b/>
                <w:bCs/>
              </w:rPr>
            </w:pPr>
            <w:r w:rsidRPr="5B621C54">
              <w:rPr>
                <w:b/>
                <w:bCs/>
              </w:rPr>
              <w:t xml:space="preserve">Measure Equipment Cost ($/unit): </w:t>
            </w:r>
          </w:p>
        </w:tc>
        <w:tc>
          <w:tcPr>
            <w:tcW w:w="5487" w:type="dxa"/>
            <w:shd w:val="clear" w:color="auto" w:fill="FFFFFF" w:themeFill="background1"/>
          </w:tcPr>
          <w:p w14:paraId="61986EE3" w14:textId="77777777" w:rsidR="000B0167" w:rsidRDefault="5B621C54" w:rsidP="007100F8">
            <w:pPr>
              <w:rPr>
                <w:sz w:val="20"/>
                <w:szCs w:val="20"/>
              </w:rPr>
            </w:pPr>
            <w:r w:rsidRPr="5B621C54">
              <w:rPr>
                <w:sz w:val="20"/>
                <w:szCs w:val="20"/>
              </w:rPr>
              <w:t>Varies</w:t>
            </w:r>
          </w:p>
          <w:p w14:paraId="61986EE4" w14:textId="77777777" w:rsidR="00A47FE3" w:rsidRPr="008A1DA4" w:rsidRDefault="5B621C54" w:rsidP="009A6A42">
            <w:pPr>
              <w:spacing w:after="120"/>
              <w:rPr>
                <w:sz w:val="20"/>
                <w:szCs w:val="20"/>
              </w:rPr>
            </w:pPr>
            <w:r w:rsidRPr="5B621C54">
              <w:rPr>
                <w:sz w:val="20"/>
                <w:szCs w:val="20"/>
              </w:rPr>
              <w:t>Source:  PG&amp;E Calculations</w:t>
            </w:r>
          </w:p>
        </w:tc>
      </w:tr>
      <w:tr w:rsidR="00A47FE3" w:rsidRPr="008A1DA4" w14:paraId="61986EE9" w14:textId="77777777" w:rsidTr="00C11361">
        <w:trPr>
          <w:trHeight w:val="465"/>
        </w:trPr>
        <w:tc>
          <w:tcPr>
            <w:tcW w:w="4161" w:type="dxa"/>
            <w:shd w:val="clear" w:color="auto" w:fill="FFFFFF" w:themeFill="background1"/>
          </w:tcPr>
          <w:p w14:paraId="61986EE6" w14:textId="77777777" w:rsidR="00A47FE3" w:rsidRPr="008A1DA4" w:rsidRDefault="5B621C54" w:rsidP="5B621C54">
            <w:pPr>
              <w:rPr>
                <w:b/>
                <w:bCs/>
              </w:rPr>
            </w:pPr>
            <w:r w:rsidRPr="5B621C54">
              <w:rPr>
                <w:b/>
                <w:bCs/>
              </w:rPr>
              <w:t xml:space="preserve">Measure Incremental Cost ($/unit): </w:t>
            </w:r>
          </w:p>
        </w:tc>
        <w:tc>
          <w:tcPr>
            <w:tcW w:w="5487" w:type="dxa"/>
            <w:shd w:val="clear" w:color="auto" w:fill="FFFFFF" w:themeFill="background1"/>
          </w:tcPr>
          <w:p w14:paraId="61986EE7" w14:textId="77777777" w:rsidR="000B0167" w:rsidRPr="008A1DA4" w:rsidRDefault="5B621C54" w:rsidP="007100F8">
            <w:pPr>
              <w:rPr>
                <w:sz w:val="20"/>
                <w:szCs w:val="20"/>
              </w:rPr>
            </w:pPr>
            <w:r w:rsidRPr="5B621C54">
              <w:rPr>
                <w:sz w:val="20"/>
                <w:szCs w:val="20"/>
              </w:rPr>
              <w:t>Varies</w:t>
            </w:r>
          </w:p>
          <w:p w14:paraId="61986EE8" w14:textId="77777777" w:rsidR="00A47FE3" w:rsidRPr="008A1DA4" w:rsidRDefault="5B621C54" w:rsidP="009A6A42">
            <w:pPr>
              <w:spacing w:after="120"/>
              <w:rPr>
                <w:sz w:val="20"/>
                <w:szCs w:val="20"/>
              </w:rPr>
            </w:pPr>
            <w:r w:rsidRPr="5B621C54">
              <w:rPr>
                <w:sz w:val="20"/>
                <w:szCs w:val="20"/>
              </w:rPr>
              <w:t>Source:  PG&amp;E Calculations.</w:t>
            </w:r>
          </w:p>
        </w:tc>
      </w:tr>
      <w:tr w:rsidR="00A47FE3" w:rsidRPr="008A1DA4" w14:paraId="61986EEE" w14:textId="77777777" w:rsidTr="00C11361">
        <w:trPr>
          <w:trHeight w:val="465"/>
        </w:trPr>
        <w:tc>
          <w:tcPr>
            <w:tcW w:w="4161" w:type="dxa"/>
            <w:shd w:val="clear" w:color="auto" w:fill="FFFFFF" w:themeFill="background1"/>
          </w:tcPr>
          <w:p w14:paraId="61986EEA" w14:textId="77777777" w:rsidR="00A47FE3" w:rsidRPr="008A1DA4" w:rsidRDefault="5B621C54" w:rsidP="5B621C54">
            <w:pPr>
              <w:rPr>
                <w:b/>
                <w:bCs/>
              </w:rPr>
            </w:pPr>
            <w:r w:rsidRPr="5B621C54">
              <w:rPr>
                <w:b/>
                <w:bCs/>
              </w:rPr>
              <w:t xml:space="preserve">Effective Useful Life (years): </w:t>
            </w:r>
          </w:p>
        </w:tc>
        <w:tc>
          <w:tcPr>
            <w:tcW w:w="5487" w:type="dxa"/>
            <w:shd w:val="clear" w:color="auto" w:fill="FFFFFF" w:themeFill="background1"/>
          </w:tcPr>
          <w:p w14:paraId="61986EEB" w14:textId="77777777" w:rsidR="00135A5A" w:rsidRDefault="5B621C54" w:rsidP="007100F8">
            <w:pPr>
              <w:rPr>
                <w:sz w:val="20"/>
                <w:szCs w:val="20"/>
              </w:rPr>
            </w:pPr>
            <w:r w:rsidRPr="5B621C54">
              <w:rPr>
                <w:sz w:val="20"/>
                <w:szCs w:val="20"/>
              </w:rPr>
              <w:t>12 years, OLtg-Com-LED-50000hr</w:t>
            </w:r>
          </w:p>
          <w:p w14:paraId="61986EEC" w14:textId="77777777" w:rsidR="000B0167" w:rsidRPr="008A1DA4" w:rsidRDefault="5B621C54" w:rsidP="007100F8">
            <w:pPr>
              <w:rPr>
                <w:sz w:val="20"/>
                <w:szCs w:val="20"/>
              </w:rPr>
            </w:pPr>
            <w:r w:rsidRPr="5B621C54">
              <w:rPr>
                <w:sz w:val="20"/>
                <w:szCs w:val="20"/>
              </w:rPr>
              <w:t>LED Fixture – Outdoor - Commercial</w:t>
            </w:r>
          </w:p>
          <w:p w14:paraId="61986EED" w14:textId="56D98252" w:rsidR="00A47FE3" w:rsidRPr="008A1DA4" w:rsidRDefault="5B621C54" w:rsidP="009F0024">
            <w:pPr>
              <w:spacing w:after="120"/>
              <w:rPr>
                <w:sz w:val="20"/>
                <w:szCs w:val="20"/>
              </w:rPr>
            </w:pPr>
            <w:r w:rsidRPr="5B621C54">
              <w:rPr>
                <w:sz w:val="20"/>
                <w:szCs w:val="20"/>
              </w:rPr>
              <w:t xml:space="preserve">Source:  </w:t>
            </w:r>
            <w:r w:rsidRPr="5B621C54">
              <w:rPr>
                <w:color w:val="000000" w:themeColor="text1"/>
                <w:sz w:val="20"/>
                <w:szCs w:val="20"/>
              </w:rPr>
              <w:t>DEER201</w:t>
            </w:r>
            <w:r w:rsidR="002D5FC5">
              <w:rPr>
                <w:color w:val="000000" w:themeColor="text1"/>
                <w:sz w:val="20"/>
                <w:szCs w:val="20"/>
              </w:rPr>
              <w:t>4</w:t>
            </w:r>
          </w:p>
        </w:tc>
      </w:tr>
      <w:tr w:rsidR="00193108" w:rsidRPr="008A1DA4" w14:paraId="61986EF2" w14:textId="77777777" w:rsidTr="00C11361">
        <w:trPr>
          <w:trHeight w:val="465"/>
        </w:trPr>
        <w:tc>
          <w:tcPr>
            <w:tcW w:w="4161" w:type="dxa"/>
            <w:shd w:val="clear" w:color="auto" w:fill="FFFFFF" w:themeFill="background1"/>
          </w:tcPr>
          <w:p w14:paraId="61986EEF" w14:textId="77777777" w:rsidR="00193108" w:rsidRPr="00E91816" w:rsidRDefault="5B621C54" w:rsidP="008A6F0C">
            <w:pPr>
              <w:rPr>
                <w:b/>
                <w:bCs/>
              </w:rPr>
            </w:pPr>
            <w:r w:rsidRPr="5B621C54">
              <w:rPr>
                <w:b/>
                <w:bCs/>
              </w:rPr>
              <w:t>Measure Application Type:</w:t>
            </w:r>
          </w:p>
        </w:tc>
        <w:tc>
          <w:tcPr>
            <w:tcW w:w="5487" w:type="dxa"/>
            <w:shd w:val="clear" w:color="auto" w:fill="FFFFFF" w:themeFill="background1"/>
          </w:tcPr>
          <w:p w14:paraId="61986EF0" w14:textId="77777777" w:rsidR="00193108" w:rsidRPr="00E91816" w:rsidRDefault="5B621C54" w:rsidP="5B621C54">
            <w:pPr>
              <w:rPr>
                <w:sz w:val="20"/>
                <w:szCs w:val="20"/>
              </w:rPr>
            </w:pPr>
            <w:r w:rsidRPr="5B621C54">
              <w:rPr>
                <w:sz w:val="20"/>
                <w:szCs w:val="20"/>
              </w:rPr>
              <w:t>ROBNC (ROB or NC)</w:t>
            </w:r>
          </w:p>
          <w:p w14:paraId="61986EF1" w14:textId="77777777" w:rsidR="009F0024" w:rsidRPr="00E91816" w:rsidRDefault="009F0024" w:rsidP="009F0024">
            <w:pPr>
              <w:spacing w:after="120"/>
            </w:pPr>
          </w:p>
        </w:tc>
      </w:tr>
      <w:tr w:rsidR="00A47FE3" w:rsidRPr="008A1DA4" w14:paraId="61986EF8" w14:textId="77777777" w:rsidTr="00C11361">
        <w:trPr>
          <w:trHeight w:val="465"/>
        </w:trPr>
        <w:tc>
          <w:tcPr>
            <w:tcW w:w="4161" w:type="dxa"/>
            <w:shd w:val="clear" w:color="auto" w:fill="auto"/>
          </w:tcPr>
          <w:p w14:paraId="61986EF3" w14:textId="77777777" w:rsidR="00A47FE3" w:rsidRPr="00C11361" w:rsidRDefault="5B621C54" w:rsidP="5B621C54">
            <w:pPr>
              <w:rPr>
                <w:b/>
                <w:bCs/>
              </w:rPr>
            </w:pPr>
            <w:r w:rsidRPr="00C11361">
              <w:rPr>
                <w:b/>
                <w:bCs/>
              </w:rPr>
              <w:t xml:space="preserve">Net-to-Gross Ratios: </w:t>
            </w:r>
          </w:p>
        </w:tc>
        <w:tc>
          <w:tcPr>
            <w:tcW w:w="5487" w:type="dxa"/>
            <w:shd w:val="clear" w:color="auto" w:fill="auto"/>
          </w:tcPr>
          <w:p w14:paraId="61986EF4" w14:textId="58E492B9" w:rsidR="00966382" w:rsidRPr="00C11361" w:rsidRDefault="5B621C54" w:rsidP="00966382">
            <w:pPr>
              <w:rPr>
                <w:sz w:val="20"/>
                <w:szCs w:val="20"/>
              </w:rPr>
            </w:pPr>
            <w:r w:rsidRPr="00C11361">
              <w:rPr>
                <w:sz w:val="20"/>
                <w:szCs w:val="20"/>
              </w:rPr>
              <w:t>NTG = 0.6, Com-Default&gt;2yrs</w:t>
            </w:r>
          </w:p>
          <w:p w14:paraId="61986EF5" w14:textId="6A61B749" w:rsidR="00D144C3" w:rsidRPr="00C11361" w:rsidRDefault="5B621C54" w:rsidP="00966382">
            <w:pPr>
              <w:rPr>
                <w:sz w:val="20"/>
                <w:szCs w:val="20"/>
              </w:rPr>
            </w:pPr>
            <w:r w:rsidRPr="00C11361">
              <w:rPr>
                <w:sz w:val="20"/>
                <w:szCs w:val="20"/>
              </w:rPr>
              <w:t>NTG= approx. 0.91 (To be provided by CPUC as per discussion on 4/5/2018)</w:t>
            </w:r>
          </w:p>
          <w:p w14:paraId="61986EF6" w14:textId="77777777" w:rsidR="00135A5A" w:rsidRDefault="5B621C54" w:rsidP="00966382">
            <w:pPr>
              <w:rPr>
                <w:sz w:val="20"/>
                <w:szCs w:val="20"/>
              </w:rPr>
            </w:pPr>
            <w:r w:rsidRPr="00C11361">
              <w:rPr>
                <w:sz w:val="20"/>
                <w:szCs w:val="20"/>
              </w:rPr>
              <w:t>All other EEMs with no evaluated NTGR; existing EEM in programs with same delivery mechanism for more than 2 years</w:t>
            </w:r>
          </w:p>
          <w:p w14:paraId="61986EF7" w14:textId="4124A641" w:rsidR="0014654E" w:rsidRPr="00C11361" w:rsidRDefault="004E498B" w:rsidP="004E498B">
            <w:pPr>
              <w:rPr>
                <w:sz w:val="20"/>
                <w:szCs w:val="20"/>
              </w:rPr>
            </w:pPr>
            <w:r>
              <w:rPr>
                <w:sz w:val="20"/>
                <w:szCs w:val="20"/>
              </w:rPr>
              <w:t>Source:  DEER2014</w:t>
            </w:r>
          </w:p>
        </w:tc>
      </w:tr>
      <w:tr w:rsidR="00A47FE3" w:rsidRPr="008A1DA4" w14:paraId="61986EFB" w14:textId="77777777" w:rsidTr="00C11361">
        <w:trPr>
          <w:trHeight w:val="465"/>
        </w:trPr>
        <w:tc>
          <w:tcPr>
            <w:tcW w:w="4161" w:type="dxa"/>
            <w:shd w:val="clear" w:color="auto" w:fill="FFFFFF" w:themeFill="background1"/>
          </w:tcPr>
          <w:p w14:paraId="61986EF9" w14:textId="77777777" w:rsidR="00A47FE3" w:rsidRPr="008A1DA4" w:rsidRDefault="5B621C54" w:rsidP="5B621C54">
            <w:pPr>
              <w:rPr>
                <w:b/>
                <w:bCs/>
              </w:rPr>
            </w:pPr>
            <w:r w:rsidRPr="5B621C54">
              <w:rPr>
                <w:b/>
                <w:bCs/>
              </w:rPr>
              <w:t>Important Comments:</w:t>
            </w:r>
          </w:p>
        </w:tc>
        <w:tc>
          <w:tcPr>
            <w:tcW w:w="5487" w:type="dxa"/>
            <w:shd w:val="clear" w:color="auto" w:fill="auto"/>
          </w:tcPr>
          <w:p w14:paraId="61986EFA" w14:textId="77777777" w:rsidR="00A47FE3" w:rsidRPr="00C11361" w:rsidRDefault="5B621C54" w:rsidP="001516FC">
            <w:pPr>
              <w:rPr>
                <w:sz w:val="20"/>
                <w:szCs w:val="20"/>
              </w:rPr>
            </w:pPr>
            <w:r w:rsidRPr="00C11361">
              <w:rPr>
                <w:sz w:val="20"/>
                <w:szCs w:val="20"/>
              </w:rPr>
              <w:t>Revision 8 used an interim baseline technology for 2018 per CPUC disposition, until the Statewide ISP study on outdoor lighting is completed.</w:t>
            </w:r>
          </w:p>
        </w:tc>
      </w:tr>
    </w:tbl>
    <w:p w14:paraId="61986EFC" w14:textId="77777777" w:rsidR="00A47FE3" w:rsidRPr="008A1DA4" w:rsidRDefault="00A47FE3" w:rsidP="007100F8">
      <w:pPr>
        <w:rPr>
          <w:rFonts w:ascii="Arial" w:hAnsi="Arial" w:cs="Arial"/>
          <w:b/>
          <w:sz w:val="20"/>
          <w:szCs w:val="20"/>
        </w:rPr>
        <w:sectPr w:rsidR="00A47FE3" w:rsidRPr="008A1DA4" w:rsidSect="00A343AA">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14:paraId="61986EFD" w14:textId="77777777" w:rsidR="000B0167" w:rsidRPr="008A1DA4" w:rsidRDefault="5B621C54" w:rsidP="00B502A3">
      <w:pPr>
        <w:pStyle w:val="Heading1"/>
        <w:spacing w:before="0"/>
      </w:pPr>
      <w:bookmarkStart w:id="6" w:name="_Toc511134179"/>
      <w:bookmarkStart w:id="7" w:name="_Toc511235016"/>
      <w:r>
        <w:lastRenderedPageBreak/>
        <w:t>Document Revision History</w:t>
      </w:r>
      <w:bookmarkEnd w:id="6"/>
      <w:bookmarkEnd w:id="7"/>
    </w:p>
    <w:tbl>
      <w:tblPr>
        <w:tblW w:w="0" w:type="auto"/>
        <w:tblInd w:w="108" w:type="dxa"/>
        <w:tblBorders>
          <w:insideH w:val="single" w:sz="18" w:space="0" w:color="FFFFFF"/>
          <w:insideV w:val="single" w:sz="18" w:space="0" w:color="FFFFFF"/>
        </w:tblBorders>
        <w:tblLayout w:type="fixed"/>
        <w:tblLook w:val="01E0" w:firstRow="1" w:lastRow="1" w:firstColumn="1" w:lastColumn="1" w:noHBand="0" w:noVBand="0"/>
      </w:tblPr>
      <w:tblGrid>
        <w:gridCol w:w="1241"/>
        <w:gridCol w:w="1336"/>
        <w:gridCol w:w="4623"/>
        <w:gridCol w:w="2123"/>
      </w:tblGrid>
      <w:tr w:rsidR="00AD7A78" w:rsidRPr="008670EE" w14:paraId="61986F02" w14:textId="77777777" w:rsidTr="5B621C54">
        <w:trPr>
          <w:trHeight w:val="266"/>
        </w:trPr>
        <w:tc>
          <w:tcPr>
            <w:tcW w:w="1241" w:type="dxa"/>
            <w:shd w:val="clear" w:color="auto" w:fill="auto"/>
          </w:tcPr>
          <w:p w14:paraId="61986EFE" w14:textId="77777777" w:rsidR="00AD7A78" w:rsidRPr="008670EE" w:rsidRDefault="5B621C54" w:rsidP="5B621C54">
            <w:pPr>
              <w:rPr>
                <w:b/>
                <w:bCs/>
                <w:sz w:val="22"/>
                <w:szCs w:val="22"/>
              </w:rPr>
            </w:pPr>
            <w:r w:rsidRPr="5B621C54">
              <w:rPr>
                <w:b/>
                <w:bCs/>
                <w:sz w:val="22"/>
                <w:szCs w:val="22"/>
              </w:rPr>
              <w:t>Revision #</w:t>
            </w:r>
          </w:p>
        </w:tc>
        <w:tc>
          <w:tcPr>
            <w:tcW w:w="1336" w:type="dxa"/>
            <w:shd w:val="clear" w:color="auto" w:fill="auto"/>
          </w:tcPr>
          <w:p w14:paraId="61986EFF" w14:textId="77777777" w:rsidR="00AD7A78" w:rsidRPr="008670EE" w:rsidRDefault="5B621C54" w:rsidP="5B621C54">
            <w:pPr>
              <w:rPr>
                <w:b/>
                <w:bCs/>
                <w:sz w:val="22"/>
                <w:szCs w:val="22"/>
              </w:rPr>
            </w:pPr>
            <w:r w:rsidRPr="5B621C54">
              <w:rPr>
                <w:b/>
                <w:bCs/>
                <w:sz w:val="22"/>
                <w:szCs w:val="22"/>
              </w:rPr>
              <w:t>Date</w:t>
            </w:r>
          </w:p>
        </w:tc>
        <w:tc>
          <w:tcPr>
            <w:tcW w:w="4623" w:type="dxa"/>
            <w:shd w:val="clear" w:color="auto" w:fill="auto"/>
          </w:tcPr>
          <w:p w14:paraId="61986F00" w14:textId="77777777" w:rsidR="00AD7A78" w:rsidRPr="008670EE" w:rsidRDefault="5B621C54" w:rsidP="5B621C54">
            <w:pPr>
              <w:rPr>
                <w:b/>
                <w:bCs/>
                <w:sz w:val="22"/>
                <w:szCs w:val="22"/>
              </w:rPr>
            </w:pPr>
            <w:r w:rsidRPr="5B621C54">
              <w:rPr>
                <w:b/>
                <w:bCs/>
                <w:sz w:val="22"/>
                <w:szCs w:val="22"/>
              </w:rPr>
              <w:t>Description</w:t>
            </w:r>
          </w:p>
        </w:tc>
        <w:tc>
          <w:tcPr>
            <w:tcW w:w="2123" w:type="dxa"/>
            <w:shd w:val="clear" w:color="auto" w:fill="auto"/>
          </w:tcPr>
          <w:p w14:paraId="61986F01" w14:textId="77777777" w:rsidR="00AD7A78" w:rsidRPr="008670EE" w:rsidRDefault="5B621C54" w:rsidP="007100F8">
            <w:pPr>
              <w:rPr>
                <w:b/>
                <w:bCs/>
                <w:sz w:val="22"/>
                <w:szCs w:val="22"/>
              </w:rPr>
            </w:pPr>
            <w:r w:rsidRPr="5B621C54">
              <w:rPr>
                <w:b/>
                <w:bCs/>
                <w:sz w:val="22"/>
                <w:szCs w:val="22"/>
              </w:rPr>
              <w:t>Author (Company)</w:t>
            </w:r>
          </w:p>
        </w:tc>
      </w:tr>
      <w:tr w:rsidR="00A47FE3" w:rsidRPr="008670EE" w14:paraId="61986F08" w14:textId="77777777" w:rsidTr="5B621C54">
        <w:trPr>
          <w:trHeight w:val="446"/>
        </w:trPr>
        <w:tc>
          <w:tcPr>
            <w:tcW w:w="1241" w:type="dxa"/>
            <w:shd w:val="clear" w:color="auto" w:fill="C0C0C0"/>
          </w:tcPr>
          <w:p w14:paraId="61986F03" w14:textId="77777777" w:rsidR="00A47FE3" w:rsidRPr="008670EE" w:rsidRDefault="5B621C54" w:rsidP="007100F8">
            <w:pPr>
              <w:rPr>
                <w:sz w:val="22"/>
                <w:szCs w:val="22"/>
              </w:rPr>
            </w:pPr>
            <w:r w:rsidRPr="5B621C54">
              <w:rPr>
                <w:sz w:val="22"/>
                <w:szCs w:val="22"/>
              </w:rPr>
              <w:t>Revision 0</w:t>
            </w:r>
          </w:p>
        </w:tc>
        <w:tc>
          <w:tcPr>
            <w:tcW w:w="1336" w:type="dxa"/>
            <w:shd w:val="clear" w:color="auto" w:fill="C0C0C0"/>
          </w:tcPr>
          <w:p w14:paraId="61986F04" w14:textId="77777777" w:rsidR="00A47FE3" w:rsidRPr="008670EE" w:rsidRDefault="5B621C54" w:rsidP="007100F8">
            <w:pPr>
              <w:rPr>
                <w:sz w:val="22"/>
                <w:szCs w:val="22"/>
              </w:rPr>
            </w:pPr>
            <w:r w:rsidRPr="5B621C54">
              <w:rPr>
                <w:sz w:val="22"/>
                <w:szCs w:val="22"/>
              </w:rPr>
              <w:t>11/19/08</w:t>
            </w:r>
          </w:p>
        </w:tc>
        <w:tc>
          <w:tcPr>
            <w:tcW w:w="4623" w:type="dxa"/>
            <w:shd w:val="clear" w:color="auto" w:fill="C0C0C0"/>
          </w:tcPr>
          <w:p w14:paraId="61986F05" w14:textId="77777777" w:rsidR="00A47FE3" w:rsidRPr="008670EE" w:rsidRDefault="5B621C54" w:rsidP="007100F8">
            <w:pPr>
              <w:rPr>
                <w:sz w:val="22"/>
                <w:szCs w:val="22"/>
              </w:rPr>
            </w:pPr>
            <w:r w:rsidRPr="5B621C54">
              <w:rPr>
                <w:sz w:val="22"/>
                <w:szCs w:val="22"/>
              </w:rPr>
              <w:t>Original work paper</w:t>
            </w:r>
          </w:p>
        </w:tc>
        <w:tc>
          <w:tcPr>
            <w:tcW w:w="2123" w:type="dxa"/>
            <w:shd w:val="clear" w:color="auto" w:fill="C0C0C0"/>
          </w:tcPr>
          <w:p w14:paraId="61986F06" w14:textId="77777777" w:rsidR="000B0167" w:rsidRPr="008670EE" w:rsidRDefault="5B621C54" w:rsidP="5B621C54">
            <w:pPr>
              <w:rPr>
                <w:sz w:val="22"/>
                <w:szCs w:val="22"/>
              </w:rPr>
            </w:pPr>
            <w:r w:rsidRPr="5B621C54">
              <w:rPr>
                <w:sz w:val="22"/>
                <w:szCs w:val="22"/>
              </w:rPr>
              <w:t>Marc Theobald (EES)</w:t>
            </w:r>
          </w:p>
          <w:p w14:paraId="61986F07" w14:textId="77777777" w:rsidR="00A47FE3" w:rsidRPr="008670EE" w:rsidRDefault="5B621C54" w:rsidP="5B621C54">
            <w:pPr>
              <w:rPr>
                <w:sz w:val="22"/>
                <w:szCs w:val="22"/>
              </w:rPr>
            </w:pPr>
            <w:r w:rsidRPr="5B621C54">
              <w:rPr>
                <w:sz w:val="22"/>
                <w:szCs w:val="22"/>
              </w:rPr>
              <w:t xml:space="preserve">Jack Howells (EES) </w:t>
            </w:r>
          </w:p>
        </w:tc>
      </w:tr>
      <w:tr w:rsidR="00A47FE3" w:rsidRPr="008670EE" w14:paraId="61986F0D" w14:textId="77777777" w:rsidTr="5B621C54">
        <w:trPr>
          <w:trHeight w:val="446"/>
        </w:trPr>
        <w:tc>
          <w:tcPr>
            <w:tcW w:w="1241" w:type="dxa"/>
            <w:shd w:val="clear" w:color="auto" w:fill="EAEAEA"/>
          </w:tcPr>
          <w:p w14:paraId="61986F09" w14:textId="77777777" w:rsidR="00A47FE3" w:rsidRPr="008670EE" w:rsidRDefault="5B621C54" w:rsidP="007100F8">
            <w:pPr>
              <w:rPr>
                <w:sz w:val="22"/>
                <w:szCs w:val="22"/>
              </w:rPr>
            </w:pPr>
            <w:r w:rsidRPr="5B621C54">
              <w:rPr>
                <w:sz w:val="22"/>
                <w:szCs w:val="22"/>
              </w:rPr>
              <w:t>Revision 1</w:t>
            </w:r>
          </w:p>
        </w:tc>
        <w:tc>
          <w:tcPr>
            <w:tcW w:w="1336" w:type="dxa"/>
            <w:shd w:val="clear" w:color="auto" w:fill="EAEAEA"/>
          </w:tcPr>
          <w:p w14:paraId="61986F0A" w14:textId="77777777" w:rsidR="00A47FE3" w:rsidRPr="008670EE" w:rsidRDefault="5B621C54" w:rsidP="007100F8">
            <w:pPr>
              <w:rPr>
                <w:sz w:val="22"/>
                <w:szCs w:val="22"/>
              </w:rPr>
            </w:pPr>
            <w:r w:rsidRPr="5B621C54">
              <w:rPr>
                <w:sz w:val="22"/>
                <w:szCs w:val="22"/>
              </w:rPr>
              <w:t>03/20/09</w:t>
            </w:r>
          </w:p>
        </w:tc>
        <w:tc>
          <w:tcPr>
            <w:tcW w:w="4623" w:type="dxa"/>
            <w:shd w:val="clear" w:color="auto" w:fill="EAEAEA"/>
          </w:tcPr>
          <w:p w14:paraId="61986F0B" w14:textId="77777777" w:rsidR="00A47FE3" w:rsidRPr="008670EE" w:rsidRDefault="5B621C54" w:rsidP="007100F8">
            <w:pPr>
              <w:rPr>
                <w:sz w:val="22"/>
                <w:szCs w:val="22"/>
              </w:rPr>
            </w:pPr>
            <w:r w:rsidRPr="5B621C54">
              <w:rPr>
                <w:sz w:val="22"/>
                <w:szCs w:val="22"/>
              </w:rPr>
              <w:t>PGECOLTG151 R1</w:t>
            </w:r>
          </w:p>
        </w:tc>
        <w:tc>
          <w:tcPr>
            <w:tcW w:w="2123" w:type="dxa"/>
            <w:shd w:val="clear" w:color="auto" w:fill="EAEAEA"/>
          </w:tcPr>
          <w:p w14:paraId="61986F0C" w14:textId="77777777" w:rsidR="00A47FE3" w:rsidRPr="008670EE" w:rsidRDefault="5B621C54" w:rsidP="5B621C54">
            <w:pPr>
              <w:rPr>
                <w:sz w:val="22"/>
                <w:szCs w:val="22"/>
              </w:rPr>
            </w:pPr>
            <w:r w:rsidRPr="5B621C54">
              <w:rPr>
                <w:sz w:val="22"/>
                <w:szCs w:val="22"/>
              </w:rPr>
              <w:t>Jim Wyatt (PG&amp;E)</w:t>
            </w:r>
          </w:p>
        </w:tc>
      </w:tr>
      <w:tr w:rsidR="00A47FE3" w:rsidRPr="008670EE" w14:paraId="61986F12" w14:textId="77777777" w:rsidTr="5B621C54">
        <w:trPr>
          <w:trHeight w:val="446"/>
        </w:trPr>
        <w:tc>
          <w:tcPr>
            <w:tcW w:w="1241" w:type="dxa"/>
            <w:shd w:val="clear" w:color="auto" w:fill="C0C0C0"/>
          </w:tcPr>
          <w:p w14:paraId="61986F0E" w14:textId="77777777" w:rsidR="00A47FE3" w:rsidRPr="008670EE" w:rsidRDefault="5B621C54" w:rsidP="007100F8">
            <w:pPr>
              <w:rPr>
                <w:sz w:val="22"/>
                <w:szCs w:val="22"/>
              </w:rPr>
            </w:pPr>
            <w:r w:rsidRPr="5B621C54">
              <w:rPr>
                <w:sz w:val="22"/>
                <w:szCs w:val="22"/>
              </w:rPr>
              <w:t>Revision 2</w:t>
            </w:r>
          </w:p>
        </w:tc>
        <w:tc>
          <w:tcPr>
            <w:tcW w:w="1336" w:type="dxa"/>
            <w:shd w:val="clear" w:color="auto" w:fill="C0C0C0"/>
          </w:tcPr>
          <w:p w14:paraId="61986F0F" w14:textId="77777777" w:rsidR="00A47FE3" w:rsidRPr="008670EE" w:rsidRDefault="5B621C54" w:rsidP="007100F8">
            <w:pPr>
              <w:rPr>
                <w:sz w:val="22"/>
                <w:szCs w:val="22"/>
              </w:rPr>
            </w:pPr>
            <w:r w:rsidRPr="5B621C54">
              <w:rPr>
                <w:sz w:val="22"/>
                <w:szCs w:val="22"/>
              </w:rPr>
              <w:t>01/15/2010</w:t>
            </w:r>
          </w:p>
        </w:tc>
        <w:tc>
          <w:tcPr>
            <w:tcW w:w="4623" w:type="dxa"/>
            <w:shd w:val="clear" w:color="auto" w:fill="C0C0C0"/>
          </w:tcPr>
          <w:p w14:paraId="61986F10" w14:textId="77777777" w:rsidR="00A47FE3" w:rsidRPr="008670EE" w:rsidRDefault="5B621C54" w:rsidP="007100F8">
            <w:pPr>
              <w:rPr>
                <w:sz w:val="22"/>
                <w:szCs w:val="22"/>
              </w:rPr>
            </w:pPr>
            <w:r w:rsidRPr="5B621C54">
              <w:rPr>
                <w:sz w:val="22"/>
                <w:szCs w:val="22"/>
              </w:rPr>
              <w:t>PGECOLTG151 R2</w:t>
            </w:r>
          </w:p>
        </w:tc>
        <w:tc>
          <w:tcPr>
            <w:tcW w:w="2123" w:type="dxa"/>
            <w:shd w:val="clear" w:color="auto" w:fill="C0C0C0"/>
          </w:tcPr>
          <w:p w14:paraId="61986F11" w14:textId="77777777" w:rsidR="00A47FE3" w:rsidRPr="008670EE" w:rsidRDefault="5B621C54" w:rsidP="5B621C54">
            <w:pPr>
              <w:rPr>
                <w:sz w:val="22"/>
                <w:szCs w:val="22"/>
              </w:rPr>
            </w:pPr>
            <w:r w:rsidRPr="5B621C54">
              <w:rPr>
                <w:sz w:val="22"/>
                <w:szCs w:val="22"/>
              </w:rPr>
              <w:t>Jim Wyatt (PG&amp;E)</w:t>
            </w:r>
          </w:p>
        </w:tc>
      </w:tr>
      <w:tr w:rsidR="00A47FE3" w:rsidRPr="008670EE" w14:paraId="61986F19" w14:textId="77777777" w:rsidTr="5B621C54">
        <w:trPr>
          <w:trHeight w:val="446"/>
        </w:trPr>
        <w:tc>
          <w:tcPr>
            <w:tcW w:w="1241" w:type="dxa"/>
            <w:shd w:val="clear" w:color="auto" w:fill="EAEAEA"/>
          </w:tcPr>
          <w:p w14:paraId="61986F13" w14:textId="77777777" w:rsidR="00A47FE3" w:rsidRPr="008670EE" w:rsidRDefault="5B621C54" w:rsidP="007100F8">
            <w:pPr>
              <w:rPr>
                <w:sz w:val="22"/>
                <w:szCs w:val="22"/>
              </w:rPr>
            </w:pPr>
            <w:r w:rsidRPr="5B621C54">
              <w:rPr>
                <w:sz w:val="22"/>
                <w:szCs w:val="22"/>
              </w:rPr>
              <w:t>Revision 3</w:t>
            </w:r>
          </w:p>
        </w:tc>
        <w:tc>
          <w:tcPr>
            <w:tcW w:w="1336" w:type="dxa"/>
            <w:shd w:val="clear" w:color="auto" w:fill="EAEAEA"/>
          </w:tcPr>
          <w:p w14:paraId="61986F14" w14:textId="77777777" w:rsidR="00A47FE3" w:rsidRPr="008670EE" w:rsidRDefault="5B621C54" w:rsidP="007100F8">
            <w:pPr>
              <w:rPr>
                <w:sz w:val="22"/>
                <w:szCs w:val="22"/>
              </w:rPr>
            </w:pPr>
            <w:r w:rsidRPr="5B621C54">
              <w:rPr>
                <w:sz w:val="22"/>
                <w:szCs w:val="22"/>
              </w:rPr>
              <w:t>06/15/2012</w:t>
            </w:r>
          </w:p>
        </w:tc>
        <w:tc>
          <w:tcPr>
            <w:tcW w:w="4623" w:type="dxa"/>
            <w:shd w:val="clear" w:color="auto" w:fill="EAEAEA"/>
          </w:tcPr>
          <w:p w14:paraId="61986F15" w14:textId="77777777" w:rsidR="00A47FE3" w:rsidRPr="008670EE" w:rsidRDefault="5B621C54" w:rsidP="008A1DA4">
            <w:pPr>
              <w:rPr>
                <w:sz w:val="22"/>
                <w:szCs w:val="22"/>
              </w:rPr>
            </w:pPr>
            <w:r w:rsidRPr="5B621C54">
              <w:rPr>
                <w:sz w:val="22"/>
                <w:szCs w:val="22"/>
              </w:rPr>
              <w:t>PGECOLTG151 R3</w:t>
            </w:r>
          </w:p>
        </w:tc>
        <w:tc>
          <w:tcPr>
            <w:tcW w:w="2123" w:type="dxa"/>
            <w:shd w:val="clear" w:color="auto" w:fill="EAEAEA"/>
          </w:tcPr>
          <w:p w14:paraId="61986F16" w14:textId="77777777" w:rsidR="00A47FE3" w:rsidRPr="008670EE" w:rsidRDefault="5B621C54" w:rsidP="5B621C54">
            <w:pPr>
              <w:rPr>
                <w:sz w:val="22"/>
                <w:szCs w:val="22"/>
              </w:rPr>
            </w:pPr>
            <w:r w:rsidRPr="5B621C54">
              <w:rPr>
                <w:sz w:val="22"/>
                <w:szCs w:val="22"/>
              </w:rPr>
              <w:t>John Rossi (EES)</w:t>
            </w:r>
          </w:p>
          <w:p w14:paraId="61986F17" w14:textId="77777777" w:rsidR="006D7F88" w:rsidRPr="008670EE" w:rsidRDefault="5B621C54" w:rsidP="5B621C54">
            <w:pPr>
              <w:rPr>
                <w:sz w:val="22"/>
                <w:szCs w:val="22"/>
              </w:rPr>
            </w:pPr>
            <w:r w:rsidRPr="5B621C54">
              <w:rPr>
                <w:sz w:val="22"/>
                <w:szCs w:val="22"/>
              </w:rPr>
              <w:t>Jay Martin (EES)</w:t>
            </w:r>
          </w:p>
          <w:p w14:paraId="61986F18" w14:textId="77777777" w:rsidR="009C2AFF" w:rsidRPr="008670EE" w:rsidRDefault="5B621C54" w:rsidP="5B621C54">
            <w:pPr>
              <w:rPr>
                <w:sz w:val="22"/>
                <w:szCs w:val="22"/>
              </w:rPr>
            </w:pPr>
            <w:r w:rsidRPr="5B621C54">
              <w:rPr>
                <w:sz w:val="22"/>
                <w:szCs w:val="22"/>
              </w:rPr>
              <w:t>Jim Wyatt (PG&amp;E)</w:t>
            </w:r>
          </w:p>
        </w:tc>
      </w:tr>
      <w:tr w:rsidR="00A47FE3" w:rsidRPr="008670EE" w14:paraId="61986F20" w14:textId="77777777" w:rsidTr="5B621C54">
        <w:trPr>
          <w:trHeight w:val="446"/>
        </w:trPr>
        <w:tc>
          <w:tcPr>
            <w:tcW w:w="1241" w:type="dxa"/>
            <w:shd w:val="clear" w:color="auto" w:fill="C0C0C0"/>
          </w:tcPr>
          <w:p w14:paraId="61986F1A" w14:textId="77777777" w:rsidR="00A47FE3" w:rsidRPr="008670EE" w:rsidRDefault="5B621C54">
            <w:pPr>
              <w:rPr>
                <w:sz w:val="22"/>
                <w:szCs w:val="22"/>
              </w:rPr>
            </w:pPr>
            <w:r w:rsidRPr="5B621C54">
              <w:rPr>
                <w:sz w:val="22"/>
                <w:szCs w:val="22"/>
              </w:rPr>
              <w:t>Revision 3</w:t>
            </w:r>
          </w:p>
        </w:tc>
        <w:tc>
          <w:tcPr>
            <w:tcW w:w="1336" w:type="dxa"/>
            <w:shd w:val="clear" w:color="auto" w:fill="C0C0C0"/>
          </w:tcPr>
          <w:p w14:paraId="61986F1B" w14:textId="77777777" w:rsidR="00A47FE3" w:rsidRPr="008670EE" w:rsidRDefault="5B621C54">
            <w:pPr>
              <w:rPr>
                <w:sz w:val="22"/>
                <w:szCs w:val="22"/>
              </w:rPr>
            </w:pPr>
            <w:r w:rsidRPr="5B621C54">
              <w:rPr>
                <w:sz w:val="22"/>
                <w:szCs w:val="22"/>
              </w:rPr>
              <w:t>8/29/12</w:t>
            </w:r>
          </w:p>
        </w:tc>
        <w:tc>
          <w:tcPr>
            <w:tcW w:w="4623" w:type="dxa"/>
            <w:shd w:val="clear" w:color="auto" w:fill="C0C0C0"/>
          </w:tcPr>
          <w:p w14:paraId="61986F1C" w14:textId="77777777" w:rsidR="00A47FE3" w:rsidRPr="008670EE" w:rsidRDefault="5B621C54">
            <w:pPr>
              <w:rPr>
                <w:sz w:val="22"/>
                <w:szCs w:val="22"/>
              </w:rPr>
            </w:pPr>
            <w:r w:rsidRPr="5B621C54">
              <w:rPr>
                <w:sz w:val="22"/>
                <w:szCs w:val="22"/>
              </w:rPr>
              <w:t>For Building type changed COM to ANY, For Vintage AV is changed to ANY and For Climate Zone All is changed to ANY (Since this measure is for Exterior Lighting)</w:t>
            </w:r>
          </w:p>
        </w:tc>
        <w:tc>
          <w:tcPr>
            <w:tcW w:w="2123" w:type="dxa"/>
            <w:shd w:val="clear" w:color="auto" w:fill="C0C0C0"/>
          </w:tcPr>
          <w:p w14:paraId="61986F1D" w14:textId="77777777" w:rsidR="00A47FE3" w:rsidRPr="008670EE" w:rsidRDefault="5B621C54">
            <w:pPr>
              <w:rPr>
                <w:sz w:val="22"/>
                <w:szCs w:val="22"/>
              </w:rPr>
            </w:pPr>
            <w:r w:rsidRPr="5B621C54">
              <w:rPr>
                <w:sz w:val="22"/>
                <w:szCs w:val="22"/>
              </w:rPr>
              <w:t>Alina Zohrabian (PG&amp;E)</w:t>
            </w:r>
          </w:p>
          <w:p w14:paraId="61986F1E" w14:textId="77777777" w:rsidR="001B4957" w:rsidRPr="008670EE" w:rsidRDefault="001B4957">
            <w:pPr>
              <w:rPr>
                <w:sz w:val="22"/>
                <w:szCs w:val="22"/>
              </w:rPr>
            </w:pPr>
          </w:p>
          <w:p w14:paraId="61986F1F" w14:textId="77777777" w:rsidR="001B4957" w:rsidRPr="008670EE" w:rsidRDefault="001B4957">
            <w:pPr>
              <w:rPr>
                <w:sz w:val="22"/>
                <w:szCs w:val="22"/>
              </w:rPr>
            </w:pPr>
          </w:p>
        </w:tc>
      </w:tr>
      <w:tr w:rsidR="001740FC" w:rsidRPr="008670EE" w14:paraId="61986F25" w14:textId="77777777" w:rsidTr="5B621C54">
        <w:trPr>
          <w:trHeight w:val="446"/>
        </w:trPr>
        <w:tc>
          <w:tcPr>
            <w:tcW w:w="1241" w:type="dxa"/>
            <w:shd w:val="clear" w:color="auto" w:fill="EAEAEA"/>
          </w:tcPr>
          <w:p w14:paraId="61986F21" w14:textId="77777777" w:rsidR="001740FC" w:rsidRPr="008670EE" w:rsidRDefault="5B621C54" w:rsidP="001740FC">
            <w:pPr>
              <w:rPr>
                <w:sz w:val="22"/>
                <w:szCs w:val="22"/>
              </w:rPr>
            </w:pPr>
            <w:bookmarkStart w:id="8" w:name="_Toc186621650"/>
            <w:r w:rsidRPr="5B621C54">
              <w:rPr>
                <w:sz w:val="22"/>
                <w:szCs w:val="22"/>
              </w:rPr>
              <w:t>Revision 4</w:t>
            </w:r>
          </w:p>
        </w:tc>
        <w:tc>
          <w:tcPr>
            <w:tcW w:w="1336" w:type="dxa"/>
            <w:shd w:val="clear" w:color="auto" w:fill="EAEAEA"/>
          </w:tcPr>
          <w:p w14:paraId="61986F22" w14:textId="77777777" w:rsidR="001740FC" w:rsidRPr="008670EE" w:rsidRDefault="5B621C54" w:rsidP="001740FC">
            <w:pPr>
              <w:rPr>
                <w:sz w:val="22"/>
                <w:szCs w:val="22"/>
              </w:rPr>
            </w:pPr>
            <w:r w:rsidRPr="5B621C54">
              <w:rPr>
                <w:sz w:val="22"/>
                <w:szCs w:val="22"/>
              </w:rPr>
              <w:t>05/22/2014</w:t>
            </w:r>
          </w:p>
        </w:tc>
        <w:tc>
          <w:tcPr>
            <w:tcW w:w="4623" w:type="dxa"/>
            <w:shd w:val="clear" w:color="auto" w:fill="EAEAEA"/>
          </w:tcPr>
          <w:p w14:paraId="61986F23" w14:textId="77777777" w:rsidR="001740FC" w:rsidRPr="008670EE" w:rsidRDefault="5B621C54" w:rsidP="007B7EF9">
            <w:pPr>
              <w:rPr>
                <w:sz w:val="22"/>
                <w:szCs w:val="22"/>
              </w:rPr>
            </w:pPr>
            <w:r w:rsidRPr="5B621C54">
              <w:rPr>
                <w:sz w:val="22"/>
                <w:szCs w:val="22"/>
              </w:rPr>
              <w:t>Added DI values and applied the 2014 IE and Hours from DEER (posted 2/20/14). For updated savings values, see file PGECOLTG151 R4.xlsx.</w:t>
            </w:r>
          </w:p>
        </w:tc>
        <w:tc>
          <w:tcPr>
            <w:tcW w:w="2123" w:type="dxa"/>
            <w:shd w:val="clear" w:color="auto" w:fill="EAEAEA"/>
          </w:tcPr>
          <w:p w14:paraId="61986F24" w14:textId="77777777" w:rsidR="001740FC" w:rsidRPr="008670EE" w:rsidRDefault="5B621C54" w:rsidP="5B621C54">
            <w:pPr>
              <w:rPr>
                <w:sz w:val="22"/>
                <w:szCs w:val="22"/>
              </w:rPr>
            </w:pPr>
            <w:r w:rsidRPr="5B621C54">
              <w:rPr>
                <w:sz w:val="22"/>
                <w:szCs w:val="22"/>
              </w:rPr>
              <w:t>Tai Voong (PG&amp;E)</w:t>
            </w:r>
          </w:p>
        </w:tc>
      </w:tr>
      <w:tr w:rsidR="00D56DC3" w:rsidRPr="008670EE" w14:paraId="61986F2A" w14:textId="77777777" w:rsidTr="5B621C54">
        <w:trPr>
          <w:trHeight w:val="446"/>
        </w:trPr>
        <w:tc>
          <w:tcPr>
            <w:tcW w:w="1241" w:type="dxa"/>
            <w:tcBorders>
              <w:bottom w:val="single" w:sz="18" w:space="0" w:color="FFFFFF" w:themeColor="background1"/>
            </w:tcBorders>
            <w:shd w:val="clear" w:color="auto" w:fill="BFBFBF" w:themeFill="background1" w:themeFillShade="BF"/>
          </w:tcPr>
          <w:p w14:paraId="61986F26" w14:textId="77777777" w:rsidR="00D56DC3" w:rsidRPr="008670EE" w:rsidRDefault="5B621C54" w:rsidP="001740FC">
            <w:pPr>
              <w:rPr>
                <w:sz w:val="22"/>
                <w:szCs w:val="22"/>
              </w:rPr>
            </w:pPr>
            <w:r w:rsidRPr="5B621C54">
              <w:rPr>
                <w:sz w:val="22"/>
                <w:szCs w:val="22"/>
              </w:rPr>
              <w:t>Revision 5</w:t>
            </w:r>
          </w:p>
        </w:tc>
        <w:tc>
          <w:tcPr>
            <w:tcW w:w="1336" w:type="dxa"/>
            <w:tcBorders>
              <w:bottom w:val="single" w:sz="18" w:space="0" w:color="FFFFFF" w:themeColor="background1"/>
            </w:tcBorders>
            <w:shd w:val="clear" w:color="auto" w:fill="BFBFBF" w:themeFill="background1" w:themeFillShade="BF"/>
          </w:tcPr>
          <w:p w14:paraId="61986F27" w14:textId="77777777" w:rsidR="00D56DC3" w:rsidRPr="008670EE" w:rsidRDefault="5B621C54" w:rsidP="001740FC">
            <w:pPr>
              <w:rPr>
                <w:sz w:val="22"/>
                <w:szCs w:val="22"/>
              </w:rPr>
            </w:pPr>
            <w:r w:rsidRPr="5B621C54">
              <w:rPr>
                <w:sz w:val="22"/>
                <w:szCs w:val="22"/>
              </w:rPr>
              <w:t>1/1/2016</w:t>
            </w:r>
          </w:p>
        </w:tc>
        <w:tc>
          <w:tcPr>
            <w:tcW w:w="4623" w:type="dxa"/>
            <w:tcBorders>
              <w:bottom w:val="single" w:sz="18" w:space="0" w:color="FFFFFF" w:themeColor="background1"/>
            </w:tcBorders>
            <w:shd w:val="clear" w:color="auto" w:fill="BFBFBF" w:themeFill="background1" w:themeFillShade="BF"/>
          </w:tcPr>
          <w:p w14:paraId="61986F28" w14:textId="77777777" w:rsidR="00D56DC3" w:rsidRPr="008670EE" w:rsidRDefault="5B621C54" w:rsidP="007B7EF9">
            <w:pPr>
              <w:rPr>
                <w:sz w:val="22"/>
                <w:szCs w:val="22"/>
              </w:rPr>
            </w:pPr>
            <w:r w:rsidRPr="5B621C54">
              <w:rPr>
                <w:sz w:val="22"/>
                <w:szCs w:val="22"/>
              </w:rPr>
              <w:t>Added NC for measure application type.  Updated NTG values &amp; EUL ID per DEER 2016.  Updated base case costs and measure costs.</w:t>
            </w:r>
          </w:p>
        </w:tc>
        <w:tc>
          <w:tcPr>
            <w:tcW w:w="2123" w:type="dxa"/>
            <w:tcBorders>
              <w:bottom w:val="single" w:sz="18" w:space="0" w:color="FFFFFF" w:themeColor="background1"/>
            </w:tcBorders>
            <w:shd w:val="clear" w:color="auto" w:fill="BFBFBF" w:themeFill="background1" w:themeFillShade="BF"/>
          </w:tcPr>
          <w:p w14:paraId="61986F29" w14:textId="77777777" w:rsidR="00D56DC3" w:rsidRPr="008670EE" w:rsidRDefault="5B621C54" w:rsidP="5B621C54">
            <w:pPr>
              <w:rPr>
                <w:sz w:val="22"/>
                <w:szCs w:val="22"/>
              </w:rPr>
            </w:pPr>
            <w:r w:rsidRPr="5B621C54">
              <w:rPr>
                <w:sz w:val="22"/>
                <w:szCs w:val="22"/>
              </w:rPr>
              <w:t>Linda Wan (PG&amp;E)/ Alina Zohrabian (PG&amp;E)</w:t>
            </w:r>
          </w:p>
        </w:tc>
      </w:tr>
      <w:tr w:rsidR="008F3B67" w:rsidRPr="008670EE" w14:paraId="61986F2F" w14:textId="77777777" w:rsidTr="5B621C54">
        <w:trPr>
          <w:trHeight w:val="446"/>
        </w:trPr>
        <w:tc>
          <w:tcPr>
            <w:tcW w:w="1241" w:type="dxa"/>
            <w:shd w:val="clear" w:color="auto" w:fill="EAEAEA"/>
          </w:tcPr>
          <w:p w14:paraId="61986F2B" w14:textId="77777777" w:rsidR="008F3B67" w:rsidRPr="008670EE" w:rsidRDefault="5B621C54" w:rsidP="008A6F0C">
            <w:pPr>
              <w:rPr>
                <w:sz w:val="22"/>
                <w:szCs w:val="22"/>
              </w:rPr>
            </w:pPr>
            <w:r w:rsidRPr="5B621C54">
              <w:rPr>
                <w:sz w:val="22"/>
                <w:szCs w:val="22"/>
              </w:rPr>
              <w:t>Revision 6</w:t>
            </w:r>
          </w:p>
        </w:tc>
        <w:tc>
          <w:tcPr>
            <w:tcW w:w="1336" w:type="dxa"/>
            <w:shd w:val="clear" w:color="auto" w:fill="EAEAEA"/>
          </w:tcPr>
          <w:p w14:paraId="61986F2C" w14:textId="77777777" w:rsidR="008F3B67" w:rsidRPr="008670EE" w:rsidRDefault="5B621C54" w:rsidP="008A6F0C">
            <w:pPr>
              <w:rPr>
                <w:sz w:val="22"/>
                <w:szCs w:val="22"/>
              </w:rPr>
            </w:pPr>
            <w:r w:rsidRPr="5B621C54">
              <w:rPr>
                <w:sz w:val="22"/>
                <w:szCs w:val="22"/>
              </w:rPr>
              <w:t>7/26/2016</w:t>
            </w:r>
          </w:p>
        </w:tc>
        <w:tc>
          <w:tcPr>
            <w:tcW w:w="4623" w:type="dxa"/>
            <w:shd w:val="clear" w:color="auto" w:fill="EAEAEA"/>
          </w:tcPr>
          <w:p w14:paraId="61986F2D" w14:textId="77777777" w:rsidR="008F3B67" w:rsidRPr="008670EE" w:rsidRDefault="5B621C54" w:rsidP="008A6F0C">
            <w:pPr>
              <w:rPr>
                <w:sz w:val="22"/>
                <w:szCs w:val="22"/>
              </w:rPr>
            </w:pPr>
            <w:r w:rsidRPr="5B621C54">
              <w:rPr>
                <w:sz w:val="22"/>
                <w:szCs w:val="22"/>
              </w:rPr>
              <w:t>New measure codes LT067-LT073 to comply with leased street lamps requiring incentives refer to Advice Letter 4661-E. Retired LT016-LT017 because there is no uptake.  Updated DI costs.</w:t>
            </w:r>
          </w:p>
        </w:tc>
        <w:tc>
          <w:tcPr>
            <w:tcW w:w="2123" w:type="dxa"/>
            <w:shd w:val="clear" w:color="auto" w:fill="EAEAEA"/>
          </w:tcPr>
          <w:p w14:paraId="61986F2E" w14:textId="77777777" w:rsidR="008F3B67" w:rsidRPr="008670EE" w:rsidRDefault="5B621C54" w:rsidP="5B621C54">
            <w:pPr>
              <w:rPr>
                <w:sz w:val="22"/>
                <w:szCs w:val="22"/>
              </w:rPr>
            </w:pPr>
            <w:r w:rsidRPr="5B621C54">
              <w:rPr>
                <w:sz w:val="22"/>
                <w:szCs w:val="22"/>
              </w:rPr>
              <w:t>Henry Liu (PG&amp;E)</w:t>
            </w:r>
          </w:p>
        </w:tc>
      </w:tr>
      <w:tr w:rsidR="00A81537" w:rsidRPr="008670EE" w14:paraId="61986F34" w14:textId="77777777" w:rsidTr="5B621C54">
        <w:trPr>
          <w:trHeight w:val="446"/>
        </w:trPr>
        <w:tc>
          <w:tcPr>
            <w:tcW w:w="1241" w:type="dxa"/>
            <w:tcBorders>
              <w:top w:val="single" w:sz="18" w:space="0" w:color="FFFFFF" w:themeColor="background1"/>
            </w:tcBorders>
            <w:shd w:val="clear" w:color="auto" w:fill="BFBFBF" w:themeFill="background1" w:themeFillShade="BF"/>
          </w:tcPr>
          <w:p w14:paraId="61986F30" w14:textId="77777777" w:rsidR="00A81537" w:rsidRPr="008670EE" w:rsidRDefault="5B621C54" w:rsidP="008A6F0C">
            <w:pPr>
              <w:rPr>
                <w:sz w:val="22"/>
                <w:szCs w:val="22"/>
              </w:rPr>
            </w:pPr>
            <w:r w:rsidRPr="5B621C54">
              <w:rPr>
                <w:sz w:val="22"/>
                <w:szCs w:val="22"/>
              </w:rPr>
              <w:t>Revision 7</w:t>
            </w:r>
          </w:p>
        </w:tc>
        <w:tc>
          <w:tcPr>
            <w:tcW w:w="1336" w:type="dxa"/>
            <w:tcBorders>
              <w:top w:val="single" w:sz="18" w:space="0" w:color="FFFFFF" w:themeColor="background1"/>
            </w:tcBorders>
            <w:shd w:val="clear" w:color="auto" w:fill="BFBFBF" w:themeFill="background1" w:themeFillShade="BF"/>
          </w:tcPr>
          <w:p w14:paraId="61986F31" w14:textId="77777777" w:rsidR="00A81537" w:rsidRPr="008670EE" w:rsidRDefault="5B621C54" w:rsidP="008A6F0C">
            <w:pPr>
              <w:rPr>
                <w:sz w:val="22"/>
                <w:szCs w:val="22"/>
              </w:rPr>
            </w:pPr>
            <w:r w:rsidRPr="5B621C54">
              <w:rPr>
                <w:sz w:val="22"/>
                <w:szCs w:val="22"/>
              </w:rPr>
              <w:t>12/14/2016</w:t>
            </w:r>
          </w:p>
        </w:tc>
        <w:tc>
          <w:tcPr>
            <w:tcW w:w="4623" w:type="dxa"/>
            <w:tcBorders>
              <w:top w:val="single" w:sz="18" w:space="0" w:color="FFFFFF" w:themeColor="background1"/>
            </w:tcBorders>
            <w:shd w:val="clear" w:color="auto" w:fill="BFBFBF" w:themeFill="background1" w:themeFillShade="BF"/>
          </w:tcPr>
          <w:p w14:paraId="61986F32" w14:textId="77777777" w:rsidR="008C4413" w:rsidRPr="008670EE" w:rsidRDefault="5B621C54" w:rsidP="00865334">
            <w:pPr>
              <w:rPr>
                <w:sz w:val="22"/>
                <w:szCs w:val="22"/>
              </w:rPr>
            </w:pPr>
            <w:r w:rsidRPr="5B621C54">
              <w:rPr>
                <w:sz w:val="22"/>
                <w:szCs w:val="22"/>
              </w:rPr>
              <w:t>-Changing measure application type from ROB and NC to ROBNC.</w:t>
            </w:r>
          </w:p>
        </w:tc>
        <w:tc>
          <w:tcPr>
            <w:tcW w:w="2123" w:type="dxa"/>
            <w:tcBorders>
              <w:top w:val="single" w:sz="18" w:space="0" w:color="FFFFFF" w:themeColor="background1"/>
            </w:tcBorders>
            <w:shd w:val="clear" w:color="auto" w:fill="BFBFBF" w:themeFill="background1" w:themeFillShade="BF"/>
          </w:tcPr>
          <w:p w14:paraId="61986F33" w14:textId="77777777" w:rsidR="00A81537" w:rsidRPr="008670EE" w:rsidRDefault="5B621C54" w:rsidP="5B621C54">
            <w:pPr>
              <w:rPr>
                <w:sz w:val="22"/>
                <w:szCs w:val="22"/>
              </w:rPr>
            </w:pPr>
            <w:r w:rsidRPr="5B621C54">
              <w:rPr>
                <w:sz w:val="22"/>
                <w:szCs w:val="22"/>
              </w:rPr>
              <w:t>Henry Liu (PG&amp;E)/Mini Damodaran (PG&amp;E)/Alina Zohrabian (PG&amp;E)</w:t>
            </w:r>
          </w:p>
        </w:tc>
      </w:tr>
      <w:tr w:rsidR="00DB76E2" w:rsidRPr="008670EE" w14:paraId="61986F39" w14:textId="77777777" w:rsidTr="5B621C54">
        <w:trPr>
          <w:trHeight w:val="446"/>
        </w:trPr>
        <w:tc>
          <w:tcPr>
            <w:tcW w:w="1241" w:type="dxa"/>
            <w:tcBorders>
              <w:bottom w:val="single" w:sz="18" w:space="0" w:color="FFFFFF" w:themeColor="background1"/>
            </w:tcBorders>
            <w:shd w:val="clear" w:color="auto" w:fill="EAEAEA"/>
          </w:tcPr>
          <w:p w14:paraId="61986F35" w14:textId="77777777" w:rsidR="00DB76E2" w:rsidRPr="008670EE" w:rsidRDefault="5B621C54" w:rsidP="00DB76E2">
            <w:pPr>
              <w:rPr>
                <w:sz w:val="22"/>
                <w:szCs w:val="22"/>
              </w:rPr>
            </w:pPr>
            <w:r w:rsidRPr="5B621C54">
              <w:rPr>
                <w:sz w:val="22"/>
                <w:szCs w:val="22"/>
              </w:rPr>
              <w:t>Revision 8</w:t>
            </w:r>
          </w:p>
        </w:tc>
        <w:tc>
          <w:tcPr>
            <w:tcW w:w="1336" w:type="dxa"/>
            <w:tcBorders>
              <w:bottom w:val="single" w:sz="18" w:space="0" w:color="FFFFFF" w:themeColor="background1"/>
            </w:tcBorders>
            <w:shd w:val="clear" w:color="auto" w:fill="EAEAEA"/>
          </w:tcPr>
          <w:p w14:paraId="61986F36" w14:textId="77777777" w:rsidR="00DB76E2" w:rsidRPr="008670EE" w:rsidRDefault="5B621C54" w:rsidP="00DB76E2">
            <w:pPr>
              <w:rPr>
                <w:sz w:val="22"/>
                <w:szCs w:val="22"/>
              </w:rPr>
            </w:pPr>
            <w:r w:rsidRPr="5B621C54">
              <w:rPr>
                <w:sz w:val="22"/>
                <w:szCs w:val="22"/>
              </w:rPr>
              <w:t>1/1/2018</w:t>
            </w:r>
          </w:p>
        </w:tc>
        <w:tc>
          <w:tcPr>
            <w:tcW w:w="4623" w:type="dxa"/>
            <w:tcBorders>
              <w:bottom w:val="single" w:sz="18" w:space="0" w:color="FFFFFF" w:themeColor="background1"/>
            </w:tcBorders>
            <w:shd w:val="clear" w:color="auto" w:fill="EAEAEA"/>
          </w:tcPr>
          <w:p w14:paraId="61986F37" w14:textId="77777777" w:rsidR="00DB76E2" w:rsidRPr="008670EE" w:rsidRDefault="5B621C54" w:rsidP="00F809A2">
            <w:pPr>
              <w:rPr>
                <w:sz w:val="22"/>
                <w:szCs w:val="22"/>
              </w:rPr>
            </w:pPr>
            <w:r w:rsidRPr="5B621C54">
              <w:rPr>
                <w:sz w:val="22"/>
                <w:szCs w:val="22"/>
              </w:rPr>
              <w:t>Updates based on DLC version 4.2 and proposed new baseline percentage mix pending ISP study; Retiring the old measure structure (LT007 – LT015, LT18-LT024, LT067-LT073) and adding new measure codes LT282-LT324</w:t>
            </w:r>
            <w:r w:rsidRPr="5B621C54">
              <w:rPr>
                <w:color w:val="FF0000"/>
                <w:sz w:val="22"/>
                <w:szCs w:val="22"/>
              </w:rPr>
              <w:t xml:space="preserve"> </w:t>
            </w:r>
            <w:r w:rsidRPr="5B621C54">
              <w:rPr>
                <w:sz w:val="22"/>
                <w:szCs w:val="22"/>
              </w:rPr>
              <w:t xml:space="preserve">effective 1/1/2018 that follow closely to DLC version 4.2 primary uses </w:t>
            </w:r>
          </w:p>
        </w:tc>
        <w:tc>
          <w:tcPr>
            <w:tcW w:w="2123" w:type="dxa"/>
            <w:tcBorders>
              <w:bottom w:val="single" w:sz="18" w:space="0" w:color="FFFFFF" w:themeColor="background1"/>
            </w:tcBorders>
            <w:shd w:val="clear" w:color="auto" w:fill="EAEAEA"/>
          </w:tcPr>
          <w:p w14:paraId="61986F38" w14:textId="77777777" w:rsidR="00DB76E2" w:rsidRPr="008670EE" w:rsidRDefault="5B621C54" w:rsidP="5B621C54">
            <w:pPr>
              <w:rPr>
                <w:sz w:val="22"/>
                <w:szCs w:val="22"/>
              </w:rPr>
            </w:pPr>
            <w:r w:rsidRPr="5B621C54">
              <w:rPr>
                <w:sz w:val="22"/>
                <w:szCs w:val="22"/>
              </w:rPr>
              <w:t>Greg Barker (Energy Solutions)/Mini Damodaran (PG&amp;E)</w:t>
            </w:r>
          </w:p>
        </w:tc>
      </w:tr>
      <w:tr w:rsidR="00F95B53" w:rsidRPr="008670EE" w14:paraId="61986F41" w14:textId="77777777" w:rsidTr="5B621C54">
        <w:trPr>
          <w:trHeight w:val="446"/>
        </w:trPr>
        <w:tc>
          <w:tcPr>
            <w:tcW w:w="1241" w:type="dxa"/>
            <w:tcBorders>
              <w:top w:val="single" w:sz="18" w:space="0" w:color="FFFFFF" w:themeColor="background1"/>
              <w:bottom w:val="nil"/>
            </w:tcBorders>
            <w:shd w:val="clear" w:color="auto" w:fill="BFBFBF" w:themeFill="background1" w:themeFillShade="BF"/>
          </w:tcPr>
          <w:p w14:paraId="61986F3A" w14:textId="77777777" w:rsidR="00342DBA" w:rsidRPr="008670EE" w:rsidRDefault="5B621C54" w:rsidP="00D37D80">
            <w:pPr>
              <w:rPr>
                <w:sz w:val="22"/>
                <w:szCs w:val="22"/>
              </w:rPr>
            </w:pPr>
            <w:r w:rsidRPr="5B621C54">
              <w:rPr>
                <w:sz w:val="22"/>
                <w:szCs w:val="22"/>
              </w:rPr>
              <w:t>Revision 8</w:t>
            </w:r>
          </w:p>
        </w:tc>
        <w:tc>
          <w:tcPr>
            <w:tcW w:w="1336" w:type="dxa"/>
            <w:tcBorders>
              <w:top w:val="single" w:sz="18" w:space="0" w:color="FFFFFF" w:themeColor="background1"/>
              <w:bottom w:val="nil"/>
            </w:tcBorders>
            <w:shd w:val="clear" w:color="auto" w:fill="BFBFBF" w:themeFill="background1" w:themeFillShade="BF"/>
          </w:tcPr>
          <w:p w14:paraId="61986F3B" w14:textId="15CDB9DA" w:rsidR="00342DBA" w:rsidRPr="008670EE" w:rsidRDefault="004E498B" w:rsidP="00DB76E2">
            <w:pPr>
              <w:rPr>
                <w:sz w:val="22"/>
                <w:szCs w:val="22"/>
              </w:rPr>
            </w:pPr>
            <w:r>
              <w:rPr>
                <w:sz w:val="22"/>
                <w:szCs w:val="22"/>
              </w:rPr>
              <w:t>4/11</w:t>
            </w:r>
            <w:r w:rsidR="5B621C54" w:rsidRPr="5B621C54">
              <w:rPr>
                <w:sz w:val="22"/>
                <w:szCs w:val="22"/>
              </w:rPr>
              <w:t>/2018</w:t>
            </w:r>
          </w:p>
        </w:tc>
        <w:tc>
          <w:tcPr>
            <w:tcW w:w="4623" w:type="dxa"/>
            <w:tcBorders>
              <w:top w:val="single" w:sz="18" w:space="0" w:color="FFFFFF" w:themeColor="background1"/>
              <w:bottom w:val="nil"/>
            </w:tcBorders>
            <w:shd w:val="clear" w:color="auto" w:fill="BFBFBF" w:themeFill="background1" w:themeFillShade="BF"/>
          </w:tcPr>
          <w:p w14:paraId="61986F3C" w14:textId="77777777" w:rsidR="00CC41FE" w:rsidRDefault="5B621C54" w:rsidP="00CC41FE">
            <w:pPr>
              <w:rPr>
                <w:sz w:val="22"/>
                <w:szCs w:val="22"/>
              </w:rPr>
            </w:pPr>
            <w:r w:rsidRPr="5B621C54">
              <w:rPr>
                <w:sz w:val="22"/>
                <w:szCs w:val="22"/>
              </w:rPr>
              <w:t>-Updated baseline technology mix per disposition “2018OutdoorLighting-1March2018” as follows:</w:t>
            </w:r>
          </w:p>
          <w:p w14:paraId="61986F3D" w14:textId="77777777" w:rsidR="00CC41FE" w:rsidRDefault="5B621C54" w:rsidP="00CC41FE">
            <w:pPr>
              <w:rPr>
                <w:sz w:val="22"/>
                <w:szCs w:val="22"/>
              </w:rPr>
            </w:pPr>
            <w:r w:rsidRPr="5B621C54">
              <w:rPr>
                <w:sz w:val="22"/>
                <w:szCs w:val="22"/>
              </w:rPr>
              <w:t>Street light, Roadway/Area, Wall-mounted and Canopy – 100% LED</w:t>
            </w:r>
          </w:p>
          <w:p w14:paraId="61986F3E" w14:textId="77777777" w:rsidR="00342DBA" w:rsidRDefault="5B621C54" w:rsidP="00707617">
            <w:pPr>
              <w:rPr>
                <w:sz w:val="22"/>
                <w:szCs w:val="22"/>
              </w:rPr>
            </w:pPr>
            <w:r w:rsidRPr="5B621C54">
              <w:rPr>
                <w:sz w:val="22"/>
                <w:szCs w:val="22"/>
              </w:rPr>
              <w:t>Parking Garage - 60% LED, 20% metal halide, and 20% linear fluorescent</w:t>
            </w:r>
          </w:p>
          <w:p w14:paraId="4AC4CC3B" w14:textId="77777777" w:rsidR="00E91816" w:rsidRDefault="5B621C54" w:rsidP="00E91816">
            <w:pPr>
              <w:rPr>
                <w:sz w:val="22"/>
                <w:szCs w:val="22"/>
              </w:rPr>
            </w:pPr>
            <w:r w:rsidRPr="5B621C54">
              <w:rPr>
                <w:sz w:val="22"/>
                <w:szCs w:val="22"/>
              </w:rPr>
              <w:t>- Measure codes LT282-LT324</w:t>
            </w:r>
            <w:r w:rsidRPr="5B621C54">
              <w:rPr>
                <w:color w:val="FF0000"/>
                <w:sz w:val="22"/>
                <w:szCs w:val="22"/>
              </w:rPr>
              <w:t xml:space="preserve"> </w:t>
            </w:r>
            <w:r w:rsidRPr="5B621C54">
              <w:rPr>
                <w:sz w:val="22"/>
                <w:szCs w:val="22"/>
              </w:rPr>
              <w:t>effective 1/1/2018 to follow DLC version 4.</w:t>
            </w:r>
            <w:r w:rsidR="004E498B">
              <w:rPr>
                <w:sz w:val="22"/>
                <w:szCs w:val="22"/>
              </w:rPr>
              <w:t>3</w:t>
            </w:r>
            <w:r w:rsidRPr="5B621C54">
              <w:rPr>
                <w:sz w:val="22"/>
                <w:szCs w:val="22"/>
              </w:rPr>
              <w:t xml:space="preserve"> primary uses</w:t>
            </w:r>
          </w:p>
          <w:p w14:paraId="61986F3F" w14:textId="7B0A0C22" w:rsidR="005D311E" w:rsidRPr="008670EE" w:rsidRDefault="005D311E" w:rsidP="00E91816">
            <w:pPr>
              <w:rPr>
                <w:sz w:val="22"/>
                <w:szCs w:val="22"/>
              </w:rPr>
            </w:pPr>
            <w:r>
              <w:rPr>
                <w:sz w:val="22"/>
                <w:szCs w:val="22"/>
              </w:rPr>
              <w:t>- Cost is a temporary placeholder that uses IMC as a percentage of the rebate amount</w:t>
            </w:r>
          </w:p>
        </w:tc>
        <w:tc>
          <w:tcPr>
            <w:tcW w:w="2123" w:type="dxa"/>
            <w:tcBorders>
              <w:top w:val="single" w:sz="18" w:space="0" w:color="FFFFFF" w:themeColor="background1"/>
              <w:bottom w:val="nil"/>
            </w:tcBorders>
            <w:shd w:val="clear" w:color="auto" w:fill="BFBFBF" w:themeFill="background1" w:themeFillShade="BF"/>
          </w:tcPr>
          <w:p w14:paraId="61986F40" w14:textId="71A7EEB4" w:rsidR="00342DBA" w:rsidRPr="008670EE" w:rsidRDefault="5B621C54" w:rsidP="5B621C54">
            <w:pPr>
              <w:rPr>
                <w:sz w:val="22"/>
                <w:szCs w:val="22"/>
              </w:rPr>
            </w:pPr>
            <w:r w:rsidRPr="5B621C54">
              <w:rPr>
                <w:sz w:val="22"/>
                <w:szCs w:val="22"/>
              </w:rPr>
              <w:t>Greg Barker (Energy Solutions)/Mini Damodaran (PG&amp;E)/Linda Wan (PG&amp;E)</w:t>
            </w:r>
            <w:r w:rsidR="005D311E">
              <w:rPr>
                <w:sz w:val="22"/>
                <w:szCs w:val="22"/>
              </w:rPr>
              <w:t>/ James Liu (PG&amp;E)</w:t>
            </w:r>
          </w:p>
        </w:tc>
      </w:tr>
    </w:tbl>
    <w:p w14:paraId="61986F42" w14:textId="5278664E" w:rsidR="000B0167" w:rsidRPr="008A1DA4" w:rsidRDefault="00A47FE3">
      <w:pPr>
        <w:pStyle w:val="Heading1"/>
      </w:pPr>
      <w:r>
        <w:br w:type="page"/>
      </w:r>
      <w:bookmarkStart w:id="9" w:name="_Toc511134180"/>
      <w:bookmarkStart w:id="10" w:name="_Toc511235017"/>
      <w:r w:rsidR="5B621C54">
        <w:lastRenderedPageBreak/>
        <w:t>Table of Contents</w:t>
      </w:r>
      <w:bookmarkEnd w:id="8"/>
      <w:bookmarkEnd w:id="9"/>
      <w:bookmarkEnd w:id="10"/>
    </w:p>
    <w:p w14:paraId="2220F5B7" w14:textId="77777777" w:rsidR="004C1EF7" w:rsidRDefault="00A47FE3">
      <w:pPr>
        <w:pStyle w:val="TOC1"/>
        <w:rPr>
          <w:rFonts w:asciiTheme="minorHAnsi" w:eastAsiaTheme="minorEastAsia" w:hAnsiTheme="minorHAnsi" w:cstheme="minorBidi"/>
          <w:bCs w:val="0"/>
          <w:sz w:val="22"/>
          <w:szCs w:val="22"/>
        </w:rPr>
      </w:pPr>
      <w:r w:rsidRPr="5B621C54">
        <w:rPr>
          <w:noProof w:val="0"/>
        </w:rPr>
        <w:fldChar w:fldCharType="begin"/>
      </w:r>
      <w:r w:rsidRPr="001E474C">
        <w:rPr>
          <w:noProof w:val="0"/>
        </w:rPr>
        <w:instrText xml:space="preserve"> TOC \o "1-3" \h \z \u </w:instrText>
      </w:r>
      <w:r w:rsidRPr="5B621C54">
        <w:rPr>
          <w:noProof w:val="0"/>
        </w:rPr>
        <w:fldChar w:fldCharType="separate"/>
      </w:r>
      <w:hyperlink w:anchor="_Toc511235015" w:history="1">
        <w:r w:rsidR="004C1EF7" w:rsidRPr="002B6B34">
          <w:rPr>
            <w:rStyle w:val="Hyperlink"/>
          </w:rPr>
          <w:t>At-A-Glance Summary</w:t>
        </w:r>
        <w:r w:rsidR="004C1EF7">
          <w:rPr>
            <w:webHidden/>
          </w:rPr>
          <w:tab/>
        </w:r>
        <w:r w:rsidR="004C1EF7">
          <w:rPr>
            <w:webHidden/>
          </w:rPr>
          <w:fldChar w:fldCharType="begin"/>
        </w:r>
        <w:r w:rsidR="004C1EF7">
          <w:rPr>
            <w:webHidden/>
          </w:rPr>
          <w:instrText xml:space="preserve"> PAGEREF _Toc511235015 \h </w:instrText>
        </w:r>
        <w:r w:rsidR="004C1EF7">
          <w:rPr>
            <w:webHidden/>
          </w:rPr>
        </w:r>
        <w:r w:rsidR="004C1EF7">
          <w:rPr>
            <w:webHidden/>
          </w:rPr>
          <w:fldChar w:fldCharType="separate"/>
        </w:r>
        <w:r w:rsidR="004C1EF7">
          <w:rPr>
            <w:webHidden/>
          </w:rPr>
          <w:t>ii</w:t>
        </w:r>
        <w:r w:rsidR="004C1EF7">
          <w:rPr>
            <w:webHidden/>
          </w:rPr>
          <w:fldChar w:fldCharType="end"/>
        </w:r>
      </w:hyperlink>
    </w:p>
    <w:p w14:paraId="657F3D21" w14:textId="77777777" w:rsidR="004C1EF7" w:rsidRDefault="00942281">
      <w:pPr>
        <w:pStyle w:val="TOC1"/>
        <w:rPr>
          <w:rFonts w:asciiTheme="minorHAnsi" w:eastAsiaTheme="minorEastAsia" w:hAnsiTheme="minorHAnsi" w:cstheme="minorBidi"/>
          <w:bCs w:val="0"/>
          <w:sz w:val="22"/>
          <w:szCs w:val="22"/>
        </w:rPr>
      </w:pPr>
      <w:hyperlink w:anchor="_Toc511235016" w:history="1">
        <w:r w:rsidR="004C1EF7" w:rsidRPr="002B6B34">
          <w:rPr>
            <w:rStyle w:val="Hyperlink"/>
          </w:rPr>
          <w:t>Document Revision History</w:t>
        </w:r>
        <w:r w:rsidR="004C1EF7">
          <w:rPr>
            <w:webHidden/>
          </w:rPr>
          <w:tab/>
        </w:r>
        <w:r w:rsidR="004C1EF7">
          <w:rPr>
            <w:webHidden/>
          </w:rPr>
          <w:fldChar w:fldCharType="begin"/>
        </w:r>
        <w:r w:rsidR="004C1EF7">
          <w:rPr>
            <w:webHidden/>
          </w:rPr>
          <w:instrText xml:space="preserve"> PAGEREF _Toc511235016 \h </w:instrText>
        </w:r>
        <w:r w:rsidR="004C1EF7">
          <w:rPr>
            <w:webHidden/>
          </w:rPr>
        </w:r>
        <w:r w:rsidR="004C1EF7">
          <w:rPr>
            <w:webHidden/>
          </w:rPr>
          <w:fldChar w:fldCharType="separate"/>
        </w:r>
        <w:r w:rsidR="004C1EF7">
          <w:rPr>
            <w:webHidden/>
          </w:rPr>
          <w:t>iii</w:t>
        </w:r>
        <w:r w:rsidR="004C1EF7">
          <w:rPr>
            <w:webHidden/>
          </w:rPr>
          <w:fldChar w:fldCharType="end"/>
        </w:r>
      </w:hyperlink>
    </w:p>
    <w:p w14:paraId="5D58F80C" w14:textId="77777777" w:rsidR="004C1EF7" w:rsidRDefault="00942281">
      <w:pPr>
        <w:pStyle w:val="TOC1"/>
        <w:rPr>
          <w:rFonts w:asciiTheme="minorHAnsi" w:eastAsiaTheme="minorEastAsia" w:hAnsiTheme="minorHAnsi" w:cstheme="minorBidi"/>
          <w:bCs w:val="0"/>
          <w:sz w:val="22"/>
          <w:szCs w:val="22"/>
        </w:rPr>
      </w:pPr>
      <w:hyperlink w:anchor="_Toc511235017" w:history="1">
        <w:r w:rsidR="004C1EF7" w:rsidRPr="002B6B34">
          <w:rPr>
            <w:rStyle w:val="Hyperlink"/>
          </w:rPr>
          <w:t>Table of Contents</w:t>
        </w:r>
        <w:r w:rsidR="004C1EF7">
          <w:rPr>
            <w:webHidden/>
          </w:rPr>
          <w:tab/>
        </w:r>
        <w:r w:rsidR="004C1EF7">
          <w:rPr>
            <w:webHidden/>
          </w:rPr>
          <w:fldChar w:fldCharType="begin"/>
        </w:r>
        <w:r w:rsidR="004C1EF7">
          <w:rPr>
            <w:webHidden/>
          </w:rPr>
          <w:instrText xml:space="preserve"> PAGEREF _Toc511235017 \h </w:instrText>
        </w:r>
        <w:r w:rsidR="004C1EF7">
          <w:rPr>
            <w:webHidden/>
          </w:rPr>
        </w:r>
        <w:r w:rsidR="004C1EF7">
          <w:rPr>
            <w:webHidden/>
          </w:rPr>
          <w:fldChar w:fldCharType="separate"/>
        </w:r>
        <w:r w:rsidR="004C1EF7">
          <w:rPr>
            <w:webHidden/>
          </w:rPr>
          <w:t>iv</w:t>
        </w:r>
        <w:r w:rsidR="004C1EF7">
          <w:rPr>
            <w:webHidden/>
          </w:rPr>
          <w:fldChar w:fldCharType="end"/>
        </w:r>
      </w:hyperlink>
    </w:p>
    <w:p w14:paraId="3930D521" w14:textId="77777777" w:rsidR="004C1EF7" w:rsidRDefault="00942281">
      <w:pPr>
        <w:pStyle w:val="TOC1"/>
        <w:rPr>
          <w:rFonts w:asciiTheme="minorHAnsi" w:eastAsiaTheme="minorEastAsia" w:hAnsiTheme="minorHAnsi" w:cstheme="minorBidi"/>
          <w:bCs w:val="0"/>
          <w:sz w:val="22"/>
          <w:szCs w:val="22"/>
        </w:rPr>
      </w:pPr>
      <w:hyperlink w:anchor="_Toc511235018" w:history="1">
        <w:r w:rsidR="004C1EF7" w:rsidRPr="002B6B34">
          <w:rPr>
            <w:rStyle w:val="Hyperlink"/>
          </w:rPr>
          <w:t>List of Tables</w:t>
        </w:r>
        <w:r w:rsidR="004C1EF7">
          <w:rPr>
            <w:webHidden/>
          </w:rPr>
          <w:tab/>
        </w:r>
        <w:r w:rsidR="004C1EF7">
          <w:rPr>
            <w:webHidden/>
          </w:rPr>
          <w:fldChar w:fldCharType="begin"/>
        </w:r>
        <w:r w:rsidR="004C1EF7">
          <w:rPr>
            <w:webHidden/>
          </w:rPr>
          <w:instrText xml:space="preserve"> PAGEREF _Toc511235018 \h </w:instrText>
        </w:r>
        <w:r w:rsidR="004C1EF7">
          <w:rPr>
            <w:webHidden/>
          </w:rPr>
        </w:r>
        <w:r w:rsidR="004C1EF7">
          <w:rPr>
            <w:webHidden/>
          </w:rPr>
          <w:fldChar w:fldCharType="separate"/>
        </w:r>
        <w:r w:rsidR="004C1EF7">
          <w:rPr>
            <w:webHidden/>
          </w:rPr>
          <w:t>iv</w:t>
        </w:r>
        <w:r w:rsidR="004C1EF7">
          <w:rPr>
            <w:webHidden/>
          </w:rPr>
          <w:fldChar w:fldCharType="end"/>
        </w:r>
      </w:hyperlink>
    </w:p>
    <w:p w14:paraId="216D14A1" w14:textId="77777777" w:rsidR="004C1EF7" w:rsidRDefault="00942281">
      <w:pPr>
        <w:pStyle w:val="TOC1"/>
        <w:rPr>
          <w:rFonts w:asciiTheme="minorHAnsi" w:eastAsiaTheme="minorEastAsia" w:hAnsiTheme="minorHAnsi" w:cstheme="minorBidi"/>
          <w:bCs w:val="0"/>
          <w:sz w:val="22"/>
          <w:szCs w:val="22"/>
        </w:rPr>
      </w:pPr>
      <w:hyperlink w:anchor="_Toc511235019" w:history="1">
        <w:r w:rsidR="004C1EF7" w:rsidRPr="002B6B34">
          <w:rPr>
            <w:rStyle w:val="Hyperlink"/>
          </w:rPr>
          <w:t>List of Figures</w:t>
        </w:r>
        <w:r w:rsidR="004C1EF7">
          <w:rPr>
            <w:webHidden/>
          </w:rPr>
          <w:tab/>
        </w:r>
        <w:r w:rsidR="004C1EF7">
          <w:rPr>
            <w:webHidden/>
          </w:rPr>
          <w:fldChar w:fldCharType="begin"/>
        </w:r>
        <w:r w:rsidR="004C1EF7">
          <w:rPr>
            <w:webHidden/>
          </w:rPr>
          <w:instrText xml:space="preserve"> PAGEREF _Toc511235019 \h </w:instrText>
        </w:r>
        <w:r w:rsidR="004C1EF7">
          <w:rPr>
            <w:webHidden/>
          </w:rPr>
        </w:r>
        <w:r w:rsidR="004C1EF7">
          <w:rPr>
            <w:webHidden/>
          </w:rPr>
          <w:fldChar w:fldCharType="separate"/>
        </w:r>
        <w:r w:rsidR="004C1EF7">
          <w:rPr>
            <w:webHidden/>
          </w:rPr>
          <w:t>v</w:t>
        </w:r>
        <w:r w:rsidR="004C1EF7">
          <w:rPr>
            <w:webHidden/>
          </w:rPr>
          <w:fldChar w:fldCharType="end"/>
        </w:r>
      </w:hyperlink>
    </w:p>
    <w:p w14:paraId="70BD1C75" w14:textId="77777777" w:rsidR="004C1EF7" w:rsidRDefault="00942281">
      <w:pPr>
        <w:pStyle w:val="TOC1"/>
        <w:rPr>
          <w:rFonts w:asciiTheme="minorHAnsi" w:eastAsiaTheme="minorEastAsia" w:hAnsiTheme="minorHAnsi" w:cstheme="minorBidi"/>
          <w:bCs w:val="0"/>
          <w:sz w:val="22"/>
          <w:szCs w:val="22"/>
        </w:rPr>
      </w:pPr>
      <w:hyperlink w:anchor="_Toc511235020" w:history="1">
        <w:r w:rsidR="004C1EF7" w:rsidRPr="002B6B34">
          <w:rPr>
            <w:rStyle w:val="Hyperlink"/>
          </w:rPr>
          <w:t>Section 1. General Measure &amp; Baseline Data</w:t>
        </w:r>
        <w:r w:rsidR="004C1EF7">
          <w:rPr>
            <w:webHidden/>
          </w:rPr>
          <w:tab/>
        </w:r>
        <w:r w:rsidR="004C1EF7">
          <w:rPr>
            <w:webHidden/>
          </w:rPr>
          <w:fldChar w:fldCharType="begin"/>
        </w:r>
        <w:r w:rsidR="004C1EF7">
          <w:rPr>
            <w:webHidden/>
          </w:rPr>
          <w:instrText xml:space="preserve"> PAGEREF _Toc511235020 \h </w:instrText>
        </w:r>
        <w:r w:rsidR="004C1EF7">
          <w:rPr>
            <w:webHidden/>
          </w:rPr>
        </w:r>
        <w:r w:rsidR="004C1EF7">
          <w:rPr>
            <w:webHidden/>
          </w:rPr>
          <w:fldChar w:fldCharType="separate"/>
        </w:r>
        <w:r w:rsidR="004C1EF7">
          <w:rPr>
            <w:webHidden/>
          </w:rPr>
          <w:t>1</w:t>
        </w:r>
        <w:r w:rsidR="004C1EF7">
          <w:rPr>
            <w:webHidden/>
          </w:rPr>
          <w:fldChar w:fldCharType="end"/>
        </w:r>
      </w:hyperlink>
    </w:p>
    <w:p w14:paraId="21F9A8A5" w14:textId="77777777" w:rsidR="004C1EF7" w:rsidRDefault="00942281">
      <w:pPr>
        <w:pStyle w:val="TOC2"/>
        <w:tabs>
          <w:tab w:val="right" w:leader="dot" w:pos="9350"/>
        </w:tabs>
        <w:rPr>
          <w:rFonts w:asciiTheme="minorHAnsi" w:eastAsiaTheme="minorEastAsia" w:hAnsiTheme="minorHAnsi" w:cstheme="minorBidi"/>
          <w:noProof/>
          <w:sz w:val="22"/>
          <w:szCs w:val="22"/>
        </w:rPr>
      </w:pPr>
      <w:hyperlink w:anchor="_Toc511235021" w:history="1">
        <w:r w:rsidR="004C1EF7" w:rsidRPr="002B6B34">
          <w:rPr>
            <w:rStyle w:val="Hyperlink"/>
            <w:noProof/>
          </w:rPr>
          <w:t>1.1 Measure Description &amp; Background</w:t>
        </w:r>
        <w:r w:rsidR="004C1EF7">
          <w:rPr>
            <w:noProof/>
            <w:webHidden/>
          </w:rPr>
          <w:tab/>
        </w:r>
        <w:r w:rsidR="004C1EF7">
          <w:rPr>
            <w:noProof/>
            <w:webHidden/>
          </w:rPr>
          <w:fldChar w:fldCharType="begin"/>
        </w:r>
        <w:r w:rsidR="004C1EF7">
          <w:rPr>
            <w:noProof/>
            <w:webHidden/>
          </w:rPr>
          <w:instrText xml:space="preserve"> PAGEREF _Toc511235021 \h </w:instrText>
        </w:r>
        <w:r w:rsidR="004C1EF7">
          <w:rPr>
            <w:noProof/>
            <w:webHidden/>
          </w:rPr>
        </w:r>
        <w:r w:rsidR="004C1EF7">
          <w:rPr>
            <w:noProof/>
            <w:webHidden/>
          </w:rPr>
          <w:fldChar w:fldCharType="separate"/>
        </w:r>
        <w:r w:rsidR="004C1EF7">
          <w:rPr>
            <w:noProof/>
            <w:webHidden/>
          </w:rPr>
          <w:t>1</w:t>
        </w:r>
        <w:r w:rsidR="004C1EF7">
          <w:rPr>
            <w:noProof/>
            <w:webHidden/>
          </w:rPr>
          <w:fldChar w:fldCharType="end"/>
        </w:r>
      </w:hyperlink>
    </w:p>
    <w:p w14:paraId="01C78A40" w14:textId="77777777" w:rsidR="004C1EF7" w:rsidRDefault="00942281">
      <w:pPr>
        <w:pStyle w:val="TOC2"/>
        <w:tabs>
          <w:tab w:val="right" w:leader="dot" w:pos="9350"/>
        </w:tabs>
        <w:rPr>
          <w:rFonts w:asciiTheme="minorHAnsi" w:eastAsiaTheme="minorEastAsia" w:hAnsiTheme="minorHAnsi" w:cstheme="minorBidi"/>
          <w:noProof/>
          <w:sz w:val="22"/>
          <w:szCs w:val="22"/>
        </w:rPr>
      </w:pPr>
      <w:hyperlink w:anchor="_Toc511235022" w:history="1">
        <w:r w:rsidR="004C1EF7" w:rsidRPr="002B6B34">
          <w:rPr>
            <w:rStyle w:val="Hyperlink"/>
            <w:noProof/>
          </w:rPr>
          <w:t>1.2 Technical Description</w:t>
        </w:r>
        <w:r w:rsidR="004C1EF7">
          <w:rPr>
            <w:noProof/>
            <w:webHidden/>
          </w:rPr>
          <w:tab/>
        </w:r>
        <w:r w:rsidR="004C1EF7">
          <w:rPr>
            <w:noProof/>
            <w:webHidden/>
          </w:rPr>
          <w:fldChar w:fldCharType="begin"/>
        </w:r>
        <w:r w:rsidR="004C1EF7">
          <w:rPr>
            <w:noProof/>
            <w:webHidden/>
          </w:rPr>
          <w:instrText xml:space="preserve"> PAGEREF _Toc511235022 \h </w:instrText>
        </w:r>
        <w:r w:rsidR="004C1EF7">
          <w:rPr>
            <w:noProof/>
            <w:webHidden/>
          </w:rPr>
        </w:r>
        <w:r w:rsidR="004C1EF7">
          <w:rPr>
            <w:noProof/>
            <w:webHidden/>
          </w:rPr>
          <w:fldChar w:fldCharType="separate"/>
        </w:r>
        <w:r w:rsidR="004C1EF7">
          <w:rPr>
            <w:noProof/>
            <w:webHidden/>
          </w:rPr>
          <w:t>4</w:t>
        </w:r>
        <w:r w:rsidR="004C1EF7">
          <w:rPr>
            <w:noProof/>
            <w:webHidden/>
          </w:rPr>
          <w:fldChar w:fldCharType="end"/>
        </w:r>
      </w:hyperlink>
    </w:p>
    <w:p w14:paraId="5F0F7797" w14:textId="77777777" w:rsidR="004C1EF7" w:rsidRDefault="00942281">
      <w:pPr>
        <w:pStyle w:val="TOC2"/>
        <w:tabs>
          <w:tab w:val="right" w:leader="dot" w:pos="9350"/>
        </w:tabs>
        <w:rPr>
          <w:rFonts w:asciiTheme="minorHAnsi" w:eastAsiaTheme="minorEastAsia" w:hAnsiTheme="minorHAnsi" w:cstheme="minorBidi"/>
          <w:noProof/>
          <w:sz w:val="22"/>
          <w:szCs w:val="22"/>
        </w:rPr>
      </w:pPr>
      <w:hyperlink w:anchor="_Toc511235023" w:history="1">
        <w:r w:rsidR="004C1EF7" w:rsidRPr="002B6B34">
          <w:rPr>
            <w:rStyle w:val="Hyperlink"/>
            <w:noProof/>
          </w:rPr>
          <w:t>1.3 Installation Types and Delivery Mechanisms</w:t>
        </w:r>
        <w:r w:rsidR="004C1EF7">
          <w:rPr>
            <w:noProof/>
            <w:webHidden/>
          </w:rPr>
          <w:tab/>
        </w:r>
        <w:r w:rsidR="004C1EF7">
          <w:rPr>
            <w:noProof/>
            <w:webHidden/>
          </w:rPr>
          <w:fldChar w:fldCharType="begin"/>
        </w:r>
        <w:r w:rsidR="004C1EF7">
          <w:rPr>
            <w:noProof/>
            <w:webHidden/>
          </w:rPr>
          <w:instrText xml:space="preserve"> PAGEREF _Toc511235023 \h </w:instrText>
        </w:r>
        <w:r w:rsidR="004C1EF7">
          <w:rPr>
            <w:noProof/>
            <w:webHidden/>
          </w:rPr>
        </w:r>
        <w:r w:rsidR="004C1EF7">
          <w:rPr>
            <w:noProof/>
            <w:webHidden/>
          </w:rPr>
          <w:fldChar w:fldCharType="separate"/>
        </w:r>
        <w:r w:rsidR="004C1EF7">
          <w:rPr>
            <w:noProof/>
            <w:webHidden/>
          </w:rPr>
          <w:t>5</w:t>
        </w:r>
        <w:r w:rsidR="004C1EF7">
          <w:rPr>
            <w:noProof/>
            <w:webHidden/>
          </w:rPr>
          <w:fldChar w:fldCharType="end"/>
        </w:r>
      </w:hyperlink>
    </w:p>
    <w:p w14:paraId="6F6BBA7D" w14:textId="77777777" w:rsidR="004C1EF7" w:rsidRDefault="00942281">
      <w:pPr>
        <w:pStyle w:val="TOC2"/>
        <w:tabs>
          <w:tab w:val="right" w:leader="dot" w:pos="9350"/>
        </w:tabs>
        <w:rPr>
          <w:rFonts w:asciiTheme="minorHAnsi" w:eastAsiaTheme="minorEastAsia" w:hAnsiTheme="minorHAnsi" w:cstheme="minorBidi"/>
          <w:noProof/>
          <w:sz w:val="22"/>
          <w:szCs w:val="22"/>
        </w:rPr>
      </w:pPr>
      <w:hyperlink w:anchor="_Toc511235024" w:history="1">
        <w:r w:rsidR="004C1EF7" w:rsidRPr="002B6B34">
          <w:rPr>
            <w:rStyle w:val="Hyperlink"/>
            <w:noProof/>
          </w:rPr>
          <w:t>1.4 Product Base Case and Measure Case Data</w:t>
        </w:r>
        <w:r w:rsidR="004C1EF7">
          <w:rPr>
            <w:noProof/>
            <w:webHidden/>
          </w:rPr>
          <w:tab/>
        </w:r>
        <w:r w:rsidR="004C1EF7">
          <w:rPr>
            <w:noProof/>
            <w:webHidden/>
          </w:rPr>
          <w:fldChar w:fldCharType="begin"/>
        </w:r>
        <w:r w:rsidR="004C1EF7">
          <w:rPr>
            <w:noProof/>
            <w:webHidden/>
          </w:rPr>
          <w:instrText xml:space="preserve"> PAGEREF _Toc511235024 \h </w:instrText>
        </w:r>
        <w:r w:rsidR="004C1EF7">
          <w:rPr>
            <w:noProof/>
            <w:webHidden/>
          </w:rPr>
        </w:r>
        <w:r w:rsidR="004C1EF7">
          <w:rPr>
            <w:noProof/>
            <w:webHidden/>
          </w:rPr>
          <w:fldChar w:fldCharType="separate"/>
        </w:r>
        <w:r w:rsidR="004C1EF7">
          <w:rPr>
            <w:noProof/>
            <w:webHidden/>
          </w:rPr>
          <w:t>6</w:t>
        </w:r>
        <w:r w:rsidR="004C1EF7">
          <w:rPr>
            <w:noProof/>
            <w:webHidden/>
          </w:rPr>
          <w:fldChar w:fldCharType="end"/>
        </w:r>
      </w:hyperlink>
    </w:p>
    <w:p w14:paraId="12DE4E11" w14:textId="77777777" w:rsidR="004C1EF7" w:rsidRDefault="00942281">
      <w:pPr>
        <w:pStyle w:val="TOC3"/>
        <w:tabs>
          <w:tab w:val="right" w:leader="dot" w:pos="9350"/>
        </w:tabs>
        <w:rPr>
          <w:rFonts w:asciiTheme="minorHAnsi" w:eastAsiaTheme="minorEastAsia" w:hAnsiTheme="minorHAnsi" w:cstheme="minorBidi"/>
          <w:noProof/>
          <w:sz w:val="22"/>
          <w:szCs w:val="22"/>
        </w:rPr>
      </w:pPr>
      <w:hyperlink w:anchor="_Toc511235025" w:history="1">
        <w:r w:rsidR="004C1EF7" w:rsidRPr="002B6B34">
          <w:rPr>
            <w:rStyle w:val="Hyperlink"/>
            <w:noProof/>
          </w:rPr>
          <w:t>1.4.1 DEER Data</w:t>
        </w:r>
        <w:r w:rsidR="004C1EF7">
          <w:rPr>
            <w:noProof/>
            <w:webHidden/>
          </w:rPr>
          <w:tab/>
        </w:r>
        <w:r w:rsidR="004C1EF7">
          <w:rPr>
            <w:noProof/>
            <w:webHidden/>
          </w:rPr>
          <w:fldChar w:fldCharType="begin"/>
        </w:r>
        <w:r w:rsidR="004C1EF7">
          <w:rPr>
            <w:noProof/>
            <w:webHidden/>
          </w:rPr>
          <w:instrText xml:space="preserve"> PAGEREF _Toc511235025 \h </w:instrText>
        </w:r>
        <w:r w:rsidR="004C1EF7">
          <w:rPr>
            <w:noProof/>
            <w:webHidden/>
          </w:rPr>
        </w:r>
        <w:r w:rsidR="004C1EF7">
          <w:rPr>
            <w:noProof/>
            <w:webHidden/>
          </w:rPr>
          <w:fldChar w:fldCharType="separate"/>
        </w:r>
        <w:r w:rsidR="004C1EF7">
          <w:rPr>
            <w:noProof/>
            <w:webHidden/>
          </w:rPr>
          <w:t>6</w:t>
        </w:r>
        <w:r w:rsidR="004C1EF7">
          <w:rPr>
            <w:noProof/>
            <w:webHidden/>
          </w:rPr>
          <w:fldChar w:fldCharType="end"/>
        </w:r>
      </w:hyperlink>
    </w:p>
    <w:p w14:paraId="75659101" w14:textId="77777777" w:rsidR="004C1EF7" w:rsidRDefault="00942281">
      <w:pPr>
        <w:pStyle w:val="TOC3"/>
        <w:tabs>
          <w:tab w:val="right" w:leader="dot" w:pos="9350"/>
        </w:tabs>
        <w:rPr>
          <w:rFonts w:asciiTheme="minorHAnsi" w:eastAsiaTheme="minorEastAsia" w:hAnsiTheme="minorHAnsi" w:cstheme="minorBidi"/>
          <w:noProof/>
          <w:sz w:val="22"/>
          <w:szCs w:val="22"/>
        </w:rPr>
      </w:pPr>
      <w:hyperlink w:anchor="_Toc511235026" w:history="1">
        <w:r w:rsidR="004C1EF7" w:rsidRPr="002B6B34">
          <w:rPr>
            <w:rStyle w:val="Hyperlink"/>
            <w:noProof/>
          </w:rPr>
          <w:t>1.4.2 Codes &amp; Standards Requirements</w:t>
        </w:r>
        <w:r w:rsidR="004C1EF7">
          <w:rPr>
            <w:noProof/>
            <w:webHidden/>
          </w:rPr>
          <w:tab/>
        </w:r>
        <w:r w:rsidR="004C1EF7">
          <w:rPr>
            <w:noProof/>
            <w:webHidden/>
          </w:rPr>
          <w:fldChar w:fldCharType="begin"/>
        </w:r>
        <w:r w:rsidR="004C1EF7">
          <w:rPr>
            <w:noProof/>
            <w:webHidden/>
          </w:rPr>
          <w:instrText xml:space="preserve"> PAGEREF _Toc511235026 \h </w:instrText>
        </w:r>
        <w:r w:rsidR="004C1EF7">
          <w:rPr>
            <w:noProof/>
            <w:webHidden/>
          </w:rPr>
        </w:r>
        <w:r w:rsidR="004C1EF7">
          <w:rPr>
            <w:noProof/>
            <w:webHidden/>
          </w:rPr>
          <w:fldChar w:fldCharType="separate"/>
        </w:r>
        <w:r w:rsidR="004C1EF7">
          <w:rPr>
            <w:noProof/>
            <w:webHidden/>
          </w:rPr>
          <w:t>8</w:t>
        </w:r>
        <w:r w:rsidR="004C1EF7">
          <w:rPr>
            <w:noProof/>
            <w:webHidden/>
          </w:rPr>
          <w:fldChar w:fldCharType="end"/>
        </w:r>
      </w:hyperlink>
    </w:p>
    <w:p w14:paraId="5478C15B" w14:textId="77777777" w:rsidR="004C1EF7" w:rsidRDefault="00942281">
      <w:pPr>
        <w:pStyle w:val="TOC2"/>
        <w:tabs>
          <w:tab w:val="right" w:leader="dot" w:pos="9350"/>
        </w:tabs>
        <w:rPr>
          <w:rFonts w:asciiTheme="minorHAnsi" w:eastAsiaTheme="minorEastAsia" w:hAnsiTheme="minorHAnsi" w:cstheme="minorBidi"/>
          <w:noProof/>
          <w:sz w:val="22"/>
          <w:szCs w:val="22"/>
        </w:rPr>
      </w:pPr>
      <w:hyperlink w:anchor="_Toc511235027" w:history="1">
        <w:r w:rsidR="004C1EF7" w:rsidRPr="002B6B34">
          <w:rPr>
            <w:rStyle w:val="Hyperlink"/>
            <w:noProof/>
          </w:rPr>
          <w:t>1.5 EM&amp;V, Market Potential, and Other Studies – Base Case and Measure Case Information</w:t>
        </w:r>
        <w:r w:rsidR="004C1EF7">
          <w:rPr>
            <w:noProof/>
            <w:webHidden/>
          </w:rPr>
          <w:tab/>
        </w:r>
        <w:r w:rsidR="004C1EF7">
          <w:rPr>
            <w:noProof/>
            <w:webHidden/>
          </w:rPr>
          <w:fldChar w:fldCharType="begin"/>
        </w:r>
        <w:r w:rsidR="004C1EF7">
          <w:rPr>
            <w:noProof/>
            <w:webHidden/>
          </w:rPr>
          <w:instrText xml:space="preserve"> PAGEREF _Toc511235027 \h </w:instrText>
        </w:r>
        <w:r w:rsidR="004C1EF7">
          <w:rPr>
            <w:noProof/>
            <w:webHidden/>
          </w:rPr>
        </w:r>
        <w:r w:rsidR="004C1EF7">
          <w:rPr>
            <w:noProof/>
            <w:webHidden/>
          </w:rPr>
          <w:fldChar w:fldCharType="separate"/>
        </w:r>
        <w:r w:rsidR="004C1EF7">
          <w:rPr>
            <w:noProof/>
            <w:webHidden/>
          </w:rPr>
          <w:t>9</w:t>
        </w:r>
        <w:r w:rsidR="004C1EF7">
          <w:rPr>
            <w:noProof/>
            <w:webHidden/>
          </w:rPr>
          <w:fldChar w:fldCharType="end"/>
        </w:r>
      </w:hyperlink>
    </w:p>
    <w:p w14:paraId="379EB2C6" w14:textId="77777777" w:rsidR="004C1EF7" w:rsidRDefault="00942281">
      <w:pPr>
        <w:pStyle w:val="TOC3"/>
        <w:tabs>
          <w:tab w:val="right" w:leader="dot" w:pos="9350"/>
        </w:tabs>
        <w:rPr>
          <w:rFonts w:asciiTheme="minorHAnsi" w:eastAsiaTheme="minorEastAsia" w:hAnsiTheme="minorHAnsi" w:cstheme="minorBidi"/>
          <w:noProof/>
          <w:sz w:val="22"/>
          <w:szCs w:val="22"/>
        </w:rPr>
      </w:pPr>
      <w:hyperlink w:anchor="_Toc511235028" w:history="1">
        <w:r w:rsidR="004C1EF7" w:rsidRPr="002B6B34">
          <w:rPr>
            <w:rStyle w:val="Hyperlink"/>
            <w:noProof/>
          </w:rPr>
          <w:t>1.5.1 Emerging Technologies: LED Street Lighting</w:t>
        </w:r>
        <w:r w:rsidR="004C1EF7">
          <w:rPr>
            <w:noProof/>
            <w:webHidden/>
          </w:rPr>
          <w:tab/>
        </w:r>
        <w:r w:rsidR="004C1EF7">
          <w:rPr>
            <w:noProof/>
            <w:webHidden/>
          </w:rPr>
          <w:fldChar w:fldCharType="begin"/>
        </w:r>
        <w:r w:rsidR="004C1EF7">
          <w:rPr>
            <w:noProof/>
            <w:webHidden/>
          </w:rPr>
          <w:instrText xml:space="preserve"> PAGEREF _Toc511235028 \h </w:instrText>
        </w:r>
        <w:r w:rsidR="004C1EF7">
          <w:rPr>
            <w:noProof/>
            <w:webHidden/>
          </w:rPr>
        </w:r>
        <w:r w:rsidR="004C1EF7">
          <w:rPr>
            <w:noProof/>
            <w:webHidden/>
          </w:rPr>
          <w:fldChar w:fldCharType="separate"/>
        </w:r>
        <w:r w:rsidR="004C1EF7">
          <w:rPr>
            <w:noProof/>
            <w:webHidden/>
          </w:rPr>
          <w:t>9</w:t>
        </w:r>
        <w:r w:rsidR="004C1EF7">
          <w:rPr>
            <w:noProof/>
            <w:webHidden/>
          </w:rPr>
          <w:fldChar w:fldCharType="end"/>
        </w:r>
      </w:hyperlink>
    </w:p>
    <w:p w14:paraId="5E3D334A" w14:textId="77777777" w:rsidR="004C1EF7" w:rsidRDefault="00942281">
      <w:pPr>
        <w:pStyle w:val="TOC3"/>
        <w:tabs>
          <w:tab w:val="right" w:leader="dot" w:pos="9350"/>
        </w:tabs>
        <w:rPr>
          <w:rFonts w:asciiTheme="minorHAnsi" w:eastAsiaTheme="minorEastAsia" w:hAnsiTheme="minorHAnsi" w:cstheme="minorBidi"/>
          <w:noProof/>
          <w:sz w:val="22"/>
          <w:szCs w:val="22"/>
        </w:rPr>
      </w:pPr>
      <w:hyperlink w:anchor="_Toc511235029" w:history="1">
        <w:r w:rsidR="004C1EF7" w:rsidRPr="002B6B34">
          <w:rPr>
            <w:rStyle w:val="Hyperlink"/>
            <w:noProof/>
          </w:rPr>
          <w:t>1.5.2 Lighting Dispositions</w:t>
        </w:r>
        <w:r w:rsidR="004C1EF7">
          <w:rPr>
            <w:noProof/>
            <w:webHidden/>
          </w:rPr>
          <w:tab/>
        </w:r>
        <w:r w:rsidR="004C1EF7">
          <w:rPr>
            <w:noProof/>
            <w:webHidden/>
          </w:rPr>
          <w:fldChar w:fldCharType="begin"/>
        </w:r>
        <w:r w:rsidR="004C1EF7">
          <w:rPr>
            <w:noProof/>
            <w:webHidden/>
          </w:rPr>
          <w:instrText xml:space="preserve"> PAGEREF _Toc511235029 \h </w:instrText>
        </w:r>
        <w:r w:rsidR="004C1EF7">
          <w:rPr>
            <w:noProof/>
            <w:webHidden/>
          </w:rPr>
        </w:r>
        <w:r w:rsidR="004C1EF7">
          <w:rPr>
            <w:noProof/>
            <w:webHidden/>
          </w:rPr>
          <w:fldChar w:fldCharType="separate"/>
        </w:r>
        <w:r w:rsidR="004C1EF7">
          <w:rPr>
            <w:noProof/>
            <w:webHidden/>
          </w:rPr>
          <w:t>9</w:t>
        </w:r>
        <w:r w:rsidR="004C1EF7">
          <w:rPr>
            <w:noProof/>
            <w:webHidden/>
          </w:rPr>
          <w:fldChar w:fldCharType="end"/>
        </w:r>
      </w:hyperlink>
    </w:p>
    <w:p w14:paraId="6CE58428" w14:textId="77777777" w:rsidR="004C1EF7" w:rsidRDefault="00942281">
      <w:pPr>
        <w:pStyle w:val="TOC3"/>
        <w:tabs>
          <w:tab w:val="right" w:leader="dot" w:pos="9350"/>
        </w:tabs>
        <w:rPr>
          <w:rFonts w:asciiTheme="minorHAnsi" w:eastAsiaTheme="minorEastAsia" w:hAnsiTheme="minorHAnsi" w:cstheme="minorBidi"/>
          <w:noProof/>
          <w:sz w:val="22"/>
          <w:szCs w:val="22"/>
        </w:rPr>
      </w:pPr>
      <w:hyperlink w:anchor="_Toc511235030" w:history="1">
        <w:r w:rsidR="004C1EF7" w:rsidRPr="002B6B34">
          <w:rPr>
            <w:rStyle w:val="Hyperlink"/>
            <w:noProof/>
          </w:rPr>
          <w:t>1.5.3 California LED Pricing Analysis, Navigant 2018</w:t>
        </w:r>
        <w:r w:rsidR="004C1EF7">
          <w:rPr>
            <w:noProof/>
            <w:webHidden/>
          </w:rPr>
          <w:tab/>
        </w:r>
        <w:r w:rsidR="004C1EF7">
          <w:rPr>
            <w:noProof/>
            <w:webHidden/>
          </w:rPr>
          <w:fldChar w:fldCharType="begin"/>
        </w:r>
        <w:r w:rsidR="004C1EF7">
          <w:rPr>
            <w:noProof/>
            <w:webHidden/>
          </w:rPr>
          <w:instrText xml:space="preserve"> PAGEREF _Toc511235030 \h </w:instrText>
        </w:r>
        <w:r w:rsidR="004C1EF7">
          <w:rPr>
            <w:noProof/>
            <w:webHidden/>
          </w:rPr>
        </w:r>
        <w:r w:rsidR="004C1EF7">
          <w:rPr>
            <w:noProof/>
            <w:webHidden/>
          </w:rPr>
          <w:fldChar w:fldCharType="separate"/>
        </w:r>
        <w:r w:rsidR="004C1EF7">
          <w:rPr>
            <w:noProof/>
            <w:webHidden/>
          </w:rPr>
          <w:t>10</w:t>
        </w:r>
        <w:r w:rsidR="004C1EF7">
          <w:rPr>
            <w:noProof/>
            <w:webHidden/>
          </w:rPr>
          <w:fldChar w:fldCharType="end"/>
        </w:r>
      </w:hyperlink>
    </w:p>
    <w:p w14:paraId="3C0BF069" w14:textId="77777777" w:rsidR="004C1EF7" w:rsidRDefault="00942281">
      <w:pPr>
        <w:pStyle w:val="TOC3"/>
        <w:tabs>
          <w:tab w:val="right" w:leader="dot" w:pos="9350"/>
        </w:tabs>
        <w:rPr>
          <w:rFonts w:asciiTheme="minorHAnsi" w:eastAsiaTheme="minorEastAsia" w:hAnsiTheme="minorHAnsi" w:cstheme="minorBidi"/>
          <w:noProof/>
          <w:sz w:val="22"/>
          <w:szCs w:val="22"/>
        </w:rPr>
      </w:pPr>
      <w:hyperlink w:anchor="_Toc511235031" w:history="1">
        <w:r w:rsidR="004C1EF7" w:rsidRPr="002B6B34">
          <w:rPr>
            <w:rStyle w:val="Hyperlink"/>
            <w:noProof/>
          </w:rPr>
          <w:t>1.5.4 LED Workpaper Update Study, Navigant 2015</w:t>
        </w:r>
        <w:r w:rsidR="004C1EF7">
          <w:rPr>
            <w:noProof/>
            <w:webHidden/>
          </w:rPr>
          <w:tab/>
        </w:r>
        <w:r w:rsidR="004C1EF7">
          <w:rPr>
            <w:noProof/>
            <w:webHidden/>
          </w:rPr>
          <w:fldChar w:fldCharType="begin"/>
        </w:r>
        <w:r w:rsidR="004C1EF7">
          <w:rPr>
            <w:noProof/>
            <w:webHidden/>
          </w:rPr>
          <w:instrText xml:space="preserve"> PAGEREF _Toc511235031 \h </w:instrText>
        </w:r>
        <w:r w:rsidR="004C1EF7">
          <w:rPr>
            <w:noProof/>
            <w:webHidden/>
          </w:rPr>
        </w:r>
        <w:r w:rsidR="004C1EF7">
          <w:rPr>
            <w:noProof/>
            <w:webHidden/>
          </w:rPr>
          <w:fldChar w:fldCharType="separate"/>
        </w:r>
        <w:r w:rsidR="004C1EF7">
          <w:rPr>
            <w:noProof/>
            <w:webHidden/>
          </w:rPr>
          <w:t>12</w:t>
        </w:r>
        <w:r w:rsidR="004C1EF7">
          <w:rPr>
            <w:noProof/>
            <w:webHidden/>
          </w:rPr>
          <w:fldChar w:fldCharType="end"/>
        </w:r>
      </w:hyperlink>
    </w:p>
    <w:p w14:paraId="3112CBFB" w14:textId="77777777" w:rsidR="004C1EF7" w:rsidRDefault="00942281">
      <w:pPr>
        <w:pStyle w:val="TOC3"/>
        <w:tabs>
          <w:tab w:val="right" w:leader="dot" w:pos="9350"/>
        </w:tabs>
        <w:rPr>
          <w:rFonts w:asciiTheme="minorHAnsi" w:eastAsiaTheme="minorEastAsia" w:hAnsiTheme="minorHAnsi" w:cstheme="minorBidi"/>
          <w:noProof/>
          <w:sz w:val="22"/>
          <w:szCs w:val="22"/>
        </w:rPr>
      </w:pPr>
      <w:hyperlink w:anchor="_Toc511235032" w:history="1">
        <w:r w:rsidR="004C1EF7" w:rsidRPr="002B6B34">
          <w:rPr>
            <w:rStyle w:val="Hyperlink"/>
            <w:noProof/>
          </w:rPr>
          <w:t>1.5.3 LED Non-Residential Lighting Market Characterization, Navigant – In Progress</w:t>
        </w:r>
        <w:r w:rsidR="004C1EF7">
          <w:rPr>
            <w:noProof/>
            <w:webHidden/>
          </w:rPr>
          <w:tab/>
        </w:r>
        <w:r w:rsidR="004C1EF7">
          <w:rPr>
            <w:noProof/>
            <w:webHidden/>
          </w:rPr>
          <w:fldChar w:fldCharType="begin"/>
        </w:r>
        <w:r w:rsidR="004C1EF7">
          <w:rPr>
            <w:noProof/>
            <w:webHidden/>
          </w:rPr>
          <w:instrText xml:space="preserve"> PAGEREF _Toc511235032 \h </w:instrText>
        </w:r>
        <w:r w:rsidR="004C1EF7">
          <w:rPr>
            <w:noProof/>
            <w:webHidden/>
          </w:rPr>
        </w:r>
        <w:r w:rsidR="004C1EF7">
          <w:rPr>
            <w:noProof/>
            <w:webHidden/>
          </w:rPr>
          <w:fldChar w:fldCharType="separate"/>
        </w:r>
        <w:r w:rsidR="004C1EF7">
          <w:rPr>
            <w:noProof/>
            <w:webHidden/>
          </w:rPr>
          <w:t>14</w:t>
        </w:r>
        <w:r w:rsidR="004C1EF7">
          <w:rPr>
            <w:noProof/>
            <w:webHidden/>
          </w:rPr>
          <w:fldChar w:fldCharType="end"/>
        </w:r>
      </w:hyperlink>
    </w:p>
    <w:p w14:paraId="39281BE0" w14:textId="77777777" w:rsidR="004C1EF7" w:rsidRDefault="00942281">
      <w:pPr>
        <w:pStyle w:val="TOC2"/>
        <w:tabs>
          <w:tab w:val="right" w:leader="dot" w:pos="9350"/>
        </w:tabs>
        <w:rPr>
          <w:rFonts w:asciiTheme="minorHAnsi" w:eastAsiaTheme="minorEastAsia" w:hAnsiTheme="minorHAnsi" w:cstheme="minorBidi"/>
          <w:noProof/>
          <w:sz w:val="22"/>
          <w:szCs w:val="22"/>
        </w:rPr>
      </w:pPr>
      <w:hyperlink w:anchor="_Toc511235033" w:history="1">
        <w:r w:rsidR="004C1EF7" w:rsidRPr="002B6B34">
          <w:rPr>
            <w:rStyle w:val="Hyperlink"/>
            <w:noProof/>
          </w:rPr>
          <w:t>1.6 Data Quality and Future Data Needs</w:t>
        </w:r>
        <w:r w:rsidR="004C1EF7">
          <w:rPr>
            <w:noProof/>
            <w:webHidden/>
          </w:rPr>
          <w:tab/>
        </w:r>
        <w:r w:rsidR="004C1EF7">
          <w:rPr>
            <w:noProof/>
            <w:webHidden/>
          </w:rPr>
          <w:fldChar w:fldCharType="begin"/>
        </w:r>
        <w:r w:rsidR="004C1EF7">
          <w:rPr>
            <w:noProof/>
            <w:webHidden/>
          </w:rPr>
          <w:instrText xml:space="preserve"> PAGEREF _Toc511235033 \h </w:instrText>
        </w:r>
        <w:r w:rsidR="004C1EF7">
          <w:rPr>
            <w:noProof/>
            <w:webHidden/>
          </w:rPr>
        </w:r>
        <w:r w:rsidR="004C1EF7">
          <w:rPr>
            <w:noProof/>
            <w:webHidden/>
          </w:rPr>
          <w:fldChar w:fldCharType="separate"/>
        </w:r>
        <w:r w:rsidR="004C1EF7">
          <w:rPr>
            <w:noProof/>
            <w:webHidden/>
          </w:rPr>
          <w:t>15</w:t>
        </w:r>
        <w:r w:rsidR="004C1EF7">
          <w:rPr>
            <w:noProof/>
            <w:webHidden/>
          </w:rPr>
          <w:fldChar w:fldCharType="end"/>
        </w:r>
      </w:hyperlink>
    </w:p>
    <w:p w14:paraId="52C222FC" w14:textId="77777777" w:rsidR="004C1EF7" w:rsidRDefault="00942281">
      <w:pPr>
        <w:pStyle w:val="TOC3"/>
        <w:tabs>
          <w:tab w:val="right" w:leader="dot" w:pos="9350"/>
        </w:tabs>
        <w:rPr>
          <w:rFonts w:asciiTheme="minorHAnsi" w:eastAsiaTheme="minorEastAsia" w:hAnsiTheme="minorHAnsi" w:cstheme="minorBidi"/>
          <w:noProof/>
          <w:sz w:val="22"/>
          <w:szCs w:val="22"/>
        </w:rPr>
      </w:pPr>
      <w:hyperlink w:anchor="_Toc511235034" w:history="1">
        <w:r w:rsidR="004C1EF7" w:rsidRPr="002B6B34">
          <w:rPr>
            <w:rStyle w:val="Hyperlink"/>
            <w:noProof/>
          </w:rPr>
          <w:t>1.6.1 Standard Practice Baseline Studies</w:t>
        </w:r>
        <w:r w:rsidR="004C1EF7">
          <w:rPr>
            <w:noProof/>
            <w:webHidden/>
          </w:rPr>
          <w:tab/>
        </w:r>
        <w:r w:rsidR="004C1EF7">
          <w:rPr>
            <w:noProof/>
            <w:webHidden/>
          </w:rPr>
          <w:fldChar w:fldCharType="begin"/>
        </w:r>
        <w:r w:rsidR="004C1EF7">
          <w:rPr>
            <w:noProof/>
            <w:webHidden/>
          </w:rPr>
          <w:instrText xml:space="preserve"> PAGEREF _Toc511235034 \h </w:instrText>
        </w:r>
        <w:r w:rsidR="004C1EF7">
          <w:rPr>
            <w:noProof/>
            <w:webHidden/>
          </w:rPr>
        </w:r>
        <w:r w:rsidR="004C1EF7">
          <w:rPr>
            <w:noProof/>
            <w:webHidden/>
          </w:rPr>
          <w:fldChar w:fldCharType="separate"/>
        </w:r>
        <w:r w:rsidR="004C1EF7">
          <w:rPr>
            <w:noProof/>
            <w:webHidden/>
          </w:rPr>
          <w:t>15</w:t>
        </w:r>
        <w:r w:rsidR="004C1EF7">
          <w:rPr>
            <w:noProof/>
            <w:webHidden/>
          </w:rPr>
          <w:fldChar w:fldCharType="end"/>
        </w:r>
      </w:hyperlink>
    </w:p>
    <w:p w14:paraId="7CC509BD" w14:textId="77777777" w:rsidR="004C1EF7" w:rsidRDefault="00942281">
      <w:pPr>
        <w:pStyle w:val="TOC3"/>
        <w:tabs>
          <w:tab w:val="right" w:leader="dot" w:pos="9350"/>
        </w:tabs>
        <w:rPr>
          <w:rFonts w:asciiTheme="minorHAnsi" w:eastAsiaTheme="minorEastAsia" w:hAnsiTheme="minorHAnsi" w:cstheme="minorBidi"/>
          <w:noProof/>
          <w:sz w:val="22"/>
          <w:szCs w:val="22"/>
        </w:rPr>
      </w:pPr>
      <w:hyperlink w:anchor="_Toc511235035" w:history="1">
        <w:r w:rsidR="004C1EF7" w:rsidRPr="002B6B34">
          <w:rPr>
            <w:rStyle w:val="Hyperlink"/>
            <w:noProof/>
          </w:rPr>
          <w:t>1.6.2 Inclusion of Early Retirement (ER)/Accelerated Replacement (AR) Measure Application Type</w:t>
        </w:r>
        <w:r w:rsidR="004C1EF7">
          <w:rPr>
            <w:noProof/>
            <w:webHidden/>
          </w:rPr>
          <w:tab/>
        </w:r>
        <w:r w:rsidR="004C1EF7">
          <w:rPr>
            <w:noProof/>
            <w:webHidden/>
          </w:rPr>
          <w:fldChar w:fldCharType="begin"/>
        </w:r>
        <w:r w:rsidR="004C1EF7">
          <w:rPr>
            <w:noProof/>
            <w:webHidden/>
          </w:rPr>
          <w:instrText xml:space="preserve"> PAGEREF _Toc511235035 \h </w:instrText>
        </w:r>
        <w:r w:rsidR="004C1EF7">
          <w:rPr>
            <w:noProof/>
            <w:webHidden/>
          </w:rPr>
        </w:r>
        <w:r w:rsidR="004C1EF7">
          <w:rPr>
            <w:noProof/>
            <w:webHidden/>
          </w:rPr>
          <w:fldChar w:fldCharType="separate"/>
        </w:r>
        <w:r w:rsidR="004C1EF7">
          <w:rPr>
            <w:noProof/>
            <w:webHidden/>
          </w:rPr>
          <w:t>15</w:t>
        </w:r>
        <w:r w:rsidR="004C1EF7">
          <w:rPr>
            <w:noProof/>
            <w:webHidden/>
          </w:rPr>
          <w:fldChar w:fldCharType="end"/>
        </w:r>
      </w:hyperlink>
    </w:p>
    <w:p w14:paraId="2E13A2F4" w14:textId="77777777" w:rsidR="004C1EF7" w:rsidRDefault="00942281">
      <w:pPr>
        <w:pStyle w:val="TOC3"/>
        <w:tabs>
          <w:tab w:val="right" w:leader="dot" w:pos="9350"/>
        </w:tabs>
        <w:rPr>
          <w:rFonts w:asciiTheme="minorHAnsi" w:eastAsiaTheme="minorEastAsia" w:hAnsiTheme="minorHAnsi" w:cstheme="minorBidi"/>
          <w:noProof/>
          <w:sz w:val="22"/>
          <w:szCs w:val="22"/>
        </w:rPr>
      </w:pPr>
      <w:hyperlink w:anchor="_Toc511235036" w:history="1">
        <w:r w:rsidR="004C1EF7" w:rsidRPr="002B6B34">
          <w:rPr>
            <w:rStyle w:val="Hyperlink"/>
            <w:noProof/>
          </w:rPr>
          <w:t>1.6.3 Product ID Collection Process</w:t>
        </w:r>
        <w:r w:rsidR="004C1EF7">
          <w:rPr>
            <w:noProof/>
            <w:webHidden/>
          </w:rPr>
          <w:tab/>
        </w:r>
        <w:r w:rsidR="004C1EF7">
          <w:rPr>
            <w:noProof/>
            <w:webHidden/>
          </w:rPr>
          <w:fldChar w:fldCharType="begin"/>
        </w:r>
        <w:r w:rsidR="004C1EF7">
          <w:rPr>
            <w:noProof/>
            <w:webHidden/>
          </w:rPr>
          <w:instrText xml:space="preserve"> PAGEREF _Toc511235036 \h </w:instrText>
        </w:r>
        <w:r w:rsidR="004C1EF7">
          <w:rPr>
            <w:noProof/>
            <w:webHidden/>
          </w:rPr>
        </w:r>
        <w:r w:rsidR="004C1EF7">
          <w:rPr>
            <w:noProof/>
            <w:webHidden/>
          </w:rPr>
          <w:fldChar w:fldCharType="separate"/>
        </w:r>
        <w:r w:rsidR="004C1EF7">
          <w:rPr>
            <w:noProof/>
            <w:webHidden/>
          </w:rPr>
          <w:t>15</w:t>
        </w:r>
        <w:r w:rsidR="004C1EF7">
          <w:rPr>
            <w:noProof/>
            <w:webHidden/>
          </w:rPr>
          <w:fldChar w:fldCharType="end"/>
        </w:r>
      </w:hyperlink>
    </w:p>
    <w:p w14:paraId="425F37E4" w14:textId="77777777" w:rsidR="004C1EF7" w:rsidRDefault="00942281">
      <w:pPr>
        <w:pStyle w:val="TOC3"/>
        <w:tabs>
          <w:tab w:val="right" w:leader="dot" w:pos="9350"/>
        </w:tabs>
        <w:rPr>
          <w:rFonts w:asciiTheme="minorHAnsi" w:eastAsiaTheme="minorEastAsia" w:hAnsiTheme="minorHAnsi" w:cstheme="minorBidi"/>
          <w:noProof/>
          <w:sz w:val="22"/>
          <w:szCs w:val="22"/>
        </w:rPr>
      </w:pPr>
      <w:hyperlink w:anchor="_Toc511235037" w:history="1">
        <w:r w:rsidR="004C1EF7" w:rsidRPr="002B6B34">
          <w:rPr>
            <w:rStyle w:val="Hyperlink"/>
            <w:noProof/>
          </w:rPr>
          <w:t>1.6.4 LightingFacts LED Database</w:t>
        </w:r>
        <w:r w:rsidR="004C1EF7">
          <w:rPr>
            <w:noProof/>
            <w:webHidden/>
          </w:rPr>
          <w:tab/>
        </w:r>
        <w:r w:rsidR="004C1EF7">
          <w:rPr>
            <w:noProof/>
            <w:webHidden/>
          </w:rPr>
          <w:fldChar w:fldCharType="begin"/>
        </w:r>
        <w:r w:rsidR="004C1EF7">
          <w:rPr>
            <w:noProof/>
            <w:webHidden/>
          </w:rPr>
          <w:instrText xml:space="preserve"> PAGEREF _Toc511235037 \h </w:instrText>
        </w:r>
        <w:r w:rsidR="004C1EF7">
          <w:rPr>
            <w:noProof/>
            <w:webHidden/>
          </w:rPr>
        </w:r>
        <w:r w:rsidR="004C1EF7">
          <w:rPr>
            <w:noProof/>
            <w:webHidden/>
          </w:rPr>
          <w:fldChar w:fldCharType="separate"/>
        </w:r>
        <w:r w:rsidR="004C1EF7">
          <w:rPr>
            <w:noProof/>
            <w:webHidden/>
          </w:rPr>
          <w:t>16</w:t>
        </w:r>
        <w:r w:rsidR="004C1EF7">
          <w:rPr>
            <w:noProof/>
            <w:webHidden/>
          </w:rPr>
          <w:fldChar w:fldCharType="end"/>
        </w:r>
      </w:hyperlink>
    </w:p>
    <w:p w14:paraId="59F00A15" w14:textId="77777777" w:rsidR="004C1EF7" w:rsidRDefault="00942281">
      <w:pPr>
        <w:pStyle w:val="TOC3"/>
        <w:tabs>
          <w:tab w:val="right" w:leader="dot" w:pos="9350"/>
        </w:tabs>
        <w:rPr>
          <w:rFonts w:asciiTheme="minorHAnsi" w:eastAsiaTheme="minorEastAsia" w:hAnsiTheme="minorHAnsi" w:cstheme="minorBidi"/>
          <w:noProof/>
          <w:sz w:val="22"/>
          <w:szCs w:val="22"/>
        </w:rPr>
      </w:pPr>
      <w:hyperlink w:anchor="_Toc511235038" w:history="1">
        <w:r w:rsidR="004C1EF7" w:rsidRPr="002B6B34">
          <w:rPr>
            <w:rStyle w:val="Hyperlink"/>
            <w:noProof/>
          </w:rPr>
          <w:t>1.6.5 Cost Data Quality</w:t>
        </w:r>
        <w:r w:rsidR="004C1EF7">
          <w:rPr>
            <w:noProof/>
            <w:webHidden/>
          </w:rPr>
          <w:tab/>
        </w:r>
        <w:r w:rsidR="004C1EF7">
          <w:rPr>
            <w:noProof/>
            <w:webHidden/>
          </w:rPr>
          <w:fldChar w:fldCharType="begin"/>
        </w:r>
        <w:r w:rsidR="004C1EF7">
          <w:rPr>
            <w:noProof/>
            <w:webHidden/>
          </w:rPr>
          <w:instrText xml:space="preserve"> PAGEREF _Toc511235038 \h </w:instrText>
        </w:r>
        <w:r w:rsidR="004C1EF7">
          <w:rPr>
            <w:noProof/>
            <w:webHidden/>
          </w:rPr>
        </w:r>
        <w:r w:rsidR="004C1EF7">
          <w:rPr>
            <w:noProof/>
            <w:webHidden/>
          </w:rPr>
          <w:fldChar w:fldCharType="separate"/>
        </w:r>
        <w:r w:rsidR="004C1EF7">
          <w:rPr>
            <w:noProof/>
            <w:webHidden/>
          </w:rPr>
          <w:t>16</w:t>
        </w:r>
        <w:r w:rsidR="004C1EF7">
          <w:rPr>
            <w:noProof/>
            <w:webHidden/>
          </w:rPr>
          <w:fldChar w:fldCharType="end"/>
        </w:r>
      </w:hyperlink>
    </w:p>
    <w:p w14:paraId="68BFA2D1" w14:textId="77777777" w:rsidR="004C1EF7" w:rsidRDefault="00942281">
      <w:pPr>
        <w:pStyle w:val="TOC1"/>
        <w:rPr>
          <w:rFonts w:asciiTheme="minorHAnsi" w:eastAsiaTheme="minorEastAsia" w:hAnsiTheme="minorHAnsi" w:cstheme="minorBidi"/>
          <w:bCs w:val="0"/>
          <w:sz w:val="22"/>
          <w:szCs w:val="22"/>
        </w:rPr>
      </w:pPr>
      <w:hyperlink w:anchor="_Toc511235039" w:history="1">
        <w:r w:rsidR="004C1EF7" w:rsidRPr="002B6B34">
          <w:rPr>
            <w:rStyle w:val="Hyperlink"/>
          </w:rPr>
          <w:t>Section 2. Calculation Methods</w:t>
        </w:r>
        <w:r w:rsidR="004C1EF7">
          <w:rPr>
            <w:webHidden/>
          </w:rPr>
          <w:tab/>
        </w:r>
        <w:r w:rsidR="004C1EF7">
          <w:rPr>
            <w:webHidden/>
          </w:rPr>
          <w:fldChar w:fldCharType="begin"/>
        </w:r>
        <w:r w:rsidR="004C1EF7">
          <w:rPr>
            <w:webHidden/>
          </w:rPr>
          <w:instrText xml:space="preserve"> PAGEREF _Toc511235039 \h </w:instrText>
        </w:r>
        <w:r w:rsidR="004C1EF7">
          <w:rPr>
            <w:webHidden/>
          </w:rPr>
        </w:r>
        <w:r w:rsidR="004C1EF7">
          <w:rPr>
            <w:webHidden/>
          </w:rPr>
          <w:fldChar w:fldCharType="separate"/>
        </w:r>
        <w:r w:rsidR="004C1EF7">
          <w:rPr>
            <w:webHidden/>
          </w:rPr>
          <w:t>17</w:t>
        </w:r>
        <w:r w:rsidR="004C1EF7">
          <w:rPr>
            <w:webHidden/>
          </w:rPr>
          <w:fldChar w:fldCharType="end"/>
        </w:r>
      </w:hyperlink>
    </w:p>
    <w:p w14:paraId="1AD607F1" w14:textId="77777777" w:rsidR="004C1EF7" w:rsidRDefault="00942281">
      <w:pPr>
        <w:pStyle w:val="TOC2"/>
        <w:tabs>
          <w:tab w:val="right" w:leader="dot" w:pos="9350"/>
        </w:tabs>
        <w:rPr>
          <w:rFonts w:asciiTheme="minorHAnsi" w:eastAsiaTheme="minorEastAsia" w:hAnsiTheme="minorHAnsi" w:cstheme="minorBidi"/>
          <w:noProof/>
          <w:sz w:val="22"/>
          <w:szCs w:val="22"/>
        </w:rPr>
      </w:pPr>
      <w:hyperlink w:anchor="_Toc511235040" w:history="1">
        <w:r w:rsidR="004C1EF7" w:rsidRPr="002B6B34">
          <w:rPr>
            <w:rStyle w:val="Hyperlink"/>
            <w:noProof/>
          </w:rPr>
          <w:t>2.1 Electric Energy Savings Estimation Methodologies</w:t>
        </w:r>
        <w:r w:rsidR="004C1EF7">
          <w:rPr>
            <w:noProof/>
            <w:webHidden/>
          </w:rPr>
          <w:tab/>
        </w:r>
        <w:r w:rsidR="004C1EF7">
          <w:rPr>
            <w:noProof/>
            <w:webHidden/>
          </w:rPr>
          <w:fldChar w:fldCharType="begin"/>
        </w:r>
        <w:r w:rsidR="004C1EF7">
          <w:rPr>
            <w:noProof/>
            <w:webHidden/>
          </w:rPr>
          <w:instrText xml:space="preserve"> PAGEREF _Toc511235040 \h </w:instrText>
        </w:r>
        <w:r w:rsidR="004C1EF7">
          <w:rPr>
            <w:noProof/>
            <w:webHidden/>
          </w:rPr>
        </w:r>
        <w:r w:rsidR="004C1EF7">
          <w:rPr>
            <w:noProof/>
            <w:webHidden/>
          </w:rPr>
          <w:fldChar w:fldCharType="separate"/>
        </w:r>
        <w:r w:rsidR="004C1EF7">
          <w:rPr>
            <w:noProof/>
            <w:webHidden/>
          </w:rPr>
          <w:t>26</w:t>
        </w:r>
        <w:r w:rsidR="004C1EF7">
          <w:rPr>
            <w:noProof/>
            <w:webHidden/>
          </w:rPr>
          <w:fldChar w:fldCharType="end"/>
        </w:r>
      </w:hyperlink>
    </w:p>
    <w:p w14:paraId="1FFB5E20" w14:textId="77777777" w:rsidR="004C1EF7" w:rsidRDefault="00942281">
      <w:pPr>
        <w:pStyle w:val="TOC2"/>
        <w:tabs>
          <w:tab w:val="right" w:leader="dot" w:pos="9350"/>
        </w:tabs>
        <w:rPr>
          <w:rFonts w:asciiTheme="minorHAnsi" w:eastAsiaTheme="minorEastAsia" w:hAnsiTheme="minorHAnsi" w:cstheme="minorBidi"/>
          <w:noProof/>
          <w:sz w:val="22"/>
          <w:szCs w:val="22"/>
        </w:rPr>
      </w:pPr>
      <w:hyperlink w:anchor="_Toc511235041" w:history="1">
        <w:r w:rsidR="004C1EF7" w:rsidRPr="002B6B34">
          <w:rPr>
            <w:rStyle w:val="Hyperlink"/>
            <w:noProof/>
          </w:rPr>
          <w:t>2.2 Demand Reduction Estimation Methodologies</w:t>
        </w:r>
        <w:r w:rsidR="004C1EF7">
          <w:rPr>
            <w:noProof/>
            <w:webHidden/>
          </w:rPr>
          <w:tab/>
        </w:r>
        <w:r w:rsidR="004C1EF7">
          <w:rPr>
            <w:noProof/>
            <w:webHidden/>
          </w:rPr>
          <w:fldChar w:fldCharType="begin"/>
        </w:r>
        <w:r w:rsidR="004C1EF7">
          <w:rPr>
            <w:noProof/>
            <w:webHidden/>
          </w:rPr>
          <w:instrText xml:space="preserve"> PAGEREF _Toc511235041 \h </w:instrText>
        </w:r>
        <w:r w:rsidR="004C1EF7">
          <w:rPr>
            <w:noProof/>
            <w:webHidden/>
          </w:rPr>
        </w:r>
        <w:r w:rsidR="004C1EF7">
          <w:rPr>
            <w:noProof/>
            <w:webHidden/>
          </w:rPr>
          <w:fldChar w:fldCharType="separate"/>
        </w:r>
        <w:r w:rsidR="004C1EF7">
          <w:rPr>
            <w:noProof/>
            <w:webHidden/>
          </w:rPr>
          <w:t>26</w:t>
        </w:r>
        <w:r w:rsidR="004C1EF7">
          <w:rPr>
            <w:noProof/>
            <w:webHidden/>
          </w:rPr>
          <w:fldChar w:fldCharType="end"/>
        </w:r>
      </w:hyperlink>
    </w:p>
    <w:p w14:paraId="0956C699" w14:textId="77777777" w:rsidR="004C1EF7" w:rsidRDefault="00942281">
      <w:pPr>
        <w:pStyle w:val="TOC2"/>
        <w:tabs>
          <w:tab w:val="right" w:leader="dot" w:pos="9350"/>
        </w:tabs>
        <w:rPr>
          <w:rFonts w:asciiTheme="minorHAnsi" w:eastAsiaTheme="minorEastAsia" w:hAnsiTheme="minorHAnsi" w:cstheme="minorBidi"/>
          <w:noProof/>
          <w:sz w:val="22"/>
          <w:szCs w:val="22"/>
        </w:rPr>
      </w:pPr>
      <w:hyperlink w:anchor="_Toc511235042" w:history="1">
        <w:r w:rsidR="004C1EF7" w:rsidRPr="002B6B34">
          <w:rPr>
            <w:rStyle w:val="Hyperlink"/>
            <w:noProof/>
          </w:rPr>
          <w:t>2.3 Gas Energy Savings Estimation Methodologies</w:t>
        </w:r>
        <w:r w:rsidR="004C1EF7">
          <w:rPr>
            <w:noProof/>
            <w:webHidden/>
          </w:rPr>
          <w:tab/>
        </w:r>
        <w:r w:rsidR="004C1EF7">
          <w:rPr>
            <w:noProof/>
            <w:webHidden/>
          </w:rPr>
          <w:fldChar w:fldCharType="begin"/>
        </w:r>
        <w:r w:rsidR="004C1EF7">
          <w:rPr>
            <w:noProof/>
            <w:webHidden/>
          </w:rPr>
          <w:instrText xml:space="preserve"> PAGEREF _Toc511235042 \h </w:instrText>
        </w:r>
        <w:r w:rsidR="004C1EF7">
          <w:rPr>
            <w:noProof/>
            <w:webHidden/>
          </w:rPr>
        </w:r>
        <w:r w:rsidR="004C1EF7">
          <w:rPr>
            <w:noProof/>
            <w:webHidden/>
          </w:rPr>
          <w:fldChar w:fldCharType="separate"/>
        </w:r>
        <w:r w:rsidR="004C1EF7">
          <w:rPr>
            <w:noProof/>
            <w:webHidden/>
          </w:rPr>
          <w:t>26</w:t>
        </w:r>
        <w:r w:rsidR="004C1EF7">
          <w:rPr>
            <w:noProof/>
            <w:webHidden/>
          </w:rPr>
          <w:fldChar w:fldCharType="end"/>
        </w:r>
      </w:hyperlink>
    </w:p>
    <w:p w14:paraId="610D8E4F" w14:textId="77777777" w:rsidR="004C1EF7" w:rsidRDefault="00942281">
      <w:pPr>
        <w:pStyle w:val="TOC1"/>
        <w:rPr>
          <w:rFonts w:asciiTheme="minorHAnsi" w:eastAsiaTheme="minorEastAsia" w:hAnsiTheme="minorHAnsi" w:cstheme="minorBidi"/>
          <w:bCs w:val="0"/>
          <w:sz w:val="22"/>
          <w:szCs w:val="22"/>
        </w:rPr>
      </w:pPr>
      <w:hyperlink w:anchor="_Toc511235043" w:history="1">
        <w:r w:rsidR="004C1EF7" w:rsidRPr="002B6B34">
          <w:rPr>
            <w:rStyle w:val="Hyperlink"/>
          </w:rPr>
          <w:t>Section 3. Load Shapes</w:t>
        </w:r>
        <w:r w:rsidR="004C1EF7">
          <w:rPr>
            <w:webHidden/>
          </w:rPr>
          <w:tab/>
        </w:r>
        <w:r w:rsidR="004C1EF7">
          <w:rPr>
            <w:webHidden/>
          </w:rPr>
          <w:fldChar w:fldCharType="begin"/>
        </w:r>
        <w:r w:rsidR="004C1EF7">
          <w:rPr>
            <w:webHidden/>
          </w:rPr>
          <w:instrText xml:space="preserve"> PAGEREF _Toc511235043 \h </w:instrText>
        </w:r>
        <w:r w:rsidR="004C1EF7">
          <w:rPr>
            <w:webHidden/>
          </w:rPr>
        </w:r>
        <w:r w:rsidR="004C1EF7">
          <w:rPr>
            <w:webHidden/>
          </w:rPr>
          <w:fldChar w:fldCharType="separate"/>
        </w:r>
        <w:r w:rsidR="004C1EF7">
          <w:rPr>
            <w:webHidden/>
          </w:rPr>
          <w:t>27</w:t>
        </w:r>
        <w:r w:rsidR="004C1EF7">
          <w:rPr>
            <w:webHidden/>
          </w:rPr>
          <w:fldChar w:fldCharType="end"/>
        </w:r>
      </w:hyperlink>
    </w:p>
    <w:p w14:paraId="6019456A" w14:textId="77777777" w:rsidR="004C1EF7" w:rsidRDefault="00942281">
      <w:pPr>
        <w:pStyle w:val="TOC2"/>
        <w:tabs>
          <w:tab w:val="right" w:leader="dot" w:pos="9350"/>
        </w:tabs>
        <w:rPr>
          <w:rFonts w:asciiTheme="minorHAnsi" w:eastAsiaTheme="minorEastAsia" w:hAnsiTheme="minorHAnsi" w:cstheme="minorBidi"/>
          <w:noProof/>
          <w:sz w:val="22"/>
          <w:szCs w:val="22"/>
        </w:rPr>
      </w:pPr>
      <w:hyperlink w:anchor="_Toc511235044" w:history="1">
        <w:r w:rsidR="004C1EF7" w:rsidRPr="002B6B34">
          <w:rPr>
            <w:rStyle w:val="Hyperlink"/>
            <w:noProof/>
          </w:rPr>
          <w:t>3.1 Base Case Load Shapes</w:t>
        </w:r>
        <w:r w:rsidR="004C1EF7">
          <w:rPr>
            <w:noProof/>
            <w:webHidden/>
          </w:rPr>
          <w:tab/>
        </w:r>
        <w:r w:rsidR="004C1EF7">
          <w:rPr>
            <w:noProof/>
            <w:webHidden/>
          </w:rPr>
          <w:fldChar w:fldCharType="begin"/>
        </w:r>
        <w:r w:rsidR="004C1EF7">
          <w:rPr>
            <w:noProof/>
            <w:webHidden/>
          </w:rPr>
          <w:instrText xml:space="preserve"> PAGEREF _Toc511235044 \h </w:instrText>
        </w:r>
        <w:r w:rsidR="004C1EF7">
          <w:rPr>
            <w:noProof/>
            <w:webHidden/>
          </w:rPr>
        </w:r>
        <w:r w:rsidR="004C1EF7">
          <w:rPr>
            <w:noProof/>
            <w:webHidden/>
          </w:rPr>
          <w:fldChar w:fldCharType="separate"/>
        </w:r>
        <w:r w:rsidR="004C1EF7">
          <w:rPr>
            <w:noProof/>
            <w:webHidden/>
          </w:rPr>
          <w:t>27</w:t>
        </w:r>
        <w:r w:rsidR="004C1EF7">
          <w:rPr>
            <w:noProof/>
            <w:webHidden/>
          </w:rPr>
          <w:fldChar w:fldCharType="end"/>
        </w:r>
      </w:hyperlink>
    </w:p>
    <w:p w14:paraId="4488CFBF" w14:textId="77777777" w:rsidR="004C1EF7" w:rsidRDefault="00942281">
      <w:pPr>
        <w:pStyle w:val="TOC2"/>
        <w:tabs>
          <w:tab w:val="right" w:leader="dot" w:pos="9350"/>
        </w:tabs>
        <w:rPr>
          <w:rFonts w:asciiTheme="minorHAnsi" w:eastAsiaTheme="minorEastAsia" w:hAnsiTheme="minorHAnsi" w:cstheme="minorBidi"/>
          <w:noProof/>
          <w:sz w:val="22"/>
          <w:szCs w:val="22"/>
        </w:rPr>
      </w:pPr>
      <w:hyperlink w:anchor="_Toc511235045" w:history="1">
        <w:r w:rsidR="004C1EF7" w:rsidRPr="002B6B34">
          <w:rPr>
            <w:rStyle w:val="Hyperlink"/>
            <w:noProof/>
          </w:rPr>
          <w:t>3.2 Measure Load Shapes</w:t>
        </w:r>
        <w:r w:rsidR="004C1EF7">
          <w:rPr>
            <w:noProof/>
            <w:webHidden/>
          </w:rPr>
          <w:tab/>
        </w:r>
        <w:r w:rsidR="004C1EF7">
          <w:rPr>
            <w:noProof/>
            <w:webHidden/>
          </w:rPr>
          <w:fldChar w:fldCharType="begin"/>
        </w:r>
        <w:r w:rsidR="004C1EF7">
          <w:rPr>
            <w:noProof/>
            <w:webHidden/>
          </w:rPr>
          <w:instrText xml:space="preserve"> PAGEREF _Toc511235045 \h </w:instrText>
        </w:r>
        <w:r w:rsidR="004C1EF7">
          <w:rPr>
            <w:noProof/>
            <w:webHidden/>
          </w:rPr>
        </w:r>
        <w:r w:rsidR="004C1EF7">
          <w:rPr>
            <w:noProof/>
            <w:webHidden/>
          </w:rPr>
          <w:fldChar w:fldCharType="separate"/>
        </w:r>
        <w:r w:rsidR="004C1EF7">
          <w:rPr>
            <w:noProof/>
            <w:webHidden/>
          </w:rPr>
          <w:t>27</w:t>
        </w:r>
        <w:r w:rsidR="004C1EF7">
          <w:rPr>
            <w:noProof/>
            <w:webHidden/>
          </w:rPr>
          <w:fldChar w:fldCharType="end"/>
        </w:r>
      </w:hyperlink>
    </w:p>
    <w:p w14:paraId="4F969CDD" w14:textId="77777777" w:rsidR="004C1EF7" w:rsidRDefault="00942281">
      <w:pPr>
        <w:pStyle w:val="TOC1"/>
        <w:rPr>
          <w:rFonts w:asciiTheme="minorHAnsi" w:eastAsiaTheme="minorEastAsia" w:hAnsiTheme="minorHAnsi" w:cstheme="minorBidi"/>
          <w:bCs w:val="0"/>
          <w:sz w:val="22"/>
          <w:szCs w:val="22"/>
        </w:rPr>
      </w:pPr>
      <w:hyperlink w:anchor="_Toc511235046" w:history="1">
        <w:r w:rsidR="004C1EF7" w:rsidRPr="002B6B34">
          <w:rPr>
            <w:rStyle w:val="Hyperlink"/>
          </w:rPr>
          <w:t>Section 4. Base Case &amp; Measure Costs</w:t>
        </w:r>
        <w:r w:rsidR="004C1EF7">
          <w:rPr>
            <w:webHidden/>
          </w:rPr>
          <w:tab/>
        </w:r>
        <w:r w:rsidR="004C1EF7">
          <w:rPr>
            <w:webHidden/>
          </w:rPr>
          <w:fldChar w:fldCharType="begin"/>
        </w:r>
        <w:r w:rsidR="004C1EF7">
          <w:rPr>
            <w:webHidden/>
          </w:rPr>
          <w:instrText xml:space="preserve"> PAGEREF _Toc511235046 \h </w:instrText>
        </w:r>
        <w:r w:rsidR="004C1EF7">
          <w:rPr>
            <w:webHidden/>
          </w:rPr>
        </w:r>
        <w:r w:rsidR="004C1EF7">
          <w:rPr>
            <w:webHidden/>
          </w:rPr>
          <w:fldChar w:fldCharType="separate"/>
        </w:r>
        <w:r w:rsidR="004C1EF7">
          <w:rPr>
            <w:webHidden/>
          </w:rPr>
          <w:t>28</w:t>
        </w:r>
        <w:r w:rsidR="004C1EF7">
          <w:rPr>
            <w:webHidden/>
          </w:rPr>
          <w:fldChar w:fldCharType="end"/>
        </w:r>
      </w:hyperlink>
    </w:p>
    <w:p w14:paraId="600CB941" w14:textId="77777777" w:rsidR="004C1EF7" w:rsidRDefault="00942281">
      <w:pPr>
        <w:pStyle w:val="TOC2"/>
        <w:tabs>
          <w:tab w:val="right" w:leader="dot" w:pos="9350"/>
        </w:tabs>
        <w:rPr>
          <w:rFonts w:asciiTheme="minorHAnsi" w:eastAsiaTheme="minorEastAsia" w:hAnsiTheme="minorHAnsi" w:cstheme="minorBidi"/>
          <w:noProof/>
          <w:sz w:val="22"/>
          <w:szCs w:val="22"/>
        </w:rPr>
      </w:pPr>
      <w:hyperlink w:anchor="_Toc511235047" w:history="1">
        <w:r w:rsidR="004C1EF7" w:rsidRPr="002B6B34">
          <w:rPr>
            <w:rStyle w:val="Hyperlink"/>
            <w:noProof/>
          </w:rPr>
          <w:t>4.1 Base Case(s) Costs</w:t>
        </w:r>
        <w:r w:rsidR="004C1EF7">
          <w:rPr>
            <w:noProof/>
            <w:webHidden/>
          </w:rPr>
          <w:tab/>
        </w:r>
        <w:r w:rsidR="004C1EF7">
          <w:rPr>
            <w:noProof/>
            <w:webHidden/>
          </w:rPr>
          <w:fldChar w:fldCharType="begin"/>
        </w:r>
        <w:r w:rsidR="004C1EF7">
          <w:rPr>
            <w:noProof/>
            <w:webHidden/>
          </w:rPr>
          <w:instrText xml:space="preserve"> PAGEREF _Toc511235047 \h </w:instrText>
        </w:r>
        <w:r w:rsidR="004C1EF7">
          <w:rPr>
            <w:noProof/>
            <w:webHidden/>
          </w:rPr>
        </w:r>
        <w:r w:rsidR="004C1EF7">
          <w:rPr>
            <w:noProof/>
            <w:webHidden/>
          </w:rPr>
          <w:fldChar w:fldCharType="separate"/>
        </w:r>
        <w:r w:rsidR="004C1EF7">
          <w:rPr>
            <w:noProof/>
            <w:webHidden/>
          </w:rPr>
          <w:t>28</w:t>
        </w:r>
        <w:r w:rsidR="004C1EF7">
          <w:rPr>
            <w:noProof/>
            <w:webHidden/>
          </w:rPr>
          <w:fldChar w:fldCharType="end"/>
        </w:r>
      </w:hyperlink>
    </w:p>
    <w:p w14:paraId="632BCCD3" w14:textId="77777777" w:rsidR="004C1EF7" w:rsidRDefault="00942281">
      <w:pPr>
        <w:pStyle w:val="TOC2"/>
        <w:tabs>
          <w:tab w:val="right" w:leader="dot" w:pos="9350"/>
        </w:tabs>
        <w:rPr>
          <w:rFonts w:asciiTheme="minorHAnsi" w:eastAsiaTheme="minorEastAsia" w:hAnsiTheme="minorHAnsi" w:cstheme="minorBidi"/>
          <w:noProof/>
          <w:sz w:val="22"/>
          <w:szCs w:val="22"/>
        </w:rPr>
      </w:pPr>
      <w:hyperlink w:anchor="_Toc511235048" w:history="1">
        <w:r w:rsidR="004C1EF7" w:rsidRPr="002B6B34">
          <w:rPr>
            <w:rStyle w:val="Hyperlink"/>
            <w:noProof/>
          </w:rPr>
          <w:t>4.2 Measure Case Costs</w:t>
        </w:r>
        <w:r w:rsidR="004C1EF7">
          <w:rPr>
            <w:noProof/>
            <w:webHidden/>
          </w:rPr>
          <w:tab/>
        </w:r>
        <w:r w:rsidR="004C1EF7">
          <w:rPr>
            <w:noProof/>
            <w:webHidden/>
          </w:rPr>
          <w:fldChar w:fldCharType="begin"/>
        </w:r>
        <w:r w:rsidR="004C1EF7">
          <w:rPr>
            <w:noProof/>
            <w:webHidden/>
          </w:rPr>
          <w:instrText xml:space="preserve"> PAGEREF _Toc511235048 \h </w:instrText>
        </w:r>
        <w:r w:rsidR="004C1EF7">
          <w:rPr>
            <w:noProof/>
            <w:webHidden/>
          </w:rPr>
        </w:r>
        <w:r w:rsidR="004C1EF7">
          <w:rPr>
            <w:noProof/>
            <w:webHidden/>
          </w:rPr>
          <w:fldChar w:fldCharType="separate"/>
        </w:r>
        <w:r w:rsidR="004C1EF7">
          <w:rPr>
            <w:noProof/>
            <w:webHidden/>
          </w:rPr>
          <w:t>28</w:t>
        </w:r>
        <w:r w:rsidR="004C1EF7">
          <w:rPr>
            <w:noProof/>
            <w:webHidden/>
          </w:rPr>
          <w:fldChar w:fldCharType="end"/>
        </w:r>
      </w:hyperlink>
    </w:p>
    <w:p w14:paraId="225DAF2B" w14:textId="77777777" w:rsidR="004C1EF7" w:rsidRDefault="00942281">
      <w:pPr>
        <w:pStyle w:val="TOC2"/>
        <w:tabs>
          <w:tab w:val="right" w:leader="dot" w:pos="9350"/>
        </w:tabs>
        <w:rPr>
          <w:rFonts w:asciiTheme="minorHAnsi" w:eastAsiaTheme="minorEastAsia" w:hAnsiTheme="minorHAnsi" w:cstheme="minorBidi"/>
          <w:noProof/>
          <w:sz w:val="22"/>
          <w:szCs w:val="22"/>
        </w:rPr>
      </w:pPr>
      <w:hyperlink w:anchor="_Toc511235049" w:history="1">
        <w:r w:rsidR="004C1EF7" w:rsidRPr="002B6B34">
          <w:rPr>
            <w:rStyle w:val="Hyperlink"/>
            <w:noProof/>
          </w:rPr>
          <w:t>4.3 Incremental &amp; Full Measure Costs</w:t>
        </w:r>
        <w:r w:rsidR="004C1EF7">
          <w:rPr>
            <w:noProof/>
            <w:webHidden/>
          </w:rPr>
          <w:tab/>
        </w:r>
        <w:r w:rsidR="004C1EF7">
          <w:rPr>
            <w:noProof/>
            <w:webHidden/>
          </w:rPr>
          <w:fldChar w:fldCharType="begin"/>
        </w:r>
        <w:r w:rsidR="004C1EF7">
          <w:rPr>
            <w:noProof/>
            <w:webHidden/>
          </w:rPr>
          <w:instrText xml:space="preserve"> PAGEREF _Toc511235049 \h </w:instrText>
        </w:r>
        <w:r w:rsidR="004C1EF7">
          <w:rPr>
            <w:noProof/>
            <w:webHidden/>
          </w:rPr>
        </w:r>
        <w:r w:rsidR="004C1EF7">
          <w:rPr>
            <w:noProof/>
            <w:webHidden/>
          </w:rPr>
          <w:fldChar w:fldCharType="separate"/>
        </w:r>
        <w:r w:rsidR="004C1EF7">
          <w:rPr>
            <w:noProof/>
            <w:webHidden/>
          </w:rPr>
          <w:t>29</w:t>
        </w:r>
        <w:r w:rsidR="004C1EF7">
          <w:rPr>
            <w:noProof/>
            <w:webHidden/>
          </w:rPr>
          <w:fldChar w:fldCharType="end"/>
        </w:r>
      </w:hyperlink>
    </w:p>
    <w:p w14:paraId="7F15C967" w14:textId="77777777" w:rsidR="004C1EF7" w:rsidRDefault="00942281">
      <w:pPr>
        <w:pStyle w:val="TOC1"/>
        <w:rPr>
          <w:rFonts w:asciiTheme="minorHAnsi" w:eastAsiaTheme="minorEastAsia" w:hAnsiTheme="minorHAnsi" w:cstheme="minorBidi"/>
          <w:bCs w:val="0"/>
          <w:sz w:val="22"/>
          <w:szCs w:val="22"/>
        </w:rPr>
      </w:pPr>
      <w:hyperlink w:anchor="_Toc511235050" w:history="1">
        <w:r w:rsidR="004C1EF7" w:rsidRPr="002B6B34">
          <w:rPr>
            <w:rStyle w:val="Hyperlink"/>
          </w:rPr>
          <w:t>Attachments</w:t>
        </w:r>
        <w:r w:rsidR="004C1EF7">
          <w:rPr>
            <w:webHidden/>
          </w:rPr>
          <w:tab/>
        </w:r>
        <w:r w:rsidR="004C1EF7">
          <w:rPr>
            <w:webHidden/>
          </w:rPr>
          <w:fldChar w:fldCharType="begin"/>
        </w:r>
        <w:r w:rsidR="004C1EF7">
          <w:rPr>
            <w:webHidden/>
          </w:rPr>
          <w:instrText xml:space="preserve"> PAGEREF _Toc511235050 \h </w:instrText>
        </w:r>
        <w:r w:rsidR="004C1EF7">
          <w:rPr>
            <w:webHidden/>
          </w:rPr>
        </w:r>
        <w:r w:rsidR="004C1EF7">
          <w:rPr>
            <w:webHidden/>
          </w:rPr>
          <w:fldChar w:fldCharType="separate"/>
        </w:r>
        <w:r w:rsidR="004C1EF7">
          <w:rPr>
            <w:webHidden/>
          </w:rPr>
          <w:t>30</w:t>
        </w:r>
        <w:r w:rsidR="004C1EF7">
          <w:rPr>
            <w:webHidden/>
          </w:rPr>
          <w:fldChar w:fldCharType="end"/>
        </w:r>
      </w:hyperlink>
    </w:p>
    <w:p w14:paraId="01DC6AE2" w14:textId="77777777" w:rsidR="004C1EF7" w:rsidRDefault="00942281">
      <w:pPr>
        <w:pStyle w:val="TOC1"/>
        <w:rPr>
          <w:rFonts w:asciiTheme="minorHAnsi" w:eastAsiaTheme="minorEastAsia" w:hAnsiTheme="minorHAnsi" w:cstheme="minorBidi"/>
          <w:bCs w:val="0"/>
          <w:sz w:val="22"/>
          <w:szCs w:val="22"/>
        </w:rPr>
      </w:pPr>
      <w:hyperlink w:anchor="_Toc511235051" w:history="1">
        <w:r w:rsidR="004C1EF7" w:rsidRPr="002B6B34">
          <w:rPr>
            <w:rStyle w:val="Hyperlink"/>
          </w:rPr>
          <w:t>References</w:t>
        </w:r>
        <w:r w:rsidR="004C1EF7">
          <w:rPr>
            <w:webHidden/>
          </w:rPr>
          <w:tab/>
        </w:r>
        <w:r w:rsidR="004C1EF7">
          <w:rPr>
            <w:webHidden/>
          </w:rPr>
          <w:fldChar w:fldCharType="begin"/>
        </w:r>
        <w:r w:rsidR="004C1EF7">
          <w:rPr>
            <w:webHidden/>
          </w:rPr>
          <w:instrText xml:space="preserve"> PAGEREF _Toc511235051 \h </w:instrText>
        </w:r>
        <w:r w:rsidR="004C1EF7">
          <w:rPr>
            <w:webHidden/>
          </w:rPr>
        </w:r>
        <w:r w:rsidR="004C1EF7">
          <w:rPr>
            <w:webHidden/>
          </w:rPr>
          <w:fldChar w:fldCharType="separate"/>
        </w:r>
        <w:r w:rsidR="004C1EF7">
          <w:rPr>
            <w:webHidden/>
          </w:rPr>
          <w:t>31</w:t>
        </w:r>
        <w:r w:rsidR="004C1EF7">
          <w:rPr>
            <w:webHidden/>
          </w:rPr>
          <w:fldChar w:fldCharType="end"/>
        </w:r>
      </w:hyperlink>
    </w:p>
    <w:p w14:paraId="61986F5D" w14:textId="0CB90944" w:rsidR="000B0167" w:rsidRPr="008A1DA4" w:rsidRDefault="00A47FE3">
      <w:pPr>
        <w:pStyle w:val="Heading1"/>
      </w:pPr>
      <w:r w:rsidRPr="5B621C54">
        <w:fldChar w:fldCharType="end"/>
      </w:r>
      <w:bookmarkStart w:id="11" w:name="_Toc172205729"/>
      <w:bookmarkStart w:id="12" w:name="_Toc511134181"/>
      <w:bookmarkStart w:id="13" w:name="_Toc511235018"/>
      <w:r w:rsidRPr="008A1DA4">
        <w:t>List of Tables</w:t>
      </w:r>
      <w:bookmarkEnd w:id="11"/>
      <w:bookmarkEnd w:id="12"/>
      <w:bookmarkEnd w:id="13"/>
    </w:p>
    <w:p w14:paraId="21030AA3" w14:textId="77777777" w:rsidR="004C1EF7" w:rsidRDefault="00A47FE3">
      <w:pPr>
        <w:pStyle w:val="TableofFigures"/>
        <w:tabs>
          <w:tab w:val="right" w:leader="dot" w:pos="9350"/>
        </w:tabs>
        <w:rPr>
          <w:rFonts w:asciiTheme="minorHAnsi" w:eastAsiaTheme="minorEastAsia" w:hAnsiTheme="minorHAnsi" w:cstheme="minorBidi"/>
          <w:noProof/>
          <w:sz w:val="22"/>
          <w:szCs w:val="22"/>
        </w:rPr>
      </w:pPr>
      <w:r w:rsidRPr="008A1DA4">
        <w:fldChar w:fldCharType="begin"/>
      </w:r>
      <w:r w:rsidRPr="008A1DA4">
        <w:instrText xml:space="preserve"> TOC \h \z \c "Table" </w:instrText>
      </w:r>
      <w:r w:rsidRPr="008A1DA4">
        <w:fldChar w:fldCharType="separate"/>
      </w:r>
      <w:hyperlink w:anchor="_Toc511235052" w:history="1">
        <w:r w:rsidR="004C1EF7" w:rsidRPr="00294CA9">
          <w:rPr>
            <w:rStyle w:val="Hyperlink"/>
            <w:noProof/>
          </w:rPr>
          <w:t>Table 1 Base Case Technology Percentage Mix</w:t>
        </w:r>
        <w:r w:rsidR="004C1EF7">
          <w:rPr>
            <w:noProof/>
            <w:webHidden/>
          </w:rPr>
          <w:tab/>
        </w:r>
        <w:r w:rsidR="004C1EF7">
          <w:rPr>
            <w:noProof/>
            <w:webHidden/>
          </w:rPr>
          <w:fldChar w:fldCharType="begin"/>
        </w:r>
        <w:r w:rsidR="004C1EF7">
          <w:rPr>
            <w:noProof/>
            <w:webHidden/>
          </w:rPr>
          <w:instrText xml:space="preserve"> PAGEREF _Toc511235052 \h </w:instrText>
        </w:r>
        <w:r w:rsidR="004C1EF7">
          <w:rPr>
            <w:noProof/>
            <w:webHidden/>
          </w:rPr>
        </w:r>
        <w:r w:rsidR="004C1EF7">
          <w:rPr>
            <w:noProof/>
            <w:webHidden/>
          </w:rPr>
          <w:fldChar w:fldCharType="separate"/>
        </w:r>
        <w:r w:rsidR="004C1EF7">
          <w:rPr>
            <w:noProof/>
            <w:webHidden/>
          </w:rPr>
          <w:t>2</w:t>
        </w:r>
        <w:r w:rsidR="004C1EF7">
          <w:rPr>
            <w:noProof/>
            <w:webHidden/>
          </w:rPr>
          <w:fldChar w:fldCharType="end"/>
        </w:r>
      </w:hyperlink>
    </w:p>
    <w:p w14:paraId="0CBBE29D"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53" w:history="1">
        <w:r w:rsidR="004C1EF7" w:rsidRPr="00294CA9">
          <w:rPr>
            <w:rStyle w:val="Hyperlink"/>
            <w:noProof/>
          </w:rPr>
          <w:t>Table 2 Measure Codes and Descriptions</w:t>
        </w:r>
        <w:r w:rsidR="004C1EF7">
          <w:rPr>
            <w:noProof/>
            <w:webHidden/>
          </w:rPr>
          <w:tab/>
        </w:r>
        <w:r w:rsidR="004C1EF7">
          <w:rPr>
            <w:noProof/>
            <w:webHidden/>
          </w:rPr>
          <w:fldChar w:fldCharType="begin"/>
        </w:r>
        <w:r w:rsidR="004C1EF7">
          <w:rPr>
            <w:noProof/>
            <w:webHidden/>
          </w:rPr>
          <w:instrText xml:space="preserve"> PAGEREF _Toc511235053 \h </w:instrText>
        </w:r>
        <w:r w:rsidR="004C1EF7">
          <w:rPr>
            <w:noProof/>
            <w:webHidden/>
          </w:rPr>
        </w:r>
        <w:r w:rsidR="004C1EF7">
          <w:rPr>
            <w:noProof/>
            <w:webHidden/>
          </w:rPr>
          <w:fldChar w:fldCharType="separate"/>
        </w:r>
        <w:r w:rsidR="004C1EF7">
          <w:rPr>
            <w:noProof/>
            <w:webHidden/>
          </w:rPr>
          <w:t>2</w:t>
        </w:r>
        <w:r w:rsidR="004C1EF7">
          <w:rPr>
            <w:noProof/>
            <w:webHidden/>
          </w:rPr>
          <w:fldChar w:fldCharType="end"/>
        </w:r>
      </w:hyperlink>
    </w:p>
    <w:p w14:paraId="1EF15AE2"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54" w:history="1">
        <w:r w:rsidR="004C1EF7" w:rsidRPr="00294CA9">
          <w:rPr>
            <w:rStyle w:val="Hyperlink"/>
            <w:noProof/>
          </w:rPr>
          <w:t>Table 3 Measure Code and DLC v 4.3 Primary Use Alignment</w:t>
        </w:r>
        <w:r w:rsidR="004C1EF7">
          <w:rPr>
            <w:noProof/>
            <w:webHidden/>
          </w:rPr>
          <w:tab/>
        </w:r>
        <w:r w:rsidR="004C1EF7">
          <w:rPr>
            <w:noProof/>
            <w:webHidden/>
          </w:rPr>
          <w:fldChar w:fldCharType="begin"/>
        </w:r>
        <w:r w:rsidR="004C1EF7">
          <w:rPr>
            <w:noProof/>
            <w:webHidden/>
          </w:rPr>
          <w:instrText xml:space="preserve"> PAGEREF _Toc511235054 \h </w:instrText>
        </w:r>
        <w:r w:rsidR="004C1EF7">
          <w:rPr>
            <w:noProof/>
            <w:webHidden/>
          </w:rPr>
        </w:r>
        <w:r w:rsidR="004C1EF7">
          <w:rPr>
            <w:noProof/>
            <w:webHidden/>
          </w:rPr>
          <w:fldChar w:fldCharType="separate"/>
        </w:r>
        <w:r w:rsidR="004C1EF7">
          <w:rPr>
            <w:noProof/>
            <w:webHidden/>
          </w:rPr>
          <w:t>3</w:t>
        </w:r>
        <w:r w:rsidR="004C1EF7">
          <w:rPr>
            <w:noProof/>
            <w:webHidden/>
          </w:rPr>
          <w:fldChar w:fldCharType="end"/>
        </w:r>
      </w:hyperlink>
    </w:p>
    <w:p w14:paraId="2C384C45"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55" w:history="1">
        <w:r w:rsidR="004C1EF7" w:rsidRPr="00294CA9">
          <w:rPr>
            <w:rStyle w:val="Hyperlink"/>
            <w:noProof/>
          </w:rPr>
          <w:t>Table 4 DLC v 4.3 Premium Efficacy Requirements</w:t>
        </w:r>
        <w:r w:rsidR="004C1EF7">
          <w:rPr>
            <w:noProof/>
            <w:webHidden/>
          </w:rPr>
          <w:tab/>
        </w:r>
        <w:r w:rsidR="004C1EF7">
          <w:rPr>
            <w:noProof/>
            <w:webHidden/>
          </w:rPr>
          <w:fldChar w:fldCharType="begin"/>
        </w:r>
        <w:r w:rsidR="004C1EF7">
          <w:rPr>
            <w:noProof/>
            <w:webHidden/>
          </w:rPr>
          <w:instrText xml:space="preserve"> PAGEREF _Toc511235055 \h </w:instrText>
        </w:r>
        <w:r w:rsidR="004C1EF7">
          <w:rPr>
            <w:noProof/>
            <w:webHidden/>
          </w:rPr>
        </w:r>
        <w:r w:rsidR="004C1EF7">
          <w:rPr>
            <w:noProof/>
            <w:webHidden/>
          </w:rPr>
          <w:fldChar w:fldCharType="separate"/>
        </w:r>
        <w:r w:rsidR="004C1EF7">
          <w:rPr>
            <w:noProof/>
            <w:webHidden/>
          </w:rPr>
          <w:t>4</w:t>
        </w:r>
        <w:r w:rsidR="004C1EF7">
          <w:rPr>
            <w:noProof/>
            <w:webHidden/>
          </w:rPr>
          <w:fldChar w:fldCharType="end"/>
        </w:r>
      </w:hyperlink>
    </w:p>
    <w:p w14:paraId="06D2C771"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56" w:history="1">
        <w:r w:rsidR="004C1EF7" w:rsidRPr="00294CA9">
          <w:rPr>
            <w:rStyle w:val="Hyperlink"/>
            <w:noProof/>
          </w:rPr>
          <w:t>Table 5</w:t>
        </w:r>
        <w:r w:rsidR="004C1EF7" w:rsidRPr="00294CA9">
          <w:rPr>
            <w:rStyle w:val="Hyperlink"/>
            <w:rFonts w:ascii="Calibri" w:hAnsi="Calibri" w:cs="Calibri"/>
            <w:noProof/>
          </w:rPr>
          <w:t xml:space="preserve"> </w:t>
        </w:r>
        <w:r w:rsidR="004C1EF7" w:rsidRPr="00294CA9">
          <w:rPr>
            <w:rStyle w:val="Hyperlink"/>
            <w:rFonts w:cs="Arial"/>
            <w:noProof/>
          </w:rPr>
          <w:t>Measure Application Type</w:t>
        </w:r>
        <w:r w:rsidR="004C1EF7">
          <w:rPr>
            <w:noProof/>
            <w:webHidden/>
          </w:rPr>
          <w:tab/>
        </w:r>
        <w:r w:rsidR="004C1EF7">
          <w:rPr>
            <w:noProof/>
            <w:webHidden/>
          </w:rPr>
          <w:fldChar w:fldCharType="begin"/>
        </w:r>
        <w:r w:rsidR="004C1EF7">
          <w:rPr>
            <w:noProof/>
            <w:webHidden/>
          </w:rPr>
          <w:instrText xml:space="preserve"> PAGEREF _Toc511235056 \h </w:instrText>
        </w:r>
        <w:r w:rsidR="004C1EF7">
          <w:rPr>
            <w:noProof/>
            <w:webHidden/>
          </w:rPr>
        </w:r>
        <w:r w:rsidR="004C1EF7">
          <w:rPr>
            <w:noProof/>
            <w:webHidden/>
          </w:rPr>
          <w:fldChar w:fldCharType="separate"/>
        </w:r>
        <w:r w:rsidR="004C1EF7">
          <w:rPr>
            <w:noProof/>
            <w:webHidden/>
          </w:rPr>
          <w:t>5</w:t>
        </w:r>
        <w:r w:rsidR="004C1EF7">
          <w:rPr>
            <w:noProof/>
            <w:webHidden/>
          </w:rPr>
          <w:fldChar w:fldCharType="end"/>
        </w:r>
      </w:hyperlink>
    </w:p>
    <w:p w14:paraId="5F39DB64"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57" w:history="1">
        <w:r w:rsidR="004C1EF7" w:rsidRPr="00294CA9">
          <w:rPr>
            <w:rStyle w:val="Hyperlink"/>
            <w:noProof/>
          </w:rPr>
          <w:t>Table 6 Delivery Method and Applicable Building Types</w:t>
        </w:r>
        <w:r w:rsidR="004C1EF7">
          <w:rPr>
            <w:noProof/>
            <w:webHidden/>
          </w:rPr>
          <w:tab/>
        </w:r>
        <w:r w:rsidR="004C1EF7">
          <w:rPr>
            <w:noProof/>
            <w:webHidden/>
          </w:rPr>
          <w:fldChar w:fldCharType="begin"/>
        </w:r>
        <w:r w:rsidR="004C1EF7">
          <w:rPr>
            <w:noProof/>
            <w:webHidden/>
          </w:rPr>
          <w:instrText xml:space="preserve"> PAGEREF _Toc511235057 \h </w:instrText>
        </w:r>
        <w:r w:rsidR="004C1EF7">
          <w:rPr>
            <w:noProof/>
            <w:webHidden/>
          </w:rPr>
        </w:r>
        <w:r w:rsidR="004C1EF7">
          <w:rPr>
            <w:noProof/>
            <w:webHidden/>
          </w:rPr>
          <w:fldChar w:fldCharType="separate"/>
        </w:r>
        <w:r w:rsidR="004C1EF7">
          <w:rPr>
            <w:noProof/>
            <w:webHidden/>
          </w:rPr>
          <w:t>6</w:t>
        </w:r>
        <w:r w:rsidR="004C1EF7">
          <w:rPr>
            <w:noProof/>
            <w:webHidden/>
          </w:rPr>
          <w:fldChar w:fldCharType="end"/>
        </w:r>
      </w:hyperlink>
    </w:p>
    <w:p w14:paraId="49A28503"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58" w:history="1">
        <w:r w:rsidR="004C1EF7" w:rsidRPr="00294CA9">
          <w:rPr>
            <w:rStyle w:val="Hyperlink"/>
            <w:noProof/>
          </w:rPr>
          <w:t>Table 7 – DEER Difference Summary</w:t>
        </w:r>
        <w:r w:rsidR="004C1EF7">
          <w:rPr>
            <w:noProof/>
            <w:webHidden/>
          </w:rPr>
          <w:tab/>
        </w:r>
        <w:r w:rsidR="004C1EF7">
          <w:rPr>
            <w:noProof/>
            <w:webHidden/>
          </w:rPr>
          <w:fldChar w:fldCharType="begin"/>
        </w:r>
        <w:r w:rsidR="004C1EF7">
          <w:rPr>
            <w:noProof/>
            <w:webHidden/>
          </w:rPr>
          <w:instrText xml:space="preserve"> PAGEREF _Toc511235058 \h </w:instrText>
        </w:r>
        <w:r w:rsidR="004C1EF7">
          <w:rPr>
            <w:noProof/>
            <w:webHidden/>
          </w:rPr>
        </w:r>
        <w:r w:rsidR="004C1EF7">
          <w:rPr>
            <w:noProof/>
            <w:webHidden/>
          </w:rPr>
          <w:fldChar w:fldCharType="separate"/>
        </w:r>
        <w:r w:rsidR="004C1EF7">
          <w:rPr>
            <w:noProof/>
            <w:webHidden/>
          </w:rPr>
          <w:t>6</w:t>
        </w:r>
        <w:r w:rsidR="004C1EF7">
          <w:rPr>
            <w:noProof/>
            <w:webHidden/>
          </w:rPr>
          <w:fldChar w:fldCharType="end"/>
        </w:r>
      </w:hyperlink>
    </w:p>
    <w:p w14:paraId="7AD59D54"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59" w:history="1">
        <w:r w:rsidR="004C1EF7" w:rsidRPr="00294CA9">
          <w:rPr>
            <w:rStyle w:val="Hyperlink"/>
            <w:rFonts w:cs="Arial"/>
            <w:noProof/>
          </w:rPr>
          <w:t>Table 8 DEER Net-to-Gross Ratios</w:t>
        </w:r>
        <w:r w:rsidR="004C1EF7">
          <w:rPr>
            <w:noProof/>
            <w:webHidden/>
          </w:rPr>
          <w:tab/>
        </w:r>
        <w:r w:rsidR="004C1EF7">
          <w:rPr>
            <w:noProof/>
            <w:webHidden/>
          </w:rPr>
          <w:fldChar w:fldCharType="begin"/>
        </w:r>
        <w:r w:rsidR="004C1EF7">
          <w:rPr>
            <w:noProof/>
            <w:webHidden/>
          </w:rPr>
          <w:instrText xml:space="preserve"> PAGEREF _Toc511235059 \h </w:instrText>
        </w:r>
        <w:r w:rsidR="004C1EF7">
          <w:rPr>
            <w:noProof/>
            <w:webHidden/>
          </w:rPr>
        </w:r>
        <w:r w:rsidR="004C1EF7">
          <w:rPr>
            <w:noProof/>
            <w:webHidden/>
          </w:rPr>
          <w:fldChar w:fldCharType="separate"/>
        </w:r>
        <w:r w:rsidR="004C1EF7">
          <w:rPr>
            <w:noProof/>
            <w:webHidden/>
          </w:rPr>
          <w:t>7</w:t>
        </w:r>
        <w:r w:rsidR="004C1EF7">
          <w:rPr>
            <w:noProof/>
            <w:webHidden/>
          </w:rPr>
          <w:fldChar w:fldCharType="end"/>
        </w:r>
      </w:hyperlink>
    </w:p>
    <w:p w14:paraId="7001862A"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60" w:history="1">
        <w:r w:rsidR="004C1EF7" w:rsidRPr="00294CA9">
          <w:rPr>
            <w:rStyle w:val="Hyperlink"/>
            <w:noProof/>
          </w:rPr>
          <w:t>Table 9 Installation Rate</w:t>
        </w:r>
        <w:r w:rsidR="004C1EF7">
          <w:rPr>
            <w:noProof/>
            <w:webHidden/>
          </w:rPr>
          <w:tab/>
        </w:r>
        <w:r w:rsidR="004C1EF7">
          <w:rPr>
            <w:noProof/>
            <w:webHidden/>
          </w:rPr>
          <w:fldChar w:fldCharType="begin"/>
        </w:r>
        <w:r w:rsidR="004C1EF7">
          <w:rPr>
            <w:noProof/>
            <w:webHidden/>
          </w:rPr>
          <w:instrText xml:space="preserve"> PAGEREF _Toc511235060 \h </w:instrText>
        </w:r>
        <w:r w:rsidR="004C1EF7">
          <w:rPr>
            <w:noProof/>
            <w:webHidden/>
          </w:rPr>
        </w:r>
        <w:r w:rsidR="004C1EF7">
          <w:rPr>
            <w:noProof/>
            <w:webHidden/>
          </w:rPr>
          <w:fldChar w:fldCharType="separate"/>
        </w:r>
        <w:r w:rsidR="004C1EF7">
          <w:rPr>
            <w:noProof/>
            <w:webHidden/>
          </w:rPr>
          <w:t>7</w:t>
        </w:r>
        <w:r w:rsidR="004C1EF7">
          <w:rPr>
            <w:noProof/>
            <w:webHidden/>
          </w:rPr>
          <w:fldChar w:fldCharType="end"/>
        </w:r>
      </w:hyperlink>
    </w:p>
    <w:p w14:paraId="0584F39F"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61" w:history="1">
        <w:r w:rsidR="004C1EF7" w:rsidRPr="00294CA9">
          <w:rPr>
            <w:rStyle w:val="Hyperlink"/>
            <w:noProof/>
          </w:rPr>
          <w:t>Table 10 Effective Useful Life</w:t>
        </w:r>
        <w:r w:rsidR="004C1EF7">
          <w:rPr>
            <w:noProof/>
            <w:webHidden/>
          </w:rPr>
          <w:tab/>
        </w:r>
        <w:r w:rsidR="004C1EF7">
          <w:rPr>
            <w:noProof/>
            <w:webHidden/>
          </w:rPr>
          <w:fldChar w:fldCharType="begin"/>
        </w:r>
        <w:r w:rsidR="004C1EF7">
          <w:rPr>
            <w:noProof/>
            <w:webHidden/>
          </w:rPr>
          <w:instrText xml:space="preserve"> PAGEREF _Toc511235061 \h </w:instrText>
        </w:r>
        <w:r w:rsidR="004C1EF7">
          <w:rPr>
            <w:noProof/>
            <w:webHidden/>
          </w:rPr>
        </w:r>
        <w:r w:rsidR="004C1EF7">
          <w:rPr>
            <w:noProof/>
            <w:webHidden/>
          </w:rPr>
          <w:fldChar w:fldCharType="separate"/>
        </w:r>
        <w:r w:rsidR="004C1EF7">
          <w:rPr>
            <w:noProof/>
            <w:webHidden/>
          </w:rPr>
          <w:t>7</w:t>
        </w:r>
        <w:r w:rsidR="004C1EF7">
          <w:rPr>
            <w:noProof/>
            <w:webHidden/>
          </w:rPr>
          <w:fldChar w:fldCharType="end"/>
        </w:r>
      </w:hyperlink>
    </w:p>
    <w:p w14:paraId="5882BFB3"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62" w:history="1">
        <w:r w:rsidR="004C1EF7" w:rsidRPr="00294CA9">
          <w:rPr>
            <w:rStyle w:val="Hyperlink"/>
            <w:noProof/>
          </w:rPr>
          <w:t>Table 11 Base Case Technology Percentage Mix</w:t>
        </w:r>
        <w:r w:rsidR="004C1EF7">
          <w:rPr>
            <w:noProof/>
            <w:webHidden/>
          </w:rPr>
          <w:tab/>
        </w:r>
        <w:r w:rsidR="004C1EF7">
          <w:rPr>
            <w:noProof/>
            <w:webHidden/>
          </w:rPr>
          <w:fldChar w:fldCharType="begin"/>
        </w:r>
        <w:r w:rsidR="004C1EF7">
          <w:rPr>
            <w:noProof/>
            <w:webHidden/>
          </w:rPr>
          <w:instrText xml:space="preserve"> PAGEREF _Toc511235062 \h </w:instrText>
        </w:r>
        <w:r w:rsidR="004C1EF7">
          <w:rPr>
            <w:noProof/>
            <w:webHidden/>
          </w:rPr>
        </w:r>
        <w:r w:rsidR="004C1EF7">
          <w:rPr>
            <w:noProof/>
            <w:webHidden/>
          </w:rPr>
          <w:fldChar w:fldCharType="separate"/>
        </w:r>
        <w:r w:rsidR="004C1EF7">
          <w:rPr>
            <w:noProof/>
            <w:webHidden/>
          </w:rPr>
          <w:t>9</w:t>
        </w:r>
        <w:r w:rsidR="004C1EF7">
          <w:rPr>
            <w:noProof/>
            <w:webHidden/>
          </w:rPr>
          <w:fldChar w:fldCharType="end"/>
        </w:r>
      </w:hyperlink>
    </w:p>
    <w:p w14:paraId="2B0124EC"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63" w:history="1">
        <w:r w:rsidR="004C1EF7" w:rsidRPr="00294CA9">
          <w:rPr>
            <w:rStyle w:val="Hyperlink"/>
            <w:noProof/>
          </w:rPr>
          <w:t>Table 12: Sample Pair Matching by Manufacturer</w:t>
        </w:r>
        <w:r w:rsidR="004C1EF7">
          <w:rPr>
            <w:noProof/>
            <w:webHidden/>
          </w:rPr>
          <w:tab/>
        </w:r>
        <w:r w:rsidR="004C1EF7">
          <w:rPr>
            <w:noProof/>
            <w:webHidden/>
          </w:rPr>
          <w:fldChar w:fldCharType="begin"/>
        </w:r>
        <w:r w:rsidR="004C1EF7">
          <w:rPr>
            <w:noProof/>
            <w:webHidden/>
          </w:rPr>
          <w:instrText xml:space="preserve"> PAGEREF _Toc511235063 \h </w:instrText>
        </w:r>
        <w:r w:rsidR="004C1EF7">
          <w:rPr>
            <w:noProof/>
            <w:webHidden/>
          </w:rPr>
        </w:r>
        <w:r w:rsidR="004C1EF7">
          <w:rPr>
            <w:noProof/>
            <w:webHidden/>
          </w:rPr>
          <w:fldChar w:fldCharType="separate"/>
        </w:r>
        <w:r w:rsidR="004C1EF7">
          <w:rPr>
            <w:noProof/>
            <w:webHidden/>
          </w:rPr>
          <w:t>17</w:t>
        </w:r>
        <w:r w:rsidR="004C1EF7">
          <w:rPr>
            <w:noProof/>
            <w:webHidden/>
          </w:rPr>
          <w:fldChar w:fldCharType="end"/>
        </w:r>
      </w:hyperlink>
    </w:p>
    <w:p w14:paraId="65F244FA"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64" w:history="1">
        <w:r w:rsidR="004C1EF7" w:rsidRPr="00294CA9">
          <w:rPr>
            <w:rStyle w:val="Hyperlink"/>
            <w:noProof/>
          </w:rPr>
          <w:t>Table 13 Metal Halide Initial Lamp Output</w:t>
        </w:r>
        <w:r w:rsidR="004C1EF7">
          <w:rPr>
            <w:noProof/>
            <w:webHidden/>
          </w:rPr>
          <w:tab/>
        </w:r>
        <w:r w:rsidR="004C1EF7">
          <w:rPr>
            <w:noProof/>
            <w:webHidden/>
          </w:rPr>
          <w:fldChar w:fldCharType="begin"/>
        </w:r>
        <w:r w:rsidR="004C1EF7">
          <w:rPr>
            <w:noProof/>
            <w:webHidden/>
          </w:rPr>
          <w:instrText xml:space="preserve"> PAGEREF _Toc511235064 \h </w:instrText>
        </w:r>
        <w:r w:rsidR="004C1EF7">
          <w:rPr>
            <w:noProof/>
            <w:webHidden/>
          </w:rPr>
        </w:r>
        <w:r w:rsidR="004C1EF7">
          <w:rPr>
            <w:noProof/>
            <w:webHidden/>
          </w:rPr>
          <w:fldChar w:fldCharType="separate"/>
        </w:r>
        <w:r w:rsidR="004C1EF7">
          <w:rPr>
            <w:noProof/>
            <w:webHidden/>
          </w:rPr>
          <w:t>17</w:t>
        </w:r>
        <w:r w:rsidR="004C1EF7">
          <w:rPr>
            <w:noProof/>
            <w:webHidden/>
          </w:rPr>
          <w:fldChar w:fldCharType="end"/>
        </w:r>
      </w:hyperlink>
    </w:p>
    <w:p w14:paraId="1A4D2375"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65" w:history="1">
        <w:r w:rsidR="004C1EF7" w:rsidRPr="00294CA9">
          <w:rPr>
            <w:rStyle w:val="Hyperlink"/>
            <w:noProof/>
          </w:rPr>
          <w:t>Table 14 Lighting Facts 25</w:t>
        </w:r>
        <w:r w:rsidR="004C1EF7" w:rsidRPr="00294CA9">
          <w:rPr>
            <w:rStyle w:val="Hyperlink"/>
            <w:noProof/>
            <w:vertAlign w:val="superscript"/>
          </w:rPr>
          <w:t>th</w:t>
        </w:r>
        <w:r w:rsidR="004C1EF7" w:rsidRPr="00294CA9">
          <w:rPr>
            <w:rStyle w:val="Hyperlink"/>
            <w:noProof/>
          </w:rPr>
          <w:t xml:space="preserve"> Percentile for Wall-Mounted, Area/Roadway, Canopy, and Parking Garages by Light Output Corresponding to Measure Wattage Bins</w:t>
        </w:r>
        <w:r w:rsidR="004C1EF7">
          <w:rPr>
            <w:noProof/>
            <w:webHidden/>
          </w:rPr>
          <w:tab/>
        </w:r>
        <w:r w:rsidR="004C1EF7">
          <w:rPr>
            <w:noProof/>
            <w:webHidden/>
          </w:rPr>
          <w:fldChar w:fldCharType="begin"/>
        </w:r>
        <w:r w:rsidR="004C1EF7">
          <w:rPr>
            <w:noProof/>
            <w:webHidden/>
          </w:rPr>
          <w:instrText xml:space="preserve"> PAGEREF _Toc511235065 \h </w:instrText>
        </w:r>
        <w:r w:rsidR="004C1EF7">
          <w:rPr>
            <w:noProof/>
            <w:webHidden/>
          </w:rPr>
        </w:r>
        <w:r w:rsidR="004C1EF7">
          <w:rPr>
            <w:noProof/>
            <w:webHidden/>
          </w:rPr>
          <w:fldChar w:fldCharType="separate"/>
        </w:r>
        <w:r w:rsidR="004C1EF7">
          <w:rPr>
            <w:noProof/>
            <w:webHidden/>
          </w:rPr>
          <w:t>18</w:t>
        </w:r>
        <w:r w:rsidR="004C1EF7">
          <w:rPr>
            <w:noProof/>
            <w:webHidden/>
          </w:rPr>
          <w:fldChar w:fldCharType="end"/>
        </w:r>
      </w:hyperlink>
    </w:p>
    <w:p w14:paraId="1C5603EA"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66" w:history="1">
        <w:r w:rsidR="004C1EF7" w:rsidRPr="00294CA9">
          <w:rPr>
            <w:rStyle w:val="Hyperlink"/>
            <w:noProof/>
          </w:rPr>
          <w:t>Table 15 Lumen Maintenance Assumptions by Source Type</w:t>
        </w:r>
        <w:r w:rsidR="004C1EF7">
          <w:rPr>
            <w:noProof/>
            <w:webHidden/>
          </w:rPr>
          <w:tab/>
        </w:r>
        <w:r w:rsidR="004C1EF7">
          <w:rPr>
            <w:noProof/>
            <w:webHidden/>
          </w:rPr>
          <w:fldChar w:fldCharType="begin"/>
        </w:r>
        <w:r w:rsidR="004C1EF7">
          <w:rPr>
            <w:noProof/>
            <w:webHidden/>
          </w:rPr>
          <w:instrText xml:space="preserve"> PAGEREF _Toc511235066 \h </w:instrText>
        </w:r>
        <w:r w:rsidR="004C1EF7">
          <w:rPr>
            <w:noProof/>
            <w:webHidden/>
          </w:rPr>
        </w:r>
        <w:r w:rsidR="004C1EF7">
          <w:rPr>
            <w:noProof/>
            <w:webHidden/>
          </w:rPr>
          <w:fldChar w:fldCharType="separate"/>
        </w:r>
        <w:r w:rsidR="004C1EF7">
          <w:rPr>
            <w:noProof/>
            <w:webHidden/>
          </w:rPr>
          <w:t>20</w:t>
        </w:r>
        <w:r w:rsidR="004C1EF7">
          <w:rPr>
            <w:noProof/>
            <w:webHidden/>
          </w:rPr>
          <w:fldChar w:fldCharType="end"/>
        </w:r>
      </w:hyperlink>
    </w:p>
    <w:p w14:paraId="2AE0FBA1"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67" w:history="1">
        <w:r w:rsidR="004C1EF7" w:rsidRPr="00294CA9">
          <w:rPr>
            <w:rStyle w:val="Hyperlink"/>
            <w:noProof/>
          </w:rPr>
          <w:t>Table 16 DLC v 4.3 Light Output and Zonal Lumens Distribution</w:t>
        </w:r>
        <w:r w:rsidR="004C1EF7">
          <w:rPr>
            <w:noProof/>
            <w:webHidden/>
          </w:rPr>
          <w:tab/>
        </w:r>
        <w:r w:rsidR="004C1EF7">
          <w:rPr>
            <w:noProof/>
            <w:webHidden/>
          </w:rPr>
          <w:fldChar w:fldCharType="begin"/>
        </w:r>
        <w:r w:rsidR="004C1EF7">
          <w:rPr>
            <w:noProof/>
            <w:webHidden/>
          </w:rPr>
          <w:instrText xml:space="preserve"> PAGEREF _Toc511235067 \h </w:instrText>
        </w:r>
        <w:r w:rsidR="004C1EF7">
          <w:rPr>
            <w:noProof/>
            <w:webHidden/>
          </w:rPr>
        </w:r>
        <w:r w:rsidR="004C1EF7">
          <w:rPr>
            <w:noProof/>
            <w:webHidden/>
          </w:rPr>
          <w:fldChar w:fldCharType="separate"/>
        </w:r>
        <w:r w:rsidR="004C1EF7">
          <w:rPr>
            <w:noProof/>
            <w:webHidden/>
          </w:rPr>
          <w:t>20</w:t>
        </w:r>
        <w:r w:rsidR="004C1EF7">
          <w:rPr>
            <w:noProof/>
            <w:webHidden/>
          </w:rPr>
          <w:fldChar w:fldCharType="end"/>
        </w:r>
      </w:hyperlink>
    </w:p>
    <w:p w14:paraId="14221E3E"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68" w:history="1">
        <w:r w:rsidR="004C1EF7" w:rsidRPr="00294CA9">
          <w:rPr>
            <w:rStyle w:val="Hyperlink"/>
            <w:noProof/>
          </w:rPr>
          <w:t>Table 17 IES Recommended Practice for Outdoor Lighting</w:t>
        </w:r>
        <w:r w:rsidR="004C1EF7">
          <w:rPr>
            <w:noProof/>
            <w:webHidden/>
          </w:rPr>
          <w:tab/>
        </w:r>
        <w:r w:rsidR="004C1EF7">
          <w:rPr>
            <w:noProof/>
            <w:webHidden/>
          </w:rPr>
          <w:fldChar w:fldCharType="begin"/>
        </w:r>
        <w:r w:rsidR="004C1EF7">
          <w:rPr>
            <w:noProof/>
            <w:webHidden/>
          </w:rPr>
          <w:instrText xml:space="preserve"> PAGEREF _Toc511235068 \h </w:instrText>
        </w:r>
        <w:r w:rsidR="004C1EF7">
          <w:rPr>
            <w:noProof/>
            <w:webHidden/>
          </w:rPr>
        </w:r>
        <w:r w:rsidR="004C1EF7">
          <w:rPr>
            <w:noProof/>
            <w:webHidden/>
          </w:rPr>
          <w:fldChar w:fldCharType="separate"/>
        </w:r>
        <w:r w:rsidR="004C1EF7">
          <w:rPr>
            <w:noProof/>
            <w:webHidden/>
          </w:rPr>
          <w:t>21</w:t>
        </w:r>
        <w:r w:rsidR="004C1EF7">
          <w:rPr>
            <w:noProof/>
            <w:webHidden/>
          </w:rPr>
          <w:fldChar w:fldCharType="end"/>
        </w:r>
      </w:hyperlink>
    </w:p>
    <w:p w14:paraId="7BEEE053"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69" w:history="1">
        <w:r w:rsidR="004C1EF7" w:rsidRPr="00294CA9">
          <w:rPr>
            <w:rStyle w:val="Hyperlink"/>
            <w:noProof/>
          </w:rPr>
          <w:t>Table 18 Lumens Per Zone</w:t>
        </w:r>
        <w:r w:rsidR="004C1EF7">
          <w:rPr>
            <w:noProof/>
            <w:webHidden/>
          </w:rPr>
          <w:tab/>
        </w:r>
        <w:r w:rsidR="004C1EF7">
          <w:rPr>
            <w:noProof/>
            <w:webHidden/>
          </w:rPr>
          <w:fldChar w:fldCharType="begin"/>
        </w:r>
        <w:r w:rsidR="004C1EF7">
          <w:rPr>
            <w:noProof/>
            <w:webHidden/>
          </w:rPr>
          <w:instrText xml:space="preserve"> PAGEREF _Toc511235069 \h </w:instrText>
        </w:r>
        <w:r w:rsidR="004C1EF7">
          <w:rPr>
            <w:noProof/>
            <w:webHidden/>
          </w:rPr>
        </w:r>
        <w:r w:rsidR="004C1EF7">
          <w:rPr>
            <w:noProof/>
            <w:webHidden/>
          </w:rPr>
          <w:fldChar w:fldCharType="separate"/>
        </w:r>
        <w:r w:rsidR="004C1EF7">
          <w:rPr>
            <w:noProof/>
            <w:webHidden/>
          </w:rPr>
          <w:t>22</w:t>
        </w:r>
        <w:r w:rsidR="004C1EF7">
          <w:rPr>
            <w:noProof/>
            <w:webHidden/>
          </w:rPr>
          <w:fldChar w:fldCharType="end"/>
        </w:r>
      </w:hyperlink>
    </w:p>
    <w:p w14:paraId="1620CC03"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70" w:history="1">
        <w:r w:rsidR="004C1EF7" w:rsidRPr="00294CA9">
          <w:rPr>
            <w:rStyle w:val="Hyperlink"/>
            <w:noProof/>
          </w:rPr>
          <w:t>Table 19 Adjustment Factors for Streetlight</w:t>
        </w:r>
        <w:r w:rsidR="004C1EF7">
          <w:rPr>
            <w:noProof/>
            <w:webHidden/>
          </w:rPr>
          <w:tab/>
        </w:r>
        <w:r w:rsidR="004C1EF7">
          <w:rPr>
            <w:noProof/>
            <w:webHidden/>
          </w:rPr>
          <w:fldChar w:fldCharType="begin"/>
        </w:r>
        <w:r w:rsidR="004C1EF7">
          <w:rPr>
            <w:noProof/>
            <w:webHidden/>
          </w:rPr>
          <w:instrText xml:space="preserve"> PAGEREF _Toc511235070 \h </w:instrText>
        </w:r>
        <w:r w:rsidR="004C1EF7">
          <w:rPr>
            <w:noProof/>
            <w:webHidden/>
          </w:rPr>
        </w:r>
        <w:r w:rsidR="004C1EF7">
          <w:rPr>
            <w:noProof/>
            <w:webHidden/>
          </w:rPr>
          <w:fldChar w:fldCharType="separate"/>
        </w:r>
        <w:r w:rsidR="004C1EF7">
          <w:rPr>
            <w:noProof/>
            <w:webHidden/>
          </w:rPr>
          <w:t>25</w:t>
        </w:r>
        <w:r w:rsidR="004C1EF7">
          <w:rPr>
            <w:noProof/>
            <w:webHidden/>
          </w:rPr>
          <w:fldChar w:fldCharType="end"/>
        </w:r>
      </w:hyperlink>
    </w:p>
    <w:p w14:paraId="033F4C4F"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71" w:history="1">
        <w:r w:rsidR="004C1EF7" w:rsidRPr="00294CA9">
          <w:rPr>
            <w:rStyle w:val="Hyperlink"/>
            <w:noProof/>
          </w:rPr>
          <w:t>Table 20 Calculated Lumens</w:t>
        </w:r>
        <w:r w:rsidR="004C1EF7">
          <w:rPr>
            <w:noProof/>
            <w:webHidden/>
          </w:rPr>
          <w:tab/>
        </w:r>
        <w:r w:rsidR="004C1EF7">
          <w:rPr>
            <w:noProof/>
            <w:webHidden/>
          </w:rPr>
          <w:fldChar w:fldCharType="begin"/>
        </w:r>
        <w:r w:rsidR="004C1EF7">
          <w:rPr>
            <w:noProof/>
            <w:webHidden/>
          </w:rPr>
          <w:instrText xml:space="preserve"> PAGEREF _Toc511235071 \h </w:instrText>
        </w:r>
        <w:r w:rsidR="004C1EF7">
          <w:rPr>
            <w:noProof/>
            <w:webHidden/>
          </w:rPr>
        </w:r>
        <w:r w:rsidR="004C1EF7">
          <w:rPr>
            <w:noProof/>
            <w:webHidden/>
          </w:rPr>
          <w:fldChar w:fldCharType="separate"/>
        </w:r>
        <w:r w:rsidR="004C1EF7">
          <w:rPr>
            <w:noProof/>
            <w:webHidden/>
          </w:rPr>
          <w:t>25</w:t>
        </w:r>
        <w:r w:rsidR="004C1EF7">
          <w:rPr>
            <w:noProof/>
            <w:webHidden/>
          </w:rPr>
          <w:fldChar w:fldCharType="end"/>
        </w:r>
      </w:hyperlink>
    </w:p>
    <w:p w14:paraId="2E5F3589"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72" w:history="1">
        <w:r w:rsidR="004C1EF7" w:rsidRPr="00294CA9">
          <w:rPr>
            <w:rStyle w:val="Hyperlink"/>
            <w:noProof/>
          </w:rPr>
          <w:t>Table 21 Wattage bin for the LED Streetlight for 70W</w:t>
        </w:r>
        <w:r w:rsidR="004C1EF7">
          <w:rPr>
            <w:noProof/>
            <w:webHidden/>
          </w:rPr>
          <w:tab/>
        </w:r>
        <w:r w:rsidR="004C1EF7">
          <w:rPr>
            <w:noProof/>
            <w:webHidden/>
          </w:rPr>
          <w:fldChar w:fldCharType="begin"/>
        </w:r>
        <w:r w:rsidR="004C1EF7">
          <w:rPr>
            <w:noProof/>
            <w:webHidden/>
          </w:rPr>
          <w:instrText xml:space="preserve"> PAGEREF _Toc511235072 \h </w:instrText>
        </w:r>
        <w:r w:rsidR="004C1EF7">
          <w:rPr>
            <w:noProof/>
            <w:webHidden/>
          </w:rPr>
        </w:r>
        <w:r w:rsidR="004C1EF7">
          <w:rPr>
            <w:noProof/>
            <w:webHidden/>
          </w:rPr>
          <w:fldChar w:fldCharType="separate"/>
        </w:r>
        <w:r w:rsidR="004C1EF7">
          <w:rPr>
            <w:noProof/>
            <w:webHidden/>
          </w:rPr>
          <w:t>26</w:t>
        </w:r>
        <w:r w:rsidR="004C1EF7">
          <w:rPr>
            <w:noProof/>
            <w:webHidden/>
          </w:rPr>
          <w:fldChar w:fldCharType="end"/>
        </w:r>
      </w:hyperlink>
    </w:p>
    <w:p w14:paraId="1595A383"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73" w:history="1">
        <w:r w:rsidR="004C1EF7" w:rsidRPr="00294CA9">
          <w:rPr>
            <w:rStyle w:val="Hyperlink"/>
            <w:noProof/>
          </w:rPr>
          <w:t>Table 22 Building Type and Load Shape</w:t>
        </w:r>
        <w:r w:rsidR="004C1EF7">
          <w:rPr>
            <w:noProof/>
            <w:webHidden/>
          </w:rPr>
          <w:tab/>
        </w:r>
        <w:r w:rsidR="004C1EF7">
          <w:rPr>
            <w:noProof/>
            <w:webHidden/>
          </w:rPr>
          <w:fldChar w:fldCharType="begin"/>
        </w:r>
        <w:r w:rsidR="004C1EF7">
          <w:rPr>
            <w:noProof/>
            <w:webHidden/>
          </w:rPr>
          <w:instrText xml:space="preserve"> PAGEREF _Toc511235073 \h </w:instrText>
        </w:r>
        <w:r w:rsidR="004C1EF7">
          <w:rPr>
            <w:noProof/>
            <w:webHidden/>
          </w:rPr>
        </w:r>
        <w:r w:rsidR="004C1EF7">
          <w:rPr>
            <w:noProof/>
            <w:webHidden/>
          </w:rPr>
          <w:fldChar w:fldCharType="separate"/>
        </w:r>
        <w:r w:rsidR="004C1EF7">
          <w:rPr>
            <w:noProof/>
            <w:webHidden/>
          </w:rPr>
          <w:t>27</w:t>
        </w:r>
        <w:r w:rsidR="004C1EF7">
          <w:rPr>
            <w:noProof/>
            <w:webHidden/>
          </w:rPr>
          <w:fldChar w:fldCharType="end"/>
        </w:r>
      </w:hyperlink>
    </w:p>
    <w:p w14:paraId="28AEA1CC"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74" w:history="1">
        <w:r w:rsidR="004C1EF7" w:rsidRPr="00294CA9">
          <w:rPr>
            <w:rStyle w:val="Hyperlink"/>
            <w:noProof/>
          </w:rPr>
          <w:t>Table 23 Full and Incremental Measure Cost Equations</w:t>
        </w:r>
        <w:r w:rsidR="004C1EF7">
          <w:rPr>
            <w:noProof/>
            <w:webHidden/>
          </w:rPr>
          <w:tab/>
        </w:r>
        <w:r w:rsidR="004C1EF7">
          <w:rPr>
            <w:noProof/>
            <w:webHidden/>
          </w:rPr>
          <w:fldChar w:fldCharType="begin"/>
        </w:r>
        <w:r w:rsidR="004C1EF7">
          <w:rPr>
            <w:noProof/>
            <w:webHidden/>
          </w:rPr>
          <w:instrText xml:space="preserve"> PAGEREF _Toc511235074 \h </w:instrText>
        </w:r>
        <w:r w:rsidR="004C1EF7">
          <w:rPr>
            <w:noProof/>
            <w:webHidden/>
          </w:rPr>
        </w:r>
        <w:r w:rsidR="004C1EF7">
          <w:rPr>
            <w:noProof/>
            <w:webHidden/>
          </w:rPr>
          <w:fldChar w:fldCharType="separate"/>
        </w:r>
        <w:r w:rsidR="004C1EF7">
          <w:rPr>
            <w:noProof/>
            <w:webHidden/>
          </w:rPr>
          <w:t>29</w:t>
        </w:r>
        <w:r w:rsidR="004C1EF7">
          <w:rPr>
            <w:noProof/>
            <w:webHidden/>
          </w:rPr>
          <w:fldChar w:fldCharType="end"/>
        </w:r>
      </w:hyperlink>
    </w:p>
    <w:p w14:paraId="61986F72" w14:textId="371B5C4D" w:rsidR="000B0167" w:rsidRPr="008A1DA4" w:rsidRDefault="00A47FE3" w:rsidP="007100F8">
      <w:r w:rsidRPr="008A1DA4">
        <w:fldChar w:fldCharType="end"/>
      </w:r>
      <w:r w:rsidRPr="008A1DA4">
        <w:t xml:space="preserve"> </w:t>
      </w:r>
    </w:p>
    <w:p w14:paraId="61986F73" w14:textId="77777777" w:rsidR="000B0167" w:rsidRPr="008A1DA4" w:rsidRDefault="5B621C54">
      <w:pPr>
        <w:pStyle w:val="Heading1"/>
      </w:pPr>
      <w:bookmarkStart w:id="14" w:name="_Toc174179832"/>
      <w:bookmarkStart w:id="15" w:name="_Toc174181292"/>
      <w:bookmarkStart w:id="16" w:name="_Toc511134182"/>
      <w:bookmarkStart w:id="17" w:name="_Toc511235019"/>
      <w:r>
        <w:t>List of Figures</w:t>
      </w:r>
      <w:bookmarkEnd w:id="14"/>
      <w:bookmarkEnd w:id="15"/>
      <w:bookmarkEnd w:id="16"/>
      <w:bookmarkEnd w:id="17"/>
    </w:p>
    <w:p w14:paraId="3CD7F77F" w14:textId="77777777" w:rsidR="004C1EF7" w:rsidRDefault="00A47FE3">
      <w:pPr>
        <w:pStyle w:val="TableofFigures"/>
        <w:tabs>
          <w:tab w:val="right" w:leader="dot" w:pos="9350"/>
        </w:tabs>
        <w:rPr>
          <w:rFonts w:asciiTheme="minorHAnsi" w:eastAsiaTheme="minorEastAsia" w:hAnsiTheme="minorHAnsi" w:cstheme="minorBidi"/>
          <w:noProof/>
          <w:sz w:val="22"/>
          <w:szCs w:val="22"/>
        </w:rPr>
      </w:pPr>
      <w:r w:rsidRPr="008A1DA4">
        <w:fldChar w:fldCharType="begin"/>
      </w:r>
      <w:r w:rsidRPr="008A1DA4">
        <w:instrText xml:space="preserve"> TOC \h \z \c "Figure" </w:instrText>
      </w:r>
      <w:r w:rsidRPr="008A1DA4">
        <w:fldChar w:fldCharType="separate"/>
      </w:r>
      <w:hyperlink w:anchor="_Toc511235075" w:history="1">
        <w:r w:rsidR="004C1EF7" w:rsidRPr="00783603">
          <w:rPr>
            <w:rStyle w:val="Hyperlink"/>
            <w:noProof/>
          </w:rPr>
          <w:t>Figure 1: Web-based LED Price and Efficacy Data for Recessed Troffer/Panel 2’ x 4’ (Source: California LED Pricing Analysis, Navigant, January 2018)</w:t>
        </w:r>
        <w:r w:rsidR="004C1EF7">
          <w:rPr>
            <w:noProof/>
            <w:webHidden/>
          </w:rPr>
          <w:tab/>
        </w:r>
        <w:r w:rsidR="004C1EF7">
          <w:rPr>
            <w:noProof/>
            <w:webHidden/>
          </w:rPr>
          <w:fldChar w:fldCharType="begin"/>
        </w:r>
        <w:r w:rsidR="004C1EF7">
          <w:rPr>
            <w:noProof/>
            <w:webHidden/>
          </w:rPr>
          <w:instrText xml:space="preserve"> PAGEREF _Toc511235075 \h </w:instrText>
        </w:r>
        <w:r w:rsidR="004C1EF7">
          <w:rPr>
            <w:noProof/>
            <w:webHidden/>
          </w:rPr>
        </w:r>
        <w:r w:rsidR="004C1EF7">
          <w:rPr>
            <w:noProof/>
            <w:webHidden/>
          </w:rPr>
          <w:fldChar w:fldCharType="separate"/>
        </w:r>
        <w:r w:rsidR="004C1EF7">
          <w:rPr>
            <w:noProof/>
            <w:webHidden/>
          </w:rPr>
          <w:t>11</w:t>
        </w:r>
        <w:r w:rsidR="004C1EF7">
          <w:rPr>
            <w:noProof/>
            <w:webHidden/>
          </w:rPr>
          <w:fldChar w:fldCharType="end"/>
        </w:r>
      </w:hyperlink>
    </w:p>
    <w:p w14:paraId="443EA2F8"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76" w:history="1">
        <w:r w:rsidR="004C1EF7" w:rsidRPr="00783603">
          <w:rPr>
            <w:rStyle w:val="Hyperlink"/>
            <w:noProof/>
          </w:rPr>
          <w:t>Figure 2: Willingness to replace equipment with LEDs before end of useful life, relative to other replacements (Source: California LED Workpaper Update Study, Navigant, August 2015)</w:t>
        </w:r>
        <w:r w:rsidR="004C1EF7">
          <w:rPr>
            <w:noProof/>
            <w:webHidden/>
          </w:rPr>
          <w:tab/>
        </w:r>
        <w:r w:rsidR="004C1EF7">
          <w:rPr>
            <w:noProof/>
            <w:webHidden/>
          </w:rPr>
          <w:fldChar w:fldCharType="begin"/>
        </w:r>
        <w:r w:rsidR="004C1EF7">
          <w:rPr>
            <w:noProof/>
            <w:webHidden/>
          </w:rPr>
          <w:instrText xml:space="preserve"> PAGEREF _Toc511235076 \h </w:instrText>
        </w:r>
        <w:r w:rsidR="004C1EF7">
          <w:rPr>
            <w:noProof/>
            <w:webHidden/>
          </w:rPr>
        </w:r>
        <w:r w:rsidR="004C1EF7">
          <w:rPr>
            <w:noProof/>
            <w:webHidden/>
          </w:rPr>
          <w:fldChar w:fldCharType="separate"/>
        </w:r>
        <w:r w:rsidR="004C1EF7">
          <w:rPr>
            <w:noProof/>
            <w:webHidden/>
          </w:rPr>
          <w:t>14</w:t>
        </w:r>
        <w:r w:rsidR="004C1EF7">
          <w:rPr>
            <w:noProof/>
            <w:webHidden/>
          </w:rPr>
          <w:fldChar w:fldCharType="end"/>
        </w:r>
      </w:hyperlink>
    </w:p>
    <w:p w14:paraId="31FEEA26"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r:id="rId23" w:anchor="_Toc511235077" w:history="1">
        <w:r w:rsidR="004C1EF7" w:rsidRPr="00783603">
          <w:rPr>
            <w:rStyle w:val="Hyperlink"/>
            <w:noProof/>
          </w:rPr>
          <w:t>Figure 3 Diagram Representing Zones from 0-10° up to 60-70° in Relative Proportion</w:t>
        </w:r>
        <w:r w:rsidR="004C1EF7">
          <w:rPr>
            <w:noProof/>
            <w:webHidden/>
          </w:rPr>
          <w:tab/>
        </w:r>
        <w:r w:rsidR="004C1EF7">
          <w:rPr>
            <w:noProof/>
            <w:webHidden/>
          </w:rPr>
          <w:fldChar w:fldCharType="begin"/>
        </w:r>
        <w:r w:rsidR="004C1EF7">
          <w:rPr>
            <w:noProof/>
            <w:webHidden/>
          </w:rPr>
          <w:instrText xml:space="preserve"> PAGEREF _Toc511235077 \h </w:instrText>
        </w:r>
        <w:r w:rsidR="004C1EF7">
          <w:rPr>
            <w:noProof/>
            <w:webHidden/>
          </w:rPr>
        </w:r>
        <w:r w:rsidR="004C1EF7">
          <w:rPr>
            <w:noProof/>
            <w:webHidden/>
          </w:rPr>
          <w:fldChar w:fldCharType="separate"/>
        </w:r>
        <w:r w:rsidR="004C1EF7">
          <w:rPr>
            <w:noProof/>
            <w:webHidden/>
          </w:rPr>
          <w:t>22</w:t>
        </w:r>
        <w:r w:rsidR="004C1EF7">
          <w:rPr>
            <w:noProof/>
            <w:webHidden/>
          </w:rPr>
          <w:fldChar w:fldCharType="end"/>
        </w:r>
      </w:hyperlink>
    </w:p>
    <w:p w14:paraId="1B69766B"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78" w:history="1">
        <w:r w:rsidR="004C1EF7" w:rsidRPr="00783603">
          <w:rPr>
            <w:rStyle w:val="Hyperlink"/>
            <w:noProof/>
          </w:rPr>
          <w:t>Figure 4 Horizontal Illuminance by Angle From Nadir</w:t>
        </w:r>
        <w:r w:rsidR="004C1EF7">
          <w:rPr>
            <w:noProof/>
            <w:webHidden/>
          </w:rPr>
          <w:tab/>
        </w:r>
        <w:r w:rsidR="004C1EF7">
          <w:rPr>
            <w:noProof/>
            <w:webHidden/>
          </w:rPr>
          <w:fldChar w:fldCharType="begin"/>
        </w:r>
        <w:r w:rsidR="004C1EF7">
          <w:rPr>
            <w:noProof/>
            <w:webHidden/>
          </w:rPr>
          <w:instrText xml:space="preserve"> PAGEREF _Toc511235078 \h </w:instrText>
        </w:r>
        <w:r w:rsidR="004C1EF7">
          <w:rPr>
            <w:noProof/>
            <w:webHidden/>
          </w:rPr>
        </w:r>
        <w:r w:rsidR="004C1EF7">
          <w:rPr>
            <w:noProof/>
            <w:webHidden/>
          </w:rPr>
          <w:fldChar w:fldCharType="separate"/>
        </w:r>
        <w:r w:rsidR="004C1EF7">
          <w:rPr>
            <w:noProof/>
            <w:webHidden/>
          </w:rPr>
          <w:t>23</w:t>
        </w:r>
        <w:r w:rsidR="004C1EF7">
          <w:rPr>
            <w:noProof/>
            <w:webHidden/>
          </w:rPr>
          <w:fldChar w:fldCharType="end"/>
        </w:r>
      </w:hyperlink>
    </w:p>
    <w:p w14:paraId="37F0ACB5" w14:textId="77777777" w:rsidR="004C1EF7" w:rsidRDefault="00942281">
      <w:pPr>
        <w:pStyle w:val="TableofFigures"/>
        <w:tabs>
          <w:tab w:val="right" w:leader="dot" w:pos="9350"/>
        </w:tabs>
        <w:rPr>
          <w:rFonts w:asciiTheme="minorHAnsi" w:eastAsiaTheme="minorEastAsia" w:hAnsiTheme="minorHAnsi" w:cstheme="minorBidi"/>
          <w:noProof/>
          <w:sz w:val="22"/>
          <w:szCs w:val="22"/>
        </w:rPr>
      </w:pPr>
      <w:hyperlink w:anchor="_Toc511235079" w:history="1">
        <w:r w:rsidR="004C1EF7" w:rsidRPr="00783603">
          <w:rPr>
            <w:rStyle w:val="Hyperlink"/>
            <w:noProof/>
          </w:rPr>
          <w:t>Figure 5 Magnified View of Horizontal Illuminance by Angle From Nadir</w:t>
        </w:r>
        <w:r w:rsidR="004C1EF7">
          <w:rPr>
            <w:noProof/>
            <w:webHidden/>
          </w:rPr>
          <w:tab/>
        </w:r>
        <w:r w:rsidR="004C1EF7">
          <w:rPr>
            <w:noProof/>
            <w:webHidden/>
          </w:rPr>
          <w:fldChar w:fldCharType="begin"/>
        </w:r>
        <w:r w:rsidR="004C1EF7">
          <w:rPr>
            <w:noProof/>
            <w:webHidden/>
          </w:rPr>
          <w:instrText xml:space="preserve"> PAGEREF _Toc511235079 \h </w:instrText>
        </w:r>
        <w:r w:rsidR="004C1EF7">
          <w:rPr>
            <w:noProof/>
            <w:webHidden/>
          </w:rPr>
        </w:r>
        <w:r w:rsidR="004C1EF7">
          <w:rPr>
            <w:noProof/>
            <w:webHidden/>
          </w:rPr>
          <w:fldChar w:fldCharType="separate"/>
        </w:r>
        <w:r w:rsidR="004C1EF7">
          <w:rPr>
            <w:noProof/>
            <w:webHidden/>
          </w:rPr>
          <w:t>24</w:t>
        </w:r>
        <w:r w:rsidR="004C1EF7">
          <w:rPr>
            <w:noProof/>
            <w:webHidden/>
          </w:rPr>
          <w:fldChar w:fldCharType="end"/>
        </w:r>
      </w:hyperlink>
    </w:p>
    <w:p w14:paraId="61986F77" w14:textId="6C2104CC" w:rsidR="00A47FE3" w:rsidRPr="008A1DA4" w:rsidRDefault="00A47FE3" w:rsidP="007100F8">
      <w:pPr>
        <w:sectPr w:rsidR="00A47FE3" w:rsidRPr="008A1DA4" w:rsidSect="00A343AA">
          <w:endnotePr>
            <w:numFmt w:val="decimal"/>
          </w:endnotePr>
          <w:pgSz w:w="12240" w:h="15840"/>
          <w:pgMar w:top="1440" w:right="1440" w:bottom="1440" w:left="1440" w:header="720" w:footer="720" w:gutter="0"/>
          <w:pgNumType w:fmt="lowerRoman"/>
          <w:cols w:space="720"/>
          <w:docGrid w:linePitch="360"/>
        </w:sectPr>
      </w:pPr>
      <w:r w:rsidRPr="008A1DA4">
        <w:fldChar w:fldCharType="end"/>
      </w:r>
    </w:p>
    <w:p w14:paraId="61986F79" w14:textId="2E3DB1ED" w:rsidR="00FC7309" w:rsidRDefault="5B621C54" w:rsidP="00BE49CE">
      <w:pPr>
        <w:pStyle w:val="Heading1"/>
        <w:spacing w:before="120"/>
      </w:pPr>
      <w:bookmarkStart w:id="18" w:name="_Toc511134183"/>
      <w:bookmarkStart w:id="19" w:name="_Toc511235020"/>
      <w:bookmarkStart w:id="20" w:name="_Toc172205732"/>
      <w:proofErr w:type="gramStart"/>
      <w:r>
        <w:lastRenderedPageBreak/>
        <w:t>Section 1.</w:t>
      </w:r>
      <w:proofErr w:type="gramEnd"/>
      <w:r>
        <w:t xml:space="preserve"> General Measure &amp; Baseline Data</w:t>
      </w:r>
      <w:bookmarkEnd w:id="18"/>
      <w:bookmarkEnd w:id="19"/>
    </w:p>
    <w:p w14:paraId="61986F7A" w14:textId="77777777" w:rsidR="000B0167" w:rsidRDefault="5B621C54">
      <w:pPr>
        <w:pStyle w:val="Heading2"/>
      </w:pPr>
      <w:bookmarkStart w:id="21" w:name="_Toc511134184"/>
      <w:bookmarkStart w:id="22" w:name="_Toc511235021"/>
      <w:bookmarkEnd w:id="20"/>
      <w:r>
        <w:t>1.1 Measure Description &amp; Background</w:t>
      </w:r>
      <w:bookmarkEnd w:id="21"/>
      <w:bookmarkEnd w:id="22"/>
    </w:p>
    <w:p w14:paraId="01934060" w14:textId="77777777" w:rsidR="007F51DB" w:rsidRDefault="007F51DB" w:rsidP="007F51DB">
      <w:pPr>
        <w:jc w:val="both"/>
      </w:pPr>
      <w:r>
        <w:t xml:space="preserve">Previous revisions of this </w:t>
      </w:r>
      <w:proofErr w:type="spellStart"/>
      <w:r>
        <w:t>workpaper</w:t>
      </w:r>
      <w:proofErr w:type="spellEnd"/>
      <w:r>
        <w:t xml:space="preserve"> focused on the replacement of High-Intensity Discharge (HID) fixtures with LED technology, with measure codes covering all general outdoor lighting categories. The baseline assumed 100% HID for all categories.  </w:t>
      </w:r>
    </w:p>
    <w:p w14:paraId="718E6C71" w14:textId="77777777" w:rsidR="00770E13" w:rsidRDefault="00770E13" w:rsidP="00104941"/>
    <w:p w14:paraId="259A5C3D" w14:textId="7E5E8FBE" w:rsidR="003D40BF" w:rsidRPr="00261D91" w:rsidRDefault="003D40BF" w:rsidP="003D40BF">
      <w:pPr>
        <w:jc w:val="both"/>
      </w:pPr>
      <w:r>
        <w:t xml:space="preserve">In 2016 and 2017, the IOUs received dispositions on outdoor LED lighting, as well as DEER Resolutions, which directed an update to the baselines used for outdoor LED lighting </w:t>
      </w:r>
      <w:proofErr w:type="spellStart"/>
      <w:r>
        <w:t>workpapers</w:t>
      </w:r>
      <w:proofErr w:type="spellEnd"/>
      <w:r>
        <w:t xml:space="preserve">. The IOUs are collaborating to conduct a Standard Practice Baseline and </w:t>
      </w:r>
      <w:proofErr w:type="spellStart"/>
      <w:r>
        <w:t>Workpaper</w:t>
      </w:r>
      <w:proofErr w:type="spellEnd"/>
      <w:r>
        <w:t xml:space="preserve"> Update Study on outdoor lighting.  Southern California Edison (SCE) is leading this effort and the Study is expected to</w:t>
      </w:r>
      <w:r w:rsidR="007B29A9">
        <w:t xml:space="preserve"> be</w:t>
      </w:r>
      <w:r>
        <w:t xml:space="preserve"> complete</w:t>
      </w:r>
      <w:r w:rsidR="007B29A9">
        <w:t>d late</w:t>
      </w:r>
      <w:r>
        <w:t xml:space="preserve"> 2018. </w:t>
      </w:r>
    </w:p>
    <w:p w14:paraId="3BC9374A" w14:textId="77777777" w:rsidR="007B29A9" w:rsidRDefault="007B29A9" w:rsidP="007B29A9">
      <w:pPr>
        <w:jc w:val="both"/>
      </w:pPr>
    </w:p>
    <w:p w14:paraId="717FFB58" w14:textId="3A150572" w:rsidR="00BA1C37" w:rsidRDefault="007B29A9" w:rsidP="00BA1C37">
      <w:r>
        <w:t xml:space="preserve">PG&amp;E </w:t>
      </w:r>
      <w:r w:rsidR="000A150F">
        <w:t xml:space="preserve">submitted PGECOLTG151 Revision 8 in November 2017 </w:t>
      </w:r>
      <w:r w:rsidR="00BA1C37">
        <w:t xml:space="preserve">as an interim solution to be used until the Standard Practice Baseline Study is completed </w:t>
      </w:r>
      <w:r w:rsidR="000A150F">
        <w:t xml:space="preserve">and </w:t>
      </w:r>
      <w:r>
        <w:t xml:space="preserve">was issued </w:t>
      </w:r>
      <w:r w:rsidR="00BA1C37">
        <w:t xml:space="preserve">a </w:t>
      </w:r>
      <w:r>
        <w:t xml:space="preserve">2018 Outdoor Lighting Phase 1 Disposition (filename:  2018OutdoorLighting-1March2018.pdf) </w:t>
      </w:r>
      <w:r w:rsidR="00BA1C37">
        <w:t>on</w:t>
      </w:r>
      <w:r>
        <w:t xml:space="preserve"> March 1, 2018</w:t>
      </w:r>
      <w:r w:rsidR="00BA1C37">
        <w:t xml:space="preserve">. This disposition directed PG&amp;E to </w:t>
      </w:r>
      <w:r w:rsidR="00745276">
        <w:t>perform the following:</w:t>
      </w:r>
    </w:p>
    <w:p w14:paraId="57646596" w14:textId="77777777" w:rsidR="00BA1C37" w:rsidRDefault="00BA1C37" w:rsidP="00BA1C37">
      <w:pPr>
        <w:pStyle w:val="ListParagraph"/>
        <w:numPr>
          <w:ilvl w:val="0"/>
          <w:numId w:val="18"/>
        </w:numPr>
      </w:pPr>
      <w:r>
        <w:t xml:space="preserve">Revise the baseline technology mix; </w:t>
      </w:r>
    </w:p>
    <w:p w14:paraId="5543AB3C" w14:textId="77777777" w:rsidR="00BA1C37" w:rsidRDefault="00BA1C37" w:rsidP="00BA1C37">
      <w:pPr>
        <w:pStyle w:val="ListParagraph"/>
        <w:numPr>
          <w:ilvl w:val="0"/>
          <w:numId w:val="18"/>
        </w:numPr>
      </w:pPr>
      <w:r>
        <w:t xml:space="preserve">Revise the baseline LED efficacies, perform additional cost research; and </w:t>
      </w:r>
    </w:p>
    <w:p w14:paraId="013F4BBD" w14:textId="77777777" w:rsidR="00BA1C37" w:rsidRDefault="00BA1C37" w:rsidP="00BA1C37">
      <w:pPr>
        <w:pStyle w:val="ListParagraph"/>
        <w:numPr>
          <w:ilvl w:val="0"/>
          <w:numId w:val="18"/>
        </w:numPr>
      </w:pPr>
      <w:r>
        <w:t xml:space="preserve">Re-analyze cost data. </w:t>
      </w:r>
    </w:p>
    <w:p w14:paraId="3886DD0D" w14:textId="77777777" w:rsidR="00BA1C37" w:rsidRDefault="00BA1C37" w:rsidP="00BA1C37">
      <w:pPr>
        <w:pStyle w:val="ListParagraph"/>
      </w:pPr>
    </w:p>
    <w:p w14:paraId="09C6D63A" w14:textId="1D249A43" w:rsidR="007B29A9" w:rsidRDefault="00BA1C37" w:rsidP="00BA1C37">
      <w:pPr>
        <w:pStyle w:val="ListParagraph"/>
        <w:ind w:left="0"/>
      </w:pPr>
      <w:r>
        <w:t xml:space="preserve">PG&amp;E received additional guidance from Commission Staff </w:t>
      </w:r>
      <w:r w:rsidR="00C37E28">
        <w:t xml:space="preserve">(CS) </w:t>
      </w:r>
      <w:r>
        <w:t xml:space="preserve">on March 26, 2018 that directed PG&amp;E to work with </w:t>
      </w:r>
      <w:r w:rsidR="00C37E28">
        <w:t xml:space="preserve">CS </w:t>
      </w:r>
      <w:r>
        <w:t xml:space="preserve">to resolve these issues and submit a revised </w:t>
      </w:r>
      <w:proofErr w:type="spellStart"/>
      <w:r>
        <w:t>workpaper</w:t>
      </w:r>
      <w:proofErr w:type="spellEnd"/>
      <w:r>
        <w:t xml:space="preserve"> within two weeks of that guidance.</w:t>
      </w:r>
    </w:p>
    <w:p w14:paraId="59FF636C" w14:textId="77777777" w:rsidR="003D40BF" w:rsidRDefault="003D40BF" w:rsidP="00945D04"/>
    <w:p w14:paraId="0563F0FC" w14:textId="65D22A3C" w:rsidR="00945D04" w:rsidRDefault="00945D04" w:rsidP="00945D04">
      <w:r>
        <w:t xml:space="preserve">PG&amp;E is resubmitting </w:t>
      </w:r>
      <w:r w:rsidR="00326023">
        <w:t xml:space="preserve">PGECOLTG151 </w:t>
      </w:r>
      <w:r>
        <w:t xml:space="preserve">Revision 8 </w:t>
      </w:r>
      <w:r w:rsidR="00326023">
        <w:t xml:space="preserve">LED Outdoor and Street Lighting </w:t>
      </w:r>
      <w:r>
        <w:t>as an interim solution</w:t>
      </w:r>
      <w:r w:rsidR="00A015D5">
        <w:t xml:space="preserve"> </w:t>
      </w:r>
      <w:r w:rsidR="000A150F">
        <w:t xml:space="preserve">with </w:t>
      </w:r>
      <w:r w:rsidR="007B29A9">
        <w:t xml:space="preserve">savings retroactively </w:t>
      </w:r>
      <w:r w:rsidR="00326023">
        <w:t>effective 1/1/2018</w:t>
      </w:r>
      <w:r>
        <w:t xml:space="preserve">.  </w:t>
      </w:r>
      <w:r w:rsidR="00326023">
        <w:t>Per discussion</w:t>
      </w:r>
      <w:r w:rsidR="007B0C0A">
        <w:t>s</w:t>
      </w:r>
      <w:r w:rsidR="00326023">
        <w:t xml:space="preserve"> with </w:t>
      </w:r>
      <w:r w:rsidR="00C37E28">
        <w:t>CS,</w:t>
      </w:r>
      <w:r w:rsidR="00326023">
        <w:t xml:space="preserve"> d</w:t>
      </w:r>
      <w:r>
        <w:t>etails</w:t>
      </w:r>
      <w:r w:rsidR="00870AE0">
        <w:t xml:space="preserve"> covering this revision (R8) and the next revision (R9) </w:t>
      </w:r>
      <w:r>
        <w:t xml:space="preserve">(to be submitted </w:t>
      </w:r>
      <w:r w:rsidR="000A150F">
        <w:t>no later than August 31, 2018</w:t>
      </w:r>
      <w:r>
        <w:t xml:space="preserve">) are outlined below:  </w:t>
      </w:r>
    </w:p>
    <w:p w14:paraId="3B5DF6C9" w14:textId="77777777" w:rsidR="00770E13" w:rsidRDefault="00770E13" w:rsidP="00770E13"/>
    <w:p w14:paraId="50B8938C" w14:textId="5C8D42F8" w:rsidR="00945D04" w:rsidRDefault="00945D04" w:rsidP="00104941">
      <w:r>
        <w:t>Revision 8 Updates (consi</w:t>
      </w:r>
      <w:r w:rsidR="00C27E67">
        <w:t>dered as the Interim Solution):</w:t>
      </w:r>
    </w:p>
    <w:p w14:paraId="05451A8D" w14:textId="20509246" w:rsidR="00104941" w:rsidRDefault="00326023" w:rsidP="00765CF3">
      <w:pPr>
        <w:pStyle w:val="ListParagraph"/>
        <w:numPr>
          <w:ilvl w:val="0"/>
          <w:numId w:val="15"/>
        </w:numPr>
      </w:pPr>
      <w:r>
        <w:t xml:space="preserve">Revise </w:t>
      </w:r>
      <w:r w:rsidR="00104941">
        <w:t>base</w:t>
      </w:r>
      <w:r w:rsidR="00B200C0">
        <w:t xml:space="preserve"> </w:t>
      </w:r>
      <w:r w:rsidR="00104941">
        <w:t>case</w:t>
      </w:r>
      <w:r>
        <w:t xml:space="preserve"> </w:t>
      </w:r>
      <w:r w:rsidR="00DE07CF">
        <w:t>technology</w:t>
      </w:r>
      <w:r>
        <w:t xml:space="preserve"> mix</w:t>
      </w:r>
      <w:r w:rsidR="00104941">
        <w:t xml:space="preserve"> as </w:t>
      </w:r>
      <w:r w:rsidR="00CD6260">
        <w:t xml:space="preserve">shown </w:t>
      </w:r>
      <w:r w:rsidR="00CD6260">
        <w:fldChar w:fldCharType="begin"/>
      </w:r>
      <w:r w:rsidR="00CD6260">
        <w:instrText xml:space="preserve"> REF _Ref511135948 \h </w:instrText>
      </w:r>
      <w:r w:rsidR="00CD6260">
        <w:fldChar w:fldCharType="separate"/>
      </w:r>
      <w:r w:rsidR="00CD6260" w:rsidRPr="00261D91">
        <w:rPr>
          <w:sz w:val="22"/>
          <w:szCs w:val="22"/>
        </w:rPr>
        <w:t xml:space="preserve">Table </w:t>
      </w:r>
      <w:r w:rsidR="00CD6260">
        <w:rPr>
          <w:noProof/>
          <w:sz w:val="22"/>
          <w:szCs w:val="22"/>
        </w:rPr>
        <w:t>1</w:t>
      </w:r>
      <w:r w:rsidR="00CD6260">
        <w:fldChar w:fldCharType="end"/>
      </w:r>
    </w:p>
    <w:p w14:paraId="25D9ED24" w14:textId="5D928E13" w:rsidR="00770E13" w:rsidRDefault="00C27E67" w:rsidP="00765CF3">
      <w:pPr>
        <w:pStyle w:val="ListParagraph"/>
        <w:numPr>
          <w:ilvl w:val="0"/>
          <w:numId w:val="15"/>
        </w:numPr>
      </w:pPr>
      <w:r>
        <w:t>LED base</w:t>
      </w:r>
      <w:r w:rsidR="00BA1C37">
        <w:t>line efficacies</w:t>
      </w:r>
      <w:r>
        <w:t xml:space="preserve"> </w:t>
      </w:r>
      <w:r w:rsidR="00945D04">
        <w:t xml:space="preserve">will be set to </w:t>
      </w:r>
      <w:r>
        <w:t>Lighting</w:t>
      </w:r>
      <w:r w:rsidR="00BA1C37">
        <w:t xml:space="preserve"> </w:t>
      </w:r>
      <w:r>
        <w:t>Facts 25</w:t>
      </w:r>
      <w:r w:rsidRPr="00C27E67">
        <w:rPr>
          <w:vertAlign w:val="superscript"/>
        </w:rPr>
        <w:t>th</w:t>
      </w:r>
      <w:r>
        <w:t xml:space="preserve"> </w:t>
      </w:r>
      <w:r w:rsidR="00770E13">
        <w:t>Percentile</w:t>
      </w:r>
      <w:r>
        <w:t xml:space="preserve"> per wattage bin</w:t>
      </w:r>
    </w:p>
    <w:p w14:paraId="07FAF488" w14:textId="4846AEEC" w:rsidR="00945D04" w:rsidRDefault="007B0C0A" w:rsidP="00765CF3">
      <w:pPr>
        <w:pStyle w:val="ListParagraph"/>
        <w:numPr>
          <w:ilvl w:val="0"/>
          <w:numId w:val="15"/>
        </w:numPr>
      </w:pPr>
      <w:r>
        <w:t>I</w:t>
      </w:r>
      <w:r w:rsidR="00945D04">
        <w:t>ncremental measure cost</w:t>
      </w:r>
      <w:r>
        <w:t>s</w:t>
      </w:r>
      <w:r w:rsidR="00F21FE7">
        <w:t xml:space="preserve"> are based on </w:t>
      </w:r>
      <w:r w:rsidR="00945D04">
        <w:t>rebate values</w:t>
      </w:r>
      <w:r w:rsidR="00F21FE7">
        <w:t xml:space="preserve"> launched on January 1, 2018. (Note: PG&amp;E commits to maintain these rebate values for ROB measures until the next major revision </w:t>
      </w:r>
      <w:r w:rsidR="00ED49EE">
        <w:t xml:space="preserve">that allows us to confidently update incremental measure cost data </w:t>
      </w:r>
      <w:r w:rsidR="00F21FE7">
        <w:t>approved.)</w:t>
      </w:r>
    </w:p>
    <w:p w14:paraId="11E72503" w14:textId="77777777" w:rsidR="00427F29" w:rsidRDefault="00427F29" w:rsidP="00770E13"/>
    <w:p w14:paraId="62CA06F0" w14:textId="29952A58" w:rsidR="00C27E67" w:rsidRDefault="00BD62AA" w:rsidP="0045043B">
      <w:r>
        <w:t>Revision 9</w:t>
      </w:r>
      <w:r w:rsidR="00C27E67">
        <w:t>,</w:t>
      </w:r>
      <w:r w:rsidR="005B4E31">
        <w:t xml:space="preserve"> PG&amp;E will consider</w:t>
      </w:r>
      <w:r w:rsidR="00104941">
        <w:t xml:space="preserve"> </w:t>
      </w:r>
      <w:r w:rsidR="00DE07CF">
        <w:t>(</w:t>
      </w:r>
      <w:r w:rsidR="00104941">
        <w:t>but</w:t>
      </w:r>
      <w:r w:rsidR="00AF2BA2">
        <w:t xml:space="preserve"> not limit</w:t>
      </w:r>
      <w:r w:rsidR="00104941">
        <w:t xml:space="preserve"> to</w:t>
      </w:r>
      <w:r w:rsidR="006877C3">
        <w:t>)</w:t>
      </w:r>
      <w:r w:rsidR="00AF2BA2">
        <w:t xml:space="preserve"> the following</w:t>
      </w:r>
      <w:r w:rsidR="005B4E31">
        <w:t>:</w:t>
      </w:r>
    </w:p>
    <w:p w14:paraId="174023BB" w14:textId="16D84CDC" w:rsidR="005B4E31" w:rsidRDefault="005B4E31" w:rsidP="00765CF3">
      <w:pPr>
        <w:pStyle w:val="ListParagraph"/>
        <w:numPr>
          <w:ilvl w:val="0"/>
          <w:numId w:val="16"/>
        </w:numPr>
      </w:pPr>
      <w:r>
        <w:t>Early Retirement/ Accelerated Replacement as a measure application</w:t>
      </w:r>
      <w:r w:rsidR="00104941">
        <w:t xml:space="preserve"> </w:t>
      </w:r>
      <w:r w:rsidR="006877C3">
        <w:t>t</w:t>
      </w:r>
      <w:r w:rsidR="00104941">
        <w:t>ype</w:t>
      </w:r>
      <w:r w:rsidR="00F21FE7">
        <w:t>. With this addition, PG&amp;E intends to offer higher rebates for qualified projects.</w:t>
      </w:r>
    </w:p>
    <w:p w14:paraId="00D50B7F" w14:textId="77777777" w:rsidR="00BD62AA" w:rsidRDefault="00BD62AA" w:rsidP="00BD62AA"/>
    <w:p w14:paraId="6E9D0A1E" w14:textId="09164A64" w:rsidR="00BD62AA" w:rsidRDefault="00BD62AA" w:rsidP="00BD62AA">
      <w:r>
        <w:t>For Revision 10, PG&amp;E will consider (but not limit) to the following:</w:t>
      </w:r>
    </w:p>
    <w:p w14:paraId="59C4848C" w14:textId="77777777" w:rsidR="00BD62AA" w:rsidRDefault="00BD62AA" w:rsidP="00BD62AA">
      <w:pPr>
        <w:pStyle w:val="ListParagraph"/>
        <w:numPr>
          <w:ilvl w:val="0"/>
          <w:numId w:val="19"/>
        </w:numPr>
      </w:pPr>
      <w:r>
        <w:t>Update the baseline technology mix from results of standard practice baseline study</w:t>
      </w:r>
    </w:p>
    <w:p w14:paraId="631DC8B2" w14:textId="77777777" w:rsidR="00BD62AA" w:rsidRDefault="00BD62AA" w:rsidP="00BD62AA">
      <w:pPr>
        <w:pStyle w:val="ListParagraph"/>
        <w:numPr>
          <w:ilvl w:val="0"/>
          <w:numId w:val="19"/>
        </w:numPr>
      </w:pPr>
      <w:r>
        <w:t xml:space="preserve">Explore alternate measure structures such as </w:t>
      </w:r>
      <w:proofErr w:type="spellStart"/>
      <w:r>
        <w:t>kilolumen</w:t>
      </w:r>
      <w:proofErr w:type="spellEnd"/>
      <w:r>
        <w:t xml:space="preserve"> and lumen bins</w:t>
      </w:r>
    </w:p>
    <w:p w14:paraId="08A94CB4" w14:textId="77777777" w:rsidR="00BD62AA" w:rsidRDefault="00BD62AA" w:rsidP="00BD62AA">
      <w:pPr>
        <w:pStyle w:val="ListParagraph"/>
        <w:numPr>
          <w:ilvl w:val="0"/>
          <w:numId w:val="19"/>
        </w:numPr>
      </w:pPr>
      <w:r w:rsidRPr="005B4E31">
        <w:t>Collect program data to support annual updates to costs and efficacy levels</w:t>
      </w:r>
    </w:p>
    <w:p w14:paraId="698D91DD" w14:textId="2896FE2D" w:rsidR="00BD62AA" w:rsidRDefault="0094514D" w:rsidP="00BD62AA">
      <w:pPr>
        <w:pStyle w:val="ListParagraph"/>
        <w:numPr>
          <w:ilvl w:val="0"/>
          <w:numId w:val="19"/>
        </w:numPr>
      </w:pPr>
      <w:r>
        <w:lastRenderedPageBreak/>
        <w:t>Conduct cost pair matching</w:t>
      </w:r>
    </w:p>
    <w:p w14:paraId="61986F7D" w14:textId="77777777" w:rsidR="00E91816" w:rsidRPr="00261D91" w:rsidRDefault="00E91816" w:rsidP="00E91816">
      <w:pPr>
        <w:rPr>
          <w:b/>
          <w:bCs/>
          <w:sz w:val="20"/>
          <w:szCs w:val="20"/>
        </w:rPr>
      </w:pPr>
    </w:p>
    <w:p w14:paraId="61986F7E" w14:textId="7A2461C9" w:rsidR="00E91816" w:rsidRPr="00261D91" w:rsidRDefault="00E91816" w:rsidP="00E91816">
      <w:pPr>
        <w:pStyle w:val="Caption"/>
        <w:jc w:val="center"/>
        <w:rPr>
          <w:sz w:val="22"/>
          <w:szCs w:val="22"/>
        </w:rPr>
      </w:pPr>
      <w:bookmarkStart w:id="23" w:name="_Ref511135948"/>
      <w:bookmarkStart w:id="24" w:name="_Ref510888897"/>
      <w:bookmarkStart w:id="25" w:name="_Toc511134156"/>
      <w:bookmarkStart w:id="26" w:name="_Toc511235052"/>
      <w:r w:rsidRPr="00261D91">
        <w:rPr>
          <w:sz w:val="22"/>
          <w:szCs w:val="22"/>
        </w:rPr>
        <w:t xml:space="preserve">Table </w:t>
      </w:r>
      <w:r w:rsidRPr="5B621C54">
        <w:fldChar w:fldCharType="begin"/>
      </w:r>
      <w:r w:rsidRPr="00261D91">
        <w:rPr>
          <w:sz w:val="22"/>
          <w:szCs w:val="22"/>
        </w:rPr>
        <w:instrText xml:space="preserve"> SEQ Table \* ARABIC </w:instrText>
      </w:r>
      <w:r w:rsidRPr="5B621C54">
        <w:rPr>
          <w:sz w:val="22"/>
          <w:szCs w:val="22"/>
        </w:rPr>
        <w:fldChar w:fldCharType="separate"/>
      </w:r>
      <w:r w:rsidR="006401BF">
        <w:rPr>
          <w:noProof/>
          <w:sz w:val="22"/>
          <w:szCs w:val="22"/>
        </w:rPr>
        <w:t>1</w:t>
      </w:r>
      <w:r w:rsidRPr="5B621C54">
        <w:fldChar w:fldCharType="end"/>
      </w:r>
      <w:bookmarkEnd w:id="23"/>
      <w:r w:rsidRPr="00261D91">
        <w:rPr>
          <w:sz w:val="22"/>
          <w:szCs w:val="22"/>
        </w:rPr>
        <w:t xml:space="preserve"> Base Case Technology Percentage Mix</w:t>
      </w:r>
      <w:bookmarkEnd w:id="24"/>
      <w:bookmarkEnd w:id="25"/>
      <w:bookmarkEnd w:id="26"/>
    </w:p>
    <w:tbl>
      <w:tblPr>
        <w:tblW w:w="80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992"/>
        <w:gridCol w:w="2088"/>
        <w:gridCol w:w="1620"/>
      </w:tblGrid>
      <w:tr w:rsidR="00E91816" w:rsidRPr="00261D91" w14:paraId="61986F84" w14:textId="77777777" w:rsidTr="5B621C54">
        <w:trPr>
          <w:trHeight w:val="636"/>
        </w:trPr>
        <w:tc>
          <w:tcPr>
            <w:tcW w:w="2340" w:type="dxa"/>
            <w:shd w:val="clear" w:color="auto" w:fill="auto"/>
            <w:noWrap/>
            <w:vAlign w:val="bottom"/>
            <w:hideMark/>
          </w:tcPr>
          <w:p w14:paraId="61986F7F" w14:textId="77777777" w:rsidR="00E91816" w:rsidRPr="00261D91" w:rsidRDefault="5B621C54" w:rsidP="5B621C54">
            <w:pPr>
              <w:jc w:val="center"/>
              <w:rPr>
                <w:b/>
                <w:bCs/>
                <w:sz w:val="22"/>
                <w:szCs w:val="22"/>
              </w:rPr>
            </w:pPr>
            <w:r w:rsidRPr="5B621C54">
              <w:rPr>
                <w:b/>
                <w:bCs/>
                <w:sz w:val="22"/>
                <w:szCs w:val="22"/>
              </w:rPr>
              <w:t>Primary Use</w:t>
            </w:r>
          </w:p>
        </w:tc>
        <w:tc>
          <w:tcPr>
            <w:tcW w:w="1992" w:type="dxa"/>
            <w:shd w:val="clear" w:color="auto" w:fill="auto"/>
            <w:vAlign w:val="bottom"/>
            <w:hideMark/>
          </w:tcPr>
          <w:p w14:paraId="61986F80" w14:textId="77777777" w:rsidR="00E91816" w:rsidRPr="00261D91" w:rsidRDefault="5B621C54" w:rsidP="009D316C">
            <w:pPr>
              <w:jc w:val="center"/>
              <w:rPr>
                <w:b/>
                <w:bCs/>
                <w:color w:val="000000"/>
                <w:sz w:val="22"/>
                <w:szCs w:val="22"/>
              </w:rPr>
            </w:pPr>
            <w:r w:rsidRPr="5B621C54">
              <w:rPr>
                <w:b/>
                <w:bCs/>
                <w:color w:val="000000" w:themeColor="text1"/>
                <w:sz w:val="22"/>
                <w:szCs w:val="22"/>
              </w:rPr>
              <w:t>Metal Halide(MH)</w:t>
            </w:r>
          </w:p>
          <w:p w14:paraId="61986F81" w14:textId="77777777" w:rsidR="00E91816" w:rsidRPr="00261D91" w:rsidRDefault="5B621C54" w:rsidP="009D316C">
            <w:pPr>
              <w:jc w:val="center"/>
              <w:rPr>
                <w:b/>
                <w:bCs/>
                <w:color w:val="000000"/>
                <w:sz w:val="22"/>
                <w:szCs w:val="22"/>
              </w:rPr>
            </w:pPr>
            <w:r w:rsidRPr="5B621C54">
              <w:rPr>
                <w:b/>
                <w:bCs/>
                <w:color w:val="000000" w:themeColor="text1"/>
                <w:sz w:val="22"/>
                <w:szCs w:val="22"/>
              </w:rPr>
              <w:t>Base Case</w:t>
            </w:r>
          </w:p>
        </w:tc>
        <w:tc>
          <w:tcPr>
            <w:tcW w:w="2088" w:type="dxa"/>
            <w:shd w:val="clear" w:color="auto" w:fill="auto"/>
            <w:vAlign w:val="bottom"/>
            <w:hideMark/>
          </w:tcPr>
          <w:p w14:paraId="61986F82" w14:textId="77777777" w:rsidR="00E91816" w:rsidRPr="00261D91" w:rsidRDefault="5B621C54" w:rsidP="009D316C">
            <w:pPr>
              <w:jc w:val="center"/>
              <w:rPr>
                <w:b/>
                <w:bCs/>
                <w:color w:val="000000"/>
                <w:sz w:val="22"/>
                <w:szCs w:val="22"/>
              </w:rPr>
            </w:pPr>
            <w:r w:rsidRPr="5B621C54">
              <w:rPr>
                <w:b/>
                <w:bCs/>
                <w:color w:val="000000" w:themeColor="text1"/>
                <w:sz w:val="22"/>
                <w:szCs w:val="22"/>
              </w:rPr>
              <w:t>Linear Fluorescent Base Case</w:t>
            </w:r>
          </w:p>
        </w:tc>
        <w:tc>
          <w:tcPr>
            <w:tcW w:w="1620" w:type="dxa"/>
            <w:shd w:val="clear" w:color="auto" w:fill="auto"/>
            <w:vAlign w:val="bottom"/>
            <w:hideMark/>
          </w:tcPr>
          <w:p w14:paraId="61986F83" w14:textId="77777777" w:rsidR="00E91816" w:rsidRPr="00261D91" w:rsidRDefault="5B621C54" w:rsidP="009D316C">
            <w:pPr>
              <w:jc w:val="center"/>
              <w:rPr>
                <w:b/>
                <w:bCs/>
                <w:color w:val="000000"/>
                <w:sz w:val="22"/>
                <w:szCs w:val="22"/>
              </w:rPr>
            </w:pPr>
            <w:r w:rsidRPr="5B621C54">
              <w:rPr>
                <w:b/>
                <w:bCs/>
                <w:color w:val="000000" w:themeColor="text1"/>
                <w:sz w:val="22"/>
                <w:szCs w:val="22"/>
              </w:rPr>
              <w:t>LED Base Case</w:t>
            </w:r>
          </w:p>
        </w:tc>
      </w:tr>
      <w:tr w:rsidR="00E91816" w:rsidRPr="00261D91" w14:paraId="61986F89" w14:textId="77777777" w:rsidTr="5B621C54">
        <w:trPr>
          <w:trHeight w:val="288"/>
        </w:trPr>
        <w:tc>
          <w:tcPr>
            <w:tcW w:w="2340" w:type="dxa"/>
            <w:shd w:val="clear" w:color="auto" w:fill="auto"/>
            <w:noWrap/>
            <w:vAlign w:val="bottom"/>
          </w:tcPr>
          <w:p w14:paraId="61986F85" w14:textId="64E464A9" w:rsidR="00E91816" w:rsidRPr="00261D91" w:rsidRDefault="5B621C54" w:rsidP="009D316C">
            <w:pPr>
              <w:jc w:val="center"/>
              <w:rPr>
                <w:color w:val="000000"/>
                <w:sz w:val="22"/>
                <w:szCs w:val="22"/>
              </w:rPr>
            </w:pPr>
            <w:r w:rsidRPr="5B621C54">
              <w:rPr>
                <w:color w:val="000000" w:themeColor="text1"/>
                <w:sz w:val="22"/>
                <w:szCs w:val="22"/>
              </w:rPr>
              <w:t>Streetlight</w:t>
            </w:r>
          </w:p>
        </w:tc>
        <w:tc>
          <w:tcPr>
            <w:tcW w:w="1992" w:type="dxa"/>
            <w:shd w:val="clear" w:color="auto" w:fill="auto"/>
            <w:noWrap/>
            <w:vAlign w:val="bottom"/>
          </w:tcPr>
          <w:p w14:paraId="61986F86" w14:textId="77777777" w:rsidR="00E91816" w:rsidRPr="0009289A" w:rsidRDefault="5B621C54" w:rsidP="5B621C54">
            <w:pPr>
              <w:jc w:val="center"/>
              <w:rPr>
                <w:color w:val="000000"/>
                <w:sz w:val="22"/>
                <w:szCs w:val="22"/>
              </w:rPr>
            </w:pPr>
            <w:r w:rsidRPr="5B621C54">
              <w:rPr>
                <w:color w:val="000000" w:themeColor="text1"/>
                <w:sz w:val="22"/>
                <w:szCs w:val="22"/>
              </w:rPr>
              <w:t>0%</w:t>
            </w:r>
          </w:p>
        </w:tc>
        <w:tc>
          <w:tcPr>
            <w:tcW w:w="2088" w:type="dxa"/>
            <w:shd w:val="clear" w:color="auto" w:fill="auto"/>
            <w:noWrap/>
            <w:vAlign w:val="bottom"/>
          </w:tcPr>
          <w:p w14:paraId="61986F87" w14:textId="77777777" w:rsidR="00E91816" w:rsidRPr="0009289A" w:rsidRDefault="5B621C54" w:rsidP="5B621C54">
            <w:pPr>
              <w:jc w:val="center"/>
              <w:rPr>
                <w:color w:val="000000"/>
                <w:sz w:val="22"/>
                <w:szCs w:val="22"/>
              </w:rPr>
            </w:pPr>
            <w:r w:rsidRPr="5B621C54">
              <w:rPr>
                <w:color w:val="000000" w:themeColor="text1"/>
                <w:sz w:val="22"/>
                <w:szCs w:val="22"/>
              </w:rPr>
              <w:t>0%</w:t>
            </w:r>
          </w:p>
        </w:tc>
        <w:tc>
          <w:tcPr>
            <w:tcW w:w="1620" w:type="dxa"/>
            <w:shd w:val="clear" w:color="auto" w:fill="auto"/>
            <w:noWrap/>
            <w:vAlign w:val="bottom"/>
          </w:tcPr>
          <w:p w14:paraId="61986F88" w14:textId="77777777" w:rsidR="00E91816" w:rsidRPr="0009289A" w:rsidRDefault="5B621C54" w:rsidP="5B621C54">
            <w:pPr>
              <w:jc w:val="center"/>
              <w:rPr>
                <w:color w:val="000000"/>
                <w:sz w:val="22"/>
                <w:szCs w:val="22"/>
              </w:rPr>
            </w:pPr>
            <w:r w:rsidRPr="5B621C54">
              <w:rPr>
                <w:color w:val="000000" w:themeColor="text1"/>
                <w:sz w:val="22"/>
                <w:szCs w:val="22"/>
              </w:rPr>
              <w:t>100%</w:t>
            </w:r>
          </w:p>
        </w:tc>
      </w:tr>
      <w:tr w:rsidR="00E91816" w:rsidRPr="00261D91" w14:paraId="61986F8E" w14:textId="77777777" w:rsidTr="5B621C54">
        <w:trPr>
          <w:trHeight w:val="288"/>
        </w:trPr>
        <w:tc>
          <w:tcPr>
            <w:tcW w:w="2340" w:type="dxa"/>
            <w:shd w:val="clear" w:color="auto" w:fill="auto"/>
            <w:noWrap/>
            <w:vAlign w:val="bottom"/>
          </w:tcPr>
          <w:p w14:paraId="61986F8A" w14:textId="4174734F" w:rsidR="00E91816" w:rsidRPr="00261D91" w:rsidRDefault="5B621C54" w:rsidP="009D316C">
            <w:pPr>
              <w:jc w:val="center"/>
              <w:rPr>
                <w:color w:val="000000"/>
                <w:sz w:val="22"/>
                <w:szCs w:val="22"/>
              </w:rPr>
            </w:pPr>
            <w:r w:rsidRPr="5B621C54">
              <w:rPr>
                <w:color w:val="000000" w:themeColor="text1"/>
                <w:sz w:val="22"/>
                <w:szCs w:val="22"/>
              </w:rPr>
              <w:t>Road &amp; Area</w:t>
            </w:r>
          </w:p>
        </w:tc>
        <w:tc>
          <w:tcPr>
            <w:tcW w:w="1992" w:type="dxa"/>
            <w:shd w:val="clear" w:color="auto" w:fill="auto"/>
            <w:noWrap/>
            <w:vAlign w:val="bottom"/>
          </w:tcPr>
          <w:p w14:paraId="61986F8B" w14:textId="77777777" w:rsidR="00E91816" w:rsidRPr="0009289A" w:rsidRDefault="5B621C54" w:rsidP="5B621C54">
            <w:pPr>
              <w:jc w:val="center"/>
              <w:rPr>
                <w:color w:val="000000"/>
                <w:sz w:val="22"/>
                <w:szCs w:val="22"/>
              </w:rPr>
            </w:pPr>
            <w:r w:rsidRPr="5B621C54">
              <w:rPr>
                <w:color w:val="000000" w:themeColor="text1"/>
                <w:sz w:val="22"/>
                <w:szCs w:val="22"/>
              </w:rPr>
              <w:t>0%</w:t>
            </w:r>
          </w:p>
        </w:tc>
        <w:tc>
          <w:tcPr>
            <w:tcW w:w="2088" w:type="dxa"/>
            <w:shd w:val="clear" w:color="auto" w:fill="auto"/>
            <w:noWrap/>
            <w:vAlign w:val="bottom"/>
          </w:tcPr>
          <w:p w14:paraId="61986F8C" w14:textId="77777777" w:rsidR="00E91816" w:rsidRPr="0009289A" w:rsidRDefault="5B621C54" w:rsidP="5B621C54">
            <w:pPr>
              <w:jc w:val="center"/>
              <w:rPr>
                <w:color w:val="000000"/>
                <w:sz w:val="22"/>
                <w:szCs w:val="22"/>
              </w:rPr>
            </w:pPr>
            <w:r w:rsidRPr="5B621C54">
              <w:rPr>
                <w:color w:val="000000" w:themeColor="text1"/>
                <w:sz w:val="22"/>
                <w:szCs w:val="22"/>
              </w:rPr>
              <w:t>0%</w:t>
            </w:r>
          </w:p>
        </w:tc>
        <w:tc>
          <w:tcPr>
            <w:tcW w:w="1620" w:type="dxa"/>
            <w:shd w:val="clear" w:color="auto" w:fill="auto"/>
            <w:noWrap/>
            <w:vAlign w:val="bottom"/>
          </w:tcPr>
          <w:p w14:paraId="61986F8D" w14:textId="77777777" w:rsidR="00E91816" w:rsidRPr="0009289A" w:rsidRDefault="5B621C54" w:rsidP="5B621C54">
            <w:pPr>
              <w:jc w:val="center"/>
              <w:rPr>
                <w:color w:val="000000"/>
                <w:sz w:val="22"/>
                <w:szCs w:val="22"/>
              </w:rPr>
            </w:pPr>
            <w:r w:rsidRPr="5B621C54">
              <w:rPr>
                <w:color w:val="000000" w:themeColor="text1"/>
                <w:sz w:val="22"/>
                <w:szCs w:val="22"/>
              </w:rPr>
              <w:t>100%</w:t>
            </w:r>
          </w:p>
        </w:tc>
      </w:tr>
      <w:tr w:rsidR="00E91816" w:rsidRPr="00261D91" w14:paraId="61986F93" w14:textId="77777777" w:rsidTr="5B621C54">
        <w:trPr>
          <w:trHeight w:val="288"/>
        </w:trPr>
        <w:tc>
          <w:tcPr>
            <w:tcW w:w="2340" w:type="dxa"/>
            <w:shd w:val="clear" w:color="auto" w:fill="auto"/>
            <w:noWrap/>
            <w:vAlign w:val="bottom"/>
          </w:tcPr>
          <w:p w14:paraId="61986F8F" w14:textId="67EC47A1" w:rsidR="00E91816" w:rsidRPr="00261D91" w:rsidRDefault="5B621C54" w:rsidP="009D316C">
            <w:pPr>
              <w:jc w:val="center"/>
              <w:rPr>
                <w:color w:val="000000"/>
                <w:sz w:val="22"/>
                <w:szCs w:val="22"/>
              </w:rPr>
            </w:pPr>
            <w:r w:rsidRPr="5B621C54">
              <w:rPr>
                <w:color w:val="000000" w:themeColor="text1"/>
                <w:sz w:val="22"/>
                <w:szCs w:val="22"/>
              </w:rPr>
              <w:t>Wall-Mounted</w:t>
            </w:r>
          </w:p>
        </w:tc>
        <w:tc>
          <w:tcPr>
            <w:tcW w:w="1992" w:type="dxa"/>
            <w:shd w:val="clear" w:color="auto" w:fill="auto"/>
            <w:noWrap/>
            <w:vAlign w:val="bottom"/>
          </w:tcPr>
          <w:p w14:paraId="61986F90" w14:textId="77777777" w:rsidR="00E91816" w:rsidRPr="0009289A" w:rsidRDefault="5B621C54" w:rsidP="5B621C54">
            <w:pPr>
              <w:jc w:val="center"/>
              <w:rPr>
                <w:color w:val="000000"/>
                <w:sz w:val="22"/>
                <w:szCs w:val="22"/>
              </w:rPr>
            </w:pPr>
            <w:r w:rsidRPr="5B621C54">
              <w:rPr>
                <w:color w:val="000000" w:themeColor="text1"/>
                <w:sz w:val="22"/>
                <w:szCs w:val="22"/>
              </w:rPr>
              <w:t>0%</w:t>
            </w:r>
          </w:p>
        </w:tc>
        <w:tc>
          <w:tcPr>
            <w:tcW w:w="2088" w:type="dxa"/>
            <w:shd w:val="clear" w:color="auto" w:fill="auto"/>
            <w:noWrap/>
            <w:vAlign w:val="bottom"/>
          </w:tcPr>
          <w:p w14:paraId="61986F91" w14:textId="77777777" w:rsidR="00E91816" w:rsidRPr="0009289A" w:rsidRDefault="5B621C54" w:rsidP="5B621C54">
            <w:pPr>
              <w:jc w:val="center"/>
              <w:rPr>
                <w:color w:val="000000"/>
                <w:sz w:val="22"/>
                <w:szCs w:val="22"/>
              </w:rPr>
            </w:pPr>
            <w:r w:rsidRPr="5B621C54">
              <w:rPr>
                <w:color w:val="000000" w:themeColor="text1"/>
                <w:sz w:val="22"/>
                <w:szCs w:val="22"/>
              </w:rPr>
              <w:t>0%</w:t>
            </w:r>
          </w:p>
        </w:tc>
        <w:tc>
          <w:tcPr>
            <w:tcW w:w="1620" w:type="dxa"/>
            <w:shd w:val="clear" w:color="auto" w:fill="auto"/>
            <w:noWrap/>
            <w:vAlign w:val="bottom"/>
          </w:tcPr>
          <w:p w14:paraId="61986F92" w14:textId="77777777" w:rsidR="00E91816" w:rsidRPr="0009289A" w:rsidRDefault="5B621C54" w:rsidP="5B621C54">
            <w:pPr>
              <w:jc w:val="center"/>
              <w:rPr>
                <w:color w:val="000000"/>
                <w:sz w:val="22"/>
                <w:szCs w:val="22"/>
              </w:rPr>
            </w:pPr>
            <w:r w:rsidRPr="5B621C54">
              <w:rPr>
                <w:color w:val="000000" w:themeColor="text1"/>
                <w:sz w:val="22"/>
                <w:szCs w:val="22"/>
              </w:rPr>
              <w:t>100%</w:t>
            </w:r>
          </w:p>
        </w:tc>
      </w:tr>
      <w:tr w:rsidR="00E91816" w:rsidRPr="00261D91" w14:paraId="61986F98" w14:textId="77777777" w:rsidTr="5B621C54">
        <w:trPr>
          <w:trHeight w:val="288"/>
        </w:trPr>
        <w:tc>
          <w:tcPr>
            <w:tcW w:w="2340" w:type="dxa"/>
            <w:shd w:val="clear" w:color="auto" w:fill="auto"/>
            <w:noWrap/>
            <w:vAlign w:val="bottom"/>
          </w:tcPr>
          <w:p w14:paraId="61986F94" w14:textId="1FB06CC4" w:rsidR="00E91816" w:rsidRPr="00261D91" w:rsidRDefault="5B621C54" w:rsidP="009D316C">
            <w:pPr>
              <w:jc w:val="center"/>
              <w:rPr>
                <w:color w:val="000000"/>
                <w:sz w:val="22"/>
                <w:szCs w:val="22"/>
              </w:rPr>
            </w:pPr>
            <w:r w:rsidRPr="5B621C54">
              <w:rPr>
                <w:color w:val="000000" w:themeColor="text1"/>
                <w:sz w:val="22"/>
                <w:szCs w:val="22"/>
              </w:rPr>
              <w:t>Canopy</w:t>
            </w:r>
          </w:p>
        </w:tc>
        <w:tc>
          <w:tcPr>
            <w:tcW w:w="1992" w:type="dxa"/>
            <w:shd w:val="clear" w:color="auto" w:fill="auto"/>
            <w:noWrap/>
            <w:vAlign w:val="bottom"/>
          </w:tcPr>
          <w:p w14:paraId="61986F95" w14:textId="77777777" w:rsidR="00E91816" w:rsidRPr="0009289A" w:rsidRDefault="5B621C54" w:rsidP="5B621C54">
            <w:pPr>
              <w:jc w:val="center"/>
              <w:rPr>
                <w:color w:val="000000"/>
                <w:sz w:val="22"/>
                <w:szCs w:val="22"/>
              </w:rPr>
            </w:pPr>
            <w:r w:rsidRPr="5B621C54">
              <w:rPr>
                <w:color w:val="000000" w:themeColor="text1"/>
                <w:sz w:val="22"/>
                <w:szCs w:val="22"/>
              </w:rPr>
              <w:t>0%</w:t>
            </w:r>
          </w:p>
        </w:tc>
        <w:tc>
          <w:tcPr>
            <w:tcW w:w="2088" w:type="dxa"/>
            <w:shd w:val="clear" w:color="auto" w:fill="auto"/>
            <w:noWrap/>
            <w:vAlign w:val="bottom"/>
          </w:tcPr>
          <w:p w14:paraId="61986F96" w14:textId="77777777" w:rsidR="00E91816" w:rsidRPr="0009289A" w:rsidRDefault="5B621C54" w:rsidP="5B621C54">
            <w:pPr>
              <w:jc w:val="center"/>
              <w:rPr>
                <w:color w:val="000000"/>
                <w:sz w:val="22"/>
                <w:szCs w:val="22"/>
              </w:rPr>
            </w:pPr>
            <w:r w:rsidRPr="5B621C54">
              <w:rPr>
                <w:color w:val="000000" w:themeColor="text1"/>
                <w:sz w:val="22"/>
                <w:szCs w:val="22"/>
              </w:rPr>
              <w:t>0%</w:t>
            </w:r>
          </w:p>
        </w:tc>
        <w:tc>
          <w:tcPr>
            <w:tcW w:w="1620" w:type="dxa"/>
            <w:shd w:val="clear" w:color="auto" w:fill="auto"/>
            <w:noWrap/>
            <w:vAlign w:val="bottom"/>
          </w:tcPr>
          <w:p w14:paraId="61986F97" w14:textId="77777777" w:rsidR="00E91816" w:rsidRPr="0009289A" w:rsidRDefault="5B621C54" w:rsidP="5B621C54">
            <w:pPr>
              <w:jc w:val="center"/>
              <w:rPr>
                <w:color w:val="000000"/>
                <w:sz w:val="22"/>
                <w:szCs w:val="22"/>
              </w:rPr>
            </w:pPr>
            <w:r w:rsidRPr="5B621C54">
              <w:rPr>
                <w:color w:val="000000" w:themeColor="text1"/>
                <w:sz w:val="22"/>
                <w:szCs w:val="22"/>
              </w:rPr>
              <w:t>100%</w:t>
            </w:r>
          </w:p>
        </w:tc>
      </w:tr>
      <w:tr w:rsidR="00E91816" w:rsidRPr="00261D91" w14:paraId="61986F9D" w14:textId="77777777" w:rsidTr="5B621C54">
        <w:trPr>
          <w:trHeight w:val="288"/>
        </w:trPr>
        <w:tc>
          <w:tcPr>
            <w:tcW w:w="2340" w:type="dxa"/>
            <w:shd w:val="clear" w:color="auto" w:fill="auto"/>
            <w:noWrap/>
            <w:vAlign w:val="bottom"/>
            <w:hideMark/>
          </w:tcPr>
          <w:p w14:paraId="61986F99" w14:textId="77777777" w:rsidR="00E91816" w:rsidRPr="00261D91" w:rsidRDefault="5B621C54" w:rsidP="009D316C">
            <w:pPr>
              <w:jc w:val="center"/>
              <w:rPr>
                <w:color w:val="000000"/>
                <w:sz w:val="22"/>
                <w:szCs w:val="22"/>
              </w:rPr>
            </w:pPr>
            <w:r w:rsidRPr="5B621C54">
              <w:rPr>
                <w:color w:val="000000" w:themeColor="text1"/>
                <w:sz w:val="22"/>
                <w:szCs w:val="22"/>
              </w:rPr>
              <w:t>Garage</w:t>
            </w:r>
          </w:p>
        </w:tc>
        <w:tc>
          <w:tcPr>
            <w:tcW w:w="1992" w:type="dxa"/>
            <w:shd w:val="clear" w:color="auto" w:fill="auto"/>
            <w:noWrap/>
            <w:vAlign w:val="bottom"/>
            <w:hideMark/>
          </w:tcPr>
          <w:p w14:paraId="61986F9A" w14:textId="77777777" w:rsidR="00E91816" w:rsidRPr="0009289A" w:rsidRDefault="5B621C54" w:rsidP="5B621C54">
            <w:pPr>
              <w:jc w:val="center"/>
              <w:rPr>
                <w:color w:val="000000"/>
                <w:sz w:val="22"/>
                <w:szCs w:val="22"/>
              </w:rPr>
            </w:pPr>
            <w:r w:rsidRPr="5B621C54">
              <w:rPr>
                <w:color w:val="000000" w:themeColor="text1"/>
                <w:sz w:val="22"/>
                <w:szCs w:val="22"/>
              </w:rPr>
              <w:t>20%</w:t>
            </w:r>
          </w:p>
        </w:tc>
        <w:tc>
          <w:tcPr>
            <w:tcW w:w="2088" w:type="dxa"/>
            <w:shd w:val="clear" w:color="auto" w:fill="auto"/>
            <w:noWrap/>
            <w:vAlign w:val="bottom"/>
            <w:hideMark/>
          </w:tcPr>
          <w:p w14:paraId="61986F9B" w14:textId="77777777" w:rsidR="00E91816" w:rsidRPr="0009289A" w:rsidRDefault="5B621C54" w:rsidP="5B621C54">
            <w:pPr>
              <w:jc w:val="center"/>
              <w:rPr>
                <w:color w:val="000000"/>
                <w:sz w:val="22"/>
                <w:szCs w:val="22"/>
              </w:rPr>
            </w:pPr>
            <w:r w:rsidRPr="5B621C54">
              <w:rPr>
                <w:color w:val="000000" w:themeColor="text1"/>
                <w:sz w:val="22"/>
                <w:szCs w:val="22"/>
              </w:rPr>
              <w:t>20%</w:t>
            </w:r>
          </w:p>
        </w:tc>
        <w:tc>
          <w:tcPr>
            <w:tcW w:w="1620" w:type="dxa"/>
            <w:shd w:val="clear" w:color="auto" w:fill="auto"/>
            <w:noWrap/>
            <w:vAlign w:val="bottom"/>
            <w:hideMark/>
          </w:tcPr>
          <w:p w14:paraId="61986F9C" w14:textId="77777777" w:rsidR="00E91816" w:rsidRPr="0009289A" w:rsidRDefault="5B621C54" w:rsidP="5B621C54">
            <w:pPr>
              <w:jc w:val="center"/>
              <w:rPr>
                <w:color w:val="000000"/>
                <w:sz w:val="22"/>
                <w:szCs w:val="22"/>
              </w:rPr>
            </w:pPr>
            <w:r w:rsidRPr="5B621C54">
              <w:rPr>
                <w:color w:val="000000" w:themeColor="text1"/>
                <w:sz w:val="22"/>
                <w:szCs w:val="22"/>
              </w:rPr>
              <w:t>60%</w:t>
            </w:r>
          </w:p>
        </w:tc>
      </w:tr>
    </w:tbl>
    <w:p w14:paraId="61986F9E" w14:textId="37487227" w:rsidR="00E91816" w:rsidRDefault="00E91816" w:rsidP="00E91816"/>
    <w:p w14:paraId="725D64A5" w14:textId="77777777" w:rsidR="00707381" w:rsidRDefault="00707381" w:rsidP="00E91816"/>
    <w:p w14:paraId="715017E2" w14:textId="09754179" w:rsidR="0009289A" w:rsidRDefault="5B621C54" w:rsidP="00E91816">
      <w:r>
        <w:t>The following table includes PG&amp;E’s measure codes and measure descriptions:</w:t>
      </w:r>
    </w:p>
    <w:p w14:paraId="75CD40A4" w14:textId="77777777" w:rsidR="0009289A" w:rsidRPr="00261D91" w:rsidRDefault="0009289A" w:rsidP="00E91816"/>
    <w:p w14:paraId="61986F9F" w14:textId="7A94CAE8" w:rsidR="00D56DC3" w:rsidRPr="00261D91" w:rsidRDefault="00D56DC3" w:rsidP="5B621C54">
      <w:pPr>
        <w:pStyle w:val="Caption"/>
        <w:keepNext/>
        <w:jc w:val="center"/>
        <w:rPr>
          <w:sz w:val="22"/>
          <w:szCs w:val="22"/>
        </w:rPr>
      </w:pPr>
      <w:bookmarkStart w:id="27" w:name="_Toc511134157"/>
      <w:bookmarkStart w:id="28" w:name="_Toc511235053"/>
      <w:r w:rsidRPr="5B621C54">
        <w:rPr>
          <w:sz w:val="22"/>
          <w:szCs w:val="22"/>
        </w:rPr>
        <w:t xml:space="preserve">Table </w:t>
      </w:r>
      <w:r w:rsidR="004B0641" w:rsidRPr="5B621C54">
        <w:fldChar w:fldCharType="begin"/>
      </w:r>
      <w:r w:rsidR="004B0641" w:rsidRPr="00261D91">
        <w:rPr>
          <w:sz w:val="22"/>
        </w:rPr>
        <w:instrText xml:space="preserve"> SEQ Table \* ARABIC </w:instrText>
      </w:r>
      <w:r w:rsidR="004B0641" w:rsidRPr="5B621C54">
        <w:rPr>
          <w:sz w:val="22"/>
        </w:rPr>
        <w:fldChar w:fldCharType="separate"/>
      </w:r>
      <w:r w:rsidR="006401BF">
        <w:rPr>
          <w:noProof/>
          <w:sz w:val="22"/>
        </w:rPr>
        <w:t>2</w:t>
      </w:r>
      <w:r w:rsidR="004B0641" w:rsidRPr="5B621C54">
        <w:fldChar w:fldCharType="end"/>
      </w:r>
      <w:r w:rsidRPr="5B621C54">
        <w:rPr>
          <w:sz w:val="22"/>
          <w:szCs w:val="22"/>
        </w:rPr>
        <w:t xml:space="preserve"> Measure Codes and Descriptions</w:t>
      </w:r>
      <w:bookmarkEnd w:id="27"/>
      <w:bookmarkEnd w:id="28"/>
    </w:p>
    <w:tbl>
      <w:tblPr>
        <w:tblStyle w:val="TableGrid1"/>
        <w:tblW w:w="5000" w:type="pct"/>
        <w:tblLayout w:type="fixed"/>
        <w:tblLook w:val="04A0" w:firstRow="1" w:lastRow="0" w:firstColumn="1" w:lastColumn="0" w:noHBand="0" w:noVBand="1"/>
      </w:tblPr>
      <w:tblGrid>
        <w:gridCol w:w="1637"/>
        <w:gridCol w:w="8299"/>
      </w:tblGrid>
      <w:tr w:rsidR="00AF0CCA" w:rsidRPr="00707381" w14:paraId="61986FA2" w14:textId="77777777" w:rsidTr="5B621C54">
        <w:trPr>
          <w:trHeight w:val="305"/>
        </w:trPr>
        <w:tc>
          <w:tcPr>
            <w:tcW w:w="824" w:type="pct"/>
            <w:vAlign w:val="center"/>
            <w:hideMark/>
          </w:tcPr>
          <w:p w14:paraId="61986FA0" w14:textId="77777777" w:rsidR="00AF0CCA" w:rsidRPr="00707381" w:rsidRDefault="5B621C54" w:rsidP="5B621C54">
            <w:pPr>
              <w:jc w:val="center"/>
              <w:rPr>
                <w:rFonts w:ascii="Times New Roman" w:eastAsiaTheme="minorEastAsia" w:hAnsi="Times New Roman"/>
                <w:b/>
                <w:bCs/>
                <w:sz w:val="20"/>
                <w:szCs w:val="20"/>
              </w:rPr>
            </w:pPr>
            <w:r w:rsidRPr="00707381">
              <w:rPr>
                <w:rFonts w:ascii="Times New Roman" w:hAnsi="Times New Roman"/>
                <w:b/>
                <w:bCs/>
                <w:sz w:val="20"/>
                <w:szCs w:val="20"/>
              </w:rPr>
              <w:t>Measure Code</w:t>
            </w:r>
          </w:p>
        </w:tc>
        <w:tc>
          <w:tcPr>
            <w:tcW w:w="4176" w:type="pct"/>
            <w:vAlign w:val="center"/>
            <w:hideMark/>
          </w:tcPr>
          <w:p w14:paraId="61986FA1" w14:textId="77777777" w:rsidR="00AF0CCA" w:rsidRPr="00707381" w:rsidRDefault="5B621C54" w:rsidP="5B621C54">
            <w:pPr>
              <w:rPr>
                <w:rFonts w:ascii="Times New Roman" w:eastAsiaTheme="minorEastAsia" w:hAnsi="Times New Roman"/>
                <w:b/>
                <w:bCs/>
                <w:sz w:val="20"/>
                <w:szCs w:val="20"/>
              </w:rPr>
            </w:pPr>
            <w:r w:rsidRPr="00707381">
              <w:rPr>
                <w:rFonts w:ascii="Times New Roman" w:hAnsi="Times New Roman"/>
                <w:b/>
                <w:bCs/>
                <w:sz w:val="20"/>
                <w:szCs w:val="20"/>
              </w:rPr>
              <w:t>Measure Name</w:t>
            </w:r>
          </w:p>
        </w:tc>
      </w:tr>
      <w:tr w:rsidR="00801A0B" w:rsidRPr="00707381" w14:paraId="61986FA5" w14:textId="77777777" w:rsidTr="5B621C54">
        <w:trPr>
          <w:trHeight w:val="300"/>
        </w:trPr>
        <w:tc>
          <w:tcPr>
            <w:tcW w:w="824" w:type="pct"/>
            <w:noWrap/>
            <w:vAlign w:val="center"/>
            <w:hideMark/>
          </w:tcPr>
          <w:p w14:paraId="61986FA3"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LT282</w:t>
            </w:r>
          </w:p>
        </w:tc>
        <w:tc>
          <w:tcPr>
            <w:tcW w:w="4176" w:type="pct"/>
            <w:noWrap/>
            <w:vAlign w:val="center"/>
            <w:hideMark/>
          </w:tcPr>
          <w:p w14:paraId="61986FA4"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STREET LIGHTING: INSTALL 0 - 29 W FIXTURE</w:t>
            </w:r>
          </w:p>
        </w:tc>
      </w:tr>
      <w:tr w:rsidR="00801A0B" w:rsidRPr="00707381" w14:paraId="61986FA8" w14:textId="77777777" w:rsidTr="5B621C54">
        <w:trPr>
          <w:trHeight w:val="300"/>
        </w:trPr>
        <w:tc>
          <w:tcPr>
            <w:tcW w:w="824" w:type="pct"/>
            <w:noWrap/>
            <w:vAlign w:val="center"/>
            <w:hideMark/>
          </w:tcPr>
          <w:p w14:paraId="61986FA6"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LT283</w:t>
            </w:r>
          </w:p>
        </w:tc>
        <w:tc>
          <w:tcPr>
            <w:tcW w:w="4176" w:type="pct"/>
            <w:noWrap/>
            <w:vAlign w:val="center"/>
            <w:hideMark/>
          </w:tcPr>
          <w:p w14:paraId="61986FA7"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STREET LIGHTING: INSTALL 30 - 45 W FIXTURE</w:t>
            </w:r>
          </w:p>
        </w:tc>
      </w:tr>
      <w:tr w:rsidR="00801A0B" w:rsidRPr="00707381" w14:paraId="61986FAB" w14:textId="77777777" w:rsidTr="5B621C54">
        <w:trPr>
          <w:trHeight w:val="300"/>
        </w:trPr>
        <w:tc>
          <w:tcPr>
            <w:tcW w:w="824" w:type="pct"/>
            <w:noWrap/>
            <w:vAlign w:val="center"/>
            <w:hideMark/>
          </w:tcPr>
          <w:p w14:paraId="61986FA9"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LT284</w:t>
            </w:r>
          </w:p>
        </w:tc>
        <w:tc>
          <w:tcPr>
            <w:tcW w:w="4176" w:type="pct"/>
            <w:noWrap/>
            <w:vAlign w:val="center"/>
            <w:hideMark/>
          </w:tcPr>
          <w:p w14:paraId="61986FAA"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STREET LIGHTING: INSTALL 46 - 68 W FIXTURE</w:t>
            </w:r>
          </w:p>
        </w:tc>
      </w:tr>
      <w:tr w:rsidR="00801A0B" w:rsidRPr="00707381" w14:paraId="61986FAE" w14:textId="77777777" w:rsidTr="5B621C54">
        <w:trPr>
          <w:trHeight w:val="300"/>
        </w:trPr>
        <w:tc>
          <w:tcPr>
            <w:tcW w:w="824" w:type="pct"/>
            <w:noWrap/>
            <w:vAlign w:val="center"/>
            <w:hideMark/>
          </w:tcPr>
          <w:p w14:paraId="61986FAC"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LT285</w:t>
            </w:r>
          </w:p>
        </w:tc>
        <w:tc>
          <w:tcPr>
            <w:tcW w:w="4176" w:type="pct"/>
            <w:noWrap/>
            <w:vAlign w:val="center"/>
            <w:hideMark/>
          </w:tcPr>
          <w:p w14:paraId="61986FAD"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STREET LIGHTING: INSTALL 69 - 90 W FIXTURE</w:t>
            </w:r>
          </w:p>
        </w:tc>
      </w:tr>
      <w:tr w:rsidR="00801A0B" w:rsidRPr="00707381" w14:paraId="61986FB1" w14:textId="77777777" w:rsidTr="5B621C54">
        <w:trPr>
          <w:trHeight w:val="300"/>
        </w:trPr>
        <w:tc>
          <w:tcPr>
            <w:tcW w:w="824" w:type="pct"/>
            <w:noWrap/>
            <w:vAlign w:val="center"/>
            <w:hideMark/>
          </w:tcPr>
          <w:p w14:paraId="61986FAF"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LT286</w:t>
            </w:r>
          </w:p>
        </w:tc>
        <w:tc>
          <w:tcPr>
            <w:tcW w:w="4176" w:type="pct"/>
            <w:noWrap/>
            <w:vAlign w:val="center"/>
            <w:hideMark/>
          </w:tcPr>
          <w:p w14:paraId="61986FB0"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STREET LIGHTING: INSTALL 91 - 107 W FIXTURE</w:t>
            </w:r>
          </w:p>
        </w:tc>
      </w:tr>
      <w:tr w:rsidR="00801A0B" w:rsidRPr="00707381" w14:paraId="61986FB4" w14:textId="77777777" w:rsidTr="5B621C54">
        <w:trPr>
          <w:trHeight w:val="300"/>
        </w:trPr>
        <w:tc>
          <w:tcPr>
            <w:tcW w:w="824" w:type="pct"/>
            <w:noWrap/>
            <w:vAlign w:val="center"/>
            <w:hideMark/>
          </w:tcPr>
          <w:p w14:paraId="61986FB2"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LT287</w:t>
            </w:r>
          </w:p>
        </w:tc>
        <w:tc>
          <w:tcPr>
            <w:tcW w:w="4176" w:type="pct"/>
            <w:noWrap/>
            <w:vAlign w:val="center"/>
            <w:hideMark/>
          </w:tcPr>
          <w:p w14:paraId="61986FB3"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STREET LIGHTING: INSTALL 108 - 146 W FIXTURE</w:t>
            </w:r>
          </w:p>
        </w:tc>
      </w:tr>
      <w:tr w:rsidR="00801A0B" w:rsidRPr="00707381" w14:paraId="61986FB7" w14:textId="77777777" w:rsidTr="5B621C54">
        <w:trPr>
          <w:trHeight w:val="300"/>
        </w:trPr>
        <w:tc>
          <w:tcPr>
            <w:tcW w:w="824" w:type="pct"/>
            <w:noWrap/>
            <w:vAlign w:val="center"/>
            <w:hideMark/>
          </w:tcPr>
          <w:p w14:paraId="61986FB5"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LT288</w:t>
            </w:r>
          </w:p>
        </w:tc>
        <w:tc>
          <w:tcPr>
            <w:tcW w:w="4176" w:type="pct"/>
            <w:noWrap/>
            <w:vAlign w:val="center"/>
            <w:hideMark/>
          </w:tcPr>
          <w:p w14:paraId="61986FB6"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STREET LIGHTING: INSTALL 147 - 235 W FIXTURE</w:t>
            </w:r>
          </w:p>
        </w:tc>
      </w:tr>
      <w:tr w:rsidR="00801A0B" w:rsidRPr="00707381" w14:paraId="61986FBA" w14:textId="77777777" w:rsidTr="5B621C54">
        <w:trPr>
          <w:trHeight w:val="300"/>
        </w:trPr>
        <w:tc>
          <w:tcPr>
            <w:tcW w:w="824" w:type="pct"/>
            <w:noWrap/>
            <w:vAlign w:val="center"/>
            <w:hideMark/>
          </w:tcPr>
          <w:p w14:paraId="61986FB8"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LT289</w:t>
            </w:r>
          </w:p>
        </w:tc>
        <w:tc>
          <w:tcPr>
            <w:tcW w:w="4176" w:type="pct"/>
            <w:noWrap/>
            <w:vAlign w:val="center"/>
            <w:hideMark/>
          </w:tcPr>
          <w:p w14:paraId="61986FB9"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LS1 LED STREET LIGHTING: INSTALL 0 - 29 W FIXTURE</w:t>
            </w:r>
          </w:p>
        </w:tc>
      </w:tr>
      <w:tr w:rsidR="00801A0B" w:rsidRPr="00707381" w14:paraId="61986FBD" w14:textId="77777777" w:rsidTr="5B621C54">
        <w:trPr>
          <w:trHeight w:val="300"/>
        </w:trPr>
        <w:tc>
          <w:tcPr>
            <w:tcW w:w="824" w:type="pct"/>
            <w:noWrap/>
            <w:vAlign w:val="center"/>
            <w:hideMark/>
          </w:tcPr>
          <w:p w14:paraId="61986FBB"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LT290</w:t>
            </w:r>
          </w:p>
        </w:tc>
        <w:tc>
          <w:tcPr>
            <w:tcW w:w="4176" w:type="pct"/>
            <w:noWrap/>
            <w:vAlign w:val="center"/>
            <w:hideMark/>
          </w:tcPr>
          <w:p w14:paraId="61986FBC"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LS1 LED STREET LIGHTING: INSTALL 30 - 45 W FIXTURE</w:t>
            </w:r>
          </w:p>
        </w:tc>
      </w:tr>
      <w:tr w:rsidR="00801A0B" w:rsidRPr="00707381" w14:paraId="61986FC0" w14:textId="77777777" w:rsidTr="5B621C54">
        <w:trPr>
          <w:trHeight w:val="300"/>
        </w:trPr>
        <w:tc>
          <w:tcPr>
            <w:tcW w:w="824" w:type="pct"/>
            <w:noWrap/>
            <w:vAlign w:val="center"/>
            <w:hideMark/>
          </w:tcPr>
          <w:p w14:paraId="61986FBE"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LT291</w:t>
            </w:r>
          </w:p>
        </w:tc>
        <w:tc>
          <w:tcPr>
            <w:tcW w:w="4176" w:type="pct"/>
            <w:noWrap/>
            <w:vAlign w:val="center"/>
            <w:hideMark/>
          </w:tcPr>
          <w:p w14:paraId="61986FBF"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LS1 LED STREET LIGHTING: INSTALL 46 - 68 W FIXTURE</w:t>
            </w:r>
          </w:p>
        </w:tc>
      </w:tr>
      <w:tr w:rsidR="00801A0B" w:rsidRPr="00707381" w14:paraId="61986FC3" w14:textId="77777777" w:rsidTr="5B621C54">
        <w:trPr>
          <w:trHeight w:val="300"/>
        </w:trPr>
        <w:tc>
          <w:tcPr>
            <w:tcW w:w="824" w:type="pct"/>
            <w:noWrap/>
            <w:vAlign w:val="center"/>
            <w:hideMark/>
          </w:tcPr>
          <w:p w14:paraId="61986FC1"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LT292</w:t>
            </w:r>
          </w:p>
        </w:tc>
        <w:tc>
          <w:tcPr>
            <w:tcW w:w="4176" w:type="pct"/>
            <w:noWrap/>
            <w:vAlign w:val="center"/>
            <w:hideMark/>
          </w:tcPr>
          <w:p w14:paraId="61986FC2"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LS1 LED STREET LIGHTING: INSTALL 69 - 90 W FIXTURE</w:t>
            </w:r>
          </w:p>
        </w:tc>
      </w:tr>
      <w:tr w:rsidR="00801A0B" w:rsidRPr="00707381" w14:paraId="61986FC6" w14:textId="77777777" w:rsidTr="5B621C54">
        <w:trPr>
          <w:trHeight w:val="300"/>
        </w:trPr>
        <w:tc>
          <w:tcPr>
            <w:tcW w:w="824" w:type="pct"/>
            <w:noWrap/>
            <w:vAlign w:val="center"/>
            <w:hideMark/>
          </w:tcPr>
          <w:p w14:paraId="61986FC4"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LT293</w:t>
            </w:r>
          </w:p>
        </w:tc>
        <w:tc>
          <w:tcPr>
            <w:tcW w:w="4176" w:type="pct"/>
            <w:noWrap/>
            <w:vAlign w:val="center"/>
            <w:hideMark/>
          </w:tcPr>
          <w:p w14:paraId="61986FC5"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LS1 LED STREET LIGHTING: INSTALL 91 - 107 W FIXTURE</w:t>
            </w:r>
          </w:p>
        </w:tc>
      </w:tr>
      <w:tr w:rsidR="00801A0B" w:rsidRPr="00707381" w14:paraId="61986FC9" w14:textId="77777777" w:rsidTr="5B621C54">
        <w:trPr>
          <w:trHeight w:val="300"/>
        </w:trPr>
        <w:tc>
          <w:tcPr>
            <w:tcW w:w="824" w:type="pct"/>
            <w:noWrap/>
            <w:vAlign w:val="center"/>
            <w:hideMark/>
          </w:tcPr>
          <w:p w14:paraId="61986FC7"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LT294</w:t>
            </w:r>
          </w:p>
        </w:tc>
        <w:tc>
          <w:tcPr>
            <w:tcW w:w="4176" w:type="pct"/>
            <w:noWrap/>
            <w:vAlign w:val="center"/>
            <w:hideMark/>
          </w:tcPr>
          <w:p w14:paraId="61986FC8"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LS1 LED STREET LIGHTING: INSTALL 108 - 146 W FIXTURE</w:t>
            </w:r>
          </w:p>
        </w:tc>
      </w:tr>
      <w:tr w:rsidR="00801A0B" w:rsidRPr="00707381" w14:paraId="61986FCC" w14:textId="77777777" w:rsidTr="5B621C54">
        <w:trPr>
          <w:trHeight w:val="300"/>
        </w:trPr>
        <w:tc>
          <w:tcPr>
            <w:tcW w:w="824" w:type="pct"/>
            <w:noWrap/>
            <w:vAlign w:val="center"/>
            <w:hideMark/>
          </w:tcPr>
          <w:p w14:paraId="61986FCA"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LT295</w:t>
            </w:r>
          </w:p>
        </w:tc>
        <w:tc>
          <w:tcPr>
            <w:tcW w:w="4176" w:type="pct"/>
            <w:noWrap/>
            <w:vAlign w:val="center"/>
            <w:hideMark/>
          </w:tcPr>
          <w:p w14:paraId="61986FCB"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LS1 LED STREET LIGHTING: INSTALL 147 - 235 W FIXTURE</w:t>
            </w:r>
          </w:p>
        </w:tc>
      </w:tr>
      <w:tr w:rsidR="00801A0B" w:rsidRPr="00707381" w14:paraId="61986FCF" w14:textId="77777777" w:rsidTr="5B621C54">
        <w:trPr>
          <w:trHeight w:val="300"/>
        </w:trPr>
        <w:tc>
          <w:tcPr>
            <w:tcW w:w="824" w:type="pct"/>
            <w:noWrap/>
            <w:vAlign w:val="center"/>
            <w:hideMark/>
          </w:tcPr>
          <w:p w14:paraId="61986FCD"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LT296</w:t>
            </w:r>
          </w:p>
        </w:tc>
        <w:tc>
          <w:tcPr>
            <w:tcW w:w="4176" w:type="pct"/>
            <w:noWrap/>
            <w:vAlign w:val="center"/>
            <w:hideMark/>
          </w:tcPr>
          <w:p w14:paraId="61986FCE"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POLE/ARM-MOUNTED AREA LIGHTING: INSTALL 0 - 29 W FIXTURE</w:t>
            </w:r>
          </w:p>
        </w:tc>
      </w:tr>
      <w:tr w:rsidR="00801A0B" w:rsidRPr="00707381" w14:paraId="61986FD2" w14:textId="77777777" w:rsidTr="5B621C54">
        <w:trPr>
          <w:trHeight w:val="300"/>
        </w:trPr>
        <w:tc>
          <w:tcPr>
            <w:tcW w:w="824" w:type="pct"/>
            <w:noWrap/>
            <w:vAlign w:val="center"/>
            <w:hideMark/>
          </w:tcPr>
          <w:p w14:paraId="61986FD0"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LT297</w:t>
            </w:r>
          </w:p>
        </w:tc>
        <w:tc>
          <w:tcPr>
            <w:tcW w:w="4176" w:type="pct"/>
            <w:noWrap/>
            <w:vAlign w:val="center"/>
            <w:hideMark/>
          </w:tcPr>
          <w:p w14:paraId="61986FD1"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POLE/ARM-MOUNTED AREA LIGHTING: INSTALL 30 - 45 W FIXTURE</w:t>
            </w:r>
          </w:p>
        </w:tc>
      </w:tr>
      <w:tr w:rsidR="00801A0B" w:rsidRPr="00707381" w14:paraId="61986FD5" w14:textId="77777777" w:rsidTr="5B621C54">
        <w:trPr>
          <w:trHeight w:val="300"/>
        </w:trPr>
        <w:tc>
          <w:tcPr>
            <w:tcW w:w="824" w:type="pct"/>
            <w:noWrap/>
            <w:vAlign w:val="center"/>
            <w:hideMark/>
          </w:tcPr>
          <w:p w14:paraId="61986FD3"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LT298</w:t>
            </w:r>
          </w:p>
        </w:tc>
        <w:tc>
          <w:tcPr>
            <w:tcW w:w="4176" w:type="pct"/>
            <w:noWrap/>
            <w:vAlign w:val="center"/>
            <w:hideMark/>
          </w:tcPr>
          <w:p w14:paraId="61986FD4"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POLE/ARM-MOUNTED AREA LIGHTING: INSTALL 46 - 68 W FIXTURE</w:t>
            </w:r>
          </w:p>
        </w:tc>
      </w:tr>
      <w:tr w:rsidR="00801A0B" w:rsidRPr="00707381" w14:paraId="61986FD8" w14:textId="77777777" w:rsidTr="5B621C54">
        <w:trPr>
          <w:trHeight w:val="300"/>
        </w:trPr>
        <w:tc>
          <w:tcPr>
            <w:tcW w:w="824" w:type="pct"/>
            <w:noWrap/>
            <w:vAlign w:val="center"/>
            <w:hideMark/>
          </w:tcPr>
          <w:p w14:paraId="61986FD6"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LT299</w:t>
            </w:r>
          </w:p>
        </w:tc>
        <w:tc>
          <w:tcPr>
            <w:tcW w:w="4176" w:type="pct"/>
            <w:noWrap/>
            <w:vAlign w:val="center"/>
            <w:hideMark/>
          </w:tcPr>
          <w:p w14:paraId="61986FD7"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POLE/ARM-MOUNTED AREA LIGHTING: INSTALL 69 - 90 W FIXTURE</w:t>
            </w:r>
          </w:p>
        </w:tc>
      </w:tr>
      <w:tr w:rsidR="00801A0B" w:rsidRPr="00707381" w14:paraId="61986FDB" w14:textId="77777777" w:rsidTr="5B621C54">
        <w:trPr>
          <w:trHeight w:val="300"/>
        </w:trPr>
        <w:tc>
          <w:tcPr>
            <w:tcW w:w="824" w:type="pct"/>
            <w:noWrap/>
            <w:vAlign w:val="center"/>
            <w:hideMark/>
          </w:tcPr>
          <w:p w14:paraId="61986FD9"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LT300</w:t>
            </w:r>
          </w:p>
        </w:tc>
        <w:tc>
          <w:tcPr>
            <w:tcW w:w="4176" w:type="pct"/>
            <w:noWrap/>
            <w:vAlign w:val="center"/>
            <w:hideMark/>
          </w:tcPr>
          <w:p w14:paraId="61986FDA"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POLE/ARM-MOUNTED AREA LIGHTING: INSTALL 91 - 107 W FIXTURE</w:t>
            </w:r>
          </w:p>
        </w:tc>
      </w:tr>
      <w:tr w:rsidR="00801A0B" w:rsidRPr="00707381" w14:paraId="61986FDE" w14:textId="77777777" w:rsidTr="5B621C54">
        <w:trPr>
          <w:trHeight w:val="300"/>
        </w:trPr>
        <w:tc>
          <w:tcPr>
            <w:tcW w:w="824" w:type="pct"/>
            <w:noWrap/>
            <w:vAlign w:val="center"/>
            <w:hideMark/>
          </w:tcPr>
          <w:p w14:paraId="61986FDC"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LT301</w:t>
            </w:r>
          </w:p>
        </w:tc>
        <w:tc>
          <w:tcPr>
            <w:tcW w:w="4176" w:type="pct"/>
            <w:noWrap/>
            <w:vAlign w:val="center"/>
            <w:hideMark/>
          </w:tcPr>
          <w:p w14:paraId="61986FDD"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POLE/ARM-MOUNTED AREA LIGHTING: INSTALL 108 - 146 W FIXTURE</w:t>
            </w:r>
          </w:p>
        </w:tc>
      </w:tr>
      <w:tr w:rsidR="00801A0B" w:rsidRPr="00707381" w14:paraId="61986FE1" w14:textId="77777777" w:rsidTr="5B621C54">
        <w:trPr>
          <w:trHeight w:val="300"/>
        </w:trPr>
        <w:tc>
          <w:tcPr>
            <w:tcW w:w="824" w:type="pct"/>
            <w:noWrap/>
            <w:vAlign w:val="center"/>
            <w:hideMark/>
          </w:tcPr>
          <w:p w14:paraId="61986FDF"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LT302</w:t>
            </w:r>
          </w:p>
        </w:tc>
        <w:tc>
          <w:tcPr>
            <w:tcW w:w="4176" w:type="pct"/>
            <w:noWrap/>
            <w:vAlign w:val="center"/>
            <w:hideMark/>
          </w:tcPr>
          <w:p w14:paraId="61986FE0"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POLE/ARM-MOUNTED AREA LIGHTING: INSTALL 147 - 235 W FIXTURE</w:t>
            </w:r>
          </w:p>
        </w:tc>
      </w:tr>
      <w:tr w:rsidR="00801A0B" w:rsidRPr="00707381" w14:paraId="61986FE4" w14:textId="77777777" w:rsidTr="5B621C54">
        <w:trPr>
          <w:trHeight w:val="300"/>
        </w:trPr>
        <w:tc>
          <w:tcPr>
            <w:tcW w:w="824" w:type="pct"/>
            <w:noWrap/>
            <w:vAlign w:val="center"/>
            <w:hideMark/>
          </w:tcPr>
          <w:p w14:paraId="61986FE2"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LT303</w:t>
            </w:r>
          </w:p>
        </w:tc>
        <w:tc>
          <w:tcPr>
            <w:tcW w:w="4176" w:type="pct"/>
            <w:noWrap/>
            <w:vAlign w:val="center"/>
            <w:hideMark/>
          </w:tcPr>
          <w:p w14:paraId="61986FE3"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POLE/ARM-MOUNTED AREA LIGHTING: INSTALL 236 - 390 W FIXTURE</w:t>
            </w:r>
          </w:p>
        </w:tc>
      </w:tr>
      <w:tr w:rsidR="00801A0B" w:rsidRPr="00707381" w14:paraId="61986FE7" w14:textId="77777777" w:rsidTr="5B621C54">
        <w:trPr>
          <w:trHeight w:val="300"/>
        </w:trPr>
        <w:tc>
          <w:tcPr>
            <w:tcW w:w="824" w:type="pct"/>
            <w:noWrap/>
            <w:vAlign w:val="center"/>
            <w:hideMark/>
          </w:tcPr>
          <w:p w14:paraId="61986FE5"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LT304</w:t>
            </w:r>
          </w:p>
        </w:tc>
        <w:tc>
          <w:tcPr>
            <w:tcW w:w="4176" w:type="pct"/>
            <w:noWrap/>
            <w:vAlign w:val="center"/>
            <w:hideMark/>
          </w:tcPr>
          <w:p w14:paraId="61986FE6"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POLE/ARM-MOUNTED AREA LIGHTING: INSTALL 391 - 571 W FIXTURE</w:t>
            </w:r>
          </w:p>
        </w:tc>
      </w:tr>
      <w:tr w:rsidR="00801A0B" w:rsidRPr="00707381" w14:paraId="61986FEA" w14:textId="77777777" w:rsidTr="5B621C54">
        <w:trPr>
          <w:trHeight w:val="300"/>
        </w:trPr>
        <w:tc>
          <w:tcPr>
            <w:tcW w:w="824" w:type="pct"/>
            <w:noWrap/>
            <w:vAlign w:val="center"/>
            <w:hideMark/>
          </w:tcPr>
          <w:p w14:paraId="61986FE8"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LT305</w:t>
            </w:r>
          </w:p>
        </w:tc>
        <w:tc>
          <w:tcPr>
            <w:tcW w:w="4176" w:type="pct"/>
            <w:noWrap/>
            <w:vAlign w:val="center"/>
            <w:hideMark/>
          </w:tcPr>
          <w:p w14:paraId="61986FE9"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PARKING GARAGE LIGHTING: INSTALL 0 - 38 WATTS FIXTURE</w:t>
            </w:r>
          </w:p>
        </w:tc>
      </w:tr>
      <w:tr w:rsidR="00801A0B" w:rsidRPr="00707381" w14:paraId="61986FED" w14:textId="77777777" w:rsidTr="5B621C54">
        <w:trPr>
          <w:trHeight w:val="300"/>
        </w:trPr>
        <w:tc>
          <w:tcPr>
            <w:tcW w:w="824" w:type="pct"/>
            <w:noWrap/>
            <w:vAlign w:val="center"/>
            <w:hideMark/>
          </w:tcPr>
          <w:p w14:paraId="61986FEB"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LT306</w:t>
            </w:r>
          </w:p>
        </w:tc>
        <w:tc>
          <w:tcPr>
            <w:tcW w:w="4176" w:type="pct"/>
            <w:noWrap/>
            <w:vAlign w:val="center"/>
            <w:hideMark/>
          </w:tcPr>
          <w:p w14:paraId="61986FEC"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PARKING GARAGE LIGHTING: INSTALL 39 - 56 WATTS FIXTURE</w:t>
            </w:r>
          </w:p>
        </w:tc>
      </w:tr>
      <w:tr w:rsidR="00801A0B" w:rsidRPr="00707381" w14:paraId="61986FF0" w14:textId="77777777" w:rsidTr="5B621C54">
        <w:trPr>
          <w:trHeight w:val="300"/>
        </w:trPr>
        <w:tc>
          <w:tcPr>
            <w:tcW w:w="824" w:type="pct"/>
            <w:noWrap/>
            <w:vAlign w:val="center"/>
            <w:hideMark/>
          </w:tcPr>
          <w:p w14:paraId="61986FEE"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LT307</w:t>
            </w:r>
          </w:p>
        </w:tc>
        <w:tc>
          <w:tcPr>
            <w:tcW w:w="4176" w:type="pct"/>
            <w:noWrap/>
            <w:vAlign w:val="center"/>
            <w:hideMark/>
          </w:tcPr>
          <w:p w14:paraId="61986FEF"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PARKING GARAGE LIGHTING: INSTALL 57 - 88 WATTS FIXTURE</w:t>
            </w:r>
          </w:p>
        </w:tc>
      </w:tr>
      <w:tr w:rsidR="00801A0B" w:rsidRPr="00707381" w14:paraId="61986FF3" w14:textId="77777777" w:rsidTr="5B621C54">
        <w:trPr>
          <w:trHeight w:val="300"/>
        </w:trPr>
        <w:tc>
          <w:tcPr>
            <w:tcW w:w="824" w:type="pct"/>
            <w:noWrap/>
            <w:vAlign w:val="center"/>
            <w:hideMark/>
          </w:tcPr>
          <w:p w14:paraId="61986FF1"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lastRenderedPageBreak/>
              <w:t>LT308</w:t>
            </w:r>
          </w:p>
        </w:tc>
        <w:tc>
          <w:tcPr>
            <w:tcW w:w="4176" w:type="pct"/>
            <w:noWrap/>
            <w:vAlign w:val="center"/>
            <w:hideMark/>
          </w:tcPr>
          <w:p w14:paraId="61986FF2"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PARKING GARAGE LIGHTING: INSTALL 89 - 113 WATTS FIXTURE</w:t>
            </w:r>
          </w:p>
        </w:tc>
      </w:tr>
      <w:tr w:rsidR="00801A0B" w:rsidRPr="00707381" w14:paraId="61986FF6" w14:textId="77777777" w:rsidTr="5B621C54">
        <w:trPr>
          <w:trHeight w:val="300"/>
        </w:trPr>
        <w:tc>
          <w:tcPr>
            <w:tcW w:w="824" w:type="pct"/>
            <w:noWrap/>
            <w:vAlign w:val="center"/>
            <w:hideMark/>
          </w:tcPr>
          <w:p w14:paraId="61986FF4"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LT309</w:t>
            </w:r>
          </w:p>
        </w:tc>
        <w:tc>
          <w:tcPr>
            <w:tcW w:w="4176" w:type="pct"/>
            <w:noWrap/>
            <w:vAlign w:val="center"/>
            <w:hideMark/>
          </w:tcPr>
          <w:p w14:paraId="61986FF5"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WALL-MOUNTED AREA LIGHTING: INSTALL 0 - 25 WATTS FIXTURE</w:t>
            </w:r>
          </w:p>
        </w:tc>
      </w:tr>
      <w:tr w:rsidR="00801A0B" w:rsidRPr="00707381" w14:paraId="61986FF9" w14:textId="77777777" w:rsidTr="5B621C54">
        <w:trPr>
          <w:trHeight w:val="300"/>
        </w:trPr>
        <w:tc>
          <w:tcPr>
            <w:tcW w:w="824" w:type="pct"/>
            <w:noWrap/>
            <w:vAlign w:val="center"/>
            <w:hideMark/>
          </w:tcPr>
          <w:p w14:paraId="61986FF7"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LT310</w:t>
            </w:r>
          </w:p>
        </w:tc>
        <w:tc>
          <w:tcPr>
            <w:tcW w:w="4176" w:type="pct"/>
            <w:noWrap/>
            <w:vAlign w:val="center"/>
            <w:hideMark/>
          </w:tcPr>
          <w:p w14:paraId="61986FF8"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WALL-MOUNTED AREA LIGHTING: INSTALL 26 - 39 WATTS FIXTURE</w:t>
            </w:r>
          </w:p>
        </w:tc>
      </w:tr>
      <w:tr w:rsidR="00801A0B" w:rsidRPr="00707381" w14:paraId="61986FFC" w14:textId="77777777" w:rsidTr="5B621C54">
        <w:trPr>
          <w:trHeight w:val="300"/>
        </w:trPr>
        <w:tc>
          <w:tcPr>
            <w:tcW w:w="824" w:type="pct"/>
            <w:noWrap/>
            <w:vAlign w:val="center"/>
            <w:hideMark/>
          </w:tcPr>
          <w:p w14:paraId="61986FFA"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LT311</w:t>
            </w:r>
          </w:p>
        </w:tc>
        <w:tc>
          <w:tcPr>
            <w:tcW w:w="4176" w:type="pct"/>
            <w:noWrap/>
            <w:vAlign w:val="center"/>
            <w:hideMark/>
          </w:tcPr>
          <w:p w14:paraId="61986FFB"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WALL-MOUNTED AREA LIGHTING: INSTALL 40 - 58 WATTS FIXTURE</w:t>
            </w:r>
          </w:p>
        </w:tc>
      </w:tr>
      <w:tr w:rsidR="00801A0B" w:rsidRPr="00707381" w14:paraId="61986FFF" w14:textId="77777777" w:rsidTr="5B621C54">
        <w:trPr>
          <w:trHeight w:val="300"/>
        </w:trPr>
        <w:tc>
          <w:tcPr>
            <w:tcW w:w="824" w:type="pct"/>
            <w:noWrap/>
            <w:vAlign w:val="center"/>
            <w:hideMark/>
          </w:tcPr>
          <w:p w14:paraId="61986FFD"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LT312</w:t>
            </w:r>
          </w:p>
        </w:tc>
        <w:tc>
          <w:tcPr>
            <w:tcW w:w="4176" w:type="pct"/>
            <w:noWrap/>
            <w:vAlign w:val="center"/>
            <w:hideMark/>
          </w:tcPr>
          <w:p w14:paraId="61986FFE"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WALL-MOUNTED AREA LIGHTING: INSTALL 59 - 78 WATTS FIXTURE</w:t>
            </w:r>
          </w:p>
        </w:tc>
      </w:tr>
      <w:tr w:rsidR="00801A0B" w:rsidRPr="00707381" w14:paraId="61987002" w14:textId="77777777" w:rsidTr="5B621C54">
        <w:trPr>
          <w:trHeight w:val="300"/>
        </w:trPr>
        <w:tc>
          <w:tcPr>
            <w:tcW w:w="824" w:type="pct"/>
            <w:noWrap/>
            <w:vAlign w:val="center"/>
            <w:hideMark/>
          </w:tcPr>
          <w:p w14:paraId="61987000"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LT313</w:t>
            </w:r>
          </w:p>
        </w:tc>
        <w:tc>
          <w:tcPr>
            <w:tcW w:w="4176" w:type="pct"/>
            <w:noWrap/>
            <w:vAlign w:val="center"/>
            <w:hideMark/>
          </w:tcPr>
          <w:p w14:paraId="61987001"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WALL-MOUNTED AREA LIGHTING: INSTALL 79 - 97 WATTS FIXTURE</w:t>
            </w:r>
          </w:p>
        </w:tc>
      </w:tr>
      <w:tr w:rsidR="00801A0B" w:rsidRPr="00707381" w14:paraId="61987005" w14:textId="77777777" w:rsidTr="5B621C54">
        <w:trPr>
          <w:trHeight w:val="300"/>
        </w:trPr>
        <w:tc>
          <w:tcPr>
            <w:tcW w:w="824" w:type="pct"/>
            <w:noWrap/>
            <w:vAlign w:val="center"/>
            <w:hideMark/>
          </w:tcPr>
          <w:p w14:paraId="61987003"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LT314</w:t>
            </w:r>
          </w:p>
        </w:tc>
        <w:tc>
          <w:tcPr>
            <w:tcW w:w="4176" w:type="pct"/>
            <w:noWrap/>
            <w:vAlign w:val="center"/>
            <w:hideMark/>
          </w:tcPr>
          <w:p w14:paraId="61987004"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WALL-MOUNTED AREA LIGHTING: INSTALL 98 - 126 WATTS FIXTURE</w:t>
            </w:r>
          </w:p>
        </w:tc>
      </w:tr>
      <w:tr w:rsidR="00801A0B" w:rsidRPr="00707381" w14:paraId="61987008" w14:textId="77777777" w:rsidTr="5B621C54">
        <w:trPr>
          <w:trHeight w:val="300"/>
        </w:trPr>
        <w:tc>
          <w:tcPr>
            <w:tcW w:w="824" w:type="pct"/>
            <w:noWrap/>
            <w:vAlign w:val="center"/>
            <w:hideMark/>
          </w:tcPr>
          <w:p w14:paraId="61987006"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LT315</w:t>
            </w:r>
          </w:p>
        </w:tc>
        <w:tc>
          <w:tcPr>
            <w:tcW w:w="4176" w:type="pct"/>
            <w:noWrap/>
            <w:vAlign w:val="center"/>
            <w:hideMark/>
          </w:tcPr>
          <w:p w14:paraId="61987007"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WALL-MOUNTED AREA LIGHTING: INSTALL 127 - 203 WATTS FIXTURE</w:t>
            </w:r>
          </w:p>
        </w:tc>
      </w:tr>
      <w:tr w:rsidR="00801A0B" w:rsidRPr="00707381" w14:paraId="6198700B" w14:textId="77777777" w:rsidTr="5B621C54">
        <w:trPr>
          <w:trHeight w:val="300"/>
        </w:trPr>
        <w:tc>
          <w:tcPr>
            <w:tcW w:w="824" w:type="pct"/>
            <w:noWrap/>
            <w:vAlign w:val="center"/>
            <w:hideMark/>
          </w:tcPr>
          <w:p w14:paraId="61987009"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LT316</w:t>
            </w:r>
          </w:p>
        </w:tc>
        <w:tc>
          <w:tcPr>
            <w:tcW w:w="4176" w:type="pct"/>
            <w:noWrap/>
            <w:vAlign w:val="center"/>
            <w:hideMark/>
          </w:tcPr>
          <w:p w14:paraId="6198700A"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WALL-MOUNTED AREA LIGHTING: INSTALL 204 - 337 WATTS FIXTURE</w:t>
            </w:r>
          </w:p>
        </w:tc>
      </w:tr>
      <w:tr w:rsidR="00801A0B" w:rsidRPr="00707381" w14:paraId="6198700E" w14:textId="77777777" w:rsidTr="5B621C54">
        <w:trPr>
          <w:trHeight w:val="300"/>
        </w:trPr>
        <w:tc>
          <w:tcPr>
            <w:tcW w:w="824" w:type="pct"/>
            <w:noWrap/>
            <w:vAlign w:val="center"/>
            <w:hideMark/>
          </w:tcPr>
          <w:p w14:paraId="6198700C"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LT317</w:t>
            </w:r>
          </w:p>
        </w:tc>
        <w:tc>
          <w:tcPr>
            <w:tcW w:w="4176" w:type="pct"/>
            <w:noWrap/>
            <w:vAlign w:val="center"/>
            <w:hideMark/>
          </w:tcPr>
          <w:p w14:paraId="6198700D"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WALL-MOUNTED AREA LIGHTING: INSTALL 338 - 493 WATTS FIXTURE</w:t>
            </w:r>
          </w:p>
        </w:tc>
      </w:tr>
      <w:tr w:rsidR="00801A0B" w:rsidRPr="00707381" w14:paraId="61987011" w14:textId="77777777" w:rsidTr="5B621C54">
        <w:trPr>
          <w:trHeight w:val="300"/>
        </w:trPr>
        <w:tc>
          <w:tcPr>
            <w:tcW w:w="824" w:type="pct"/>
            <w:noWrap/>
            <w:vAlign w:val="center"/>
            <w:hideMark/>
          </w:tcPr>
          <w:p w14:paraId="6198700F"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LT318</w:t>
            </w:r>
          </w:p>
        </w:tc>
        <w:tc>
          <w:tcPr>
            <w:tcW w:w="4176" w:type="pct"/>
            <w:noWrap/>
            <w:vAlign w:val="center"/>
            <w:hideMark/>
          </w:tcPr>
          <w:p w14:paraId="61987010"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FUEL PUMP CANOPY LIGHTING: INSTALL 0 - 19 WATTS FIXTURE</w:t>
            </w:r>
          </w:p>
        </w:tc>
      </w:tr>
      <w:tr w:rsidR="00801A0B" w:rsidRPr="00707381" w14:paraId="61987014" w14:textId="77777777" w:rsidTr="5B621C54">
        <w:trPr>
          <w:trHeight w:val="300"/>
        </w:trPr>
        <w:tc>
          <w:tcPr>
            <w:tcW w:w="824" w:type="pct"/>
            <w:noWrap/>
            <w:vAlign w:val="center"/>
            <w:hideMark/>
          </w:tcPr>
          <w:p w14:paraId="61987012"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LT319</w:t>
            </w:r>
          </w:p>
        </w:tc>
        <w:tc>
          <w:tcPr>
            <w:tcW w:w="4176" w:type="pct"/>
            <w:noWrap/>
            <w:vAlign w:val="center"/>
            <w:hideMark/>
          </w:tcPr>
          <w:p w14:paraId="61987013"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FUEL PUMP CANOPY LIGHTING: INSTALL 20 - 29 WATTS FIXTURE</w:t>
            </w:r>
          </w:p>
        </w:tc>
      </w:tr>
      <w:tr w:rsidR="00801A0B" w:rsidRPr="00707381" w14:paraId="61987017" w14:textId="77777777" w:rsidTr="5B621C54">
        <w:trPr>
          <w:trHeight w:val="300"/>
        </w:trPr>
        <w:tc>
          <w:tcPr>
            <w:tcW w:w="824" w:type="pct"/>
            <w:noWrap/>
            <w:vAlign w:val="center"/>
            <w:hideMark/>
          </w:tcPr>
          <w:p w14:paraId="61987015"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LT320</w:t>
            </w:r>
          </w:p>
        </w:tc>
        <w:tc>
          <w:tcPr>
            <w:tcW w:w="4176" w:type="pct"/>
            <w:noWrap/>
            <w:vAlign w:val="center"/>
            <w:hideMark/>
          </w:tcPr>
          <w:p w14:paraId="61987016"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FUEL PUMP CANOPY LIGHTING: INSTALL 30 - 46 WATTS FIXTURE</w:t>
            </w:r>
          </w:p>
        </w:tc>
      </w:tr>
      <w:tr w:rsidR="00801A0B" w:rsidRPr="00707381" w14:paraId="6198701A" w14:textId="77777777" w:rsidTr="5B621C54">
        <w:trPr>
          <w:trHeight w:val="300"/>
        </w:trPr>
        <w:tc>
          <w:tcPr>
            <w:tcW w:w="824" w:type="pct"/>
            <w:noWrap/>
            <w:vAlign w:val="center"/>
            <w:hideMark/>
          </w:tcPr>
          <w:p w14:paraId="61987018"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LT321</w:t>
            </w:r>
          </w:p>
        </w:tc>
        <w:tc>
          <w:tcPr>
            <w:tcW w:w="4176" w:type="pct"/>
            <w:noWrap/>
            <w:vAlign w:val="center"/>
            <w:hideMark/>
          </w:tcPr>
          <w:p w14:paraId="61987019"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FUEL PUMP CANOPY LIGHTING: INSTALL 47 - 59 WATTS FIXTURE</w:t>
            </w:r>
          </w:p>
        </w:tc>
      </w:tr>
      <w:tr w:rsidR="00801A0B" w:rsidRPr="00707381" w14:paraId="6198701D" w14:textId="77777777" w:rsidTr="5B621C54">
        <w:trPr>
          <w:trHeight w:val="300"/>
        </w:trPr>
        <w:tc>
          <w:tcPr>
            <w:tcW w:w="824" w:type="pct"/>
            <w:noWrap/>
            <w:vAlign w:val="center"/>
            <w:hideMark/>
          </w:tcPr>
          <w:p w14:paraId="6198701B"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LT322</w:t>
            </w:r>
          </w:p>
        </w:tc>
        <w:tc>
          <w:tcPr>
            <w:tcW w:w="4176" w:type="pct"/>
            <w:noWrap/>
            <w:vAlign w:val="center"/>
            <w:hideMark/>
          </w:tcPr>
          <w:p w14:paraId="6198701C"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FUEL PUMP CANOPY LIGHTING: INSTALL 60 - 73 WATTS FIXTURE</w:t>
            </w:r>
          </w:p>
        </w:tc>
      </w:tr>
      <w:tr w:rsidR="00801A0B" w:rsidRPr="00707381" w14:paraId="61987020" w14:textId="77777777" w:rsidTr="5B621C54">
        <w:trPr>
          <w:trHeight w:val="300"/>
        </w:trPr>
        <w:tc>
          <w:tcPr>
            <w:tcW w:w="824" w:type="pct"/>
            <w:noWrap/>
            <w:vAlign w:val="center"/>
            <w:hideMark/>
          </w:tcPr>
          <w:p w14:paraId="6198701E"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LT323</w:t>
            </w:r>
          </w:p>
        </w:tc>
        <w:tc>
          <w:tcPr>
            <w:tcW w:w="4176" w:type="pct"/>
            <w:noWrap/>
            <w:vAlign w:val="center"/>
            <w:hideMark/>
          </w:tcPr>
          <w:p w14:paraId="6198701F"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FUEL PUMP CANOPY LIGHTING: INSTALL 74 - 99 WATTS FIXTURE</w:t>
            </w:r>
          </w:p>
        </w:tc>
      </w:tr>
      <w:tr w:rsidR="00801A0B" w:rsidRPr="00707381" w14:paraId="61987023" w14:textId="77777777" w:rsidTr="5B621C54">
        <w:trPr>
          <w:trHeight w:val="300"/>
        </w:trPr>
        <w:tc>
          <w:tcPr>
            <w:tcW w:w="824" w:type="pct"/>
            <w:noWrap/>
            <w:vAlign w:val="center"/>
          </w:tcPr>
          <w:p w14:paraId="61987021" w14:textId="77777777" w:rsidR="00801A0B" w:rsidRPr="00707381" w:rsidRDefault="5B621C54" w:rsidP="5B621C54">
            <w:pPr>
              <w:jc w:val="center"/>
              <w:rPr>
                <w:rFonts w:ascii="Times New Roman" w:eastAsiaTheme="minorEastAsia" w:hAnsi="Times New Roman"/>
                <w:sz w:val="20"/>
                <w:szCs w:val="20"/>
              </w:rPr>
            </w:pPr>
            <w:r w:rsidRPr="00707381">
              <w:rPr>
                <w:rFonts w:ascii="Times New Roman" w:hAnsi="Times New Roman"/>
                <w:sz w:val="20"/>
                <w:szCs w:val="20"/>
              </w:rPr>
              <w:t>LT324</w:t>
            </w:r>
          </w:p>
        </w:tc>
        <w:tc>
          <w:tcPr>
            <w:tcW w:w="4176" w:type="pct"/>
            <w:noWrap/>
            <w:vAlign w:val="center"/>
          </w:tcPr>
          <w:p w14:paraId="61987022" w14:textId="77777777" w:rsidR="00801A0B" w:rsidRPr="00707381" w:rsidRDefault="5B621C54" w:rsidP="5B621C54">
            <w:pPr>
              <w:rPr>
                <w:rFonts w:ascii="Times New Roman" w:eastAsiaTheme="minorEastAsia" w:hAnsi="Times New Roman"/>
                <w:sz w:val="20"/>
                <w:szCs w:val="20"/>
              </w:rPr>
            </w:pPr>
            <w:r w:rsidRPr="00707381">
              <w:rPr>
                <w:rFonts w:ascii="Times New Roman" w:hAnsi="Times New Roman"/>
                <w:sz w:val="20"/>
                <w:szCs w:val="20"/>
              </w:rPr>
              <w:t>LED OUTDOOR FUEL PUMP CANOPY LIGHTING: INSTALL 100 - 153 WATTS FIXTURE</w:t>
            </w:r>
          </w:p>
        </w:tc>
      </w:tr>
    </w:tbl>
    <w:p w14:paraId="61987025" w14:textId="3ADC746F" w:rsidR="00A10AAA" w:rsidRDefault="00A10AAA">
      <w:pPr>
        <w:rPr>
          <w:rFonts w:ascii="Arial" w:hAnsi="Arial" w:cs="Arial"/>
          <w:b/>
          <w:i/>
        </w:rPr>
      </w:pPr>
    </w:p>
    <w:p w14:paraId="61987026" w14:textId="77777777" w:rsidR="006E3403" w:rsidRPr="00AF0CCA" w:rsidRDefault="5B621C54" w:rsidP="5B621C54">
      <w:pPr>
        <w:rPr>
          <w:rFonts w:ascii="Arial" w:hAnsi="Arial" w:cs="Arial"/>
          <w:b/>
          <w:bCs/>
          <w:i/>
          <w:iCs/>
        </w:rPr>
      </w:pPr>
      <w:r w:rsidRPr="5B621C54">
        <w:rPr>
          <w:rFonts w:ascii="Arial" w:hAnsi="Arial" w:cs="Arial"/>
          <w:b/>
          <w:bCs/>
          <w:i/>
          <w:iCs/>
        </w:rPr>
        <w:t>Program Restrictions and Guidelines</w:t>
      </w:r>
    </w:p>
    <w:p w14:paraId="060E1CCD" w14:textId="77777777" w:rsidR="00952831" w:rsidRPr="00027749" w:rsidRDefault="5B621C54" w:rsidP="0083483B">
      <w:r w:rsidRPr="00027749">
        <w:t>To qualify for a rebate, the following requirements must be met:</w:t>
      </w:r>
    </w:p>
    <w:p w14:paraId="6198702B" w14:textId="0E317F3D" w:rsidR="001A7560" w:rsidRPr="00E91816" w:rsidRDefault="5B621C54" w:rsidP="00765CF3">
      <w:pPr>
        <w:pStyle w:val="ListParagraph"/>
        <w:numPr>
          <w:ilvl w:val="0"/>
          <w:numId w:val="13"/>
        </w:numPr>
      </w:pPr>
      <w:r w:rsidRPr="00027749">
        <w:t>DLC Premium LEDs must replace lumen equivalent/fixture of higher wattage</w:t>
      </w:r>
      <w:r w:rsidR="00D36ADB" w:rsidRPr="008F5120">
        <w:t>, and p</w:t>
      </w:r>
      <w:r w:rsidR="006749BB" w:rsidRPr="008F5120">
        <w:t>roposed fixture m</w:t>
      </w:r>
      <w:r w:rsidR="006E3403" w:rsidRPr="008F5120">
        <w:t>ust be</w:t>
      </w:r>
      <w:r w:rsidR="001A7560" w:rsidRPr="008F5120">
        <w:t xml:space="preserve"> on the</w:t>
      </w:r>
      <w:r w:rsidR="006E3403" w:rsidRPr="008F5120">
        <w:t xml:space="preserve"> </w:t>
      </w:r>
      <w:proofErr w:type="spellStart"/>
      <w:r w:rsidR="00F35A08" w:rsidRPr="008F5120">
        <w:t>DesignLights</w:t>
      </w:r>
      <w:proofErr w:type="spellEnd"/>
      <w:r w:rsidR="00F35A08" w:rsidRPr="008F5120">
        <w:t xml:space="preserve"> Consortium (</w:t>
      </w:r>
      <w:r w:rsidR="006E3403" w:rsidRPr="008F5120">
        <w:t>DLC</w:t>
      </w:r>
      <w:r w:rsidR="00F35A08" w:rsidRPr="008F5120">
        <w:t>)</w:t>
      </w:r>
      <w:r w:rsidR="006E3403" w:rsidRPr="008F5120">
        <w:t xml:space="preserve"> </w:t>
      </w:r>
      <w:r w:rsidR="001A7560" w:rsidRPr="008F5120">
        <w:t>Qualified Products List (QPL)</w:t>
      </w:r>
      <w:r w:rsidR="004A52DE" w:rsidRPr="008F5120">
        <w:t xml:space="preserve"> v</w:t>
      </w:r>
      <w:r w:rsidR="00A34264" w:rsidRPr="008F5120">
        <w:t>4.3</w:t>
      </w:r>
      <w:r w:rsidR="004A52DE" w:rsidRPr="008F5120">
        <w:t xml:space="preserve"> or </w:t>
      </w:r>
      <w:r w:rsidR="00D35D7A" w:rsidRPr="008F5120">
        <w:t>later</w:t>
      </w:r>
      <w:r w:rsidR="001A7560" w:rsidRPr="008F5120">
        <w:t>, classified as Premium, and listed under the Outdoor General Application</w:t>
      </w:r>
      <w:r w:rsidR="003C1EBD" w:rsidRPr="008F5120">
        <w:rPr>
          <w:rStyle w:val="EndnoteReference"/>
        </w:rPr>
        <w:endnoteReference w:id="2"/>
      </w:r>
      <w:r w:rsidRPr="008F5120">
        <w:t xml:space="preserve"> and appropriate DLC Primary uses for the measure codes</w:t>
      </w:r>
      <w:r w:rsidR="00D36ADB" w:rsidRPr="008F5120">
        <w:t xml:space="preserve"> as follows</w:t>
      </w:r>
      <w:r w:rsidRPr="008F5120">
        <w:t>:</w:t>
      </w:r>
    </w:p>
    <w:p w14:paraId="6198702C" w14:textId="46746D9F" w:rsidR="00E90A79" w:rsidRDefault="00E90A79" w:rsidP="004A52DE">
      <w:pPr>
        <w:pStyle w:val="Caption"/>
        <w:keepNext/>
        <w:spacing w:before="120"/>
        <w:jc w:val="center"/>
      </w:pPr>
      <w:bookmarkStart w:id="29" w:name="_Toc511134158"/>
      <w:bookmarkStart w:id="30" w:name="_Toc511235054"/>
      <w:r w:rsidRPr="00E91816">
        <w:t xml:space="preserve">Table </w:t>
      </w:r>
      <w:fldSimple w:instr=" SEQ Table \* ARABIC ">
        <w:r w:rsidR="006401BF">
          <w:rPr>
            <w:noProof/>
          </w:rPr>
          <w:t>3</w:t>
        </w:r>
      </w:fldSimple>
      <w:r>
        <w:t xml:space="preserve"> Measure Code and DLC v </w:t>
      </w:r>
      <w:r w:rsidR="00A34264">
        <w:t>4.3</w:t>
      </w:r>
      <w:r>
        <w:t xml:space="preserve"> Primary Use Alignment</w:t>
      </w:r>
      <w:bookmarkEnd w:id="29"/>
      <w:bookmarkEnd w:id="30"/>
    </w:p>
    <w:tbl>
      <w:tblPr>
        <w:tblStyle w:val="TableGrid"/>
        <w:tblW w:w="0" w:type="auto"/>
        <w:jc w:val="center"/>
        <w:tblLook w:val="04A0" w:firstRow="1" w:lastRow="0" w:firstColumn="1" w:lastColumn="0" w:noHBand="0" w:noVBand="1"/>
      </w:tblPr>
      <w:tblGrid>
        <w:gridCol w:w="3834"/>
        <w:gridCol w:w="4590"/>
      </w:tblGrid>
      <w:tr w:rsidR="001A7560" w:rsidRPr="001A7560" w14:paraId="6198702F" w14:textId="77777777" w:rsidTr="71903359">
        <w:trPr>
          <w:jc w:val="center"/>
        </w:trPr>
        <w:tc>
          <w:tcPr>
            <w:tcW w:w="3834" w:type="dxa"/>
          </w:tcPr>
          <w:p w14:paraId="6198702D" w14:textId="77777777" w:rsidR="001A7560" w:rsidRPr="00F809A2" w:rsidRDefault="5B621C54" w:rsidP="5B621C54">
            <w:pPr>
              <w:jc w:val="center"/>
              <w:rPr>
                <w:b/>
                <w:bCs/>
                <w:sz w:val="20"/>
                <w:szCs w:val="20"/>
              </w:rPr>
            </w:pPr>
            <w:r w:rsidRPr="5B621C54">
              <w:rPr>
                <w:b/>
                <w:bCs/>
                <w:sz w:val="20"/>
                <w:szCs w:val="20"/>
              </w:rPr>
              <w:t>Measure Code Range</w:t>
            </w:r>
          </w:p>
        </w:tc>
        <w:tc>
          <w:tcPr>
            <w:tcW w:w="4590" w:type="dxa"/>
          </w:tcPr>
          <w:p w14:paraId="6198702E" w14:textId="77777777" w:rsidR="001A7560" w:rsidRPr="00F809A2" w:rsidRDefault="5B621C54" w:rsidP="5B621C54">
            <w:pPr>
              <w:jc w:val="center"/>
              <w:rPr>
                <w:b/>
                <w:bCs/>
                <w:sz w:val="20"/>
                <w:szCs w:val="20"/>
              </w:rPr>
            </w:pPr>
            <w:r w:rsidRPr="5B621C54">
              <w:rPr>
                <w:b/>
                <w:bCs/>
                <w:sz w:val="20"/>
                <w:szCs w:val="20"/>
              </w:rPr>
              <w:t>Eligible DLC Primary Uses</w:t>
            </w:r>
          </w:p>
        </w:tc>
      </w:tr>
      <w:tr w:rsidR="001A7560" w:rsidRPr="001A7560" w14:paraId="61987034" w14:textId="77777777" w:rsidTr="71903359">
        <w:trPr>
          <w:jc w:val="center"/>
        </w:trPr>
        <w:tc>
          <w:tcPr>
            <w:tcW w:w="3834" w:type="dxa"/>
            <w:vAlign w:val="center"/>
          </w:tcPr>
          <w:p w14:paraId="61987030" w14:textId="77777777" w:rsidR="001A7560" w:rsidRPr="00143132" w:rsidRDefault="5B621C54" w:rsidP="0077498F">
            <w:pPr>
              <w:jc w:val="center"/>
              <w:rPr>
                <w:color w:val="FF0000"/>
                <w:sz w:val="20"/>
                <w:szCs w:val="20"/>
              </w:rPr>
            </w:pPr>
            <w:r w:rsidRPr="5B621C54">
              <w:rPr>
                <w:color w:val="000000" w:themeColor="text1"/>
                <w:sz w:val="20"/>
                <w:szCs w:val="20"/>
              </w:rPr>
              <w:t>LT282 – LT295 (Street light)</w:t>
            </w:r>
          </w:p>
        </w:tc>
        <w:tc>
          <w:tcPr>
            <w:tcW w:w="4590" w:type="dxa"/>
            <w:vAlign w:val="center"/>
          </w:tcPr>
          <w:p w14:paraId="61987031" w14:textId="77777777" w:rsidR="0077498F" w:rsidRPr="00E91816" w:rsidRDefault="71903359" w:rsidP="00765CF3">
            <w:pPr>
              <w:pStyle w:val="ListParagraph"/>
              <w:numPr>
                <w:ilvl w:val="0"/>
                <w:numId w:val="6"/>
              </w:numPr>
              <w:rPr>
                <w:sz w:val="20"/>
                <w:szCs w:val="20"/>
              </w:rPr>
            </w:pPr>
            <w:r w:rsidRPr="71903359">
              <w:rPr>
                <w:sz w:val="20"/>
                <w:szCs w:val="20"/>
              </w:rPr>
              <w:t>Outdoor Pole/Arm-Mounted Area and Roadway Luminaires</w:t>
            </w:r>
          </w:p>
          <w:p w14:paraId="61987032" w14:textId="77777777" w:rsidR="0077498F" w:rsidRPr="00E91816" w:rsidRDefault="71903359" w:rsidP="00765CF3">
            <w:pPr>
              <w:pStyle w:val="ListParagraph"/>
              <w:numPr>
                <w:ilvl w:val="0"/>
                <w:numId w:val="6"/>
              </w:numPr>
              <w:rPr>
                <w:sz w:val="20"/>
                <w:szCs w:val="20"/>
              </w:rPr>
            </w:pPr>
            <w:r w:rsidRPr="71903359">
              <w:rPr>
                <w:sz w:val="20"/>
                <w:szCs w:val="20"/>
              </w:rPr>
              <w:t>Retrofit Kits for Large Outdoor Pole/Arm-Mounted Area and Roadway Luminaires</w:t>
            </w:r>
          </w:p>
          <w:p w14:paraId="61987033" w14:textId="77777777" w:rsidR="0077498F" w:rsidRPr="00E91816" w:rsidRDefault="71903359" w:rsidP="00765CF3">
            <w:pPr>
              <w:pStyle w:val="ListParagraph"/>
              <w:numPr>
                <w:ilvl w:val="0"/>
                <w:numId w:val="6"/>
              </w:numPr>
              <w:rPr>
                <w:sz w:val="20"/>
                <w:szCs w:val="20"/>
              </w:rPr>
            </w:pPr>
            <w:r w:rsidRPr="71903359">
              <w:rPr>
                <w:sz w:val="20"/>
                <w:szCs w:val="20"/>
              </w:rPr>
              <w:t>Retrofit Kits for Outdoor Pole/Arm-Mounted Area and Roadway Luminaires</w:t>
            </w:r>
          </w:p>
        </w:tc>
      </w:tr>
      <w:tr w:rsidR="00C81BED" w:rsidRPr="001A7560" w14:paraId="61987039" w14:textId="77777777" w:rsidTr="71903359">
        <w:trPr>
          <w:jc w:val="center"/>
        </w:trPr>
        <w:tc>
          <w:tcPr>
            <w:tcW w:w="3834" w:type="dxa"/>
            <w:vAlign w:val="center"/>
          </w:tcPr>
          <w:p w14:paraId="61987035" w14:textId="77777777" w:rsidR="00C81BED" w:rsidRPr="00143132" w:rsidRDefault="5B621C54" w:rsidP="0077498F">
            <w:pPr>
              <w:jc w:val="center"/>
              <w:rPr>
                <w:color w:val="FF0000"/>
                <w:sz w:val="20"/>
                <w:szCs w:val="20"/>
              </w:rPr>
            </w:pPr>
            <w:r w:rsidRPr="5B621C54">
              <w:rPr>
                <w:color w:val="000000" w:themeColor="text1"/>
                <w:sz w:val="20"/>
                <w:szCs w:val="20"/>
              </w:rPr>
              <w:t>LT296 – LT304 (Outdoor area pole/arm-mounted)</w:t>
            </w:r>
          </w:p>
        </w:tc>
        <w:tc>
          <w:tcPr>
            <w:tcW w:w="4590" w:type="dxa"/>
            <w:vAlign w:val="center"/>
          </w:tcPr>
          <w:p w14:paraId="61987036" w14:textId="77777777" w:rsidR="0077498F" w:rsidRPr="00E91816" w:rsidRDefault="71903359" w:rsidP="00765CF3">
            <w:pPr>
              <w:pStyle w:val="ListParagraph"/>
              <w:numPr>
                <w:ilvl w:val="0"/>
                <w:numId w:val="6"/>
              </w:numPr>
              <w:rPr>
                <w:sz w:val="20"/>
                <w:szCs w:val="20"/>
              </w:rPr>
            </w:pPr>
            <w:r w:rsidRPr="71903359">
              <w:rPr>
                <w:sz w:val="20"/>
                <w:szCs w:val="20"/>
              </w:rPr>
              <w:t>Outdoor Pole/Arm-Mounted Area and Roadway Luminaires</w:t>
            </w:r>
          </w:p>
          <w:p w14:paraId="61987037" w14:textId="77777777" w:rsidR="0077498F" w:rsidRPr="00E91816" w:rsidRDefault="71903359" w:rsidP="00765CF3">
            <w:pPr>
              <w:pStyle w:val="ListParagraph"/>
              <w:numPr>
                <w:ilvl w:val="0"/>
                <w:numId w:val="6"/>
              </w:numPr>
              <w:rPr>
                <w:sz w:val="20"/>
                <w:szCs w:val="20"/>
              </w:rPr>
            </w:pPr>
            <w:r w:rsidRPr="71903359">
              <w:rPr>
                <w:sz w:val="20"/>
                <w:szCs w:val="20"/>
              </w:rPr>
              <w:t>Retrofit Kits for Large Outdoor Pole/Arm-Mounted Area and Roadway Luminaires</w:t>
            </w:r>
          </w:p>
          <w:p w14:paraId="61987038" w14:textId="77777777" w:rsidR="00C81BED" w:rsidRPr="00E91816" w:rsidRDefault="71903359" w:rsidP="00765CF3">
            <w:pPr>
              <w:pStyle w:val="ListParagraph"/>
              <w:numPr>
                <w:ilvl w:val="0"/>
                <w:numId w:val="6"/>
              </w:numPr>
              <w:rPr>
                <w:sz w:val="20"/>
                <w:szCs w:val="20"/>
              </w:rPr>
            </w:pPr>
            <w:r w:rsidRPr="71903359">
              <w:rPr>
                <w:sz w:val="20"/>
                <w:szCs w:val="20"/>
              </w:rPr>
              <w:t>Retrofit Kits for Outdoor Pole/Arm-Mounted Area and Roadway Luminaires</w:t>
            </w:r>
          </w:p>
        </w:tc>
      </w:tr>
      <w:tr w:rsidR="0059094A" w:rsidRPr="001A7560" w14:paraId="6198703D" w14:textId="77777777" w:rsidTr="71903359">
        <w:trPr>
          <w:jc w:val="center"/>
        </w:trPr>
        <w:tc>
          <w:tcPr>
            <w:tcW w:w="3834" w:type="dxa"/>
            <w:vAlign w:val="center"/>
          </w:tcPr>
          <w:p w14:paraId="6198703A" w14:textId="77777777" w:rsidR="0059094A" w:rsidRPr="00143132" w:rsidRDefault="5B621C54" w:rsidP="00A468DE">
            <w:pPr>
              <w:jc w:val="center"/>
              <w:rPr>
                <w:color w:val="FF0000"/>
                <w:sz w:val="20"/>
                <w:szCs w:val="20"/>
              </w:rPr>
            </w:pPr>
            <w:r w:rsidRPr="5B621C54">
              <w:rPr>
                <w:color w:val="000000" w:themeColor="text1"/>
                <w:sz w:val="20"/>
                <w:szCs w:val="20"/>
              </w:rPr>
              <w:t>LT305 – LT308 (Garage)</w:t>
            </w:r>
          </w:p>
        </w:tc>
        <w:tc>
          <w:tcPr>
            <w:tcW w:w="4590" w:type="dxa"/>
            <w:vAlign w:val="center"/>
          </w:tcPr>
          <w:p w14:paraId="6198703B" w14:textId="77777777" w:rsidR="0059094A" w:rsidRPr="0077498F" w:rsidRDefault="71903359" w:rsidP="00765CF3">
            <w:pPr>
              <w:pStyle w:val="ListParagraph"/>
              <w:numPr>
                <w:ilvl w:val="0"/>
                <w:numId w:val="6"/>
              </w:numPr>
              <w:rPr>
                <w:sz w:val="20"/>
                <w:szCs w:val="20"/>
              </w:rPr>
            </w:pPr>
            <w:r w:rsidRPr="71903359">
              <w:rPr>
                <w:sz w:val="20"/>
                <w:szCs w:val="20"/>
              </w:rPr>
              <w:t>Parking Garage Luminaires</w:t>
            </w:r>
          </w:p>
          <w:p w14:paraId="6198703C" w14:textId="77777777" w:rsidR="0059094A" w:rsidRPr="0077498F" w:rsidRDefault="71903359" w:rsidP="00765CF3">
            <w:pPr>
              <w:pStyle w:val="ListParagraph"/>
              <w:numPr>
                <w:ilvl w:val="0"/>
                <w:numId w:val="6"/>
              </w:numPr>
              <w:rPr>
                <w:sz w:val="20"/>
                <w:szCs w:val="20"/>
              </w:rPr>
            </w:pPr>
            <w:r w:rsidRPr="71903359">
              <w:rPr>
                <w:sz w:val="20"/>
                <w:szCs w:val="20"/>
              </w:rPr>
              <w:t>Retrofit Kits for Parking Garage Luminaires</w:t>
            </w:r>
          </w:p>
        </w:tc>
      </w:tr>
      <w:tr w:rsidR="0059094A" w:rsidRPr="001A7560" w14:paraId="61987042" w14:textId="77777777" w:rsidTr="71903359">
        <w:trPr>
          <w:jc w:val="center"/>
        </w:trPr>
        <w:tc>
          <w:tcPr>
            <w:tcW w:w="3834" w:type="dxa"/>
            <w:vAlign w:val="center"/>
          </w:tcPr>
          <w:p w14:paraId="6198703E" w14:textId="77777777" w:rsidR="0059094A" w:rsidRPr="00143132" w:rsidRDefault="5B621C54" w:rsidP="00A468DE">
            <w:pPr>
              <w:jc w:val="center"/>
              <w:rPr>
                <w:color w:val="FF0000"/>
                <w:sz w:val="20"/>
                <w:szCs w:val="20"/>
              </w:rPr>
            </w:pPr>
            <w:r w:rsidRPr="5B621C54">
              <w:rPr>
                <w:color w:val="000000" w:themeColor="text1"/>
                <w:sz w:val="20"/>
                <w:szCs w:val="20"/>
              </w:rPr>
              <w:t>LT309 – LT317 (Wall-mounted)</w:t>
            </w:r>
          </w:p>
        </w:tc>
        <w:tc>
          <w:tcPr>
            <w:tcW w:w="4590" w:type="dxa"/>
            <w:vAlign w:val="center"/>
          </w:tcPr>
          <w:p w14:paraId="6198703F" w14:textId="77777777" w:rsidR="0059094A" w:rsidRPr="0077498F" w:rsidRDefault="71903359" w:rsidP="00765CF3">
            <w:pPr>
              <w:pStyle w:val="ListParagraph"/>
              <w:numPr>
                <w:ilvl w:val="0"/>
                <w:numId w:val="6"/>
              </w:numPr>
              <w:rPr>
                <w:sz w:val="20"/>
                <w:szCs w:val="20"/>
              </w:rPr>
            </w:pPr>
            <w:r w:rsidRPr="71903359">
              <w:rPr>
                <w:sz w:val="20"/>
                <w:szCs w:val="20"/>
              </w:rPr>
              <w:t>Outdoor Full-Cutoff Wall-Mounted Area Luminaires</w:t>
            </w:r>
          </w:p>
          <w:p w14:paraId="61987040" w14:textId="77777777" w:rsidR="0059094A" w:rsidRPr="0077498F" w:rsidRDefault="71903359" w:rsidP="00765CF3">
            <w:pPr>
              <w:pStyle w:val="ListParagraph"/>
              <w:numPr>
                <w:ilvl w:val="0"/>
                <w:numId w:val="6"/>
              </w:numPr>
              <w:rPr>
                <w:sz w:val="20"/>
                <w:szCs w:val="20"/>
              </w:rPr>
            </w:pPr>
            <w:r w:rsidRPr="71903359">
              <w:rPr>
                <w:sz w:val="20"/>
                <w:szCs w:val="20"/>
              </w:rPr>
              <w:t>Outdoor Non-Cutoff and Semi-Cutoff Wall-Mounted Area Luminaires</w:t>
            </w:r>
          </w:p>
          <w:p w14:paraId="61987041" w14:textId="77777777" w:rsidR="0059094A" w:rsidRPr="0077498F" w:rsidRDefault="71903359" w:rsidP="00765CF3">
            <w:pPr>
              <w:pStyle w:val="ListParagraph"/>
              <w:numPr>
                <w:ilvl w:val="0"/>
                <w:numId w:val="6"/>
              </w:numPr>
              <w:rPr>
                <w:sz w:val="20"/>
                <w:szCs w:val="20"/>
              </w:rPr>
            </w:pPr>
            <w:r w:rsidRPr="71903359">
              <w:rPr>
                <w:sz w:val="20"/>
                <w:szCs w:val="20"/>
              </w:rPr>
              <w:lastRenderedPageBreak/>
              <w:t>Retrofit Kits for Outdoor Full-Cutoff Wall-Mounted Area Luminaires</w:t>
            </w:r>
          </w:p>
        </w:tc>
      </w:tr>
      <w:tr w:rsidR="0059094A" w:rsidRPr="001A7560" w14:paraId="61987046" w14:textId="77777777" w:rsidTr="71903359">
        <w:trPr>
          <w:jc w:val="center"/>
        </w:trPr>
        <w:tc>
          <w:tcPr>
            <w:tcW w:w="3834" w:type="dxa"/>
            <w:vAlign w:val="center"/>
          </w:tcPr>
          <w:p w14:paraId="61987043" w14:textId="77777777" w:rsidR="0059094A" w:rsidRPr="00143132" w:rsidRDefault="5B621C54" w:rsidP="00A10AAA">
            <w:pPr>
              <w:jc w:val="center"/>
              <w:rPr>
                <w:color w:val="FF0000"/>
                <w:sz w:val="20"/>
                <w:szCs w:val="20"/>
              </w:rPr>
            </w:pPr>
            <w:r w:rsidRPr="5B621C54">
              <w:rPr>
                <w:color w:val="000000" w:themeColor="text1"/>
                <w:sz w:val="20"/>
                <w:szCs w:val="20"/>
              </w:rPr>
              <w:lastRenderedPageBreak/>
              <w:t>LT318– LT324 (Canopy)</w:t>
            </w:r>
          </w:p>
        </w:tc>
        <w:tc>
          <w:tcPr>
            <w:tcW w:w="4590" w:type="dxa"/>
            <w:vAlign w:val="center"/>
          </w:tcPr>
          <w:p w14:paraId="61987044" w14:textId="77777777" w:rsidR="0059094A" w:rsidRPr="0077498F" w:rsidRDefault="71903359" w:rsidP="00765CF3">
            <w:pPr>
              <w:pStyle w:val="ListParagraph"/>
              <w:numPr>
                <w:ilvl w:val="0"/>
                <w:numId w:val="6"/>
              </w:numPr>
              <w:rPr>
                <w:sz w:val="20"/>
                <w:szCs w:val="20"/>
              </w:rPr>
            </w:pPr>
            <w:r w:rsidRPr="71903359">
              <w:rPr>
                <w:sz w:val="20"/>
                <w:szCs w:val="20"/>
              </w:rPr>
              <w:t>Fuel Pump Canopy Luminaires</w:t>
            </w:r>
          </w:p>
          <w:p w14:paraId="61987045" w14:textId="77777777" w:rsidR="0059094A" w:rsidRPr="0077498F" w:rsidRDefault="71903359" w:rsidP="00765CF3">
            <w:pPr>
              <w:pStyle w:val="ListParagraph"/>
              <w:numPr>
                <w:ilvl w:val="0"/>
                <w:numId w:val="6"/>
              </w:numPr>
              <w:rPr>
                <w:sz w:val="20"/>
                <w:szCs w:val="20"/>
              </w:rPr>
            </w:pPr>
            <w:r w:rsidRPr="71903359">
              <w:rPr>
                <w:sz w:val="20"/>
                <w:szCs w:val="20"/>
              </w:rPr>
              <w:t>Retrofit Kits for Fuel Pump Canopy Luminaires</w:t>
            </w:r>
          </w:p>
        </w:tc>
      </w:tr>
    </w:tbl>
    <w:p w14:paraId="61987047" w14:textId="77777777" w:rsidR="001A7560" w:rsidRDefault="001A7560" w:rsidP="001A7560">
      <w:pPr>
        <w:ind w:left="720"/>
      </w:pPr>
    </w:p>
    <w:p w14:paraId="61987048" w14:textId="77777777" w:rsidR="00164DDF" w:rsidRDefault="00D1395F" w:rsidP="00765CF3">
      <w:pPr>
        <w:numPr>
          <w:ilvl w:val="0"/>
          <w:numId w:val="2"/>
        </w:numPr>
      </w:pPr>
      <w:r>
        <w:t>L</w:t>
      </w:r>
      <w:r w:rsidR="006E3403" w:rsidRPr="008A1DA4">
        <w:t>uminaires</w:t>
      </w:r>
      <w:r w:rsidR="00261DB8">
        <w:t xml:space="preserve"> must meet a minimum efficacy</w:t>
      </w:r>
      <w:r w:rsidR="006E3403" w:rsidRPr="008A1DA4">
        <w:t xml:space="preserve"> </w:t>
      </w:r>
      <w:r>
        <w:t>in</w:t>
      </w:r>
      <w:r w:rsidR="00D063A4">
        <w:t> </w:t>
      </w:r>
      <w:r w:rsidR="006E3403" w:rsidRPr="008A1DA4">
        <w:t>lumens per watt</w:t>
      </w:r>
      <w:r>
        <w:t>, based on their light output:</w:t>
      </w:r>
      <w:bookmarkStart w:id="31" w:name="_Ref327854132"/>
      <w:r w:rsidR="003C1EBD">
        <w:rPr>
          <w:rStyle w:val="EndnoteReference"/>
        </w:rPr>
        <w:endnoteReference w:id="3"/>
      </w:r>
      <w:bookmarkEnd w:id="31"/>
    </w:p>
    <w:p w14:paraId="61987049" w14:textId="77777777" w:rsidR="00E91816" w:rsidRDefault="00E91816" w:rsidP="00E91816">
      <w:pPr>
        <w:ind w:left="720"/>
      </w:pPr>
    </w:p>
    <w:p w14:paraId="6198704A" w14:textId="7E5BB21E" w:rsidR="00E90A79" w:rsidRDefault="00E90A79" w:rsidP="00E90A79">
      <w:pPr>
        <w:pStyle w:val="Caption"/>
        <w:keepNext/>
        <w:jc w:val="center"/>
      </w:pPr>
      <w:bookmarkStart w:id="32" w:name="_Toc511134159"/>
      <w:bookmarkStart w:id="33" w:name="_Toc511235055"/>
      <w:r>
        <w:t xml:space="preserve">Table </w:t>
      </w:r>
      <w:fldSimple w:instr=" SEQ Table \* ARABIC ">
        <w:r w:rsidR="006401BF">
          <w:rPr>
            <w:noProof/>
          </w:rPr>
          <w:t>4</w:t>
        </w:r>
      </w:fldSimple>
      <w:r>
        <w:t xml:space="preserve"> DLC v </w:t>
      </w:r>
      <w:r w:rsidR="00A34264">
        <w:t>4.3</w:t>
      </w:r>
      <w:r>
        <w:t xml:space="preserve"> Premium Efficacy Requirements</w:t>
      </w:r>
      <w:bookmarkEnd w:id="32"/>
      <w:bookmarkEnd w:id="33"/>
    </w:p>
    <w:tbl>
      <w:tblPr>
        <w:tblStyle w:val="TableGrid"/>
        <w:tblW w:w="7758" w:type="dxa"/>
        <w:jc w:val="center"/>
        <w:tblLook w:val="04A0" w:firstRow="1" w:lastRow="0" w:firstColumn="1" w:lastColumn="0" w:noHBand="0" w:noVBand="1"/>
      </w:tblPr>
      <w:tblGrid>
        <w:gridCol w:w="2808"/>
        <w:gridCol w:w="2460"/>
        <w:gridCol w:w="2490"/>
      </w:tblGrid>
      <w:tr w:rsidR="00E90A79" w:rsidRPr="00E90A79" w14:paraId="6198704E" w14:textId="77777777" w:rsidTr="5B621C54">
        <w:trPr>
          <w:jc w:val="center"/>
        </w:trPr>
        <w:tc>
          <w:tcPr>
            <w:tcW w:w="2808" w:type="dxa"/>
          </w:tcPr>
          <w:p w14:paraId="6198704B" w14:textId="77777777" w:rsidR="00E90A79" w:rsidRDefault="5B621C54" w:rsidP="5B621C54">
            <w:pPr>
              <w:rPr>
                <w:b/>
                <w:bCs/>
                <w:sz w:val="20"/>
                <w:szCs w:val="20"/>
              </w:rPr>
            </w:pPr>
            <w:r w:rsidRPr="5B621C54">
              <w:rPr>
                <w:b/>
                <w:bCs/>
                <w:sz w:val="20"/>
                <w:szCs w:val="20"/>
              </w:rPr>
              <w:t>General Application</w:t>
            </w:r>
          </w:p>
        </w:tc>
        <w:tc>
          <w:tcPr>
            <w:tcW w:w="2460" w:type="dxa"/>
          </w:tcPr>
          <w:p w14:paraId="6198704C" w14:textId="77777777" w:rsidR="00E90A79" w:rsidRPr="00E90A79" w:rsidRDefault="5B621C54" w:rsidP="5B621C54">
            <w:pPr>
              <w:rPr>
                <w:b/>
                <w:bCs/>
                <w:sz w:val="20"/>
                <w:szCs w:val="20"/>
              </w:rPr>
            </w:pPr>
            <w:r w:rsidRPr="5B621C54">
              <w:rPr>
                <w:b/>
                <w:bCs/>
                <w:sz w:val="20"/>
                <w:szCs w:val="20"/>
              </w:rPr>
              <w:t>Light Output Range (lm)</w:t>
            </w:r>
          </w:p>
        </w:tc>
        <w:tc>
          <w:tcPr>
            <w:tcW w:w="2490" w:type="dxa"/>
          </w:tcPr>
          <w:p w14:paraId="6198704D" w14:textId="77777777" w:rsidR="00E90A79" w:rsidRPr="00E90A79" w:rsidRDefault="5B621C54" w:rsidP="5B621C54">
            <w:pPr>
              <w:rPr>
                <w:b/>
                <w:bCs/>
                <w:sz w:val="20"/>
                <w:szCs w:val="20"/>
              </w:rPr>
            </w:pPr>
            <w:r w:rsidRPr="5B621C54">
              <w:rPr>
                <w:b/>
                <w:bCs/>
                <w:sz w:val="20"/>
                <w:szCs w:val="20"/>
              </w:rPr>
              <w:t>Minimum Efficacy (lm/W)</w:t>
            </w:r>
          </w:p>
        </w:tc>
      </w:tr>
      <w:tr w:rsidR="00E90A79" w:rsidRPr="00E90A79" w14:paraId="61987052" w14:textId="77777777" w:rsidTr="5B621C54">
        <w:trPr>
          <w:jc w:val="center"/>
        </w:trPr>
        <w:tc>
          <w:tcPr>
            <w:tcW w:w="2808" w:type="dxa"/>
          </w:tcPr>
          <w:p w14:paraId="6198704F" w14:textId="77777777" w:rsidR="00E90A79" w:rsidRDefault="5B621C54" w:rsidP="5B621C54">
            <w:pPr>
              <w:rPr>
                <w:sz w:val="20"/>
                <w:szCs w:val="20"/>
              </w:rPr>
            </w:pPr>
            <w:r w:rsidRPr="5B621C54">
              <w:rPr>
                <w:sz w:val="20"/>
                <w:szCs w:val="20"/>
              </w:rPr>
              <w:t>Outdoor – Low Output</w:t>
            </w:r>
          </w:p>
        </w:tc>
        <w:tc>
          <w:tcPr>
            <w:tcW w:w="2460" w:type="dxa"/>
          </w:tcPr>
          <w:p w14:paraId="61987050" w14:textId="77777777" w:rsidR="00E90A79" w:rsidRPr="00E90A79" w:rsidRDefault="5B621C54" w:rsidP="5B621C54">
            <w:pPr>
              <w:rPr>
                <w:sz w:val="20"/>
                <w:szCs w:val="20"/>
              </w:rPr>
            </w:pPr>
            <w:r w:rsidRPr="5B621C54">
              <w:rPr>
                <w:sz w:val="20"/>
                <w:szCs w:val="20"/>
              </w:rPr>
              <w:t>250 – 5,000</w:t>
            </w:r>
          </w:p>
        </w:tc>
        <w:tc>
          <w:tcPr>
            <w:tcW w:w="2490" w:type="dxa"/>
          </w:tcPr>
          <w:p w14:paraId="61987051" w14:textId="77777777" w:rsidR="00E90A79" w:rsidRPr="00CA4C17" w:rsidRDefault="5B621C54" w:rsidP="5B621C54">
            <w:pPr>
              <w:rPr>
                <w:sz w:val="20"/>
                <w:szCs w:val="20"/>
              </w:rPr>
            </w:pPr>
            <w:r w:rsidRPr="5B621C54">
              <w:rPr>
                <w:sz w:val="20"/>
                <w:szCs w:val="20"/>
              </w:rPr>
              <w:t>110</w:t>
            </w:r>
          </w:p>
        </w:tc>
      </w:tr>
      <w:tr w:rsidR="00E90A79" w:rsidRPr="00E90A79" w14:paraId="61987056" w14:textId="77777777" w:rsidTr="5B621C54">
        <w:trPr>
          <w:jc w:val="center"/>
        </w:trPr>
        <w:tc>
          <w:tcPr>
            <w:tcW w:w="2808" w:type="dxa"/>
          </w:tcPr>
          <w:p w14:paraId="61987053" w14:textId="77777777" w:rsidR="00E90A79" w:rsidRDefault="5B621C54" w:rsidP="5B621C54">
            <w:pPr>
              <w:rPr>
                <w:sz w:val="20"/>
                <w:szCs w:val="20"/>
              </w:rPr>
            </w:pPr>
            <w:r w:rsidRPr="5B621C54">
              <w:rPr>
                <w:sz w:val="20"/>
                <w:szCs w:val="20"/>
              </w:rPr>
              <w:t>Outdoor – Mid Output</w:t>
            </w:r>
          </w:p>
        </w:tc>
        <w:tc>
          <w:tcPr>
            <w:tcW w:w="2460" w:type="dxa"/>
          </w:tcPr>
          <w:p w14:paraId="61987054" w14:textId="77777777" w:rsidR="00E90A79" w:rsidRPr="00E90A79" w:rsidRDefault="5B621C54" w:rsidP="5B621C54">
            <w:pPr>
              <w:rPr>
                <w:sz w:val="20"/>
                <w:szCs w:val="20"/>
              </w:rPr>
            </w:pPr>
            <w:r w:rsidRPr="5B621C54">
              <w:rPr>
                <w:sz w:val="20"/>
                <w:szCs w:val="20"/>
              </w:rPr>
              <w:t>5,000 – 10,000</w:t>
            </w:r>
          </w:p>
        </w:tc>
        <w:tc>
          <w:tcPr>
            <w:tcW w:w="2490" w:type="dxa"/>
          </w:tcPr>
          <w:p w14:paraId="61987055" w14:textId="77777777" w:rsidR="00E90A79" w:rsidRPr="00CA4C17" w:rsidRDefault="5B621C54" w:rsidP="5B621C54">
            <w:pPr>
              <w:rPr>
                <w:sz w:val="20"/>
                <w:szCs w:val="20"/>
              </w:rPr>
            </w:pPr>
            <w:r w:rsidRPr="5B621C54">
              <w:rPr>
                <w:sz w:val="20"/>
                <w:szCs w:val="20"/>
              </w:rPr>
              <w:t>115</w:t>
            </w:r>
          </w:p>
        </w:tc>
      </w:tr>
      <w:tr w:rsidR="00E90A79" w:rsidRPr="00E90A79" w14:paraId="6198705A" w14:textId="77777777" w:rsidTr="5B621C54">
        <w:trPr>
          <w:jc w:val="center"/>
        </w:trPr>
        <w:tc>
          <w:tcPr>
            <w:tcW w:w="2808" w:type="dxa"/>
          </w:tcPr>
          <w:p w14:paraId="61987057" w14:textId="77777777" w:rsidR="00E90A79" w:rsidRDefault="5B621C54" w:rsidP="5B621C54">
            <w:pPr>
              <w:rPr>
                <w:sz w:val="20"/>
                <w:szCs w:val="20"/>
              </w:rPr>
            </w:pPr>
            <w:r w:rsidRPr="5B621C54">
              <w:rPr>
                <w:sz w:val="20"/>
                <w:szCs w:val="20"/>
              </w:rPr>
              <w:t>Outdoor – High Output</w:t>
            </w:r>
          </w:p>
        </w:tc>
        <w:tc>
          <w:tcPr>
            <w:tcW w:w="2460" w:type="dxa"/>
          </w:tcPr>
          <w:p w14:paraId="61987058" w14:textId="77777777" w:rsidR="00E90A79" w:rsidRPr="00E90A79" w:rsidRDefault="5B621C54" w:rsidP="5B621C54">
            <w:pPr>
              <w:rPr>
                <w:sz w:val="20"/>
                <w:szCs w:val="20"/>
              </w:rPr>
            </w:pPr>
            <w:r w:rsidRPr="5B621C54">
              <w:rPr>
                <w:sz w:val="20"/>
                <w:szCs w:val="20"/>
              </w:rPr>
              <w:t>10,000 – 30,000</w:t>
            </w:r>
          </w:p>
        </w:tc>
        <w:tc>
          <w:tcPr>
            <w:tcW w:w="2490" w:type="dxa"/>
          </w:tcPr>
          <w:p w14:paraId="61987059" w14:textId="77777777" w:rsidR="00E90A79" w:rsidRPr="00CA4C17" w:rsidRDefault="5B621C54" w:rsidP="5B621C54">
            <w:pPr>
              <w:rPr>
                <w:sz w:val="20"/>
                <w:szCs w:val="20"/>
              </w:rPr>
            </w:pPr>
            <w:r w:rsidRPr="5B621C54">
              <w:rPr>
                <w:sz w:val="20"/>
                <w:szCs w:val="20"/>
              </w:rPr>
              <w:t>120</w:t>
            </w:r>
          </w:p>
        </w:tc>
      </w:tr>
      <w:tr w:rsidR="00E90A79" w:rsidRPr="00E90A79" w14:paraId="6198705E" w14:textId="77777777" w:rsidTr="5B621C54">
        <w:trPr>
          <w:jc w:val="center"/>
        </w:trPr>
        <w:tc>
          <w:tcPr>
            <w:tcW w:w="2808" w:type="dxa"/>
          </w:tcPr>
          <w:p w14:paraId="6198705B" w14:textId="77777777" w:rsidR="00E90A79" w:rsidRDefault="5B621C54" w:rsidP="5B621C54">
            <w:pPr>
              <w:rPr>
                <w:sz w:val="20"/>
                <w:szCs w:val="20"/>
              </w:rPr>
            </w:pPr>
            <w:r w:rsidRPr="5B621C54">
              <w:rPr>
                <w:sz w:val="20"/>
                <w:szCs w:val="20"/>
              </w:rPr>
              <w:t>Outdoor – Very High Output</w:t>
            </w:r>
          </w:p>
        </w:tc>
        <w:tc>
          <w:tcPr>
            <w:tcW w:w="2460" w:type="dxa"/>
          </w:tcPr>
          <w:p w14:paraId="6198705C" w14:textId="77777777" w:rsidR="00E90A79" w:rsidRPr="00E90A79" w:rsidRDefault="5B621C54" w:rsidP="5B621C54">
            <w:pPr>
              <w:rPr>
                <w:sz w:val="20"/>
                <w:szCs w:val="20"/>
              </w:rPr>
            </w:pPr>
            <w:r w:rsidRPr="5B621C54">
              <w:rPr>
                <w:sz w:val="20"/>
                <w:szCs w:val="20"/>
              </w:rPr>
              <w:t>≥30,000</w:t>
            </w:r>
          </w:p>
        </w:tc>
        <w:tc>
          <w:tcPr>
            <w:tcW w:w="2490" w:type="dxa"/>
          </w:tcPr>
          <w:p w14:paraId="6198705D" w14:textId="77777777" w:rsidR="00E90A79" w:rsidRPr="00CA4C17" w:rsidRDefault="5B621C54" w:rsidP="5B621C54">
            <w:pPr>
              <w:rPr>
                <w:sz w:val="20"/>
                <w:szCs w:val="20"/>
              </w:rPr>
            </w:pPr>
            <w:r w:rsidRPr="5B621C54">
              <w:rPr>
                <w:sz w:val="20"/>
                <w:szCs w:val="20"/>
              </w:rPr>
              <w:t>120</w:t>
            </w:r>
          </w:p>
        </w:tc>
      </w:tr>
    </w:tbl>
    <w:p w14:paraId="389C8740" w14:textId="77777777" w:rsidR="00685105" w:rsidRPr="00685105" w:rsidRDefault="00685105" w:rsidP="00685105">
      <w:pPr>
        <w:ind w:left="720"/>
        <w:rPr>
          <w:i/>
        </w:rPr>
      </w:pPr>
    </w:p>
    <w:p w14:paraId="2469F2E7" w14:textId="77777777" w:rsidR="00685105" w:rsidRDefault="71903359" w:rsidP="71903359">
      <w:pPr>
        <w:numPr>
          <w:ilvl w:val="0"/>
          <w:numId w:val="1"/>
        </w:numPr>
        <w:rPr>
          <w:i/>
          <w:iCs/>
        </w:rPr>
      </w:pPr>
      <w:r w:rsidRPr="71903359">
        <w:rPr>
          <w:rFonts w:ascii="TimesNewRomanPSMT" w:hAnsi="TimesNewRomanPSMT" w:cs="TimesNewRomanPSMT"/>
        </w:rPr>
        <w:t>A product cut sheet and installation instructions must be provided.</w:t>
      </w:r>
    </w:p>
    <w:p w14:paraId="55401ABB" w14:textId="042254F5" w:rsidR="00344DEC" w:rsidRPr="00685105" w:rsidRDefault="71903359" w:rsidP="71903359">
      <w:pPr>
        <w:numPr>
          <w:ilvl w:val="0"/>
          <w:numId w:val="1"/>
        </w:numPr>
        <w:rPr>
          <w:i/>
          <w:iCs/>
        </w:rPr>
      </w:pPr>
      <w:r>
        <w:t>Public Utilities Code Section 384.5 requires PG&amp;E to pay to the customer any “rebate or incentive through ratepayer-funded programs intended to increase energy efficiency.”  In compliance with the statute PG&amp;E filed Advice Letter 4661-E to revise Rate Schedule LS-1 to be applicable to IOU-owned streetlights.  The Advice Letter was approved with an effective date of January 1, 2016.</w:t>
      </w:r>
    </w:p>
    <w:p w14:paraId="53119E3E" w14:textId="5BDFF73A" w:rsidR="00F7161B" w:rsidRDefault="71903359" w:rsidP="00765CF3">
      <w:pPr>
        <w:numPr>
          <w:ilvl w:val="0"/>
          <w:numId w:val="1"/>
        </w:numPr>
      </w:pPr>
      <w:r>
        <w:t xml:space="preserve">Street light and </w:t>
      </w:r>
      <w:proofErr w:type="gramStart"/>
      <w:r>
        <w:t>Outdoor</w:t>
      </w:r>
      <w:proofErr w:type="gramEnd"/>
      <w:r>
        <w:t xml:space="preserve"> area pole/arm-mounted categories shares the same DLC primary uses (as indicated in Table 3).</w:t>
      </w:r>
    </w:p>
    <w:p w14:paraId="45A1FB3C" w14:textId="4E3EBFDF" w:rsidR="00344DEC" w:rsidRPr="00F7161B" w:rsidRDefault="71903359" w:rsidP="00765CF3">
      <w:pPr>
        <w:numPr>
          <w:ilvl w:val="0"/>
          <w:numId w:val="1"/>
        </w:numPr>
      </w:pPr>
      <w:r>
        <w:t xml:space="preserve">For street lighting applications, an appropriate street light measure code must be used. LS1 street light measure codes are created for utility owned street light associated with LS-1 Rate Schedule (LT289 – LT295). Other street light measure codes (LT282–LT288) are associated with non-utility-owned street lights such as city or county-owned street lights. </w:t>
      </w:r>
    </w:p>
    <w:p w14:paraId="4A5C48F1" w14:textId="26DAE2BE" w:rsidR="00344DEC" w:rsidRDefault="71903359" w:rsidP="00765CF3">
      <w:pPr>
        <w:numPr>
          <w:ilvl w:val="0"/>
          <w:numId w:val="1"/>
        </w:numPr>
      </w:pPr>
      <w:r>
        <w:t xml:space="preserve">LT296 </w:t>
      </w:r>
      <w:r w:rsidR="009A479C">
        <w:t>to</w:t>
      </w:r>
      <w:r>
        <w:t xml:space="preserve"> LT304 </w:t>
      </w:r>
      <w:r w:rsidR="009A479C">
        <w:t xml:space="preserve">measure codes </w:t>
      </w:r>
      <w:r>
        <w:t>are for Pole/Arm-mounted Area luminaires applications</w:t>
      </w:r>
      <w:r w:rsidR="009A479C">
        <w:t xml:space="preserve"> and</w:t>
      </w:r>
      <w:r>
        <w:t xml:space="preserve"> cannot be used for street lighting.</w:t>
      </w:r>
    </w:p>
    <w:p w14:paraId="059EE44A" w14:textId="77777777" w:rsidR="008F5120" w:rsidRDefault="008F5120" w:rsidP="5B621C54">
      <w:pPr>
        <w:rPr>
          <w:rFonts w:ascii="Arial" w:hAnsi="Arial" w:cs="Arial"/>
          <w:b/>
          <w:bCs/>
          <w:i/>
          <w:iCs/>
        </w:rPr>
      </w:pPr>
    </w:p>
    <w:p w14:paraId="61987065" w14:textId="1E4985CE" w:rsidR="006E3403" w:rsidRPr="0025567A" w:rsidRDefault="5B621C54" w:rsidP="5B621C54">
      <w:pPr>
        <w:rPr>
          <w:rFonts w:ascii="Arial" w:hAnsi="Arial" w:cs="Arial"/>
          <w:b/>
          <w:bCs/>
          <w:i/>
          <w:iCs/>
        </w:rPr>
      </w:pPr>
      <w:r w:rsidRPr="5B621C54">
        <w:rPr>
          <w:rFonts w:ascii="Arial" w:hAnsi="Arial" w:cs="Arial"/>
          <w:b/>
          <w:bCs/>
          <w:i/>
          <w:iCs/>
        </w:rPr>
        <w:t>Terms and Conditions</w:t>
      </w:r>
    </w:p>
    <w:p w14:paraId="61987066" w14:textId="11CF04DE" w:rsidR="006E3403" w:rsidRPr="0025567A" w:rsidRDefault="5B621C54" w:rsidP="00D56DC3">
      <w:r>
        <w:t>The customer must be a PG&amp;E electrical customer served under a street light or commercial/industrial rate schedule.</w:t>
      </w:r>
    </w:p>
    <w:p w14:paraId="61987067" w14:textId="77777777" w:rsidR="006E3403" w:rsidRPr="0025567A" w:rsidRDefault="006E3403" w:rsidP="00D56DC3">
      <w:pPr>
        <w:rPr>
          <w:rFonts w:ascii="Arial" w:hAnsi="Arial" w:cs="Arial"/>
          <w:b/>
          <w:i/>
        </w:rPr>
      </w:pPr>
    </w:p>
    <w:p w14:paraId="61987068" w14:textId="77777777" w:rsidR="006E3403" w:rsidRPr="0025567A" w:rsidRDefault="5B621C54" w:rsidP="5B621C54">
      <w:pPr>
        <w:rPr>
          <w:rFonts w:ascii="Arial" w:hAnsi="Arial" w:cs="Arial"/>
          <w:b/>
          <w:bCs/>
          <w:i/>
          <w:iCs/>
        </w:rPr>
      </w:pPr>
      <w:r w:rsidRPr="5B621C54">
        <w:rPr>
          <w:rFonts w:ascii="Arial" w:hAnsi="Arial" w:cs="Arial"/>
          <w:b/>
          <w:bCs/>
          <w:i/>
          <w:iCs/>
        </w:rPr>
        <w:t xml:space="preserve">Market Applicability </w:t>
      </w:r>
    </w:p>
    <w:p w14:paraId="6198706A" w14:textId="3A5AC2FC" w:rsidR="00313A1D" w:rsidRPr="00474B71" w:rsidRDefault="5B621C54" w:rsidP="0009289A">
      <w:r>
        <w:t xml:space="preserve">These measures apply to Customer-Owned Street and Highway Lighting, Outdoor Area Lighting Service, and the commercial/industrial rate schedules.  These measures are offered via both Downstream and Direct Install delivery types.  </w:t>
      </w:r>
    </w:p>
    <w:p w14:paraId="6198706B" w14:textId="7D61C117" w:rsidR="006E3403" w:rsidRPr="0076543F" w:rsidRDefault="5B621C54" w:rsidP="0004183C">
      <w:pPr>
        <w:pStyle w:val="Heading2"/>
      </w:pPr>
      <w:bookmarkStart w:id="34" w:name="_Toc511134185"/>
      <w:bookmarkStart w:id="35" w:name="_Toc511235022"/>
      <w:r>
        <w:t>1.2 Technical Description</w:t>
      </w:r>
      <w:bookmarkEnd w:id="34"/>
      <w:bookmarkEnd w:id="35"/>
    </w:p>
    <w:p w14:paraId="43AAC111" w14:textId="1FFBA445" w:rsidR="00094AFF" w:rsidRDefault="00094AFF" w:rsidP="00125BAC">
      <w:r>
        <w:t xml:space="preserve">The following is a short excerpt from the </w:t>
      </w:r>
      <w:proofErr w:type="spellStart"/>
      <w:r>
        <w:t>CALiPER</w:t>
      </w:r>
      <w:proofErr w:type="spellEnd"/>
      <w:r>
        <w:t xml:space="preserve"> Snapshot for </w:t>
      </w:r>
      <w:r w:rsidR="00960CD8">
        <w:t>Outdoor Area Lighting</w:t>
      </w:r>
      <w:r>
        <w:rPr>
          <w:rStyle w:val="EndnoteReference"/>
          <w:rFonts w:ascii="Arial" w:hAnsi="Arial" w:cs="Arial"/>
          <w:sz w:val="20"/>
          <w:szCs w:val="20"/>
        </w:rPr>
        <w:endnoteReference w:id="4"/>
      </w:r>
      <w:r>
        <w:t xml:space="preserve"> that gives a high-level overview:</w:t>
      </w:r>
    </w:p>
    <w:p w14:paraId="43F384EA" w14:textId="4542A511" w:rsidR="00125BAC" w:rsidRDefault="00125BAC" w:rsidP="00125BAC"/>
    <w:p w14:paraId="7139FEC7" w14:textId="0065B907" w:rsidR="00094AFF" w:rsidRDefault="00125BAC" w:rsidP="00125BAC">
      <w:pPr>
        <w:ind w:left="720" w:right="900"/>
        <w:rPr>
          <w:i/>
        </w:rPr>
      </w:pPr>
      <w:r w:rsidRPr="00125BAC">
        <w:rPr>
          <w:i/>
        </w:rPr>
        <w:t xml:space="preserve">Outdoor area lighting is a major contributor to nationwide energy use, and the market segment has been an important player in the transition to solid-state lighting. In terms of energy efficiency, LED outdoor area luminaires now easily </w:t>
      </w:r>
      <w:r w:rsidRPr="00125BAC">
        <w:rPr>
          <w:i/>
        </w:rPr>
        <w:lastRenderedPageBreak/>
        <w:t>outclass their conventional counterparts, such as fixtures using high-pressure sodium (HPS) lamps. Some LED products offer the same amount of lumen output for one-third of the power consumed by an HPS-based luminaire. The efficiency difference may be even greater if delivered illuminance is considered. At the same time, these LED outdoor area lighting products can provide superior color rendition, which can improve visibility. As the energy efficiency of LED outdoor area lighting has improved, there has also been a shift toward products with a warmer color temperature, which is perhaps a response to concerns about potential glare, light pollution, and health effects of nighttime lighting.</w:t>
      </w:r>
    </w:p>
    <w:p w14:paraId="455881E1" w14:textId="0065B907" w:rsidR="00375E1F" w:rsidRDefault="00375E1F" w:rsidP="00125BAC">
      <w:pPr>
        <w:ind w:left="720" w:right="900"/>
        <w:rPr>
          <w:i/>
        </w:rPr>
      </w:pPr>
    </w:p>
    <w:p w14:paraId="5CAF684C" w14:textId="0065B907" w:rsidR="00375E1F" w:rsidRPr="00375E1F" w:rsidRDefault="00375E1F" w:rsidP="00125BAC">
      <w:pPr>
        <w:ind w:left="720" w:right="900"/>
        <w:rPr>
          <w:i/>
        </w:rPr>
      </w:pPr>
      <w:r w:rsidRPr="00375E1F">
        <w:rPr>
          <w:i/>
        </w:rPr>
        <w:t>LED outdoor area lighting has been a major component of the LED Lighting Facts® database since its inception, consistently being one of the categories with the most products. As of September 20, 2017, area/roadway products alone comprised 21% of the database, with the other two product categories featured in this report collectively comprising approximately 5%. These percentages have been fairly consistent over the past seven years</w:t>
      </w:r>
    </w:p>
    <w:p w14:paraId="1127D13A" w14:textId="412AECF4" w:rsidR="00125BAC" w:rsidRDefault="00125BAC" w:rsidP="0009289A">
      <w:pPr>
        <w:jc w:val="both"/>
      </w:pPr>
    </w:p>
    <w:p w14:paraId="61987070" w14:textId="77777777" w:rsidR="004F363D" w:rsidRPr="008A1DA4" w:rsidRDefault="00F054C6" w:rsidP="004F363D">
      <w:r>
        <w:t xml:space="preserve">Further benefits of </w:t>
      </w:r>
      <w:r w:rsidRPr="008A1DA4">
        <w:t xml:space="preserve">LED </w:t>
      </w:r>
      <w:r>
        <w:t xml:space="preserve">light </w:t>
      </w:r>
      <w:r w:rsidRPr="008A1DA4">
        <w:t>sources</w:t>
      </w:r>
      <w:r>
        <w:t xml:space="preserve"> include c</w:t>
      </w:r>
      <w:r w:rsidRPr="00F054C6">
        <w:t xml:space="preserve">ompact size, </w:t>
      </w:r>
      <w:r>
        <w:t>d</w:t>
      </w:r>
      <w:r w:rsidRPr="00F054C6">
        <w:t xml:space="preserve">urability and shock-resistance, </w:t>
      </w:r>
      <w:r>
        <w:t>n</w:t>
      </w:r>
      <w:r w:rsidRPr="00F054C6">
        <w:t>o</w:t>
      </w:r>
      <w:r>
        <w:t> </w:t>
      </w:r>
      <w:r w:rsidRPr="00F054C6">
        <w:t xml:space="preserve">infrared (IR) or ultraviolet (UV) emissions, </w:t>
      </w:r>
      <w:r>
        <w:t>w</w:t>
      </w:r>
      <w:r w:rsidRPr="00F054C6">
        <w:t xml:space="preserve">ide color temperature range, </w:t>
      </w:r>
      <w:r>
        <w:t>m</w:t>
      </w:r>
      <w:r w:rsidRPr="00F054C6">
        <w:t xml:space="preserve">onochromatic light, </w:t>
      </w:r>
      <w:r>
        <w:t>n</w:t>
      </w:r>
      <w:r w:rsidRPr="00F054C6">
        <w:t xml:space="preserve">o burn out, </w:t>
      </w:r>
      <w:r>
        <w:t>n</w:t>
      </w:r>
      <w:r w:rsidRPr="00F054C6">
        <w:t xml:space="preserve">ear instant-on and rapid cycling, </w:t>
      </w:r>
      <w:r>
        <w:t>g</w:t>
      </w:r>
      <w:r w:rsidRPr="00F054C6">
        <w:t xml:space="preserve">ood performance in the cold, </w:t>
      </w:r>
      <w:r>
        <w:t>n</w:t>
      </w:r>
      <w:r w:rsidRPr="00F054C6">
        <w:t xml:space="preserve">o toxic metals or chemicals, </w:t>
      </w:r>
      <w:r>
        <w:t xml:space="preserve">and </w:t>
      </w:r>
      <w:r w:rsidRPr="00F054C6">
        <w:t>LEED ND</w:t>
      </w:r>
      <w:r w:rsidR="002C49E8">
        <w:t xml:space="preserve"> (Neighborhood Development)</w:t>
      </w:r>
      <w:r w:rsidRPr="00F054C6">
        <w:t xml:space="preserve"> point contribution</w:t>
      </w:r>
      <w:r>
        <w:t>.</w:t>
      </w:r>
      <w:r>
        <w:rPr>
          <w:rStyle w:val="EndnoteReference"/>
        </w:rPr>
        <w:endnoteReference w:id="5"/>
      </w:r>
    </w:p>
    <w:p w14:paraId="61987073" w14:textId="77777777" w:rsidR="00427664" w:rsidRDefault="00427664" w:rsidP="006E3403"/>
    <w:p w14:paraId="61987074" w14:textId="6EE86051" w:rsidR="006E3403" w:rsidRDefault="5B621C54" w:rsidP="00EC1CF6">
      <w:pPr>
        <w:keepLines/>
      </w:pPr>
      <w:r>
        <w:t>Retrofits are defined as the replacement of the entire lighting fixture, but not necessarily system, as street poles or other structural elements will often remain in place. Simple lamp replacements are not applicable to these measures because outdoor LED lighting systems are currently sold as entire luminaires or retrofit kits.</w:t>
      </w:r>
    </w:p>
    <w:p w14:paraId="61987075" w14:textId="77777777" w:rsidR="00CF487C" w:rsidRDefault="00CF487C" w:rsidP="00EC1CF6">
      <w:pPr>
        <w:keepLines/>
      </w:pPr>
    </w:p>
    <w:p w14:paraId="61987076" w14:textId="4ADD418F" w:rsidR="000C5B86" w:rsidRPr="003946E3" w:rsidRDefault="5B621C54" w:rsidP="00CF487C">
      <w:pPr>
        <w:pStyle w:val="Heading2"/>
        <w:keepNext w:val="0"/>
        <w:spacing w:before="0"/>
      </w:pPr>
      <w:bookmarkStart w:id="36" w:name="_Toc511134186"/>
      <w:bookmarkStart w:id="37" w:name="_Toc511235023"/>
      <w:bookmarkStart w:id="38" w:name="_Toc304800203"/>
      <w:bookmarkStart w:id="39" w:name="_Toc324318339"/>
      <w:bookmarkStart w:id="40" w:name="_Toc324340483"/>
      <w:bookmarkStart w:id="41" w:name="_Toc387655330"/>
      <w:r>
        <w:t>1.3 Installation Types and Delivery Mechanisms</w:t>
      </w:r>
      <w:bookmarkEnd w:id="36"/>
      <w:bookmarkEnd w:id="37"/>
      <w:r>
        <w:t xml:space="preserve"> </w:t>
      </w:r>
      <w:bookmarkEnd w:id="38"/>
      <w:bookmarkEnd w:id="39"/>
      <w:bookmarkEnd w:id="40"/>
      <w:bookmarkEnd w:id="41"/>
    </w:p>
    <w:p w14:paraId="61987077" w14:textId="77777777" w:rsidR="008A6F0C" w:rsidRPr="00784500" w:rsidRDefault="5B621C54" w:rsidP="008A6F0C">
      <w:pPr>
        <w:rPr>
          <w:rFonts w:cs="Arial"/>
          <w:sz w:val="20"/>
          <w:szCs w:val="20"/>
        </w:rPr>
      </w:pPr>
      <w:r>
        <w:t>The Database for Energy Efficiency Resources (DEER) developed by the California Public Utilities Commission defines the measure application type as shown in the table below.</w:t>
      </w:r>
    </w:p>
    <w:p w14:paraId="61987078" w14:textId="77777777" w:rsidR="000C5B86" w:rsidRPr="00F65942" w:rsidRDefault="000C5B86" w:rsidP="000C5B86">
      <w:pPr>
        <w:rPr>
          <w:i/>
        </w:rPr>
      </w:pPr>
    </w:p>
    <w:p w14:paraId="61987079" w14:textId="418762B9" w:rsidR="000C5B86" w:rsidRPr="007F3A40" w:rsidRDefault="000C5B86" w:rsidP="5B621C54">
      <w:pPr>
        <w:pStyle w:val="Caption"/>
        <w:keepNext/>
        <w:jc w:val="center"/>
        <w:rPr>
          <w:rFonts w:ascii="Calibri" w:hAnsi="Calibri" w:cs="Calibri"/>
        </w:rPr>
      </w:pPr>
      <w:bookmarkStart w:id="42" w:name="_Toc387822963"/>
      <w:bookmarkStart w:id="43" w:name="_Toc511134160"/>
      <w:bookmarkStart w:id="44" w:name="_Toc511235056"/>
      <w:r w:rsidRPr="5B621C54">
        <w:t xml:space="preserve">Table </w:t>
      </w:r>
      <w:r w:rsidRPr="5B621C54">
        <w:fldChar w:fldCharType="begin"/>
      </w:r>
      <w:r w:rsidRPr="007F3A40">
        <w:rPr>
          <w:szCs w:val="22"/>
        </w:rPr>
        <w:instrText xml:space="preserve"> SEQ Table \* ARABIC </w:instrText>
      </w:r>
      <w:r w:rsidRPr="5B621C54">
        <w:rPr>
          <w:szCs w:val="22"/>
        </w:rPr>
        <w:fldChar w:fldCharType="separate"/>
      </w:r>
      <w:r w:rsidR="006401BF">
        <w:rPr>
          <w:noProof/>
          <w:szCs w:val="22"/>
        </w:rPr>
        <w:t>5</w:t>
      </w:r>
      <w:r w:rsidRPr="5B621C54">
        <w:fldChar w:fldCharType="end"/>
      </w:r>
      <w:bookmarkStart w:id="45" w:name="RANGE!B222"/>
      <w:r w:rsidRPr="5B621C54">
        <w:rPr>
          <w:rFonts w:ascii="Calibri" w:hAnsi="Calibri" w:cs="Calibri"/>
        </w:rPr>
        <w:t xml:space="preserve"> </w:t>
      </w:r>
      <w:r w:rsidRPr="5B621C54">
        <w:rPr>
          <w:rFonts w:cs="Arial"/>
        </w:rPr>
        <w:t>Measure Application Type</w:t>
      </w:r>
      <w:bookmarkEnd w:id="45"/>
      <w:r w:rsidRPr="5B621C54">
        <w:rPr>
          <w:rStyle w:val="EndnoteReference"/>
          <w:rFonts w:cs="Arial"/>
        </w:rPr>
        <w:endnoteReference w:id="6"/>
      </w:r>
      <w:bookmarkEnd w:id="42"/>
      <w:bookmarkEnd w:id="43"/>
      <w:bookmarkEnd w:id="44"/>
    </w:p>
    <w:tbl>
      <w:tblPr>
        <w:tblW w:w="9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2610"/>
        <w:gridCol w:w="5580"/>
      </w:tblGrid>
      <w:tr w:rsidR="008A6F0C" w:rsidRPr="007F3A40" w14:paraId="6198707D" w14:textId="77777777" w:rsidTr="5B621C54">
        <w:trPr>
          <w:trHeight w:val="315"/>
        </w:trPr>
        <w:tc>
          <w:tcPr>
            <w:tcW w:w="906" w:type="dxa"/>
            <w:shd w:val="clear" w:color="auto" w:fill="D9D9D9" w:themeFill="background1" w:themeFillShade="D9"/>
            <w:noWrap/>
            <w:vAlign w:val="bottom"/>
            <w:hideMark/>
          </w:tcPr>
          <w:p w14:paraId="6198707A" w14:textId="77777777" w:rsidR="008A6F0C" w:rsidRPr="007F3A40" w:rsidRDefault="5B621C54" w:rsidP="5B621C54">
            <w:pPr>
              <w:keepNext/>
              <w:rPr>
                <w:b/>
                <w:bCs/>
                <w:color w:val="000000"/>
                <w:sz w:val="20"/>
                <w:szCs w:val="20"/>
              </w:rPr>
            </w:pPr>
            <w:r w:rsidRPr="5B621C54">
              <w:rPr>
                <w:b/>
                <w:bCs/>
                <w:color w:val="000000" w:themeColor="text1"/>
                <w:sz w:val="20"/>
                <w:szCs w:val="20"/>
              </w:rPr>
              <w:t>Code</w:t>
            </w:r>
          </w:p>
        </w:tc>
        <w:tc>
          <w:tcPr>
            <w:tcW w:w="2610" w:type="dxa"/>
            <w:shd w:val="clear" w:color="auto" w:fill="D9D9D9" w:themeFill="background1" w:themeFillShade="D9"/>
            <w:noWrap/>
            <w:vAlign w:val="bottom"/>
            <w:hideMark/>
          </w:tcPr>
          <w:p w14:paraId="6198707B" w14:textId="77777777" w:rsidR="008A6F0C" w:rsidRPr="007F3A40" w:rsidRDefault="5B621C54" w:rsidP="5B621C54">
            <w:pPr>
              <w:keepNext/>
              <w:rPr>
                <w:b/>
                <w:bCs/>
                <w:color w:val="000000"/>
                <w:sz w:val="20"/>
                <w:szCs w:val="20"/>
              </w:rPr>
            </w:pPr>
            <w:r w:rsidRPr="5B621C54">
              <w:rPr>
                <w:b/>
                <w:bCs/>
                <w:color w:val="000000" w:themeColor="text1"/>
                <w:sz w:val="20"/>
                <w:szCs w:val="20"/>
              </w:rPr>
              <w:t>Description</w:t>
            </w:r>
          </w:p>
        </w:tc>
        <w:tc>
          <w:tcPr>
            <w:tcW w:w="5580" w:type="dxa"/>
            <w:shd w:val="clear" w:color="auto" w:fill="D9D9D9" w:themeFill="background1" w:themeFillShade="D9"/>
            <w:noWrap/>
            <w:vAlign w:val="bottom"/>
            <w:hideMark/>
          </w:tcPr>
          <w:p w14:paraId="6198707C" w14:textId="77777777" w:rsidR="008A6F0C" w:rsidRPr="007F3A40" w:rsidRDefault="5B621C54" w:rsidP="5B621C54">
            <w:pPr>
              <w:keepNext/>
              <w:rPr>
                <w:b/>
                <w:bCs/>
                <w:color w:val="000000"/>
                <w:sz w:val="20"/>
                <w:szCs w:val="20"/>
              </w:rPr>
            </w:pPr>
            <w:r w:rsidRPr="5B621C54">
              <w:rPr>
                <w:b/>
                <w:bCs/>
                <w:color w:val="000000" w:themeColor="text1"/>
                <w:sz w:val="20"/>
                <w:szCs w:val="20"/>
              </w:rPr>
              <w:t>Comment</w:t>
            </w:r>
          </w:p>
        </w:tc>
      </w:tr>
      <w:tr w:rsidR="008A6F0C" w:rsidRPr="007F3A40" w14:paraId="61987081" w14:textId="77777777" w:rsidTr="5B621C54">
        <w:trPr>
          <w:trHeight w:val="600"/>
        </w:trPr>
        <w:tc>
          <w:tcPr>
            <w:tcW w:w="906" w:type="dxa"/>
            <w:shd w:val="clear" w:color="auto" w:fill="auto"/>
            <w:noWrap/>
            <w:vAlign w:val="center"/>
            <w:hideMark/>
          </w:tcPr>
          <w:p w14:paraId="6198707E" w14:textId="77777777" w:rsidR="008A6F0C" w:rsidRPr="002B5B33" w:rsidRDefault="5B621C54" w:rsidP="008A6F0C">
            <w:pPr>
              <w:keepNext/>
              <w:rPr>
                <w:sz w:val="20"/>
                <w:szCs w:val="20"/>
              </w:rPr>
            </w:pPr>
            <w:r w:rsidRPr="5B621C54">
              <w:rPr>
                <w:sz w:val="20"/>
                <w:szCs w:val="20"/>
              </w:rPr>
              <w:t>ROB</w:t>
            </w:r>
          </w:p>
        </w:tc>
        <w:tc>
          <w:tcPr>
            <w:tcW w:w="2610" w:type="dxa"/>
            <w:shd w:val="clear" w:color="auto" w:fill="auto"/>
            <w:noWrap/>
            <w:vAlign w:val="center"/>
            <w:hideMark/>
          </w:tcPr>
          <w:p w14:paraId="6198707F" w14:textId="77777777" w:rsidR="008A6F0C" w:rsidRPr="007F3A40" w:rsidRDefault="5B621C54" w:rsidP="008A6F0C">
            <w:pPr>
              <w:keepNext/>
              <w:rPr>
                <w:sz w:val="20"/>
                <w:szCs w:val="20"/>
              </w:rPr>
            </w:pPr>
            <w:r w:rsidRPr="5B621C54">
              <w:rPr>
                <w:sz w:val="20"/>
                <w:szCs w:val="20"/>
              </w:rPr>
              <w:t>Replace on Burnout</w:t>
            </w:r>
          </w:p>
        </w:tc>
        <w:tc>
          <w:tcPr>
            <w:tcW w:w="5580" w:type="dxa"/>
            <w:shd w:val="clear" w:color="auto" w:fill="auto"/>
            <w:vAlign w:val="center"/>
            <w:hideMark/>
          </w:tcPr>
          <w:p w14:paraId="61987080" w14:textId="77777777" w:rsidR="008A6F0C" w:rsidRPr="007F3A40" w:rsidRDefault="5B621C54" w:rsidP="5B621C54">
            <w:pPr>
              <w:keepNext/>
              <w:rPr>
                <w:i/>
                <w:iCs/>
                <w:sz w:val="20"/>
                <w:szCs w:val="20"/>
              </w:rPr>
            </w:pPr>
            <w:r w:rsidRPr="5B621C54">
              <w:rPr>
                <w:i/>
                <w:iCs/>
                <w:sz w:val="20"/>
                <w:szCs w:val="20"/>
              </w:rPr>
              <w:t>Measure technology applied instead of Code/Standard technology at the time of replacement, Single baseline (above code), incremental or full costs</w:t>
            </w:r>
          </w:p>
        </w:tc>
      </w:tr>
      <w:tr w:rsidR="008A6F0C" w:rsidRPr="007F3A40" w14:paraId="61987085" w14:textId="77777777" w:rsidTr="5B621C54">
        <w:trPr>
          <w:trHeight w:val="600"/>
        </w:trPr>
        <w:tc>
          <w:tcPr>
            <w:tcW w:w="906" w:type="dxa"/>
            <w:shd w:val="clear" w:color="auto" w:fill="auto"/>
            <w:noWrap/>
            <w:vAlign w:val="center"/>
          </w:tcPr>
          <w:p w14:paraId="61987082" w14:textId="77777777" w:rsidR="008A6F0C" w:rsidRPr="002B5B33" w:rsidRDefault="5B621C54" w:rsidP="008A6F0C">
            <w:pPr>
              <w:rPr>
                <w:sz w:val="20"/>
                <w:szCs w:val="20"/>
              </w:rPr>
            </w:pPr>
            <w:r w:rsidRPr="5B621C54">
              <w:rPr>
                <w:sz w:val="20"/>
                <w:szCs w:val="20"/>
              </w:rPr>
              <w:t>NC</w:t>
            </w:r>
          </w:p>
        </w:tc>
        <w:tc>
          <w:tcPr>
            <w:tcW w:w="2610" w:type="dxa"/>
            <w:shd w:val="clear" w:color="auto" w:fill="auto"/>
            <w:noWrap/>
            <w:vAlign w:val="center"/>
          </w:tcPr>
          <w:p w14:paraId="61987083" w14:textId="77777777" w:rsidR="008A6F0C" w:rsidRPr="007F3A40" w:rsidRDefault="5B621C54" w:rsidP="008A6F0C">
            <w:pPr>
              <w:rPr>
                <w:sz w:val="20"/>
                <w:szCs w:val="20"/>
              </w:rPr>
            </w:pPr>
            <w:r w:rsidRPr="5B621C54">
              <w:rPr>
                <w:sz w:val="20"/>
                <w:szCs w:val="20"/>
              </w:rPr>
              <w:t>New Construction</w:t>
            </w:r>
          </w:p>
        </w:tc>
        <w:tc>
          <w:tcPr>
            <w:tcW w:w="5580" w:type="dxa"/>
            <w:shd w:val="clear" w:color="auto" w:fill="auto"/>
            <w:vAlign w:val="center"/>
            <w:hideMark/>
          </w:tcPr>
          <w:p w14:paraId="61987084" w14:textId="77777777" w:rsidR="008A6F0C" w:rsidRPr="007F3A40" w:rsidRDefault="5B621C54" w:rsidP="5B621C54">
            <w:pPr>
              <w:rPr>
                <w:i/>
                <w:iCs/>
                <w:sz w:val="20"/>
                <w:szCs w:val="20"/>
              </w:rPr>
            </w:pPr>
            <w:r w:rsidRPr="5B621C54">
              <w:rPr>
                <w:i/>
                <w:iCs/>
                <w:sz w:val="20"/>
                <w:szCs w:val="20"/>
              </w:rPr>
              <w:t>Measure technology applied instead of Code/Standard technology during new construction, Single baseline (above code), incremental or full costs</w:t>
            </w:r>
          </w:p>
        </w:tc>
      </w:tr>
    </w:tbl>
    <w:p w14:paraId="61987086" w14:textId="77777777" w:rsidR="005366C6" w:rsidRPr="0060486E" w:rsidRDefault="005366C6" w:rsidP="000C5B86"/>
    <w:p w14:paraId="61987087" w14:textId="0C1F5197" w:rsidR="00944776" w:rsidRDefault="5B621C54" w:rsidP="00944776">
      <w:r>
        <w:t>The measure application type in this work paper is identified as ROBNC applications, which is also known as NR or “Normal Replacement.”</w:t>
      </w:r>
    </w:p>
    <w:p w14:paraId="5EE08D93" w14:textId="2C707295" w:rsidR="00D57B51" w:rsidRDefault="00D57B51" w:rsidP="00944776"/>
    <w:p w14:paraId="70E8944B" w14:textId="7D90D08A" w:rsidR="00D57B51" w:rsidRDefault="00D57B51" w:rsidP="00944776">
      <w:r>
        <w:t xml:space="preserve">Please refer to Section </w:t>
      </w:r>
      <w:r w:rsidR="00614379">
        <w:fldChar w:fldCharType="begin"/>
      </w:r>
      <w:r w:rsidR="00614379">
        <w:instrText xml:space="preserve"> REF _Ref511142462 \h </w:instrText>
      </w:r>
      <w:r w:rsidR="00614379">
        <w:fldChar w:fldCharType="separate"/>
      </w:r>
      <w:r w:rsidR="00614379">
        <w:t>1.6.2 Inclusion of Early Retirement (ER)/Accelerated Replacement (AR) Measure Application Type</w:t>
      </w:r>
      <w:r w:rsidR="00614379">
        <w:fldChar w:fldCharType="end"/>
      </w:r>
      <w:r w:rsidR="00614379">
        <w:t xml:space="preserve"> </w:t>
      </w:r>
      <w:r>
        <w:t xml:space="preserve">on efforts to include Early Retirement (ER) in the next iteration of the </w:t>
      </w:r>
      <w:proofErr w:type="spellStart"/>
      <w:r>
        <w:t>workpaper</w:t>
      </w:r>
      <w:proofErr w:type="spellEnd"/>
      <w:r>
        <w:t>.</w:t>
      </w:r>
    </w:p>
    <w:p w14:paraId="4E2109FE" w14:textId="65B3E384" w:rsidR="00D57B51" w:rsidRDefault="00D57B51" w:rsidP="00944776"/>
    <w:p w14:paraId="412C1E0A" w14:textId="0CFC9CFC" w:rsidR="00D57B51" w:rsidRDefault="5B621C54" w:rsidP="00944776">
      <w:r>
        <w:t xml:space="preserve">The </w:t>
      </w:r>
      <w:proofErr w:type="spellStart"/>
      <w:r>
        <w:t>workpaper</w:t>
      </w:r>
      <w:proofErr w:type="spellEnd"/>
      <w:r>
        <w:t xml:space="preserve"> supports Programs with a downstream or direct install delivery channels with replace-on-burnout or new construction measure application types.</w:t>
      </w:r>
    </w:p>
    <w:p w14:paraId="521F2D36" w14:textId="6C07A096" w:rsidR="00D57B51" w:rsidRDefault="00D57B51" w:rsidP="00944776"/>
    <w:p w14:paraId="27DC25B6" w14:textId="638A35DC" w:rsidR="00D57B51" w:rsidRDefault="00D57B51" w:rsidP="00D57B51">
      <w:pPr>
        <w:pStyle w:val="Caption"/>
        <w:keepNext/>
        <w:jc w:val="center"/>
      </w:pPr>
      <w:bookmarkStart w:id="46" w:name="_Toc511134161"/>
      <w:bookmarkStart w:id="47" w:name="_Toc511235057"/>
      <w:r>
        <w:t xml:space="preserve">Table </w:t>
      </w:r>
      <w:fldSimple w:instr=" SEQ Table \* ARABIC ">
        <w:r w:rsidR="006401BF">
          <w:rPr>
            <w:noProof/>
          </w:rPr>
          <w:t>6</w:t>
        </w:r>
      </w:fldSimple>
      <w:r>
        <w:t xml:space="preserve"> Delivery Method and Applicable Building Types</w:t>
      </w:r>
      <w:bookmarkEnd w:id="46"/>
      <w:bookmarkEnd w:id="47"/>
    </w:p>
    <w:tbl>
      <w:tblPr>
        <w:tblStyle w:val="TableGrid"/>
        <w:tblW w:w="0" w:type="auto"/>
        <w:jc w:val="center"/>
        <w:tblLook w:val="04A0" w:firstRow="1" w:lastRow="0" w:firstColumn="1" w:lastColumn="0" w:noHBand="0" w:noVBand="1"/>
      </w:tblPr>
      <w:tblGrid>
        <w:gridCol w:w="1998"/>
        <w:gridCol w:w="5400"/>
        <w:gridCol w:w="2178"/>
      </w:tblGrid>
      <w:tr w:rsidR="00D57B51" w:rsidRPr="00D57B51" w14:paraId="506BC7A2" w14:textId="77777777" w:rsidTr="5B621C54">
        <w:trPr>
          <w:jc w:val="center"/>
        </w:trPr>
        <w:tc>
          <w:tcPr>
            <w:tcW w:w="1998" w:type="dxa"/>
            <w:shd w:val="clear" w:color="auto" w:fill="D9D9D9" w:themeFill="background1" w:themeFillShade="D9"/>
            <w:vAlign w:val="center"/>
          </w:tcPr>
          <w:p w14:paraId="05D2DEDB" w14:textId="77777777" w:rsidR="00D57B51" w:rsidRPr="00D57B51" w:rsidRDefault="5B621C54" w:rsidP="5B621C54">
            <w:pPr>
              <w:rPr>
                <w:b/>
                <w:bCs/>
                <w:sz w:val="20"/>
                <w:szCs w:val="20"/>
              </w:rPr>
            </w:pPr>
            <w:r w:rsidRPr="5B621C54">
              <w:rPr>
                <w:b/>
                <w:bCs/>
                <w:sz w:val="20"/>
                <w:szCs w:val="20"/>
              </w:rPr>
              <w:t>Delivery Type</w:t>
            </w:r>
          </w:p>
        </w:tc>
        <w:tc>
          <w:tcPr>
            <w:tcW w:w="5400" w:type="dxa"/>
            <w:shd w:val="clear" w:color="auto" w:fill="D9D9D9" w:themeFill="background1" w:themeFillShade="D9"/>
            <w:vAlign w:val="center"/>
          </w:tcPr>
          <w:p w14:paraId="05BC196E" w14:textId="77777777" w:rsidR="00D57B51" w:rsidRPr="00D57B51" w:rsidRDefault="5B621C54" w:rsidP="5B621C54">
            <w:pPr>
              <w:rPr>
                <w:b/>
                <w:bCs/>
                <w:sz w:val="20"/>
                <w:szCs w:val="20"/>
              </w:rPr>
            </w:pPr>
            <w:r w:rsidRPr="5B621C54">
              <w:rPr>
                <w:b/>
                <w:bCs/>
                <w:sz w:val="20"/>
                <w:szCs w:val="20"/>
              </w:rPr>
              <w:t>Applicable Building Types</w:t>
            </w:r>
          </w:p>
        </w:tc>
        <w:tc>
          <w:tcPr>
            <w:tcW w:w="2178" w:type="dxa"/>
            <w:shd w:val="clear" w:color="auto" w:fill="D9D9D9" w:themeFill="background1" w:themeFillShade="D9"/>
            <w:vAlign w:val="center"/>
          </w:tcPr>
          <w:p w14:paraId="1C284856" w14:textId="77777777" w:rsidR="00D57B51" w:rsidRPr="00D57B51" w:rsidRDefault="5B621C54" w:rsidP="5B621C54">
            <w:pPr>
              <w:rPr>
                <w:b/>
                <w:bCs/>
                <w:sz w:val="20"/>
                <w:szCs w:val="20"/>
              </w:rPr>
            </w:pPr>
            <w:r w:rsidRPr="5B621C54">
              <w:rPr>
                <w:b/>
                <w:bCs/>
                <w:sz w:val="20"/>
                <w:szCs w:val="20"/>
              </w:rPr>
              <w:t>Application Type</w:t>
            </w:r>
          </w:p>
        </w:tc>
      </w:tr>
      <w:tr w:rsidR="00D57B51" w:rsidRPr="00D57B51" w14:paraId="29CB27D4" w14:textId="77777777" w:rsidTr="5B621C54">
        <w:trPr>
          <w:jc w:val="center"/>
        </w:trPr>
        <w:tc>
          <w:tcPr>
            <w:tcW w:w="1998" w:type="dxa"/>
            <w:vAlign w:val="center"/>
          </w:tcPr>
          <w:p w14:paraId="51D67B20" w14:textId="4C2809E7" w:rsidR="00D57B51" w:rsidRPr="002B5B33" w:rsidRDefault="5B621C54" w:rsidP="005E7977">
            <w:pPr>
              <w:rPr>
                <w:sz w:val="20"/>
                <w:szCs w:val="20"/>
              </w:rPr>
            </w:pPr>
            <w:r w:rsidRPr="5B621C54">
              <w:rPr>
                <w:sz w:val="20"/>
                <w:szCs w:val="20"/>
              </w:rPr>
              <w:t>Downstream &amp; Direct Install</w:t>
            </w:r>
          </w:p>
        </w:tc>
        <w:tc>
          <w:tcPr>
            <w:tcW w:w="5400" w:type="dxa"/>
            <w:vAlign w:val="center"/>
          </w:tcPr>
          <w:p w14:paraId="2C3E5C55" w14:textId="77777777" w:rsidR="00D57B51" w:rsidRPr="002B5B33" w:rsidRDefault="5B621C54" w:rsidP="005E7977">
            <w:pPr>
              <w:rPr>
                <w:sz w:val="20"/>
                <w:szCs w:val="20"/>
              </w:rPr>
            </w:pPr>
            <w:r w:rsidRPr="5B621C54">
              <w:rPr>
                <w:sz w:val="20"/>
                <w:szCs w:val="20"/>
              </w:rPr>
              <w:t>DEER Building Types</w:t>
            </w:r>
          </w:p>
        </w:tc>
        <w:tc>
          <w:tcPr>
            <w:tcW w:w="2178" w:type="dxa"/>
            <w:vAlign w:val="center"/>
          </w:tcPr>
          <w:p w14:paraId="6F68FD52" w14:textId="0640171B" w:rsidR="00D57B51" w:rsidRPr="002B5B33" w:rsidRDefault="5B621C54" w:rsidP="005E7977">
            <w:pPr>
              <w:rPr>
                <w:sz w:val="20"/>
                <w:szCs w:val="20"/>
              </w:rPr>
            </w:pPr>
            <w:r w:rsidRPr="5B621C54">
              <w:rPr>
                <w:sz w:val="20"/>
                <w:szCs w:val="20"/>
              </w:rPr>
              <w:t>ROBNC</w:t>
            </w:r>
          </w:p>
        </w:tc>
      </w:tr>
    </w:tbl>
    <w:p w14:paraId="7BA8820A" w14:textId="77777777" w:rsidR="00D57B51" w:rsidRDefault="00D57B51" w:rsidP="00944776"/>
    <w:p w14:paraId="6198708A" w14:textId="77777777" w:rsidR="000C5B86" w:rsidRDefault="5B621C54" w:rsidP="00CF487C">
      <w:pPr>
        <w:pStyle w:val="Heading2"/>
        <w:spacing w:before="0"/>
      </w:pPr>
      <w:bookmarkStart w:id="48" w:name="_Toc304800204"/>
      <w:bookmarkStart w:id="49" w:name="_Toc324318340"/>
      <w:bookmarkStart w:id="50" w:name="_Toc324340484"/>
      <w:bookmarkStart w:id="51" w:name="_Toc387655331"/>
      <w:bookmarkStart w:id="52" w:name="_Toc511134187"/>
      <w:bookmarkStart w:id="53" w:name="_Toc511235024"/>
      <w:r>
        <w:t>1.4 Product Base Case and Measure Case Data</w:t>
      </w:r>
      <w:bookmarkEnd w:id="48"/>
      <w:bookmarkEnd w:id="49"/>
      <w:bookmarkEnd w:id="50"/>
      <w:bookmarkEnd w:id="51"/>
      <w:bookmarkEnd w:id="52"/>
      <w:bookmarkEnd w:id="53"/>
    </w:p>
    <w:p w14:paraId="6198708B" w14:textId="77777777" w:rsidR="000C5B86" w:rsidRPr="008903DA" w:rsidRDefault="5B621C54" w:rsidP="00372AE2">
      <w:pPr>
        <w:pStyle w:val="Heading3"/>
      </w:pPr>
      <w:bookmarkStart w:id="54" w:name="_Toc511134188"/>
      <w:bookmarkStart w:id="55" w:name="_Toc511235025"/>
      <w:r>
        <w:t>1.4.1 DEER Data</w:t>
      </w:r>
      <w:bookmarkEnd w:id="54"/>
      <w:bookmarkEnd w:id="55"/>
    </w:p>
    <w:p w14:paraId="68109451" w14:textId="2D312FE1" w:rsidR="002F40D7" w:rsidRDefault="002F40D7" w:rsidP="00FE09A3">
      <w:pPr>
        <w:pStyle w:val="Caption"/>
        <w:keepNext/>
        <w:spacing w:before="240"/>
      </w:pPr>
      <w:bookmarkStart w:id="56" w:name="_Toc511134162"/>
      <w:bookmarkStart w:id="57" w:name="_Toc511235058"/>
      <w:r>
        <w:t xml:space="preserve">Table </w:t>
      </w:r>
      <w:fldSimple w:instr=" SEQ Table \* ARABIC ">
        <w:r w:rsidR="006401BF">
          <w:rPr>
            <w:noProof/>
          </w:rPr>
          <w:t>7</w:t>
        </w:r>
      </w:fldSimple>
      <w:r>
        <w:t xml:space="preserve"> – DEER Difference Summary</w:t>
      </w:r>
      <w:bookmarkEnd w:id="56"/>
      <w:bookmarkEnd w:id="57"/>
    </w:p>
    <w:tbl>
      <w:tblPr>
        <w:tblStyle w:val="TableGrid1"/>
        <w:tblW w:w="5000" w:type="pct"/>
        <w:tblCellMar>
          <w:left w:w="115" w:type="dxa"/>
          <w:right w:w="115" w:type="dxa"/>
        </w:tblCellMar>
        <w:tblLook w:val="04A0" w:firstRow="1" w:lastRow="0" w:firstColumn="1" w:lastColumn="0" w:noHBand="0" w:noVBand="1"/>
      </w:tblPr>
      <w:tblGrid>
        <w:gridCol w:w="3081"/>
        <w:gridCol w:w="6869"/>
      </w:tblGrid>
      <w:tr w:rsidR="002F40D7" w:rsidRPr="00500C4E" w14:paraId="31F058A3" w14:textId="77777777" w:rsidTr="5B621C54">
        <w:trPr>
          <w:trHeight w:val="20"/>
        </w:trPr>
        <w:tc>
          <w:tcPr>
            <w:tcW w:w="1548" w:type="pct"/>
            <w:shd w:val="clear" w:color="auto" w:fill="D9D9D9" w:themeFill="background1" w:themeFillShade="D9"/>
          </w:tcPr>
          <w:p w14:paraId="76D8305E" w14:textId="77777777" w:rsidR="002F40D7" w:rsidRPr="00920905" w:rsidRDefault="5B621C54" w:rsidP="5B621C54">
            <w:pPr>
              <w:tabs>
                <w:tab w:val="right" w:pos="2957"/>
              </w:tabs>
              <w:rPr>
                <w:rFonts w:cs="Arial"/>
                <w:b/>
                <w:bCs/>
              </w:rPr>
            </w:pPr>
            <w:r w:rsidRPr="5B621C54">
              <w:rPr>
                <w:rFonts w:cs="Arial"/>
                <w:b/>
                <w:bCs/>
              </w:rPr>
              <w:t>DEER Item</w:t>
            </w:r>
          </w:p>
        </w:tc>
        <w:tc>
          <w:tcPr>
            <w:tcW w:w="3452" w:type="pct"/>
            <w:shd w:val="clear" w:color="auto" w:fill="D9D9D9" w:themeFill="background1" w:themeFillShade="D9"/>
          </w:tcPr>
          <w:p w14:paraId="5EC47604" w14:textId="77777777" w:rsidR="002F40D7" w:rsidRPr="00920905" w:rsidRDefault="5B621C54" w:rsidP="5B621C54">
            <w:pPr>
              <w:rPr>
                <w:rFonts w:cs="Arial"/>
                <w:b/>
                <w:bCs/>
              </w:rPr>
            </w:pPr>
            <w:r w:rsidRPr="5B621C54">
              <w:rPr>
                <w:rFonts w:cs="Arial"/>
                <w:b/>
                <w:bCs/>
              </w:rPr>
              <w:t xml:space="preserve">Used for </w:t>
            </w:r>
            <w:proofErr w:type="spellStart"/>
            <w:r w:rsidRPr="5B621C54">
              <w:rPr>
                <w:rFonts w:cs="Arial"/>
                <w:b/>
                <w:bCs/>
              </w:rPr>
              <w:t>Workpaper</w:t>
            </w:r>
            <w:proofErr w:type="spellEnd"/>
            <w:r w:rsidRPr="5B621C54">
              <w:rPr>
                <w:rFonts w:cs="Arial"/>
                <w:b/>
                <w:bCs/>
              </w:rPr>
              <w:t>?</w:t>
            </w:r>
          </w:p>
        </w:tc>
      </w:tr>
      <w:tr w:rsidR="002F40D7" w:rsidRPr="00500C4E" w14:paraId="57691E03" w14:textId="77777777" w:rsidTr="5B621C54">
        <w:trPr>
          <w:trHeight w:val="20"/>
        </w:trPr>
        <w:tc>
          <w:tcPr>
            <w:tcW w:w="1548" w:type="pct"/>
          </w:tcPr>
          <w:p w14:paraId="6C852F3E" w14:textId="77777777" w:rsidR="002F40D7" w:rsidRPr="00920905" w:rsidRDefault="5B621C54" w:rsidP="5B621C54">
            <w:pPr>
              <w:rPr>
                <w:rFonts w:cs="Arial"/>
              </w:rPr>
            </w:pPr>
            <w:r w:rsidRPr="5B621C54">
              <w:rPr>
                <w:rFonts w:cs="Arial"/>
              </w:rPr>
              <w:t>Modified DEER methodology</w:t>
            </w:r>
          </w:p>
        </w:tc>
        <w:tc>
          <w:tcPr>
            <w:tcW w:w="3452" w:type="pct"/>
          </w:tcPr>
          <w:p w14:paraId="4C72490C" w14:textId="642A22AB" w:rsidR="002F40D7" w:rsidRPr="00FE09A3" w:rsidRDefault="5B621C54" w:rsidP="5B621C54">
            <w:pPr>
              <w:rPr>
                <w:rFonts w:cs="Arial"/>
                <w:b/>
                <w:bCs/>
              </w:rPr>
            </w:pPr>
            <w:r w:rsidRPr="5B621C54">
              <w:rPr>
                <w:rFonts w:cs="Arial"/>
              </w:rPr>
              <w:t>Yes</w:t>
            </w:r>
          </w:p>
        </w:tc>
      </w:tr>
      <w:tr w:rsidR="002F40D7" w:rsidRPr="00500C4E" w14:paraId="6F8CC7FB" w14:textId="77777777" w:rsidTr="5B621C54">
        <w:trPr>
          <w:trHeight w:val="20"/>
        </w:trPr>
        <w:tc>
          <w:tcPr>
            <w:tcW w:w="1548" w:type="pct"/>
          </w:tcPr>
          <w:p w14:paraId="76B12BF5" w14:textId="77777777" w:rsidR="002F40D7" w:rsidRPr="00920905" w:rsidRDefault="5B621C54" w:rsidP="5B621C54">
            <w:pPr>
              <w:rPr>
                <w:rFonts w:cs="Arial"/>
              </w:rPr>
            </w:pPr>
            <w:r w:rsidRPr="5B621C54">
              <w:rPr>
                <w:rFonts w:cs="Arial"/>
              </w:rPr>
              <w:t>Scaled DEER measure</w:t>
            </w:r>
          </w:p>
        </w:tc>
        <w:tc>
          <w:tcPr>
            <w:tcW w:w="3452" w:type="pct"/>
          </w:tcPr>
          <w:p w14:paraId="05F0522A" w14:textId="555A2308" w:rsidR="002F40D7" w:rsidRPr="00FE09A3" w:rsidRDefault="5B621C54" w:rsidP="5B621C54">
            <w:pPr>
              <w:rPr>
                <w:rFonts w:cs="Arial"/>
              </w:rPr>
            </w:pPr>
            <w:r w:rsidRPr="5B621C54">
              <w:rPr>
                <w:rFonts w:cs="Arial"/>
              </w:rPr>
              <w:t>No</w:t>
            </w:r>
          </w:p>
        </w:tc>
      </w:tr>
      <w:tr w:rsidR="002F40D7" w:rsidRPr="00500C4E" w14:paraId="22B8E53F" w14:textId="77777777" w:rsidTr="5B621C54">
        <w:trPr>
          <w:trHeight w:val="20"/>
        </w:trPr>
        <w:tc>
          <w:tcPr>
            <w:tcW w:w="1548" w:type="pct"/>
          </w:tcPr>
          <w:p w14:paraId="06E0E744" w14:textId="77777777" w:rsidR="002F40D7" w:rsidRPr="00920905" w:rsidRDefault="5B621C54" w:rsidP="5B621C54">
            <w:pPr>
              <w:rPr>
                <w:rFonts w:cs="Arial"/>
              </w:rPr>
            </w:pPr>
            <w:r w:rsidRPr="5B621C54">
              <w:rPr>
                <w:rFonts w:cs="Arial"/>
              </w:rPr>
              <w:t>DEER Base Case</w:t>
            </w:r>
          </w:p>
        </w:tc>
        <w:tc>
          <w:tcPr>
            <w:tcW w:w="3452" w:type="pct"/>
          </w:tcPr>
          <w:p w14:paraId="7D14D193" w14:textId="2AAEF1AA" w:rsidR="002F40D7" w:rsidRPr="00FE09A3" w:rsidRDefault="5B621C54" w:rsidP="5B621C54">
            <w:pPr>
              <w:rPr>
                <w:rFonts w:cs="Arial"/>
              </w:rPr>
            </w:pPr>
            <w:r w:rsidRPr="5B621C54">
              <w:rPr>
                <w:rFonts w:cs="Arial"/>
              </w:rPr>
              <w:t>No</w:t>
            </w:r>
          </w:p>
        </w:tc>
      </w:tr>
      <w:tr w:rsidR="002F40D7" w:rsidRPr="00500C4E" w14:paraId="1B14B4D8" w14:textId="77777777" w:rsidTr="5B621C54">
        <w:trPr>
          <w:trHeight w:val="20"/>
        </w:trPr>
        <w:tc>
          <w:tcPr>
            <w:tcW w:w="1548" w:type="pct"/>
          </w:tcPr>
          <w:p w14:paraId="2A3F6AA5" w14:textId="77777777" w:rsidR="002F40D7" w:rsidRPr="00920905" w:rsidRDefault="5B621C54" w:rsidP="5B621C54">
            <w:pPr>
              <w:rPr>
                <w:rFonts w:cs="Arial"/>
              </w:rPr>
            </w:pPr>
            <w:r w:rsidRPr="5B621C54">
              <w:rPr>
                <w:rFonts w:cs="Arial"/>
              </w:rPr>
              <w:t>DEER Measure Case</w:t>
            </w:r>
          </w:p>
        </w:tc>
        <w:tc>
          <w:tcPr>
            <w:tcW w:w="3452" w:type="pct"/>
          </w:tcPr>
          <w:p w14:paraId="5DEAFDBA" w14:textId="604BC233" w:rsidR="002F40D7" w:rsidRPr="00FE09A3" w:rsidRDefault="5B621C54" w:rsidP="5B621C54">
            <w:pPr>
              <w:rPr>
                <w:rFonts w:cs="Arial"/>
              </w:rPr>
            </w:pPr>
            <w:r w:rsidRPr="5B621C54">
              <w:rPr>
                <w:rFonts w:cs="Arial"/>
              </w:rPr>
              <w:t>No</w:t>
            </w:r>
          </w:p>
        </w:tc>
      </w:tr>
      <w:tr w:rsidR="002F40D7" w:rsidRPr="00500C4E" w14:paraId="70568187" w14:textId="77777777" w:rsidTr="5B621C54">
        <w:trPr>
          <w:trHeight w:val="20"/>
        </w:trPr>
        <w:tc>
          <w:tcPr>
            <w:tcW w:w="1548" w:type="pct"/>
          </w:tcPr>
          <w:p w14:paraId="046A8802" w14:textId="77777777" w:rsidR="002F40D7" w:rsidRPr="00920905" w:rsidRDefault="5B621C54" w:rsidP="5B621C54">
            <w:pPr>
              <w:rPr>
                <w:rFonts w:cs="Arial"/>
              </w:rPr>
            </w:pPr>
            <w:r w:rsidRPr="5B621C54">
              <w:rPr>
                <w:rFonts w:cs="Arial"/>
              </w:rPr>
              <w:t>DEER Building Types</w:t>
            </w:r>
          </w:p>
        </w:tc>
        <w:tc>
          <w:tcPr>
            <w:tcW w:w="3452" w:type="pct"/>
          </w:tcPr>
          <w:p w14:paraId="05F0576C" w14:textId="7FC3B217" w:rsidR="002F40D7" w:rsidRPr="00FE09A3" w:rsidRDefault="5B621C54" w:rsidP="5B621C54">
            <w:pPr>
              <w:rPr>
                <w:rFonts w:cs="Arial"/>
              </w:rPr>
            </w:pPr>
            <w:r w:rsidRPr="5B621C54">
              <w:rPr>
                <w:rFonts w:cs="Arial"/>
              </w:rPr>
              <w:t>Yes</w:t>
            </w:r>
          </w:p>
        </w:tc>
      </w:tr>
      <w:tr w:rsidR="002F40D7" w:rsidRPr="00500C4E" w14:paraId="674CBA5D" w14:textId="77777777" w:rsidTr="5B621C54">
        <w:trPr>
          <w:trHeight w:val="20"/>
        </w:trPr>
        <w:tc>
          <w:tcPr>
            <w:tcW w:w="1548" w:type="pct"/>
          </w:tcPr>
          <w:p w14:paraId="41B41A32" w14:textId="77777777" w:rsidR="002F40D7" w:rsidRPr="00920905" w:rsidRDefault="5B621C54" w:rsidP="5B621C54">
            <w:pPr>
              <w:rPr>
                <w:rFonts w:cs="Arial"/>
              </w:rPr>
            </w:pPr>
            <w:r w:rsidRPr="5B621C54">
              <w:rPr>
                <w:rFonts w:cs="Arial"/>
              </w:rPr>
              <w:t>DEER Operating Hours</w:t>
            </w:r>
          </w:p>
        </w:tc>
        <w:tc>
          <w:tcPr>
            <w:tcW w:w="3452" w:type="pct"/>
          </w:tcPr>
          <w:p w14:paraId="355DB746" w14:textId="0C808771" w:rsidR="002F40D7" w:rsidRPr="00FE09A3" w:rsidRDefault="5B621C54" w:rsidP="5B621C54">
            <w:pPr>
              <w:rPr>
                <w:rFonts w:cs="Arial"/>
              </w:rPr>
            </w:pPr>
            <w:r w:rsidRPr="5B621C54">
              <w:rPr>
                <w:rFonts w:cs="Arial"/>
              </w:rPr>
              <w:t>Yes</w:t>
            </w:r>
          </w:p>
        </w:tc>
      </w:tr>
      <w:tr w:rsidR="002F40D7" w:rsidRPr="00500C4E" w14:paraId="4DBA4E44" w14:textId="77777777" w:rsidTr="5B621C54">
        <w:trPr>
          <w:trHeight w:val="20"/>
        </w:trPr>
        <w:tc>
          <w:tcPr>
            <w:tcW w:w="1548" w:type="pct"/>
          </w:tcPr>
          <w:p w14:paraId="05967BFF" w14:textId="77777777" w:rsidR="002F40D7" w:rsidRPr="00920905" w:rsidRDefault="5B621C54" w:rsidP="5B621C54">
            <w:pPr>
              <w:rPr>
                <w:rFonts w:cs="Arial"/>
              </w:rPr>
            </w:pPr>
            <w:r w:rsidRPr="5B621C54">
              <w:rPr>
                <w:rFonts w:cs="Arial"/>
              </w:rPr>
              <w:t xml:space="preserve">DEER </w:t>
            </w:r>
            <w:proofErr w:type="spellStart"/>
            <w:r w:rsidRPr="5B621C54">
              <w:rPr>
                <w:rFonts w:cs="Arial"/>
              </w:rPr>
              <w:t>eQUEST</w:t>
            </w:r>
            <w:proofErr w:type="spellEnd"/>
            <w:r w:rsidRPr="5B621C54">
              <w:rPr>
                <w:rFonts w:cs="Arial"/>
              </w:rPr>
              <w:t xml:space="preserve"> Prototypes</w:t>
            </w:r>
          </w:p>
        </w:tc>
        <w:tc>
          <w:tcPr>
            <w:tcW w:w="3452" w:type="pct"/>
          </w:tcPr>
          <w:p w14:paraId="791FA2ED" w14:textId="7A05976B" w:rsidR="002F40D7" w:rsidRPr="00FE09A3" w:rsidDel="00505CEC" w:rsidRDefault="5B621C54" w:rsidP="5B621C54">
            <w:pPr>
              <w:rPr>
                <w:rFonts w:cs="Arial"/>
              </w:rPr>
            </w:pPr>
            <w:r w:rsidRPr="5B621C54">
              <w:rPr>
                <w:rFonts w:cs="Arial"/>
              </w:rPr>
              <w:t>No</w:t>
            </w:r>
          </w:p>
        </w:tc>
      </w:tr>
      <w:tr w:rsidR="002F40D7" w:rsidRPr="00500C4E" w14:paraId="766F999A" w14:textId="77777777" w:rsidTr="5B621C54">
        <w:trPr>
          <w:trHeight w:val="20"/>
        </w:trPr>
        <w:tc>
          <w:tcPr>
            <w:tcW w:w="1548" w:type="pct"/>
          </w:tcPr>
          <w:p w14:paraId="7F595D64" w14:textId="77777777" w:rsidR="002F40D7" w:rsidRPr="00500C4E" w:rsidRDefault="5B621C54" w:rsidP="5B621C54">
            <w:pPr>
              <w:rPr>
                <w:rFonts w:cs="Arial"/>
              </w:rPr>
            </w:pPr>
            <w:r w:rsidRPr="5B621C54">
              <w:rPr>
                <w:rFonts w:cs="Arial"/>
              </w:rPr>
              <w:t>DEER Version</w:t>
            </w:r>
          </w:p>
        </w:tc>
        <w:tc>
          <w:tcPr>
            <w:tcW w:w="3452" w:type="pct"/>
          </w:tcPr>
          <w:p w14:paraId="2260CB9A" w14:textId="033A0B41" w:rsidR="002F40D7" w:rsidRPr="00FE09A3" w:rsidRDefault="5B621C54" w:rsidP="5B621C54">
            <w:pPr>
              <w:rPr>
                <w:rFonts w:cs="Arial"/>
              </w:rPr>
            </w:pPr>
            <w:r w:rsidRPr="5B621C54">
              <w:rPr>
                <w:rFonts w:cstheme="minorBidi"/>
              </w:rPr>
              <w:t>DEER 2016</w:t>
            </w:r>
          </w:p>
        </w:tc>
      </w:tr>
      <w:tr w:rsidR="002F40D7" w:rsidRPr="00500C4E" w14:paraId="6EB92F5B" w14:textId="77777777" w:rsidTr="5B621C54">
        <w:trPr>
          <w:trHeight w:val="20"/>
        </w:trPr>
        <w:tc>
          <w:tcPr>
            <w:tcW w:w="1548" w:type="pct"/>
          </w:tcPr>
          <w:p w14:paraId="32648DCD" w14:textId="77777777" w:rsidR="002F40D7" w:rsidRPr="00920905" w:rsidRDefault="5B621C54" w:rsidP="5B621C54">
            <w:pPr>
              <w:rPr>
                <w:rFonts w:cs="Arial"/>
              </w:rPr>
            </w:pPr>
            <w:r w:rsidRPr="5B621C54">
              <w:rPr>
                <w:rFonts w:cs="Arial"/>
              </w:rPr>
              <w:t>Reason for Deviation from DEER</w:t>
            </w:r>
          </w:p>
        </w:tc>
        <w:tc>
          <w:tcPr>
            <w:tcW w:w="3452" w:type="pct"/>
          </w:tcPr>
          <w:p w14:paraId="56A0B7D4" w14:textId="5313F5E1" w:rsidR="002F40D7" w:rsidRPr="00FE09A3" w:rsidRDefault="5B621C54" w:rsidP="5B621C54">
            <w:pPr>
              <w:rPr>
                <w:rFonts w:cs="Arial"/>
              </w:rPr>
            </w:pPr>
            <w:r w:rsidRPr="5B621C54">
              <w:rPr>
                <w:rFonts w:cs="Arial"/>
              </w:rPr>
              <w:t>DEER HOU does not consider dimming and/or controls required by code; DEER does contain some of these types of exterior lighting measures.</w:t>
            </w:r>
          </w:p>
        </w:tc>
      </w:tr>
      <w:tr w:rsidR="002F40D7" w:rsidRPr="00500C4E" w14:paraId="620F9EF1" w14:textId="77777777" w:rsidTr="5B621C54">
        <w:trPr>
          <w:trHeight w:val="20"/>
        </w:trPr>
        <w:tc>
          <w:tcPr>
            <w:tcW w:w="1548" w:type="pct"/>
          </w:tcPr>
          <w:p w14:paraId="515AB31D" w14:textId="77777777" w:rsidR="002F40D7" w:rsidRPr="00920905" w:rsidRDefault="5B621C54" w:rsidP="5B621C54">
            <w:pPr>
              <w:rPr>
                <w:rFonts w:cs="Arial"/>
              </w:rPr>
            </w:pPr>
            <w:r w:rsidRPr="5B621C54">
              <w:rPr>
                <w:rFonts w:cs="Arial"/>
              </w:rPr>
              <w:t>DEER Measure IDs Used</w:t>
            </w:r>
          </w:p>
        </w:tc>
        <w:tc>
          <w:tcPr>
            <w:tcW w:w="3452" w:type="pct"/>
          </w:tcPr>
          <w:p w14:paraId="1F963F85" w14:textId="2026D780" w:rsidR="002F40D7" w:rsidRPr="00FE09A3" w:rsidRDefault="5B621C54" w:rsidP="5B621C54">
            <w:pPr>
              <w:rPr>
                <w:rFonts w:cs="Arial"/>
              </w:rPr>
            </w:pPr>
            <w:r w:rsidRPr="5B621C54">
              <w:rPr>
                <w:rFonts w:cs="Arial"/>
              </w:rPr>
              <w:t>N/A</w:t>
            </w:r>
          </w:p>
        </w:tc>
      </w:tr>
    </w:tbl>
    <w:p w14:paraId="5038535D" w14:textId="77777777" w:rsidR="002F40D7" w:rsidRPr="008A1DA4" w:rsidRDefault="002F40D7" w:rsidP="00FD3162">
      <w:pPr>
        <w:rPr>
          <w:i/>
        </w:rPr>
      </w:pPr>
    </w:p>
    <w:p w14:paraId="6198708F" w14:textId="1A15D53C" w:rsidR="008C2D0C" w:rsidRDefault="5B621C54" w:rsidP="00FD3162">
      <w:r w:rsidRPr="5B621C54">
        <w:rPr>
          <w:b/>
          <w:bCs/>
        </w:rPr>
        <w:t>Hours of Operation</w:t>
      </w:r>
    </w:p>
    <w:p w14:paraId="61987090" w14:textId="77777777" w:rsidR="00FD3162" w:rsidRDefault="5B621C54" w:rsidP="00FD3162">
      <w:r w:rsidRPr="5B621C54">
        <w:rPr>
          <w:b/>
          <w:bCs/>
        </w:rPr>
        <w:t xml:space="preserve">Exterior road and area fixtures: </w:t>
      </w:r>
      <w:r>
        <w:t>The DEER hours of operation (4100 hours per year) are used for exterior road and area fixtures.  The assumed hours of operation, 4100 hours per year without occupancy control, came from DISPOSITION FOR WORKPAPERS COVERING EXTERIOR LED LIGHTING FIXTURES, issued March 1, 2017.</w:t>
      </w:r>
      <w:r w:rsidRPr="5B621C54">
        <w:rPr>
          <w:vertAlign w:val="superscript"/>
        </w:rPr>
        <w:t xml:space="preserve"> </w:t>
      </w:r>
    </w:p>
    <w:p w14:paraId="61987091" w14:textId="77777777" w:rsidR="008C2D0C" w:rsidRDefault="008C2D0C" w:rsidP="008C2D0C"/>
    <w:p w14:paraId="61987092" w14:textId="77777777" w:rsidR="00E46582" w:rsidRDefault="5B621C54" w:rsidP="008C2D0C">
      <w:r w:rsidRPr="5B621C54">
        <w:rPr>
          <w:b/>
          <w:bCs/>
        </w:rPr>
        <w:t>Parking garages:</w:t>
      </w:r>
      <w:r>
        <w:t xml:space="preserve"> Parking garages are assumed to be </w:t>
      </w:r>
      <w:r w:rsidRPr="5B621C54">
        <w:rPr>
          <w:b/>
          <w:bCs/>
        </w:rPr>
        <w:t>2613.75</w:t>
      </w:r>
      <w:r>
        <w:t xml:space="preserve"> hours of use.  This Equivalent Full-Load Hours (EFLH) is the average of the allowed low power usage per DISPOSITION FOR WORKPAPER SCE13LG123 revision 0, issued September 30, 2016 at 35% power and lower-power usage per Title 24, section 130.2(c</w:t>
      </w:r>
      <w:proofErr w:type="gramStart"/>
      <w:r>
        <w:t>)3</w:t>
      </w:r>
      <w:proofErr w:type="gramEnd"/>
      <w:r>
        <w:t xml:space="preserve"> at 20% power.  The calculated mid-point or average of 20% and 35% is 27.5%, which is within the range allowed for the dimmed-power state by Title24. Calculations follow DISPOSITION FOR WORKPAPERS COVERING EXTERIOR LED LIGHTING FIXTURES, issued March 1, 2017</w:t>
      </w:r>
    </w:p>
    <w:p w14:paraId="61987093" w14:textId="77777777" w:rsidR="00E46582" w:rsidRPr="00460481" w:rsidRDefault="00E46582" w:rsidP="00E46582">
      <w:pPr>
        <w:rPr>
          <w:sz w:val="22"/>
          <w:szCs w:val="22"/>
        </w:rPr>
      </w:pPr>
      <w:r>
        <w:t xml:space="preserve">Operating hours with controls: </w:t>
      </w:r>
      <m:oMath>
        <m:f>
          <m:fPr>
            <m:ctrlPr>
              <w:rPr>
                <w:rFonts w:ascii="Cambria Math" w:hAnsi="Cambria Math"/>
                <w:i/>
                <w:sz w:val="22"/>
                <w:szCs w:val="22"/>
              </w:rPr>
            </m:ctrlPr>
          </m:fPr>
          <m:num>
            <m:r>
              <w:rPr>
                <w:rFonts w:ascii="Cambria Math" w:hAnsi="Cambria Math"/>
                <w:sz w:val="22"/>
                <w:szCs w:val="22"/>
              </w:rPr>
              <m:t>4100</m:t>
            </m:r>
          </m:num>
          <m:den>
            <m:r>
              <w:rPr>
                <w:rFonts w:ascii="Cambria Math" w:hAnsi="Cambria Math"/>
                <w:sz w:val="22"/>
                <w:szCs w:val="22"/>
              </w:rPr>
              <m:t>2</m:t>
            </m:r>
          </m:den>
        </m:f>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4100</m:t>
            </m:r>
          </m:num>
          <m:den>
            <m:r>
              <w:rPr>
                <w:rFonts w:ascii="Cambria Math" w:hAnsi="Cambria Math"/>
                <w:sz w:val="22"/>
                <w:szCs w:val="22"/>
              </w:rPr>
              <m:t>2</m:t>
            </m:r>
          </m:den>
        </m:f>
        <m:r>
          <w:rPr>
            <w:rFonts w:ascii="Cambria Math" w:hAnsi="Cambria Math"/>
            <w:sz w:val="22"/>
            <w:szCs w:val="22"/>
          </w:rPr>
          <m:t>*0.275</m:t>
        </m:r>
        <m:r>
          <m:rPr>
            <m:sty m:val="bi"/>
          </m:rPr>
          <w:rPr>
            <w:rFonts w:ascii="Cambria Math" w:hAnsi="Cambria Math"/>
            <w:sz w:val="22"/>
            <w:szCs w:val="22"/>
          </w:rPr>
          <m:t>=2613.75</m:t>
        </m:r>
      </m:oMath>
    </w:p>
    <w:p w14:paraId="61987094" w14:textId="77777777" w:rsidR="006C79E2" w:rsidRDefault="006C79E2" w:rsidP="00FD3162"/>
    <w:p w14:paraId="61987095" w14:textId="77777777" w:rsidR="00D46FF0" w:rsidRDefault="5B621C54" w:rsidP="00D46FF0">
      <w:r w:rsidRPr="5B621C54">
        <w:rPr>
          <w:b/>
          <w:bCs/>
        </w:rPr>
        <w:t>Fuel Canopy and Wall-mounted fixtures:</w:t>
      </w:r>
      <w:r>
        <w:t xml:space="preserve"> Fuel Canopy </w:t>
      </w:r>
      <w:proofErr w:type="gramStart"/>
      <w:r>
        <w:t>Fixtures,</w:t>
      </w:r>
      <w:proofErr w:type="gramEnd"/>
      <w:r>
        <w:t xml:space="preserve"> and Wall-mounted fixtures are assumed to be mounted at 24 feet and lower, and thus require motion sensor control.  The assumed </w:t>
      </w:r>
      <w:r>
        <w:lastRenderedPageBreak/>
        <w:t>hours of use are 2767.5 annually.  This Equivalent Full-Load Hours number was the average of the full power and lower-power usage at 35% power (the mid-point in the 10% to 60% range allowed for the dimmed-power state by Title24, section 130.2(c</w:t>
      </w:r>
      <w:proofErr w:type="gramStart"/>
      <w:r>
        <w:t>)3</w:t>
      </w:r>
      <w:proofErr w:type="gramEnd"/>
      <w:r>
        <w:t>).  Calculations follow DISPOSITION FOR WORKPAPERS COVERING EXTERIOR LED LIGHTING FIXTURES, issued March 1, 2017</w:t>
      </w:r>
    </w:p>
    <w:p w14:paraId="61987096" w14:textId="77777777" w:rsidR="00D46FF0" w:rsidRPr="008A1DA4" w:rsidRDefault="00D46FF0" w:rsidP="00D46FF0">
      <w:r>
        <w:t xml:space="preserve">Operating hours with controls: </w:t>
      </w:r>
      <m:oMath>
        <m:f>
          <m:fPr>
            <m:ctrlPr>
              <w:rPr>
                <w:rFonts w:ascii="Cambria Math" w:hAnsi="Cambria Math"/>
                <w:i/>
              </w:rPr>
            </m:ctrlPr>
          </m:fPr>
          <m:num>
            <m:r>
              <w:rPr>
                <w:rFonts w:ascii="Cambria Math" w:hAnsi="Cambria Math"/>
              </w:rPr>
              <m:t>4100</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4100</m:t>
            </m:r>
          </m:num>
          <m:den>
            <m:r>
              <w:rPr>
                <w:rFonts w:ascii="Cambria Math" w:hAnsi="Cambria Math"/>
              </w:rPr>
              <m:t>2</m:t>
            </m:r>
          </m:den>
        </m:f>
        <m:r>
          <w:rPr>
            <w:rFonts w:ascii="Cambria Math" w:hAnsi="Cambria Math"/>
          </w:rPr>
          <m:t>*0.35=</m:t>
        </m:r>
        <m:r>
          <m:rPr>
            <m:sty m:val="bi"/>
          </m:rPr>
          <w:rPr>
            <w:rFonts w:ascii="Cambria Math" w:hAnsi="Cambria Math"/>
          </w:rPr>
          <m:t>2767.5</m:t>
        </m:r>
      </m:oMath>
    </w:p>
    <w:p w14:paraId="61987097" w14:textId="77777777" w:rsidR="00D46FF0" w:rsidRPr="008A1DA4" w:rsidRDefault="00D46FF0" w:rsidP="00FD3162"/>
    <w:p w14:paraId="6100EE39" w14:textId="77777777" w:rsidR="002F40D7" w:rsidRDefault="5B621C54" w:rsidP="5B621C54">
      <w:pPr>
        <w:rPr>
          <w:b/>
          <w:bCs/>
        </w:rPr>
      </w:pPr>
      <w:r w:rsidRPr="5B621C54">
        <w:rPr>
          <w:b/>
          <w:bCs/>
        </w:rPr>
        <w:t>Net-to-Gross Assumption</w:t>
      </w:r>
    </w:p>
    <w:p w14:paraId="61987098" w14:textId="3BD7CDDA" w:rsidR="005366C6" w:rsidRDefault="5B621C54" w:rsidP="005366C6">
      <w:r>
        <w:t>The NTG value was obtained using the READI tool v.2.4.7.  The relevant NTG value for the measures in this work paper is listed below:</w:t>
      </w:r>
    </w:p>
    <w:p w14:paraId="61987099" w14:textId="77777777" w:rsidR="00563E98" w:rsidRDefault="00563E98">
      <w:pPr>
        <w:rPr>
          <w:rFonts w:cs="Arial"/>
          <w:b/>
          <w:bCs/>
          <w:sz w:val="20"/>
          <w:szCs w:val="20"/>
        </w:rPr>
      </w:pPr>
    </w:p>
    <w:p w14:paraId="6198709A" w14:textId="71434DA4" w:rsidR="005366C6" w:rsidRPr="001874CF" w:rsidRDefault="005366C6" w:rsidP="005366C6">
      <w:pPr>
        <w:pStyle w:val="Caption"/>
        <w:keepNext/>
        <w:jc w:val="center"/>
        <w:rPr>
          <w:rFonts w:cs="Arial"/>
        </w:rPr>
      </w:pPr>
      <w:bookmarkStart w:id="58" w:name="_Toc511134163"/>
      <w:bookmarkStart w:id="59" w:name="_Toc511235059"/>
      <w:r w:rsidRPr="001874CF">
        <w:rPr>
          <w:rFonts w:cs="Arial"/>
        </w:rPr>
        <w:t xml:space="preserve">Table </w:t>
      </w:r>
      <w:r w:rsidRPr="5B621C54">
        <w:fldChar w:fldCharType="begin"/>
      </w:r>
      <w:r w:rsidRPr="001874CF">
        <w:rPr>
          <w:rFonts w:cs="Arial"/>
        </w:rPr>
        <w:instrText xml:space="preserve"> SEQ Table \* ARABIC \s 1 </w:instrText>
      </w:r>
      <w:r w:rsidRPr="5B621C54">
        <w:rPr>
          <w:rFonts w:cs="Arial"/>
        </w:rPr>
        <w:fldChar w:fldCharType="separate"/>
      </w:r>
      <w:r w:rsidR="006401BF">
        <w:rPr>
          <w:rFonts w:cs="Arial"/>
          <w:noProof/>
        </w:rPr>
        <w:t>8</w:t>
      </w:r>
      <w:r w:rsidRPr="5B621C54">
        <w:fldChar w:fldCharType="end"/>
      </w:r>
      <w:r w:rsidRPr="001874CF">
        <w:rPr>
          <w:rFonts w:cs="Arial"/>
        </w:rPr>
        <w:t xml:space="preserve"> DEER Net-to-Gross Ratios</w:t>
      </w:r>
      <w:bookmarkEnd w:id="58"/>
      <w:bookmarkEnd w:id="59"/>
    </w:p>
    <w:tbl>
      <w:tblPr>
        <w:tblStyle w:val="TableGrid1"/>
        <w:tblW w:w="5000" w:type="pct"/>
        <w:tblLayout w:type="fixed"/>
        <w:tblLook w:val="01E0" w:firstRow="1" w:lastRow="1" w:firstColumn="1" w:lastColumn="1" w:noHBand="0" w:noVBand="0"/>
      </w:tblPr>
      <w:tblGrid>
        <w:gridCol w:w="1609"/>
        <w:gridCol w:w="4016"/>
        <w:gridCol w:w="1027"/>
        <w:gridCol w:w="1214"/>
        <w:gridCol w:w="1214"/>
        <w:gridCol w:w="856"/>
      </w:tblGrid>
      <w:tr w:rsidR="002353D5" w:rsidRPr="001874CF" w14:paraId="619870A1" w14:textId="77777777" w:rsidTr="5B621C54">
        <w:tc>
          <w:tcPr>
            <w:tcW w:w="809" w:type="pct"/>
            <w:shd w:val="clear" w:color="auto" w:fill="D9D9D9" w:themeFill="background1" w:themeFillShade="D9"/>
            <w:vAlign w:val="center"/>
          </w:tcPr>
          <w:p w14:paraId="6198709B" w14:textId="77777777" w:rsidR="002353D5" w:rsidRPr="001874CF" w:rsidRDefault="5B621C54" w:rsidP="5B621C54">
            <w:pPr>
              <w:jc w:val="center"/>
              <w:rPr>
                <w:rFonts w:ascii="Times New Roman" w:hAnsi="Times New Roman"/>
                <w:b/>
                <w:bCs/>
                <w:sz w:val="20"/>
                <w:szCs w:val="20"/>
              </w:rPr>
            </w:pPr>
            <w:r w:rsidRPr="5B621C54">
              <w:rPr>
                <w:rFonts w:ascii="Times New Roman" w:hAnsi="Times New Roman"/>
                <w:b/>
                <w:bCs/>
                <w:sz w:val="20"/>
                <w:szCs w:val="20"/>
              </w:rPr>
              <w:t>NTGR ID</w:t>
            </w:r>
          </w:p>
        </w:tc>
        <w:tc>
          <w:tcPr>
            <w:tcW w:w="2021" w:type="pct"/>
            <w:shd w:val="clear" w:color="auto" w:fill="D9D9D9" w:themeFill="background1" w:themeFillShade="D9"/>
            <w:vAlign w:val="center"/>
          </w:tcPr>
          <w:p w14:paraId="6198709C" w14:textId="77777777" w:rsidR="002353D5" w:rsidRPr="001874CF" w:rsidRDefault="5B621C54" w:rsidP="5B621C54">
            <w:pPr>
              <w:jc w:val="center"/>
              <w:rPr>
                <w:rFonts w:ascii="Times New Roman" w:hAnsi="Times New Roman"/>
                <w:b/>
                <w:bCs/>
                <w:sz w:val="20"/>
                <w:szCs w:val="20"/>
              </w:rPr>
            </w:pPr>
            <w:r w:rsidRPr="5B621C54">
              <w:rPr>
                <w:rFonts w:ascii="Times New Roman" w:hAnsi="Times New Roman"/>
                <w:b/>
                <w:bCs/>
                <w:sz w:val="20"/>
                <w:szCs w:val="20"/>
              </w:rPr>
              <w:t>Description</w:t>
            </w:r>
          </w:p>
        </w:tc>
        <w:tc>
          <w:tcPr>
            <w:tcW w:w="517" w:type="pct"/>
            <w:shd w:val="clear" w:color="auto" w:fill="D9D9D9" w:themeFill="background1" w:themeFillShade="D9"/>
            <w:vAlign w:val="center"/>
          </w:tcPr>
          <w:p w14:paraId="6198709D" w14:textId="77777777" w:rsidR="002353D5" w:rsidRPr="001874CF" w:rsidRDefault="5B621C54" w:rsidP="5B621C54">
            <w:pPr>
              <w:jc w:val="center"/>
              <w:rPr>
                <w:rFonts w:ascii="Times New Roman" w:hAnsi="Times New Roman"/>
                <w:b/>
                <w:bCs/>
                <w:sz w:val="20"/>
                <w:szCs w:val="20"/>
              </w:rPr>
            </w:pPr>
            <w:r w:rsidRPr="5B621C54">
              <w:rPr>
                <w:rFonts w:ascii="Times New Roman" w:hAnsi="Times New Roman"/>
                <w:b/>
                <w:bCs/>
                <w:sz w:val="20"/>
                <w:szCs w:val="20"/>
              </w:rPr>
              <w:t>Sector</w:t>
            </w:r>
          </w:p>
        </w:tc>
        <w:tc>
          <w:tcPr>
            <w:tcW w:w="611" w:type="pct"/>
            <w:shd w:val="clear" w:color="auto" w:fill="D9D9D9" w:themeFill="background1" w:themeFillShade="D9"/>
            <w:vAlign w:val="center"/>
          </w:tcPr>
          <w:p w14:paraId="6198709E" w14:textId="77777777" w:rsidR="002353D5" w:rsidRPr="001874CF" w:rsidRDefault="5B621C54" w:rsidP="5B621C54">
            <w:pPr>
              <w:jc w:val="center"/>
              <w:rPr>
                <w:rFonts w:ascii="Times New Roman" w:hAnsi="Times New Roman"/>
                <w:b/>
                <w:bCs/>
                <w:sz w:val="20"/>
                <w:szCs w:val="20"/>
              </w:rPr>
            </w:pPr>
            <w:proofErr w:type="spellStart"/>
            <w:r w:rsidRPr="5B621C54">
              <w:rPr>
                <w:rFonts w:ascii="Times New Roman" w:hAnsi="Times New Roman"/>
                <w:b/>
                <w:bCs/>
                <w:sz w:val="20"/>
                <w:szCs w:val="20"/>
              </w:rPr>
              <w:t>BldgType</w:t>
            </w:r>
            <w:proofErr w:type="spellEnd"/>
          </w:p>
        </w:tc>
        <w:tc>
          <w:tcPr>
            <w:tcW w:w="611" w:type="pct"/>
            <w:shd w:val="clear" w:color="auto" w:fill="D9D9D9" w:themeFill="background1" w:themeFillShade="D9"/>
            <w:vAlign w:val="center"/>
          </w:tcPr>
          <w:p w14:paraId="6198709F" w14:textId="77777777" w:rsidR="002353D5" w:rsidRPr="001874CF" w:rsidRDefault="5B621C54" w:rsidP="5B621C54">
            <w:pPr>
              <w:jc w:val="center"/>
              <w:rPr>
                <w:rFonts w:ascii="Times New Roman" w:hAnsi="Times New Roman"/>
                <w:b/>
                <w:bCs/>
                <w:sz w:val="20"/>
                <w:szCs w:val="20"/>
              </w:rPr>
            </w:pPr>
            <w:r w:rsidRPr="5B621C54">
              <w:rPr>
                <w:rFonts w:ascii="Times New Roman" w:hAnsi="Times New Roman"/>
                <w:b/>
                <w:bCs/>
                <w:sz w:val="20"/>
                <w:szCs w:val="20"/>
              </w:rPr>
              <w:t>Delivery Method</w:t>
            </w:r>
          </w:p>
        </w:tc>
        <w:tc>
          <w:tcPr>
            <w:tcW w:w="432" w:type="pct"/>
            <w:shd w:val="clear" w:color="auto" w:fill="D9D9D9" w:themeFill="background1" w:themeFillShade="D9"/>
            <w:vAlign w:val="center"/>
          </w:tcPr>
          <w:p w14:paraId="619870A0" w14:textId="77777777" w:rsidR="002353D5" w:rsidRPr="001874CF" w:rsidRDefault="5B621C54" w:rsidP="5B621C54">
            <w:pPr>
              <w:jc w:val="center"/>
              <w:rPr>
                <w:rFonts w:ascii="Times New Roman" w:hAnsi="Times New Roman"/>
                <w:b/>
                <w:bCs/>
                <w:sz w:val="20"/>
                <w:szCs w:val="20"/>
              </w:rPr>
            </w:pPr>
            <w:r w:rsidRPr="5B621C54">
              <w:rPr>
                <w:rFonts w:ascii="Times New Roman" w:hAnsi="Times New Roman"/>
                <w:b/>
                <w:bCs/>
                <w:sz w:val="20"/>
                <w:szCs w:val="20"/>
              </w:rPr>
              <w:t>NTGR</w:t>
            </w:r>
          </w:p>
        </w:tc>
      </w:tr>
      <w:tr w:rsidR="002353D5" w:rsidRPr="002353D5" w14:paraId="619870A8" w14:textId="77777777" w:rsidTr="5B621C54">
        <w:tc>
          <w:tcPr>
            <w:tcW w:w="809" w:type="pct"/>
            <w:vAlign w:val="center"/>
          </w:tcPr>
          <w:p w14:paraId="619870A2" w14:textId="77777777" w:rsidR="002353D5" w:rsidRPr="001874CF" w:rsidRDefault="5B621C54" w:rsidP="002353D5">
            <w:pPr>
              <w:jc w:val="center"/>
              <w:rPr>
                <w:rFonts w:ascii="Times New Roman" w:hAnsi="Times New Roman"/>
                <w:sz w:val="20"/>
                <w:szCs w:val="20"/>
              </w:rPr>
            </w:pPr>
            <w:r w:rsidRPr="5B621C54">
              <w:rPr>
                <w:rFonts w:ascii="Times New Roman" w:hAnsi="Times New Roman"/>
                <w:sz w:val="20"/>
                <w:szCs w:val="20"/>
              </w:rPr>
              <w:t>Com-Default&gt;2yrs</w:t>
            </w:r>
          </w:p>
        </w:tc>
        <w:tc>
          <w:tcPr>
            <w:tcW w:w="2021" w:type="pct"/>
            <w:vAlign w:val="center"/>
          </w:tcPr>
          <w:p w14:paraId="619870A3" w14:textId="77777777" w:rsidR="002353D5" w:rsidRPr="001874CF" w:rsidRDefault="5B621C54" w:rsidP="002353D5">
            <w:pPr>
              <w:jc w:val="center"/>
              <w:rPr>
                <w:rFonts w:ascii="Times New Roman" w:hAnsi="Times New Roman"/>
                <w:sz w:val="20"/>
                <w:szCs w:val="20"/>
              </w:rPr>
            </w:pPr>
            <w:r w:rsidRPr="5B621C54">
              <w:rPr>
                <w:rFonts w:ascii="Times New Roman" w:hAnsi="Times New Roman"/>
                <w:sz w:val="20"/>
                <w:szCs w:val="20"/>
              </w:rPr>
              <w:t>All other EEMs with no evaluated NTGR; existing EEM in programs with same delivery mechanism for more than 2 years</w:t>
            </w:r>
          </w:p>
        </w:tc>
        <w:tc>
          <w:tcPr>
            <w:tcW w:w="517" w:type="pct"/>
            <w:vAlign w:val="center"/>
          </w:tcPr>
          <w:p w14:paraId="619870A4" w14:textId="77777777" w:rsidR="002353D5" w:rsidRPr="001874CF" w:rsidRDefault="5B621C54" w:rsidP="002353D5">
            <w:pPr>
              <w:jc w:val="center"/>
              <w:rPr>
                <w:rFonts w:ascii="Times New Roman" w:hAnsi="Times New Roman"/>
                <w:sz w:val="20"/>
                <w:szCs w:val="20"/>
              </w:rPr>
            </w:pPr>
            <w:r w:rsidRPr="5B621C54">
              <w:rPr>
                <w:rFonts w:ascii="Times New Roman" w:hAnsi="Times New Roman"/>
                <w:sz w:val="20"/>
                <w:szCs w:val="20"/>
              </w:rPr>
              <w:t>Com</w:t>
            </w:r>
          </w:p>
        </w:tc>
        <w:tc>
          <w:tcPr>
            <w:tcW w:w="611" w:type="pct"/>
            <w:vAlign w:val="center"/>
          </w:tcPr>
          <w:p w14:paraId="619870A5" w14:textId="77777777" w:rsidR="002353D5" w:rsidRPr="001874CF" w:rsidRDefault="5B621C54" w:rsidP="002353D5">
            <w:pPr>
              <w:jc w:val="center"/>
              <w:rPr>
                <w:rFonts w:ascii="Times New Roman" w:hAnsi="Times New Roman"/>
                <w:sz w:val="20"/>
                <w:szCs w:val="20"/>
              </w:rPr>
            </w:pPr>
            <w:r w:rsidRPr="5B621C54">
              <w:rPr>
                <w:rFonts w:ascii="Times New Roman" w:hAnsi="Times New Roman"/>
                <w:sz w:val="20"/>
                <w:szCs w:val="20"/>
              </w:rPr>
              <w:t>Any</w:t>
            </w:r>
          </w:p>
        </w:tc>
        <w:tc>
          <w:tcPr>
            <w:tcW w:w="611" w:type="pct"/>
            <w:vAlign w:val="center"/>
          </w:tcPr>
          <w:p w14:paraId="619870A6" w14:textId="77777777" w:rsidR="002353D5" w:rsidRPr="001874CF" w:rsidRDefault="5B621C54" w:rsidP="002353D5">
            <w:pPr>
              <w:jc w:val="center"/>
              <w:rPr>
                <w:rFonts w:ascii="Times New Roman" w:hAnsi="Times New Roman"/>
                <w:sz w:val="20"/>
                <w:szCs w:val="20"/>
              </w:rPr>
            </w:pPr>
            <w:r w:rsidRPr="5B621C54">
              <w:rPr>
                <w:rFonts w:ascii="Times New Roman" w:hAnsi="Times New Roman"/>
                <w:sz w:val="20"/>
                <w:szCs w:val="20"/>
              </w:rPr>
              <w:t>Any</w:t>
            </w:r>
          </w:p>
        </w:tc>
        <w:tc>
          <w:tcPr>
            <w:tcW w:w="432" w:type="pct"/>
            <w:vAlign w:val="center"/>
          </w:tcPr>
          <w:p w14:paraId="619870A7" w14:textId="387A113D" w:rsidR="002353D5" w:rsidRPr="00DD0EBF" w:rsidRDefault="5B621C54" w:rsidP="002353D5">
            <w:pPr>
              <w:jc w:val="center"/>
              <w:rPr>
                <w:rFonts w:ascii="Times New Roman" w:hAnsi="Times New Roman"/>
                <w:sz w:val="20"/>
                <w:szCs w:val="20"/>
              </w:rPr>
            </w:pPr>
            <w:r w:rsidRPr="5B621C54">
              <w:rPr>
                <w:rFonts w:ascii="Times New Roman" w:hAnsi="Times New Roman"/>
                <w:sz w:val="20"/>
                <w:szCs w:val="20"/>
              </w:rPr>
              <w:t>0.6</w:t>
            </w:r>
          </w:p>
        </w:tc>
      </w:tr>
    </w:tbl>
    <w:p w14:paraId="778C7464" w14:textId="77777777" w:rsidR="00732D6E" w:rsidRDefault="00732D6E" w:rsidP="002F40D7">
      <w:pPr>
        <w:rPr>
          <w:rFonts w:ascii="Arial" w:hAnsi="Arial" w:cs="Arial"/>
          <w:sz w:val="20"/>
          <w:szCs w:val="20"/>
        </w:rPr>
      </w:pPr>
    </w:p>
    <w:p w14:paraId="6B0021C8" w14:textId="5FE3E5D6" w:rsidR="002F40D7" w:rsidRPr="00732D6E" w:rsidRDefault="5B621C54" w:rsidP="002F40D7">
      <w:r>
        <w:t xml:space="preserve">Per discussion with Commission Staff (CS) on April 5, 2018, the NTG value is expected to increase closer to 0.91 given the high percentage of LED fixtures in the baseline.  Since updated NTG values and IDs are not yet available, PG&amp;E has been directed to use the current NTG value until CS issues a finalized update. After CS issues a final update, PG&amp;E will resubmit </w:t>
      </w:r>
      <w:proofErr w:type="spellStart"/>
      <w:r>
        <w:t>workpaper</w:t>
      </w:r>
      <w:proofErr w:type="spellEnd"/>
      <w:r>
        <w:t xml:space="preserve"> with new NTG IDs.</w:t>
      </w:r>
    </w:p>
    <w:p w14:paraId="619870AA" w14:textId="77777777" w:rsidR="002F40D7" w:rsidRPr="002F40D7" w:rsidRDefault="002F40D7" w:rsidP="002F40D7">
      <w:pPr>
        <w:rPr>
          <w:rFonts w:cs="Arial"/>
          <w:szCs w:val="20"/>
        </w:rPr>
      </w:pPr>
    </w:p>
    <w:p w14:paraId="5BC1F799" w14:textId="77777777" w:rsidR="00C4365A" w:rsidRDefault="5B621C54" w:rsidP="005366C6">
      <w:r w:rsidRPr="5B621C54">
        <w:rPr>
          <w:b/>
          <w:bCs/>
        </w:rPr>
        <w:t>Spillage Rate</w:t>
      </w:r>
    </w:p>
    <w:p w14:paraId="619870AB" w14:textId="44F539F4" w:rsidR="00D863F6" w:rsidRDefault="5B621C54" w:rsidP="005366C6">
      <w:r>
        <w:t xml:space="preserve">Spillage rates are not tracked in </w:t>
      </w:r>
      <w:proofErr w:type="spellStart"/>
      <w:r>
        <w:t>workpapers</w:t>
      </w:r>
      <w:proofErr w:type="spellEnd"/>
      <w:r>
        <w:t>; they are tracked in an external document which will be supplied to the Commission Staff.</w:t>
      </w:r>
    </w:p>
    <w:p w14:paraId="619870AC" w14:textId="77777777" w:rsidR="00D863F6" w:rsidRDefault="00D863F6" w:rsidP="005366C6"/>
    <w:p w14:paraId="7671BA0A" w14:textId="77777777" w:rsidR="00C4365A" w:rsidRDefault="5B621C54" w:rsidP="005366C6">
      <w:r w:rsidRPr="5B621C54">
        <w:rPr>
          <w:b/>
          <w:bCs/>
        </w:rPr>
        <w:t>Installation Rate</w:t>
      </w:r>
    </w:p>
    <w:p w14:paraId="619870AD" w14:textId="0EBD1F1C" w:rsidR="005366C6" w:rsidRDefault="5B621C54" w:rsidP="005366C6">
      <w:r>
        <w:t xml:space="preserve">The IR value was obtained using the DEER READI v2.4.7 tool.  The relevant IR value for the measures in this </w:t>
      </w:r>
      <w:proofErr w:type="spellStart"/>
      <w:r>
        <w:t>workpaper</w:t>
      </w:r>
      <w:proofErr w:type="spellEnd"/>
      <w:r>
        <w:t xml:space="preserve"> is in the table below:</w:t>
      </w:r>
    </w:p>
    <w:p w14:paraId="619870AE" w14:textId="77777777" w:rsidR="00D863F6" w:rsidRPr="008A1DA4" w:rsidRDefault="00D863F6" w:rsidP="005366C6"/>
    <w:p w14:paraId="619870AF" w14:textId="3130541A" w:rsidR="00D863F6" w:rsidRDefault="00D863F6" w:rsidP="00D863F6">
      <w:pPr>
        <w:pStyle w:val="Caption"/>
        <w:keepNext/>
        <w:jc w:val="center"/>
      </w:pPr>
      <w:bookmarkStart w:id="60" w:name="_Toc511134164"/>
      <w:bookmarkStart w:id="61" w:name="_Toc511235060"/>
      <w:r>
        <w:t xml:space="preserve">Table </w:t>
      </w:r>
      <w:fldSimple w:instr=" SEQ Table \* ARABIC ">
        <w:r w:rsidR="006401BF">
          <w:rPr>
            <w:noProof/>
          </w:rPr>
          <w:t>9</w:t>
        </w:r>
      </w:fldSimple>
      <w:r>
        <w:t xml:space="preserve"> Installation Rate</w:t>
      </w:r>
      <w:bookmarkEnd w:id="60"/>
      <w:bookmarkEnd w:id="61"/>
    </w:p>
    <w:tbl>
      <w:tblPr>
        <w:tblStyle w:val="TableGrid1"/>
        <w:tblW w:w="5000" w:type="pct"/>
        <w:tblLook w:val="01E0" w:firstRow="1" w:lastRow="1" w:firstColumn="1" w:lastColumn="1" w:noHBand="0" w:noVBand="0"/>
      </w:tblPr>
      <w:tblGrid>
        <w:gridCol w:w="1406"/>
        <w:gridCol w:w="2763"/>
        <w:gridCol w:w="1339"/>
        <w:gridCol w:w="1677"/>
        <w:gridCol w:w="1443"/>
        <w:gridCol w:w="1308"/>
      </w:tblGrid>
      <w:tr w:rsidR="00D863F6" w:rsidRPr="00D863F6" w14:paraId="619870B6" w14:textId="77777777" w:rsidTr="5B621C54">
        <w:tc>
          <w:tcPr>
            <w:tcW w:w="707" w:type="pct"/>
            <w:shd w:val="clear" w:color="auto" w:fill="D9D9D9" w:themeFill="background1" w:themeFillShade="D9"/>
          </w:tcPr>
          <w:p w14:paraId="619870B0" w14:textId="77777777" w:rsidR="00D863F6" w:rsidRPr="00D863F6" w:rsidRDefault="5B621C54" w:rsidP="5B621C54">
            <w:pPr>
              <w:rPr>
                <w:rFonts w:ascii="Times New Roman" w:hAnsi="Times New Roman"/>
                <w:b/>
                <w:bCs/>
                <w:sz w:val="20"/>
                <w:szCs w:val="20"/>
              </w:rPr>
            </w:pPr>
            <w:r w:rsidRPr="5B621C54">
              <w:rPr>
                <w:rFonts w:ascii="Times New Roman" w:hAnsi="Times New Roman"/>
                <w:b/>
                <w:bCs/>
                <w:sz w:val="20"/>
                <w:szCs w:val="20"/>
              </w:rPr>
              <w:t>GSIA ID</w:t>
            </w:r>
          </w:p>
        </w:tc>
        <w:tc>
          <w:tcPr>
            <w:tcW w:w="1390" w:type="pct"/>
            <w:shd w:val="clear" w:color="auto" w:fill="D9D9D9" w:themeFill="background1" w:themeFillShade="D9"/>
          </w:tcPr>
          <w:p w14:paraId="619870B1" w14:textId="77777777" w:rsidR="00D863F6" w:rsidRPr="00D863F6" w:rsidRDefault="5B621C54" w:rsidP="5B621C54">
            <w:pPr>
              <w:rPr>
                <w:rFonts w:ascii="Times New Roman" w:hAnsi="Times New Roman"/>
                <w:b/>
                <w:bCs/>
                <w:sz w:val="20"/>
                <w:szCs w:val="20"/>
              </w:rPr>
            </w:pPr>
            <w:r w:rsidRPr="5B621C54">
              <w:rPr>
                <w:rFonts w:ascii="Times New Roman" w:hAnsi="Times New Roman"/>
                <w:b/>
                <w:bCs/>
                <w:sz w:val="20"/>
                <w:szCs w:val="20"/>
              </w:rPr>
              <w:t>Description</w:t>
            </w:r>
          </w:p>
        </w:tc>
        <w:tc>
          <w:tcPr>
            <w:tcW w:w="674" w:type="pct"/>
            <w:shd w:val="clear" w:color="auto" w:fill="D9D9D9" w:themeFill="background1" w:themeFillShade="D9"/>
          </w:tcPr>
          <w:p w14:paraId="619870B2" w14:textId="77777777" w:rsidR="00D863F6" w:rsidRPr="00D863F6" w:rsidRDefault="5B621C54" w:rsidP="5B621C54">
            <w:pPr>
              <w:rPr>
                <w:rFonts w:ascii="Times New Roman" w:hAnsi="Times New Roman"/>
                <w:b/>
                <w:bCs/>
                <w:sz w:val="20"/>
                <w:szCs w:val="20"/>
              </w:rPr>
            </w:pPr>
            <w:r w:rsidRPr="5B621C54">
              <w:rPr>
                <w:rFonts w:ascii="Times New Roman" w:hAnsi="Times New Roman"/>
                <w:b/>
                <w:bCs/>
                <w:sz w:val="20"/>
                <w:szCs w:val="20"/>
              </w:rPr>
              <w:t>Sector</w:t>
            </w:r>
          </w:p>
        </w:tc>
        <w:tc>
          <w:tcPr>
            <w:tcW w:w="844" w:type="pct"/>
            <w:shd w:val="clear" w:color="auto" w:fill="D9D9D9" w:themeFill="background1" w:themeFillShade="D9"/>
          </w:tcPr>
          <w:p w14:paraId="619870B3" w14:textId="77777777" w:rsidR="00D863F6" w:rsidRPr="00D863F6" w:rsidRDefault="5B621C54" w:rsidP="5B621C54">
            <w:pPr>
              <w:rPr>
                <w:rFonts w:ascii="Times New Roman" w:hAnsi="Times New Roman"/>
                <w:b/>
                <w:bCs/>
                <w:sz w:val="20"/>
                <w:szCs w:val="20"/>
              </w:rPr>
            </w:pPr>
            <w:proofErr w:type="spellStart"/>
            <w:r w:rsidRPr="5B621C54">
              <w:rPr>
                <w:rFonts w:ascii="Times New Roman" w:hAnsi="Times New Roman"/>
                <w:b/>
                <w:bCs/>
                <w:sz w:val="20"/>
                <w:szCs w:val="20"/>
              </w:rPr>
              <w:t>BldgType</w:t>
            </w:r>
            <w:proofErr w:type="spellEnd"/>
          </w:p>
        </w:tc>
        <w:tc>
          <w:tcPr>
            <w:tcW w:w="726" w:type="pct"/>
            <w:shd w:val="clear" w:color="auto" w:fill="D9D9D9" w:themeFill="background1" w:themeFillShade="D9"/>
          </w:tcPr>
          <w:p w14:paraId="619870B4" w14:textId="77777777" w:rsidR="00D863F6" w:rsidRPr="00D863F6" w:rsidRDefault="5B621C54" w:rsidP="5B621C54">
            <w:pPr>
              <w:rPr>
                <w:rFonts w:ascii="Times New Roman" w:hAnsi="Times New Roman"/>
                <w:b/>
                <w:bCs/>
                <w:sz w:val="20"/>
                <w:szCs w:val="20"/>
              </w:rPr>
            </w:pPr>
            <w:proofErr w:type="spellStart"/>
            <w:r w:rsidRPr="5B621C54">
              <w:rPr>
                <w:rFonts w:ascii="Times New Roman" w:hAnsi="Times New Roman"/>
                <w:b/>
                <w:bCs/>
                <w:sz w:val="20"/>
                <w:szCs w:val="20"/>
              </w:rPr>
              <w:t>ProgDelivID</w:t>
            </w:r>
            <w:proofErr w:type="spellEnd"/>
          </w:p>
        </w:tc>
        <w:tc>
          <w:tcPr>
            <w:tcW w:w="658" w:type="pct"/>
            <w:shd w:val="clear" w:color="auto" w:fill="D9D9D9" w:themeFill="background1" w:themeFillShade="D9"/>
          </w:tcPr>
          <w:p w14:paraId="619870B5" w14:textId="77777777" w:rsidR="00D863F6" w:rsidRPr="00D863F6" w:rsidRDefault="5B621C54" w:rsidP="5B621C54">
            <w:pPr>
              <w:rPr>
                <w:rFonts w:ascii="Times New Roman" w:hAnsi="Times New Roman"/>
                <w:b/>
                <w:bCs/>
                <w:sz w:val="20"/>
                <w:szCs w:val="20"/>
              </w:rPr>
            </w:pPr>
            <w:proofErr w:type="spellStart"/>
            <w:r w:rsidRPr="5B621C54">
              <w:rPr>
                <w:rFonts w:ascii="Times New Roman" w:hAnsi="Times New Roman"/>
                <w:b/>
                <w:bCs/>
                <w:sz w:val="20"/>
                <w:szCs w:val="20"/>
              </w:rPr>
              <w:t>GSIAValue</w:t>
            </w:r>
            <w:proofErr w:type="spellEnd"/>
          </w:p>
        </w:tc>
      </w:tr>
      <w:tr w:rsidR="00D863F6" w:rsidRPr="00D863F6" w14:paraId="619870BD" w14:textId="77777777" w:rsidTr="5B621C54">
        <w:tc>
          <w:tcPr>
            <w:tcW w:w="707" w:type="pct"/>
          </w:tcPr>
          <w:p w14:paraId="619870B7" w14:textId="77777777" w:rsidR="00D863F6" w:rsidRPr="00D863F6" w:rsidRDefault="5B621C54" w:rsidP="00C42F61">
            <w:pPr>
              <w:rPr>
                <w:rFonts w:ascii="Times New Roman" w:hAnsi="Times New Roman"/>
                <w:sz w:val="20"/>
                <w:szCs w:val="20"/>
              </w:rPr>
            </w:pPr>
            <w:r w:rsidRPr="5B621C54">
              <w:rPr>
                <w:rFonts w:ascii="Times New Roman" w:hAnsi="Times New Roman"/>
                <w:sz w:val="20"/>
                <w:szCs w:val="20"/>
              </w:rPr>
              <w:t>Def-GSIA</w:t>
            </w:r>
          </w:p>
        </w:tc>
        <w:tc>
          <w:tcPr>
            <w:tcW w:w="1390" w:type="pct"/>
          </w:tcPr>
          <w:p w14:paraId="619870B8" w14:textId="77777777" w:rsidR="00D863F6" w:rsidRPr="00D863F6" w:rsidRDefault="5B621C54" w:rsidP="00C42F61">
            <w:pPr>
              <w:rPr>
                <w:rFonts w:ascii="Times New Roman" w:hAnsi="Times New Roman"/>
                <w:sz w:val="20"/>
                <w:szCs w:val="20"/>
              </w:rPr>
            </w:pPr>
            <w:r w:rsidRPr="5B621C54">
              <w:rPr>
                <w:rFonts w:ascii="Times New Roman" w:hAnsi="Times New Roman"/>
                <w:sz w:val="20"/>
                <w:szCs w:val="20"/>
              </w:rPr>
              <w:t>Default GSIA values</w:t>
            </w:r>
          </w:p>
        </w:tc>
        <w:tc>
          <w:tcPr>
            <w:tcW w:w="674" w:type="pct"/>
          </w:tcPr>
          <w:p w14:paraId="619870B9" w14:textId="77777777" w:rsidR="00D863F6" w:rsidRPr="00D863F6" w:rsidRDefault="5B621C54" w:rsidP="00C42F61">
            <w:pPr>
              <w:rPr>
                <w:rFonts w:ascii="Times New Roman" w:hAnsi="Times New Roman"/>
                <w:sz w:val="20"/>
                <w:szCs w:val="20"/>
              </w:rPr>
            </w:pPr>
            <w:r w:rsidRPr="5B621C54">
              <w:rPr>
                <w:rFonts w:ascii="Times New Roman" w:hAnsi="Times New Roman"/>
                <w:sz w:val="20"/>
                <w:szCs w:val="20"/>
              </w:rPr>
              <w:t>Any</w:t>
            </w:r>
          </w:p>
        </w:tc>
        <w:tc>
          <w:tcPr>
            <w:tcW w:w="844" w:type="pct"/>
          </w:tcPr>
          <w:p w14:paraId="619870BA" w14:textId="77777777" w:rsidR="00D863F6" w:rsidRPr="00D863F6" w:rsidRDefault="5B621C54" w:rsidP="00C42F61">
            <w:pPr>
              <w:rPr>
                <w:rFonts w:ascii="Times New Roman" w:hAnsi="Times New Roman"/>
                <w:sz w:val="20"/>
                <w:szCs w:val="20"/>
              </w:rPr>
            </w:pPr>
            <w:r w:rsidRPr="5B621C54">
              <w:rPr>
                <w:rFonts w:ascii="Times New Roman" w:hAnsi="Times New Roman"/>
                <w:sz w:val="20"/>
                <w:szCs w:val="20"/>
              </w:rPr>
              <w:t>Any</w:t>
            </w:r>
          </w:p>
        </w:tc>
        <w:tc>
          <w:tcPr>
            <w:tcW w:w="726" w:type="pct"/>
          </w:tcPr>
          <w:p w14:paraId="619870BB" w14:textId="77777777" w:rsidR="00D863F6" w:rsidRPr="00D863F6" w:rsidRDefault="5B621C54" w:rsidP="00C42F61">
            <w:pPr>
              <w:rPr>
                <w:rFonts w:ascii="Times New Roman" w:hAnsi="Times New Roman"/>
                <w:sz w:val="20"/>
                <w:szCs w:val="20"/>
              </w:rPr>
            </w:pPr>
            <w:r w:rsidRPr="5B621C54">
              <w:rPr>
                <w:rFonts w:ascii="Times New Roman" w:hAnsi="Times New Roman"/>
                <w:sz w:val="20"/>
                <w:szCs w:val="20"/>
              </w:rPr>
              <w:t>Any</w:t>
            </w:r>
          </w:p>
        </w:tc>
        <w:tc>
          <w:tcPr>
            <w:tcW w:w="658" w:type="pct"/>
          </w:tcPr>
          <w:p w14:paraId="619870BC" w14:textId="77777777" w:rsidR="00D863F6" w:rsidRPr="00D863F6" w:rsidRDefault="5B621C54" w:rsidP="00C42F61">
            <w:pPr>
              <w:rPr>
                <w:rFonts w:ascii="Times New Roman" w:hAnsi="Times New Roman"/>
                <w:sz w:val="20"/>
                <w:szCs w:val="20"/>
              </w:rPr>
            </w:pPr>
            <w:r w:rsidRPr="5B621C54">
              <w:rPr>
                <w:rFonts w:ascii="Times New Roman" w:hAnsi="Times New Roman"/>
                <w:sz w:val="20"/>
                <w:szCs w:val="20"/>
              </w:rPr>
              <w:t>1</w:t>
            </w:r>
          </w:p>
        </w:tc>
      </w:tr>
    </w:tbl>
    <w:p w14:paraId="619870BE" w14:textId="77777777" w:rsidR="005366C6" w:rsidRPr="005366C6" w:rsidRDefault="005366C6" w:rsidP="005366C6">
      <w:pPr>
        <w:rPr>
          <w:rFonts w:cs="Arial"/>
        </w:rPr>
      </w:pPr>
    </w:p>
    <w:p w14:paraId="0544181E" w14:textId="3695E43D" w:rsidR="00C4365A" w:rsidRDefault="5B621C54" w:rsidP="5B621C54">
      <w:pPr>
        <w:rPr>
          <w:b/>
          <w:bCs/>
        </w:rPr>
      </w:pPr>
      <w:r w:rsidRPr="5B621C54">
        <w:rPr>
          <w:b/>
          <w:bCs/>
        </w:rPr>
        <w:t>Effective Useful Life/Remaining Useful Life</w:t>
      </w:r>
    </w:p>
    <w:p w14:paraId="619870BF" w14:textId="2B7A1353" w:rsidR="00D863F6" w:rsidRDefault="5B621C54" w:rsidP="00D863F6">
      <w:r>
        <w:t>The EUL value was obtained using the DEER READI v2.4.7 tool.  The relevant EUL value for the measurers in this work paper is listed in the table below:</w:t>
      </w:r>
    </w:p>
    <w:p w14:paraId="619870C0" w14:textId="77777777" w:rsidR="00D863F6" w:rsidRDefault="00D863F6" w:rsidP="00D863F6"/>
    <w:p w14:paraId="619870C1" w14:textId="640A1180" w:rsidR="00A05240" w:rsidRDefault="00A05240" w:rsidP="00A05240">
      <w:pPr>
        <w:pStyle w:val="Caption"/>
        <w:keepNext/>
        <w:jc w:val="center"/>
      </w:pPr>
      <w:bookmarkStart w:id="62" w:name="_Toc511134165"/>
      <w:bookmarkStart w:id="63" w:name="_Toc511235061"/>
      <w:r>
        <w:t xml:space="preserve">Table </w:t>
      </w:r>
      <w:fldSimple w:instr=" SEQ Table \* ARABIC ">
        <w:r w:rsidR="006401BF">
          <w:rPr>
            <w:noProof/>
          </w:rPr>
          <w:t>10</w:t>
        </w:r>
      </w:fldSimple>
      <w:r>
        <w:t xml:space="preserve"> Effective Useful Life</w:t>
      </w:r>
      <w:bookmarkEnd w:id="62"/>
      <w:bookmarkEnd w:id="63"/>
    </w:p>
    <w:tbl>
      <w:tblPr>
        <w:tblStyle w:val="TableGrid1"/>
        <w:tblW w:w="5000" w:type="pct"/>
        <w:tblLook w:val="04A0" w:firstRow="1" w:lastRow="0" w:firstColumn="1" w:lastColumn="0" w:noHBand="0" w:noVBand="1"/>
      </w:tblPr>
      <w:tblGrid>
        <w:gridCol w:w="1623"/>
        <w:gridCol w:w="3960"/>
        <w:gridCol w:w="928"/>
        <w:gridCol w:w="1391"/>
        <w:gridCol w:w="1019"/>
        <w:gridCol w:w="1015"/>
      </w:tblGrid>
      <w:tr w:rsidR="00C4365A" w:rsidRPr="00C4365A" w14:paraId="619870C7" w14:textId="298F47C3" w:rsidTr="5B621C54">
        <w:tc>
          <w:tcPr>
            <w:tcW w:w="816" w:type="pct"/>
            <w:shd w:val="clear" w:color="auto" w:fill="D9D9D9" w:themeFill="background1" w:themeFillShade="D9"/>
            <w:vAlign w:val="center"/>
          </w:tcPr>
          <w:p w14:paraId="619870C2" w14:textId="77777777" w:rsidR="00C4365A" w:rsidRPr="00D863F6" w:rsidRDefault="5B621C54" w:rsidP="5B621C54">
            <w:pPr>
              <w:jc w:val="center"/>
              <w:rPr>
                <w:rFonts w:ascii="Times New Roman" w:hAnsi="Times New Roman"/>
                <w:b/>
                <w:bCs/>
                <w:sz w:val="20"/>
                <w:szCs w:val="20"/>
              </w:rPr>
            </w:pPr>
            <w:r w:rsidRPr="5B621C54">
              <w:rPr>
                <w:rFonts w:ascii="Times New Roman" w:hAnsi="Times New Roman"/>
                <w:b/>
                <w:bCs/>
                <w:sz w:val="20"/>
                <w:szCs w:val="20"/>
              </w:rPr>
              <w:t>EUL ID</w:t>
            </w:r>
          </w:p>
        </w:tc>
        <w:tc>
          <w:tcPr>
            <w:tcW w:w="1993" w:type="pct"/>
            <w:shd w:val="clear" w:color="auto" w:fill="D9D9D9" w:themeFill="background1" w:themeFillShade="D9"/>
            <w:vAlign w:val="center"/>
          </w:tcPr>
          <w:p w14:paraId="619870C3" w14:textId="77777777" w:rsidR="00C4365A" w:rsidRPr="00D863F6" w:rsidRDefault="5B621C54" w:rsidP="5B621C54">
            <w:pPr>
              <w:jc w:val="center"/>
              <w:rPr>
                <w:rFonts w:ascii="Times New Roman" w:hAnsi="Times New Roman"/>
                <w:b/>
                <w:bCs/>
                <w:sz w:val="20"/>
                <w:szCs w:val="20"/>
              </w:rPr>
            </w:pPr>
            <w:r w:rsidRPr="5B621C54">
              <w:rPr>
                <w:rFonts w:ascii="Times New Roman" w:hAnsi="Times New Roman"/>
                <w:b/>
                <w:bCs/>
                <w:sz w:val="20"/>
                <w:szCs w:val="20"/>
              </w:rPr>
              <w:t>Description</w:t>
            </w:r>
          </w:p>
        </w:tc>
        <w:tc>
          <w:tcPr>
            <w:tcW w:w="467" w:type="pct"/>
            <w:shd w:val="clear" w:color="auto" w:fill="D9D9D9" w:themeFill="background1" w:themeFillShade="D9"/>
            <w:vAlign w:val="center"/>
          </w:tcPr>
          <w:p w14:paraId="619870C4" w14:textId="77777777" w:rsidR="00C4365A" w:rsidRPr="00D863F6" w:rsidRDefault="5B621C54" w:rsidP="5B621C54">
            <w:pPr>
              <w:jc w:val="center"/>
              <w:rPr>
                <w:rFonts w:ascii="Times New Roman" w:hAnsi="Times New Roman"/>
                <w:b/>
                <w:bCs/>
                <w:sz w:val="20"/>
                <w:szCs w:val="20"/>
              </w:rPr>
            </w:pPr>
            <w:r w:rsidRPr="5B621C54">
              <w:rPr>
                <w:rFonts w:ascii="Times New Roman" w:hAnsi="Times New Roman"/>
                <w:b/>
                <w:bCs/>
                <w:sz w:val="20"/>
                <w:szCs w:val="20"/>
              </w:rPr>
              <w:t>Sector</w:t>
            </w:r>
          </w:p>
        </w:tc>
        <w:tc>
          <w:tcPr>
            <w:tcW w:w="700" w:type="pct"/>
            <w:shd w:val="clear" w:color="auto" w:fill="D9D9D9" w:themeFill="background1" w:themeFillShade="D9"/>
            <w:vAlign w:val="center"/>
          </w:tcPr>
          <w:p w14:paraId="619870C5" w14:textId="77777777" w:rsidR="00C4365A" w:rsidRPr="00D863F6" w:rsidRDefault="5B621C54" w:rsidP="5B621C54">
            <w:pPr>
              <w:jc w:val="center"/>
              <w:rPr>
                <w:rFonts w:ascii="Times New Roman" w:hAnsi="Times New Roman"/>
                <w:b/>
                <w:bCs/>
                <w:sz w:val="20"/>
                <w:szCs w:val="20"/>
              </w:rPr>
            </w:pPr>
            <w:proofErr w:type="spellStart"/>
            <w:r w:rsidRPr="5B621C54">
              <w:rPr>
                <w:rFonts w:ascii="Times New Roman" w:hAnsi="Times New Roman"/>
                <w:b/>
                <w:bCs/>
                <w:sz w:val="20"/>
                <w:szCs w:val="20"/>
              </w:rPr>
              <w:t>UseCategory</w:t>
            </w:r>
            <w:proofErr w:type="spellEnd"/>
          </w:p>
        </w:tc>
        <w:tc>
          <w:tcPr>
            <w:tcW w:w="513" w:type="pct"/>
            <w:shd w:val="clear" w:color="auto" w:fill="D9D9D9" w:themeFill="background1" w:themeFillShade="D9"/>
            <w:vAlign w:val="center"/>
          </w:tcPr>
          <w:p w14:paraId="619870C6" w14:textId="77777777" w:rsidR="00C4365A" w:rsidRPr="00D863F6" w:rsidRDefault="5B621C54" w:rsidP="5B621C54">
            <w:pPr>
              <w:jc w:val="center"/>
              <w:rPr>
                <w:rFonts w:ascii="Times New Roman" w:hAnsi="Times New Roman"/>
                <w:b/>
                <w:bCs/>
                <w:sz w:val="20"/>
                <w:szCs w:val="20"/>
              </w:rPr>
            </w:pPr>
            <w:r w:rsidRPr="5B621C54">
              <w:rPr>
                <w:rFonts w:ascii="Times New Roman" w:hAnsi="Times New Roman"/>
                <w:b/>
                <w:bCs/>
                <w:sz w:val="20"/>
                <w:szCs w:val="20"/>
              </w:rPr>
              <w:t>EUL (Years)</w:t>
            </w:r>
          </w:p>
        </w:tc>
        <w:tc>
          <w:tcPr>
            <w:tcW w:w="512" w:type="pct"/>
            <w:shd w:val="clear" w:color="auto" w:fill="D9D9D9" w:themeFill="background1" w:themeFillShade="D9"/>
          </w:tcPr>
          <w:p w14:paraId="78C0CDB7" w14:textId="43AB9030" w:rsidR="00C4365A" w:rsidRPr="00C4365A" w:rsidRDefault="5B621C54" w:rsidP="5B621C54">
            <w:pPr>
              <w:jc w:val="center"/>
              <w:rPr>
                <w:rFonts w:ascii="Times New Roman" w:hAnsi="Times New Roman"/>
                <w:b/>
                <w:bCs/>
                <w:sz w:val="20"/>
                <w:szCs w:val="20"/>
              </w:rPr>
            </w:pPr>
            <w:r w:rsidRPr="5B621C54">
              <w:rPr>
                <w:rFonts w:ascii="Times New Roman" w:hAnsi="Times New Roman"/>
                <w:b/>
                <w:bCs/>
                <w:sz w:val="20"/>
                <w:szCs w:val="20"/>
              </w:rPr>
              <w:t>RUL (Years)</w:t>
            </w:r>
          </w:p>
        </w:tc>
      </w:tr>
      <w:tr w:rsidR="00C4365A" w:rsidRPr="00C4365A" w14:paraId="619870CD" w14:textId="7F0FA4AD" w:rsidTr="5B621C54">
        <w:trPr>
          <w:trHeight w:val="243"/>
        </w:trPr>
        <w:tc>
          <w:tcPr>
            <w:tcW w:w="816" w:type="pct"/>
            <w:vAlign w:val="center"/>
          </w:tcPr>
          <w:p w14:paraId="619870C8" w14:textId="77777777" w:rsidR="00C4365A" w:rsidRPr="00C4365A" w:rsidRDefault="5B621C54" w:rsidP="00C42F61">
            <w:pPr>
              <w:jc w:val="center"/>
              <w:rPr>
                <w:rFonts w:ascii="Times New Roman" w:hAnsi="Times New Roman"/>
                <w:sz w:val="20"/>
                <w:szCs w:val="20"/>
              </w:rPr>
            </w:pPr>
            <w:r w:rsidRPr="5B621C54">
              <w:rPr>
                <w:rFonts w:ascii="Times New Roman" w:hAnsi="Times New Roman"/>
                <w:sz w:val="20"/>
                <w:szCs w:val="20"/>
              </w:rPr>
              <w:t>OLtg-Com-LED-50000hr</w:t>
            </w:r>
          </w:p>
        </w:tc>
        <w:tc>
          <w:tcPr>
            <w:tcW w:w="1993" w:type="pct"/>
            <w:vAlign w:val="center"/>
          </w:tcPr>
          <w:p w14:paraId="619870C9" w14:textId="77777777" w:rsidR="00C4365A" w:rsidRPr="00C4365A" w:rsidRDefault="5B621C54" w:rsidP="00C42F61">
            <w:pPr>
              <w:jc w:val="center"/>
              <w:rPr>
                <w:rFonts w:ascii="Times New Roman" w:hAnsi="Times New Roman"/>
                <w:sz w:val="20"/>
                <w:szCs w:val="20"/>
              </w:rPr>
            </w:pPr>
            <w:r w:rsidRPr="5B621C54">
              <w:rPr>
                <w:rFonts w:ascii="Times New Roman" w:hAnsi="Times New Roman"/>
                <w:sz w:val="20"/>
                <w:szCs w:val="20"/>
              </w:rPr>
              <w:t>LED Fixture - Outdoor- Commercial</w:t>
            </w:r>
          </w:p>
        </w:tc>
        <w:tc>
          <w:tcPr>
            <w:tcW w:w="467" w:type="pct"/>
            <w:vAlign w:val="center"/>
          </w:tcPr>
          <w:p w14:paraId="619870CA" w14:textId="77777777" w:rsidR="00C4365A" w:rsidRPr="00C4365A" w:rsidRDefault="5B621C54" w:rsidP="00C42F61">
            <w:pPr>
              <w:jc w:val="center"/>
              <w:rPr>
                <w:rFonts w:ascii="Times New Roman" w:hAnsi="Times New Roman"/>
                <w:sz w:val="20"/>
                <w:szCs w:val="20"/>
              </w:rPr>
            </w:pPr>
            <w:r w:rsidRPr="5B621C54">
              <w:rPr>
                <w:rFonts w:ascii="Times New Roman" w:hAnsi="Times New Roman"/>
                <w:sz w:val="20"/>
                <w:szCs w:val="20"/>
              </w:rPr>
              <w:t>Com</w:t>
            </w:r>
          </w:p>
        </w:tc>
        <w:tc>
          <w:tcPr>
            <w:tcW w:w="700" w:type="pct"/>
            <w:vAlign w:val="center"/>
          </w:tcPr>
          <w:p w14:paraId="619870CB" w14:textId="77777777" w:rsidR="00C4365A" w:rsidRPr="00C4365A" w:rsidRDefault="5B621C54" w:rsidP="00C42F61">
            <w:pPr>
              <w:jc w:val="center"/>
              <w:rPr>
                <w:rFonts w:ascii="Times New Roman" w:hAnsi="Times New Roman"/>
                <w:sz w:val="20"/>
                <w:szCs w:val="20"/>
              </w:rPr>
            </w:pPr>
            <w:r w:rsidRPr="5B621C54">
              <w:rPr>
                <w:rFonts w:ascii="Times New Roman" w:hAnsi="Times New Roman"/>
                <w:sz w:val="20"/>
                <w:szCs w:val="20"/>
              </w:rPr>
              <w:t>Lighting</w:t>
            </w:r>
          </w:p>
        </w:tc>
        <w:tc>
          <w:tcPr>
            <w:tcW w:w="513" w:type="pct"/>
            <w:vAlign w:val="center"/>
          </w:tcPr>
          <w:p w14:paraId="619870CC" w14:textId="77777777" w:rsidR="00C4365A" w:rsidRPr="00C4365A" w:rsidRDefault="5B621C54" w:rsidP="00C42F61">
            <w:pPr>
              <w:jc w:val="center"/>
              <w:rPr>
                <w:rFonts w:ascii="Times New Roman" w:hAnsi="Times New Roman"/>
                <w:sz w:val="20"/>
                <w:szCs w:val="20"/>
              </w:rPr>
            </w:pPr>
            <w:r w:rsidRPr="5B621C54">
              <w:rPr>
                <w:rFonts w:ascii="Times New Roman" w:hAnsi="Times New Roman"/>
                <w:sz w:val="20"/>
                <w:szCs w:val="20"/>
              </w:rPr>
              <w:t>12</w:t>
            </w:r>
          </w:p>
        </w:tc>
        <w:tc>
          <w:tcPr>
            <w:tcW w:w="512" w:type="pct"/>
            <w:vAlign w:val="center"/>
          </w:tcPr>
          <w:p w14:paraId="162D840D" w14:textId="1E99A976" w:rsidR="00C4365A" w:rsidRPr="00C4365A" w:rsidRDefault="5B621C54" w:rsidP="00C4365A">
            <w:pPr>
              <w:jc w:val="center"/>
              <w:rPr>
                <w:rFonts w:ascii="Times New Roman" w:hAnsi="Times New Roman"/>
                <w:sz w:val="20"/>
                <w:szCs w:val="20"/>
              </w:rPr>
            </w:pPr>
            <w:r w:rsidRPr="5B621C54">
              <w:rPr>
                <w:rFonts w:ascii="Times New Roman" w:hAnsi="Times New Roman"/>
                <w:sz w:val="20"/>
                <w:szCs w:val="20"/>
              </w:rPr>
              <w:t>4</w:t>
            </w:r>
          </w:p>
        </w:tc>
      </w:tr>
    </w:tbl>
    <w:p w14:paraId="619870D0" w14:textId="77777777" w:rsidR="00884FE6" w:rsidRPr="002809C7" w:rsidRDefault="5B621C54" w:rsidP="00372AE2">
      <w:pPr>
        <w:pStyle w:val="Heading3"/>
      </w:pPr>
      <w:bookmarkStart w:id="64" w:name="_Toc511134189"/>
      <w:bookmarkStart w:id="65" w:name="_Toc511235026"/>
      <w:r>
        <w:lastRenderedPageBreak/>
        <w:t>1.4.2 Codes &amp; Standards Requirements</w:t>
      </w:r>
      <w:bookmarkEnd w:id="64"/>
      <w:bookmarkEnd w:id="65"/>
    </w:p>
    <w:p w14:paraId="619870D1" w14:textId="77777777" w:rsidR="0095014B" w:rsidRPr="0077127E" w:rsidRDefault="0095014B" w:rsidP="0095014B">
      <w:pPr>
        <w:rPr>
          <w:highlight w:val="yellow"/>
        </w:rPr>
      </w:pPr>
      <w:r w:rsidRPr="71903359">
        <w:rPr>
          <w:b/>
          <w:bCs/>
          <w:i/>
          <w:iCs/>
        </w:rPr>
        <w:t>Title 20</w:t>
      </w:r>
      <w:r w:rsidRPr="007732F4">
        <w:t>: These measures do not fall under Title 20 [201</w:t>
      </w:r>
      <w:r>
        <w:t>6</w:t>
      </w:r>
      <w:r w:rsidRPr="007732F4">
        <w:t>] of the California Energy Regulations.</w:t>
      </w:r>
      <w:r>
        <w:t xml:space="preserve"> The Metal Halide (MH) fixtures in the base case do fall under Title 20, and the wattages used for savings calculations are based on formulae from Table N-1 on page 283 and section </w:t>
      </w:r>
      <w:r w:rsidRPr="00220F66">
        <w:t>1605.3(n</w:t>
      </w:r>
      <w:proofErr w:type="gramStart"/>
      <w:r w:rsidRPr="00220F66">
        <w:t>)(</w:t>
      </w:r>
      <w:proofErr w:type="gramEnd"/>
      <w:r w:rsidRPr="00220F66">
        <w:t>1)(B)</w:t>
      </w:r>
      <w:r>
        <w:t xml:space="preserve"> on page 318.</w:t>
      </w:r>
      <w:r>
        <w:rPr>
          <w:rStyle w:val="EndnoteReference"/>
        </w:rPr>
        <w:endnoteReference w:id="7"/>
      </w:r>
    </w:p>
    <w:p w14:paraId="619870D2" w14:textId="77777777" w:rsidR="0095014B" w:rsidRPr="0077127E" w:rsidRDefault="0095014B" w:rsidP="0095014B">
      <w:pPr>
        <w:rPr>
          <w:highlight w:val="yellow"/>
        </w:rPr>
      </w:pPr>
    </w:p>
    <w:p w14:paraId="619870D3" w14:textId="77777777" w:rsidR="0095014B" w:rsidRPr="0077127E" w:rsidRDefault="5B621C54" w:rsidP="0095014B">
      <w:pPr>
        <w:rPr>
          <w:highlight w:val="yellow"/>
        </w:rPr>
      </w:pPr>
      <w:r w:rsidRPr="5B621C54">
        <w:rPr>
          <w:b/>
          <w:bCs/>
          <w:i/>
          <w:iCs/>
        </w:rPr>
        <w:t>Title 24:</w:t>
      </w:r>
      <w:r>
        <w:t xml:space="preserve"> Section 110.9 and 130.2 of Title 24 [2016] details the mandatory requirements for lighting control devices and systems, ballasts, and luminaires and outdoor lighting controls and equipment. Power consumption is prescribed through calculations at the site level. Individual fixture optical performance is restricted only in section 130.2. This section describes the number of lumens exiting the fixtures at upward angles and angles near-horizontal, which also depends on the lighting zone.</w:t>
      </w:r>
    </w:p>
    <w:p w14:paraId="619870D4" w14:textId="77777777" w:rsidR="0095014B" w:rsidRDefault="0095014B" w:rsidP="0095014B">
      <w:pPr>
        <w:rPr>
          <w:highlight w:val="yellow"/>
        </w:rPr>
      </w:pPr>
    </w:p>
    <w:p w14:paraId="619870D5" w14:textId="77777777" w:rsidR="007F3A40" w:rsidRPr="007F3A40" w:rsidRDefault="5B621C54" w:rsidP="007F3A40">
      <w:pPr>
        <w:pStyle w:val="CommentText"/>
        <w:rPr>
          <w:sz w:val="24"/>
          <w:szCs w:val="24"/>
        </w:rPr>
      </w:pPr>
      <w:r w:rsidRPr="5B621C54">
        <w:rPr>
          <w:sz w:val="24"/>
          <w:szCs w:val="24"/>
        </w:rPr>
        <w:t>Title 24 Section 130.1(c</w:t>
      </w:r>
      <w:proofErr w:type="gramStart"/>
      <w:r w:rsidRPr="5B621C54">
        <w:rPr>
          <w:sz w:val="24"/>
          <w:szCs w:val="24"/>
        </w:rPr>
        <w:t>)7B</w:t>
      </w:r>
      <w:proofErr w:type="gramEnd"/>
      <w:r w:rsidRPr="5B621C54">
        <w:rPr>
          <w:sz w:val="24"/>
          <w:szCs w:val="24"/>
        </w:rPr>
        <w:t xml:space="preserve"> for parking garage controls:</w:t>
      </w:r>
    </w:p>
    <w:p w14:paraId="619870D6" w14:textId="77777777" w:rsidR="007F3A40" w:rsidRPr="007F3A40" w:rsidRDefault="5B621C54" w:rsidP="007F3A40">
      <w:pPr>
        <w:pStyle w:val="CommentText"/>
        <w:rPr>
          <w:sz w:val="24"/>
          <w:szCs w:val="24"/>
        </w:rPr>
      </w:pPr>
      <w:r w:rsidRPr="5B621C54">
        <w:rPr>
          <w:sz w:val="24"/>
          <w:szCs w:val="24"/>
        </w:rPr>
        <w:t>In parking garages, parking areas and loading and unloading areas, general lighting shall be controlled by occupant sensing controls having at least one control step between 20 percent and 50 percent of design lighting power. No more than 500 watts of rated lighting power shall be controlled together as a single zone. A reasonably uniform level of illuminance shall be achieved in accordance with the applicable requirements in TABLE 130.1-A. The occupant sensing controls shall be capable of automatically turning the lighting fully ON only in the separately controlled space, and shall be automatically activated from all designed paths of egress. Interior areas of parking garages are classified as indoor lighting for compliance with Section 130.1(c</w:t>
      </w:r>
      <w:proofErr w:type="gramStart"/>
      <w:r w:rsidRPr="5B621C54">
        <w:rPr>
          <w:sz w:val="24"/>
          <w:szCs w:val="24"/>
        </w:rPr>
        <w:t>)7B</w:t>
      </w:r>
      <w:proofErr w:type="gramEnd"/>
      <w:r w:rsidRPr="5B621C54">
        <w:rPr>
          <w:sz w:val="24"/>
          <w:szCs w:val="24"/>
        </w:rPr>
        <w:t>. Parking areas on the roof of a parking structure are classified as outdoor hardscape and shall comply with the applicable provisions in Section 130.2.</w:t>
      </w:r>
    </w:p>
    <w:p w14:paraId="619870D7" w14:textId="77777777" w:rsidR="0054137E" w:rsidRDefault="0054137E" w:rsidP="0054137E">
      <w:pPr>
        <w:pStyle w:val="CommentText"/>
      </w:pPr>
    </w:p>
    <w:p w14:paraId="619870D8" w14:textId="77777777" w:rsidR="0054137E" w:rsidRPr="0054137E" w:rsidRDefault="5B621C54" w:rsidP="5B621C54">
      <w:pPr>
        <w:pStyle w:val="CommentText"/>
        <w:rPr>
          <w:sz w:val="24"/>
          <w:szCs w:val="24"/>
        </w:rPr>
      </w:pPr>
      <w:r w:rsidRPr="5B621C54">
        <w:rPr>
          <w:sz w:val="24"/>
          <w:szCs w:val="24"/>
        </w:rPr>
        <w:t>Title 24 Section 130.2(c</w:t>
      </w:r>
      <w:proofErr w:type="gramStart"/>
      <w:r w:rsidRPr="5B621C54">
        <w:rPr>
          <w:sz w:val="24"/>
          <w:szCs w:val="24"/>
        </w:rPr>
        <w:t>)3</w:t>
      </w:r>
      <w:proofErr w:type="gramEnd"/>
      <w:r w:rsidRPr="5B621C54">
        <w:rPr>
          <w:sz w:val="24"/>
          <w:szCs w:val="24"/>
        </w:rPr>
        <w:t xml:space="preserve"> for outdoor luminaires mounted below 24 feet: </w:t>
      </w:r>
    </w:p>
    <w:p w14:paraId="619870D9" w14:textId="77777777" w:rsidR="0054137E" w:rsidRPr="0054137E" w:rsidRDefault="5B621C54" w:rsidP="5B621C54">
      <w:pPr>
        <w:pStyle w:val="CommentText"/>
        <w:rPr>
          <w:sz w:val="24"/>
          <w:szCs w:val="24"/>
        </w:rPr>
      </w:pPr>
      <w:r w:rsidRPr="5B621C54">
        <w:rPr>
          <w:sz w:val="24"/>
          <w:szCs w:val="24"/>
        </w:rPr>
        <w:t>All installed outdoor lighting, where the bottom of the luminaire is mounted 24 feet or less above the ground, shall be controlled with automatic lighting controls that meet all of the following requirements:</w:t>
      </w:r>
    </w:p>
    <w:p w14:paraId="619870DA" w14:textId="77777777" w:rsidR="0054137E" w:rsidRDefault="5B621C54" w:rsidP="5B621C54">
      <w:pPr>
        <w:pStyle w:val="CommentText"/>
        <w:rPr>
          <w:sz w:val="24"/>
          <w:szCs w:val="24"/>
        </w:rPr>
      </w:pPr>
      <w:r w:rsidRPr="5B621C54">
        <w:rPr>
          <w:sz w:val="24"/>
          <w:szCs w:val="24"/>
        </w:rPr>
        <w:t xml:space="preserve">A. Shall be motion sensors or other lighting control systems that automatically controls lighting in accordance with Item B in response to the area being vacated of occupants; and </w:t>
      </w:r>
    </w:p>
    <w:p w14:paraId="619870DB" w14:textId="77777777" w:rsidR="0054137E" w:rsidRPr="0054137E" w:rsidRDefault="5B621C54" w:rsidP="0054137E">
      <w:pPr>
        <w:pStyle w:val="CommentText"/>
        <w:rPr>
          <w:sz w:val="24"/>
          <w:szCs w:val="24"/>
        </w:rPr>
      </w:pPr>
      <w:r w:rsidRPr="5B621C54">
        <w:rPr>
          <w:sz w:val="24"/>
          <w:szCs w:val="24"/>
        </w:rPr>
        <w:t>B. Shall be capable of automatically reducing the lighting power of each luminaire by at least 40 percent but not exceeding 90 percent, or provide continuous dimming through a range that includes 40 percent through 90 percent, and</w:t>
      </w:r>
    </w:p>
    <w:p w14:paraId="619870DC" w14:textId="77777777" w:rsidR="0054137E" w:rsidRPr="0054137E" w:rsidRDefault="5B621C54" w:rsidP="0054137E">
      <w:pPr>
        <w:pStyle w:val="CommentText"/>
        <w:rPr>
          <w:sz w:val="24"/>
          <w:szCs w:val="24"/>
        </w:rPr>
      </w:pPr>
      <w:r w:rsidRPr="5B621C54">
        <w:rPr>
          <w:sz w:val="24"/>
          <w:szCs w:val="24"/>
        </w:rPr>
        <w:t xml:space="preserve">C. Shall employ auto-ON functionality when the area becomes occupied; and </w:t>
      </w:r>
    </w:p>
    <w:p w14:paraId="619870DD" w14:textId="77777777" w:rsidR="0054137E" w:rsidRPr="0054137E" w:rsidRDefault="5B621C54" w:rsidP="5B621C54">
      <w:pPr>
        <w:pStyle w:val="CommentText"/>
        <w:rPr>
          <w:sz w:val="24"/>
          <w:szCs w:val="24"/>
        </w:rPr>
      </w:pPr>
      <w:r w:rsidRPr="5B621C54">
        <w:rPr>
          <w:sz w:val="24"/>
          <w:szCs w:val="24"/>
        </w:rPr>
        <w:t>D. No more than 1,500 watts of lighting power shall be controlled together</w:t>
      </w:r>
    </w:p>
    <w:p w14:paraId="619870DE" w14:textId="4E503896" w:rsidR="003B2560" w:rsidRDefault="5B621C54" w:rsidP="0095014B">
      <w:r>
        <w:t>EXCEPTION 3 to Section 130.2(c</w:t>
      </w:r>
      <w:proofErr w:type="gramStart"/>
      <w:r>
        <w:t>)3</w:t>
      </w:r>
      <w:proofErr w:type="gramEnd"/>
      <w:r>
        <w:t xml:space="preserve">: Outdoor lighting, where luminaire rated wattage is determined in accordance with Section 130.0(c), and which meet one of the following conditions: </w:t>
      </w:r>
    </w:p>
    <w:p w14:paraId="619870DF" w14:textId="77777777" w:rsidR="003B2560" w:rsidRDefault="5B621C54" w:rsidP="0095014B">
      <w:r>
        <w:t xml:space="preserve">A. Pole-mounted luminaires each with a maximum rated wattage of 75 watts; or </w:t>
      </w:r>
    </w:p>
    <w:p w14:paraId="619870E0" w14:textId="77777777" w:rsidR="003B2560" w:rsidRDefault="5B621C54" w:rsidP="0095014B">
      <w:r>
        <w:t xml:space="preserve">B. Non-pole mounted luminaires with a maximum rated wattage of 30 watts each; or </w:t>
      </w:r>
    </w:p>
    <w:p w14:paraId="619870E1" w14:textId="77777777" w:rsidR="007F3A40" w:rsidRPr="00454D13" w:rsidRDefault="5B621C54" w:rsidP="0095014B">
      <w:r>
        <w:t>C. Linear lighting with a maximum wattage of 4 watts per linear foot of luminaire.</w:t>
      </w:r>
    </w:p>
    <w:p w14:paraId="619870E2" w14:textId="77777777" w:rsidR="003B2560" w:rsidRPr="00454D13" w:rsidRDefault="003B2560" w:rsidP="0095014B">
      <w:pPr>
        <w:rPr>
          <w:b/>
          <w:i/>
        </w:rPr>
      </w:pPr>
    </w:p>
    <w:p w14:paraId="619870E3" w14:textId="77777777" w:rsidR="0095014B" w:rsidRPr="00454D13" w:rsidRDefault="0095014B" w:rsidP="0095014B">
      <w:r w:rsidRPr="71903359">
        <w:rPr>
          <w:b/>
          <w:bCs/>
          <w:i/>
          <w:iCs/>
        </w:rPr>
        <w:t>Federal Standards:</w:t>
      </w:r>
      <w:r w:rsidRPr="00454D13">
        <w:t xml:space="preserve"> Department of Energy (DOE) regulates Metal Halide outdoor lamps via a Metal Halide Light Fixture standard enforced starting February 10, 2017.</w:t>
      </w:r>
      <w:r w:rsidRPr="00454D13">
        <w:rPr>
          <w:rStyle w:val="EndnoteReference"/>
        </w:rPr>
        <w:endnoteReference w:id="8"/>
      </w:r>
    </w:p>
    <w:p w14:paraId="619870E4" w14:textId="77777777" w:rsidR="00884FE6" w:rsidRPr="00454D13" w:rsidRDefault="5B621C54" w:rsidP="00A115EF">
      <w:pPr>
        <w:pStyle w:val="Heading2"/>
        <w:rPr>
          <w:sz w:val="20"/>
          <w:szCs w:val="20"/>
        </w:rPr>
      </w:pPr>
      <w:bookmarkStart w:id="66" w:name="_Toc511134190"/>
      <w:bookmarkStart w:id="67" w:name="_Toc511235027"/>
      <w:r>
        <w:lastRenderedPageBreak/>
        <w:t>1.5 EM&amp;V, Market Potential, and Other Studies – Base Case and Measure Case Information</w:t>
      </w:r>
      <w:bookmarkEnd w:id="66"/>
      <w:bookmarkEnd w:id="67"/>
      <w:r w:rsidRPr="5B621C54">
        <w:rPr>
          <w:sz w:val="20"/>
          <w:szCs w:val="20"/>
        </w:rPr>
        <w:t xml:space="preserve"> </w:t>
      </w:r>
    </w:p>
    <w:p w14:paraId="452857AE" w14:textId="77777777" w:rsidR="00C8767E" w:rsidRPr="00454D13" w:rsidRDefault="5B621C54" w:rsidP="00C8767E">
      <w:r>
        <w:t xml:space="preserve">LED quantitative and qualitative performance information came from the following sources: </w:t>
      </w:r>
    </w:p>
    <w:p w14:paraId="619870E7" w14:textId="2260BF5E" w:rsidR="00C8767E" w:rsidRPr="00454D13" w:rsidRDefault="00C8767E" w:rsidP="00765CF3">
      <w:pPr>
        <w:pStyle w:val="ListParagraph"/>
        <w:numPr>
          <w:ilvl w:val="0"/>
          <w:numId w:val="9"/>
        </w:numPr>
      </w:pPr>
      <w:r w:rsidRPr="00454D13">
        <w:t xml:space="preserve">Technical Requirements version </w:t>
      </w:r>
      <w:r w:rsidR="00A34264" w:rsidRPr="00454D13">
        <w:t>4.3</w:t>
      </w:r>
      <w:r w:rsidRPr="00454D13">
        <w:t xml:space="preserve"> of the </w:t>
      </w:r>
      <w:proofErr w:type="spellStart"/>
      <w:r w:rsidRPr="00454D13">
        <w:t>DesignLights</w:t>
      </w:r>
      <w:proofErr w:type="spellEnd"/>
      <w:r w:rsidRPr="00454D13">
        <w:t xml:space="preserve"> Consortium</w:t>
      </w:r>
      <w:r w:rsidRPr="5B621C54">
        <w:fldChar w:fldCharType="begin"/>
      </w:r>
      <w:r w:rsidRPr="00454D13">
        <w:rPr>
          <w:vertAlign w:val="superscript"/>
        </w:rPr>
        <w:instrText xml:space="preserve"> NOTEREF _Ref327854132 \h  \* MERGEFORMAT </w:instrText>
      </w:r>
      <w:r w:rsidRPr="5B621C54">
        <w:rPr>
          <w:vertAlign w:val="superscript"/>
        </w:rPr>
        <w:fldChar w:fldCharType="separate"/>
      </w:r>
      <w:r w:rsidR="006D29D6">
        <w:rPr>
          <w:vertAlign w:val="superscript"/>
        </w:rPr>
        <w:t>2</w:t>
      </w:r>
      <w:r w:rsidRPr="5B621C54">
        <w:fldChar w:fldCharType="end"/>
      </w:r>
      <w:r w:rsidRPr="00454D13">
        <w:t xml:space="preserve"> for measure case;</w:t>
      </w:r>
    </w:p>
    <w:p w14:paraId="619870E8" w14:textId="77777777" w:rsidR="00C8767E" w:rsidRPr="00454D13" w:rsidRDefault="00C8767E" w:rsidP="00765CF3">
      <w:pPr>
        <w:pStyle w:val="ListParagraph"/>
        <w:numPr>
          <w:ilvl w:val="0"/>
          <w:numId w:val="9"/>
        </w:numPr>
      </w:pPr>
      <w:r w:rsidRPr="00454D13">
        <w:t>Lighting Facts Programs of the U.S. Department of Energy for base case.</w:t>
      </w:r>
      <w:r w:rsidRPr="71903359">
        <w:rPr>
          <w:rStyle w:val="EndnoteReference"/>
          <w:b/>
          <w:bCs/>
          <w:i/>
          <w:iCs/>
        </w:rPr>
        <w:endnoteReference w:id="9"/>
      </w:r>
    </w:p>
    <w:p w14:paraId="1CE8CFAF" w14:textId="3F50CC98" w:rsidR="00AB39CC" w:rsidRPr="00454D13" w:rsidRDefault="5B621C54" w:rsidP="00AB39CC">
      <w:pPr>
        <w:pStyle w:val="Heading3"/>
      </w:pPr>
      <w:bookmarkStart w:id="68" w:name="_Toc511134191"/>
      <w:bookmarkStart w:id="69" w:name="_Toc511235028"/>
      <w:r>
        <w:t>1.5.1 Emerging Technologies</w:t>
      </w:r>
      <w:r w:rsidR="00B2574D">
        <w:t>:</w:t>
      </w:r>
      <w:r>
        <w:t xml:space="preserve"> LED Street Lighting</w:t>
      </w:r>
      <w:bookmarkEnd w:id="68"/>
      <w:bookmarkEnd w:id="69"/>
    </w:p>
    <w:p w14:paraId="19B1B4AC" w14:textId="77777777" w:rsidR="00C8767E" w:rsidRPr="00454D13" w:rsidRDefault="00450008" w:rsidP="007100F8">
      <w:r w:rsidRPr="00454D13">
        <w:t>The Emerging Technologies (ET) Program Application Assessment report LED Street Lighting: Oakland, CA (Application Assessment #0714) provided the original basis for this work paper.</w:t>
      </w:r>
      <w:r w:rsidRPr="00454D13">
        <w:rPr>
          <w:rStyle w:val="EndnoteReference"/>
        </w:rPr>
        <w:endnoteReference w:id="10"/>
      </w:r>
      <w:r w:rsidRPr="00454D13">
        <w:t xml:space="preserve"> </w:t>
      </w:r>
    </w:p>
    <w:p w14:paraId="7FEFEB4E" w14:textId="77777777" w:rsidR="00AB39CC" w:rsidRPr="00454D13" w:rsidRDefault="5B621C54" w:rsidP="00AB39CC">
      <w:pPr>
        <w:pStyle w:val="Heading3"/>
      </w:pPr>
      <w:bookmarkStart w:id="70" w:name="_Toc511134192"/>
      <w:bookmarkStart w:id="71" w:name="_Toc511235029"/>
      <w:r>
        <w:t>1.5.2 Lighting Dispositions</w:t>
      </w:r>
      <w:bookmarkEnd w:id="70"/>
      <w:bookmarkEnd w:id="71"/>
    </w:p>
    <w:p w14:paraId="1DD1DCBA" w14:textId="33D8829E" w:rsidR="006401BF" w:rsidRDefault="006401BF" w:rsidP="006401BF">
      <w:r w:rsidRPr="00B91BA0">
        <w:t>The CPUC addressed exterior lighting as part of the 2018 Outdoor Lighting Phase I Disposition, and Final Resolution E</w:t>
      </w:r>
      <w:r w:rsidRPr="00B91BA0">
        <w:noBreakHyphen/>
        <w:t xml:space="preserve">4867 for DEER Updates, which generally re-affirmed the guidance that the CPUC had provided in previous dispositions.  </w:t>
      </w:r>
      <w:proofErr w:type="gramStart"/>
      <w:r w:rsidRPr="00B91BA0">
        <w:t>Highlights of the CPUC dispositions (</w:t>
      </w:r>
      <w:r>
        <w:t xml:space="preserve">in </w:t>
      </w:r>
      <w:r w:rsidR="00794A32">
        <w:t xml:space="preserve">reverse </w:t>
      </w:r>
      <w:r w:rsidRPr="00B91BA0">
        <w:t>chronological order)</w:t>
      </w:r>
      <w:r w:rsidR="00E96C2A">
        <w:t xml:space="preserve"> is</w:t>
      </w:r>
      <w:proofErr w:type="gramEnd"/>
      <w:r w:rsidR="00E96C2A">
        <w:t xml:space="preserve"> included below. The Standard Practice Baseline and </w:t>
      </w:r>
      <w:proofErr w:type="spellStart"/>
      <w:r w:rsidR="00E96C2A">
        <w:t>Workpaper</w:t>
      </w:r>
      <w:proofErr w:type="spellEnd"/>
      <w:r w:rsidR="00E96C2A">
        <w:t xml:space="preserve"> Update Study currently being scoped seeks to provide supporting data in response to this direction.</w:t>
      </w:r>
    </w:p>
    <w:p w14:paraId="20F9B2E2" w14:textId="77777777" w:rsidR="006401BF" w:rsidRPr="00B91BA0" w:rsidRDefault="006401BF" w:rsidP="006401BF"/>
    <w:p w14:paraId="2B940464" w14:textId="06849AE8" w:rsidR="006401BF" w:rsidRDefault="006401BF" w:rsidP="006401BF">
      <w:pPr>
        <w:pStyle w:val="ListParagraph"/>
        <w:numPr>
          <w:ilvl w:val="0"/>
          <w:numId w:val="23"/>
        </w:numPr>
      </w:pPr>
      <w:r w:rsidRPr="00B91BA0">
        <w:t>3/1/18</w:t>
      </w:r>
      <w:r>
        <w:t xml:space="preserve"> (2018 Outdoor Lighting Phase 1 Disposition)</w:t>
      </w:r>
      <w:r w:rsidRPr="00B91BA0">
        <w:t xml:space="preserve">: “The Ex Ante Review (EAR) team review provides a strong indication from the cost analysis that the baseline, for the measure types and expected project types (not “one off” fixture replacements) covered by the </w:t>
      </w:r>
      <w:proofErr w:type="spellStart"/>
      <w:r w:rsidRPr="00B91BA0">
        <w:t>workpaper</w:t>
      </w:r>
      <w:proofErr w:type="spellEnd"/>
      <w:r w:rsidRPr="00B91BA0">
        <w:t xml:space="preserve">, should be 100% LEDs in many cases…Revise the baseline technology mix for normal replacement and new construction (ROB / NR/ NC) and the second baseline for accelerated replacement (AR) measures as follows: </w:t>
      </w:r>
    </w:p>
    <w:p w14:paraId="2B3FAE80" w14:textId="77777777" w:rsidR="006401BF" w:rsidRDefault="006401BF" w:rsidP="006401BF"/>
    <w:p w14:paraId="14C44D14" w14:textId="697744B1" w:rsidR="006401BF" w:rsidRDefault="006401BF" w:rsidP="006401BF">
      <w:pPr>
        <w:pStyle w:val="Caption"/>
        <w:keepNext/>
        <w:jc w:val="center"/>
      </w:pPr>
      <w:bookmarkStart w:id="72" w:name="_Toc511235062"/>
      <w:r>
        <w:t xml:space="preserve">Table </w:t>
      </w:r>
      <w:fldSimple w:instr=" SEQ Table \* ARABIC ">
        <w:r>
          <w:rPr>
            <w:noProof/>
          </w:rPr>
          <w:t>11</w:t>
        </w:r>
      </w:fldSimple>
      <w:r w:rsidRPr="00690886">
        <w:t xml:space="preserve"> Base Case Technology Percentage Mix</w:t>
      </w:r>
      <w:bookmarkEnd w:id="72"/>
    </w:p>
    <w:tbl>
      <w:tblPr>
        <w:tblW w:w="80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992"/>
        <w:gridCol w:w="2088"/>
        <w:gridCol w:w="1620"/>
      </w:tblGrid>
      <w:tr w:rsidR="006401BF" w:rsidRPr="00454D13" w14:paraId="7EA01104" w14:textId="77777777" w:rsidTr="00703EAD">
        <w:trPr>
          <w:trHeight w:val="548"/>
        </w:trPr>
        <w:tc>
          <w:tcPr>
            <w:tcW w:w="2340" w:type="dxa"/>
            <w:shd w:val="clear" w:color="auto" w:fill="auto"/>
            <w:noWrap/>
            <w:vAlign w:val="bottom"/>
            <w:hideMark/>
          </w:tcPr>
          <w:p w14:paraId="220A8B2D" w14:textId="77777777" w:rsidR="006401BF" w:rsidRPr="00001CD9" w:rsidRDefault="006401BF" w:rsidP="00703EAD">
            <w:pPr>
              <w:jc w:val="center"/>
              <w:rPr>
                <w:b/>
                <w:bCs/>
                <w:sz w:val="22"/>
                <w:szCs w:val="22"/>
              </w:rPr>
            </w:pPr>
            <w:r w:rsidRPr="5B621C54">
              <w:rPr>
                <w:b/>
                <w:bCs/>
                <w:sz w:val="22"/>
                <w:szCs w:val="22"/>
              </w:rPr>
              <w:t>Primary Use</w:t>
            </w:r>
          </w:p>
        </w:tc>
        <w:tc>
          <w:tcPr>
            <w:tcW w:w="1992" w:type="dxa"/>
            <w:shd w:val="clear" w:color="auto" w:fill="auto"/>
            <w:vAlign w:val="bottom"/>
            <w:hideMark/>
          </w:tcPr>
          <w:p w14:paraId="0989F1A7" w14:textId="77777777" w:rsidR="006401BF" w:rsidRPr="00001CD9" w:rsidRDefault="006401BF" w:rsidP="00703EAD">
            <w:pPr>
              <w:jc w:val="center"/>
              <w:rPr>
                <w:b/>
                <w:bCs/>
                <w:color w:val="000000"/>
                <w:sz w:val="22"/>
                <w:szCs w:val="22"/>
              </w:rPr>
            </w:pPr>
            <w:r w:rsidRPr="5B621C54">
              <w:rPr>
                <w:b/>
                <w:bCs/>
                <w:color w:val="000000" w:themeColor="text1"/>
                <w:sz w:val="22"/>
                <w:szCs w:val="22"/>
              </w:rPr>
              <w:t>Metal Halide(MH)</w:t>
            </w:r>
          </w:p>
          <w:p w14:paraId="0C083EE8" w14:textId="77777777" w:rsidR="006401BF" w:rsidRPr="00001CD9" w:rsidRDefault="006401BF" w:rsidP="00703EAD">
            <w:pPr>
              <w:jc w:val="center"/>
              <w:rPr>
                <w:b/>
                <w:bCs/>
                <w:color w:val="000000"/>
                <w:sz w:val="22"/>
                <w:szCs w:val="22"/>
              </w:rPr>
            </w:pPr>
            <w:r w:rsidRPr="5B621C54">
              <w:rPr>
                <w:b/>
                <w:bCs/>
                <w:color w:val="000000" w:themeColor="text1"/>
                <w:sz w:val="22"/>
                <w:szCs w:val="22"/>
              </w:rPr>
              <w:t>Base Case</w:t>
            </w:r>
          </w:p>
        </w:tc>
        <w:tc>
          <w:tcPr>
            <w:tcW w:w="2088" w:type="dxa"/>
            <w:shd w:val="clear" w:color="auto" w:fill="auto"/>
            <w:vAlign w:val="bottom"/>
            <w:hideMark/>
          </w:tcPr>
          <w:p w14:paraId="3361F657" w14:textId="77777777" w:rsidR="006401BF" w:rsidRPr="00001CD9" w:rsidRDefault="006401BF" w:rsidP="00703EAD">
            <w:pPr>
              <w:jc w:val="center"/>
              <w:rPr>
                <w:b/>
                <w:bCs/>
                <w:color w:val="000000"/>
                <w:sz w:val="22"/>
                <w:szCs w:val="22"/>
              </w:rPr>
            </w:pPr>
            <w:r w:rsidRPr="5B621C54">
              <w:rPr>
                <w:b/>
                <w:bCs/>
                <w:color w:val="000000" w:themeColor="text1"/>
                <w:sz w:val="22"/>
                <w:szCs w:val="22"/>
              </w:rPr>
              <w:t>Linear Fluorescent Base Case</w:t>
            </w:r>
          </w:p>
        </w:tc>
        <w:tc>
          <w:tcPr>
            <w:tcW w:w="1620" w:type="dxa"/>
            <w:shd w:val="clear" w:color="auto" w:fill="auto"/>
            <w:vAlign w:val="bottom"/>
            <w:hideMark/>
          </w:tcPr>
          <w:p w14:paraId="503439F3" w14:textId="77777777" w:rsidR="006401BF" w:rsidRPr="00001CD9" w:rsidRDefault="006401BF" w:rsidP="00703EAD">
            <w:pPr>
              <w:jc w:val="center"/>
              <w:rPr>
                <w:b/>
                <w:bCs/>
                <w:color w:val="000000"/>
                <w:sz w:val="22"/>
                <w:szCs w:val="22"/>
              </w:rPr>
            </w:pPr>
            <w:r w:rsidRPr="5B621C54">
              <w:rPr>
                <w:b/>
                <w:bCs/>
                <w:color w:val="000000" w:themeColor="text1"/>
                <w:sz w:val="22"/>
                <w:szCs w:val="22"/>
              </w:rPr>
              <w:t>LED Base Case</w:t>
            </w:r>
          </w:p>
        </w:tc>
      </w:tr>
      <w:tr w:rsidR="006401BF" w:rsidRPr="00454D13" w14:paraId="3D854D23" w14:textId="77777777" w:rsidTr="00703EAD">
        <w:trPr>
          <w:trHeight w:val="359"/>
        </w:trPr>
        <w:tc>
          <w:tcPr>
            <w:tcW w:w="2340" w:type="dxa"/>
            <w:shd w:val="clear" w:color="auto" w:fill="auto"/>
            <w:noWrap/>
            <w:vAlign w:val="bottom"/>
          </w:tcPr>
          <w:p w14:paraId="5DB9BC50" w14:textId="77777777" w:rsidR="006401BF" w:rsidRPr="00001CD9" w:rsidRDefault="006401BF" w:rsidP="00703EAD">
            <w:pPr>
              <w:spacing w:after="40"/>
              <w:rPr>
                <w:color w:val="000000"/>
                <w:sz w:val="22"/>
                <w:szCs w:val="22"/>
              </w:rPr>
            </w:pPr>
            <w:r w:rsidRPr="5B621C54">
              <w:rPr>
                <w:color w:val="000000" w:themeColor="text1"/>
                <w:sz w:val="22"/>
                <w:szCs w:val="22"/>
              </w:rPr>
              <w:t>Streetlight</w:t>
            </w:r>
          </w:p>
        </w:tc>
        <w:tc>
          <w:tcPr>
            <w:tcW w:w="1992" w:type="dxa"/>
            <w:shd w:val="clear" w:color="auto" w:fill="auto"/>
            <w:noWrap/>
            <w:vAlign w:val="bottom"/>
          </w:tcPr>
          <w:p w14:paraId="397A3EA0" w14:textId="77777777" w:rsidR="006401BF" w:rsidRPr="00001CD9" w:rsidRDefault="006401BF" w:rsidP="00703EAD">
            <w:pPr>
              <w:spacing w:after="40"/>
              <w:jc w:val="center"/>
              <w:rPr>
                <w:b/>
                <w:bCs/>
                <w:color w:val="000000"/>
                <w:sz w:val="22"/>
                <w:szCs w:val="22"/>
              </w:rPr>
            </w:pPr>
            <w:r w:rsidRPr="5B621C54">
              <w:rPr>
                <w:b/>
                <w:bCs/>
                <w:color w:val="000000" w:themeColor="text1"/>
                <w:sz w:val="22"/>
                <w:szCs w:val="22"/>
              </w:rPr>
              <w:t>0%</w:t>
            </w:r>
          </w:p>
        </w:tc>
        <w:tc>
          <w:tcPr>
            <w:tcW w:w="2088" w:type="dxa"/>
            <w:shd w:val="clear" w:color="auto" w:fill="auto"/>
            <w:noWrap/>
            <w:vAlign w:val="bottom"/>
          </w:tcPr>
          <w:p w14:paraId="21C159BE" w14:textId="77777777" w:rsidR="006401BF" w:rsidRPr="00001CD9" w:rsidRDefault="006401BF" w:rsidP="00703EAD">
            <w:pPr>
              <w:spacing w:after="40"/>
              <w:jc w:val="center"/>
              <w:rPr>
                <w:b/>
                <w:bCs/>
                <w:color w:val="000000"/>
                <w:sz w:val="22"/>
                <w:szCs w:val="22"/>
              </w:rPr>
            </w:pPr>
            <w:r w:rsidRPr="5B621C54">
              <w:rPr>
                <w:b/>
                <w:bCs/>
                <w:color w:val="000000" w:themeColor="text1"/>
                <w:sz w:val="22"/>
                <w:szCs w:val="22"/>
              </w:rPr>
              <w:t>0%</w:t>
            </w:r>
          </w:p>
        </w:tc>
        <w:tc>
          <w:tcPr>
            <w:tcW w:w="1620" w:type="dxa"/>
            <w:shd w:val="clear" w:color="auto" w:fill="auto"/>
            <w:noWrap/>
            <w:vAlign w:val="bottom"/>
          </w:tcPr>
          <w:p w14:paraId="119C8ACB" w14:textId="77777777" w:rsidR="006401BF" w:rsidRPr="00001CD9" w:rsidRDefault="006401BF" w:rsidP="00703EAD">
            <w:pPr>
              <w:spacing w:after="40"/>
              <w:jc w:val="center"/>
              <w:rPr>
                <w:b/>
                <w:bCs/>
                <w:color w:val="000000"/>
                <w:sz w:val="22"/>
                <w:szCs w:val="22"/>
              </w:rPr>
            </w:pPr>
            <w:r w:rsidRPr="5B621C54">
              <w:rPr>
                <w:b/>
                <w:bCs/>
                <w:color w:val="000000" w:themeColor="text1"/>
                <w:sz w:val="22"/>
                <w:szCs w:val="22"/>
              </w:rPr>
              <w:t>100%</w:t>
            </w:r>
          </w:p>
        </w:tc>
      </w:tr>
      <w:tr w:rsidR="006401BF" w:rsidRPr="00454D13" w14:paraId="72E0C0E5" w14:textId="77777777" w:rsidTr="00703EAD">
        <w:trPr>
          <w:trHeight w:val="288"/>
        </w:trPr>
        <w:tc>
          <w:tcPr>
            <w:tcW w:w="2340" w:type="dxa"/>
            <w:shd w:val="clear" w:color="auto" w:fill="auto"/>
            <w:noWrap/>
            <w:vAlign w:val="bottom"/>
          </w:tcPr>
          <w:p w14:paraId="3DED04D1" w14:textId="77777777" w:rsidR="006401BF" w:rsidRPr="00001CD9" w:rsidRDefault="006401BF" w:rsidP="00703EAD">
            <w:pPr>
              <w:spacing w:after="40"/>
              <w:rPr>
                <w:color w:val="000000"/>
                <w:sz w:val="22"/>
                <w:szCs w:val="22"/>
              </w:rPr>
            </w:pPr>
            <w:r w:rsidRPr="5B621C54">
              <w:rPr>
                <w:color w:val="000000" w:themeColor="text1"/>
                <w:sz w:val="22"/>
                <w:szCs w:val="22"/>
              </w:rPr>
              <w:t>Road &amp; Area</w:t>
            </w:r>
          </w:p>
        </w:tc>
        <w:tc>
          <w:tcPr>
            <w:tcW w:w="1992" w:type="dxa"/>
            <w:shd w:val="clear" w:color="auto" w:fill="auto"/>
            <w:noWrap/>
            <w:vAlign w:val="bottom"/>
          </w:tcPr>
          <w:p w14:paraId="48DE9C3E" w14:textId="77777777" w:rsidR="006401BF" w:rsidRPr="00001CD9" w:rsidRDefault="006401BF" w:rsidP="00703EAD">
            <w:pPr>
              <w:spacing w:after="40"/>
              <w:jc w:val="center"/>
              <w:rPr>
                <w:b/>
                <w:bCs/>
                <w:color w:val="000000"/>
                <w:sz w:val="22"/>
                <w:szCs w:val="22"/>
              </w:rPr>
            </w:pPr>
            <w:r w:rsidRPr="5B621C54">
              <w:rPr>
                <w:b/>
                <w:bCs/>
                <w:color w:val="000000" w:themeColor="text1"/>
                <w:sz w:val="22"/>
                <w:szCs w:val="22"/>
              </w:rPr>
              <w:t>0%</w:t>
            </w:r>
          </w:p>
        </w:tc>
        <w:tc>
          <w:tcPr>
            <w:tcW w:w="2088" w:type="dxa"/>
            <w:shd w:val="clear" w:color="auto" w:fill="auto"/>
            <w:noWrap/>
            <w:vAlign w:val="bottom"/>
          </w:tcPr>
          <w:p w14:paraId="1F1CD9F5" w14:textId="77777777" w:rsidR="006401BF" w:rsidRPr="00001CD9" w:rsidRDefault="006401BF" w:rsidP="00703EAD">
            <w:pPr>
              <w:spacing w:after="40"/>
              <w:jc w:val="center"/>
              <w:rPr>
                <w:b/>
                <w:bCs/>
                <w:color w:val="000000"/>
                <w:sz w:val="22"/>
                <w:szCs w:val="22"/>
              </w:rPr>
            </w:pPr>
            <w:r w:rsidRPr="5B621C54">
              <w:rPr>
                <w:b/>
                <w:bCs/>
                <w:color w:val="000000" w:themeColor="text1"/>
                <w:sz w:val="22"/>
                <w:szCs w:val="22"/>
              </w:rPr>
              <w:t>0%</w:t>
            </w:r>
          </w:p>
        </w:tc>
        <w:tc>
          <w:tcPr>
            <w:tcW w:w="1620" w:type="dxa"/>
            <w:shd w:val="clear" w:color="auto" w:fill="auto"/>
            <w:noWrap/>
            <w:vAlign w:val="bottom"/>
          </w:tcPr>
          <w:p w14:paraId="30E240E8" w14:textId="77777777" w:rsidR="006401BF" w:rsidRPr="00001CD9" w:rsidRDefault="006401BF" w:rsidP="00703EAD">
            <w:pPr>
              <w:spacing w:after="40"/>
              <w:jc w:val="center"/>
              <w:rPr>
                <w:b/>
                <w:bCs/>
                <w:color w:val="000000"/>
                <w:sz w:val="22"/>
                <w:szCs w:val="22"/>
              </w:rPr>
            </w:pPr>
            <w:r w:rsidRPr="5B621C54">
              <w:rPr>
                <w:b/>
                <w:bCs/>
                <w:color w:val="000000" w:themeColor="text1"/>
                <w:sz w:val="22"/>
                <w:szCs w:val="22"/>
              </w:rPr>
              <w:t>100%</w:t>
            </w:r>
          </w:p>
        </w:tc>
      </w:tr>
      <w:tr w:rsidR="006401BF" w:rsidRPr="00454D13" w14:paraId="66F06E31" w14:textId="77777777" w:rsidTr="00703EAD">
        <w:trPr>
          <w:trHeight w:val="288"/>
        </w:trPr>
        <w:tc>
          <w:tcPr>
            <w:tcW w:w="2340" w:type="dxa"/>
            <w:shd w:val="clear" w:color="auto" w:fill="auto"/>
            <w:noWrap/>
            <w:vAlign w:val="bottom"/>
          </w:tcPr>
          <w:p w14:paraId="33550F5F" w14:textId="77777777" w:rsidR="006401BF" w:rsidRPr="00001CD9" w:rsidRDefault="006401BF" w:rsidP="00703EAD">
            <w:pPr>
              <w:spacing w:after="40"/>
              <w:rPr>
                <w:color w:val="000000"/>
                <w:sz w:val="22"/>
                <w:szCs w:val="22"/>
              </w:rPr>
            </w:pPr>
            <w:r w:rsidRPr="5B621C54">
              <w:rPr>
                <w:color w:val="000000" w:themeColor="text1"/>
                <w:sz w:val="22"/>
                <w:szCs w:val="22"/>
              </w:rPr>
              <w:t>Wall-Mounted</w:t>
            </w:r>
          </w:p>
        </w:tc>
        <w:tc>
          <w:tcPr>
            <w:tcW w:w="1992" w:type="dxa"/>
            <w:shd w:val="clear" w:color="auto" w:fill="auto"/>
            <w:noWrap/>
            <w:vAlign w:val="bottom"/>
          </w:tcPr>
          <w:p w14:paraId="613B84DA" w14:textId="77777777" w:rsidR="006401BF" w:rsidRPr="00001CD9" w:rsidRDefault="006401BF" w:rsidP="00703EAD">
            <w:pPr>
              <w:spacing w:after="40"/>
              <w:jc w:val="center"/>
              <w:rPr>
                <w:b/>
                <w:bCs/>
                <w:color w:val="000000"/>
                <w:sz w:val="22"/>
                <w:szCs w:val="22"/>
              </w:rPr>
            </w:pPr>
            <w:r w:rsidRPr="5B621C54">
              <w:rPr>
                <w:b/>
                <w:bCs/>
                <w:color w:val="000000" w:themeColor="text1"/>
                <w:sz w:val="22"/>
                <w:szCs w:val="22"/>
              </w:rPr>
              <w:t>0%</w:t>
            </w:r>
          </w:p>
        </w:tc>
        <w:tc>
          <w:tcPr>
            <w:tcW w:w="2088" w:type="dxa"/>
            <w:shd w:val="clear" w:color="auto" w:fill="auto"/>
            <w:noWrap/>
            <w:vAlign w:val="bottom"/>
          </w:tcPr>
          <w:p w14:paraId="43649B20" w14:textId="77777777" w:rsidR="006401BF" w:rsidRPr="00001CD9" w:rsidRDefault="006401BF" w:rsidP="00703EAD">
            <w:pPr>
              <w:spacing w:after="40"/>
              <w:jc w:val="center"/>
              <w:rPr>
                <w:b/>
                <w:bCs/>
                <w:color w:val="000000"/>
                <w:sz w:val="22"/>
                <w:szCs w:val="22"/>
              </w:rPr>
            </w:pPr>
            <w:r w:rsidRPr="5B621C54">
              <w:rPr>
                <w:b/>
                <w:bCs/>
                <w:color w:val="000000" w:themeColor="text1"/>
                <w:sz w:val="22"/>
                <w:szCs w:val="22"/>
              </w:rPr>
              <w:t>0%</w:t>
            </w:r>
          </w:p>
        </w:tc>
        <w:tc>
          <w:tcPr>
            <w:tcW w:w="1620" w:type="dxa"/>
            <w:shd w:val="clear" w:color="auto" w:fill="auto"/>
            <w:noWrap/>
            <w:vAlign w:val="bottom"/>
          </w:tcPr>
          <w:p w14:paraId="05A0051A" w14:textId="77777777" w:rsidR="006401BF" w:rsidRPr="00001CD9" w:rsidRDefault="006401BF" w:rsidP="00703EAD">
            <w:pPr>
              <w:spacing w:after="40"/>
              <w:jc w:val="center"/>
              <w:rPr>
                <w:b/>
                <w:bCs/>
                <w:color w:val="000000"/>
                <w:sz w:val="22"/>
                <w:szCs w:val="22"/>
              </w:rPr>
            </w:pPr>
            <w:r w:rsidRPr="5B621C54">
              <w:rPr>
                <w:b/>
                <w:bCs/>
                <w:color w:val="000000" w:themeColor="text1"/>
                <w:sz w:val="22"/>
                <w:szCs w:val="22"/>
              </w:rPr>
              <w:t>100%</w:t>
            </w:r>
          </w:p>
        </w:tc>
      </w:tr>
      <w:tr w:rsidR="006401BF" w:rsidRPr="00454D13" w14:paraId="40E43A28" w14:textId="77777777" w:rsidTr="00703EAD">
        <w:trPr>
          <w:trHeight w:val="288"/>
        </w:trPr>
        <w:tc>
          <w:tcPr>
            <w:tcW w:w="2340" w:type="dxa"/>
            <w:shd w:val="clear" w:color="auto" w:fill="auto"/>
            <w:noWrap/>
            <w:vAlign w:val="bottom"/>
          </w:tcPr>
          <w:p w14:paraId="30C02D09" w14:textId="77777777" w:rsidR="006401BF" w:rsidRPr="00001CD9" w:rsidRDefault="006401BF" w:rsidP="00703EAD">
            <w:pPr>
              <w:spacing w:after="40"/>
              <w:rPr>
                <w:color w:val="000000"/>
                <w:sz w:val="22"/>
                <w:szCs w:val="22"/>
              </w:rPr>
            </w:pPr>
            <w:r w:rsidRPr="5B621C54">
              <w:rPr>
                <w:color w:val="000000" w:themeColor="text1"/>
                <w:sz w:val="22"/>
                <w:szCs w:val="22"/>
              </w:rPr>
              <w:t>Canopy</w:t>
            </w:r>
          </w:p>
        </w:tc>
        <w:tc>
          <w:tcPr>
            <w:tcW w:w="1992" w:type="dxa"/>
            <w:shd w:val="clear" w:color="auto" w:fill="auto"/>
            <w:noWrap/>
            <w:vAlign w:val="bottom"/>
          </w:tcPr>
          <w:p w14:paraId="578C86F0" w14:textId="77777777" w:rsidR="006401BF" w:rsidRPr="00001CD9" w:rsidRDefault="006401BF" w:rsidP="00703EAD">
            <w:pPr>
              <w:spacing w:after="40"/>
              <w:jc w:val="center"/>
              <w:rPr>
                <w:b/>
                <w:bCs/>
                <w:color w:val="000000"/>
                <w:sz w:val="22"/>
                <w:szCs w:val="22"/>
              </w:rPr>
            </w:pPr>
            <w:r w:rsidRPr="5B621C54">
              <w:rPr>
                <w:b/>
                <w:bCs/>
                <w:color w:val="000000" w:themeColor="text1"/>
                <w:sz w:val="22"/>
                <w:szCs w:val="22"/>
              </w:rPr>
              <w:t>0%</w:t>
            </w:r>
          </w:p>
        </w:tc>
        <w:tc>
          <w:tcPr>
            <w:tcW w:w="2088" w:type="dxa"/>
            <w:shd w:val="clear" w:color="auto" w:fill="auto"/>
            <w:noWrap/>
            <w:vAlign w:val="bottom"/>
          </w:tcPr>
          <w:p w14:paraId="452188C4" w14:textId="77777777" w:rsidR="006401BF" w:rsidRPr="00001CD9" w:rsidRDefault="006401BF" w:rsidP="00703EAD">
            <w:pPr>
              <w:spacing w:after="40"/>
              <w:jc w:val="center"/>
              <w:rPr>
                <w:b/>
                <w:bCs/>
                <w:color w:val="000000"/>
                <w:sz w:val="22"/>
                <w:szCs w:val="22"/>
              </w:rPr>
            </w:pPr>
            <w:r w:rsidRPr="5B621C54">
              <w:rPr>
                <w:b/>
                <w:bCs/>
                <w:color w:val="000000" w:themeColor="text1"/>
                <w:sz w:val="22"/>
                <w:szCs w:val="22"/>
              </w:rPr>
              <w:t>0%</w:t>
            </w:r>
          </w:p>
        </w:tc>
        <w:tc>
          <w:tcPr>
            <w:tcW w:w="1620" w:type="dxa"/>
            <w:shd w:val="clear" w:color="auto" w:fill="auto"/>
            <w:noWrap/>
            <w:vAlign w:val="bottom"/>
          </w:tcPr>
          <w:p w14:paraId="3288B067" w14:textId="77777777" w:rsidR="006401BF" w:rsidRPr="00001CD9" w:rsidRDefault="006401BF" w:rsidP="00703EAD">
            <w:pPr>
              <w:spacing w:after="40"/>
              <w:jc w:val="center"/>
              <w:rPr>
                <w:b/>
                <w:bCs/>
                <w:color w:val="000000"/>
                <w:sz w:val="22"/>
                <w:szCs w:val="22"/>
              </w:rPr>
            </w:pPr>
            <w:r w:rsidRPr="5B621C54">
              <w:rPr>
                <w:b/>
                <w:bCs/>
                <w:color w:val="000000" w:themeColor="text1"/>
                <w:sz w:val="22"/>
                <w:szCs w:val="22"/>
              </w:rPr>
              <w:t>100%</w:t>
            </w:r>
          </w:p>
        </w:tc>
      </w:tr>
      <w:tr w:rsidR="006401BF" w:rsidRPr="00454D13" w14:paraId="1C5891FC" w14:textId="77777777" w:rsidTr="00703EAD">
        <w:trPr>
          <w:trHeight w:val="288"/>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97E91A" w14:textId="77777777" w:rsidR="006401BF" w:rsidRPr="00001CD9" w:rsidRDefault="006401BF" w:rsidP="00703EAD">
            <w:pPr>
              <w:spacing w:after="40"/>
              <w:rPr>
                <w:color w:val="000000"/>
                <w:sz w:val="22"/>
                <w:szCs w:val="22"/>
              </w:rPr>
            </w:pPr>
            <w:r w:rsidRPr="5B621C54">
              <w:rPr>
                <w:color w:val="000000" w:themeColor="text1"/>
                <w:sz w:val="22"/>
                <w:szCs w:val="22"/>
              </w:rPr>
              <w:t>Garage</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63261" w14:textId="77777777" w:rsidR="006401BF" w:rsidRPr="00001CD9" w:rsidRDefault="006401BF" w:rsidP="00703EAD">
            <w:pPr>
              <w:spacing w:after="40"/>
              <w:jc w:val="center"/>
              <w:rPr>
                <w:b/>
                <w:bCs/>
                <w:color w:val="000000"/>
                <w:sz w:val="22"/>
                <w:szCs w:val="22"/>
              </w:rPr>
            </w:pPr>
            <w:r w:rsidRPr="5B621C54">
              <w:rPr>
                <w:b/>
                <w:bCs/>
                <w:color w:val="000000" w:themeColor="text1"/>
                <w:sz w:val="22"/>
                <w:szCs w:val="22"/>
              </w:rPr>
              <w:t>20%</w:t>
            </w:r>
          </w:p>
        </w:tc>
        <w:tc>
          <w:tcPr>
            <w:tcW w:w="20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7AC52" w14:textId="77777777" w:rsidR="006401BF" w:rsidRPr="00001CD9" w:rsidRDefault="006401BF" w:rsidP="00703EAD">
            <w:pPr>
              <w:spacing w:after="40"/>
              <w:jc w:val="center"/>
              <w:rPr>
                <w:b/>
                <w:bCs/>
                <w:color w:val="000000"/>
                <w:sz w:val="22"/>
                <w:szCs w:val="22"/>
              </w:rPr>
            </w:pPr>
            <w:r w:rsidRPr="5B621C54">
              <w:rPr>
                <w:b/>
                <w:bCs/>
                <w:color w:val="000000" w:themeColor="text1"/>
                <w:sz w:val="22"/>
                <w:szCs w:val="22"/>
              </w:rPr>
              <w:t>20%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7AB402" w14:textId="77777777" w:rsidR="006401BF" w:rsidRPr="00001CD9" w:rsidRDefault="006401BF" w:rsidP="00703EAD">
            <w:pPr>
              <w:spacing w:after="40"/>
              <w:jc w:val="center"/>
              <w:rPr>
                <w:b/>
                <w:bCs/>
                <w:color w:val="000000"/>
                <w:sz w:val="22"/>
                <w:szCs w:val="22"/>
              </w:rPr>
            </w:pPr>
            <w:r w:rsidRPr="5B621C54">
              <w:rPr>
                <w:b/>
                <w:bCs/>
                <w:color w:val="000000" w:themeColor="text1"/>
                <w:sz w:val="22"/>
                <w:szCs w:val="22"/>
              </w:rPr>
              <w:t>60%</w:t>
            </w:r>
          </w:p>
        </w:tc>
      </w:tr>
    </w:tbl>
    <w:p w14:paraId="386979CA" w14:textId="77777777" w:rsidR="006401BF" w:rsidRDefault="006401BF" w:rsidP="006401BF"/>
    <w:p w14:paraId="2A8DD3A6" w14:textId="3C4A2F14" w:rsidR="006401BF" w:rsidRDefault="006401BF" w:rsidP="006401BF">
      <w:pPr>
        <w:ind w:left="360"/>
      </w:pPr>
      <w:r>
        <w:t>In addition, the disposition directed PG&amp;E to revise the baseline LED efficacies, perform additional cost research; and re-analyze cost data.</w:t>
      </w:r>
    </w:p>
    <w:p w14:paraId="55B4726E" w14:textId="0696D66F" w:rsidR="006401BF" w:rsidRDefault="006401BF" w:rsidP="006401BF">
      <w:pPr>
        <w:pStyle w:val="ListParagraph"/>
        <w:numPr>
          <w:ilvl w:val="0"/>
          <w:numId w:val="23"/>
        </w:numPr>
      </w:pPr>
      <w:r>
        <w:t>8/24/17 (</w:t>
      </w:r>
      <w:r w:rsidRPr="00B91BA0">
        <w:t>Final Resolution E-4867</w:t>
      </w:r>
      <w:r>
        <w:t>):</w:t>
      </w:r>
      <w:r w:rsidRPr="00B91BA0">
        <w:t xml:space="preserve"> </w:t>
      </w:r>
      <w:r w:rsidRPr="006401BF">
        <w:t xml:space="preserve">“Commission staff has already directed the PAs to complete a standard practice study for the purposes of investigating and confirming the standard practice for exterior LED lighting, </w:t>
      </w:r>
      <w:r w:rsidRPr="00B91BA0">
        <w:t>including street lights. This direction was in response to the direction in Resolution E-4795 that the SP baseline for outdoor lighting shall be set to LED technologies as of 1/1/2018</w:t>
      </w:r>
    </w:p>
    <w:p w14:paraId="5D8A77E0" w14:textId="2425B042" w:rsidR="006401BF" w:rsidRDefault="006401BF" w:rsidP="006401BF">
      <w:pPr>
        <w:pStyle w:val="ListParagraph"/>
        <w:numPr>
          <w:ilvl w:val="0"/>
          <w:numId w:val="23"/>
        </w:numPr>
      </w:pPr>
      <w:r w:rsidRPr="00B91BA0">
        <w:t xml:space="preserve">6/2/17 </w:t>
      </w:r>
      <w:r>
        <w:t xml:space="preserve">(“Revised Disposition for </w:t>
      </w:r>
      <w:proofErr w:type="spellStart"/>
      <w:r>
        <w:t>workpapers</w:t>
      </w:r>
      <w:proofErr w:type="spellEnd"/>
      <w:r>
        <w:t xml:space="preserve"> covering exterior LED lighting fixtures”)</w:t>
      </w:r>
      <w:r w:rsidRPr="00B91BA0">
        <w:t xml:space="preserve"> states, “Commission Staff has chosen to delay direction for development of a standard practice baseline and waives any further review of the baselines.</w:t>
      </w:r>
      <w:r>
        <w:t>”</w:t>
      </w:r>
    </w:p>
    <w:p w14:paraId="7671B446" w14:textId="77777777" w:rsidR="006401BF" w:rsidRPr="00B91BA0" w:rsidRDefault="006401BF" w:rsidP="006401BF">
      <w:pPr>
        <w:pStyle w:val="ListParagraph"/>
        <w:numPr>
          <w:ilvl w:val="0"/>
          <w:numId w:val="23"/>
        </w:numPr>
      </w:pPr>
      <w:r w:rsidRPr="00B91BA0">
        <w:lastRenderedPageBreak/>
        <w:t>4/12/17</w:t>
      </w:r>
      <w:r>
        <w:t xml:space="preserve"> (“Disposition for </w:t>
      </w:r>
      <w:proofErr w:type="spellStart"/>
      <w:r>
        <w:t>workpapers</w:t>
      </w:r>
      <w:proofErr w:type="spellEnd"/>
      <w:r>
        <w:t xml:space="preserve"> covering exterior LED lighting fixtures – draft Clarifications of Commission Staff Baseline Direction”)</w:t>
      </w:r>
      <w:r w:rsidRPr="00B91BA0">
        <w:t xml:space="preserve">: This disposition directs the Program Administrators (PA) to “update the baseline for exterior lighting measures of all measure application types (ER, ROB, NR) to reflect a standard practice for exterior lighting applications”. </w:t>
      </w:r>
    </w:p>
    <w:p w14:paraId="42168ED1" w14:textId="659DD257" w:rsidR="006401BF" w:rsidRDefault="006401BF" w:rsidP="006401BF">
      <w:pPr>
        <w:pStyle w:val="ListParagraph"/>
        <w:numPr>
          <w:ilvl w:val="0"/>
          <w:numId w:val="23"/>
        </w:numPr>
      </w:pPr>
      <w:r w:rsidRPr="00B91BA0">
        <w:t>3/1/17</w:t>
      </w:r>
      <w:r>
        <w:t xml:space="preserve"> (Disposition for </w:t>
      </w:r>
      <w:proofErr w:type="spellStart"/>
      <w:r>
        <w:t>workpapers</w:t>
      </w:r>
      <w:proofErr w:type="spellEnd"/>
      <w:r>
        <w:t xml:space="preserve"> covering exterior LED lighting fixtures)</w:t>
      </w:r>
      <w:r w:rsidRPr="00B91BA0">
        <w:t>: “The DEER2018 update defines the standard practices for exterior lighting measures to be LED technologies. This does not mean that all LED measures should be removed from programs. Instead, PAs should perform research on LED products intended to differentiate between various performance levels of LED products, with the objective of identifying the highest performing LED product</w:t>
      </w:r>
      <w:r>
        <w:t>s to include in their programs.”</w:t>
      </w:r>
    </w:p>
    <w:p w14:paraId="3B42AD1A" w14:textId="07F79A16" w:rsidR="006401BF" w:rsidRDefault="006401BF" w:rsidP="006401BF">
      <w:pPr>
        <w:pStyle w:val="ListParagraph"/>
        <w:numPr>
          <w:ilvl w:val="0"/>
          <w:numId w:val="23"/>
        </w:numPr>
      </w:pPr>
      <w:r w:rsidRPr="00B91BA0">
        <w:t>2/15/17</w:t>
      </w:r>
      <w:r>
        <w:t xml:space="preserve"> (</w:t>
      </w:r>
      <w:r w:rsidRPr="006401BF">
        <w:t>SCE-16-C-C-0073-0500804246_Ext. LED Lighting (Second Review)”</w:t>
      </w:r>
      <w:r>
        <w:t>)</w:t>
      </w:r>
      <w:r w:rsidRPr="00B91BA0">
        <w:t>: “Commission believes the use of LED lighting is ISP for parking lot retrofits and likely also for other exterior and interior lighting retrofits…For exterior lighting projects, the PAs…shall…enumerate the situations where ISP is likely an LED technology and thus significantly different from current code or regulation requirements…The PAs (or SCE individually) shall proceed to immediately work collaboratively with CS to develop an ISP technology assignment appropriate for identified measures to be used in place of the code or regulation as the baseline for ROB / NR/ NC/CE and the second period baseline for ER.”</w:t>
      </w:r>
    </w:p>
    <w:p w14:paraId="5ED26BA0" w14:textId="2DF4C682" w:rsidR="006401BF" w:rsidRDefault="006401BF" w:rsidP="006401BF">
      <w:pPr>
        <w:pStyle w:val="ListParagraph"/>
        <w:numPr>
          <w:ilvl w:val="0"/>
          <w:numId w:val="23"/>
        </w:numPr>
      </w:pPr>
      <w:r w:rsidRPr="00B91BA0">
        <w:t>8/18/16</w:t>
      </w:r>
      <w:r>
        <w:t xml:space="preserve"> (Resolution E-4795)</w:t>
      </w:r>
      <w:r w:rsidRPr="00B91BA0">
        <w:t xml:space="preserve">: “DEER standard practice baseline for outdoor lighting early retirement measures has been revised to be LED technologies. The specific baseline technologies need to be developed through </w:t>
      </w:r>
      <w:proofErr w:type="spellStart"/>
      <w:r w:rsidRPr="00B91BA0">
        <w:t>workpapers</w:t>
      </w:r>
      <w:proofErr w:type="spellEnd"/>
      <w:r w:rsidRPr="00B91BA0">
        <w:t xml:space="preserve"> or custom project support documentation as new exterior lighting measures are introduced into programs. The second baseline will be applicable to all nonresidential measures covering outdoor general lighting measures. As a result of the change in standard practice baseline to LED technologies, all currently approved outdoor lighting measures (except screw-in CFLs) will no longer be approved for early retirement measures after December 31, 2017 ... PAs may submit </w:t>
      </w:r>
      <w:proofErr w:type="spellStart"/>
      <w:r w:rsidRPr="00B91BA0">
        <w:t>workpapers</w:t>
      </w:r>
      <w:proofErr w:type="spellEnd"/>
      <w:r w:rsidRPr="00B91BA0">
        <w:t xml:space="preserve"> where the measure technology meets or exceeds the current DEER code baseline (Pulse Start Metal Halide). For these measure and code baseline technologies shall be identical, resulting [in] savings for [the] RUL period only. Note that this change only affects early retirement measures and that DEER code baselines would apply to normal replacement measures.”</w:t>
      </w:r>
    </w:p>
    <w:p w14:paraId="19AED683" w14:textId="465B67FE" w:rsidR="00001CD9" w:rsidRPr="00BF592C" w:rsidRDefault="00001CD9" w:rsidP="00001CD9">
      <w:pPr>
        <w:pStyle w:val="Heading3"/>
      </w:pPr>
      <w:bookmarkStart w:id="73" w:name="_Toc511134193"/>
      <w:bookmarkStart w:id="74" w:name="_Toc511235030"/>
      <w:r w:rsidRPr="00BF592C">
        <w:t>1.5.</w:t>
      </w:r>
      <w:r w:rsidR="00B13560">
        <w:t>3</w:t>
      </w:r>
      <w:r w:rsidRPr="00BF592C">
        <w:t xml:space="preserve"> California LED Pricing Analysis, Navigant 2018</w:t>
      </w:r>
      <w:r w:rsidR="00006704" w:rsidRPr="00341ED8">
        <w:rPr>
          <w:rStyle w:val="EndnoteReference"/>
        </w:rPr>
        <w:endnoteReference w:id="11"/>
      </w:r>
      <w:bookmarkEnd w:id="73"/>
      <w:bookmarkEnd w:id="74"/>
    </w:p>
    <w:p w14:paraId="7B4A19FE" w14:textId="0B5C8467" w:rsidR="00001CD9" w:rsidRPr="00B13560" w:rsidRDefault="5B621C54" w:rsidP="00001CD9">
      <w:r>
        <w:t>This market study to evaluate LED product pricing was completed by Navigant Consulting, Inc. in January 2018. This study’s objectives included</w:t>
      </w:r>
      <w:r w:rsidR="4F23A407">
        <w:t xml:space="preserve"> 1) identifying</w:t>
      </w:r>
      <w:r>
        <w:t xml:space="preserve"> the range of current prices for DLC and ENERGYSTAR qualified LED products in the California non-residential lighting market for certain priority product categories selected by the IOUs including LED Outdoor lighting product categories</w:t>
      </w:r>
      <w:r w:rsidR="4F23A407">
        <w:t xml:space="preserve">, </w:t>
      </w:r>
      <w:r w:rsidR="35AB5995">
        <w:t xml:space="preserve">2) determining what factors significantly influence LED price, </w:t>
      </w:r>
      <w:r w:rsidR="40836DD9">
        <w:t xml:space="preserve">3) developing an incremental </w:t>
      </w:r>
      <w:r w:rsidR="45DA1F70">
        <w:t>cost estimate relative to identified baseline technologies</w:t>
      </w:r>
      <w:r w:rsidR="335A2E76">
        <w:t xml:space="preserve"> (MH, HPS, LF, CFL),</w:t>
      </w:r>
      <w:r w:rsidR="45DA1F70">
        <w:t xml:space="preserve"> </w:t>
      </w:r>
      <w:r w:rsidR="35AB5995">
        <w:t xml:space="preserve">and to </w:t>
      </w:r>
      <w:r w:rsidR="45DA1F70">
        <w:t>4</w:t>
      </w:r>
      <w:r w:rsidR="35AB5995">
        <w:t xml:space="preserve">) determine how, and at what </w:t>
      </w:r>
      <w:r w:rsidR="4802FBA8">
        <w:t>rate LED price ranges are anticipated to change as the market matures</w:t>
      </w:r>
      <w:r w:rsidR="172FBB35">
        <w:t xml:space="preserve"> 3 and 5 years out from 2017. </w:t>
      </w:r>
    </w:p>
    <w:p w14:paraId="4E59F49A" w14:textId="20FDFB01" w:rsidR="00001CD9" w:rsidRPr="00B13560" w:rsidRDefault="00001CD9" w:rsidP="00001CD9"/>
    <w:p w14:paraId="61087DCD" w14:textId="0B5C8467" w:rsidR="00F860F9" w:rsidRPr="00F860F9" w:rsidRDefault="3C05B5AF" w:rsidP="00F860F9">
      <w:r>
        <w:t xml:space="preserve">Price data from 2016 Q4 and 2017 Q2 was collected from California IOU Program data and from Navigant Research’s LED Price Tracker, which utilizes web-scraping software to collect data on </w:t>
      </w:r>
      <w:r>
        <w:lastRenderedPageBreak/>
        <w:t xml:space="preserve">product pricing and specifications online. Of the LED products, only those that met DLC’s technical requirements were included in the study analysis. To determine which factors significantly influence LED prices, a multiple variable regression was conducted to determine the correlation between various product specifications and price. </w:t>
      </w:r>
    </w:p>
    <w:p w14:paraId="0DDCF896" w14:textId="0B5C8467" w:rsidR="2E204CD5" w:rsidRDefault="2E204CD5" w:rsidP="2E204CD5"/>
    <w:p w14:paraId="3CB397F1" w14:textId="52DC31D1" w:rsidR="00001CD9" w:rsidRPr="00B13560" w:rsidRDefault="71903359" w:rsidP="00001CD9">
      <w:r>
        <w:t>The results of the study initially showed that the biggest driver influencing LED price is lumen output, followed by manufacturer, DLC qualification, and CRI. Efficacy was not one of the significant price determining characteristics. Furthermore, even as DLC efficacy requirements have increased over time, prices have continued to decline. According to the study, price does not appear to scale with efficacy for any of the LED product categories evaluated, including LED Outdoor Lighting.</w:t>
      </w:r>
      <w:r w:rsidR="00F30631">
        <w:t xml:space="preserve"> </w:t>
      </w:r>
      <w:r w:rsidR="00F30631" w:rsidRPr="00F30631">
        <w:t>LED deemed lighting measures have assumed that measure costs have scaled with efficacy, therefore this finding that efficacy may not be a key price driver implies that further analysis should be conducted to consider how to incorporate other price drivers in measure design to encourage the adoption of higher degrees of efficiency.</w:t>
      </w:r>
      <w:r>
        <w:t xml:space="preserve"> </w:t>
      </w:r>
      <w:r w:rsidR="00F30631">
        <w:t xml:space="preserve">PG&amp;E </w:t>
      </w:r>
      <w:r>
        <w:t xml:space="preserve">will consider </w:t>
      </w:r>
      <w:r w:rsidR="0031254A">
        <w:t>a</w:t>
      </w:r>
      <w:r>
        <w:t xml:space="preserve"> </w:t>
      </w:r>
      <w:r w:rsidR="00F30631">
        <w:t xml:space="preserve">measure </w:t>
      </w:r>
      <w:r>
        <w:t xml:space="preserve">structure </w:t>
      </w:r>
      <w:r w:rsidR="0031254A">
        <w:t xml:space="preserve">that is tiered </w:t>
      </w:r>
      <w:r>
        <w:t xml:space="preserve">by both lumen output and efficacy in future </w:t>
      </w:r>
      <w:proofErr w:type="spellStart"/>
      <w:r>
        <w:t>workpaper</w:t>
      </w:r>
      <w:proofErr w:type="spellEnd"/>
      <w:r>
        <w:t xml:space="preserve"> updates that may include separate efficacy tiers. Further research studies to explore and understand the barriers to market adoption other than pricing are needed for future </w:t>
      </w:r>
      <w:proofErr w:type="spellStart"/>
      <w:r>
        <w:t>workpaper</w:t>
      </w:r>
      <w:proofErr w:type="spellEnd"/>
      <w:r>
        <w:t xml:space="preserve"> updates. </w:t>
      </w:r>
    </w:p>
    <w:p w14:paraId="50D8C50D" w14:textId="77777777" w:rsidR="00001CD9" w:rsidRPr="00B13560" w:rsidRDefault="00001CD9" w:rsidP="00001CD9"/>
    <w:p w14:paraId="270C6F06" w14:textId="19A0404D" w:rsidR="00001CD9" w:rsidRPr="00B13560" w:rsidRDefault="5B621C54" w:rsidP="00001CD9">
      <w:pPr>
        <w:rPr>
          <w:highlight w:val="yellow"/>
        </w:rPr>
      </w:pPr>
      <w:r>
        <w:t>Figure</w:t>
      </w:r>
      <w:r w:rsidR="00954F98">
        <w:t xml:space="preserve"> 1 below</w:t>
      </w:r>
      <w:r>
        <w:t xml:space="preserve"> </w:t>
      </w:r>
      <w:r w:rsidR="00954F98">
        <w:t xml:space="preserve">(Figure </w:t>
      </w:r>
      <w:r>
        <w:t xml:space="preserve">3-5 </w:t>
      </w:r>
      <w:r w:rsidR="00954F98">
        <w:t>in</w:t>
      </w:r>
      <w:r>
        <w:t xml:space="preserve"> study</w:t>
      </w:r>
      <w:r w:rsidR="00954F98">
        <w:t>)</w:t>
      </w:r>
      <w:r>
        <w:t xml:space="preserve"> shows that the relationship between price and efficacy is highly randomized and there is a large spread in the dataset.</w:t>
      </w:r>
      <w:r w:rsidR="00850DAB">
        <w:t xml:space="preserve">  Although the Figure shows </w:t>
      </w:r>
      <w:r w:rsidR="1AA7AA43">
        <w:t>LED troffers,</w:t>
      </w:r>
      <w:r w:rsidR="00850DAB">
        <w:t xml:space="preserve"> this phenomenon can be seen </w:t>
      </w:r>
      <w:r w:rsidR="7FF0A008">
        <w:t>across the</w:t>
      </w:r>
      <w:r w:rsidR="00850DAB">
        <w:t xml:space="preserve"> other lighting categories</w:t>
      </w:r>
      <w:r w:rsidR="1AA7AA43">
        <w:t xml:space="preserve"> as well</w:t>
      </w:r>
      <w:r w:rsidR="00850DAB">
        <w:t>.</w:t>
      </w:r>
    </w:p>
    <w:p w14:paraId="43A6022E" w14:textId="77777777" w:rsidR="00954F98" w:rsidRDefault="00001CD9" w:rsidP="00954F98">
      <w:pPr>
        <w:keepNext/>
      </w:pPr>
      <w:r>
        <w:rPr>
          <w:noProof/>
        </w:rPr>
        <w:drawing>
          <wp:inline distT="0" distB="0" distL="0" distR="0" wp14:anchorId="30EF72E9" wp14:editId="4C2CD234">
            <wp:extent cx="4997301" cy="3137729"/>
            <wp:effectExtent l="0" t="0" r="0" b="5715"/>
            <wp:docPr id="4604135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4">
                      <a:extLst>
                        <a:ext uri="{28A0092B-C50C-407E-A947-70E740481C1C}">
                          <a14:useLocalDpi xmlns:a14="http://schemas.microsoft.com/office/drawing/2010/main" val="0"/>
                        </a:ext>
                      </a:extLst>
                    </a:blip>
                    <a:stretch>
                      <a:fillRect/>
                    </a:stretch>
                  </pic:blipFill>
                  <pic:spPr>
                    <a:xfrm>
                      <a:off x="0" y="0"/>
                      <a:ext cx="4997301" cy="3137729"/>
                    </a:xfrm>
                    <a:prstGeom prst="rect">
                      <a:avLst/>
                    </a:prstGeom>
                  </pic:spPr>
                </pic:pic>
              </a:graphicData>
            </a:graphic>
          </wp:inline>
        </w:drawing>
      </w:r>
    </w:p>
    <w:p w14:paraId="04D6800B" w14:textId="2C659042" w:rsidR="00954F98" w:rsidRDefault="00954F98" w:rsidP="00954F98">
      <w:pPr>
        <w:pStyle w:val="Caption"/>
      </w:pPr>
      <w:bookmarkStart w:id="75" w:name="_Toc511235075"/>
      <w:r w:rsidRPr="00EE57B5">
        <w:rPr>
          <w:sz w:val="24"/>
        </w:rPr>
        <w:t xml:space="preserve">Figure </w:t>
      </w:r>
      <w:r w:rsidRPr="00EE57B5">
        <w:rPr>
          <w:sz w:val="24"/>
        </w:rPr>
        <w:fldChar w:fldCharType="begin"/>
      </w:r>
      <w:r w:rsidRPr="00EE57B5">
        <w:rPr>
          <w:sz w:val="24"/>
        </w:rPr>
        <w:instrText xml:space="preserve"> SEQ Figure \* ARABIC </w:instrText>
      </w:r>
      <w:r w:rsidRPr="00EE57B5">
        <w:rPr>
          <w:sz w:val="24"/>
        </w:rPr>
        <w:fldChar w:fldCharType="separate"/>
      </w:r>
      <w:r w:rsidR="0025069A">
        <w:rPr>
          <w:noProof/>
          <w:sz w:val="24"/>
        </w:rPr>
        <w:t>1</w:t>
      </w:r>
      <w:r w:rsidRPr="00EE57B5">
        <w:rPr>
          <w:sz w:val="24"/>
        </w:rPr>
        <w:fldChar w:fldCharType="end"/>
      </w:r>
      <w:r w:rsidRPr="00EE57B5">
        <w:rPr>
          <w:sz w:val="24"/>
        </w:rPr>
        <w:t xml:space="preserve">: Web-based LED Price and Efficacy Data for Recessed Troffer/Panel 2’ x 4’ (Source: California LED Pricing Analysis, Navigant, </w:t>
      </w:r>
      <w:proofErr w:type="gramStart"/>
      <w:r w:rsidRPr="00EE57B5">
        <w:rPr>
          <w:sz w:val="24"/>
        </w:rPr>
        <w:t>January</w:t>
      </w:r>
      <w:proofErr w:type="gramEnd"/>
      <w:r w:rsidRPr="00EE57B5">
        <w:rPr>
          <w:sz w:val="24"/>
        </w:rPr>
        <w:t xml:space="preserve"> 2018)</w:t>
      </w:r>
      <w:bookmarkEnd w:id="75"/>
    </w:p>
    <w:p w14:paraId="230BF0DA" w14:textId="58D6CDE7" w:rsidR="00001CD9" w:rsidRDefault="00001CD9" w:rsidP="00001CD9">
      <w:pPr>
        <w:rPr>
          <w:rFonts w:ascii="Arial" w:hAnsi="Arial" w:cs="Arial"/>
          <w:sz w:val="20"/>
          <w:highlight w:val="yellow"/>
        </w:rPr>
      </w:pPr>
    </w:p>
    <w:p w14:paraId="1C23B377" w14:textId="77777777" w:rsidR="00001CD9" w:rsidRDefault="00001CD9" w:rsidP="00001CD9">
      <w:pPr>
        <w:rPr>
          <w:rFonts w:ascii="Arial" w:hAnsi="Arial" w:cs="Arial"/>
          <w:sz w:val="20"/>
          <w:highlight w:val="yellow"/>
        </w:rPr>
      </w:pPr>
    </w:p>
    <w:p w14:paraId="20A88EA9" w14:textId="42F2157E" w:rsidR="00001CD9" w:rsidRPr="00B13560" w:rsidRDefault="5B621C54" w:rsidP="00001CD9">
      <w:r>
        <w:t xml:space="preserve">Lumen output </w:t>
      </w:r>
      <w:r w:rsidR="00392B4F">
        <w:t xml:space="preserve">and wattage have a direct relationship, increasing or decreasing proportionally. Therefore, the study’s indication that lumen output is a </w:t>
      </w:r>
      <w:r>
        <w:t xml:space="preserve">main driver of LED prices can also be interpreted </w:t>
      </w:r>
      <w:r w:rsidR="00392B4F">
        <w:t>that</w:t>
      </w:r>
      <w:r>
        <w:t xml:space="preserve"> wattage </w:t>
      </w:r>
      <w:r w:rsidR="00392B4F">
        <w:t>may be a</w:t>
      </w:r>
      <w:r>
        <w:t xml:space="preserve"> primary price </w:t>
      </w:r>
      <w:r w:rsidR="00392B4F">
        <w:t>driver.</w:t>
      </w:r>
      <w:r>
        <w:t xml:space="preserve"> Since both factors could not be test</w:t>
      </w:r>
      <w:r w:rsidR="00954F98">
        <w:t>ed</w:t>
      </w:r>
      <w:r>
        <w:t xml:space="preserve"> </w:t>
      </w:r>
      <w:r>
        <w:lastRenderedPageBreak/>
        <w:t>simultaneously due to their collinearity, only one was tested. Increasing lumen output in a product would also require increasing power load which could lead to eventually more drivers or more sophisticated drivers, which adds cost to the LED product. This supports traditional IOU Program rebate structure of offering higher incentives for higher wattage products because as wattage increases, so does product purchase price.</w:t>
      </w:r>
    </w:p>
    <w:p w14:paraId="7D75A63C" w14:textId="77777777" w:rsidR="00001CD9" w:rsidRPr="00B13560" w:rsidRDefault="00001CD9" w:rsidP="00001CD9"/>
    <w:p w14:paraId="25773885" w14:textId="09637347" w:rsidR="00001CD9" w:rsidRPr="00B13560" w:rsidRDefault="5B621C54" w:rsidP="00001CD9">
      <w:r>
        <w:t>The study also noted that the cost to manufacture a product is separate from the consumer purchase price of that product. So, although it may cost more to increase the efficacy of a product, that additional cost is not being reflected in the purchase price the way lumen output/wattage and manufacturer affect product price. It could be that manufacturers are making trade-offs with other performance parameters to keep prices down as they improve efficacy, but that was not evaluated in this study and could be important future research to better understand the factors that influence LED price.</w:t>
      </w:r>
    </w:p>
    <w:p w14:paraId="69C00F5F" w14:textId="77777777" w:rsidR="00001CD9" w:rsidRPr="00B13560" w:rsidRDefault="00001CD9" w:rsidP="00001CD9"/>
    <w:p w14:paraId="081A8D2D" w14:textId="668BD915" w:rsidR="00001CD9" w:rsidRPr="00B13560" w:rsidRDefault="3C05B5AF" w:rsidP="5B621C54">
      <w:pPr>
        <w:rPr>
          <w:sz w:val="32"/>
          <w:szCs w:val="32"/>
        </w:rPr>
      </w:pPr>
      <w:r>
        <w:t xml:space="preserve">Another important finding of this study was that a larger portion of retrofit installations include replacing lamps and ballasts only and not entire fixtures. This is due to the extremely long life of commercial baseline (MH, HPS, induction, linear fluorescent) fixtures. This </w:t>
      </w:r>
      <w:r w:rsidR="00392B4F">
        <w:t>may have</w:t>
      </w:r>
      <w:r w:rsidR="00EE57B5">
        <w:t xml:space="preserve"> </w:t>
      </w:r>
      <w:r>
        <w:t xml:space="preserve">implications for this </w:t>
      </w:r>
      <w:proofErr w:type="spellStart"/>
      <w:r>
        <w:t>workpaper</w:t>
      </w:r>
      <w:proofErr w:type="spellEnd"/>
      <w:r>
        <w:t xml:space="preserve"> since it currently assumes a fixture-to-fixture comparison between base case and measure case.  The incremental measure cost in the two scenarios is very different. Since a common consumer purchasing scenario includes replacement lamps and ballasts only, </w:t>
      </w:r>
      <w:proofErr w:type="spellStart"/>
      <w:r>
        <w:t>workpapers</w:t>
      </w:r>
      <w:proofErr w:type="spellEnd"/>
      <w:r>
        <w:t xml:space="preserve"> should consider including that scenario in the baseline. This will be investigated for </w:t>
      </w:r>
      <w:r w:rsidR="00392B4F">
        <w:t xml:space="preserve">a future revision </w:t>
      </w:r>
      <w:r>
        <w:t xml:space="preserve">of this </w:t>
      </w:r>
      <w:proofErr w:type="spellStart"/>
      <w:r>
        <w:t>workpaper</w:t>
      </w:r>
      <w:proofErr w:type="spellEnd"/>
      <w:r>
        <w:t>.</w:t>
      </w:r>
    </w:p>
    <w:p w14:paraId="5806E181" w14:textId="22CCFA6A" w:rsidR="3C05B5AF" w:rsidRDefault="3C05B5AF" w:rsidP="3C05B5AF">
      <w:pPr>
        <w:pStyle w:val="Default"/>
        <w:rPr>
          <w:rFonts w:ascii="Times New Roman" w:hAnsi="Times New Roman" w:cs="Times New Roman"/>
          <w:color w:val="auto"/>
        </w:rPr>
      </w:pPr>
    </w:p>
    <w:p w14:paraId="058C8F12" w14:textId="46AB4B50" w:rsidR="00001CD9" w:rsidRPr="00B13560" w:rsidRDefault="3C05B5AF" w:rsidP="00001CD9">
      <w:pPr>
        <w:pStyle w:val="Default"/>
        <w:rPr>
          <w:rFonts w:ascii="Times New Roman" w:hAnsi="Times New Roman" w:cs="Times New Roman"/>
          <w:color w:val="auto"/>
        </w:rPr>
      </w:pPr>
      <w:r w:rsidRPr="3C05B5AF">
        <w:rPr>
          <w:rFonts w:ascii="Times New Roman" w:hAnsi="Times New Roman" w:cs="Times New Roman"/>
          <w:color w:val="auto"/>
        </w:rPr>
        <w:t xml:space="preserve">The study determined that prices will continue to decrease over the next 5 years; however, the rate of decline is slowing across all product categories. It will continue to be important to closely monitor LED prices and update </w:t>
      </w:r>
      <w:proofErr w:type="spellStart"/>
      <w:r w:rsidRPr="3C05B5AF">
        <w:rPr>
          <w:rFonts w:ascii="Times New Roman" w:hAnsi="Times New Roman" w:cs="Times New Roman"/>
          <w:color w:val="auto"/>
        </w:rPr>
        <w:t>workpapers</w:t>
      </w:r>
      <w:proofErr w:type="spellEnd"/>
      <w:r w:rsidRPr="3C05B5AF">
        <w:rPr>
          <w:rFonts w:ascii="Times New Roman" w:hAnsi="Times New Roman" w:cs="Times New Roman"/>
          <w:color w:val="auto"/>
        </w:rPr>
        <w:t xml:space="preserve"> at least annually</w:t>
      </w:r>
      <w:r w:rsidR="00392B4F">
        <w:rPr>
          <w:rFonts w:ascii="Times New Roman" w:hAnsi="Times New Roman" w:cs="Times New Roman"/>
          <w:color w:val="auto"/>
        </w:rPr>
        <w:t>.</w:t>
      </w:r>
      <w:r w:rsidRPr="3C05B5AF">
        <w:rPr>
          <w:rFonts w:ascii="Times New Roman" w:hAnsi="Times New Roman" w:cs="Times New Roman"/>
          <w:color w:val="auto"/>
        </w:rPr>
        <w:t xml:space="preserve"> </w:t>
      </w:r>
    </w:p>
    <w:p w14:paraId="7C59696C" w14:textId="77777777" w:rsidR="00001CD9" w:rsidRPr="00BF592C" w:rsidRDefault="00001CD9" w:rsidP="00001CD9"/>
    <w:p w14:paraId="0D2E43CE" w14:textId="1ADF3D43" w:rsidR="00001CD9" w:rsidRDefault="00001CD9" w:rsidP="00001CD9">
      <w:pPr>
        <w:pStyle w:val="Heading3"/>
        <w:rPr>
          <w:highlight w:val="yellow"/>
        </w:rPr>
      </w:pPr>
      <w:bookmarkStart w:id="76" w:name="_Toc511134194"/>
      <w:bookmarkStart w:id="77" w:name="_Toc511235031"/>
      <w:r w:rsidRPr="00BF592C">
        <w:t>1.5.</w:t>
      </w:r>
      <w:r w:rsidR="00B13560">
        <w:t>4</w:t>
      </w:r>
      <w:r w:rsidRPr="00BF592C">
        <w:t xml:space="preserve"> LED </w:t>
      </w:r>
      <w:proofErr w:type="spellStart"/>
      <w:r w:rsidRPr="00BF592C">
        <w:t>Workpaper</w:t>
      </w:r>
      <w:proofErr w:type="spellEnd"/>
      <w:r w:rsidRPr="00BF592C">
        <w:t xml:space="preserve"> Update Study, Navigant 2015</w:t>
      </w:r>
      <w:r w:rsidR="00006704">
        <w:rPr>
          <w:rStyle w:val="EndnoteReference"/>
        </w:rPr>
        <w:endnoteReference w:id="12"/>
      </w:r>
      <w:bookmarkEnd w:id="76"/>
      <w:bookmarkEnd w:id="77"/>
    </w:p>
    <w:p w14:paraId="42EBFB25" w14:textId="77777777" w:rsidR="00001CD9" w:rsidRPr="00B13560" w:rsidRDefault="5B621C54" w:rsidP="00001CD9">
      <w:r>
        <w:t xml:space="preserve">The LED </w:t>
      </w:r>
      <w:proofErr w:type="spellStart"/>
      <w:r>
        <w:t>Workpaper</w:t>
      </w:r>
      <w:proofErr w:type="spellEnd"/>
      <w:r>
        <w:t xml:space="preserve"> Update Study, also conducted by Navigant Consulting </w:t>
      </w:r>
      <w:proofErr w:type="spellStart"/>
      <w:r>
        <w:t>Inc</w:t>
      </w:r>
      <w:proofErr w:type="spellEnd"/>
      <w:r>
        <w:t xml:space="preserve"> from 2015 was similar to the study completed in 2018. Its objective was to develop findings and recommendations for updates to key parameters and methodologies used in the </w:t>
      </w:r>
      <w:proofErr w:type="spellStart"/>
      <w:r>
        <w:t>workpapers</w:t>
      </w:r>
      <w:proofErr w:type="spellEnd"/>
      <w:r>
        <w:t>, program planning, and parts of the DEER database that target light-emitting diodes (LEDs), to ensure that IOU lighting programs can keep up with rapid changes in LED pricing and efficacy.</w:t>
      </w:r>
    </w:p>
    <w:p w14:paraId="720E94F4" w14:textId="77777777" w:rsidR="00001CD9" w:rsidRPr="00B13560" w:rsidRDefault="00001CD9" w:rsidP="00001CD9"/>
    <w:p w14:paraId="34753EAA" w14:textId="77777777" w:rsidR="00001CD9" w:rsidRPr="00B13560" w:rsidRDefault="5B621C54" w:rsidP="00001CD9">
      <w:pPr>
        <w:tabs>
          <w:tab w:val="num" w:pos="720"/>
        </w:tabs>
      </w:pPr>
      <w:r>
        <w:t>Three key research topics for high priority LED product categories were 1) LED pricing (for both residential and non-residential products), 2) Non-residential baseline wattages (which inform the selection of appropriate wattage reduction ratios or wattage ranges), and 3) the ability of the currently used savings estimation methods to predict non-residential baselines (e.g., wattage reduction ratio and wattage ranges).</w:t>
      </w:r>
    </w:p>
    <w:p w14:paraId="10F1DA80" w14:textId="77777777" w:rsidR="00001CD9" w:rsidRPr="00B13560" w:rsidRDefault="00001CD9" w:rsidP="00001CD9">
      <w:pPr>
        <w:tabs>
          <w:tab w:val="num" w:pos="720"/>
        </w:tabs>
      </w:pPr>
    </w:p>
    <w:p w14:paraId="295812B4" w14:textId="263B3228" w:rsidR="00001CD9" w:rsidRPr="00B13560" w:rsidRDefault="5B621C54" w:rsidP="00001CD9">
      <w:pPr>
        <w:tabs>
          <w:tab w:val="num" w:pos="720"/>
        </w:tabs>
      </w:pPr>
      <w:r>
        <w:t>Price data was collected through web-scraping, market-actor surveys of contractors, distributors, and commercial end</w:t>
      </w:r>
      <w:r w:rsidR="00553275">
        <w:t xml:space="preserve"> </w:t>
      </w:r>
      <w:proofErr w:type="gramStart"/>
      <w:r>
        <w:t>users,</w:t>
      </w:r>
      <w:proofErr w:type="gramEnd"/>
      <w:r>
        <w:t xml:space="preserve"> and through in-depth interviews with manufacturers and retailers. The study developed price estimates that were current for 2015, and it also looked at factors that affect pricing and how often </w:t>
      </w:r>
      <w:proofErr w:type="spellStart"/>
      <w:r>
        <w:t>workpapers</w:t>
      </w:r>
      <w:proofErr w:type="spellEnd"/>
      <w:r>
        <w:t xml:space="preserve"> need to be updated to include most current pricing.</w:t>
      </w:r>
    </w:p>
    <w:p w14:paraId="32D251B1" w14:textId="77777777" w:rsidR="00001CD9" w:rsidRPr="00B13560" w:rsidRDefault="00001CD9" w:rsidP="00001CD9">
      <w:pPr>
        <w:tabs>
          <w:tab w:val="num" w:pos="720"/>
        </w:tabs>
      </w:pPr>
    </w:p>
    <w:p w14:paraId="03014291" w14:textId="7FF32F5E" w:rsidR="0031254A" w:rsidRPr="00C86607" w:rsidRDefault="5B621C54" w:rsidP="0031254A">
      <w:pPr>
        <w:autoSpaceDE w:val="0"/>
        <w:autoSpaceDN w:val="0"/>
        <w:adjustRightInd w:val="0"/>
        <w:rPr>
          <w:szCs w:val="20"/>
        </w:rPr>
      </w:pPr>
      <w:r>
        <w:t xml:space="preserve">The 2015 study found higher annual percentage price declines for LED products which have since slowed down as shown in the 2018 study. While annual decreases for LED luminaires were found to be 20% per year </w:t>
      </w:r>
      <w:r w:rsidR="0031254A">
        <w:t>from 2015-20</w:t>
      </w:r>
      <w:r w:rsidR="007406A5">
        <w:t>18</w:t>
      </w:r>
      <w:r>
        <w:t xml:space="preserve">, </w:t>
      </w:r>
      <w:r w:rsidR="00C86607">
        <w:t>they are</w:t>
      </w:r>
      <w:r>
        <w:t xml:space="preserve"> now expected to be </w:t>
      </w:r>
      <w:r w:rsidR="00C86607">
        <w:t>9</w:t>
      </w:r>
      <w:r w:rsidR="0031254A">
        <w:t>% per yea</w:t>
      </w:r>
      <w:r w:rsidR="00C86607">
        <w:t>r from 2017-2020 decreasing to 8</w:t>
      </w:r>
      <w:r w:rsidR="0031254A">
        <w:t>% per year from 2020-2022</w:t>
      </w:r>
      <w:r w:rsidR="00C86607">
        <w:t xml:space="preserve"> on average across all product categories (10% annual rate of decline from 2017-2020 for LED outdoor lighting and 9% annual rate of decline from 2020-2022</w:t>
      </w:r>
      <w:r>
        <w:t>.</w:t>
      </w:r>
      <w:r w:rsidR="00C86607">
        <w:t xml:space="preserve"> However, accuracy of these price projections may be limited due to the small dataset.</w:t>
      </w:r>
      <w:r>
        <w:t xml:space="preserve"> </w:t>
      </w:r>
    </w:p>
    <w:p w14:paraId="5670A7DE" w14:textId="77777777" w:rsidR="00C86607" w:rsidRPr="00C86607" w:rsidRDefault="5B621C54" w:rsidP="00C86607">
      <w:pPr>
        <w:autoSpaceDE w:val="0"/>
        <w:autoSpaceDN w:val="0"/>
        <w:adjustRightInd w:val="0"/>
        <w:rPr>
          <w:szCs w:val="20"/>
        </w:rPr>
      </w:pPr>
      <w:r>
        <w:t>The study suggested price assumptions be updated annually using web-scraping until prices stabilize.</w:t>
      </w:r>
      <w:r w:rsidR="00C86607">
        <w:t xml:space="preserve"> </w:t>
      </w:r>
      <w:r w:rsidR="00C86607" w:rsidRPr="00C86607">
        <w:rPr>
          <w:szCs w:val="20"/>
        </w:rPr>
        <w:t>This will help ensure</w:t>
      </w:r>
      <w:r w:rsidR="00C86607">
        <w:rPr>
          <w:szCs w:val="20"/>
        </w:rPr>
        <w:t xml:space="preserve"> projections of LED price remain useful to the IOUs.</w:t>
      </w:r>
    </w:p>
    <w:p w14:paraId="4994C605" w14:textId="0D7ED9A8" w:rsidR="00001CD9" w:rsidRPr="00B13560" w:rsidRDefault="5B621C54" w:rsidP="0031254A">
      <w:pPr>
        <w:tabs>
          <w:tab w:val="num" w:pos="720"/>
        </w:tabs>
      </w:pPr>
      <w:r>
        <w:t xml:space="preserve"> The study also found that regional price differences in California are negligible and so all IOUs can use the same cost data in </w:t>
      </w:r>
      <w:proofErr w:type="spellStart"/>
      <w:r>
        <w:t>workpapers</w:t>
      </w:r>
      <w:proofErr w:type="spellEnd"/>
      <w:r>
        <w:t>.</w:t>
      </w:r>
    </w:p>
    <w:p w14:paraId="6B7D9C09" w14:textId="77777777" w:rsidR="00001CD9" w:rsidRPr="00B13560" w:rsidRDefault="00001CD9" w:rsidP="00001CD9">
      <w:pPr>
        <w:tabs>
          <w:tab w:val="num" w:pos="720"/>
        </w:tabs>
      </w:pPr>
    </w:p>
    <w:p w14:paraId="4CD7E687" w14:textId="10A7E576" w:rsidR="00001CD9" w:rsidRPr="00B13560" w:rsidRDefault="3C05B5AF" w:rsidP="00001CD9">
      <w:pPr>
        <w:tabs>
          <w:tab w:val="num" w:pos="720"/>
        </w:tabs>
      </w:pPr>
      <w:r>
        <w:t xml:space="preserve">In terms of factors that influence the price of luminaires, no one factor was found to significantly affect pricing, but there were many: efficacy, lumens, watts, CRI, lifetime. This analysis was repeated in the 2018 pricing study and correlation factors were assigned and lumen output/wattage was determined to be the greatest influence on price. </w:t>
      </w:r>
      <w:r w:rsidR="00C51C36">
        <w:t xml:space="preserve">IOU LED </w:t>
      </w:r>
      <w:r w:rsidR="00BF2EF4">
        <w:t xml:space="preserve">deemed </w:t>
      </w:r>
      <w:r w:rsidR="00C51C36">
        <w:t>lighting</w:t>
      </w:r>
      <w:r w:rsidR="00BF2EF4">
        <w:t xml:space="preserve"> measures</w:t>
      </w:r>
      <w:r w:rsidR="00C51C36">
        <w:t xml:space="preserve"> have </w:t>
      </w:r>
      <w:r w:rsidR="00BF2EF4">
        <w:t xml:space="preserve">assumed that measure costs have scaled with efficacy, therefore this finding that efficacy may not be a key price driver implies that further analysis should be conducted to consider how to incorporate </w:t>
      </w:r>
      <w:r w:rsidR="001A511E">
        <w:t>other price drivers in measure design to encourage the adoption of higher degrees of efficiency.</w:t>
      </w:r>
      <w:r w:rsidR="00BF2EF4">
        <w:t xml:space="preserve">  </w:t>
      </w:r>
    </w:p>
    <w:p w14:paraId="11B39A0B" w14:textId="4AF39400" w:rsidR="00001CD9" w:rsidRPr="00B13560" w:rsidRDefault="00C51C36" w:rsidP="00001CD9">
      <w:pPr>
        <w:tabs>
          <w:tab w:val="num" w:pos="720"/>
        </w:tabs>
      </w:pPr>
      <w:r>
        <w:t xml:space="preserve"> </w:t>
      </w:r>
    </w:p>
    <w:p w14:paraId="32295909" w14:textId="7725CB1D" w:rsidR="00001CD9" w:rsidRPr="00B13560" w:rsidRDefault="5B621C54" w:rsidP="00001CD9">
      <w:pPr>
        <w:tabs>
          <w:tab w:val="num" w:pos="720"/>
        </w:tabs>
      </w:pPr>
      <w:r>
        <w:t>The projected LED price decline is expected to have a significant impact on LED adoption in California. The forecasted installed stock penetration of LEDs into the various outdoor applications was expected to increase from 11-19% in 2015 to 42-54% in 2018, and then increase further to 66-78% in 2020. IOU Program</w:t>
      </w:r>
      <w:r w:rsidR="001A511E">
        <w:t>s</w:t>
      </w:r>
      <w:r>
        <w:t xml:space="preserve"> can help accelerate this adoption curve and </w:t>
      </w:r>
      <w:r w:rsidR="001A511E">
        <w:t xml:space="preserve">encourage the adoption of higher and highest </w:t>
      </w:r>
      <w:r>
        <w:t xml:space="preserve">efficiency </w:t>
      </w:r>
      <w:r w:rsidR="001A511E">
        <w:t>products</w:t>
      </w:r>
      <w:r w:rsidR="00C86607">
        <w:t>.</w:t>
      </w:r>
    </w:p>
    <w:p w14:paraId="77497B38" w14:textId="77777777" w:rsidR="00001CD9" w:rsidRPr="00B13560" w:rsidRDefault="00001CD9" w:rsidP="00001CD9">
      <w:pPr>
        <w:tabs>
          <w:tab w:val="num" w:pos="720"/>
        </w:tabs>
      </w:pPr>
    </w:p>
    <w:p w14:paraId="59090216" w14:textId="29FAE442" w:rsidR="00001CD9" w:rsidRPr="00B13560" w:rsidRDefault="3C05B5AF" w:rsidP="00001CD9">
      <w:pPr>
        <w:tabs>
          <w:tab w:val="num" w:pos="720"/>
        </w:tabs>
      </w:pPr>
      <w:r>
        <w:t xml:space="preserve">Market actors said that lumen equivalence was the single most important factor when selecting an LED. End users also considered light color and wattage equivalence when selecting an LED fixture. It will be important to research and understand how customers perceive lumen equivalence in LED fixtures and if there is bin jumping similar to what reportedly occurs with LED lamps – when market actors choose an LED that does not align with its rated wattage or lumen equivalent. This could have implications for measure structure and how lumen equivalency is defined between base case and measure case in future </w:t>
      </w:r>
      <w:proofErr w:type="spellStart"/>
      <w:r>
        <w:t>workpaper</w:t>
      </w:r>
      <w:proofErr w:type="spellEnd"/>
      <w:r>
        <w:t xml:space="preserve"> updates.</w:t>
      </w:r>
    </w:p>
    <w:p w14:paraId="6F70CCED" w14:textId="38D78BB9" w:rsidR="00001CD9" w:rsidRPr="000C6AAD" w:rsidRDefault="00001CD9" w:rsidP="00001CD9">
      <w:pPr>
        <w:ind w:left="720"/>
        <w:rPr>
          <w:rFonts w:ascii="Arial" w:hAnsi="Arial" w:cs="Arial"/>
          <w:sz w:val="20"/>
          <w:highlight w:val="yellow"/>
        </w:rPr>
      </w:pPr>
    </w:p>
    <w:p w14:paraId="7E8F7339" w14:textId="065A5FFE" w:rsidR="00001CD9" w:rsidRPr="00556F58" w:rsidRDefault="5B621C54" w:rsidP="00556F58">
      <w:pPr>
        <w:tabs>
          <w:tab w:val="num" w:pos="720"/>
        </w:tabs>
      </w:pPr>
      <w:r>
        <w:t xml:space="preserve">When Navigant considered the incidence of early retirement, the results showed that the majority of contractors and end users indicated that they are more likely to replace equipment before the end of useful life with LEDs. This suggests that LED decision making is unique and warrants additional research on ER and ROB baselines. The IOUs are considering incorporating early retirement measures into future </w:t>
      </w:r>
      <w:proofErr w:type="spellStart"/>
      <w:r>
        <w:t>workpaper</w:t>
      </w:r>
      <w:proofErr w:type="spellEnd"/>
      <w:r>
        <w:t xml:space="preserve"> updates to capture the additional energy savings potential in the market.</w:t>
      </w:r>
    </w:p>
    <w:p w14:paraId="60444A91" w14:textId="77777777" w:rsidR="00001CD9" w:rsidRDefault="00001CD9" w:rsidP="00001CD9">
      <w:pPr>
        <w:rPr>
          <w:highlight w:val="yellow"/>
        </w:rPr>
      </w:pPr>
    </w:p>
    <w:p w14:paraId="68852A9E" w14:textId="77777777" w:rsidR="0025069A" w:rsidRDefault="00001CD9" w:rsidP="0025069A">
      <w:pPr>
        <w:keepNext/>
      </w:pPr>
      <w:r>
        <w:rPr>
          <w:noProof/>
        </w:rPr>
        <w:lastRenderedPageBreak/>
        <w:drawing>
          <wp:inline distT="0" distB="0" distL="0" distR="0" wp14:anchorId="0F5D5A6C" wp14:editId="487BD4AD">
            <wp:extent cx="4278107" cy="2371060"/>
            <wp:effectExtent l="0" t="0" r="8255" b="0"/>
            <wp:docPr id="6018212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278107" cy="2371060"/>
                    </a:xfrm>
                    <a:prstGeom prst="rect">
                      <a:avLst/>
                    </a:prstGeom>
                  </pic:spPr>
                </pic:pic>
              </a:graphicData>
            </a:graphic>
          </wp:inline>
        </w:drawing>
      </w:r>
    </w:p>
    <w:p w14:paraId="1E5D65F3" w14:textId="3D99A39F" w:rsidR="00CA0351" w:rsidRDefault="0025069A" w:rsidP="0025069A">
      <w:pPr>
        <w:pStyle w:val="Caption"/>
      </w:pPr>
      <w:bookmarkStart w:id="78" w:name="_Toc511235076"/>
      <w:r>
        <w:t xml:space="preserve">Figure </w:t>
      </w:r>
      <w:fldSimple w:instr=" SEQ Figure \* ARABIC ">
        <w:r>
          <w:rPr>
            <w:noProof/>
          </w:rPr>
          <w:t>2</w:t>
        </w:r>
      </w:fldSimple>
      <w:r>
        <w:t xml:space="preserve">: Willingness to replace equipment with LEDs before end of useful life, relative to other replacements </w:t>
      </w:r>
      <w:r w:rsidRPr="007406A5">
        <w:t xml:space="preserve">(Source: California LED </w:t>
      </w:r>
      <w:proofErr w:type="spellStart"/>
      <w:r w:rsidRPr="007406A5">
        <w:t>Workpaper</w:t>
      </w:r>
      <w:proofErr w:type="spellEnd"/>
      <w:r w:rsidRPr="007406A5">
        <w:t xml:space="preserve"> Update Study, Navigant, </w:t>
      </w:r>
      <w:proofErr w:type="gramStart"/>
      <w:r w:rsidRPr="007406A5">
        <w:t>August</w:t>
      </w:r>
      <w:proofErr w:type="gramEnd"/>
      <w:r w:rsidRPr="007406A5">
        <w:t xml:space="preserve"> 2015)</w:t>
      </w:r>
      <w:bookmarkEnd w:id="78"/>
    </w:p>
    <w:p w14:paraId="3869CAF6" w14:textId="77777777" w:rsidR="00001CD9" w:rsidRPr="00556F58" w:rsidRDefault="00001CD9" w:rsidP="00001CD9">
      <w:pPr>
        <w:rPr>
          <w:sz w:val="32"/>
        </w:rPr>
      </w:pPr>
    </w:p>
    <w:p w14:paraId="4D9C2040" w14:textId="23484418" w:rsidR="00001CD9" w:rsidRPr="00556F58" w:rsidRDefault="5B621C54" w:rsidP="00001CD9">
      <w:r>
        <w:t>Survey data and specifications on existing fixtures also indicate that LEDs replacing metal halides and linear fluorescents are not near the upper end of the LED wattage ranges in the</w:t>
      </w:r>
      <w:r w:rsidR="006D5910">
        <w:t xml:space="preserve"> May 2014</w:t>
      </w:r>
      <w:r>
        <w:t xml:space="preserve"> disposition. The Navigant study results and IOU program data analysis point out that the majority of program activity happens in the lower wattage ranges for PG&amp;E and it would be advisable for IOUs to break these measure codes into narrower wattage ranges to more accurately capture savings. </w:t>
      </w:r>
    </w:p>
    <w:p w14:paraId="798E0BC4" w14:textId="77777777" w:rsidR="00001CD9" w:rsidRPr="00556F58" w:rsidRDefault="00001CD9" w:rsidP="00001CD9"/>
    <w:p w14:paraId="59665A35" w14:textId="50C2CEE6" w:rsidR="00001CD9" w:rsidRPr="00BF592C" w:rsidRDefault="5B621C54" w:rsidP="00001CD9">
      <w:r>
        <w:t xml:space="preserve">This revision of the </w:t>
      </w:r>
      <w:proofErr w:type="spellStart"/>
      <w:r>
        <w:t>workpaper</w:t>
      </w:r>
      <w:proofErr w:type="spellEnd"/>
      <w:r>
        <w:t xml:space="preserve"> breaks the measure codes into smaller wattage ranges and separate outdoor lighting product categories to more accurately capture savings and going forward will also evaluate program data to better understand what wattage products customers are buying. This program information can then be used to more accurately calculate energy savings.</w:t>
      </w:r>
    </w:p>
    <w:p w14:paraId="469F94C5" w14:textId="77777777" w:rsidR="00001CD9" w:rsidRPr="00BF592C" w:rsidRDefault="00001CD9" w:rsidP="00001CD9"/>
    <w:p w14:paraId="731B2A85" w14:textId="77777777" w:rsidR="00001CD9" w:rsidRDefault="5B621C54" w:rsidP="00001CD9">
      <w:pPr>
        <w:pStyle w:val="Heading3"/>
        <w:rPr>
          <w:highlight w:val="yellow"/>
        </w:rPr>
      </w:pPr>
      <w:bookmarkStart w:id="79" w:name="_Toc511134195"/>
      <w:bookmarkStart w:id="80" w:name="_Toc511235032"/>
      <w:r>
        <w:t>1.5.3 LED Non-Residential Lighting Market Characterization, Navigant – In Progress</w:t>
      </w:r>
      <w:bookmarkEnd w:id="79"/>
      <w:bookmarkEnd w:id="80"/>
    </w:p>
    <w:p w14:paraId="743B322A" w14:textId="776F5B05" w:rsidR="00001CD9" w:rsidRDefault="5B621C54" w:rsidP="00C11361">
      <w:pPr>
        <w:rPr>
          <w:b/>
          <w:bCs/>
        </w:rPr>
      </w:pPr>
      <w:r w:rsidRPr="5B621C54">
        <w:t xml:space="preserve">This Statewide Non-Residential LED Market Characterization Study being conducted by Navigant Consulting, </w:t>
      </w:r>
      <w:proofErr w:type="spellStart"/>
      <w:r w:rsidRPr="5B621C54">
        <w:t>Inc</w:t>
      </w:r>
      <w:proofErr w:type="spellEnd"/>
      <w:r w:rsidRPr="5B621C54">
        <w:t xml:space="preserve"> </w:t>
      </w:r>
      <w:r w:rsidR="00D13FF8">
        <w:t>was initially scoped in</w:t>
      </w:r>
      <w:r w:rsidR="002764EB">
        <w:t xml:space="preserve"> </w:t>
      </w:r>
      <w:r w:rsidRPr="5B621C54">
        <w:t xml:space="preserve">response to a June 26, 2015 </w:t>
      </w:r>
      <w:proofErr w:type="spellStart"/>
      <w:r w:rsidR="00331D63">
        <w:t>workpaper</w:t>
      </w:r>
      <w:proofErr w:type="spellEnd"/>
      <w:r w:rsidR="00331D63">
        <w:t xml:space="preserve"> </w:t>
      </w:r>
      <w:r w:rsidR="00D13FF8">
        <w:t xml:space="preserve">disposition for </w:t>
      </w:r>
      <w:r w:rsidR="00D13FF8" w:rsidRPr="00D13FF8">
        <w:t>PGECOLTG179 LED Ambient Commercial Fixtures and Retrofit Kits</w:t>
      </w:r>
      <w:r w:rsidRPr="5B621C54">
        <w:t>, seeking additional clarification on qualifying LED technologies for the IOUs. Its expected completion date is Q3 2018. In that decision, Commission Staff think it is unclear that the DLC QPL meets the requirements of incentivizing the top half of quality products in the non-residential lighting market. In that disposition, Commission Staff wrote the following:</w:t>
      </w:r>
    </w:p>
    <w:p w14:paraId="3ADA4153" w14:textId="77777777" w:rsidR="00556F58" w:rsidRPr="00556F58" w:rsidRDefault="00556F58" w:rsidP="00556F58"/>
    <w:p w14:paraId="1E006D38" w14:textId="77777777" w:rsidR="00001CD9" w:rsidRPr="00556F58" w:rsidRDefault="5B621C54" w:rsidP="5B621C54">
      <w:pPr>
        <w:rPr>
          <w:sz w:val="32"/>
          <w:szCs w:val="32"/>
          <w:highlight w:val="yellow"/>
        </w:rPr>
      </w:pPr>
      <w:r w:rsidRPr="5B621C54">
        <w:rPr>
          <w:i/>
          <w:iCs/>
        </w:rPr>
        <w:t xml:space="preserve">“However, the products covered by this work paper are not covered by the CEC standard and therefore must still be “products that are in the top half of quality on the market.” As added guidance along with the more general guidance provided by the Commission in the text of the Decision (at 79) that “Our goal, as in D.12-05-015, is to avoid offering incentives for lighting products that do not meet consumer expectations and result in a poor lighting experience, discouraging customers from investing in energy efficient lighting in the future.” It is unclear that the DLC listed products meet this requirement. The work paper shall be revised to include the </w:t>
      </w:r>
      <w:r w:rsidRPr="5B621C54">
        <w:rPr>
          <w:i/>
          <w:iCs/>
        </w:rPr>
        <w:lastRenderedPageBreak/>
        <w:t>process utilized by the PAs that will ensure that products offered meet the direction from D.12-11-015.”</w:t>
      </w:r>
    </w:p>
    <w:p w14:paraId="116ACFD8" w14:textId="77777777" w:rsidR="00001CD9" w:rsidRPr="00556F58" w:rsidRDefault="00001CD9" w:rsidP="00001CD9"/>
    <w:p w14:paraId="49B4446B" w14:textId="77777777" w:rsidR="00001CD9" w:rsidRDefault="5B621C54" w:rsidP="00001CD9">
      <w:r>
        <w:t>This market share study is an effort to determine the size of the non-residential LED market and the relative market share of products on the DLC QPL. The study is also developing a proposed definition of “quality” for non-residential lighting and will work with Commission staff to finalize this quality definition for future use in PA’s lighting portfolio.</w:t>
      </w:r>
    </w:p>
    <w:p w14:paraId="0733FCA4" w14:textId="77777777" w:rsidR="002764EB" w:rsidRDefault="002764EB" w:rsidP="00001CD9"/>
    <w:p w14:paraId="668EE4B0" w14:textId="1A7C47F5" w:rsidR="002764EB" w:rsidRPr="00556F58" w:rsidRDefault="002764EB" w:rsidP="00001CD9">
      <w:r>
        <w:t xml:space="preserve">This study has been expanded to include distributor surveys to determine the standard practice baseline for interior LED categories. These surveys will ask distributors about their current sales/purchase mix by lighting technology, including LEDs. They will ask about the last 12 months and the projected sales mix by lighting technology for </w:t>
      </w:r>
      <w:r w:rsidR="00457D62">
        <w:t xml:space="preserve">each of </w:t>
      </w:r>
      <w:r>
        <w:t>the next five years. The sales data is being collected separately for each interior product category and also attempts to collect efficacy data within LED products being sold.</w:t>
      </w:r>
    </w:p>
    <w:p w14:paraId="23B1AA7E" w14:textId="77777777" w:rsidR="00001CD9" w:rsidRPr="00556F58" w:rsidRDefault="00001CD9" w:rsidP="00001CD9"/>
    <w:p w14:paraId="6198710B" w14:textId="71E673A5" w:rsidR="00620A00" w:rsidRPr="00556F58" w:rsidRDefault="5B621C54" w:rsidP="5B621C54">
      <w:pPr>
        <w:rPr>
          <w:sz w:val="32"/>
          <w:szCs w:val="32"/>
        </w:rPr>
      </w:pPr>
      <w:r>
        <w:t>Until this study is completed, IOUs will use the DOE Lighting Facts database as a proxy for representing the LED market.</w:t>
      </w:r>
    </w:p>
    <w:p w14:paraId="6198710D" w14:textId="77777777" w:rsidR="00A115EF" w:rsidRPr="00454D13" w:rsidRDefault="5B621C54" w:rsidP="00A115EF">
      <w:pPr>
        <w:pStyle w:val="Heading2"/>
      </w:pPr>
      <w:bookmarkStart w:id="81" w:name="_Ref510885807"/>
      <w:bookmarkStart w:id="82" w:name="_Toc511134196"/>
      <w:bookmarkStart w:id="83" w:name="_Toc511235033"/>
      <w:r>
        <w:t>1.6 Data Quality and Future Data Needs</w:t>
      </w:r>
      <w:bookmarkEnd w:id="81"/>
      <w:bookmarkEnd w:id="82"/>
      <w:bookmarkEnd w:id="83"/>
    </w:p>
    <w:p w14:paraId="3A28B24A" w14:textId="77777777" w:rsidR="006F1B68" w:rsidRPr="006F1B68" w:rsidRDefault="5B621C54" w:rsidP="00381DDC">
      <w:pPr>
        <w:pStyle w:val="Heading3"/>
        <w:rPr>
          <w:b w:val="0"/>
          <w:bCs w:val="0"/>
        </w:rPr>
      </w:pPr>
      <w:bookmarkStart w:id="84" w:name="_Toc511134197"/>
      <w:bookmarkStart w:id="85" w:name="_Toc511235034"/>
      <w:r>
        <w:t>1.6.1 Standard Practice Baseline Studies</w:t>
      </w:r>
      <w:bookmarkEnd w:id="84"/>
      <w:bookmarkEnd w:id="85"/>
      <w:r>
        <w:t xml:space="preserve"> </w:t>
      </w:r>
    </w:p>
    <w:p w14:paraId="6198710F" w14:textId="227DDBCB" w:rsidR="008C3FF8" w:rsidRPr="00454D13" w:rsidRDefault="5B621C54">
      <w:r>
        <w:t xml:space="preserve">The California Investor-Owned Utilities are working on a standard practice baseline and </w:t>
      </w:r>
      <w:proofErr w:type="spellStart"/>
      <w:r>
        <w:t>workpaper</w:t>
      </w:r>
      <w:proofErr w:type="spellEnd"/>
      <w:r>
        <w:t xml:space="preserve"> update study for outdoor lighting per the 2017ExteriorLEDFixturesDisposition-BaselineClarifications-12Apr2017, Resolution E-4795, and SCE-16-C-C-0073_0500804246_Ext. LED Lighting, dated 02/15/2017.  Results are expected to be completed and available for use by late 2018.  PG&amp;E has updated this </w:t>
      </w:r>
      <w:proofErr w:type="spellStart"/>
      <w:r>
        <w:t>workpaper</w:t>
      </w:r>
      <w:proofErr w:type="spellEnd"/>
      <w:r>
        <w:t xml:space="preserve"> (Revision 8) with an interim solution per the 2018 Outdoor Lighting Phase 1disposition until the standard practice baseline study results have been approved and published.</w:t>
      </w:r>
    </w:p>
    <w:p w14:paraId="284CC7CE" w14:textId="77777777" w:rsidR="00327167" w:rsidRDefault="5B621C54" w:rsidP="00327167">
      <w:pPr>
        <w:pStyle w:val="Heading3"/>
      </w:pPr>
      <w:bookmarkStart w:id="86" w:name="_Toc511134198"/>
      <w:bookmarkStart w:id="87" w:name="_Ref511142462"/>
      <w:bookmarkStart w:id="88" w:name="_Toc511235035"/>
      <w:bookmarkStart w:id="89" w:name="_Hlk510966190"/>
      <w:r>
        <w:t>1.6.2 Inclusion of Early Retirement (ER)/Accelerated Replacement (AR) Measure Application Type</w:t>
      </w:r>
      <w:bookmarkEnd w:id="86"/>
      <w:bookmarkEnd w:id="87"/>
      <w:bookmarkEnd w:id="88"/>
    </w:p>
    <w:p w14:paraId="2499FDFB" w14:textId="332ACAB9" w:rsidR="00327167" w:rsidRPr="00327167" w:rsidRDefault="5B621C54" w:rsidP="00327167">
      <w:pPr>
        <w:rPr>
          <w:sz w:val="20"/>
          <w:szCs w:val="20"/>
        </w:rPr>
      </w:pPr>
      <w:r>
        <w:t xml:space="preserve">PG&amp;E is currently investigating ER/AR measure application type offering for the next iteration of the </w:t>
      </w:r>
      <w:proofErr w:type="spellStart"/>
      <w:r>
        <w:t>workpaper</w:t>
      </w:r>
      <w:proofErr w:type="spellEnd"/>
      <w:r>
        <w:t>.  The analysis will be derived from reviewing ER custom applications with a focus on customer segment(s) and geographical location(s).  Resolution E-4818 begins to set a framework for deemed program level ER adoption for Preponderance of Evidence.  Additionally, the Track 2 Working Group’s report is waiting for adoption or incorporation of future Decisions and/or Proposals.</w:t>
      </w:r>
    </w:p>
    <w:p w14:paraId="303DD48C" w14:textId="77777777" w:rsidR="00512F6D" w:rsidRPr="00614D6C" w:rsidRDefault="5B621C54" w:rsidP="00512F6D">
      <w:pPr>
        <w:pStyle w:val="Heading3"/>
      </w:pPr>
      <w:bookmarkStart w:id="90" w:name="_Toc511134199"/>
      <w:bookmarkStart w:id="91" w:name="_Toc511235036"/>
      <w:r>
        <w:t>1.6.3 Product ID Collection Process</w:t>
      </w:r>
      <w:bookmarkEnd w:id="90"/>
      <w:bookmarkEnd w:id="91"/>
    </w:p>
    <w:p w14:paraId="4F0FBD33" w14:textId="7674ED7B" w:rsidR="00512F6D" w:rsidRPr="00512F6D" w:rsidRDefault="3C05B5AF" w:rsidP="00512F6D">
      <w:pPr>
        <w:rPr>
          <w:highlight w:val="yellow"/>
        </w:rPr>
      </w:pPr>
      <w:r>
        <w:t xml:space="preserve">As part of the IOUs’ future data needs, a more robust process to collect product information from program data is being implemented. It has been an ongoing challenge to run data analytics on existing Program data due to model number discrepancies from rebate application invoices and the DLC QPL. In order to address this challenge, IOUs propose to collect the unique DLC product ID in rebate applications. This unique identifier has no variation and can easily be used to match product </w:t>
      </w:r>
      <w:r>
        <w:lastRenderedPageBreak/>
        <w:t xml:space="preserve">information from program data to the performance metrics of these products listed on the DLC QPL. Collecting this additional information will be helpful for future </w:t>
      </w:r>
      <w:proofErr w:type="spellStart"/>
      <w:r>
        <w:t>workpaper</w:t>
      </w:r>
      <w:proofErr w:type="spellEnd"/>
      <w:r>
        <w:t xml:space="preserve"> updates.</w:t>
      </w:r>
    </w:p>
    <w:p w14:paraId="438ED04B" w14:textId="0F6B1C70" w:rsidR="00327167" w:rsidRDefault="5B621C54" w:rsidP="00381DDC">
      <w:pPr>
        <w:pStyle w:val="Heading3"/>
        <w:rPr>
          <w:b w:val="0"/>
          <w:bCs w:val="0"/>
        </w:rPr>
      </w:pPr>
      <w:bookmarkStart w:id="92" w:name="_Toc511134200"/>
      <w:bookmarkStart w:id="93" w:name="_Toc511235037"/>
      <w:r>
        <w:t>1.6.</w:t>
      </w:r>
      <w:r w:rsidR="00E5437A">
        <w:t>4</w:t>
      </w:r>
      <w:r>
        <w:t xml:space="preserve"> </w:t>
      </w:r>
      <w:proofErr w:type="spellStart"/>
      <w:r>
        <w:t>LightingFacts</w:t>
      </w:r>
      <w:proofErr w:type="spellEnd"/>
      <w:r>
        <w:t xml:space="preserve"> LED Database</w:t>
      </w:r>
      <w:bookmarkEnd w:id="92"/>
      <w:bookmarkEnd w:id="93"/>
    </w:p>
    <w:p w14:paraId="645A9B92" w14:textId="77777777" w:rsidR="00327167" w:rsidRPr="00893A1E" w:rsidRDefault="5B621C54" w:rsidP="00327167">
      <w:pPr>
        <w:rPr>
          <w:sz w:val="22"/>
          <w:szCs w:val="22"/>
        </w:rPr>
      </w:pPr>
      <w:proofErr w:type="spellStart"/>
      <w:r>
        <w:t>LightingFacts</w:t>
      </w:r>
      <w:proofErr w:type="spellEnd"/>
      <w:r>
        <w:t xml:space="preserve"> offers many benefits as a data source for a full characterization of the LED market:</w:t>
      </w:r>
    </w:p>
    <w:p w14:paraId="030F1E90" w14:textId="77777777" w:rsidR="00327167" w:rsidRPr="00893A1E" w:rsidRDefault="71903359" w:rsidP="00765CF3">
      <w:pPr>
        <w:numPr>
          <w:ilvl w:val="0"/>
          <w:numId w:val="4"/>
        </w:numPr>
        <w:spacing w:after="200" w:line="276" w:lineRule="auto"/>
        <w:contextualSpacing/>
      </w:pPr>
      <w:r>
        <w:t>Up-to-date product offerings</w:t>
      </w:r>
    </w:p>
    <w:p w14:paraId="76142AB7" w14:textId="77777777" w:rsidR="00327167" w:rsidRPr="00893A1E" w:rsidRDefault="71903359" w:rsidP="00765CF3">
      <w:pPr>
        <w:numPr>
          <w:ilvl w:val="0"/>
          <w:numId w:val="4"/>
        </w:numPr>
        <w:spacing w:after="200" w:line="276" w:lineRule="auto"/>
        <w:contextualSpacing/>
      </w:pPr>
      <w:r>
        <w:t>Large sample size (~30,000 outdoor products)</w:t>
      </w:r>
    </w:p>
    <w:p w14:paraId="7EB7955B" w14:textId="77777777" w:rsidR="00327167" w:rsidRPr="00893A1E" w:rsidRDefault="71903359" w:rsidP="00765CF3">
      <w:pPr>
        <w:numPr>
          <w:ilvl w:val="0"/>
          <w:numId w:val="4"/>
        </w:numPr>
        <w:spacing w:after="200" w:line="276" w:lineRule="auto"/>
        <w:contextualSpacing/>
      </w:pPr>
      <w:r>
        <w:t xml:space="preserve">Product performance data previously accepted by </w:t>
      </w:r>
      <w:proofErr w:type="spellStart"/>
      <w:r>
        <w:t>CalTF</w:t>
      </w:r>
      <w:proofErr w:type="spellEnd"/>
      <w:r>
        <w:t xml:space="preserve"> and Ex-Ante Review team in the LED Troffer </w:t>
      </w:r>
      <w:proofErr w:type="spellStart"/>
      <w:r>
        <w:t>workpaper</w:t>
      </w:r>
      <w:proofErr w:type="spellEnd"/>
    </w:p>
    <w:p w14:paraId="63E9C3F6" w14:textId="77777777" w:rsidR="00327167" w:rsidRPr="00893A1E" w:rsidRDefault="71903359" w:rsidP="00765CF3">
      <w:pPr>
        <w:numPr>
          <w:ilvl w:val="0"/>
          <w:numId w:val="4"/>
        </w:numPr>
        <w:spacing w:after="200" w:line="276" w:lineRule="auto"/>
        <w:contextualSpacing/>
      </w:pPr>
      <w:r>
        <w:t>Ability to filter by year, so that older products could be excluded from the efficacy sampling</w:t>
      </w:r>
    </w:p>
    <w:p w14:paraId="1A0F909B" w14:textId="77777777" w:rsidR="00327167" w:rsidRPr="00864659" w:rsidRDefault="71903359" w:rsidP="00765CF3">
      <w:pPr>
        <w:numPr>
          <w:ilvl w:val="0"/>
          <w:numId w:val="4"/>
        </w:numPr>
        <w:spacing w:line="276" w:lineRule="auto"/>
      </w:pPr>
      <w:r>
        <w:t xml:space="preserve">Important distinctions by primary use: </w:t>
      </w:r>
      <w:proofErr w:type="spellStart"/>
      <w:r>
        <w:t>LightingFacts</w:t>
      </w:r>
      <w:proofErr w:type="spellEnd"/>
      <w:r>
        <w:t xml:space="preserve"> captures the lower LPW values typical of Wall-mounted LEDs on the market.</w:t>
      </w:r>
    </w:p>
    <w:p w14:paraId="09E9E6E3" w14:textId="77777777" w:rsidR="00381DDC" w:rsidRPr="00381DDC" w:rsidRDefault="00381DDC" w:rsidP="00381DDC">
      <w:pPr>
        <w:pStyle w:val="ListParagraph"/>
        <w:rPr>
          <w:szCs w:val="20"/>
        </w:rPr>
      </w:pPr>
    </w:p>
    <w:p w14:paraId="6D4B5812" w14:textId="471E3841" w:rsidR="00381DDC" w:rsidRDefault="5B621C54" w:rsidP="00381DDC">
      <w:bookmarkStart w:id="94" w:name="_Hlk510967141"/>
      <w:r>
        <w:t xml:space="preserve">Unfortunately, the Department of Energy will be ending future funding for the </w:t>
      </w:r>
      <w:proofErr w:type="spellStart"/>
      <w:r>
        <w:t>LightingFacts</w:t>
      </w:r>
      <w:proofErr w:type="spellEnd"/>
      <w:r>
        <w:t xml:space="preserve"> label program.  Other data sources will need to be considered in lieu of </w:t>
      </w:r>
      <w:proofErr w:type="spellStart"/>
      <w:r>
        <w:t>LightingFacts</w:t>
      </w:r>
      <w:proofErr w:type="spellEnd"/>
      <w:r>
        <w:t xml:space="preserve"> such as the data that will be collected for the Navigant LED Market Characterization study.</w:t>
      </w:r>
    </w:p>
    <w:p w14:paraId="53A08DA8" w14:textId="02619865" w:rsidR="00382273" w:rsidRDefault="00E5437A" w:rsidP="00382273">
      <w:pPr>
        <w:pStyle w:val="Heading3"/>
      </w:pPr>
      <w:bookmarkStart w:id="95" w:name="_Toc511134201"/>
      <w:bookmarkStart w:id="96" w:name="_Ref511138524"/>
      <w:bookmarkStart w:id="97" w:name="_Toc511235038"/>
      <w:r>
        <w:t>1.6.5</w:t>
      </w:r>
      <w:r w:rsidR="5B621C54">
        <w:t xml:space="preserve"> Cost Data Quality</w:t>
      </w:r>
      <w:bookmarkEnd w:id="95"/>
      <w:bookmarkEnd w:id="96"/>
      <w:bookmarkEnd w:id="97"/>
    </w:p>
    <w:p w14:paraId="087459B7" w14:textId="48FE1E77" w:rsidR="00382273" w:rsidRPr="00382273" w:rsidRDefault="00A75218" w:rsidP="00382273">
      <w:r>
        <w:t xml:space="preserve">The cost analysis to develop the base case and measure case costs for this </w:t>
      </w:r>
      <w:proofErr w:type="spellStart"/>
      <w:r>
        <w:t>workpaper</w:t>
      </w:r>
      <w:proofErr w:type="spellEnd"/>
      <w:r>
        <w:t xml:space="preserve"> revision contemplated data from several sources</w:t>
      </w:r>
      <w:r w:rsidR="00E41D38">
        <w:t xml:space="preserve"> including:</w:t>
      </w:r>
    </w:p>
    <w:p w14:paraId="72A2775A" w14:textId="77777777" w:rsidR="00382273" w:rsidRPr="00382273" w:rsidRDefault="5B621C54" w:rsidP="00765CF3">
      <w:pPr>
        <w:pStyle w:val="ListParagraph"/>
        <w:numPr>
          <w:ilvl w:val="0"/>
          <w:numId w:val="11"/>
        </w:numPr>
      </w:pPr>
      <w:r>
        <w:t xml:space="preserve">PG&amp;E Program Data </w:t>
      </w:r>
    </w:p>
    <w:p w14:paraId="4A37B29D" w14:textId="7C756074" w:rsidR="00382273" w:rsidRPr="00382273" w:rsidRDefault="5B621C54" w:rsidP="00765CF3">
      <w:pPr>
        <w:pStyle w:val="ListParagraph"/>
        <w:numPr>
          <w:ilvl w:val="0"/>
          <w:numId w:val="11"/>
        </w:numPr>
      </w:pPr>
      <w:r>
        <w:t>Navigant Data from the Price Tracker</w:t>
      </w:r>
    </w:p>
    <w:p w14:paraId="128D253C" w14:textId="77777777" w:rsidR="00382273" w:rsidRPr="00382273" w:rsidRDefault="5B621C54" w:rsidP="00765CF3">
      <w:pPr>
        <w:pStyle w:val="ListParagraph"/>
        <w:numPr>
          <w:ilvl w:val="0"/>
          <w:numId w:val="11"/>
        </w:numPr>
      </w:pPr>
      <w:r>
        <w:t>Online pricing</w:t>
      </w:r>
    </w:p>
    <w:p w14:paraId="4A795D71" w14:textId="77777777" w:rsidR="00382273" w:rsidRPr="00382273" w:rsidRDefault="00382273" w:rsidP="00382273"/>
    <w:bookmarkEnd w:id="94"/>
    <w:p w14:paraId="7FF8B7AB" w14:textId="36A8DB05" w:rsidR="00E41D38" w:rsidRDefault="00E41D38" w:rsidP="00382273">
      <w:r>
        <w:t xml:space="preserve">As detailed below, these cost determination approaches did not yield reliable incremental measure costs. Until further analysis can be conducted, incremental measure costs have been determined based on existing deemed rebate levels PG&amp;E launched on January 1, 2018, and will be applied for this revision only as an interim solution. </w:t>
      </w:r>
      <w:r w:rsidR="00590B6E">
        <w:t>This option is described in further detail in Section 4 on Base and Measure Costs.</w:t>
      </w:r>
    </w:p>
    <w:p w14:paraId="5ACE060D" w14:textId="77777777" w:rsidR="00E41D38" w:rsidRPr="00382273" w:rsidRDefault="00E41D38" w:rsidP="00382273"/>
    <w:p w14:paraId="264A2EED" w14:textId="2AF00476" w:rsidR="00B44F13" w:rsidRPr="00B44F13" w:rsidRDefault="5B621C54" w:rsidP="00B44F13">
      <w:r w:rsidRPr="5B621C54">
        <w:rPr>
          <w:b/>
          <w:bCs/>
        </w:rPr>
        <w:t>PG&amp;E Program Data:</w:t>
      </w:r>
      <w:r>
        <w:t xml:space="preserve">  </w:t>
      </w:r>
      <w:r w:rsidR="001678BD">
        <w:t>To perform cost analysis, o</w:t>
      </w:r>
      <w:r>
        <w:t xml:space="preserve">ne of the challenges with the data was acquiring the wattage, lumen output, and efficacy of the rebated fixture because the unique Product ID that matches with the listed DLC fixture has not yet been implemented as part of application processing. Additionally, some applications did not contain a manufacturer and model number as it might be tracked elsewhere.  Since the manufacturer and model number is inconsistent from application to application, an approximate logic was used to match with the rebated fixture with the DLC list.  From there, the wattage, lumen output, and efficacy of the rebated fixtures </w:t>
      </w:r>
      <w:r w:rsidR="00A75218">
        <w:t xml:space="preserve">were </w:t>
      </w:r>
      <w:r>
        <w:t>acquired.  Some of the excluded applications entries had wattages out of the range of the measure definitions or had other cost data quality issues.  Other known or possible cost data quality issues include setting the material cost per unit equal to the rebates, incorporating the labor costs in the material costs, misreported quantities, and incorrect DLC manufacturing and model number matching.  Spot checking was conducted; however, it is a manual and time intensive task.  Invoices or receipts are scanned into the database electronically.</w:t>
      </w:r>
    </w:p>
    <w:p w14:paraId="06F6F0B9" w14:textId="77777777" w:rsidR="00B44F13" w:rsidRPr="00B44F13" w:rsidRDefault="00B44F13" w:rsidP="00B44F13">
      <w:pPr>
        <w:rPr>
          <w:szCs w:val="20"/>
        </w:rPr>
      </w:pPr>
    </w:p>
    <w:p w14:paraId="5AAA1315" w14:textId="0D1E7F77" w:rsidR="00327167" w:rsidRDefault="5B621C54" w:rsidP="00864659">
      <w:r>
        <w:lastRenderedPageBreak/>
        <w:t xml:space="preserve">From a general overview of the data, it was observed that costs do correlate to lumens or wattage as indicated in the Navigant 2018 LED Pricing study:  as wattage increases, the cost per fixture also increases.  The data also points that when comparing efficacy of LEDs, the price premium may not exist and as such, efficacy does not largely drive the cost of the fixture.  From recent discussions with the Commission Staff (early April 2018), a suggestion of cost pair matching was suggested.  The idea of cost pair matching is to find a group of similar fixtures in terms of fixture features in the base case as well as the measure case.  For example, if </w:t>
      </w:r>
      <w:r w:rsidR="001678BD">
        <w:t>explosion proof</w:t>
      </w:r>
      <w:r>
        <w:t xml:space="preserve">, </w:t>
      </w:r>
      <w:r w:rsidR="00F36459">
        <w:t>wet location rated</w:t>
      </w:r>
      <w:r>
        <w:t xml:space="preserve">, vibration resistant </w:t>
      </w:r>
      <w:r w:rsidR="00F36459">
        <w:t>outdoor</w:t>
      </w:r>
      <w:r>
        <w:t xml:space="preserve"> fixtures were found in the measure case, the base case should also possess the same fixture features.  This will drop variables in the cost of a fixture and leave efficacy as the sole variable left contributing to the price delta.  </w:t>
      </w:r>
      <w:r w:rsidR="002A2A7D" w:rsidRPr="002A2A7D">
        <w:t xml:space="preserve">A first examination of pair matching was conducted based on </w:t>
      </w:r>
      <w:r w:rsidR="002F4405">
        <w:t xml:space="preserve">a few </w:t>
      </w:r>
      <w:r w:rsidR="002A2A7D" w:rsidRPr="002A2A7D">
        <w:t>manufacturers</w:t>
      </w:r>
      <w:r w:rsidR="00F544C7">
        <w:t xml:space="preserve"> for all outdoor pricing</w:t>
      </w:r>
      <w:r w:rsidR="002A2A7D" w:rsidRPr="002A2A7D">
        <w:t>, and the results can be seen in the table below:</w:t>
      </w:r>
    </w:p>
    <w:p w14:paraId="5FCB25A2" w14:textId="2A69A0F5" w:rsidR="002F4405" w:rsidRDefault="002F4405" w:rsidP="00864659"/>
    <w:p w14:paraId="15EB63C4" w14:textId="43BEA89D" w:rsidR="00CA0351" w:rsidRDefault="00CA0351" w:rsidP="00F36459">
      <w:pPr>
        <w:pStyle w:val="Caption"/>
        <w:keepNext/>
        <w:jc w:val="center"/>
      </w:pPr>
      <w:bookmarkStart w:id="98" w:name="_Toc511235063"/>
      <w:r>
        <w:t xml:space="preserve">Table </w:t>
      </w:r>
      <w:fldSimple w:instr=" SEQ Table \* ARABIC ">
        <w:r w:rsidR="006401BF">
          <w:rPr>
            <w:noProof/>
          </w:rPr>
          <w:t>12</w:t>
        </w:r>
      </w:fldSimple>
      <w:r>
        <w:t>: Sample Pair Matching by Manufacturer</w:t>
      </w:r>
      <w:bookmarkEnd w:id="98"/>
    </w:p>
    <w:tbl>
      <w:tblPr>
        <w:tblStyle w:val="TableGrid"/>
        <w:tblW w:w="0" w:type="auto"/>
        <w:jc w:val="center"/>
        <w:tblLook w:val="04A0" w:firstRow="1" w:lastRow="0" w:firstColumn="1" w:lastColumn="0" w:noHBand="0" w:noVBand="1"/>
      </w:tblPr>
      <w:tblGrid>
        <w:gridCol w:w="1595"/>
        <w:gridCol w:w="1720"/>
        <w:gridCol w:w="1083"/>
        <w:gridCol w:w="2205"/>
      </w:tblGrid>
      <w:tr w:rsidR="002F4405" w:rsidRPr="0037577B" w14:paraId="05CC5921" w14:textId="77777777" w:rsidTr="000A150F">
        <w:trPr>
          <w:trHeight w:val="300"/>
          <w:jc w:val="center"/>
        </w:trPr>
        <w:tc>
          <w:tcPr>
            <w:tcW w:w="1595" w:type="dxa"/>
            <w:noWrap/>
            <w:vAlign w:val="center"/>
            <w:hideMark/>
          </w:tcPr>
          <w:p w14:paraId="1558BA05" w14:textId="77777777" w:rsidR="002F4405" w:rsidRPr="0037577B" w:rsidRDefault="002F4405" w:rsidP="000A150F">
            <w:pPr>
              <w:jc w:val="center"/>
              <w:rPr>
                <w:rFonts w:ascii="Arial" w:hAnsi="Arial" w:cs="Arial"/>
                <w:b/>
                <w:bCs/>
                <w:sz w:val="20"/>
                <w:szCs w:val="20"/>
              </w:rPr>
            </w:pPr>
            <w:r>
              <w:rPr>
                <w:rFonts w:ascii="Arial" w:hAnsi="Arial" w:cs="Arial"/>
                <w:b/>
                <w:bCs/>
                <w:sz w:val="20"/>
                <w:szCs w:val="20"/>
              </w:rPr>
              <w:t>Manufacturers</w:t>
            </w:r>
          </w:p>
        </w:tc>
        <w:tc>
          <w:tcPr>
            <w:tcW w:w="1720" w:type="dxa"/>
            <w:noWrap/>
            <w:vAlign w:val="center"/>
            <w:hideMark/>
          </w:tcPr>
          <w:p w14:paraId="07E5152E" w14:textId="77777777" w:rsidR="002F4405" w:rsidRPr="0037577B" w:rsidRDefault="002F4405" w:rsidP="000A150F">
            <w:pPr>
              <w:jc w:val="center"/>
              <w:rPr>
                <w:rFonts w:ascii="Arial" w:hAnsi="Arial" w:cs="Arial"/>
                <w:b/>
                <w:bCs/>
                <w:sz w:val="20"/>
                <w:szCs w:val="20"/>
              </w:rPr>
            </w:pPr>
            <w:r w:rsidRPr="0037577B">
              <w:rPr>
                <w:rFonts w:ascii="Arial" w:hAnsi="Arial" w:cs="Arial"/>
                <w:b/>
                <w:bCs/>
                <w:sz w:val="20"/>
                <w:szCs w:val="20"/>
              </w:rPr>
              <w:t>Premium</w:t>
            </w:r>
          </w:p>
        </w:tc>
        <w:tc>
          <w:tcPr>
            <w:tcW w:w="1083" w:type="dxa"/>
            <w:noWrap/>
            <w:vAlign w:val="center"/>
            <w:hideMark/>
          </w:tcPr>
          <w:p w14:paraId="7A6A447F" w14:textId="77777777" w:rsidR="002F4405" w:rsidRPr="0037577B" w:rsidRDefault="002F4405" w:rsidP="000A150F">
            <w:pPr>
              <w:jc w:val="center"/>
              <w:rPr>
                <w:rFonts w:ascii="Arial" w:hAnsi="Arial" w:cs="Arial"/>
                <w:b/>
                <w:bCs/>
                <w:sz w:val="20"/>
                <w:szCs w:val="20"/>
              </w:rPr>
            </w:pPr>
            <w:r w:rsidRPr="0037577B">
              <w:rPr>
                <w:rFonts w:ascii="Arial" w:hAnsi="Arial" w:cs="Arial"/>
                <w:b/>
                <w:bCs/>
                <w:sz w:val="20"/>
                <w:szCs w:val="20"/>
              </w:rPr>
              <w:t>Standard</w:t>
            </w:r>
          </w:p>
        </w:tc>
        <w:tc>
          <w:tcPr>
            <w:tcW w:w="2205" w:type="dxa"/>
            <w:noWrap/>
            <w:vAlign w:val="center"/>
            <w:hideMark/>
          </w:tcPr>
          <w:p w14:paraId="59D2C494" w14:textId="77777777" w:rsidR="002F4405" w:rsidRPr="0037577B" w:rsidRDefault="002F4405" w:rsidP="000A150F">
            <w:pPr>
              <w:jc w:val="center"/>
              <w:rPr>
                <w:rFonts w:ascii="Arial" w:hAnsi="Arial" w:cs="Arial"/>
                <w:b/>
                <w:bCs/>
                <w:sz w:val="20"/>
                <w:szCs w:val="20"/>
              </w:rPr>
            </w:pPr>
            <w:r w:rsidRPr="0037577B">
              <w:rPr>
                <w:rFonts w:ascii="Arial" w:hAnsi="Arial" w:cs="Arial"/>
                <w:b/>
                <w:bCs/>
                <w:sz w:val="20"/>
                <w:szCs w:val="20"/>
              </w:rPr>
              <w:t>Adder for Premium</w:t>
            </w:r>
          </w:p>
        </w:tc>
      </w:tr>
      <w:tr w:rsidR="00F544C7" w:rsidRPr="0037577B" w14:paraId="02F1F0B8" w14:textId="77777777" w:rsidTr="000A150F">
        <w:trPr>
          <w:trHeight w:val="300"/>
          <w:jc w:val="center"/>
        </w:trPr>
        <w:tc>
          <w:tcPr>
            <w:tcW w:w="1595" w:type="dxa"/>
            <w:noWrap/>
            <w:vAlign w:val="center"/>
          </w:tcPr>
          <w:p w14:paraId="0B840808" w14:textId="2CAFA970" w:rsidR="00F544C7" w:rsidRPr="0037577B" w:rsidRDefault="00F544C7" w:rsidP="00F544C7">
            <w:pPr>
              <w:jc w:val="center"/>
              <w:rPr>
                <w:rFonts w:ascii="Arial" w:hAnsi="Arial" w:cs="Arial"/>
                <w:sz w:val="20"/>
                <w:szCs w:val="20"/>
              </w:rPr>
            </w:pPr>
            <w:r>
              <w:rPr>
                <w:rFonts w:ascii="Arial" w:hAnsi="Arial" w:cs="Arial"/>
                <w:sz w:val="20"/>
                <w:szCs w:val="20"/>
              </w:rPr>
              <w:t>CREE</w:t>
            </w:r>
          </w:p>
        </w:tc>
        <w:tc>
          <w:tcPr>
            <w:tcW w:w="1720" w:type="dxa"/>
            <w:noWrap/>
            <w:vAlign w:val="bottom"/>
          </w:tcPr>
          <w:p w14:paraId="6334C17E" w14:textId="432ED266" w:rsidR="00F544C7" w:rsidRPr="0037577B" w:rsidRDefault="00F544C7" w:rsidP="00F544C7">
            <w:pPr>
              <w:jc w:val="center"/>
              <w:rPr>
                <w:rFonts w:ascii="Arial" w:hAnsi="Arial" w:cs="Arial"/>
                <w:sz w:val="20"/>
                <w:szCs w:val="20"/>
              </w:rPr>
            </w:pPr>
            <w:r>
              <w:rPr>
                <w:rFonts w:ascii="Calibri" w:hAnsi="Calibri"/>
                <w:color w:val="000000"/>
                <w:sz w:val="22"/>
                <w:szCs w:val="22"/>
              </w:rPr>
              <w:t xml:space="preserve"> $708.45 </w:t>
            </w:r>
          </w:p>
        </w:tc>
        <w:tc>
          <w:tcPr>
            <w:tcW w:w="1083" w:type="dxa"/>
            <w:noWrap/>
            <w:vAlign w:val="bottom"/>
          </w:tcPr>
          <w:p w14:paraId="79EFED84" w14:textId="27FB0D65" w:rsidR="00F544C7" w:rsidRPr="0037577B" w:rsidRDefault="00F544C7" w:rsidP="00F544C7">
            <w:pPr>
              <w:jc w:val="center"/>
              <w:rPr>
                <w:rFonts w:ascii="Arial" w:hAnsi="Arial" w:cs="Arial"/>
                <w:sz w:val="20"/>
                <w:szCs w:val="20"/>
              </w:rPr>
            </w:pPr>
            <w:r>
              <w:rPr>
                <w:rFonts w:ascii="Calibri" w:hAnsi="Calibri"/>
                <w:color w:val="000000"/>
                <w:sz w:val="22"/>
                <w:szCs w:val="22"/>
              </w:rPr>
              <w:t xml:space="preserve"> $431.79 </w:t>
            </w:r>
          </w:p>
        </w:tc>
        <w:tc>
          <w:tcPr>
            <w:tcW w:w="2205" w:type="dxa"/>
            <w:noWrap/>
            <w:vAlign w:val="bottom"/>
          </w:tcPr>
          <w:p w14:paraId="0477CCA1" w14:textId="51EA1D16" w:rsidR="00F544C7" w:rsidRPr="0037577B" w:rsidRDefault="00F544C7" w:rsidP="00F544C7">
            <w:pPr>
              <w:jc w:val="center"/>
              <w:rPr>
                <w:rFonts w:ascii="Arial" w:hAnsi="Arial" w:cs="Arial"/>
                <w:sz w:val="20"/>
                <w:szCs w:val="20"/>
              </w:rPr>
            </w:pPr>
            <w:r>
              <w:rPr>
                <w:rFonts w:ascii="Calibri" w:hAnsi="Calibri"/>
                <w:color w:val="000000"/>
                <w:sz w:val="22"/>
                <w:szCs w:val="22"/>
              </w:rPr>
              <w:t xml:space="preserve"> $276.66 </w:t>
            </w:r>
          </w:p>
        </w:tc>
      </w:tr>
      <w:tr w:rsidR="00F544C7" w:rsidRPr="0037577B" w14:paraId="26E4FA0B" w14:textId="77777777" w:rsidTr="000A150F">
        <w:trPr>
          <w:trHeight w:val="300"/>
          <w:jc w:val="center"/>
        </w:trPr>
        <w:tc>
          <w:tcPr>
            <w:tcW w:w="1595" w:type="dxa"/>
            <w:noWrap/>
            <w:vAlign w:val="center"/>
          </w:tcPr>
          <w:p w14:paraId="16AC671D" w14:textId="54F0D0D0" w:rsidR="00F544C7" w:rsidRPr="0037577B" w:rsidRDefault="00F544C7" w:rsidP="00F544C7">
            <w:pPr>
              <w:jc w:val="center"/>
              <w:rPr>
                <w:rFonts w:ascii="Arial" w:hAnsi="Arial" w:cs="Arial"/>
                <w:sz w:val="20"/>
                <w:szCs w:val="20"/>
              </w:rPr>
            </w:pPr>
            <w:r>
              <w:rPr>
                <w:rFonts w:ascii="Arial" w:hAnsi="Arial" w:cs="Arial"/>
                <w:sz w:val="20"/>
                <w:szCs w:val="20"/>
              </w:rPr>
              <w:t>Foshan</w:t>
            </w:r>
          </w:p>
        </w:tc>
        <w:tc>
          <w:tcPr>
            <w:tcW w:w="1720" w:type="dxa"/>
            <w:noWrap/>
            <w:vAlign w:val="bottom"/>
          </w:tcPr>
          <w:p w14:paraId="6EFC73B7" w14:textId="55DF8D63" w:rsidR="00F544C7" w:rsidRPr="0037577B" w:rsidRDefault="00F544C7" w:rsidP="00F544C7">
            <w:pPr>
              <w:jc w:val="center"/>
              <w:rPr>
                <w:rFonts w:ascii="Arial" w:hAnsi="Arial" w:cs="Arial"/>
                <w:sz w:val="20"/>
                <w:szCs w:val="20"/>
              </w:rPr>
            </w:pPr>
            <w:r>
              <w:rPr>
                <w:rFonts w:ascii="Calibri" w:hAnsi="Calibri"/>
                <w:color w:val="000000"/>
                <w:sz w:val="22"/>
                <w:szCs w:val="22"/>
              </w:rPr>
              <w:t xml:space="preserve"> $396.50 </w:t>
            </w:r>
          </w:p>
        </w:tc>
        <w:tc>
          <w:tcPr>
            <w:tcW w:w="1083" w:type="dxa"/>
            <w:noWrap/>
            <w:vAlign w:val="bottom"/>
          </w:tcPr>
          <w:p w14:paraId="65F01C74" w14:textId="6AC8CFFA" w:rsidR="00F544C7" w:rsidRPr="0037577B" w:rsidRDefault="00F544C7" w:rsidP="00F544C7">
            <w:pPr>
              <w:jc w:val="center"/>
              <w:rPr>
                <w:rFonts w:ascii="Arial" w:hAnsi="Arial" w:cs="Arial"/>
                <w:sz w:val="20"/>
                <w:szCs w:val="20"/>
              </w:rPr>
            </w:pPr>
            <w:r>
              <w:rPr>
                <w:rFonts w:ascii="Calibri" w:hAnsi="Calibri"/>
                <w:color w:val="000000"/>
                <w:sz w:val="22"/>
                <w:szCs w:val="22"/>
              </w:rPr>
              <w:t xml:space="preserve"> $540.01 </w:t>
            </w:r>
          </w:p>
        </w:tc>
        <w:tc>
          <w:tcPr>
            <w:tcW w:w="2205" w:type="dxa"/>
            <w:noWrap/>
            <w:vAlign w:val="bottom"/>
          </w:tcPr>
          <w:p w14:paraId="47807A69" w14:textId="7607F938" w:rsidR="00F544C7" w:rsidRPr="0037577B" w:rsidRDefault="00F544C7" w:rsidP="00F544C7">
            <w:pPr>
              <w:jc w:val="center"/>
              <w:rPr>
                <w:rFonts w:ascii="Arial" w:hAnsi="Arial" w:cs="Arial"/>
                <w:sz w:val="20"/>
                <w:szCs w:val="20"/>
              </w:rPr>
            </w:pPr>
            <w:r>
              <w:rPr>
                <w:rFonts w:ascii="Calibri" w:hAnsi="Calibri"/>
                <w:color w:val="000000"/>
                <w:sz w:val="22"/>
                <w:szCs w:val="22"/>
              </w:rPr>
              <w:t xml:space="preserve"> $(143.51)</w:t>
            </w:r>
          </w:p>
        </w:tc>
      </w:tr>
      <w:tr w:rsidR="00F544C7" w:rsidRPr="0037577B" w14:paraId="4B30C5C1" w14:textId="77777777" w:rsidTr="000A150F">
        <w:trPr>
          <w:trHeight w:val="300"/>
          <w:jc w:val="center"/>
        </w:trPr>
        <w:tc>
          <w:tcPr>
            <w:tcW w:w="1595" w:type="dxa"/>
            <w:noWrap/>
            <w:vAlign w:val="center"/>
          </w:tcPr>
          <w:p w14:paraId="3959410D" w14:textId="214023B6" w:rsidR="00F544C7" w:rsidRPr="0037577B" w:rsidRDefault="00F544C7" w:rsidP="00F544C7">
            <w:pPr>
              <w:jc w:val="center"/>
              <w:rPr>
                <w:rFonts w:ascii="Arial" w:hAnsi="Arial" w:cs="Arial"/>
                <w:sz w:val="20"/>
                <w:szCs w:val="20"/>
              </w:rPr>
            </w:pPr>
            <w:r>
              <w:rPr>
                <w:rFonts w:ascii="Arial" w:hAnsi="Arial" w:cs="Arial"/>
                <w:sz w:val="20"/>
                <w:szCs w:val="20"/>
              </w:rPr>
              <w:t>Hubbell</w:t>
            </w:r>
          </w:p>
        </w:tc>
        <w:tc>
          <w:tcPr>
            <w:tcW w:w="1720" w:type="dxa"/>
            <w:noWrap/>
            <w:vAlign w:val="bottom"/>
          </w:tcPr>
          <w:p w14:paraId="30216D62" w14:textId="342F9103" w:rsidR="00F544C7" w:rsidRPr="0037577B" w:rsidRDefault="00F544C7" w:rsidP="00F544C7">
            <w:pPr>
              <w:jc w:val="center"/>
              <w:rPr>
                <w:rFonts w:ascii="Arial" w:hAnsi="Arial" w:cs="Arial"/>
                <w:sz w:val="20"/>
                <w:szCs w:val="20"/>
              </w:rPr>
            </w:pPr>
            <w:r>
              <w:rPr>
                <w:rFonts w:ascii="Calibri" w:hAnsi="Calibri"/>
                <w:color w:val="000000"/>
                <w:sz w:val="22"/>
                <w:szCs w:val="22"/>
              </w:rPr>
              <w:t xml:space="preserve"> $1,079.76 </w:t>
            </w:r>
          </w:p>
        </w:tc>
        <w:tc>
          <w:tcPr>
            <w:tcW w:w="1083" w:type="dxa"/>
            <w:noWrap/>
            <w:vAlign w:val="bottom"/>
          </w:tcPr>
          <w:p w14:paraId="0D6E2464" w14:textId="7674A639" w:rsidR="00F544C7" w:rsidRPr="0037577B" w:rsidRDefault="00F544C7" w:rsidP="00F544C7">
            <w:pPr>
              <w:jc w:val="center"/>
              <w:rPr>
                <w:rFonts w:ascii="Arial" w:hAnsi="Arial" w:cs="Arial"/>
                <w:sz w:val="20"/>
                <w:szCs w:val="20"/>
              </w:rPr>
            </w:pPr>
            <w:r>
              <w:rPr>
                <w:rFonts w:ascii="Calibri" w:hAnsi="Calibri"/>
                <w:color w:val="000000"/>
                <w:sz w:val="22"/>
                <w:szCs w:val="22"/>
              </w:rPr>
              <w:t xml:space="preserve"> $199.99 </w:t>
            </w:r>
          </w:p>
        </w:tc>
        <w:tc>
          <w:tcPr>
            <w:tcW w:w="2205" w:type="dxa"/>
            <w:noWrap/>
            <w:vAlign w:val="bottom"/>
          </w:tcPr>
          <w:p w14:paraId="5576D75C" w14:textId="75A6A531" w:rsidR="00F544C7" w:rsidRPr="0037577B" w:rsidRDefault="00F544C7" w:rsidP="00F544C7">
            <w:pPr>
              <w:jc w:val="center"/>
              <w:rPr>
                <w:rFonts w:ascii="Arial" w:hAnsi="Arial" w:cs="Arial"/>
                <w:sz w:val="20"/>
                <w:szCs w:val="20"/>
              </w:rPr>
            </w:pPr>
            <w:r>
              <w:rPr>
                <w:rFonts w:ascii="Calibri" w:hAnsi="Calibri"/>
                <w:color w:val="000000"/>
                <w:sz w:val="22"/>
                <w:szCs w:val="22"/>
              </w:rPr>
              <w:t xml:space="preserve"> $879.77 </w:t>
            </w:r>
          </w:p>
        </w:tc>
      </w:tr>
      <w:tr w:rsidR="00F544C7" w:rsidRPr="0037577B" w14:paraId="61B16FAD" w14:textId="77777777" w:rsidTr="000A150F">
        <w:trPr>
          <w:trHeight w:val="300"/>
          <w:jc w:val="center"/>
        </w:trPr>
        <w:tc>
          <w:tcPr>
            <w:tcW w:w="1595" w:type="dxa"/>
            <w:noWrap/>
            <w:vAlign w:val="center"/>
          </w:tcPr>
          <w:p w14:paraId="291F5515" w14:textId="5E2A014A" w:rsidR="00F544C7" w:rsidRPr="0037577B" w:rsidRDefault="00F544C7" w:rsidP="00F544C7">
            <w:pPr>
              <w:jc w:val="center"/>
              <w:rPr>
                <w:rFonts w:ascii="Arial" w:hAnsi="Arial" w:cs="Arial"/>
                <w:sz w:val="20"/>
                <w:szCs w:val="20"/>
              </w:rPr>
            </w:pPr>
            <w:proofErr w:type="spellStart"/>
            <w:r>
              <w:rPr>
                <w:rFonts w:ascii="Arial" w:hAnsi="Arial" w:cs="Arial"/>
                <w:sz w:val="20"/>
                <w:szCs w:val="20"/>
              </w:rPr>
              <w:t>Mester</w:t>
            </w:r>
            <w:proofErr w:type="spellEnd"/>
            <w:r>
              <w:rPr>
                <w:rFonts w:ascii="Arial" w:hAnsi="Arial" w:cs="Arial"/>
                <w:sz w:val="20"/>
                <w:szCs w:val="20"/>
              </w:rPr>
              <w:t xml:space="preserve"> LED Limited</w:t>
            </w:r>
          </w:p>
        </w:tc>
        <w:tc>
          <w:tcPr>
            <w:tcW w:w="1720" w:type="dxa"/>
            <w:noWrap/>
            <w:vAlign w:val="bottom"/>
          </w:tcPr>
          <w:p w14:paraId="320FC38C" w14:textId="542FC387" w:rsidR="00F544C7" w:rsidRPr="0037577B" w:rsidRDefault="00F544C7" w:rsidP="00F544C7">
            <w:pPr>
              <w:jc w:val="center"/>
              <w:rPr>
                <w:rFonts w:ascii="Arial" w:hAnsi="Arial" w:cs="Arial"/>
                <w:sz w:val="20"/>
                <w:szCs w:val="20"/>
              </w:rPr>
            </w:pPr>
            <w:r>
              <w:rPr>
                <w:rFonts w:ascii="Calibri" w:hAnsi="Calibri"/>
                <w:color w:val="000000"/>
                <w:sz w:val="22"/>
                <w:szCs w:val="22"/>
              </w:rPr>
              <w:t xml:space="preserve"> $223.84 </w:t>
            </w:r>
          </w:p>
        </w:tc>
        <w:tc>
          <w:tcPr>
            <w:tcW w:w="1083" w:type="dxa"/>
            <w:noWrap/>
            <w:vAlign w:val="bottom"/>
          </w:tcPr>
          <w:p w14:paraId="21CD9F30" w14:textId="19220BBF" w:rsidR="00F544C7" w:rsidRPr="0037577B" w:rsidRDefault="00F544C7" w:rsidP="00F544C7">
            <w:pPr>
              <w:jc w:val="center"/>
              <w:rPr>
                <w:rFonts w:ascii="Arial" w:hAnsi="Arial" w:cs="Arial"/>
                <w:sz w:val="20"/>
                <w:szCs w:val="20"/>
              </w:rPr>
            </w:pPr>
            <w:r>
              <w:rPr>
                <w:rFonts w:ascii="Calibri" w:hAnsi="Calibri"/>
                <w:color w:val="000000"/>
                <w:sz w:val="22"/>
                <w:szCs w:val="22"/>
              </w:rPr>
              <w:t xml:space="preserve"> $227.50 </w:t>
            </w:r>
          </w:p>
        </w:tc>
        <w:tc>
          <w:tcPr>
            <w:tcW w:w="2205" w:type="dxa"/>
            <w:noWrap/>
            <w:vAlign w:val="bottom"/>
          </w:tcPr>
          <w:p w14:paraId="6860B94B" w14:textId="78175E50" w:rsidR="00F544C7" w:rsidRPr="0037577B" w:rsidRDefault="00F544C7" w:rsidP="00F544C7">
            <w:pPr>
              <w:jc w:val="center"/>
              <w:rPr>
                <w:rFonts w:ascii="Arial" w:hAnsi="Arial" w:cs="Arial"/>
                <w:sz w:val="20"/>
                <w:szCs w:val="20"/>
              </w:rPr>
            </w:pPr>
            <w:r>
              <w:rPr>
                <w:rFonts w:ascii="Calibri" w:hAnsi="Calibri"/>
                <w:color w:val="000000"/>
                <w:sz w:val="22"/>
                <w:szCs w:val="22"/>
              </w:rPr>
              <w:t xml:space="preserve"> $(3.66)</w:t>
            </w:r>
          </w:p>
        </w:tc>
      </w:tr>
    </w:tbl>
    <w:p w14:paraId="7488A1F9" w14:textId="2A69A0F5" w:rsidR="002F4405" w:rsidRPr="00864659" w:rsidRDefault="002F4405" w:rsidP="00864659"/>
    <w:bookmarkEnd w:id="89"/>
    <w:p w14:paraId="35DEBC31" w14:textId="2F79551B" w:rsidR="00B44F13" w:rsidRPr="0014142B" w:rsidRDefault="00F544C7" w:rsidP="00B44F13">
      <w:r w:rsidRPr="0014142B">
        <w:t>Detailed</w:t>
      </w:r>
      <w:r w:rsidR="00E25B6F" w:rsidRPr="0014142B">
        <w:t xml:space="preserve"> manufacturing cost pair matching can be found in the cost workbook on the “</w:t>
      </w:r>
      <w:proofErr w:type="spellStart"/>
      <w:r w:rsidR="00E25B6F" w:rsidRPr="0014142B">
        <w:t>MFr-MatchPairs-StdVsPrem</w:t>
      </w:r>
      <w:proofErr w:type="spellEnd"/>
      <w:r w:rsidR="00E25B6F" w:rsidRPr="0014142B">
        <w:t xml:space="preserve">” tab.  </w:t>
      </w:r>
      <w:r w:rsidR="5B621C54" w:rsidRPr="0014142B">
        <w:t xml:space="preserve">Further in-depth investigation will be needed to research the spec sheets of the rebated fixtures.  This is a time intensive and manual task, which can be evaluated for the next iteration of the </w:t>
      </w:r>
      <w:proofErr w:type="spellStart"/>
      <w:r w:rsidR="5B621C54" w:rsidRPr="0014142B">
        <w:t>workpaper</w:t>
      </w:r>
      <w:proofErr w:type="spellEnd"/>
      <w:r w:rsidR="5B621C54" w:rsidRPr="0014142B">
        <w:t>.</w:t>
      </w:r>
    </w:p>
    <w:p w14:paraId="61987110" w14:textId="77777777" w:rsidR="000B0167" w:rsidRPr="00A5334A" w:rsidRDefault="5B621C54" w:rsidP="00104058">
      <w:pPr>
        <w:pStyle w:val="Heading1"/>
        <w:tabs>
          <w:tab w:val="left" w:pos="5215"/>
        </w:tabs>
      </w:pPr>
      <w:bookmarkStart w:id="99" w:name="_Toc511134202"/>
      <w:bookmarkStart w:id="100" w:name="_Toc511235039"/>
      <w:proofErr w:type="gramStart"/>
      <w:r>
        <w:t>Section 2.</w:t>
      </w:r>
      <w:proofErr w:type="gramEnd"/>
      <w:r>
        <w:t xml:space="preserve"> Calculation Methods</w:t>
      </w:r>
      <w:bookmarkEnd w:id="99"/>
      <w:bookmarkEnd w:id="100"/>
    </w:p>
    <w:p w14:paraId="61987111" w14:textId="4D0DCD6C" w:rsidR="000962E5" w:rsidRPr="00A5334A" w:rsidRDefault="5B621C54" w:rsidP="5B621C54">
      <w:pPr>
        <w:rPr>
          <w:b/>
          <w:bCs/>
        </w:rPr>
      </w:pPr>
      <w:r w:rsidRPr="5B621C54">
        <w:rPr>
          <w:b/>
          <w:bCs/>
        </w:rPr>
        <w:t>Base Case Assumptions used in the Calculations</w:t>
      </w:r>
    </w:p>
    <w:p w14:paraId="2CF3E065" w14:textId="73FA6AC4" w:rsidR="00542F46" w:rsidRDefault="0068459D" w:rsidP="0078704C">
      <w:r w:rsidRPr="5B621C54">
        <w:rPr>
          <w:b/>
          <w:bCs/>
        </w:rPr>
        <w:t xml:space="preserve">Technology Percentage Mix:  </w:t>
      </w:r>
      <w:r w:rsidR="00542F46">
        <w:t xml:space="preserve">From the </w:t>
      </w:r>
      <w:r w:rsidR="5B621C54">
        <w:t xml:space="preserve">2018 </w:t>
      </w:r>
      <w:r w:rsidR="00542F46">
        <w:t xml:space="preserve">Outdoor Lighting </w:t>
      </w:r>
      <w:r w:rsidR="5B621C54">
        <w:t>Phase 1 D</w:t>
      </w:r>
      <w:r w:rsidR="00542F46" w:rsidRPr="00ED63F1">
        <w:t>isposition, the base case technology mix is as listed</w:t>
      </w:r>
      <w:r w:rsidR="00ED63F1" w:rsidRPr="00ED63F1">
        <w:t xml:space="preserve"> in </w:t>
      </w:r>
      <w:r w:rsidR="00ED63F1" w:rsidRPr="00ED63F1">
        <w:fldChar w:fldCharType="begin"/>
      </w:r>
      <w:r w:rsidR="00ED63F1" w:rsidRPr="00ED63F1">
        <w:instrText xml:space="preserve"> REF _Ref510888897 \h </w:instrText>
      </w:r>
      <w:r w:rsidR="00ED63F1">
        <w:instrText xml:space="preserve"> \* MERGEFORMAT </w:instrText>
      </w:r>
      <w:r w:rsidR="00ED63F1" w:rsidRPr="00ED63F1">
        <w:fldChar w:fldCharType="separate"/>
      </w:r>
      <w:r w:rsidR="006D29D6" w:rsidRPr="006D29D6">
        <w:t xml:space="preserve">Table </w:t>
      </w:r>
      <w:r w:rsidR="006D29D6" w:rsidRPr="006D29D6">
        <w:rPr>
          <w:noProof/>
        </w:rPr>
        <w:t>1</w:t>
      </w:r>
      <w:r w:rsidR="006D29D6" w:rsidRPr="006D29D6">
        <w:t xml:space="preserve"> Base Case Technology Percentage Mix</w:t>
      </w:r>
      <w:r w:rsidR="00ED63F1" w:rsidRPr="00ED63F1">
        <w:fldChar w:fldCharType="end"/>
      </w:r>
      <w:r w:rsidR="00ED63F1" w:rsidRPr="00ED63F1">
        <w:t>.</w:t>
      </w:r>
      <w:r w:rsidR="00ED63F1">
        <w:t xml:space="preserve">  </w:t>
      </w:r>
    </w:p>
    <w:p w14:paraId="61987114" w14:textId="20E6CE0C" w:rsidR="001E5E81" w:rsidRPr="00230C77" w:rsidRDefault="5B621C54" w:rsidP="00230C77">
      <w:pPr>
        <w:spacing w:before="120"/>
      </w:pPr>
      <w:r w:rsidRPr="5B621C54">
        <w:rPr>
          <w:b/>
          <w:bCs/>
        </w:rPr>
        <w:t>Linear Fluorescent:</w:t>
      </w:r>
      <w:r>
        <w:t xml:space="preserve">  Standard Fixture Wattages from Appendix B are used for fluorescent base case.</w:t>
      </w:r>
    </w:p>
    <w:p w14:paraId="61987115" w14:textId="0BE5FC0D" w:rsidR="001E5E81" w:rsidRDefault="00ED63F1" w:rsidP="00230C77">
      <w:pPr>
        <w:spacing w:before="120"/>
      </w:pPr>
      <w:r w:rsidRPr="5B621C54">
        <w:rPr>
          <w:b/>
          <w:bCs/>
        </w:rPr>
        <w:t>Metal Halide:</w:t>
      </w:r>
      <w:r>
        <w:t xml:space="preserve">  </w:t>
      </w:r>
      <w:r w:rsidR="002C6149">
        <w:t>Standard Fixture Wattages from Appendix B are used for Metal Halide base case power consumption</w:t>
      </w:r>
      <w:r w:rsidR="0068459D">
        <w:t xml:space="preserve"> (except where superseded by Title 20MH regulation).</w:t>
      </w:r>
      <w:r w:rsidR="002C6149">
        <w:t xml:space="preserve"> </w:t>
      </w:r>
      <w:r w:rsidR="0068459D">
        <w:t xml:space="preserve"> </w:t>
      </w:r>
      <w:r w:rsidR="001E5E81" w:rsidRPr="00230C77">
        <w:t xml:space="preserve">Metal Halide lamp light output data was taken from a Lighting Resource Center survey of MH: </w:t>
      </w:r>
      <w:r w:rsidR="001E5E81" w:rsidRPr="71903359">
        <w:rPr>
          <w:i/>
          <w:iCs/>
        </w:rPr>
        <w:t>LRC Lighting Answers: Mid-wattage Metal Halide Lamps,</w:t>
      </w:r>
      <w:r w:rsidR="00AC2EAF" w:rsidRPr="71903359">
        <w:rPr>
          <w:rStyle w:val="EndnoteReference"/>
          <w:i/>
          <w:iCs/>
        </w:rPr>
        <w:endnoteReference w:id="13"/>
      </w:r>
      <w:r w:rsidR="001E5E81" w:rsidRPr="00230C77">
        <w:t xml:space="preserve"> and from product catalog data.</w:t>
      </w:r>
      <w:r w:rsidR="0052000D" w:rsidRPr="00230C77">
        <w:t xml:space="preserve">  This information is shown on the “Lumens Match” tab in the calculations spreadsheet.</w:t>
      </w:r>
    </w:p>
    <w:p w14:paraId="61987118" w14:textId="77777777" w:rsidR="0052000D" w:rsidRDefault="0052000D" w:rsidP="0052000D">
      <w:pPr>
        <w:pStyle w:val="Caption"/>
        <w:keepNext/>
        <w:jc w:val="center"/>
      </w:pPr>
    </w:p>
    <w:p w14:paraId="61987119" w14:textId="1C75A35A" w:rsidR="0052000D" w:rsidRPr="009D316C" w:rsidRDefault="0052000D" w:rsidP="0052000D">
      <w:pPr>
        <w:pStyle w:val="Caption"/>
        <w:keepNext/>
        <w:jc w:val="center"/>
        <w:rPr>
          <w:color w:val="000000" w:themeColor="text1"/>
        </w:rPr>
      </w:pPr>
      <w:bookmarkStart w:id="101" w:name="_Toc511134167"/>
      <w:bookmarkStart w:id="102" w:name="_Toc511235064"/>
      <w:r w:rsidRPr="009D316C">
        <w:rPr>
          <w:color w:val="000000" w:themeColor="text1"/>
        </w:rPr>
        <w:t xml:space="preserve">Table </w:t>
      </w:r>
      <w:r w:rsidR="001516FC" w:rsidRPr="5B621C54">
        <w:fldChar w:fldCharType="begin"/>
      </w:r>
      <w:r w:rsidR="001516FC" w:rsidRPr="009D316C">
        <w:rPr>
          <w:color w:val="000000" w:themeColor="text1"/>
        </w:rPr>
        <w:instrText xml:space="preserve"> SEQ Table \* ARABIC </w:instrText>
      </w:r>
      <w:r w:rsidR="001516FC" w:rsidRPr="5B621C54">
        <w:rPr>
          <w:color w:val="000000" w:themeColor="text1"/>
        </w:rPr>
        <w:fldChar w:fldCharType="separate"/>
      </w:r>
      <w:r w:rsidR="006401BF">
        <w:rPr>
          <w:noProof/>
          <w:color w:val="000000" w:themeColor="text1"/>
        </w:rPr>
        <w:t>13</w:t>
      </w:r>
      <w:r w:rsidR="001516FC" w:rsidRPr="5B621C54">
        <w:fldChar w:fldCharType="end"/>
      </w:r>
      <w:r w:rsidRPr="009D316C">
        <w:rPr>
          <w:color w:val="000000" w:themeColor="text1"/>
        </w:rPr>
        <w:t xml:space="preserve"> Metal Halide Initial Lamp Output</w:t>
      </w:r>
      <w:bookmarkEnd w:id="101"/>
      <w:bookmarkEnd w:id="102"/>
    </w:p>
    <w:tbl>
      <w:tblPr>
        <w:tblStyle w:val="TableGrid"/>
        <w:tblW w:w="4149" w:type="dxa"/>
        <w:jc w:val="center"/>
        <w:tblLook w:val="04A0" w:firstRow="1" w:lastRow="0" w:firstColumn="1" w:lastColumn="0" w:noHBand="0" w:noVBand="1"/>
      </w:tblPr>
      <w:tblGrid>
        <w:gridCol w:w="2383"/>
        <w:gridCol w:w="1766"/>
      </w:tblGrid>
      <w:tr w:rsidR="009D316C" w:rsidRPr="009D316C" w14:paraId="6198711C" w14:textId="77777777" w:rsidTr="5B621C54">
        <w:trPr>
          <w:trHeight w:val="288"/>
          <w:jc w:val="center"/>
        </w:trPr>
        <w:tc>
          <w:tcPr>
            <w:tcW w:w="2383" w:type="dxa"/>
            <w:noWrap/>
            <w:vAlign w:val="center"/>
            <w:hideMark/>
          </w:tcPr>
          <w:p w14:paraId="6198711A" w14:textId="77777777" w:rsidR="007E5945" w:rsidRPr="009D316C" w:rsidRDefault="5B621C54" w:rsidP="0052000D">
            <w:pPr>
              <w:jc w:val="center"/>
              <w:rPr>
                <w:b/>
                <w:bCs/>
                <w:color w:val="000000" w:themeColor="text1"/>
                <w:sz w:val="20"/>
                <w:szCs w:val="20"/>
              </w:rPr>
            </w:pPr>
            <w:bookmarkStart w:id="103" w:name="_Hlk496046017"/>
            <w:r w:rsidRPr="5B621C54">
              <w:rPr>
                <w:b/>
                <w:bCs/>
                <w:color w:val="000000" w:themeColor="text1"/>
                <w:sz w:val="20"/>
                <w:szCs w:val="20"/>
              </w:rPr>
              <w:t>Nominal Lamp Wattage</w:t>
            </w:r>
          </w:p>
        </w:tc>
        <w:tc>
          <w:tcPr>
            <w:tcW w:w="1766" w:type="dxa"/>
            <w:noWrap/>
            <w:vAlign w:val="center"/>
            <w:hideMark/>
          </w:tcPr>
          <w:p w14:paraId="6198711B" w14:textId="77777777" w:rsidR="007E5945" w:rsidRPr="009D316C" w:rsidRDefault="5B621C54" w:rsidP="0052000D">
            <w:pPr>
              <w:jc w:val="center"/>
              <w:rPr>
                <w:b/>
                <w:bCs/>
                <w:color w:val="000000" w:themeColor="text1"/>
                <w:sz w:val="20"/>
                <w:szCs w:val="20"/>
              </w:rPr>
            </w:pPr>
            <w:r w:rsidRPr="5B621C54">
              <w:rPr>
                <w:b/>
                <w:bCs/>
                <w:color w:val="000000" w:themeColor="text1"/>
                <w:sz w:val="20"/>
                <w:szCs w:val="20"/>
              </w:rPr>
              <w:t>Average Lumens</w:t>
            </w:r>
          </w:p>
        </w:tc>
      </w:tr>
      <w:bookmarkEnd w:id="103"/>
      <w:tr w:rsidR="009D316C" w:rsidRPr="009D316C" w14:paraId="6198711F" w14:textId="77777777" w:rsidTr="5B621C54">
        <w:trPr>
          <w:trHeight w:val="288"/>
          <w:jc w:val="center"/>
        </w:trPr>
        <w:tc>
          <w:tcPr>
            <w:tcW w:w="2383" w:type="dxa"/>
            <w:noWrap/>
            <w:vAlign w:val="center"/>
            <w:hideMark/>
          </w:tcPr>
          <w:p w14:paraId="6198711D" w14:textId="77777777" w:rsidR="00C62EB1" w:rsidRPr="009D316C" w:rsidRDefault="5B621C54" w:rsidP="00C62EB1">
            <w:pPr>
              <w:jc w:val="center"/>
              <w:rPr>
                <w:color w:val="000000" w:themeColor="text1"/>
                <w:sz w:val="20"/>
                <w:szCs w:val="20"/>
              </w:rPr>
            </w:pPr>
            <w:r w:rsidRPr="5B621C54">
              <w:rPr>
                <w:color w:val="000000" w:themeColor="text1"/>
                <w:sz w:val="20"/>
                <w:szCs w:val="20"/>
              </w:rPr>
              <w:t>70</w:t>
            </w:r>
          </w:p>
        </w:tc>
        <w:tc>
          <w:tcPr>
            <w:tcW w:w="1766" w:type="dxa"/>
            <w:noWrap/>
            <w:vAlign w:val="center"/>
            <w:hideMark/>
          </w:tcPr>
          <w:p w14:paraId="6198711E" w14:textId="77777777" w:rsidR="00C62EB1" w:rsidRPr="009D316C" w:rsidRDefault="5B621C54" w:rsidP="00C62EB1">
            <w:pPr>
              <w:jc w:val="center"/>
              <w:rPr>
                <w:color w:val="000000" w:themeColor="text1"/>
                <w:sz w:val="22"/>
                <w:szCs w:val="22"/>
              </w:rPr>
            </w:pPr>
            <w:r w:rsidRPr="5B621C54">
              <w:rPr>
                <w:color w:val="000000" w:themeColor="text1"/>
                <w:sz w:val="22"/>
                <w:szCs w:val="22"/>
              </w:rPr>
              <w:t xml:space="preserve"> 5,108 </w:t>
            </w:r>
          </w:p>
        </w:tc>
      </w:tr>
      <w:tr w:rsidR="009D316C" w:rsidRPr="009D316C" w14:paraId="61987122" w14:textId="77777777" w:rsidTr="5B621C54">
        <w:trPr>
          <w:trHeight w:val="288"/>
          <w:jc w:val="center"/>
        </w:trPr>
        <w:tc>
          <w:tcPr>
            <w:tcW w:w="2383" w:type="dxa"/>
            <w:noWrap/>
            <w:vAlign w:val="center"/>
            <w:hideMark/>
          </w:tcPr>
          <w:p w14:paraId="61987120" w14:textId="77777777" w:rsidR="00C62EB1" w:rsidRPr="009D316C" w:rsidRDefault="5B621C54" w:rsidP="00C62EB1">
            <w:pPr>
              <w:jc w:val="center"/>
              <w:rPr>
                <w:color w:val="000000" w:themeColor="text1"/>
                <w:sz w:val="20"/>
                <w:szCs w:val="20"/>
              </w:rPr>
            </w:pPr>
            <w:r w:rsidRPr="5B621C54">
              <w:rPr>
                <w:color w:val="000000" w:themeColor="text1"/>
                <w:sz w:val="20"/>
                <w:szCs w:val="20"/>
              </w:rPr>
              <w:t>100</w:t>
            </w:r>
          </w:p>
        </w:tc>
        <w:tc>
          <w:tcPr>
            <w:tcW w:w="1766" w:type="dxa"/>
            <w:noWrap/>
            <w:vAlign w:val="center"/>
            <w:hideMark/>
          </w:tcPr>
          <w:p w14:paraId="61987121" w14:textId="77777777" w:rsidR="00C62EB1" w:rsidRPr="009D316C" w:rsidRDefault="5B621C54" w:rsidP="00C62EB1">
            <w:pPr>
              <w:jc w:val="center"/>
              <w:rPr>
                <w:color w:val="000000" w:themeColor="text1"/>
                <w:sz w:val="22"/>
                <w:szCs w:val="22"/>
              </w:rPr>
            </w:pPr>
            <w:r w:rsidRPr="5B621C54">
              <w:rPr>
                <w:color w:val="000000" w:themeColor="text1"/>
                <w:sz w:val="22"/>
                <w:szCs w:val="22"/>
              </w:rPr>
              <w:t xml:space="preserve"> 8,213 </w:t>
            </w:r>
          </w:p>
        </w:tc>
      </w:tr>
      <w:tr w:rsidR="009D316C" w:rsidRPr="009D316C" w14:paraId="61987125" w14:textId="77777777" w:rsidTr="5B621C54">
        <w:trPr>
          <w:trHeight w:val="288"/>
          <w:jc w:val="center"/>
        </w:trPr>
        <w:tc>
          <w:tcPr>
            <w:tcW w:w="2383" w:type="dxa"/>
            <w:noWrap/>
            <w:vAlign w:val="center"/>
            <w:hideMark/>
          </w:tcPr>
          <w:p w14:paraId="61987123" w14:textId="77777777" w:rsidR="00C62EB1" w:rsidRPr="009D316C" w:rsidRDefault="5B621C54" w:rsidP="00C62EB1">
            <w:pPr>
              <w:jc w:val="center"/>
              <w:rPr>
                <w:color w:val="000000" w:themeColor="text1"/>
                <w:sz w:val="20"/>
                <w:szCs w:val="20"/>
              </w:rPr>
            </w:pPr>
            <w:r w:rsidRPr="5B621C54">
              <w:rPr>
                <w:color w:val="000000" w:themeColor="text1"/>
                <w:sz w:val="20"/>
                <w:szCs w:val="20"/>
              </w:rPr>
              <w:t>150</w:t>
            </w:r>
          </w:p>
        </w:tc>
        <w:tc>
          <w:tcPr>
            <w:tcW w:w="1766" w:type="dxa"/>
            <w:noWrap/>
            <w:vAlign w:val="center"/>
            <w:hideMark/>
          </w:tcPr>
          <w:p w14:paraId="61987124" w14:textId="77777777" w:rsidR="00C62EB1" w:rsidRPr="009D316C" w:rsidRDefault="5B621C54" w:rsidP="00C62EB1">
            <w:pPr>
              <w:jc w:val="center"/>
              <w:rPr>
                <w:color w:val="000000" w:themeColor="text1"/>
                <w:sz w:val="22"/>
                <w:szCs w:val="22"/>
              </w:rPr>
            </w:pPr>
            <w:r w:rsidRPr="5B621C54">
              <w:rPr>
                <w:color w:val="000000" w:themeColor="text1"/>
                <w:sz w:val="22"/>
                <w:szCs w:val="22"/>
              </w:rPr>
              <w:t xml:space="preserve"> 12,360 </w:t>
            </w:r>
          </w:p>
        </w:tc>
      </w:tr>
      <w:tr w:rsidR="009D316C" w:rsidRPr="009D316C" w14:paraId="61987128" w14:textId="77777777" w:rsidTr="5B621C54">
        <w:trPr>
          <w:trHeight w:val="288"/>
          <w:jc w:val="center"/>
        </w:trPr>
        <w:tc>
          <w:tcPr>
            <w:tcW w:w="2383" w:type="dxa"/>
            <w:noWrap/>
            <w:vAlign w:val="center"/>
            <w:hideMark/>
          </w:tcPr>
          <w:p w14:paraId="61987126" w14:textId="77777777" w:rsidR="00C62EB1" w:rsidRPr="009D316C" w:rsidRDefault="5B621C54" w:rsidP="00C62EB1">
            <w:pPr>
              <w:jc w:val="center"/>
              <w:rPr>
                <w:color w:val="000000" w:themeColor="text1"/>
                <w:sz w:val="20"/>
                <w:szCs w:val="20"/>
              </w:rPr>
            </w:pPr>
            <w:r w:rsidRPr="5B621C54">
              <w:rPr>
                <w:color w:val="000000" w:themeColor="text1"/>
                <w:sz w:val="20"/>
                <w:szCs w:val="20"/>
              </w:rPr>
              <w:t>200</w:t>
            </w:r>
          </w:p>
        </w:tc>
        <w:tc>
          <w:tcPr>
            <w:tcW w:w="1766" w:type="dxa"/>
            <w:noWrap/>
            <w:vAlign w:val="center"/>
            <w:hideMark/>
          </w:tcPr>
          <w:p w14:paraId="61987127" w14:textId="77777777" w:rsidR="00C62EB1" w:rsidRPr="009D316C" w:rsidRDefault="5B621C54" w:rsidP="00C62EB1">
            <w:pPr>
              <w:jc w:val="center"/>
              <w:rPr>
                <w:color w:val="000000" w:themeColor="text1"/>
                <w:sz w:val="22"/>
                <w:szCs w:val="22"/>
              </w:rPr>
            </w:pPr>
            <w:r w:rsidRPr="5B621C54">
              <w:rPr>
                <w:color w:val="000000" w:themeColor="text1"/>
                <w:sz w:val="22"/>
                <w:szCs w:val="22"/>
              </w:rPr>
              <w:t xml:space="preserve"> 20,000 </w:t>
            </w:r>
          </w:p>
        </w:tc>
      </w:tr>
      <w:tr w:rsidR="009D316C" w:rsidRPr="009D316C" w14:paraId="6198712B" w14:textId="77777777" w:rsidTr="5B621C54">
        <w:trPr>
          <w:trHeight w:val="288"/>
          <w:jc w:val="center"/>
        </w:trPr>
        <w:tc>
          <w:tcPr>
            <w:tcW w:w="2383" w:type="dxa"/>
            <w:noWrap/>
            <w:vAlign w:val="center"/>
            <w:hideMark/>
          </w:tcPr>
          <w:p w14:paraId="61987129" w14:textId="77777777" w:rsidR="00C62EB1" w:rsidRPr="009D316C" w:rsidRDefault="5B621C54" w:rsidP="00C62EB1">
            <w:pPr>
              <w:jc w:val="center"/>
              <w:rPr>
                <w:color w:val="000000" w:themeColor="text1"/>
                <w:sz w:val="20"/>
                <w:szCs w:val="20"/>
              </w:rPr>
            </w:pPr>
            <w:r w:rsidRPr="5B621C54">
              <w:rPr>
                <w:color w:val="000000" w:themeColor="text1"/>
                <w:sz w:val="20"/>
                <w:szCs w:val="20"/>
              </w:rPr>
              <w:t>250</w:t>
            </w:r>
          </w:p>
        </w:tc>
        <w:tc>
          <w:tcPr>
            <w:tcW w:w="1766" w:type="dxa"/>
            <w:noWrap/>
            <w:vAlign w:val="center"/>
            <w:hideMark/>
          </w:tcPr>
          <w:p w14:paraId="6198712A" w14:textId="77777777" w:rsidR="00C62EB1" w:rsidRPr="009D316C" w:rsidRDefault="5B621C54" w:rsidP="00C62EB1">
            <w:pPr>
              <w:jc w:val="center"/>
              <w:rPr>
                <w:color w:val="000000" w:themeColor="text1"/>
                <w:sz w:val="22"/>
                <w:szCs w:val="22"/>
              </w:rPr>
            </w:pPr>
            <w:r w:rsidRPr="5B621C54">
              <w:rPr>
                <w:color w:val="000000" w:themeColor="text1"/>
                <w:sz w:val="22"/>
                <w:szCs w:val="22"/>
              </w:rPr>
              <w:t xml:space="preserve"> 23,183 </w:t>
            </w:r>
          </w:p>
        </w:tc>
      </w:tr>
      <w:tr w:rsidR="009D316C" w:rsidRPr="009D316C" w14:paraId="6198712E" w14:textId="77777777" w:rsidTr="5B621C54">
        <w:trPr>
          <w:trHeight w:val="288"/>
          <w:jc w:val="center"/>
        </w:trPr>
        <w:tc>
          <w:tcPr>
            <w:tcW w:w="2383" w:type="dxa"/>
            <w:noWrap/>
            <w:vAlign w:val="center"/>
            <w:hideMark/>
          </w:tcPr>
          <w:p w14:paraId="6198712C" w14:textId="77777777" w:rsidR="00C62EB1" w:rsidRPr="009D316C" w:rsidRDefault="5B621C54" w:rsidP="00C62EB1">
            <w:pPr>
              <w:jc w:val="center"/>
              <w:rPr>
                <w:color w:val="000000" w:themeColor="text1"/>
                <w:sz w:val="20"/>
                <w:szCs w:val="20"/>
              </w:rPr>
            </w:pPr>
            <w:r w:rsidRPr="5B621C54">
              <w:rPr>
                <w:color w:val="000000" w:themeColor="text1"/>
                <w:sz w:val="20"/>
                <w:szCs w:val="20"/>
              </w:rPr>
              <w:lastRenderedPageBreak/>
              <w:t>320</w:t>
            </w:r>
          </w:p>
        </w:tc>
        <w:tc>
          <w:tcPr>
            <w:tcW w:w="1766" w:type="dxa"/>
            <w:noWrap/>
            <w:vAlign w:val="center"/>
            <w:hideMark/>
          </w:tcPr>
          <w:p w14:paraId="6198712D" w14:textId="77777777" w:rsidR="00C62EB1" w:rsidRPr="009D316C" w:rsidRDefault="5B621C54" w:rsidP="00C62EB1">
            <w:pPr>
              <w:jc w:val="center"/>
              <w:rPr>
                <w:color w:val="000000" w:themeColor="text1"/>
                <w:sz w:val="22"/>
                <w:szCs w:val="22"/>
              </w:rPr>
            </w:pPr>
            <w:r w:rsidRPr="5B621C54">
              <w:rPr>
                <w:color w:val="000000" w:themeColor="text1"/>
                <w:sz w:val="22"/>
                <w:szCs w:val="22"/>
              </w:rPr>
              <w:t xml:space="preserve"> 30,473 </w:t>
            </w:r>
          </w:p>
        </w:tc>
      </w:tr>
      <w:tr w:rsidR="009D316C" w:rsidRPr="009D316C" w14:paraId="61987131" w14:textId="77777777" w:rsidTr="5B621C54">
        <w:trPr>
          <w:trHeight w:val="288"/>
          <w:jc w:val="center"/>
        </w:trPr>
        <w:tc>
          <w:tcPr>
            <w:tcW w:w="2383" w:type="dxa"/>
            <w:noWrap/>
            <w:vAlign w:val="center"/>
            <w:hideMark/>
          </w:tcPr>
          <w:p w14:paraId="6198712F" w14:textId="77777777" w:rsidR="00C62EB1" w:rsidRPr="009D316C" w:rsidRDefault="5B621C54" w:rsidP="00C62EB1">
            <w:pPr>
              <w:jc w:val="center"/>
              <w:rPr>
                <w:color w:val="000000" w:themeColor="text1"/>
                <w:sz w:val="20"/>
                <w:szCs w:val="20"/>
              </w:rPr>
            </w:pPr>
            <w:r w:rsidRPr="5B621C54">
              <w:rPr>
                <w:color w:val="000000" w:themeColor="text1"/>
                <w:sz w:val="20"/>
                <w:szCs w:val="20"/>
              </w:rPr>
              <w:t>400</w:t>
            </w:r>
          </w:p>
        </w:tc>
        <w:tc>
          <w:tcPr>
            <w:tcW w:w="1766" w:type="dxa"/>
            <w:noWrap/>
            <w:vAlign w:val="center"/>
            <w:hideMark/>
          </w:tcPr>
          <w:p w14:paraId="61987130" w14:textId="77777777" w:rsidR="00C62EB1" w:rsidRPr="009D316C" w:rsidRDefault="5B621C54" w:rsidP="00C62EB1">
            <w:pPr>
              <w:jc w:val="center"/>
              <w:rPr>
                <w:color w:val="000000" w:themeColor="text1"/>
                <w:sz w:val="22"/>
                <w:szCs w:val="22"/>
              </w:rPr>
            </w:pPr>
            <w:r w:rsidRPr="5B621C54">
              <w:rPr>
                <w:color w:val="000000" w:themeColor="text1"/>
                <w:sz w:val="22"/>
                <w:szCs w:val="22"/>
              </w:rPr>
              <w:t xml:space="preserve"> 42,250 </w:t>
            </w:r>
          </w:p>
        </w:tc>
      </w:tr>
      <w:tr w:rsidR="009D316C" w:rsidRPr="009D316C" w14:paraId="61987134" w14:textId="77777777" w:rsidTr="5B621C54">
        <w:trPr>
          <w:trHeight w:val="288"/>
          <w:jc w:val="center"/>
        </w:trPr>
        <w:tc>
          <w:tcPr>
            <w:tcW w:w="2383" w:type="dxa"/>
            <w:noWrap/>
            <w:vAlign w:val="center"/>
            <w:hideMark/>
          </w:tcPr>
          <w:p w14:paraId="61987132" w14:textId="77777777" w:rsidR="00C62EB1" w:rsidRPr="009D316C" w:rsidRDefault="5B621C54" w:rsidP="00C62EB1">
            <w:pPr>
              <w:jc w:val="center"/>
              <w:rPr>
                <w:color w:val="000000" w:themeColor="text1"/>
                <w:sz w:val="20"/>
                <w:szCs w:val="20"/>
              </w:rPr>
            </w:pPr>
            <w:r w:rsidRPr="5B621C54">
              <w:rPr>
                <w:color w:val="000000" w:themeColor="text1"/>
                <w:sz w:val="20"/>
                <w:szCs w:val="20"/>
              </w:rPr>
              <w:t>750</w:t>
            </w:r>
          </w:p>
        </w:tc>
        <w:tc>
          <w:tcPr>
            <w:tcW w:w="1766" w:type="dxa"/>
            <w:noWrap/>
            <w:vAlign w:val="center"/>
            <w:hideMark/>
          </w:tcPr>
          <w:p w14:paraId="61987133" w14:textId="77777777" w:rsidR="00C62EB1" w:rsidRPr="009D316C" w:rsidRDefault="5B621C54" w:rsidP="00C62EB1">
            <w:pPr>
              <w:jc w:val="center"/>
              <w:rPr>
                <w:color w:val="000000" w:themeColor="text1"/>
                <w:sz w:val="22"/>
                <w:szCs w:val="22"/>
              </w:rPr>
            </w:pPr>
            <w:r w:rsidRPr="5B621C54">
              <w:rPr>
                <w:color w:val="000000" w:themeColor="text1"/>
                <w:sz w:val="22"/>
                <w:szCs w:val="22"/>
              </w:rPr>
              <w:t xml:space="preserve"> 75,000 </w:t>
            </w:r>
          </w:p>
        </w:tc>
      </w:tr>
      <w:tr w:rsidR="00C62EB1" w:rsidRPr="009D316C" w14:paraId="61987137" w14:textId="77777777" w:rsidTr="5B621C54">
        <w:trPr>
          <w:trHeight w:val="300"/>
          <w:jc w:val="center"/>
        </w:trPr>
        <w:tc>
          <w:tcPr>
            <w:tcW w:w="2383" w:type="dxa"/>
            <w:noWrap/>
            <w:vAlign w:val="center"/>
            <w:hideMark/>
          </w:tcPr>
          <w:p w14:paraId="61987135" w14:textId="77777777" w:rsidR="00C62EB1" w:rsidRPr="009D316C" w:rsidRDefault="5B621C54" w:rsidP="00C62EB1">
            <w:pPr>
              <w:jc w:val="center"/>
              <w:rPr>
                <w:color w:val="000000" w:themeColor="text1"/>
                <w:sz w:val="20"/>
                <w:szCs w:val="20"/>
              </w:rPr>
            </w:pPr>
            <w:r w:rsidRPr="5B621C54">
              <w:rPr>
                <w:color w:val="000000" w:themeColor="text1"/>
                <w:sz w:val="20"/>
                <w:szCs w:val="20"/>
              </w:rPr>
              <w:t>1000</w:t>
            </w:r>
          </w:p>
        </w:tc>
        <w:tc>
          <w:tcPr>
            <w:tcW w:w="1766" w:type="dxa"/>
            <w:noWrap/>
            <w:vAlign w:val="center"/>
            <w:hideMark/>
          </w:tcPr>
          <w:p w14:paraId="61987136" w14:textId="77777777" w:rsidR="00C62EB1" w:rsidRPr="009D316C" w:rsidRDefault="5B621C54" w:rsidP="00C62EB1">
            <w:pPr>
              <w:jc w:val="center"/>
              <w:rPr>
                <w:color w:val="000000" w:themeColor="text1"/>
                <w:sz w:val="22"/>
                <w:szCs w:val="22"/>
              </w:rPr>
            </w:pPr>
            <w:r w:rsidRPr="5B621C54">
              <w:rPr>
                <w:color w:val="000000" w:themeColor="text1"/>
                <w:sz w:val="22"/>
                <w:szCs w:val="22"/>
              </w:rPr>
              <w:t xml:space="preserve"> 120,000 </w:t>
            </w:r>
          </w:p>
        </w:tc>
      </w:tr>
    </w:tbl>
    <w:p w14:paraId="6198713B" w14:textId="77777777" w:rsidR="00140F54" w:rsidRPr="00DD724F" w:rsidRDefault="00140F54" w:rsidP="00140F54">
      <w:pPr>
        <w:pStyle w:val="Caption"/>
        <w:keepNext/>
        <w:jc w:val="center"/>
        <w:rPr>
          <w:highlight w:val="yellow"/>
        </w:rPr>
      </w:pPr>
    </w:p>
    <w:p w14:paraId="756D233E" w14:textId="04374039" w:rsidR="005D31B4" w:rsidRDefault="0068459D" w:rsidP="005D31B4">
      <w:pPr>
        <w:spacing w:before="120"/>
      </w:pPr>
      <w:r w:rsidRPr="5B621C54">
        <w:rPr>
          <w:b/>
          <w:bCs/>
        </w:rPr>
        <w:t>LED:</w:t>
      </w:r>
      <w:r>
        <w:t xml:space="preserve">  </w:t>
      </w:r>
      <w:r w:rsidR="00140F54" w:rsidRPr="00893A1E">
        <w:t xml:space="preserve">The </w:t>
      </w:r>
      <w:r w:rsidR="001E5E81" w:rsidRPr="00893A1E">
        <w:t xml:space="preserve">LED </w:t>
      </w:r>
      <w:r w:rsidR="00140F54" w:rsidRPr="00893A1E">
        <w:t>base case power c</w:t>
      </w:r>
      <w:r w:rsidR="001E5E81" w:rsidRPr="00893A1E">
        <w:t xml:space="preserve">onsumption was based on performance from the DOE </w:t>
      </w:r>
      <w:proofErr w:type="spellStart"/>
      <w:r w:rsidR="001E5E81" w:rsidRPr="00893A1E">
        <w:t>LightingFacts</w:t>
      </w:r>
      <w:proofErr w:type="spellEnd"/>
      <w:r w:rsidR="001E5E81" w:rsidRPr="00893A1E">
        <w:t xml:space="preserve"> database.</w:t>
      </w:r>
      <w:r w:rsidR="001E5E81" w:rsidRPr="00893A1E">
        <w:rPr>
          <w:rStyle w:val="EndnoteReference"/>
        </w:rPr>
        <w:endnoteReference w:id="14"/>
      </w:r>
      <w:r w:rsidR="001E5E81" w:rsidRPr="00893A1E">
        <w:t xml:space="preserve"> </w:t>
      </w:r>
      <w:r w:rsidR="005D31B4" w:rsidRPr="00893A1E">
        <w:t>The 25</w:t>
      </w:r>
      <w:r w:rsidR="005D31B4" w:rsidRPr="00893A1E">
        <w:rPr>
          <w:vertAlign w:val="superscript"/>
        </w:rPr>
        <w:t>th</w:t>
      </w:r>
      <w:r w:rsidR="005D31B4" w:rsidRPr="00893A1E">
        <w:t xml:space="preserve"> percentile efficacy of the sample was used to estimate performance of the base case LED fixtures</w:t>
      </w:r>
      <w:r w:rsidR="005D31B4">
        <w:t xml:space="preserve"> as a reasonable assumption when without </w:t>
      </w:r>
      <w:r w:rsidR="005D31B4" w:rsidRPr="00893A1E">
        <w:t>efficiency incentive programs pro</w:t>
      </w:r>
      <w:r w:rsidR="005D31B4">
        <w:t>moting higher-efficacy products</w:t>
      </w:r>
      <w:r w:rsidR="005D31B4" w:rsidRPr="00893A1E">
        <w:t xml:space="preserve"> customers </w:t>
      </w:r>
      <w:r w:rsidR="005D31B4">
        <w:t>are</w:t>
      </w:r>
      <w:r w:rsidR="005D31B4" w:rsidRPr="00893A1E">
        <w:t xml:space="preserve"> likely to select products from the </w:t>
      </w:r>
      <w:r w:rsidR="005D31B4">
        <w:t xml:space="preserve">non-certified </w:t>
      </w:r>
      <w:r w:rsidR="005D31B4" w:rsidRPr="00893A1E">
        <w:t>lower-efficacy half of the market</w:t>
      </w:r>
      <w:r w:rsidR="005D31B4">
        <w:t xml:space="preserve"> </w:t>
      </w:r>
      <w:r w:rsidR="005D31B4" w:rsidRPr="00893A1E">
        <w:t>products.</w:t>
      </w:r>
      <w:r w:rsidR="005D31B4">
        <w:t xml:space="preserve">  </w:t>
      </w:r>
      <w:r w:rsidR="005D31B4" w:rsidRPr="00893A1E">
        <w:t xml:space="preserve">A sample of nearly 30,000 products in the </w:t>
      </w:r>
      <w:proofErr w:type="spellStart"/>
      <w:r w:rsidR="005D31B4" w:rsidRPr="00893A1E">
        <w:t>LightingFacts</w:t>
      </w:r>
      <w:proofErr w:type="spellEnd"/>
      <w:r w:rsidR="005D31B4" w:rsidRPr="00893A1E">
        <w:t xml:space="preserve"> database representing all submissions over the last 2 years was broken down by Primary Use (Street/Road/Area, Garage, Canopy, and Wall-Mounted).  </w:t>
      </w:r>
      <w:r w:rsidR="005D31B4">
        <w:t xml:space="preserve">The disposition provided a percentile efficacy breakdown by lumen output bins as shown </w:t>
      </w:r>
      <w:r w:rsidR="00F62803">
        <w:t xml:space="preserve">highlighted </w:t>
      </w:r>
      <w:r w:rsidR="005D31B4">
        <w:t>in the following</w:t>
      </w:r>
      <w:r w:rsidR="005D31B4" w:rsidRPr="008C3180">
        <w:rPr>
          <w:color w:val="FF0000"/>
        </w:rPr>
        <w:t xml:space="preserve"> </w:t>
      </w:r>
      <w:r w:rsidR="005D31B4" w:rsidRPr="005D31B4">
        <w:t>tables</w:t>
      </w:r>
      <w:r w:rsidR="00A70808">
        <w:t xml:space="preserve"> or in the savings spreadsheet on the </w:t>
      </w:r>
      <w:r w:rsidR="00A70808" w:rsidRPr="00A70808">
        <w:t>Lighting Facts-</w:t>
      </w:r>
      <w:proofErr w:type="spellStart"/>
      <w:r w:rsidR="00A70808" w:rsidRPr="00A70808">
        <w:t>LEDBase</w:t>
      </w:r>
      <w:proofErr w:type="spellEnd"/>
      <w:r w:rsidR="00A70808">
        <w:t xml:space="preserve"> tab:</w:t>
      </w:r>
    </w:p>
    <w:p w14:paraId="56A78F44" w14:textId="77777777" w:rsidR="00F62803" w:rsidRDefault="00F62803" w:rsidP="005D31B4">
      <w:pPr>
        <w:spacing w:before="120"/>
      </w:pPr>
    </w:p>
    <w:p w14:paraId="723D33DE" w14:textId="7B7F993D" w:rsidR="00F62803" w:rsidRDefault="00F62803" w:rsidP="00F62803">
      <w:pPr>
        <w:pStyle w:val="Caption"/>
        <w:keepNext/>
        <w:jc w:val="center"/>
      </w:pPr>
      <w:bookmarkStart w:id="104" w:name="_Toc511134168"/>
      <w:bookmarkStart w:id="105" w:name="_Toc511235065"/>
      <w:r>
        <w:t xml:space="preserve">Table </w:t>
      </w:r>
      <w:fldSimple w:instr=" SEQ Table \* ARABIC ">
        <w:r w:rsidR="006401BF">
          <w:rPr>
            <w:noProof/>
          </w:rPr>
          <w:t>14</w:t>
        </w:r>
      </w:fldSimple>
      <w:r>
        <w:t xml:space="preserve"> Lighting Facts 25</w:t>
      </w:r>
      <w:r w:rsidRPr="00F62803">
        <w:rPr>
          <w:vertAlign w:val="superscript"/>
        </w:rPr>
        <w:t>th</w:t>
      </w:r>
      <w:r>
        <w:t xml:space="preserve"> Percentile for Wall-Mounted, Area/Roadway, Canopy, and Parking Garages by Light Output Corresponding </w:t>
      </w:r>
      <w:r w:rsidR="008B2B44">
        <w:t>to Measure Wattage Bins</w:t>
      </w:r>
      <w:bookmarkEnd w:id="104"/>
      <w:bookmarkEnd w:id="105"/>
    </w:p>
    <w:p w14:paraId="76EDF25D" w14:textId="2F07653A" w:rsidR="005D31B4" w:rsidRDefault="00864659" w:rsidP="005D31B4">
      <w:pPr>
        <w:spacing w:before="120"/>
      </w:pPr>
      <w:r w:rsidRPr="00864659">
        <w:rPr>
          <w:noProof/>
        </w:rPr>
        <w:drawing>
          <wp:inline distT="0" distB="0" distL="0" distR="0" wp14:anchorId="41774D3F" wp14:editId="11DB78CB">
            <wp:extent cx="5765800" cy="1675655"/>
            <wp:effectExtent l="0" t="0" r="635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6">
                      <a:extLst>
                        <a:ext uri="{28A0092B-C50C-407E-A947-70E740481C1C}">
                          <a14:useLocalDpi xmlns:a14="http://schemas.microsoft.com/office/drawing/2010/main" val="0"/>
                        </a:ext>
                      </a:extLst>
                    </a:blip>
                    <a:srcRect l="-545" r="7214"/>
                    <a:stretch/>
                  </pic:blipFill>
                  <pic:spPr bwMode="auto">
                    <a:xfrm>
                      <a:off x="0" y="0"/>
                      <a:ext cx="5767253" cy="1676077"/>
                    </a:xfrm>
                    <a:prstGeom prst="rect">
                      <a:avLst/>
                    </a:prstGeom>
                    <a:noFill/>
                    <a:ln>
                      <a:noFill/>
                    </a:ln>
                    <a:extLst>
                      <a:ext uri="{53640926-AAD7-44D8-BBD7-CCE9431645EC}">
                        <a14:shadowObscured xmlns:a14="http://schemas.microsoft.com/office/drawing/2010/main"/>
                      </a:ext>
                    </a:extLst>
                  </pic:spPr>
                </pic:pic>
              </a:graphicData>
            </a:graphic>
          </wp:inline>
        </w:drawing>
      </w:r>
    </w:p>
    <w:p w14:paraId="6C4A7BE3" w14:textId="09A05A64" w:rsidR="00A70808" w:rsidRDefault="00A70808" w:rsidP="005D31B4">
      <w:pPr>
        <w:spacing w:before="120"/>
      </w:pPr>
      <w:r w:rsidRPr="00A70808">
        <w:rPr>
          <w:noProof/>
        </w:rPr>
        <w:drawing>
          <wp:inline distT="0" distB="0" distL="0" distR="0" wp14:anchorId="70EE3208" wp14:editId="1303F6B0">
            <wp:extent cx="5789295" cy="1673215"/>
            <wp:effectExtent l="0" t="0" r="1905"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rotWithShape="1">
                    <a:blip r:embed="rId27">
                      <a:extLst>
                        <a:ext uri="{28A0092B-C50C-407E-A947-70E740481C1C}">
                          <a14:useLocalDpi xmlns:a14="http://schemas.microsoft.com/office/drawing/2010/main" val="0"/>
                        </a:ext>
                      </a:extLst>
                    </a:blip>
                    <a:srcRect l="-1091" r="7279"/>
                    <a:stretch/>
                  </pic:blipFill>
                  <pic:spPr bwMode="auto">
                    <a:xfrm>
                      <a:off x="0" y="0"/>
                      <a:ext cx="5790250" cy="1673491"/>
                    </a:xfrm>
                    <a:prstGeom prst="rect">
                      <a:avLst/>
                    </a:prstGeom>
                    <a:noFill/>
                    <a:ln>
                      <a:noFill/>
                    </a:ln>
                    <a:extLst>
                      <a:ext uri="{53640926-AAD7-44D8-BBD7-CCE9431645EC}">
                        <a14:shadowObscured xmlns:a14="http://schemas.microsoft.com/office/drawing/2010/main"/>
                      </a:ext>
                    </a:extLst>
                  </pic:spPr>
                </pic:pic>
              </a:graphicData>
            </a:graphic>
          </wp:inline>
        </w:drawing>
      </w:r>
    </w:p>
    <w:p w14:paraId="4AB3E234" w14:textId="77777777" w:rsidR="004073CA" w:rsidRDefault="004073CA" w:rsidP="005D31B4">
      <w:pPr>
        <w:spacing w:before="120"/>
        <w:rPr>
          <w:noProof/>
        </w:rPr>
      </w:pPr>
    </w:p>
    <w:p w14:paraId="6D029EF3" w14:textId="77777777" w:rsidR="004073CA" w:rsidRDefault="004073CA" w:rsidP="005D31B4">
      <w:pPr>
        <w:spacing w:before="120"/>
        <w:rPr>
          <w:noProof/>
        </w:rPr>
      </w:pPr>
    </w:p>
    <w:p w14:paraId="1B434CB3" w14:textId="11225424" w:rsidR="00A70808" w:rsidRDefault="00A70808" w:rsidP="005D31B4">
      <w:pPr>
        <w:spacing w:before="120"/>
      </w:pPr>
      <w:r w:rsidRPr="00A70808">
        <w:rPr>
          <w:noProof/>
        </w:rPr>
        <w:lastRenderedPageBreak/>
        <w:drawing>
          <wp:inline distT="0" distB="0" distL="0" distR="0" wp14:anchorId="2C7DBB19" wp14:editId="371B0667">
            <wp:extent cx="5755671" cy="1673093"/>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rotWithShape="1">
                    <a:blip r:embed="rId28">
                      <a:extLst>
                        <a:ext uri="{28A0092B-C50C-407E-A947-70E740481C1C}">
                          <a14:useLocalDpi xmlns:a14="http://schemas.microsoft.com/office/drawing/2010/main" val="0"/>
                        </a:ext>
                      </a:extLst>
                    </a:blip>
                    <a:srcRect r="7226"/>
                    <a:stretch/>
                  </pic:blipFill>
                  <pic:spPr bwMode="auto">
                    <a:xfrm>
                      <a:off x="0" y="0"/>
                      <a:ext cx="5757040" cy="1673491"/>
                    </a:xfrm>
                    <a:prstGeom prst="rect">
                      <a:avLst/>
                    </a:prstGeom>
                    <a:noFill/>
                    <a:ln>
                      <a:noFill/>
                    </a:ln>
                    <a:extLst>
                      <a:ext uri="{53640926-AAD7-44D8-BBD7-CCE9431645EC}">
                        <a14:shadowObscured xmlns:a14="http://schemas.microsoft.com/office/drawing/2010/main"/>
                      </a:ext>
                    </a:extLst>
                  </pic:spPr>
                </pic:pic>
              </a:graphicData>
            </a:graphic>
          </wp:inline>
        </w:drawing>
      </w:r>
    </w:p>
    <w:p w14:paraId="0B1F91E3" w14:textId="77777777" w:rsidR="004073CA" w:rsidRDefault="004073CA" w:rsidP="005D31B4">
      <w:pPr>
        <w:spacing w:before="120"/>
        <w:rPr>
          <w:noProof/>
        </w:rPr>
      </w:pPr>
    </w:p>
    <w:p w14:paraId="2D94FC2A" w14:textId="189444C9" w:rsidR="00A70808" w:rsidRDefault="00A70808" w:rsidP="005D31B4">
      <w:pPr>
        <w:spacing w:before="120"/>
      </w:pPr>
      <w:r w:rsidRPr="00A70808">
        <w:rPr>
          <w:noProof/>
        </w:rPr>
        <w:drawing>
          <wp:inline distT="0" distB="0" distL="0" distR="0" wp14:anchorId="41215793" wp14:editId="33660FF3">
            <wp:extent cx="5733232" cy="1673225"/>
            <wp:effectExtent l="0" t="0" r="127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rotWithShape="1">
                    <a:blip r:embed="rId29">
                      <a:extLst>
                        <a:ext uri="{28A0092B-C50C-407E-A947-70E740481C1C}">
                          <a14:useLocalDpi xmlns:a14="http://schemas.microsoft.com/office/drawing/2010/main" val="0"/>
                        </a:ext>
                      </a:extLst>
                    </a:blip>
                    <a:srcRect r="7097"/>
                    <a:stretch/>
                  </pic:blipFill>
                  <pic:spPr bwMode="auto">
                    <a:xfrm>
                      <a:off x="0" y="0"/>
                      <a:ext cx="5734143" cy="1673491"/>
                    </a:xfrm>
                    <a:prstGeom prst="rect">
                      <a:avLst/>
                    </a:prstGeom>
                    <a:noFill/>
                    <a:ln>
                      <a:noFill/>
                    </a:ln>
                    <a:extLst>
                      <a:ext uri="{53640926-AAD7-44D8-BBD7-CCE9431645EC}">
                        <a14:shadowObscured xmlns:a14="http://schemas.microsoft.com/office/drawing/2010/main"/>
                      </a:ext>
                    </a:extLst>
                  </pic:spPr>
                </pic:pic>
              </a:graphicData>
            </a:graphic>
          </wp:inline>
        </w:drawing>
      </w:r>
    </w:p>
    <w:p w14:paraId="283F404B" w14:textId="77777777" w:rsidR="00F62803" w:rsidRDefault="00F62803" w:rsidP="005D31B4">
      <w:pPr>
        <w:jc w:val="both"/>
      </w:pPr>
    </w:p>
    <w:p w14:paraId="5072F5C5" w14:textId="77777777" w:rsidR="00B72FCE" w:rsidRPr="00B72FCE" w:rsidRDefault="5B621C54" w:rsidP="5B621C54">
      <w:pPr>
        <w:rPr>
          <w:b/>
          <w:bCs/>
        </w:rPr>
      </w:pPr>
      <w:r w:rsidRPr="5B621C54">
        <w:rPr>
          <w:b/>
          <w:bCs/>
        </w:rPr>
        <w:t>Measure Case Assumptions used in the Calculations</w:t>
      </w:r>
    </w:p>
    <w:p w14:paraId="654B6FEA" w14:textId="0E912F57" w:rsidR="00B72FCE" w:rsidRPr="00B72FCE" w:rsidRDefault="00B72FCE" w:rsidP="00B72FCE">
      <w:r w:rsidRPr="00B72FCE">
        <w:t xml:space="preserve">The measure case for all outdoor lighting are 100% LED based on the </w:t>
      </w:r>
      <w:r w:rsidR="00BF0845">
        <w:t xml:space="preserve">Premium </w:t>
      </w:r>
      <w:r w:rsidRPr="00B72FCE">
        <w:t xml:space="preserve">Technical Requirements version </w:t>
      </w:r>
      <w:r w:rsidR="00A34264">
        <w:t>4.3</w:t>
      </w:r>
      <w:r w:rsidRPr="00B72FCE">
        <w:t xml:space="preserve"> of the </w:t>
      </w:r>
      <w:proofErr w:type="spellStart"/>
      <w:r w:rsidRPr="00B72FCE">
        <w:t>DesignLights</w:t>
      </w:r>
      <w:proofErr w:type="spellEnd"/>
      <w:r w:rsidRPr="00B72FCE">
        <w:t xml:space="preserve"> Consortium</w:t>
      </w:r>
      <w:r w:rsidR="00254276" w:rsidRPr="5B621C54">
        <w:fldChar w:fldCharType="begin"/>
      </w:r>
      <w:r w:rsidR="00254276" w:rsidRPr="00254276">
        <w:rPr>
          <w:vertAlign w:val="superscript"/>
        </w:rPr>
        <w:instrText xml:space="preserve"> NOTEREF _Ref327854132 \h </w:instrText>
      </w:r>
      <w:r w:rsidR="00254276">
        <w:rPr>
          <w:vertAlign w:val="superscript"/>
        </w:rPr>
        <w:instrText xml:space="preserve"> \* MERGEFORMAT </w:instrText>
      </w:r>
      <w:r w:rsidR="00254276" w:rsidRPr="5B621C54">
        <w:rPr>
          <w:vertAlign w:val="superscript"/>
        </w:rPr>
        <w:fldChar w:fldCharType="separate"/>
      </w:r>
      <w:r w:rsidR="006D29D6">
        <w:rPr>
          <w:vertAlign w:val="superscript"/>
        </w:rPr>
        <w:t>2</w:t>
      </w:r>
      <w:r w:rsidR="00254276" w:rsidRPr="5B621C54">
        <w:fldChar w:fldCharType="end"/>
      </w:r>
      <w:r w:rsidR="00254276">
        <w:t xml:space="preserve"> (DLC), including an efficacy of at least 130 lumens per watt.</w:t>
      </w:r>
    </w:p>
    <w:p w14:paraId="55A8874A" w14:textId="77777777" w:rsidR="00254276" w:rsidRDefault="00254276" w:rsidP="005D31B4">
      <w:pPr>
        <w:jc w:val="both"/>
        <w:rPr>
          <w:b/>
        </w:rPr>
      </w:pPr>
    </w:p>
    <w:p w14:paraId="2C53C78A" w14:textId="38267559" w:rsidR="00B72FCE" w:rsidRPr="00B72FCE" w:rsidRDefault="5B621C54" w:rsidP="5B621C54">
      <w:pPr>
        <w:jc w:val="both"/>
        <w:rPr>
          <w:b/>
          <w:bCs/>
        </w:rPr>
      </w:pPr>
      <w:r w:rsidRPr="5B621C54">
        <w:rPr>
          <w:b/>
          <w:bCs/>
        </w:rPr>
        <w:t>Representative Fixtures and Factors Used in Calculations</w:t>
      </w:r>
    </w:p>
    <w:p w14:paraId="07E85E6A" w14:textId="2A69A0F5" w:rsidR="00175C4A" w:rsidRDefault="00782CA4" w:rsidP="005D31B4">
      <w:pPr>
        <w:jc w:val="both"/>
      </w:pPr>
      <w:r>
        <w:t xml:space="preserve">LED fixtures were assigned an equivalent maintained, useful light output to the Metal Halide fixture </w:t>
      </w:r>
      <w:r w:rsidR="006446C8">
        <w:t xml:space="preserve">in order </w:t>
      </w:r>
      <w:r>
        <w:t xml:space="preserve">to ensure </w:t>
      </w:r>
      <w:r w:rsidR="006446C8">
        <w:t>equivalent</w:t>
      </w:r>
      <w:r>
        <w:t xml:space="preserve"> level of service </w:t>
      </w:r>
      <w:r w:rsidR="006446C8">
        <w:t>being</w:t>
      </w:r>
      <w:r>
        <w:t xml:space="preserve"> achieved in the base case</w:t>
      </w:r>
      <w:r w:rsidR="006446C8">
        <w:t>.  A</w:t>
      </w:r>
      <w:r>
        <w:t xml:space="preserve"> one-for-one relationship was also established for that </w:t>
      </w:r>
      <w:r w:rsidR="006446C8">
        <w:t xml:space="preserve">comparison </w:t>
      </w:r>
      <w:r>
        <w:t xml:space="preserve">purpose.  </w:t>
      </w:r>
      <w:r w:rsidR="5B621C54">
        <w:t>Metal halide fixture efficiency and light distribution information for both LED and Metal Halide were taken from photometric data in the form of “.</w:t>
      </w:r>
      <w:proofErr w:type="spellStart"/>
      <w:r w:rsidR="5B621C54">
        <w:t>ies</w:t>
      </w:r>
      <w:proofErr w:type="spellEnd"/>
      <w:r w:rsidR="5B621C54">
        <w:t>” files obtained from manufacturer websites. Not all manufacturer websites offered photometric files for download, but model numbers from current program application were used to try to match the selected fixtures in the calculations with those in common use. These standard report files were loaded into the online Photometric Viewer from Acuity Brands’ Visual 3d software to produce uniform light distribution reports listing efficacy and lumens by zone. LED fixtures reported 100% efficacy in all .</w:t>
      </w:r>
      <w:proofErr w:type="spellStart"/>
      <w:r w:rsidR="5B621C54">
        <w:t>ies</w:t>
      </w:r>
      <w:proofErr w:type="spellEnd"/>
      <w:r w:rsidR="5B621C54">
        <w:t xml:space="preserve"> reports, as is standard for absolute photometric measurements.  </w:t>
      </w:r>
    </w:p>
    <w:p w14:paraId="491FD64C" w14:textId="77777777" w:rsidR="00175C4A" w:rsidRPr="00DD724F" w:rsidRDefault="00175C4A" w:rsidP="00175C4A">
      <w:pPr>
        <w:rPr>
          <w:highlight w:val="yellow"/>
        </w:rPr>
      </w:pPr>
    </w:p>
    <w:p w14:paraId="61987161" w14:textId="2D895F57" w:rsidR="001C7126" w:rsidRPr="00DD724F" w:rsidRDefault="5B621C54" w:rsidP="00F82DC8">
      <w:pPr>
        <w:rPr>
          <w:highlight w:val="yellow"/>
        </w:rPr>
      </w:pPr>
      <w:r>
        <w:t xml:space="preserve">Light depreciation for LED fixtures (both base and measure case) was assumed to be 30% in keeping with exterior hours of use over the 12-year DEER measure life and the DLC minimum of a 50,000 hour L70 (i.e. the point of 30% lumen depreciation). The base case LED and measure case DLC-Premium LEDs were assumed to have identical light outputs and lumen maintenance differing only in efficacy and wattage.  </w:t>
      </w:r>
    </w:p>
    <w:p w14:paraId="61987162" w14:textId="77777777" w:rsidR="003138F1" w:rsidRDefault="003138F1" w:rsidP="001E5E81"/>
    <w:p w14:paraId="61987164" w14:textId="409CC77F" w:rsidR="00D06172" w:rsidRDefault="005A0C92" w:rsidP="00D06172">
      <w:r w:rsidRPr="00D06172">
        <w:lastRenderedPageBreak/>
        <w:t>For garage lighting only</w:t>
      </w:r>
      <w:r w:rsidR="00F82DC8">
        <w:t>,</w:t>
      </w:r>
      <w:r w:rsidRPr="00D06172">
        <w:t xml:space="preserve"> the </w:t>
      </w:r>
      <w:r w:rsidR="001E5E81" w:rsidRPr="00D06172">
        <w:t>Lumen Maintenance assumptions for fluorescent and metal halide fixtures were based on Pacific Northwest National Laboratories’ 2013 report, Lumen Maintenance and Light Loss Factors: Consequences of Current Design Practices for LEDs.</w:t>
      </w:r>
      <w:r w:rsidR="001E5E81" w:rsidRPr="00D06172">
        <w:rPr>
          <w:rStyle w:val="EndnoteReference"/>
        </w:rPr>
        <w:endnoteReference w:id="15"/>
      </w:r>
      <w:r w:rsidR="001E5E81" w:rsidRPr="00D06172">
        <w:t xml:space="preserve"> </w:t>
      </w:r>
      <w:r w:rsidR="5B621C54">
        <w:t>Fluorescent fixtures were matched to Metal Halide fixtures of approximately similar light output due to the challenge of 1-to-1 matching, given fixed values for lamp light output.</w:t>
      </w:r>
    </w:p>
    <w:p w14:paraId="61987165" w14:textId="77777777" w:rsidR="00D06172" w:rsidRDefault="5B621C54" w:rsidP="00D06172">
      <w:pPr>
        <w:spacing w:before="120"/>
      </w:pPr>
      <w:r>
        <w:t>Initial metal halide lamp light outputs for each lamp wattages chosen, and for primary use category were reduced by the following factors:</w:t>
      </w:r>
    </w:p>
    <w:p w14:paraId="61987166" w14:textId="77777777" w:rsidR="00D06172" w:rsidRDefault="71903359" w:rsidP="00765CF3">
      <w:pPr>
        <w:pStyle w:val="ListParagraph"/>
        <w:numPr>
          <w:ilvl w:val="0"/>
          <w:numId w:val="3"/>
        </w:numPr>
      </w:pPr>
      <w:r>
        <w:t xml:space="preserve">Fixture efficiency based on actual manufacturer-published photometric data </w:t>
      </w:r>
    </w:p>
    <w:p w14:paraId="61987167" w14:textId="77777777" w:rsidR="00D06172" w:rsidRDefault="71903359" w:rsidP="00765CF3">
      <w:pPr>
        <w:pStyle w:val="ListParagraph"/>
        <w:numPr>
          <w:ilvl w:val="0"/>
          <w:numId w:val="3"/>
        </w:numPr>
      </w:pPr>
      <w:r>
        <w:t>Lamp lumen maintenance: 58% for all metal halide based on end-of-life output and not mean lumen output, typical of quartz metal halide lamps.</w:t>
      </w:r>
    </w:p>
    <w:p w14:paraId="61987168" w14:textId="77777777" w:rsidR="00D06172" w:rsidRPr="00DD724F" w:rsidRDefault="00D06172" w:rsidP="001E5E81">
      <w:pPr>
        <w:rPr>
          <w:highlight w:val="yellow"/>
        </w:rPr>
      </w:pPr>
    </w:p>
    <w:p w14:paraId="6198716A" w14:textId="5BF7A368" w:rsidR="009F532F" w:rsidRPr="00197A49" w:rsidRDefault="009F532F" w:rsidP="009F532F">
      <w:pPr>
        <w:pStyle w:val="Caption"/>
        <w:keepNext/>
        <w:jc w:val="center"/>
      </w:pPr>
      <w:bookmarkStart w:id="106" w:name="_Toc511134169"/>
      <w:bookmarkStart w:id="107" w:name="_Toc511235066"/>
      <w:r w:rsidRPr="00197A49">
        <w:t xml:space="preserve">Table </w:t>
      </w:r>
      <w:fldSimple w:instr=" SEQ Table \* ARABIC ">
        <w:r w:rsidR="006401BF">
          <w:rPr>
            <w:noProof/>
          </w:rPr>
          <w:t>15</w:t>
        </w:r>
      </w:fldSimple>
      <w:r w:rsidRPr="00197A49">
        <w:t xml:space="preserve"> Lumen Maintenance Assumptions by Source Type</w:t>
      </w:r>
      <w:bookmarkEnd w:id="106"/>
      <w:bookmarkEnd w:id="107"/>
    </w:p>
    <w:tbl>
      <w:tblPr>
        <w:tblStyle w:val="TableGrid"/>
        <w:tblW w:w="8136" w:type="dxa"/>
        <w:tblInd w:w="720" w:type="dxa"/>
        <w:tblLook w:val="04A0" w:firstRow="1" w:lastRow="0" w:firstColumn="1" w:lastColumn="0" w:noHBand="0" w:noVBand="1"/>
      </w:tblPr>
      <w:tblGrid>
        <w:gridCol w:w="2088"/>
        <w:gridCol w:w="1938"/>
        <w:gridCol w:w="2022"/>
        <w:gridCol w:w="2088"/>
      </w:tblGrid>
      <w:tr w:rsidR="0086577E" w:rsidRPr="00197A49" w14:paraId="6198716F" w14:textId="77777777" w:rsidTr="5B621C54">
        <w:trPr>
          <w:trHeight w:val="288"/>
        </w:trPr>
        <w:tc>
          <w:tcPr>
            <w:tcW w:w="2088" w:type="dxa"/>
            <w:noWrap/>
            <w:vAlign w:val="center"/>
            <w:hideMark/>
          </w:tcPr>
          <w:p w14:paraId="6198716B" w14:textId="77777777" w:rsidR="0086577E" w:rsidRPr="00197A49" w:rsidRDefault="5B621C54" w:rsidP="009F532F">
            <w:pPr>
              <w:jc w:val="center"/>
              <w:rPr>
                <w:b/>
                <w:bCs/>
                <w:color w:val="000000"/>
                <w:sz w:val="20"/>
                <w:szCs w:val="20"/>
              </w:rPr>
            </w:pPr>
            <w:r w:rsidRPr="5B621C54">
              <w:rPr>
                <w:b/>
                <w:bCs/>
                <w:color w:val="000000" w:themeColor="text1"/>
                <w:sz w:val="20"/>
                <w:szCs w:val="20"/>
              </w:rPr>
              <w:t>Fluorescent Base Case Value</w:t>
            </w:r>
          </w:p>
        </w:tc>
        <w:tc>
          <w:tcPr>
            <w:tcW w:w="1938" w:type="dxa"/>
            <w:vAlign w:val="center"/>
          </w:tcPr>
          <w:p w14:paraId="6198716C" w14:textId="77777777" w:rsidR="0086577E" w:rsidRPr="00197A49" w:rsidRDefault="5B621C54" w:rsidP="009F532F">
            <w:pPr>
              <w:jc w:val="center"/>
              <w:rPr>
                <w:b/>
                <w:bCs/>
                <w:color w:val="000000"/>
                <w:sz w:val="20"/>
                <w:szCs w:val="20"/>
              </w:rPr>
            </w:pPr>
            <w:r w:rsidRPr="5B621C54">
              <w:rPr>
                <w:b/>
                <w:bCs/>
                <w:color w:val="000000" w:themeColor="text1"/>
                <w:sz w:val="20"/>
                <w:szCs w:val="20"/>
              </w:rPr>
              <w:t>MH Base Case Value</w:t>
            </w:r>
          </w:p>
        </w:tc>
        <w:tc>
          <w:tcPr>
            <w:tcW w:w="2022" w:type="dxa"/>
            <w:vAlign w:val="center"/>
          </w:tcPr>
          <w:p w14:paraId="6198716D" w14:textId="77777777" w:rsidR="0086577E" w:rsidRPr="00197A49" w:rsidRDefault="5B621C54" w:rsidP="009F532F">
            <w:pPr>
              <w:jc w:val="center"/>
              <w:rPr>
                <w:b/>
                <w:bCs/>
                <w:color w:val="000000"/>
                <w:sz w:val="20"/>
                <w:szCs w:val="20"/>
              </w:rPr>
            </w:pPr>
            <w:r w:rsidRPr="5B621C54">
              <w:rPr>
                <w:b/>
                <w:bCs/>
                <w:color w:val="000000" w:themeColor="text1"/>
                <w:sz w:val="20"/>
                <w:szCs w:val="20"/>
              </w:rPr>
              <w:t>LED Base Case Value</w:t>
            </w:r>
          </w:p>
        </w:tc>
        <w:tc>
          <w:tcPr>
            <w:tcW w:w="2088" w:type="dxa"/>
            <w:noWrap/>
            <w:vAlign w:val="center"/>
            <w:hideMark/>
          </w:tcPr>
          <w:p w14:paraId="6198716E" w14:textId="77777777" w:rsidR="0086577E" w:rsidRPr="00197A49" w:rsidRDefault="5B621C54" w:rsidP="009F532F">
            <w:pPr>
              <w:jc w:val="center"/>
              <w:rPr>
                <w:b/>
                <w:bCs/>
                <w:color w:val="000000"/>
                <w:sz w:val="20"/>
                <w:szCs w:val="20"/>
              </w:rPr>
            </w:pPr>
            <w:r w:rsidRPr="5B621C54">
              <w:rPr>
                <w:b/>
                <w:bCs/>
                <w:color w:val="000000" w:themeColor="text1"/>
                <w:sz w:val="20"/>
                <w:szCs w:val="20"/>
              </w:rPr>
              <w:t>LED Measure Case Value</w:t>
            </w:r>
          </w:p>
        </w:tc>
      </w:tr>
      <w:tr w:rsidR="0086577E" w:rsidRPr="009F532F" w14:paraId="61987174" w14:textId="77777777" w:rsidTr="5B621C54">
        <w:trPr>
          <w:trHeight w:val="288"/>
        </w:trPr>
        <w:tc>
          <w:tcPr>
            <w:tcW w:w="2088" w:type="dxa"/>
            <w:noWrap/>
            <w:vAlign w:val="center"/>
            <w:hideMark/>
          </w:tcPr>
          <w:p w14:paraId="61987170" w14:textId="77777777" w:rsidR="0086577E" w:rsidRPr="00197A49" w:rsidRDefault="5B621C54" w:rsidP="009F532F">
            <w:pPr>
              <w:jc w:val="center"/>
              <w:rPr>
                <w:color w:val="000000"/>
                <w:sz w:val="20"/>
                <w:szCs w:val="20"/>
              </w:rPr>
            </w:pPr>
            <w:r w:rsidRPr="5B621C54">
              <w:rPr>
                <w:color w:val="000000" w:themeColor="text1"/>
                <w:sz w:val="20"/>
                <w:szCs w:val="20"/>
              </w:rPr>
              <w:t>92%</w:t>
            </w:r>
          </w:p>
        </w:tc>
        <w:tc>
          <w:tcPr>
            <w:tcW w:w="1938" w:type="dxa"/>
            <w:vAlign w:val="center"/>
          </w:tcPr>
          <w:p w14:paraId="61987171" w14:textId="77777777" w:rsidR="0086577E" w:rsidRPr="00197A49" w:rsidRDefault="5B621C54" w:rsidP="009F532F">
            <w:pPr>
              <w:jc w:val="center"/>
              <w:rPr>
                <w:color w:val="000000"/>
                <w:sz w:val="20"/>
                <w:szCs w:val="20"/>
              </w:rPr>
            </w:pPr>
            <w:r w:rsidRPr="5B621C54">
              <w:rPr>
                <w:color w:val="000000" w:themeColor="text1"/>
                <w:sz w:val="20"/>
                <w:szCs w:val="20"/>
              </w:rPr>
              <w:t>58%</w:t>
            </w:r>
          </w:p>
        </w:tc>
        <w:tc>
          <w:tcPr>
            <w:tcW w:w="2022" w:type="dxa"/>
            <w:vAlign w:val="center"/>
          </w:tcPr>
          <w:p w14:paraId="61987172" w14:textId="77777777" w:rsidR="0086577E" w:rsidRPr="00197A49" w:rsidRDefault="5B621C54" w:rsidP="009F532F">
            <w:pPr>
              <w:jc w:val="center"/>
              <w:rPr>
                <w:color w:val="000000"/>
                <w:sz w:val="20"/>
                <w:szCs w:val="20"/>
              </w:rPr>
            </w:pPr>
            <w:r w:rsidRPr="5B621C54">
              <w:rPr>
                <w:color w:val="000000" w:themeColor="text1"/>
                <w:sz w:val="20"/>
                <w:szCs w:val="20"/>
              </w:rPr>
              <w:t>70%</w:t>
            </w:r>
          </w:p>
        </w:tc>
        <w:tc>
          <w:tcPr>
            <w:tcW w:w="2088" w:type="dxa"/>
            <w:noWrap/>
            <w:vAlign w:val="center"/>
            <w:hideMark/>
          </w:tcPr>
          <w:p w14:paraId="61987173" w14:textId="77777777" w:rsidR="0086577E" w:rsidRPr="009F532F" w:rsidRDefault="5B621C54" w:rsidP="009F532F">
            <w:pPr>
              <w:jc w:val="center"/>
              <w:rPr>
                <w:color w:val="000000"/>
                <w:sz w:val="20"/>
                <w:szCs w:val="20"/>
              </w:rPr>
            </w:pPr>
            <w:r w:rsidRPr="5B621C54">
              <w:rPr>
                <w:color w:val="000000" w:themeColor="text1"/>
                <w:sz w:val="20"/>
                <w:szCs w:val="20"/>
              </w:rPr>
              <w:t>70%</w:t>
            </w:r>
          </w:p>
        </w:tc>
      </w:tr>
    </w:tbl>
    <w:p w14:paraId="61987176" w14:textId="77777777" w:rsidR="001E5E81" w:rsidRDefault="001E5E81" w:rsidP="005F44B1"/>
    <w:p w14:paraId="61987177" w14:textId="77777777" w:rsidR="000962E5" w:rsidRDefault="5B621C54" w:rsidP="5B621C54">
      <w:pPr>
        <w:rPr>
          <w:b/>
          <w:bCs/>
        </w:rPr>
      </w:pPr>
      <w:r w:rsidRPr="5B621C54">
        <w:rPr>
          <w:b/>
          <w:bCs/>
        </w:rPr>
        <w:t>Delta Wattage Assumption (ΔW)</w:t>
      </w:r>
    </w:p>
    <w:p w14:paraId="61987178" w14:textId="4122CB95" w:rsidR="00FF3265" w:rsidRPr="00864659" w:rsidRDefault="5B621C54" w:rsidP="00A115EF">
      <w:r>
        <w:t xml:space="preserve">This section describes the method used to match MH base case fixtures to equivalent LED fixtures used in the previous submittal of the </w:t>
      </w:r>
      <w:proofErr w:type="spellStart"/>
      <w:r>
        <w:t>workpaper</w:t>
      </w:r>
      <w:proofErr w:type="spellEnd"/>
      <w:r>
        <w:t xml:space="preserve"> and used the same method for the interim solution. The LED fixtures being matched include both base case and measure case, and the calculations assume no difference in the light distribution, lumen maintenance, or fixture efficiency between the base and measure case LEDs.</w:t>
      </w:r>
    </w:p>
    <w:p w14:paraId="61987179" w14:textId="7BB26848" w:rsidR="009F083F" w:rsidRPr="00864659" w:rsidRDefault="5B621C54" w:rsidP="00DD2DB8">
      <w:pPr>
        <w:spacing w:before="120"/>
      </w:pPr>
      <w:r>
        <w:t xml:space="preserve">Between LED and MH, however, significant differences in light distribution exist and due to these differences, the service provided by a MH fixture of a certain lumen output is not equivalent to the service provided by an LED fixture of the same lumen output.  PG&amp;E lighting </w:t>
      </w:r>
      <w:proofErr w:type="spellStart"/>
      <w:r>
        <w:t>workpapers</w:t>
      </w:r>
      <w:proofErr w:type="spellEnd"/>
      <w:r>
        <w:t xml:space="preserve"> have previously considered the differential benefit of lighting distribution, both in previous revisions of this </w:t>
      </w:r>
      <w:proofErr w:type="spellStart"/>
      <w:r>
        <w:t>workpaper</w:t>
      </w:r>
      <w:proofErr w:type="spellEnd"/>
      <w:r>
        <w:t xml:space="preserve"> PGECOLTG151 where DOE Gateway field studies were used to justify uniformity improvements.</w:t>
      </w:r>
    </w:p>
    <w:p w14:paraId="6198717A" w14:textId="77777777" w:rsidR="009F083F" w:rsidRPr="00864659" w:rsidRDefault="009F083F" w:rsidP="00A115EF"/>
    <w:p w14:paraId="6198717B" w14:textId="77777777" w:rsidR="000B6D96" w:rsidRPr="00FD3DAA" w:rsidRDefault="5B621C54" w:rsidP="00A115EF">
      <w:r>
        <w:t xml:space="preserve">For Exterior products, however, the Zonal Lumen requirements of the DLC are much broader, and thus less useful in distinguishing good fixture performance. Those requirements are reproduced in the table below. </w:t>
      </w:r>
    </w:p>
    <w:p w14:paraId="6198717C" w14:textId="77777777" w:rsidR="00B614F8" w:rsidRPr="00FD3DAA" w:rsidRDefault="00B614F8" w:rsidP="00B614F8">
      <w:pPr>
        <w:pStyle w:val="Caption"/>
        <w:keepNext/>
        <w:jc w:val="center"/>
      </w:pPr>
    </w:p>
    <w:p w14:paraId="6198717D" w14:textId="44F14428" w:rsidR="00B614F8" w:rsidRPr="00FD3DAA" w:rsidRDefault="00B614F8" w:rsidP="00B614F8">
      <w:pPr>
        <w:pStyle w:val="Caption"/>
        <w:keepNext/>
        <w:jc w:val="center"/>
      </w:pPr>
      <w:bookmarkStart w:id="108" w:name="_Toc511134170"/>
      <w:bookmarkStart w:id="109" w:name="_Toc511235067"/>
      <w:r w:rsidRPr="00FD3DAA">
        <w:t xml:space="preserve">Table </w:t>
      </w:r>
      <w:fldSimple w:instr=" SEQ Table \* ARABIC ">
        <w:r w:rsidR="006401BF">
          <w:rPr>
            <w:noProof/>
          </w:rPr>
          <w:t>16</w:t>
        </w:r>
      </w:fldSimple>
      <w:r w:rsidRPr="00FD3DAA">
        <w:t xml:space="preserve"> DLC v </w:t>
      </w:r>
      <w:r w:rsidR="00A34264" w:rsidRPr="00FD3DAA">
        <w:t>4.3</w:t>
      </w:r>
      <w:r w:rsidRPr="00FD3DAA">
        <w:t xml:space="preserve"> Light Output and Zonal Lumens Distribution</w:t>
      </w:r>
      <w:bookmarkEnd w:id="108"/>
      <w:bookmarkEnd w:id="109"/>
    </w:p>
    <w:tbl>
      <w:tblPr>
        <w:tblStyle w:val="TableGrid1"/>
        <w:tblW w:w="7952" w:type="dxa"/>
        <w:tblInd w:w="720" w:type="dxa"/>
        <w:tblLook w:val="04A0" w:firstRow="1" w:lastRow="0" w:firstColumn="1" w:lastColumn="0" w:noHBand="0" w:noVBand="1"/>
      </w:tblPr>
      <w:tblGrid>
        <w:gridCol w:w="3428"/>
        <w:gridCol w:w="1871"/>
        <w:gridCol w:w="1315"/>
        <w:gridCol w:w="1338"/>
      </w:tblGrid>
      <w:tr w:rsidR="00E37C4A" w:rsidRPr="00FD3DAA" w14:paraId="61987182" w14:textId="77777777" w:rsidTr="5B621C54">
        <w:trPr>
          <w:trHeight w:val="467"/>
        </w:trPr>
        <w:tc>
          <w:tcPr>
            <w:tcW w:w="3428" w:type="dxa"/>
            <w:vAlign w:val="center"/>
            <w:hideMark/>
          </w:tcPr>
          <w:p w14:paraId="6198717E" w14:textId="77777777" w:rsidR="00E37C4A" w:rsidRPr="00FD3DAA" w:rsidRDefault="5B621C54" w:rsidP="5B621C54">
            <w:pPr>
              <w:rPr>
                <w:rFonts w:ascii="Times New Roman" w:hAnsi="Times New Roman"/>
                <w:b/>
                <w:bCs/>
                <w:color w:val="000000"/>
                <w:sz w:val="20"/>
                <w:szCs w:val="20"/>
              </w:rPr>
            </w:pPr>
            <w:r w:rsidRPr="5B621C54">
              <w:rPr>
                <w:rFonts w:ascii="Times New Roman" w:hAnsi="Times New Roman"/>
                <w:b/>
                <w:bCs/>
                <w:color w:val="000000" w:themeColor="text1"/>
                <w:sz w:val="20"/>
                <w:szCs w:val="20"/>
              </w:rPr>
              <w:t>Primary Use Designation</w:t>
            </w:r>
          </w:p>
        </w:tc>
        <w:tc>
          <w:tcPr>
            <w:tcW w:w="1871" w:type="dxa"/>
            <w:vAlign w:val="center"/>
            <w:hideMark/>
          </w:tcPr>
          <w:p w14:paraId="6198717F" w14:textId="77777777" w:rsidR="00E37C4A" w:rsidRPr="00FD3DAA" w:rsidRDefault="5B621C54" w:rsidP="5B621C54">
            <w:pPr>
              <w:rPr>
                <w:rFonts w:ascii="Times New Roman" w:hAnsi="Times New Roman"/>
                <w:b/>
                <w:bCs/>
                <w:color w:val="000000"/>
                <w:sz w:val="20"/>
                <w:szCs w:val="20"/>
              </w:rPr>
            </w:pPr>
            <w:r w:rsidRPr="5B621C54">
              <w:rPr>
                <w:rFonts w:ascii="Times New Roman" w:hAnsi="Times New Roman"/>
                <w:b/>
                <w:bCs/>
                <w:color w:val="000000" w:themeColor="text1"/>
                <w:sz w:val="20"/>
                <w:szCs w:val="20"/>
              </w:rPr>
              <w:t>Minimum Light</w:t>
            </w:r>
            <w:r w:rsidR="00E37C4A">
              <w:br/>
            </w:r>
            <w:r w:rsidRPr="5B621C54">
              <w:rPr>
                <w:rFonts w:ascii="Times New Roman" w:hAnsi="Times New Roman"/>
                <w:b/>
                <w:bCs/>
                <w:color w:val="000000" w:themeColor="text1"/>
                <w:sz w:val="20"/>
                <w:szCs w:val="20"/>
              </w:rPr>
              <w:t>Output (lm)</w:t>
            </w:r>
          </w:p>
        </w:tc>
        <w:tc>
          <w:tcPr>
            <w:tcW w:w="1315" w:type="dxa"/>
            <w:vAlign w:val="center"/>
            <w:hideMark/>
          </w:tcPr>
          <w:p w14:paraId="61987180" w14:textId="77777777" w:rsidR="00E37C4A" w:rsidRPr="00FD3DAA" w:rsidRDefault="5B621C54" w:rsidP="5B621C54">
            <w:pPr>
              <w:rPr>
                <w:rFonts w:ascii="Times New Roman" w:hAnsi="Times New Roman"/>
                <w:b/>
                <w:bCs/>
                <w:color w:val="000000"/>
                <w:sz w:val="20"/>
                <w:szCs w:val="20"/>
              </w:rPr>
            </w:pPr>
            <w:r w:rsidRPr="5B621C54">
              <w:rPr>
                <w:rFonts w:ascii="Times New Roman" w:hAnsi="Times New Roman"/>
                <w:b/>
                <w:bCs/>
                <w:color w:val="000000" w:themeColor="text1"/>
                <w:sz w:val="20"/>
                <w:szCs w:val="20"/>
              </w:rPr>
              <w:t xml:space="preserve">Zone Definition </w:t>
            </w:r>
          </w:p>
        </w:tc>
        <w:tc>
          <w:tcPr>
            <w:tcW w:w="1338" w:type="dxa"/>
            <w:vAlign w:val="center"/>
            <w:hideMark/>
          </w:tcPr>
          <w:p w14:paraId="61987181" w14:textId="77777777" w:rsidR="00E37C4A" w:rsidRPr="00FD3DAA" w:rsidRDefault="5B621C54" w:rsidP="5B621C54">
            <w:pPr>
              <w:rPr>
                <w:rFonts w:ascii="Times New Roman" w:hAnsi="Times New Roman"/>
                <w:b/>
                <w:bCs/>
                <w:color w:val="000000"/>
                <w:sz w:val="20"/>
                <w:szCs w:val="20"/>
              </w:rPr>
            </w:pPr>
            <w:r w:rsidRPr="5B621C54">
              <w:rPr>
                <w:rFonts w:ascii="Times New Roman" w:hAnsi="Times New Roman"/>
                <w:b/>
                <w:bCs/>
                <w:color w:val="000000" w:themeColor="text1"/>
                <w:sz w:val="20"/>
                <w:szCs w:val="20"/>
              </w:rPr>
              <w:t>Zonal Lumen</w:t>
            </w:r>
            <w:r w:rsidR="00E37C4A">
              <w:br/>
            </w:r>
            <w:r w:rsidRPr="5B621C54">
              <w:rPr>
                <w:rFonts w:ascii="Times New Roman" w:hAnsi="Times New Roman"/>
                <w:b/>
                <w:bCs/>
                <w:color w:val="000000" w:themeColor="text1"/>
                <w:sz w:val="20"/>
                <w:szCs w:val="20"/>
              </w:rPr>
              <w:t>Requirement</w:t>
            </w:r>
          </w:p>
        </w:tc>
      </w:tr>
      <w:tr w:rsidR="00E37C4A" w:rsidRPr="00FD3DAA" w14:paraId="61987187" w14:textId="77777777" w:rsidTr="5B621C54">
        <w:trPr>
          <w:trHeight w:val="197"/>
        </w:trPr>
        <w:tc>
          <w:tcPr>
            <w:tcW w:w="3428" w:type="dxa"/>
            <w:vMerge w:val="restart"/>
            <w:vAlign w:val="center"/>
            <w:hideMark/>
          </w:tcPr>
          <w:p w14:paraId="61987183"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Outdoor Pole/Arm-Mounted Area and Roadway Luminaires</w:t>
            </w:r>
          </w:p>
        </w:tc>
        <w:tc>
          <w:tcPr>
            <w:tcW w:w="1871" w:type="dxa"/>
            <w:vMerge w:val="restart"/>
            <w:vAlign w:val="center"/>
            <w:hideMark/>
          </w:tcPr>
          <w:p w14:paraId="61987184" w14:textId="77777777" w:rsidR="00E37C4A" w:rsidRPr="00FD3DAA" w:rsidRDefault="5B621C54" w:rsidP="00B614F8">
            <w:pPr>
              <w:rPr>
                <w:rFonts w:ascii="Times New Roman" w:hAnsi="Times New Roman"/>
                <w:sz w:val="20"/>
                <w:szCs w:val="20"/>
              </w:rPr>
            </w:pPr>
            <w:r w:rsidRPr="5B621C54">
              <w:rPr>
                <w:rFonts w:ascii="Times New Roman" w:hAnsi="Times New Roman"/>
                <w:sz w:val="20"/>
                <w:szCs w:val="20"/>
              </w:rPr>
              <w:t xml:space="preserve">1,000 </w:t>
            </w:r>
          </w:p>
        </w:tc>
        <w:tc>
          <w:tcPr>
            <w:tcW w:w="1315" w:type="dxa"/>
            <w:vAlign w:val="center"/>
            <w:hideMark/>
          </w:tcPr>
          <w:p w14:paraId="61987185"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0-90</w:t>
            </w:r>
            <w:r w:rsidRPr="5B621C54">
              <w:rPr>
                <w:rFonts w:ascii="Cambria Math" w:hAnsi="Cambria Math" w:cs="Cambria Math"/>
                <w:color w:val="000000" w:themeColor="text1"/>
                <w:sz w:val="20"/>
                <w:szCs w:val="20"/>
              </w:rPr>
              <w:t>⁰</w:t>
            </w:r>
          </w:p>
        </w:tc>
        <w:tc>
          <w:tcPr>
            <w:tcW w:w="1338" w:type="dxa"/>
            <w:vAlign w:val="center"/>
            <w:hideMark/>
          </w:tcPr>
          <w:p w14:paraId="61987186"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100%</w:t>
            </w:r>
          </w:p>
        </w:tc>
      </w:tr>
      <w:tr w:rsidR="00E37C4A" w:rsidRPr="00FD3DAA" w14:paraId="6198718C" w14:textId="77777777" w:rsidTr="5B621C54">
        <w:trPr>
          <w:trHeight w:val="215"/>
        </w:trPr>
        <w:tc>
          <w:tcPr>
            <w:tcW w:w="3428" w:type="dxa"/>
            <w:vMerge/>
            <w:vAlign w:val="center"/>
            <w:hideMark/>
          </w:tcPr>
          <w:p w14:paraId="61987188" w14:textId="77777777" w:rsidR="00E37C4A" w:rsidRPr="00FD3DAA" w:rsidRDefault="00E37C4A" w:rsidP="00B614F8">
            <w:pPr>
              <w:rPr>
                <w:rFonts w:ascii="Times New Roman" w:hAnsi="Times New Roman"/>
                <w:color w:val="000000"/>
                <w:sz w:val="20"/>
                <w:szCs w:val="20"/>
              </w:rPr>
            </w:pPr>
          </w:p>
        </w:tc>
        <w:tc>
          <w:tcPr>
            <w:tcW w:w="1871" w:type="dxa"/>
            <w:vMerge/>
            <w:vAlign w:val="center"/>
            <w:hideMark/>
          </w:tcPr>
          <w:p w14:paraId="61987189" w14:textId="77777777" w:rsidR="00E37C4A" w:rsidRPr="00FD3DAA" w:rsidRDefault="00E37C4A" w:rsidP="00B614F8">
            <w:pPr>
              <w:rPr>
                <w:rFonts w:ascii="Times New Roman" w:hAnsi="Times New Roman"/>
                <w:sz w:val="20"/>
                <w:szCs w:val="20"/>
              </w:rPr>
            </w:pPr>
          </w:p>
        </w:tc>
        <w:tc>
          <w:tcPr>
            <w:tcW w:w="1315" w:type="dxa"/>
            <w:vAlign w:val="center"/>
            <w:hideMark/>
          </w:tcPr>
          <w:p w14:paraId="6198718A"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80-90</w:t>
            </w:r>
            <w:r w:rsidRPr="5B621C54">
              <w:rPr>
                <w:rFonts w:ascii="Cambria Math" w:hAnsi="Cambria Math" w:cs="Cambria Math"/>
                <w:color w:val="000000" w:themeColor="text1"/>
                <w:sz w:val="20"/>
                <w:szCs w:val="20"/>
              </w:rPr>
              <w:t>⁰</w:t>
            </w:r>
          </w:p>
        </w:tc>
        <w:tc>
          <w:tcPr>
            <w:tcW w:w="1338" w:type="dxa"/>
            <w:vAlign w:val="center"/>
            <w:hideMark/>
          </w:tcPr>
          <w:p w14:paraId="6198718B"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≤10%</w:t>
            </w:r>
          </w:p>
        </w:tc>
      </w:tr>
      <w:tr w:rsidR="00E37C4A" w:rsidRPr="00FD3DAA" w14:paraId="61987191" w14:textId="77777777" w:rsidTr="5B621C54">
        <w:trPr>
          <w:trHeight w:val="503"/>
        </w:trPr>
        <w:tc>
          <w:tcPr>
            <w:tcW w:w="3428" w:type="dxa"/>
            <w:vAlign w:val="center"/>
            <w:hideMark/>
          </w:tcPr>
          <w:p w14:paraId="6198718D"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Outdoor Pole/Arm-Mounted Decorative Luminaires</w:t>
            </w:r>
          </w:p>
        </w:tc>
        <w:tc>
          <w:tcPr>
            <w:tcW w:w="1871" w:type="dxa"/>
            <w:vAlign w:val="center"/>
            <w:hideMark/>
          </w:tcPr>
          <w:p w14:paraId="6198718E" w14:textId="77777777" w:rsidR="00E37C4A" w:rsidRPr="00FD3DAA" w:rsidRDefault="5B621C54" w:rsidP="00B614F8">
            <w:pPr>
              <w:rPr>
                <w:rFonts w:ascii="Times New Roman" w:hAnsi="Times New Roman"/>
                <w:sz w:val="20"/>
                <w:szCs w:val="20"/>
              </w:rPr>
            </w:pPr>
            <w:r w:rsidRPr="5B621C54">
              <w:rPr>
                <w:rFonts w:ascii="Times New Roman" w:hAnsi="Times New Roman"/>
                <w:sz w:val="20"/>
                <w:szCs w:val="20"/>
              </w:rPr>
              <w:t xml:space="preserve">1,000 </w:t>
            </w:r>
          </w:p>
        </w:tc>
        <w:tc>
          <w:tcPr>
            <w:tcW w:w="1315" w:type="dxa"/>
            <w:vAlign w:val="center"/>
            <w:hideMark/>
          </w:tcPr>
          <w:p w14:paraId="6198718F"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0-90</w:t>
            </w:r>
            <w:r w:rsidRPr="5B621C54">
              <w:rPr>
                <w:rFonts w:ascii="Cambria Math" w:hAnsi="Cambria Math" w:cs="Cambria Math"/>
                <w:color w:val="000000" w:themeColor="text1"/>
                <w:sz w:val="20"/>
                <w:szCs w:val="20"/>
              </w:rPr>
              <w:t>⁰</w:t>
            </w:r>
          </w:p>
        </w:tc>
        <w:tc>
          <w:tcPr>
            <w:tcW w:w="1338" w:type="dxa"/>
            <w:vAlign w:val="center"/>
            <w:hideMark/>
          </w:tcPr>
          <w:p w14:paraId="61987190"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≥65%</w:t>
            </w:r>
          </w:p>
        </w:tc>
      </w:tr>
      <w:tr w:rsidR="00E37C4A" w:rsidRPr="00FD3DAA" w14:paraId="61987196" w14:textId="77777777" w:rsidTr="5B621C54">
        <w:trPr>
          <w:trHeight w:val="251"/>
        </w:trPr>
        <w:tc>
          <w:tcPr>
            <w:tcW w:w="3428" w:type="dxa"/>
            <w:vMerge w:val="restart"/>
            <w:vAlign w:val="center"/>
            <w:hideMark/>
          </w:tcPr>
          <w:p w14:paraId="61987192"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Outdoor Full-Cutoff Wall-Mounted Area Luminaires</w:t>
            </w:r>
          </w:p>
        </w:tc>
        <w:tc>
          <w:tcPr>
            <w:tcW w:w="1871" w:type="dxa"/>
            <w:vMerge w:val="restart"/>
            <w:vAlign w:val="center"/>
            <w:hideMark/>
          </w:tcPr>
          <w:p w14:paraId="61987193" w14:textId="77777777" w:rsidR="00E37C4A" w:rsidRPr="00FD3DAA" w:rsidRDefault="5B621C54" w:rsidP="00B614F8">
            <w:pPr>
              <w:rPr>
                <w:rFonts w:ascii="Times New Roman" w:hAnsi="Times New Roman"/>
                <w:sz w:val="20"/>
                <w:szCs w:val="20"/>
              </w:rPr>
            </w:pPr>
            <w:r w:rsidRPr="5B621C54">
              <w:rPr>
                <w:rFonts w:ascii="Times New Roman" w:hAnsi="Times New Roman"/>
                <w:sz w:val="20"/>
                <w:szCs w:val="20"/>
              </w:rPr>
              <w:t xml:space="preserve">300 </w:t>
            </w:r>
          </w:p>
        </w:tc>
        <w:tc>
          <w:tcPr>
            <w:tcW w:w="1315" w:type="dxa"/>
            <w:vAlign w:val="center"/>
            <w:hideMark/>
          </w:tcPr>
          <w:p w14:paraId="61987194"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0-90</w:t>
            </w:r>
            <w:r w:rsidRPr="5B621C54">
              <w:rPr>
                <w:rFonts w:ascii="Cambria Math" w:hAnsi="Cambria Math" w:cs="Cambria Math"/>
                <w:color w:val="000000" w:themeColor="text1"/>
                <w:sz w:val="20"/>
                <w:szCs w:val="20"/>
              </w:rPr>
              <w:t>⁰</w:t>
            </w:r>
          </w:p>
        </w:tc>
        <w:tc>
          <w:tcPr>
            <w:tcW w:w="1338" w:type="dxa"/>
            <w:vAlign w:val="center"/>
            <w:hideMark/>
          </w:tcPr>
          <w:p w14:paraId="61987195"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100%</w:t>
            </w:r>
          </w:p>
        </w:tc>
      </w:tr>
      <w:tr w:rsidR="00E37C4A" w:rsidRPr="00FD3DAA" w14:paraId="6198719B" w14:textId="77777777" w:rsidTr="5B621C54">
        <w:trPr>
          <w:trHeight w:val="170"/>
        </w:trPr>
        <w:tc>
          <w:tcPr>
            <w:tcW w:w="3428" w:type="dxa"/>
            <w:vMerge/>
            <w:vAlign w:val="center"/>
            <w:hideMark/>
          </w:tcPr>
          <w:p w14:paraId="61987197" w14:textId="77777777" w:rsidR="00E37C4A" w:rsidRPr="00FD3DAA" w:rsidRDefault="00E37C4A" w:rsidP="00B614F8">
            <w:pPr>
              <w:rPr>
                <w:rFonts w:ascii="Times New Roman" w:hAnsi="Times New Roman"/>
                <w:color w:val="000000"/>
                <w:sz w:val="20"/>
                <w:szCs w:val="20"/>
              </w:rPr>
            </w:pPr>
          </w:p>
        </w:tc>
        <w:tc>
          <w:tcPr>
            <w:tcW w:w="1871" w:type="dxa"/>
            <w:vMerge/>
            <w:vAlign w:val="center"/>
            <w:hideMark/>
          </w:tcPr>
          <w:p w14:paraId="61987198" w14:textId="77777777" w:rsidR="00E37C4A" w:rsidRPr="00FD3DAA" w:rsidRDefault="00E37C4A" w:rsidP="00B614F8">
            <w:pPr>
              <w:rPr>
                <w:rFonts w:ascii="Times New Roman" w:hAnsi="Times New Roman"/>
                <w:sz w:val="20"/>
                <w:szCs w:val="20"/>
              </w:rPr>
            </w:pPr>
          </w:p>
        </w:tc>
        <w:tc>
          <w:tcPr>
            <w:tcW w:w="1315" w:type="dxa"/>
            <w:vAlign w:val="center"/>
            <w:hideMark/>
          </w:tcPr>
          <w:p w14:paraId="61987199"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80-90</w:t>
            </w:r>
            <w:r w:rsidRPr="5B621C54">
              <w:rPr>
                <w:rFonts w:ascii="Cambria Math" w:hAnsi="Cambria Math" w:cs="Cambria Math"/>
                <w:color w:val="000000" w:themeColor="text1"/>
                <w:sz w:val="20"/>
                <w:szCs w:val="20"/>
              </w:rPr>
              <w:t>⁰</w:t>
            </w:r>
          </w:p>
        </w:tc>
        <w:tc>
          <w:tcPr>
            <w:tcW w:w="1338" w:type="dxa"/>
            <w:vAlign w:val="center"/>
            <w:hideMark/>
          </w:tcPr>
          <w:p w14:paraId="6198719A"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≤10%</w:t>
            </w:r>
          </w:p>
        </w:tc>
      </w:tr>
      <w:tr w:rsidR="00E37C4A" w:rsidRPr="00FD3DAA" w14:paraId="619871A0" w14:textId="77777777" w:rsidTr="5B621C54">
        <w:trPr>
          <w:trHeight w:val="368"/>
        </w:trPr>
        <w:tc>
          <w:tcPr>
            <w:tcW w:w="3428" w:type="dxa"/>
            <w:vAlign w:val="center"/>
            <w:hideMark/>
          </w:tcPr>
          <w:p w14:paraId="6198719C"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Outdoor Non-Cutoff and Semi-Cutoff Wall-Mounted Area Luminaires</w:t>
            </w:r>
          </w:p>
        </w:tc>
        <w:tc>
          <w:tcPr>
            <w:tcW w:w="1871" w:type="dxa"/>
            <w:vAlign w:val="center"/>
            <w:hideMark/>
          </w:tcPr>
          <w:p w14:paraId="6198719D"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300</w:t>
            </w:r>
            <w:r w:rsidR="00E37C4A">
              <w:br/>
            </w:r>
            <w:r w:rsidRPr="5B621C54">
              <w:rPr>
                <w:rFonts w:ascii="Times New Roman" w:hAnsi="Times New Roman"/>
                <w:color w:val="000000" w:themeColor="text1"/>
                <w:sz w:val="20"/>
                <w:szCs w:val="20"/>
              </w:rPr>
              <w:t>(0-90° zone)***</w:t>
            </w:r>
          </w:p>
        </w:tc>
        <w:tc>
          <w:tcPr>
            <w:tcW w:w="1315" w:type="dxa"/>
            <w:vAlign w:val="center"/>
            <w:hideMark/>
          </w:tcPr>
          <w:p w14:paraId="6198719E"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80-90</w:t>
            </w:r>
            <w:r w:rsidRPr="5B621C54">
              <w:rPr>
                <w:rFonts w:ascii="Cambria Math" w:hAnsi="Cambria Math" w:cs="Cambria Math"/>
                <w:color w:val="000000" w:themeColor="text1"/>
                <w:sz w:val="20"/>
                <w:szCs w:val="20"/>
              </w:rPr>
              <w:t>⁰</w:t>
            </w:r>
            <w:r w:rsidRPr="5B621C54">
              <w:rPr>
                <w:rFonts w:ascii="Times New Roman" w:hAnsi="Times New Roman"/>
                <w:color w:val="000000" w:themeColor="text1"/>
                <w:sz w:val="20"/>
                <w:szCs w:val="20"/>
              </w:rPr>
              <w:t>***</w:t>
            </w:r>
          </w:p>
        </w:tc>
        <w:tc>
          <w:tcPr>
            <w:tcW w:w="1338" w:type="dxa"/>
            <w:vAlign w:val="center"/>
            <w:hideMark/>
          </w:tcPr>
          <w:p w14:paraId="6198719F"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≤10%***</w:t>
            </w:r>
          </w:p>
        </w:tc>
      </w:tr>
      <w:tr w:rsidR="00E37C4A" w:rsidRPr="00FD3DAA" w14:paraId="619871A5" w14:textId="77777777" w:rsidTr="5B621C54">
        <w:trPr>
          <w:trHeight w:val="170"/>
        </w:trPr>
        <w:tc>
          <w:tcPr>
            <w:tcW w:w="3428" w:type="dxa"/>
            <w:vMerge w:val="restart"/>
            <w:vAlign w:val="center"/>
            <w:hideMark/>
          </w:tcPr>
          <w:p w14:paraId="619871A1"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Parking Garage Luminaires</w:t>
            </w:r>
          </w:p>
        </w:tc>
        <w:tc>
          <w:tcPr>
            <w:tcW w:w="1871" w:type="dxa"/>
            <w:vMerge w:val="restart"/>
            <w:vAlign w:val="center"/>
            <w:hideMark/>
          </w:tcPr>
          <w:p w14:paraId="619871A2" w14:textId="77777777" w:rsidR="00E37C4A" w:rsidRPr="00FD3DAA" w:rsidRDefault="5B621C54" w:rsidP="00B614F8">
            <w:pPr>
              <w:rPr>
                <w:rFonts w:ascii="Times New Roman" w:hAnsi="Times New Roman"/>
                <w:sz w:val="20"/>
                <w:szCs w:val="20"/>
              </w:rPr>
            </w:pPr>
            <w:r w:rsidRPr="5B621C54">
              <w:rPr>
                <w:rFonts w:ascii="Times New Roman" w:hAnsi="Times New Roman"/>
                <w:sz w:val="20"/>
                <w:szCs w:val="20"/>
              </w:rPr>
              <w:t xml:space="preserve">2,000 </w:t>
            </w:r>
          </w:p>
        </w:tc>
        <w:tc>
          <w:tcPr>
            <w:tcW w:w="1315" w:type="dxa"/>
            <w:vAlign w:val="center"/>
            <w:hideMark/>
          </w:tcPr>
          <w:p w14:paraId="619871A3"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60-80</w:t>
            </w:r>
            <w:r w:rsidRPr="5B621C54">
              <w:rPr>
                <w:rFonts w:ascii="Cambria Math" w:hAnsi="Cambria Math" w:cs="Cambria Math"/>
                <w:color w:val="000000" w:themeColor="text1"/>
                <w:sz w:val="20"/>
                <w:szCs w:val="20"/>
              </w:rPr>
              <w:t>⁰</w:t>
            </w:r>
          </w:p>
        </w:tc>
        <w:tc>
          <w:tcPr>
            <w:tcW w:w="1338" w:type="dxa"/>
            <w:vAlign w:val="center"/>
            <w:hideMark/>
          </w:tcPr>
          <w:p w14:paraId="619871A4"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≥30%</w:t>
            </w:r>
          </w:p>
        </w:tc>
      </w:tr>
      <w:tr w:rsidR="00E37C4A" w:rsidRPr="00FD3DAA" w14:paraId="619871AA" w14:textId="77777777" w:rsidTr="5B621C54">
        <w:trPr>
          <w:trHeight w:val="98"/>
        </w:trPr>
        <w:tc>
          <w:tcPr>
            <w:tcW w:w="3428" w:type="dxa"/>
            <w:vMerge/>
            <w:vAlign w:val="center"/>
            <w:hideMark/>
          </w:tcPr>
          <w:p w14:paraId="619871A6" w14:textId="77777777" w:rsidR="00E37C4A" w:rsidRPr="00FD3DAA" w:rsidRDefault="00E37C4A" w:rsidP="00B614F8">
            <w:pPr>
              <w:rPr>
                <w:rFonts w:ascii="Times New Roman" w:hAnsi="Times New Roman"/>
                <w:color w:val="000000"/>
                <w:sz w:val="20"/>
                <w:szCs w:val="20"/>
              </w:rPr>
            </w:pPr>
          </w:p>
        </w:tc>
        <w:tc>
          <w:tcPr>
            <w:tcW w:w="1871" w:type="dxa"/>
            <w:vMerge/>
            <w:vAlign w:val="center"/>
            <w:hideMark/>
          </w:tcPr>
          <w:p w14:paraId="619871A7" w14:textId="77777777" w:rsidR="00E37C4A" w:rsidRPr="00FD3DAA" w:rsidRDefault="00E37C4A" w:rsidP="00B614F8">
            <w:pPr>
              <w:rPr>
                <w:rFonts w:ascii="Times New Roman" w:hAnsi="Times New Roman"/>
                <w:sz w:val="20"/>
                <w:szCs w:val="20"/>
              </w:rPr>
            </w:pPr>
          </w:p>
        </w:tc>
        <w:tc>
          <w:tcPr>
            <w:tcW w:w="1315" w:type="dxa"/>
            <w:vAlign w:val="center"/>
            <w:hideMark/>
          </w:tcPr>
          <w:p w14:paraId="619871A8"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70-80</w:t>
            </w:r>
            <w:r w:rsidRPr="5B621C54">
              <w:rPr>
                <w:rFonts w:ascii="Cambria Math" w:hAnsi="Cambria Math" w:cs="Cambria Math"/>
                <w:color w:val="000000" w:themeColor="text1"/>
                <w:sz w:val="20"/>
                <w:szCs w:val="20"/>
              </w:rPr>
              <w:t>⁰</w:t>
            </w:r>
          </w:p>
        </w:tc>
        <w:tc>
          <w:tcPr>
            <w:tcW w:w="1338" w:type="dxa"/>
            <w:vAlign w:val="center"/>
            <w:hideMark/>
          </w:tcPr>
          <w:p w14:paraId="619871A9"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≤25%</w:t>
            </w:r>
          </w:p>
        </w:tc>
      </w:tr>
      <w:tr w:rsidR="00E37C4A" w:rsidRPr="00FD3DAA" w14:paraId="619871AF" w14:textId="77777777" w:rsidTr="5B621C54">
        <w:trPr>
          <w:trHeight w:val="206"/>
        </w:trPr>
        <w:tc>
          <w:tcPr>
            <w:tcW w:w="3428" w:type="dxa"/>
            <w:vMerge w:val="restart"/>
            <w:vAlign w:val="center"/>
            <w:hideMark/>
          </w:tcPr>
          <w:p w14:paraId="619871AB"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lastRenderedPageBreak/>
              <w:t>Fuel Pump Canopy Luminaires</w:t>
            </w:r>
          </w:p>
        </w:tc>
        <w:tc>
          <w:tcPr>
            <w:tcW w:w="1871" w:type="dxa"/>
            <w:vMerge w:val="restart"/>
            <w:vAlign w:val="center"/>
            <w:hideMark/>
          </w:tcPr>
          <w:p w14:paraId="619871AC" w14:textId="77777777" w:rsidR="00E37C4A" w:rsidRPr="00FD3DAA" w:rsidRDefault="5B621C54" w:rsidP="00B614F8">
            <w:pPr>
              <w:rPr>
                <w:rFonts w:ascii="Times New Roman" w:hAnsi="Times New Roman"/>
                <w:sz w:val="20"/>
                <w:szCs w:val="20"/>
              </w:rPr>
            </w:pPr>
            <w:r w:rsidRPr="5B621C54">
              <w:rPr>
                <w:rFonts w:ascii="Times New Roman" w:hAnsi="Times New Roman"/>
                <w:sz w:val="20"/>
                <w:szCs w:val="20"/>
              </w:rPr>
              <w:t xml:space="preserve">2,000 </w:t>
            </w:r>
          </w:p>
        </w:tc>
        <w:tc>
          <w:tcPr>
            <w:tcW w:w="1315" w:type="dxa"/>
            <w:vAlign w:val="center"/>
            <w:hideMark/>
          </w:tcPr>
          <w:p w14:paraId="619871AD"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0-40</w:t>
            </w:r>
            <w:r w:rsidRPr="5B621C54">
              <w:rPr>
                <w:rFonts w:ascii="Cambria Math" w:hAnsi="Cambria Math" w:cs="Cambria Math"/>
                <w:color w:val="000000" w:themeColor="text1"/>
                <w:sz w:val="20"/>
                <w:szCs w:val="20"/>
              </w:rPr>
              <w:t>⁰</w:t>
            </w:r>
          </w:p>
        </w:tc>
        <w:tc>
          <w:tcPr>
            <w:tcW w:w="1338" w:type="dxa"/>
            <w:vAlign w:val="center"/>
            <w:hideMark/>
          </w:tcPr>
          <w:p w14:paraId="619871AE"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≥40%</w:t>
            </w:r>
          </w:p>
        </w:tc>
      </w:tr>
      <w:tr w:rsidR="00E37C4A" w:rsidRPr="00FD3DAA" w14:paraId="619871B4" w14:textId="77777777" w:rsidTr="5B621C54">
        <w:trPr>
          <w:trHeight w:val="134"/>
        </w:trPr>
        <w:tc>
          <w:tcPr>
            <w:tcW w:w="3428" w:type="dxa"/>
            <w:vMerge/>
            <w:vAlign w:val="center"/>
            <w:hideMark/>
          </w:tcPr>
          <w:p w14:paraId="619871B0" w14:textId="77777777" w:rsidR="00E37C4A" w:rsidRPr="00FD3DAA" w:rsidRDefault="00E37C4A" w:rsidP="00B614F8">
            <w:pPr>
              <w:rPr>
                <w:rFonts w:ascii="Times New Roman" w:hAnsi="Times New Roman"/>
                <w:color w:val="000000"/>
                <w:sz w:val="20"/>
                <w:szCs w:val="20"/>
              </w:rPr>
            </w:pPr>
          </w:p>
        </w:tc>
        <w:tc>
          <w:tcPr>
            <w:tcW w:w="1871" w:type="dxa"/>
            <w:vMerge/>
            <w:vAlign w:val="center"/>
            <w:hideMark/>
          </w:tcPr>
          <w:p w14:paraId="619871B1" w14:textId="77777777" w:rsidR="00E37C4A" w:rsidRPr="00FD3DAA" w:rsidRDefault="00E37C4A" w:rsidP="00B614F8">
            <w:pPr>
              <w:rPr>
                <w:rFonts w:ascii="Times New Roman" w:hAnsi="Times New Roman"/>
                <w:sz w:val="20"/>
                <w:szCs w:val="20"/>
              </w:rPr>
            </w:pPr>
          </w:p>
        </w:tc>
        <w:tc>
          <w:tcPr>
            <w:tcW w:w="1315" w:type="dxa"/>
            <w:vAlign w:val="center"/>
            <w:hideMark/>
          </w:tcPr>
          <w:p w14:paraId="619871B2"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40-70</w:t>
            </w:r>
            <w:r w:rsidRPr="5B621C54">
              <w:rPr>
                <w:rFonts w:ascii="Cambria Math" w:hAnsi="Cambria Math" w:cs="Cambria Math"/>
                <w:color w:val="000000" w:themeColor="text1"/>
                <w:sz w:val="20"/>
                <w:szCs w:val="20"/>
              </w:rPr>
              <w:t>⁰</w:t>
            </w:r>
          </w:p>
        </w:tc>
        <w:tc>
          <w:tcPr>
            <w:tcW w:w="1338" w:type="dxa"/>
            <w:vAlign w:val="center"/>
            <w:hideMark/>
          </w:tcPr>
          <w:p w14:paraId="619871B3" w14:textId="77777777" w:rsidR="00E37C4A" w:rsidRPr="00FD3DAA" w:rsidRDefault="5B621C54" w:rsidP="00B614F8">
            <w:pPr>
              <w:rPr>
                <w:rFonts w:ascii="Times New Roman" w:hAnsi="Times New Roman"/>
                <w:color w:val="000000"/>
                <w:sz w:val="20"/>
                <w:szCs w:val="20"/>
              </w:rPr>
            </w:pPr>
            <w:r w:rsidRPr="5B621C54">
              <w:rPr>
                <w:rFonts w:ascii="Times New Roman" w:hAnsi="Times New Roman"/>
                <w:color w:val="000000" w:themeColor="text1"/>
                <w:sz w:val="20"/>
                <w:szCs w:val="20"/>
              </w:rPr>
              <w:t>≥40%</w:t>
            </w:r>
          </w:p>
        </w:tc>
      </w:tr>
    </w:tbl>
    <w:p w14:paraId="619871B5" w14:textId="77777777" w:rsidR="008F3AF4" w:rsidRPr="00FD3DAA" w:rsidRDefault="008F3AF4" w:rsidP="00671550"/>
    <w:p w14:paraId="619871B6" w14:textId="77777777" w:rsidR="00E37C4A" w:rsidRPr="00FD3DAA" w:rsidRDefault="5B621C54" w:rsidP="00671550">
      <w:pPr>
        <w:rPr>
          <w:rStyle w:val="CommentReference"/>
        </w:rPr>
      </w:pPr>
      <w:r>
        <w:t>The requirements generally encourage light output in the zone between 0 and 70 or 80 degrees from nadir, and discourage light above 80 or 90 degrees from nadir, but these requirements alone do not distinguish the best-performing fixtures: those that distribute light across the widest area with the most uniformity.</w:t>
      </w:r>
      <w:r w:rsidRPr="5B621C54">
        <w:rPr>
          <w:rStyle w:val="CommentReference"/>
        </w:rPr>
        <w:t xml:space="preserve"> </w:t>
      </w:r>
    </w:p>
    <w:p w14:paraId="619871B7" w14:textId="77777777" w:rsidR="00671550" w:rsidRPr="0003143B" w:rsidRDefault="00671550" w:rsidP="00671550">
      <w:pPr>
        <w:rPr>
          <w:highlight w:val="yellow"/>
        </w:rPr>
      </w:pPr>
    </w:p>
    <w:p w14:paraId="619871B8" w14:textId="77777777" w:rsidR="009475E5" w:rsidRPr="00FD3DAA" w:rsidRDefault="009475E5" w:rsidP="00671550">
      <w:r w:rsidRPr="00FD3DAA">
        <w:t xml:space="preserve">By this definition of “best-performing,” </w:t>
      </w:r>
      <w:r w:rsidR="00E37C4A" w:rsidRPr="00FD3DAA">
        <w:t>MH and other HID fixtures have a widely acknowledged</w:t>
      </w:r>
      <w:r w:rsidRPr="00FD3DAA">
        <w:t xml:space="preserve"> shortcoming. They are known for creating pools of light underneath </w:t>
      </w:r>
      <w:r w:rsidR="00B614F8" w:rsidRPr="00FD3DAA">
        <w:t>the</w:t>
      </w:r>
      <w:r w:rsidRPr="00FD3DAA">
        <w:t xml:space="preserve"> fixtures with much darker sections between. T</w:t>
      </w:r>
      <w:r w:rsidR="003E361D" w:rsidRPr="00FD3DAA">
        <w:t xml:space="preserve">his effect is well-known </w:t>
      </w:r>
      <w:r w:rsidRPr="00FD3DAA">
        <w:t>in social science research.</w:t>
      </w:r>
      <w:r w:rsidRPr="00FD3DAA">
        <w:rPr>
          <w:rStyle w:val="EndnoteReference"/>
        </w:rPr>
        <w:endnoteReference w:id="16"/>
      </w:r>
      <w:r w:rsidR="0044498C" w:rsidRPr="00FD3DAA">
        <w:t xml:space="preserve"> F</w:t>
      </w:r>
      <w:r w:rsidRPr="00FD3DAA">
        <w:t>or the purposes of illuminating outdoor spaces, the important point is that the pool of light under the fixture would be much more useful were it to be spread more evenly across the outdoor environment.</w:t>
      </w:r>
      <w:r w:rsidR="0044498C" w:rsidRPr="00FD3DAA">
        <w:t xml:space="preserve"> The Illuminating Engineering Society’s</w:t>
      </w:r>
      <w:r w:rsidR="00671550" w:rsidRPr="00FD3DAA">
        <w:t xml:space="preserve"> </w:t>
      </w:r>
      <w:r w:rsidR="00E507C5" w:rsidRPr="00FD3DAA">
        <w:t>list of Recommended Practices and Illuminance Guidelines has</w:t>
      </w:r>
      <w:r w:rsidR="0044498C" w:rsidRPr="00FD3DAA">
        <w:t xml:space="preserve"> formalized this suggestion for uniform outdoor </w:t>
      </w:r>
      <w:r w:rsidR="00DF749F" w:rsidRPr="00FD3DAA">
        <w:t xml:space="preserve">and garage </w:t>
      </w:r>
      <w:r w:rsidR="0044498C" w:rsidRPr="00FD3DAA">
        <w:t>illuminanc</w:t>
      </w:r>
      <w:r w:rsidR="00671550" w:rsidRPr="00FD3DAA">
        <w:t>es in various documents:</w:t>
      </w:r>
    </w:p>
    <w:p w14:paraId="619871B9" w14:textId="77777777" w:rsidR="00DF749F" w:rsidRPr="00FD3DAA" w:rsidRDefault="00DF749F" w:rsidP="00B614F8">
      <w:pPr>
        <w:pStyle w:val="Caption"/>
        <w:keepNext/>
        <w:jc w:val="center"/>
      </w:pPr>
    </w:p>
    <w:p w14:paraId="619871BA" w14:textId="2B4EC0CA" w:rsidR="00B614F8" w:rsidRDefault="00B614F8" w:rsidP="00B614F8">
      <w:pPr>
        <w:pStyle w:val="Caption"/>
        <w:keepNext/>
        <w:jc w:val="center"/>
      </w:pPr>
      <w:bookmarkStart w:id="110" w:name="_Toc511134171"/>
      <w:bookmarkStart w:id="111" w:name="_Toc511235068"/>
      <w:r w:rsidRPr="00FD3DAA">
        <w:t xml:space="preserve">Table </w:t>
      </w:r>
      <w:fldSimple w:instr=" SEQ Table \* ARABIC ">
        <w:r w:rsidR="006401BF">
          <w:rPr>
            <w:noProof/>
          </w:rPr>
          <w:t>17</w:t>
        </w:r>
      </w:fldSimple>
      <w:r w:rsidRPr="00FD3DAA">
        <w:t xml:space="preserve"> IES Recommended Practice for </w:t>
      </w:r>
      <w:r w:rsidR="00671550" w:rsidRPr="00FD3DAA">
        <w:t>Outdoor Lightin</w:t>
      </w:r>
      <w:r w:rsidRPr="00FD3DAA">
        <w:t>g</w:t>
      </w:r>
      <w:bookmarkEnd w:id="110"/>
      <w:bookmarkEnd w:id="111"/>
    </w:p>
    <w:tbl>
      <w:tblPr>
        <w:tblStyle w:val="TableGrid"/>
        <w:tblW w:w="9918" w:type="dxa"/>
        <w:tblLayout w:type="fixed"/>
        <w:tblLook w:val="04A0" w:firstRow="1" w:lastRow="0" w:firstColumn="1" w:lastColumn="0" w:noHBand="0" w:noVBand="1"/>
      </w:tblPr>
      <w:tblGrid>
        <w:gridCol w:w="1051"/>
        <w:gridCol w:w="1077"/>
        <w:gridCol w:w="1017"/>
        <w:gridCol w:w="1055"/>
        <w:gridCol w:w="4458"/>
        <w:gridCol w:w="1260"/>
      </w:tblGrid>
      <w:tr w:rsidR="00E316E4" w:rsidRPr="00671550" w14:paraId="619871C1" w14:textId="77777777" w:rsidTr="5B621C54">
        <w:tc>
          <w:tcPr>
            <w:tcW w:w="1051" w:type="dxa"/>
          </w:tcPr>
          <w:p w14:paraId="619871BB" w14:textId="77777777" w:rsidR="00E316E4" w:rsidRPr="00671550" w:rsidRDefault="5B621C54" w:rsidP="5B621C54">
            <w:pPr>
              <w:rPr>
                <w:b/>
                <w:bCs/>
              </w:rPr>
            </w:pPr>
            <w:r w:rsidRPr="5B621C54">
              <w:rPr>
                <w:rFonts w:ascii="Calibri" w:hAnsi="Calibri"/>
                <w:b/>
                <w:bCs/>
                <w:color w:val="000000" w:themeColor="text1"/>
                <w:sz w:val="22"/>
                <w:szCs w:val="22"/>
              </w:rPr>
              <w:t>Type</w:t>
            </w:r>
          </w:p>
        </w:tc>
        <w:tc>
          <w:tcPr>
            <w:tcW w:w="1077" w:type="dxa"/>
          </w:tcPr>
          <w:p w14:paraId="619871BC" w14:textId="77777777" w:rsidR="00E316E4" w:rsidRPr="00671550" w:rsidRDefault="5B621C54" w:rsidP="5B621C54">
            <w:pPr>
              <w:rPr>
                <w:b/>
                <w:bCs/>
              </w:rPr>
            </w:pPr>
            <w:r w:rsidRPr="5B621C54">
              <w:rPr>
                <w:rFonts w:ascii="Calibri" w:hAnsi="Calibri"/>
                <w:b/>
                <w:bCs/>
                <w:color w:val="000000" w:themeColor="text1"/>
                <w:sz w:val="22"/>
                <w:szCs w:val="22"/>
              </w:rPr>
              <w:t>Max/Min Ratio</w:t>
            </w:r>
          </w:p>
        </w:tc>
        <w:tc>
          <w:tcPr>
            <w:tcW w:w="1017" w:type="dxa"/>
          </w:tcPr>
          <w:p w14:paraId="619871BD" w14:textId="77777777" w:rsidR="00E316E4" w:rsidRPr="00671550" w:rsidRDefault="5B621C54" w:rsidP="5B621C54">
            <w:pPr>
              <w:rPr>
                <w:b/>
                <w:bCs/>
              </w:rPr>
            </w:pPr>
            <w:proofErr w:type="spellStart"/>
            <w:r w:rsidRPr="5B621C54">
              <w:rPr>
                <w:rFonts w:ascii="Calibri" w:hAnsi="Calibri"/>
                <w:b/>
                <w:bCs/>
                <w:color w:val="000000" w:themeColor="text1"/>
                <w:sz w:val="22"/>
                <w:szCs w:val="22"/>
              </w:rPr>
              <w:t>Avg</w:t>
            </w:r>
            <w:proofErr w:type="spellEnd"/>
            <w:r w:rsidRPr="5B621C54">
              <w:rPr>
                <w:rFonts w:ascii="Calibri" w:hAnsi="Calibri"/>
                <w:b/>
                <w:bCs/>
                <w:color w:val="000000" w:themeColor="text1"/>
                <w:sz w:val="22"/>
                <w:szCs w:val="22"/>
              </w:rPr>
              <w:t>/Min Ratio</w:t>
            </w:r>
          </w:p>
        </w:tc>
        <w:tc>
          <w:tcPr>
            <w:tcW w:w="1055" w:type="dxa"/>
          </w:tcPr>
          <w:p w14:paraId="619871BE" w14:textId="77777777" w:rsidR="00E316E4" w:rsidRPr="00671550" w:rsidRDefault="5B621C54" w:rsidP="5B621C54">
            <w:pPr>
              <w:rPr>
                <w:b/>
                <w:bCs/>
              </w:rPr>
            </w:pPr>
            <w:r w:rsidRPr="5B621C54">
              <w:rPr>
                <w:rFonts w:ascii="Calibri" w:hAnsi="Calibri"/>
                <w:b/>
                <w:bCs/>
                <w:color w:val="000000" w:themeColor="text1"/>
                <w:sz w:val="22"/>
                <w:szCs w:val="22"/>
              </w:rPr>
              <w:t>Max/</w:t>
            </w:r>
            <w:proofErr w:type="spellStart"/>
            <w:r w:rsidRPr="5B621C54">
              <w:rPr>
                <w:rFonts w:ascii="Calibri" w:hAnsi="Calibri"/>
                <w:b/>
                <w:bCs/>
                <w:color w:val="000000" w:themeColor="text1"/>
                <w:sz w:val="22"/>
                <w:szCs w:val="22"/>
              </w:rPr>
              <w:t>Avg</w:t>
            </w:r>
            <w:proofErr w:type="spellEnd"/>
            <w:r w:rsidRPr="5B621C54">
              <w:rPr>
                <w:rFonts w:ascii="Calibri" w:hAnsi="Calibri"/>
                <w:b/>
                <w:bCs/>
                <w:color w:val="000000" w:themeColor="text1"/>
                <w:sz w:val="22"/>
                <w:szCs w:val="22"/>
              </w:rPr>
              <w:t xml:space="preserve"> Ratio</w:t>
            </w:r>
          </w:p>
        </w:tc>
        <w:tc>
          <w:tcPr>
            <w:tcW w:w="4458" w:type="dxa"/>
          </w:tcPr>
          <w:p w14:paraId="619871BF" w14:textId="77777777" w:rsidR="00E316E4" w:rsidRPr="00671550" w:rsidRDefault="5B621C54" w:rsidP="5B621C54">
            <w:pPr>
              <w:rPr>
                <w:b/>
                <w:bCs/>
              </w:rPr>
            </w:pPr>
            <w:r w:rsidRPr="5B621C54">
              <w:rPr>
                <w:rFonts w:ascii="Calibri" w:hAnsi="Calibri"/>
                <w:b/>
                <w:bCs/>
                <w:color w:val="000000" w:themeColor="text1"/>
                <w:sz w:val="22"/>
                <w:szCs w:val="22"/>
              </w:rPr>
              <w:t>Source</w:t>
            </w:r>
          </w:p>
        </w:tc>
        <w:tc>
          <w:tcPr>
            <w:tcW w:w="1260" w:type="dxa"/>
          </w:tcPr>
          <w:p w14:paraId="619871C0" w14:textId="77777777" w:rsidR="00E316E4" w:rsidRPr="00671550" w:rsidRDefault="5B621C54" w:rsidP="5B621C54">
            <w:pPr>
              <w:rPr>
                <w:b/>
                <w:bCs/>
              </w:rPr>
            </w:pPr>
            <w:r w:rsidRPr="5B621C54">
              <w:rPr>
                <w:rFonts w:ascii="Calibri" w:hAnsi="Calibri"/>
                <w:b/>
                <w:bCs/>
                <w:color w:val="000000" w:themeColor="text1"/>
                <w:sz w:val="22"/>
                <w:szCs w:val="22"/>
              </w:rPr>
              <w:t>Calculated Max/Min Ratio</w:t>
            </w:r>
          </w:p>
        </w:tc>
      </w:tr>
      <w:tr w:rsidR="00E316E4" w14:paraId="619871C8" w14:textId="77777777" w:rsidTr="5B621C54">
        <w:tc>
          <w:tcPr>
            <w:tcW w:w="1051" w:type="dxa"/>
            <w:vAlign w:val="center"/>
          </w:tcPr>
          <w:p w14:paraId="619871C2" w14:textId="77777777" w:rsidR="00E316E4" w:rsidRDefault="5B621C54" w:rsidP="00671550">
            <w:pPr>
              <w:jc w:val="center"/>
            </w:pPr>
            <w:r w:rsidRPr="5B621C54">
              <w:rPr>
                <w:rFonts w:ascii="Calibri" w:hAnsi="Calibri"/>
                <w:color w:val="000000" w:themeColor="text1"/>
                <w:sz w:val="22"/>
                <w:szCs w:val="22"/>
              </w:rPr>
              <w:t>Canopy</w:t>
            </w:r>
          </w:p>
        </w:tc>
        <w:tc>
          <w:tcPr>
            <w:tcW w:w="1077" w:type="dxa"/>
            <w:vAlign w:val="center"/>
          </w:tcPr>
          <w:p w14:paraId="619871C3" w14:textId="77777777" w:rsidR="00E316E4" w:rsidRDefault="5B621C54" w:rsidP="00671550">
            <w:pPr>
              <w:jc w:val="center"/>
            </w:pPr>
            <w:r w:rsidRPr="5B621C54">
              <w:rPr>
                <w:rFonts w:ascii="Calibri" w:hAnsi="Calibri"/>
                <w:color w:val="000000" w:themeColor="text1"/>
                <w:sz w:val="22"/>
                <w:szCs w:val="22"/>
              </w:rPr>
              <w:t>-</w:t>
            </w:r>
          </w:p>
        </w:tc>
        <w:tc>
          <w:tcPr>
            <w:tcW w:w="1017" w:type="dxa"/>
            <w:vAlign w:val="center"/>
          </w:tcPr>
          <w:p w14:paraId="619871C4" w14:textId="77777777" w:rsidR="00E316E4" w:rsidRDefault="5B621C54" w:rsidP="00671550">
            <w:pPr>
              <w:jc w:val="center"/>
            </w:pPr>
            <w:r w:rsidRPr="5B621C54">
              <w:rPr>
                <w:rFonts w:ascii="Calibri" w:hAnsi="Calibri"/>
                <w:color w:val="000000" w:themeColor="text1"/>
                <w:sz w:val="22"/>
                <w:szCs w:val="22"/>
              </w:rPr>
              <w:t>4</w:t>
            </w:r>
          </w:p>
        </w:tc>
        <w:tc>
          <w:tcPr>
            <w:tcW w:w="1055" w:type="dxa"/>
            <w:vAlign w:val="center"/>
          </w:tcPr>
          <w:p w14:paraId="619871C5" w14:textId="77777777" w:rsidR="00E316E4" w:rsidRDefault="5B621C54" w:rsidP="00671550">
            <w:pPr>
              <w:jc w:val="center"/>
            </w:pPr>
            <w:r w:rsidRPr="5B621C54">
              <w:rPr>
                <w:rFonts w:ascii="Calibri" w:hAnsi="Calibri"/>
                <w:color w:val="000000" w:themeColor="text1"/>
                <w:sz w:val="22"/>
                <w:szCs w:val="22"/>
              </w:rPr>
              <w:t>2</w:t>
            </w:r>
          </w:p>
        </w:tc>
        <w:tc>
          <w:tcPr>
            <w:tcW w:w="4458" w:type="dxa"/>
            <w:vAlign w:val="center"/>
          </w:tcPr>
          <w:p w14:paraId="619871C6" w14:textId="77777777" w:rsidR="00E316E4" w:rsidRDefault="5B621C54" w:rsidP="00671550">
            <w:pPr>
              <w:jc w:val="center"/>
            </w:pPr>
            <w:r w:rsidRPr="5B621C54">
              <w:rPr>
                <w:rFonts w:ascii="Calibri" w:hAnsi="Calibri"/>
                <w:color w:val="000000" w:themeColor="text1"/>
                <w:sz w:val="22"/>
                <w:szCs w:val="22"/>
              </w:rPr>
              <w:t>IES handbook 10th ed., p 34.28-31. Table 34.2: 'Dispensing Islands'</w:t>
            </w:r>
          </w:p>
        </w:tc>
        <w:tc>
          <w:tcPr>
            <w:tcW w:w="1260" w:type="dxa"/>
            <w:vAlign w:val="center"/>
          </w:tcPr>
          <w:p w14:paraId="619871C7" w14:textId="77777777" w:rsidR="00E316E4" w:rsidRDefault="5B621C54" w:rsidP="00671550">
            <w:pPr>
              <w:jc w:val="center"/>
            </w:pPr>
            <w:r w:rsidRPr="5B621C54">
              <w:rPr>
                <w:rFonts w:ascii="Calibri" w:hAnsi="Calibri"/>
                <w:color w:val="000000" w:themeColor="text1"/>
                <w:sz w:val="22"/>
                <w:szCs w:val="22"/>
              </w:rPr>
              <w:t>8</w:t>
            </w:r>
          </w:p>
        </w:tc>
      </w:tr>
      <w:tr w:rsidR="00E316E4" w14:paraId="619871CF" w14:textId="77777777" w:rsidTr="5B621C54">
        <w:tc>
          <w:tcPr>
            <w:tcW w:w="1051" w:type="dxa"/>
            <w:vAlign w:val="center"/>
          </w:tcPr>
          <w:p w14:paraId="619871C9" w14:textId="77777777" w:rsidR="00E316E4" w:rsidRDefault="5B621C54" w:rsidP="00671550">
            <w:pPr>
              <w:jc w:val="center"/>
            </w:pPr>
            <w:r w:rsidRPr="5B621C54">
              <w:rPr>
                <w:rFonts w:ascii="Calibri" w:hAnsi="Calibri"/>
                <w:color w:val="000000" w:themeColor="text1"/>
                <w:sz w:val="22"/>
                <w:szCs w:val="22"/>
              </w:rPr>
              <w:t>Garage</w:t>
            </w:r>
          </w:p>
        </w:tc>
        <w:tc>
          <w:tcPr>
            <w:tcW w:w="1077" w:type="dxa"/>
            <w:vAlign w:val="center"/>
          </w:tcPr>
          <w:p w14:paraId="619871CA" w14:textId="77777777" w:rsidR="00E316E4" w:rsidRDefault="5B621C54" w:rsidP="00671550">
            <w:pPr>
              <w:jc w:val="center"/>
            </w:pPr>
            <w:r w:rsidRPr="5B621C54">
              <w:rPr>
                <w:rFonts w:ascii="Calibri" w:hAnsi="Calibri"/>
                <w:color w:val="000000" w:themeColor="text1"/>
                <w:sz w:val="22"/>
                <w:szCs w:val="22"/>
              </w:rPr>
              <w:t>10</w:t>
            </w:r>
          </w:p>
        </w:tc>
        <w:tc>
          <w:tcPr>
            <w:tcW w:w="1017" w:type="dxa"/>
            <w:vAlign w:val="center"/>
          </w:tcPr>
          <w:p w14:paraId="619871CB" w14:textId="77777777" w:rsidR="00E316E4" w:rsidRDefault="5B621C54" w:rsidP="00671550">
            <w:pPr>
              <w:jc w:val="center"/>
            </w:pPr>
            <w:r w:rsidRPr="5B621C54">
              <w:rPr>
                <w:rFonts w:ascii="Calibri" w:hAnsi="Calibri"/>
                <w:color w:val="000000" w:themeColor="text1"/>
                <w:sz w:val="22"/>
                <w:szCs w:val="22"/>
              </w:rPr>
              <w:t>-</w:t>
            </w:r>
          </w:p>
        </w:tc>
        <w:tc>
          <w:tcPr>
            <w:tcW w:w="1055" w:type="dxa"/>
            <w:vAlign w:val="center"/>
          </w:tcPr>
          <w:p w14:paraId="619871CC" w14:textId="77777777" w:rsidR="00E316E4" w:rsidRDefault="5B621C54" w:rsidP="00671550">
            <w:pPr>
              <w:jc w:val="center"/>
            </w:pPr>
            <w:r w:rsidRPr="5B621C54">
              <w:rPr>
                <w:rFonts w:ascii="Calibri" w:hAnsi="Calibri"/>
                <w:color w:val="000000" w:themeColor="text1"/>
                <w:sz w:val="22"/>
                <w:szCs w:val="22"/>
              </w:rPr>
              <w:t>-</w:t>
            </w:r>
          </w:p>
        </w:tc>
        <w:tc>
          <w:tcPr>
            <w:tcW w:w="4458" w:type="dxa"/>
            <w:vAlign w:val="center"/>
          </w:tcPr>
          <w:p w14:paraId="619871CD" w14:textId="77777777" w:rsidR="00E316E4" w:rsidRDefault="5B621C54" w:rsidP="00671550">
            <w:pPr>
              <w:jc w:val="center"/>
            </w:pPr>
            <w:r w:rsidRPr="5B621C54">
              <w:rPr>
                <w:rFonts w:ascii="Calibri" w:hAnsi="Calibri"/>
                <w:color w:val="000000" w:themeColor="text1"/>
                <w:sz w:val="22"/>
                <w:szCs w:val="22"/>
              </w:rPr>
              <w:t>IES handbook 10th ed., p 26.19</w:t>
            </w:r>
          </w:p>
        </w:tc>
        <w:tc>
          <w:tcPr>
            <w:tcW w:w="1260" w:type="dxa"/>
            <w:vAlign w:val="center"/>
          </w:tcPr>
          <w:p w14:paraId="619871CE" w14:textId="77777777" w:rsidR="00E316E4" w:rsidRDefault="5B621C54" w:rsidP="00671550">
            <w:pPr>
              <w:jc w:val="center"/>
            </w:pPr>
            <w:r w:rsidRPr="5B621C54">
              <w:rPr>
                <w:rFonts w:ascii="Calibri" w:hAnsi="Calibri"/>
                <w:color w:val="000000" w:themeColor="text1"/>
                <w:sz w:val="22"/>
                <w:szCs w:val="22"/>
              </w:rPr>
              <w:t>10</w:t>
            </w:r>
          </w:p>
        </w:tc>
      </w:tr>
      <w:tr w:rsidR="00E316E4" w14:paraId="619871D6" w14:textId="77777777" w:rsidTr="5B621C54">
        <w:tc>
          <w:tcPr>
            <w:tcW w:w="1051" w:type="dxa"/>
            <w:vAlign w:val="center"/>
          </w:tcPr>
          <w:p w14:paraId="619871D0" w14:textId="77777777" w:rsidR="00E316E4" w:rsidRDefault="5B621C54" w:rsidP="00671550">
            <w:pPr>
              <w:jc w:val="center"/>
            </w:pPr>
            <w:r w:rsidRPr="5B621C54">
              <w:rPr>
                <w:rFonts w:ascii="Calibri" w:hAnsi="Calibri"/>
                <w:color w:val="000000" w:themeColor="text1"/>
                <w:sz w:val="22"/>
                <w:szCs w:val="22"/>
              </w:rPr>
              <w:t>Road &amp; Area</w:t>
            </w:r>
          </w:p>
        </w:tc>
        <w:tc>
          <w:tcPr>
            <w:tcW w:w="1077" w:type="dxa"/>
            <w:vAlign w:val="center"/>
          </w:tcPr>
          <w:p w14:paraId="619871D1" w14:textId="77777777" w:rsidR="00E316E4" w:rsidRDefault="5B621C54" w:rsidP="00671550">
            <w:pPr>
              <w:jc w:val="center"/>
            </w:pPr>
            <w:r w:rsidRPr="5B621C54">
              <w:rPr>
                <w:rFonts w:ascii="Calibri" w:hAnsi="Calibri"/>
                <w:color w:val="000000" w:themeColor="text1"/>
                <w:sz w:val="22"/>
                <w:szCs w:val="22"/>
              </w:rPr>
              <w:t>7.2</w:t>
            </w:r>
          </w:p>
        </w:tc>
        <w:tc>
          <w:tcPr>
            <w:tcW w:w="1017" w:type="dxa"/>
            <w:vAlign w:val="center"/>
          </w:tcPr>
          <w:p w14:paraId="619871D2" w14:textId="77777777" w:rsidR="00E316E4" w:rsidRDefault="5B621C54" w:rsidP="00671550">
            <w:pPr>
              <w:jc w:val="center"/>
            </w:pPr>
            <w:r w:rsidRPr="5B621C54">
              <w:rPr>
                <w:rFonts w:ascii="Calibri" w:hAnsi="Calibri"/>
                <w:color w:val="000000" w:themeColor="text1"/>
                <w:sz w:val="22"/>
                <w:szCs w:val="22"/>
              </w:rPr>
              <w:t>-</w:t>
            </w:r>
          </w:p>
        </w:tc>
        <w:tc>
          <w:tcPr>
            <w:tcW w:w="1055" w:type="dxa"/>
            <w:vAlign w:val="center"/>
          </w:tcPr>
          <w:p w14:paraId="619871D3" w14:textId="77777777" w:rsidR="00E316E4" w:rsidRDefault="5B621C54" w:rsidP="00671550">
            <w:pPr>
              <w:jc w:val="center"/>
            </w:pPr>
            <w:r w:rsidRPr="5B621C54">
              <w:rPr>
                <w:rFonts w:ascii="Calibri" w:hAnsi="Calibri"/>
                <w:color w:val="000000" w:themeColor="text1"/>
                <w:sz w:val="22"/>
                <w:szCs w:val="22"/>
              </w:rPr>
              <w:t>-</w:t>
            </w:r>
          </w:p>
        </w:tc>
        <w:tc>
          <w:tcPr>
            <w:tcW w:w="4458" w:type="dxa"/>
            <w:vAlign w:val="center"/>
          </w:tcPr>
          <w:p w14:paraId="619871D4" w14:textId="77777777" w:rsidR="00E316E4" w:rsidRDefault="5B621C54" w:rsidP="00671550">
            <w:pPr>
              <w:jc w:val="center"/>
            </w:pPr>
            <w:r w:rsidRPr="5B621C54">
              <w:rPr>
                <w:rFonts w:ascii="Calibri" w:hAnsi="Calibri"/>
                <w:color w:val="000000" w:themeColor="text1"/>
                <w:sz w:val="22"/>
                <w:szCs w:val="22"/>
              </w:rPr>
              <w:t>IES RP-8-14: Roadway Lighting, p13. Tables 3: Design Criteria for Streets: average of all uniformity ratios</w:t>
            </w:r>
          </w:p>
        </w:tc>
        <w:tc>
          <w:tcPr>
            <w:tcW w:w="1260" w:type="dxa"/>
            <w:vAlign w:val="center"/>
          </w:tcPr>
          <w:p w14:paraId="619871D5" w14:textId="77777777" w:rsidR="00E316E4" w:rsidRDefault="5B621C54" w:rsidP="00671550">
            <w:pPr>
              <w:jc w:val="center"/>
            </w:pPr>
            <w:r w:rsidRPr="5B621C54">
              <w:rPr>
                <w:rFonts w:ascii="Calibri" w:hAnsi="Calibri"/>
                <w:color w:val="000000" w:themeColor="text1"/>
                <w:sz w:val="22"/>
                <w:szCs w:val="22"/>
              </w:rPr>
              <w:t>7</w:t>
            </w:r>
          </w:p>
        </w:tc>
      </w:tr>
      <w:tr w:rsidR="00E316E4" w14:paraId="619871DD" w14:textId="77777777" w:rsidTr="5B621C54">
        <w:tc>
          <w:tcPr>
            <w:tcW w:w="1051" w:type="dxa"/>
            <w:vAlign w:val="center"/>
          </w:tcPr>
          <w:p w14:paraId="619871D7" w14:textId="77777777" w:rsidR="00E316E4" w:rsidRDefault="5B621C54" w:rsidP="00671550">
            <w:pPr>
              <w:jc w:val="center"/>
            </w:pPr>
            <w:r w:rsidRPr="5B621C54">
              <w:rPr>
                <w:rFonts w:ascii="Calibri" w:hAnsi="Calibri"/>
                <w:color w:val="000000" w:themeColor="text1"/>
                <w:sz w:val="22"/>
                <w:szCs w:val="22"/>
              </w:rPr>
              <w:t>Wall-Mounted</w:t>
            </w:r>
          </w:p>
        </w:tc>
        <w:tc>
          <w:tcPr>
            <w:tcW w:w="1077" w:type="dxa"/>
            <w:vAlign w:val="center"/>
          </w:tcPr>
          <w:p w14:paraId="619871D8" w14:textId="77777777" w:rsidR="00E316E4" w:rsidRDefault="5B621C54" w:rsidP="00671550">
            <w:pPr>
              <w:jc w:val="center"/>
            </w:pPr>
            <w:r w:rsidRPr="5B621C54">
              <w:rPr>
                <w:rFonts w:ascii="Calibri" w:hAnsi="Calibri"/>
                <w:color w:val="000000" w:themeColor="text1"/>
                <w:sz w:val="22"/>
                <w:szCs w:val="22"/>
              </w:rPr>
              <w:t>-</w:t>
            </w:r>
          </w:p>
        </w:tc>
        <w:tc>
          <w:tcPr>
            <w:tcW w:w="1017" w:type="dxa"/>
            <w:vAlign w:val="center"/>
          </w:tcPr>
          <w:p w14:paraId="619871D9" w14:textId="77777777" w:rsidR="00E316E4" w:rsidRDefault="5B621C54" w:rsidP="00671550">
            <w:pPr>
              <w:jc w:val="center"/>
            </w:pPr>
            <w:r w:rsidRPr="5B621C54">
              <w:rPr>
                <w:rFonts w:ascii="Calibri" w:hAnsi="Calibri"/>
                <w:color w:val="000000" w:themeColor="text1"/>
                <w:sz w:val="22"/>
                <w:szCs w:val="22"/>
              </w:rPr>
              <w:t>2</w:t>
            </w:r>
          </w:p>
        </w:tc>
        <w:tc>
          <w:tcPr>
            <w:tcW w:w="1055" w:type="dxa"/>
            <w:vAlign w:val="center"/>
          </w:tcPr>
          <w:p w14:paraId="619871DA" w14:textId="77777777" w:rsidR="00E316E4" w:rsidRDefault="5B621C54" w:rsidP="00671550">
            <w:pPr>
              <w:jc w:val="center"/>
            </w:pPr>
            <w:r w:rsidRPr="5B621C54">
              <w:rPr>
                <w:rFonts w:ascii="Calibri" w:hAnsi="Calibri"/>
                <w:color w:val="000000" w:themeColor="text1"/>
                <w:sz w:val="22"/>
                <w:szCs w:val="22"/>
              </w:rPr>
              <w:t>3</w:t>
            </w:r>
          </w:p>
        </w:tc>
        <w:tc>
          <w:tcPr>
            <w:tcW w:w="4458" w:type="dxa"/>
            <w:vAlign w:val="center"/>
          </w:tcPr>
          <w:p w14:paraId="619871DB" w14:textId="77777777" w:rsidR="00E316E4" w:rsidRDefault="5B621C54" w:rsidP="00671550">
            <w:pPr>
              <w:jc w:val="center"/>
            </w:pPr>
            <w:r w:rsidRPr="5B621C54">
              <w:rPr>
                <w:rFonts w:ascii="Calibri" w:hAnsi="Calibri"/>
                <w:color w:val="000000" w:themeColor="text1"/>
                <w:sz w:val="22"/>
                <w:szCs w:val="22"/>
              </w:rPr>
              <w:t>IES RP-33-14: Exterior Environments, p.11. Table 2a: Building Entries, non-covered, immediate Exterior</w:t>
            </w:r>
          </w:p>
        </w:tc>
        <w:tc>
          <w:tcPr>
            <w:tcW w:w="1260" w:type="dxa"/>
            <w:vAlign w:val="center"/>
          </w:tcPr>
          <w:p w14:paraId="619871DC" w14:textId="77777777" w:rsidR="00E316E4" w:rsidRDefault="5B621C54" w:rsidP="00671550">
            <w:pPr>
              <w:jc w:val="center"/>
            </w:pPr>
            <w:r w:rsidRPr="5B621C54">
              <w:rPr>
                <w:rFonts w:ascii="Calibri" w:hAnsi="Calibri"/>
                <w:color w:val="000000" w:themeColor="text1"/>
                <w:sz w:val="22"/>
                <w:szCs w:val="22"/>
              </w:rPr>
              <w:t>6</w:t>
            </w:r>
          </w:p>
        </w:tc>
      </w:tr>
    </w:tbl>
    <w:p w14:paraId="619871DE" w14:textId="77777777" w:rsidR="0044498C" w:rsidRDefault="0044498C" w:rsidP="00A115EF"/>
    <w:p w14:paraId="619871DF" w14:textId="2A69A0F5" w:rsidR="00D22639" w:rsidRDefault="5B621C54" w:rsidP="00A115EF">
      <w:r>
        <w:t xml:space="preserve">For all types of outdoor lighting, light distribution patterns create bright and dark areas such that the average illuminance is above a certain threshold are less useful. The lumen output creating the bright areas would be useful if it could be spread out to brighten the darker areas, but this is difficult due to the challenges in precisely controlling the output of a larger omnidirectional light source such as a MH lamp. The implication is that bright areas underneath outdoor fixtures are due to light output at an angle where it is not useful, and the savings calculations for this </w:t>
      </w:r>
      <w:proofErr w:type="spellStart"/>
      <w:r>
        <w:t>workpaper</w:t>
      </w:r>
      <w:proofErr w:type="spellEnd"/>
      <w:r>
        <w:t xml:space="preserve"> aim to discount this non-useful output.</w:t>
      </w:r>
    </w:p>
    <w:p w14:paraId="619871E0" w14:textId="77777777" w:rsidR="00D22639" w:rsidRDefault="5B621C54" w:rsidP="00893A1E">
      <w:pPr>
        <w:spacing w:before="120"/>
      </w:pPr>
      <w:r>
        <w:t xml:space="preserve">This </w:t>
      </w:r>
      <w:proofErr w:type="spellStart"/>
      <w:r>
        <w:t>workpaper</w:t>
      </w:r>
      <w:proofErr w:type="spellEnd"/>
      <w:r>
        <w:t xml:space="preserve"> uses the uniformity definition above, plus light output data from common outdoor fixtures, to quantify the “Useful Light Output” of representative Metal Halide and LED fixtures. To determine what is and is not useful, the savings calculation assumes that the fixtures are illuminating a large horizontal plane, and uses a trigonometric analysis of fixture performance. Fixture manufacturers commonly provide light output data for their fixtures organized by zones representing every 10 degrees from nadir, the direction down from the fixture toward the horizontal task plane, as in this example.</w:t>
      </w:r>
    </w:p>
    <w:p w14:paraId="619871E1" w14:textId="77777777" w:rsidR="00B614F8" w:rsidRDefault="00B614F8" w:rsidP="00A115EF"/>
    <w:p w14:paraId="619871E2" w14:textId="058EF1B4" w:rsidR="00B614F8" w:rsidRDefault="00B614F8" w:rsidP="00B614F8">
      <w:pPr>
        <w:pStyle w:val="Caption"/>
        <w:keepNext/>
        <w:jc w:val="center"/>
      </w:pPr>
      <w:bookmarkStart w:id="112" w:name="_Toc511134172"/>
      <w:bookmarkStart w:id="113" w:name="_Toc511235069"/>
      <w:r>
        <w:lastRenderedPageBreak/>
        <w:t xml:space="preserve">Table </w:t>
      </w:r>
      <w:fldSimple w:instr=" SEQ Table \* ARABIC ">
        <w:r w:rsidR="006401BF">
          <w:rPr>
            <w:noProof/>
          </w:rPr>
          <w:t>18</w:t>
        </w:r>
      </w:fldSimple>
      <w:r>
        <w:t xml:space="preserve"> Lumens </w:t>
      </w:r>
      <w:proofErr w:type="gramStart"/>
      <w:r>
        <w:t>Per</w:t>
      </w:r>
      <w:proofErr w:type="gramEnd"/>
      <w:r>
        <w:t xml:space="preserve"> Zone</w:t>
      </w:r>
      <w:bookmarkEnd w:id="112"/>
      <w:bookmarkEnd w:id="113"/>
    </w:p>
    <w:tbl>
      <w:tblPr>
        <w:tblStyle w:val="TableGrid1"/>
        <w:tblW w:w="0" w:type="auto"/>
        <w:jc w:val="center"/>
        <w:tblLook w:val="04A0" w:firstRow="1" w:lastRow="0" w:firstColumn="1" w:lastColumn="0" w:noHBand="0" w:noVBand="1"/>
      </w:tblPr>
      <w:tblGrid>
        <w:gridCol w:w="1306"/>
        <w:gridCol w:w="1072"/>
        <w:gridCol w:w="1217"/>
      </w:tblGrid>
      <w:tr w:rsidR="00E316E4" w:rsidRPr="00B614F8" w14:paraId="619871E6" w14:textId="77777777" w:rsidTr="5B621C54">
        <w:trPr>
          <w:jc w:val="center"/>
        </w:trPr>
        <w:tc>
          <w:tcPr>
            <w:tcW w:w="1306" w:type="dxa"/>
            <w:hideMark/>
          </w:tcPr>
          <w:p w14:paraId="619871E3" w14:textId="77777777" w:rsidR="00E316E4" w:rsidRPr="00B614F8" w:rsidRDefault="5B621C54" w:rsidP="5B621C54">
            <w:pPr>
              <w:rPr>
                <w:rFonts w:ascii="Times New Roman" w:hAnsi="Times New Roman"/>
                <w:b/>
                <w:bCs/>
                <w:caps/>
                <w:color w:val="000000"/>
                <w:sz w:val="20"/>
                <w:szCs w:val="20"/>
              </w:rPr>
            </w:pPr>
            <w:r w:rsidRPr="5B621C54">
              <w:rPr>
                <w:rFonts w:ascii="Times New Roman" w:hAnsi="Times New Roman"/>
                <w:b/>
                <w:bCs/>
                <w:caps/>
                <w:color w:val="000000" w:themeColor="text1"/>
                <w:sz w:val="20"/>
                <w:szCs w:val="20"/>
              </w:rPr>
              <w:t>ZONE (degrees)</w:t>
            </w:r>
          </w:p>
        </w:tc>
        <w:tc>
          <w:tcPr>
            <w:tcW w:w="0" w:type="auto"/>
            <w:hideMark/>
          </w:tcPr>
          <w:p w14:paraId="619871E4" w14:textId="77777777" w:rsidR="00E316E4" w:rsidRPr="00B614F8" w:rsidRDefault="5B621C54" w:rsidP="5B621C54">
            <w:pPr>
              <w:jc w:val="right"/>
              <w:rPr>
                <w:rFonts w:ascii="Times New Roman" w:hAnsi="Times New Roman"/>
                <w:b/>
                <w:bCs/>
                <w:caps/>
                <w:color w:val="000000"/>
                <w:sz w:val="20"/>
                <w:szCs w:val="20"/>
              </w:rPr>
            </w:pPr>
            <w:r w:rsidRPr="5B621C54">
              <w:rPr>
                <w:rFonts w:ascii="Times New Roman" w:hAnsi="Times New Roman"/>
                <w:b/>
                <w:bCs/>
                <w:caps/>
                <w:color w:val="000000" w:themeColor="text1"/>
                <w:sz w:val="20"/>
                <w:szCs w:val="20"/>
              </w:rPr>
              <w:t>LUMENS</w:t>
            </w:r>
          </w:p>
        </w:tc>
        <w:tc>
          <w:tcPr>
            <w:tcW w:w="0" w:type="auto"/>
            <w:hideMark/>
          </w:tcPr>
          <w:p w14:paraId="619871E5" w14:textId="77777777" w:rsidR="00E316E4" w:rsidRPr="00B614F8" w:rsidRDefault="5B621C54" w:rsidP="5B621C54">
            <w:pPr>
              <w:jc w:val="right"/>
              <w:rPr>
                <w:rFonts w:ascii="Times New Roman" w:hAnsi="Times New Roman"/>
                <w:b/>
                <w:bCs/>
                <w:caps/>
                <w:color w:val="000000"/>
                <w:sz w:val="20"/>
                <w:szCs w:val="20"/>
              </w:rPr>
            </w:pPr>
            <w:r w:rsidRPr="5B621C54">
              <w:rPr>
                <w:rFonts w:ascii="Times New Roman" w:hAnsi="Times New Roman"/>
                <w:b/>
                <w:bCs/>
                <w:caps/>
                <w:color w:val="000000" w:themeColor="text1"/>
                <w:sz w:val="20"/>
                <w:szCs w:val="20"/>
              </w:rPr>
              <w:t> % TOTAL</w:t>
            </w:r>
          </w:p>
        </w:tc>
      </w:tr>
      <w:tr w:rsidR="00E316E4" w:rsidRPr="00B614F8" w14:paraId="619871EA" w14:textId="77777777" w:rsidTr="5B621C54">
        <w:trPr>
          <w:jc w:val="center"/>
        </w:trPr>
        <w:tc>
          <w:tcPr>
            <w:tcW w:w="1306" w:type="dxa"/>
            <w:noWrap/>
            <w:hideMark/>
          </w:tcPr>
          <w:p w14:paraId="619871E7" w14:textId="77777777" w:rsidR="00E316E4" w:rsidRPr="00B614F8" w:rsidRDefault="5B621C54" w:rsidP="00257A62">
            <w:pPr>
              <w:rPr>
                <w:rFonts w:ascii="Times New Roman" w:hAnsi="Times New Roman"/>
                <w:caps/>
                <w:color w:val="000000"/>
                <w:sz w:val="20"/>
                <w:szCs w:val="20"/>
              </w:rPr>
            </w:pPr>
            <w:r w:rsidRPr="5B621C54">
              <w:rPr>
                <w:rFonts w:ascii="Times New Roman" w:hAnsi="Times New Roman"/>
                <w:caps/>
                <w:color w:val="000000" w:themeColor="text1"/>
                <w:sz w:val="20"/>
                <w:szCs w:val="20"/>
              </w:rPr>
              <w:t>0-10</w:t>
            </w:r>
          </w:p>
        </w:tc>
        <w:tc>
          <w:tcPr>
            <w:tcW w:w="0" w:type="auto"/>
            <w:hideMark/>
          </w:tcPr>
          <w:p w14:paraId="619871E8"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330.0</w:t>
            </w:r>
          </w:p>
        </w:tc>
        <w:tc>
          <w:tcPr>
            <w:tcW w:w="0" w:type="auto"/>
            <w:hideMark/>
          </w:tcPr>
          <w:p w14:paraId="619871E9"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3.5%</w:t>
            </w:r>
          </w:p>
        </w:tc>
      </w:tr>
      <w:tr w:rsidR="00E316E4" w:rsidRPr="00B614F8" w14:paraId="619871EE" w14:textId="77777777" w:rsidTr="5B621C54">
        <w:trPr>
          <w:jc w:val="center"/>
        </w:trPr>
        <w:tc>
          <w:tcPr>
            <w:tcW w:w="1306" w:type="dxa"/>
            <w:noWrap/>
            <w:hideMark/>
          </w:tcPr>
          <w:p w14:paraId="619871EB" w14:textId="77777777" w:rsidR="00E316E4" w:rsidRPr="00B614F8" w:rsidRDefault="5B621C54" w:rsidP="00257A62">
            <w:pPr>
              <w:rPr>
                <w:rFonts w:ascii="Times New Roman" w:hAnsi="Times New Roman"/>
                <w:caps/>
                <w:color w:val="000000"/>
                <w:sz w:val="20"/>
                <w:szCs w:val="20"/>
              </w:rPr>
            </w:pPr>
            <w:r w:rsidRPr="5B621C54">
              <w:rPr>
                <w:rFonts w:ascii="Times New Roman" w:hAnsi="Times New Roman"/>
                <w:caps/>
                <w:color w:val="000000" w:themeColor="text1"/>
                <w:sz w:val="20"/>
                <w:szCs w:val="20"/>
              </w:rPr>
              <w:t>10-20</w:t>
            </w:r>
          </w:p>
        </w:tc>
        <w:tc>
          <w:tcPr>
            <w:tcW w:w="0" w:type="auto"/>
            <w:hideMark/>
          </w:tcPr>
          <w:p w14:paraId="619871EC"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953.0</w:t>
            </w:r>
          </w:p>
        </w:tc>
        <w:tc>
          <w:tcPr>
            <w:tcW w:w="0" w:type="auto"/>
            <w:hideMark/>
          </w:tcPr>
          <w:p w14:paraId="619871ED"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10.0%</w:t>
            </w:r>
          </w:p>
        </w:tc>
      </w:tr>
      <w:tr w:rsidR="00E316E4" w:rsidRPr="00B614F8" w14:paraId="619871F2" w14:textId="77777777" w:rsidTr="5B621C54">
        <w:trPr>
          <w:jc w:val="center"/>
        </w:trPr>
        <w:tc>
          <w:tcPr>
            <w:tcW w:w="1306" w:type="dxa"/>
            <w:noWrap/>
            <w:hideMark/>
          </w:tcPr>
          <w:p w14:paraId="619871EF" w14:textId="77777777" w:rsidR="00E316E4" w:rsidRPr="00B614F8" w:rsidRDefault="5B621C54" w:rsidP="00257A62">
            <w:pPr>
              <w:rPr>
                <w:rFonts w:ascii="Times New Roman" w:hAnsi="Times New Roman"/>
                <w:caps/>
                <w:color w:val="000000"/>
                <w:sz w:val="20"/>
                <w:szCs w:val="20"/>
              </w:rPr>
            </w:pPr>
            <w:r w:rsidRPr="5B621C54">
              <w:rPr>
                <w:rFonts w:ascii="Times New Roman" w:hAnsi="Times New Roman"/>
                <w:caps/>
                <w:color w:val="000000" w:themeColor="text1"/>
                <w:sz w:val="20"/>
                <w:szCs w:val="20"/>
              </w:rPr>
              <w:t>20-30</w:t>
            </w:r>
          </w:p>
        </w:tc>
        <w:tc>
          <w:tcPr>
            <w:tcW w:w="0" w:type="auto"/>
            <w:hideMark/>
          </w:tcPr>
          <w:p w14:paraId="619871F0"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1,462.5</w:t>
            </w:r>
          </w:p>
        </w:tc>
        <w:tc>
          <w:tcPr>
            <w:tcW w:w="0" w:type="auto"/>
            <w:hideMark/>
          </w:tcPr>
          <w:p w14:paraId="619871F1"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15.4%</w:t>
            </w:r>
          </w:p>
        </w:tc>
      </w:tr>
      <w:tr w:rsidR="00E316E4" w:rsidRPr="00B614F8" w14:paraId="619871F6" w14:textId="77777777" w:rsidTr="5B621C54">
        <w:trPr>
          <w:jc w:val="center"/>
        </w:trPr>
        <w:tc>
          <w:tcPr>
            <w:tcW w:w="1306" w:type="dxa"/>
            <w:noWrap/>
            <w:hideMark/>
          </w:tcPr>
          <w:p w14:paraId="619871F3" w14:textId="77777777" w:rsidR="00E316E4" w:rsidRPr="00B614F8" w:rsidRDefault="5B621C54" w:rsidP="00257A62">
            <w:pPr>
              <w:rPr>
                <w:rFonts w:ascii="Times New Roman" w:hAnsi="Times New Roman"/>
                <w:caps/>
                <w:color w:val="000000"/>
                <w:sz w:val="20"/>
                <w:szCs w:val="20"/>
              </w:rPr>
            </w:pPr>
            <w:r w:rsidRPr="5B621C54">
              <w:rPr>
                <w:rFonts w:ascii="Times New Roman" w:hAnsi="Times New Roman"/>
                <w:caps/>
                <w:color w:val="000000" w:themeColor="text1"/>
                <w:sz w:val="20"/>
                <w:szCs w:val="20"/>
              </w:rPr>
              <w:t>30-40</w:t>
            </w:r>
          </w:p>
        </w:tc>
        <w:tc>
          <w:tcPr>
            <w:tcW w:w="0" w:type="auto"/>
            <w:hideMark/>
          </w:tcPr>
          <w:p w14:paraId="619871F4"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1,792.3</w:t>
            </w:r>
          </w:p>
        </w:tc>
        <w:tc>
          <w:tcPr>
            <w:tcW w:w="0" w:type="auto"/>
            <w:hideMark/>
          </w:tcPr>
          <w:p w14:paraId="619871F5"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18.8%</w:t>
            </w:r>
          </w:p>
        </w:tc>
      </w:tr>
      <w:tr w:rsidR="00E316E4" w:rsidRPr="00B614F8" w14:paraId="619871FA" w14:textId="77777777" w:rsidTr="5B621C54">
        <w:trPr>
          <w:jc w:val="center"/>
        </w:trPr>
        <w:tc>
          <w:tcPr>
            <w:tcW w:w="1306" w:type="dxa"/>
            <w:noWrap/>
            <w:hideMark/>
          </w:tcPr>
          <w:p w14:paraId="619871F7" w14:textId="77777777" w:rsidR="00E316E4" w:rsidRPr="00B614F8" w:rsidRDefault="5B621C54" w:rsidP="00257A62">
            <w:pPr>
              <w:rPr>
                <w:rFonts w:ascii="Times New Roman" w:hAnsi="Times New Roman"/>
                <w:caps/>
                <w:color w:val="000000"/>
                <w:sz w:val="20"/>
                <w:szCs w:val="20"/>
              </w:rPr>
            </w:pPr>
            <w:r w:rsidRPr="5B621C54">
              <w:rPr>
                <w:rFonts w:ascii="Times New Roman" w:hAnsi="Times New Roman"/>
                <w:caps/>
                <w:color w:val="000000" w:themeColor="text1"/>
                <w:sz w:val="20"/>
                <w:szCs w:val="20"/>
              </w:rPr>
              <w:t>40-50</w:t>
            </w:r>
          </w:p>
        </w:tc>
        <w:tc>
          <w:tcPr>
            <w:tcW w:w="0" w:type="auto"/>
            <w:hideMark/>
          </w:tcPr>
          <w:p w14:paraId="619871F8"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1,879.3</w:t>
            </w:r>
          </w:p>
        </w:tc>
        <w:tc>
          <w:tcPr>
            <w:tcW w:w="0" w:type="auto"/>
            <w:hideMark/>
          </w:tcPr>
          <w:p w14:paraId="619871F9"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19.7%</w:t>
            </w:r>
          </w:p>
        </w:tc>
      </w:tr>
      <w:tr w:rsidR="00E316E4" w:rsidRPr="00B614F8" w14:paraId="619871FE" w14:textId="77777777" w:rsidTr="5B621C54">
        <w:trPr>
          <w:jc w:val="center"/>
        </w:trPr>
        <w:tc>
          <w:tcPr>
            <w:tcW w:w="1306" w:type="dxa"/>
            <w:noWrap/>
            <w:hideMark/>
          </w:tcPr>
          <w:p w14:paraId="619871FB" w14:textId="77777777" w:rsidR="00E316E4" w:rsidRPr="00B614F8" w:rsidRDefault="5B621C54" w:rsidP="00257A62">
            <w:pPr>
              <w:rPr>
                <w:rFonts w:ascii="Times New Roman" w:hAnsi="Times New Roman"/>
                <w:caps/>
                <w:color w:val="000000"/>
                <w:sz w:val="20"/>
                <w:szCs w:val="20"/>
              </w:rPr>
            </w:pPr>
            <w:r w:rsidRPr="5B621C54">
              <w:rPr>
                <w:rFonts w:ascii="Times New Roman" w:hAnsi="Times New Roman"/>
                <w:caps/>
                <w:color w:val="000000" w:themeColor="text1"/>
                <w:sz w:val="20"/>
                <w:szCs w:val="20"/>
              </w:rPr>
              <w:t>50-60</w:t>
            </w:r>
          </w:p>
        </w:tc>
        <w:tc>
          <w:tcPr>
            <w:tcW w:w="0" w:type="auto"/>
            <w:hideMark/>
          </w:tcPr>
          <w:p w14:paraId="619871FC"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1,640.6</w:t>
            </w:r>
          </w:p>
        </w:tc>
        <w:tc>
          <w:tcPr>
            <w:tcW w:w="0" w:type="auto"/>
            <w:hideMark/>
          </w:tcPr>
          <w:p w14:paraId="619871FD"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17.2%</w:t>
            </w:r>
          </w:p>
        </w:tc>
      </w:tr>
      <w:tr w:rsidR="00E316E4" w:rsidRPr="00B614F8" w14:paraId="61987202" w14:textId="77777777" w:rsidTr="5B621C54">
        <w:trPr>
          <w:jc w:val="center"/>
        </w:trPr>
        <w:tc>
          <w:tcPr>
            <w:tcW w:w="1306" w:type="dxa"/>
            <w:noWrap/>
            <w:hideMark/>
          </w:tcPr>
          <w:p w14:paraId="619871FF" w14:textId="77777777" w:rsidR="00E316E4" w:rsidRPr="00B614F8" w:rsidRDefault="5B621C54" w:rsidP="00257A62">
            <w:pPr>
              <w:rPr>
                <w:rFonts w:ascii="Times New Roman" w:hAnsi="Times New Roman"/>
                <w:caps/>
                <w:color w:val="000000"/>
                <w:sz w:val="20"/>
                <w:szCs w:val="20"/>
              </w:rPr>
            </w:pPr>
            <w:r w:rsidRPr="5B621C54">
              <w:rPr>
                <w:rFonts w:ascii="Times New Roman" w:hAnsi="Times New Roman"/>
                <w:caps/>
                <w:color w:val="000000" w:themeColor="text1"/>
                <w:sz w:val="20"/>
                <w:szCs w:val="20"/>
              </w:rPr>
              <w:t>60-70</w:t>
            </w:r>
          </w:p>
        </w:tc>
        <w:tc>
          <w:tcPr>
            <w:tcW w:w="0" w:type="auto"/>
            <w:hideMark/>
          </w:tcPr>
          <w:p w14:paraId="61987200"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1,054.0</w:t>
            </w:r>
          </w:p>
        </w:tc>
        <w:tc>
          <w:tcPr>
            <w:tcW w:w="0" w:type="auto"/>
            <w:hideMark/>
          </w:tcPr>
          <w:p w14:paraId="61987201"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11.1%</w:t>
            </w:r>
          </w:p>
        </w:tc>
      </w:tr>
      <w:tr w:rsidR="00E316E4" w:rsidRPr="00B614F8" w14:paraId="61987206" w14:textId="77777777" w:rsidTr="5B621C54">
        <w:trPr>
          <w:jc w:val="center"/>
        </w:trPr>
        <w:tc>
          <w:tcPr>
            <w:tcW w:w="1306" w:type="dxa"/>
            <w:noWrap/>
            <w:hideMark/>
          </w:tcPr>
          <w:p w14:paraId="61987203" w14:textId="77777777" w:rsidR="00E316E4" w:rsidRPr="00B614F8" w:rsidRDefault="5B621C54" w:rsidP="00257A62">
            <w:pPr>
              <w:rPr>
                <w:rFonts w:ascii="Times New Roman" w:hAnsi="Times New Roman"/>
                <w:caps/>
                <w:color w:val="000000"/>
                <w:sz w:val="20"/>
                <w:szCs w:val="20"/>
              </w:rPr>
            </w:pPr>
            <w:r w:rsidRPr="5B621C54">
              <w:rPr>
                <w:rFonts w:ascii="Times New Roman" w:hAnsi="Times New Roman"/>
                <w:caps/>
                <w:color w:val="000000" w:themeColor="text1"/>
                <w:sz w:val="20"/>
                <w:szCs w:val="20"/>
              </w:rPr>
              <w:t>70-80</w:t>
            </w:r>
          </w:p>
        </w:tc>
        <w:tc>
          <w:tcPr>
            <w:tcW w:w="0" w:type="auto"/>
            <w:hideMark/>
          </w:tcPr>
          <w:p w14:paraId="61987204"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374.6</w:t>
            </w:r>
          </w:p>
        </w:tc>
        <w:tc>
          <w:tcPr>
            <w:tcW w:w="0" w:type="auto"/>
            <w:hideMark/>
          </w:tcPr>
          <w:p w14:paraId="61987205"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3.9%</w:t>
            </w:r>
          </w:p>
        </w:tc>
      </w:tr>
      <w:tr w:rsidR="00E316E4" w:rsidRPr="00B614F8" w14:paraId="6198720A" w14:textId="77777777" w:rsidTr="5B621C54">
        <w:trPr>
          <w:jc w:val="center"/>
        </w:trPr>
        <w:tc>
          <w:tcPr>
            <w:tcW w:w="1306" w:type="dxa"/>
            <w:noWrap/>
            <w:hideMark/>
          </w:tcPr>
          <w:p w14:paraId="61987207" w14:textId="77777777" w:rsidR="00E316E4" w:rsidRPr="00B614F8" w:rsidRDefault="5B621C54" w:rsidP="00257A62">
            <w:pPr>
              <w:rPr>
                <w:rFonts w:ascii="Times New Roman" w:hAnsi="Times New Roman"/>
                <w:caps/>
                <w:color w:val="000000"/>
                <w:sz w:val="20"/>
                <w:szCs w:val="20"/>
              </w:rPr>
            </w:pPr>
            <w:r w:rsidRPr="5B621C54">
              <w:rPr>
                <w:rFonts w:ascii="Times New Roman" w:hAnsi="Times New Roman"/>
                <w:caps/>
                <w:color w:val="000000" w:themeColor="text1"/>
                <w:sz w:val="20"/>
                <w:szCs w:val="20"/>
              </w:rPr>
              <w:t>80-90</w:t>
            </w:r>
          </w:p>
        </w:tc>
        <w:tc>
          <w:tcPr>
            <w:tcW w:w="0" w:type="auto"/>
            <w:hideMark/>
          </w:tcPr>
          <w:p w14:paraId="61987208"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34.7</w:t>
            </w:r>
          </w:p>
        </w:tc>
        <w:tc>
          <w:tcPr>
            <w:tcW w:w="0" w:type="auto"/>
            <w:hideMark/>
          </w:tcPr>
          <w:p w14:paraId="61987209" w14:textId="77777777" w:rsidR="00E316E4" w:rsidRPr="00B614F8" w:rsidRDefault="5B621C54" w:rsidP="00257A62">
            <w:pPr>
              <w:jc w:val="right"/>
              <w:rPr>
                <w:rFonts w:ascii="Times New Roman" w:hAnsi="Times New Roman"/>
                <w:caps/>
                <w:color w:val="000000"/>
                <w:sz w:val="20"/>
                <w:szCs w:val="20"/>
              </w:rPr>
            </w:pPr>
            <w:r w:rsidRPr="5B621C54">
              <w:rPr>
                <w:rFonts w:ascii="Times New Roman" w:hAnsi="Times New Roman"/>
                <w:caps/>
                <w:color w:val="000000" w:themeColor="text1"/>
                <w:sz w:val="20"/>
                <w:szCs w:val="20"/>
              </w:rPr>
              <w:t>0.4%</w:t>
            </w:r>
          </w:p>
        </w:tc>
      </w:tr>
    </w:tbl>
    <w:p w14:paraId="6198720B" w14:textId="77777777" w:rsidR="00D22639" w:rsidRDefault="002823E2" w:rsidP="00A115EF">
      <w:r>
        <w:rPr>
          <w:noProof/>
        </w:rPr>
        <w:drawing>
          <wp:anchor distT="0" distB="0" distL="114300" distR="114300" simplePos="0" relativeHeight="251657216" behindDoc="0" locked="0" layoutInCell="1" allowOverlap="1" wp14:anchorId="619872D7" wp14:editId="619872D8">
            <wp:simplePos x="0" y="0"/>
            <wp:positionH relativeFrom="column">
              <wp:posOffset>3118485</wp:posOffset>
            </wp:positionH>
            <wp:positionV relativeFrom="paragraph">
              <wp:posOffset>27305</wp:posOffset>
            </wp:positionV>
            <wp:extent cx="2804160" cy="2658110"/>
            <wp:effectExtent l="0" t="0" r="0" b="889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extLst>
                        <a:ext uri="{28A0092B-C50C-407E-A947-70E740481C1C}">
                          <a14:useLocalDpi xmlns:a14="http://schemas.microsoft.com/office/drawing/2010/main" val="0"/>
                        </a:ext>
                      </a:extLst>
                    </a:blip>
                    <a:stretch>
                      <a:fillRect/>
                    </a:stretch>
                  </pic:blipFill>
                  <pic:spPr>
                    <a:xfrm>
                      <a:off x="0" y="0"/>
                      <a:ext cx="2804160" cy="2658110"/>
                    </a:xfrm>
                    <a:prstGeom prst="rect">
                      <a:avLst/>
                    </a:prstGeom>
                  </pic:spPr>
                </pic:pic>
              </a:graphicData>
            </a:graphic>
            <wp14:sizeRelH relativeFrom="page">
              <wp14:pctWidth>0</wp14:pctWidth>
            </wp14:sizeRelH>
            <wp14:sizeRelV relativeFrom="page">
              <wp14:pctHeight>0</wp14:pctHeight>
            </wp14:sizeRelV>
          </wp:anchor>
        </w:drawing>
      </w:r>
    </w:p>
    <w:p w14:paraId="6198720C" w14:textId="77777777" w:rsidR="00257A62" w:rsidRDefault="002823E2" w:rsidP="00A115EF">
      <w:r>
        <w:rPr>
          <w:noProof/>
        </w:rPr>
        <mc:AlternateContent>
          <mc:Choice Requires="wps">
            <w:drawing>
              <wp:anchor distT="0" distB="0" distL="114300" distR="114300" simplePos="0" relativeHeight="251660288" behindDoc="0" locked="0" layoutInCell="1" allowOverlap="1" wp14:anchorId="619872D9" wp14:editId="619872DA">
                <wp:simplePos x="0" y="0"/>
                <wp:positionH relativeFrom="column">
                  <wp:posOffset>3137535</wp:posOffset>
                </wp:positionH>
                <wp:positionV relativeFrom="paragraph">
                  <wp:posOffset>2567305</wp:posOffset>
                </wp:positionV>
                <wp:extent cx="2804160" cy="63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804160" cy="635"/>
                        </a:xfrm>
                        <a:prstGeom prst="rect">
                          <a:avLst/>
                        </a:prstGeom>
                        <a:solidFill>
                          <a:prstClr val="white"/>
                        </a:solidFill>
                        <a:ln>
                          <a:noFill/>
                        </a:ln>
                        <a:effectLst/>
                      </wps:spPr>
                      <wps:txbx>
                        <w:txbxContent>
                          <w:p w14:paraId="61987330" w14:textId="7B2C5FC1" w:rsidR="001866C7" w:rsidRPr="005F358E" w:rsidRDefault="001866C7" w:rsidP="002823E2">
                            <w:pPr>
                              <w:pStyle w:val="Caption"/>
                              <w:jc w:val="center"/>
                              <w:rPr>
                                <w:noProof/>
                                <w:sz w:val="24"/>
                                <w:szCs w:val="24"/>
                              </w:rPr>
                            </w:pPr>
                            <w:bookmarkStart w:id="114" w:name="_Toc511134153"/>
                            <w:bookmarkStart w:id="115" w:name="_Toc511235077"/>
                            <w:r>
                              <w:t xml:space="preserve">Figure </w:t>
                            </w:r>
                            <w:fldSimple w:instr=" SEQ Figure \* ARABIC ">
                              <w:r>
                                <w:rPr>
                                  <w:noProof/>
                                </w:rPr>
                                <w:t>3</w:t>
                              </w:r>
                            </w:fldSimple>
                            <w:r>
                              <w:t xml:space="preserve"> Diagram Representing Zones from 0-10° up to 60-70° in Relative Proportion</w:t>
                            </w:r>
                            <w:bookmarkEnd w:id="114"/>
                            <w:bookmarkEnd w:id="11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47.05pt;margin-top:202.15pt;width:220.8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" stroked="f">
                <v:textbox style="mso-fit-shape-to-text:t" inset="0,0,0,0">
                  <w:txbxContent>
                    <w:p w14:paraId="61987330" w14:textId="7B2C5FC1" w:rsidR="001866C7" w:rsidRPr="005F358E" w:rsidRDefault="001866C7" w:rsidP="002823E2">
                      <w:pPr>
                        <w:pStyle w:val="Caption"/>
                        <w:jc w:val="center"/>
                        <w:rPr>
                          <w:noProof/>
                          <w:sz w:val="24"/>
                          <w:szCs w:val="24"/>
                        </w:rPr>
                      </w:pPr>
                      <w:bookmarkStart w:id="117" w:name="_Toc511134153"/>
                      <w:bookmarkStart w:id="118" w:name="_Toc511235077"/>
                      <w:r>
                        <w:t xml:space="preserve">Figure </w:t>
                      </w:r>
                      <w:r w:rsidR="002D00E3">
                        <w:fldChar w:fldCharType="begin"/>
                      </w:r>
                      <w:r w:rsidR="002D00E3">
                        <w:instrText xml:space="preserve"> SEQ Figure \* ARABIC </w:instrText>
                      </w:r>
                      <w:r w:rsidR="002D00E3">
                        <w:fldChar w:fldCharType="separate"/>
                      </w:r>
                      <w:r>
                        <w:rPr>
                          <w:noProof/>
                        </w:rPr>
                        <w:t>3</w:t>
                      </w:r>
                      <w:r w:rsidR="002D00E3">
                        <w:rPr>
                          <w:noProof/>
                        </w:rPr>
                        <w:fldChar w:fldCharType="end"/>
                      </w:r>
                      <w:r>
                        <w:t xml:space="preserve"> Diagram Representing Zones from 0-10° up to 60-70° in Relative Proportion</w:t>
                      </w:r>
                      <w:bookmarkEnd w:id="117"/>
                      <w:bookmarkEnd w:id="118"/>
                    </w:p>
                  </w:txbxContent>
                </v:textbox>
                <w10:wrap type="square"/>
              </v:shape>
            </w:pict>
          </mc:Fallback>
        </mc:AlternateContent>
      </w:r>
      <w:r w:rsidR="004C562F">
        <w:t xml:space="preserve">The zones, as they appear on the horizontal task plane, </w:t>
      </w:r>
      <w:bookmarkStart w:id="116" w:name="_Hlk496053366"/>
      <w:r w:rsidR="004C562F">
        <w:t xml:space="preserve">are </w:t>
      </w:r>
      <w:r w:rsidR="00257A62">
        <w:t xml:space="preserve">rings or </w:t>
      </w:r>
      <w:r w:rsidR="004C562F">
        <w:t>concentric</w:t>
      </w:r>
      <w:r w:rsidR="00B24DF2">
        <w:t xml:space="preserve"> circles of increasing diameter. The dis</w:t>
      </w:r>
      <w:r w:rsidR="00D65217">
        <w:t xml:space="preserve">tance between perimeters of adjacent circles also increases as the circles broaden. This diagram shows the circles representing every zone in the above table from 0-10 degrees up to 60-70 degrees, in relative proportion. </w:t>
      </w:r>
      <w:r w:rsidR="00891154">
        <w:t xml:space="preserve">Angles greater than 70 degrees are not included further in the analysis, on the assumption that at angles 65 degrees and greater the reference point is so far from the fixture that an adjacent fixture is closer. </w:t>
      </w:r>
      <w:r w:rsidR="00257A62">
        <w:t>A zonal lumen table like the one above can be used to determine the total light output from the fixt</w:t>
      </w:r>
      <w:r w:rsidR="007D2AC5">
        <w:t>ure incident on each color ring and</w:t>
      </w:r>
      <w:r w:rsidR="00257A62">
        <w:t xml:space="preserve"> the average illuminance within each ring</w:t>
      </w:r>
      <w:r w:rsidR="007D2AC5" w:rsidRPr="007D2AC5">
        <w:t xml:space="preserve"> </w:t>
      </w:r>
      <w:r w:rsidR="007D2AC5">
        <w:t>by dividing by the geometric area</w:t>
      </w:r>
      <w:r w:rsidR="00257A62">
        <w:t>. Since the model is based only on the angles and lumen percentages above, changing the assume</w:t>
      </w:r>
      <w:r w:rsidR="007D2AC5">
        <w:t>d height of the fixtures does not</w:t>
      </w:r>
      <w:r w:rsidR="00257A62">
        <w:t xml:space="preserve"> change the illuminance in one ring relative to another</w:t>
      </w:r>
      <w:r w:rsidR="007D2AC5">
        <w:t>.  O</w:t>
      </w:r>
      <w:r w:rsidR="00257A62">
        <w:t>nly the illuminance measured in lux of foot</w:t>
      </w:r>
      <w:r w:rsidR="00891154">
        <w:t>-</w:t>
      </w:r>
      <w:r w:rsidR="00257A62">
        <w:t>candles and the scale of the rings</w:t>
      </w:r>
      <w:r w:rsidR="007D2AC5" w:rsidRPr="007D2AC5">
        <w:t xml:space="preserve"> </w:t>
      </w:r>
      <w:r w:rsidR="007D2AC5">
        <w:t>would change</w:t>
      </w:r>
      <w:r w:rsidR="00257A62">
        <w:t>.</w:t>
      </w:r>
      <w:r w:rsidR="00995C07">
        <w:t xml:space="preserve"> Below is a graph of the illuminances by ring for LED and MH fix</w:t>
      </w:r>
      <w:r w:rsidR="007D2AC5">
        <w:t>tures</w:t>
      </w:r>
      <w:r w:rsidR="00995C07">
        <w:t xml:space="preserve"> in units relative to the illuminance in the outer ring</w:t>
      </w:r>
      <w:r w:rsidR="00891154">
        <w:t>.</w:t>
      </w:r>
    </w:p>
    <w:p w14:paraId="6198720D" w14:textId="77777777" w:rsidR="007D2AC5" w:rsidRDefault="007D2AC5" w:rsidP="00A115EF"/>
    <w:p w14:paraId="6198720E" w14:textId="77777777" w:rsidR="002823E2" w:rsidRDefault="002823E2" w:rsidP="002823E2">
      <w:pPr>
        <w:keepNext/>
      </w:pPr>
    </w:p>
    <w:p w14:paraId="6198720F" w14:textId="77777777" w:rsidR="009C7D0A" w:rsidRDefault="009C7D0A" w:rsidP="002823E2">
      <w:pPr>
        <w:keepNext/>
      </w:pPr>
      <w:r>
        <w:rPr>
          <w:noProof/>
        </w:rPr>
        <w:drawing>
          <wp:inline distT="0" distB="0" distL="0" distR="0" wp14:anchorId="619872DB" wp14:editId="619872DC">
            <wp:extent cx="5661660" cy="3878580"/>
            <wp:effectExtent l="0" t="0" r="15240" b="7620"/>
            <wp:docPr id="3" name="Chart 3">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06E9FDE-48C1-47A8-BD91-ABFB744B2E4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61987210" w14:textId="4D338559" w:rsidR="00257A62" w:rsidRDefault="002823E2" w:rsidP="002823E2">
      <w:pPr>
        <w:pStyle w:val="Caption"/>
        <w:jc w:val="center"/>
      </w:pPr>
      <w:bookmarkStart w:id="117" w:name="_Toc511134154"/>
      <w:bookmarkStart w:id="118" w:name="_Toc511235078"/>
      <w:r>
        <w:t xml:space="preserve">Figure </w:t>
      </w:r>
      <w:fldSimple w:instr=" SEQ Figure \* ARABIC ">
        <w:r w:rsidR="0025069A">
          <w:rPr>
            <w:noProof/>
          </w:rPr>
          <w:t>4</w:t>
        </w:r>
      </w:fldSimple>
      <w:r>
        <w:t xml:space="preserve"> Horizontal </w:t>
      </w:r>
      <w:r w:rsidR="00DE0BD5">
        <w:t xml:space="preserve">Illuminance by Angle </w:t>
      </w:r>
      <w:proofErr w:type="gramStart"/>
      <w:r w:rsidR="00DE0BD5">
        <w:t>From</w:t>
      </w:r>
      <w:proofErr w:type="gramEnd"/>
      <w:r w:rsidR="00DE0BD5">
        <w:t xml:space="preserve"> Nadir</w:t>
      </w:r>
      <w:bookmarkEnd w:id="117"/>
      <w:bookmarkEnd w:id="118"/>
      <w:r w:rsidR="00DE0BD5">
        <w:t xml:space="preserve"> </w:t>
      </w:r>
    </w:p>
    <w:p w14:paraId="61987211" w14:textId="77777777" w:rsidR="007D2AC5" w:rsidRDefault="007D2AC5" w:rsidP="00A115EF"/>
    <w:p w14:paraId="61987212" w14:textId="77777777" w:rsidR="004C562F" w:rsidRPr="00FD3DAA" w:rsidRDefault="5B621C54" w:rsidP="00A115EF">
      <w:r>
        <w:t>The graph shows numerically the pool of light below the MH fixture. The illuminance at 5 degrees is more than 80 times the illuminance at 65 degrees. Comparatively, the LED illuminance curve is quite flat, a relatively uniform light distribution.</w:t>
      </w:r>
    </w:p>
    <w:p w14:paraId="61987213" w14:textId="77777777" w:rsidR="00891154" w:rsidRPr="00FD3DAA" w:rsidRDefault="00891154" w:rsidP="00A115EF"/>
    <w:p w14:paraId="61987214" w14:textId="77777777" w:rsidR="00891154" w:rsidRPr="00FD3DAA" w:rsidRDefault="5B621C54" w:rsidP="00A115EF">
      <w:r>
        <w:t>Figure 3 graph looks just at the MH fixture distribution, and zooms in on the bottom third of the vertical axis. The average illuminance across the area is graphed. It is not the numerical average of the values from 5 to 65 degrees, but rather the average per unit area across all rings. The areas of the outer rings are much larger than the areas of the inner rings, so they contribute much more to the average.</w:t>
      </w:r>
    </w:p>
    <w:p w14:paraId="61987215" w14:textId="77777777" w:rsidR="001D2E99" w:rsidRPr="00FD3DAA" w:rsidRDefault="001D2E99" w:rsidP="00A115EF"/>
    <w:p w14:paraId="61987216" w14:textId="3F5B2368" w:rsidR="00216827" w:rsidRDefault="5B621C54" w:rsidP="00DE0BD5">
      <w:pPr>
        <w:keepNext/>
      </w:pPr>
      <w:r>
        <w:t xml:space="preserve">The minimum illuminance from a single fixture in the defined area is 1. This is the unit used for illuminance in this example. At the point where two fixtures are 65 degrees from overhead, two fixtures are equidistant from the point of measurement, so the assumed minimum illuminance is 2.  The average illuminance in the area is 2.9, which close to the IES-recommended ratio between average and minimum for certain roadway applications.  Illuminances are much higher closer toward the center, but above a certain level increasing illuminance is not useful. It is actually harmful to the visual task at hand in creating challenges of visual accommodation—the adjustments needed in the eye as the observer moves from dark to light to dark areas. This </w:t>
      </w:r>
      <w:proofErr w:type="spellStart"/>
      <w:r>
        <w:t>workpaper</w:t>
      </w:r>
      <w:proofErr w:type="spellEnd"/>
      <w:r>
        <w:t xml:space="preserve"> is assuming that illuminances above the appropriate Maximum-to-minimum ratio are not contributing visual benefit. The light output that is Useful is represented by the shaded area of illuminance graph in Figure 3. The lumens contributing to very high illuminances above the Useful threshold line are not counted </w:t>
      </w:r>
      <w:r>
        <w:lastRenderedPageBreak/>
        <w:t>as Useful lumens. Above this threshold, greater illuminance is not “Useful” and only creates bright spots.</w:t>
      </w:r>
    </w:p>
    <w:p w14:paraId="61987217" w14:textId="77777777" w:rsidR="00216827" w:rsidRDefault="00216827" w:rsidP="00DE0BD5">
      <w:pPr>
        <w:keepNext/>
      </w:pPr>
      <w:r>
        <w:rPr>
          <w:noProof/>
        </w:rPr>
        <w:drawing>
          <wp:inline distT="0" distB="0" distL="0" distR="0" wp14:anchorId="619872DD" wp14:editId="619872DE">
            <wp:extent cx="5707380" cy="3749040"/>
            <wp:effectExtent l="0" t="0" r="7620" b="3810"/>
            <wp:docPr id="2" name="Chart 2">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CAB174F-2D87-410B-841E-56B7991DCBF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61987218" w14:textId="77777777" w:rsidR="00DE0BD5" w:rsidRDefault="00891154" w:rsidP="00DE0BD5">
      <w:pPr>
        <w:keepNext/>
      </w:pPr>
      <w:r>
        <w:tab/>
      </w:r>
    </w:p>
    <w:p w14:paraId="61987219" w14:textId="4DA43653" w:rsidR="00DE0BD5" w:rsidRDefault="00DE0BD5" w:rsidP="00DE0BD5">
      <w:pPr>
        <w:pStyle w:val="Caption"/>
        <w:jc w:val="center"/>
      </w:pPr>
      <w:bookmarkStart w:id="119" w:name="_Toc511134155"/>
      <w:bookmarkStart w:id="120" w:name="_Toc511235079"/>
      <w:r>
        <w:t xml:space="preserve">Figure </w:t>
      </w:r>
      <w:fldSimple w:instr=" SEQ Figure \* ARABIC ">
        <w:r w:rsidR="0025069A">
          <w:rPr>
            <w:noProof/>
          </w:rPr>
          <w:t>5</w:t>
        </w:r>
      </w:fldSimple>
      <w:r>
        <w:t xml:space="preserve"> Magnified View of Horizontal Illuminance by Angle </w:t>
      </w:r>
      <w:proofErr w:type="gramStart"/>
      <w:r>
        <w:t>From</w:t>
      </w:r>
      <w:proofErr w:type="gramEnd"/>
      <w:r>
        <w:t xml:space="preserve"> Nadir</w:t>
      </w:r>
      <w:bookmarkEnd w:id="119"/>
      <w:bookmarkEnd w:id="120"/>
    </w:p>
    <w:p w14:paraId="6198721A" w14:textId="77777777" w:rsidR="00891154" w:rsidRDefault="00891154" w:rsidP="00DE0BD5">
      <w:pPr>
        <w:pStyle w:val="Caption"/>
      </w:pPr>
    </w:p>
    <w:p w14:paraId="6198721B" w14:textId="77777777" w:rsidR="00D22639" w:rsidRDefault="5B621C54" w:rsidP="00A115EF">
      <w:r>
        <w:t>The formulas for calculating useful lumens in each zone and total useful lumens are the following:</w:t>
      </w:r>
    </w:p>
    <w:p w14:paraId="6198721C" w14:textId="77777777" w:rsidR="006C6056" w:rsidRDefault="5B621C54" w:rsidP="006C6056">
      <w:pPr>
        <w:ind w:left="720"/>
      </w:pPr>
      <w:r>
        <w:t>Useful lumens in a zone = the total fixture lumens in the zone multiplied by the ratio of useful illuminance to actual horizontal illuminance, with the ratio being capped at 1.</w:t>
      </w:r>
    </w:p>
    <w:p w14:paraId="6198721D" w14:textId="77777777" w:rsidR="006C6056" w:rsidRDefault="006C6056" w:rsidP="006C6056">
      <w:pPr>
        <w:ind w:left="720"/>
      </w:pPr>
    </w:p>
    <w:p w14:paraId="6198721E" w14:textId="77777777" w:rsidR="006C6056" w:rsidRDefault="5B621C54" w:rsidP="006C6056">
      <w:pPr>
        <w:ind w:left="720"/>
      </w:pPr>
      <w:r>
        <w:t>Fixture Useful lumen = the sum of “Useful lumens in each zone” from zero through 80 degrees from nadir.</w:t>
      </w:r>
    </w:p>
    <w:p w14:paraId="6198721F" w14:textId="77777777" w:rsidR="009C7D0A" w:rsidRDefault="5B621C54" w:rsidP="009C7D0A">
      <w:r>
        <w:t xml:space="preserve">Most fixture types consider 70 degree spacing as typical, but for Fuel Canopy fixture types, which are typically close together with light directed downward, </w:t>
      </w:r>
      <w:proofErr w:type="gramStart"/>
      <w:r>
        <w:t>a 30</w:t>
      </w:r>
      <w:proofErr w:type="gramEnd"/>
      <w:r>
        <w:t xml:space="preserve"> degree spacing is used.</w:t>
      </w:r>
    </w:p>
    <w:p w14:paraId="61987220" w14:textId="77777777" w:rsidR="003136E1" w:rsidRDefault="003136E1" w:rsidP="006C6056">
      <w:pPr>
        <w:ind w:left="720"/>
      </w:pPr>
    </w:p>
    <w:p w14:paraId="61987221" w14:textId="3F5B2368" w:rsidR="003136E1" w:rsidRDefault="5B621C54" w:rsidP="00A115EF">
      <w:r>
        <w:t>LED fixtures perform better than MH fixtures in the percentage of light output deemed “Useful” by this metric, as they are typically composed of an array of LED chips, each of which may be aimed separately and precisely where needed for the sake of uniformity.  Evaluating common metal halide fixture uniformity shows that 24% of common road and area fixture light output, and 45% of wall-mounted fixtures light output may not be useful. For LEDs, with much better directional light control and uniformity, the figures are 7% and 34%, based on actual fixtures from PG&amp;E application data in current programs. As shown above, different fixture types have varying percentages of Useful lumens, most notably wall-mounted fixtures, where the light must also be directed away from a wall.</w:t>
      </w:r>
      <w:bookmarkEnd w:id="116"/>
    </w:p>
    <w:p w14:paraId="61987222" w14:textId="77777777" w:rsidR="003136E1" w:rsidRDefault="003136E1" w:rsidP="00A115EF"/>
    <w:p w14:paraId="61987223" w14:textId="77777777" w:rsidR="003136E1" w:rsidRDefault="5B621C54" w:rsidP="00A115EF">
      <w:r>
        <w:lastRenderedPageBreak/>
        <w:t xml:space="preserve">Returning to the task of matching LED fixtures to equivalent MH base case fixtures, the </w:t>
      </w:r>
      <w:proofErr w:type="spellStart"/>
      <w:r>
        <w:t>workpaper</w:t>
      </w:r>
      <w:proofErr w:type="spellEnd"/>
      <w:r>
        <w:t xml:space="preserve"> assumes 1-to-1 equivalence of Useful lumens according to the calculation above. For each fixture type and MH lamp wattage, the LED fixture light outputs closest to equivalence were determined, accounting for Useful Lumens, Lumen Maintenance, and Fixture Efficiency. </w:t>
      </w:r>
    </w:p>
    <w:p w14:paraId="61987224" w14:textId="77777777" w:rsidR="003136E1" w:rsidRDefault="003136E1" w:rsidP="00A115EF"/>
    <w:p w14:paraId="61987225" w14:textId="77777777" w:rsidR="00A115EF" w:rsidRDefault="5B621C54" w:rsidP="00A115EF">
      <w:r>
        <w:t>The LED measure case wattage ranges were determined by dividing the lumen output ranges by the DLC Premium-Classification minimum efficacies. The Delta Watts are simply the LED measure case minus the blended average of base case LED, Metal Halide, and Fluorescent (only for garages) wattages.</w:t>
      </w:r>
    </w:p>
    <w:p w14:paraId="61987226" w14:textId="77777777" w:rsidR="00B0787F" w:rsidRDefault="00B0787F" w:rsidP="00A115EF"/>
    <w:p w14:paraId="61987227" w14:textId="77777777" w:rsidR="00B0787F" w:rsidRPr="00B0044C" w:rsidRDefault="5B621C54" w:rsidP="5B621C54">
      <w:pPr>
        <w:rPr>
          <w:b/>
          <w:bCs/>
        </w:rPr>
      </w:pPr>
      <w:r w:rsidRPr="5B621C54">
        <w:rPr>
          <w:b/>
          <w:bCs/>
        </w:rPr>
        <w:t>Calculation Method Process</w:t>
      </w:r>
    </w:p>
    <w:p w14:paraId="61987228" w14:textId="19D78778" w:rsidR="003136E1" w:rsidRDefault="5B621C54" w:rsidP="00A115EF">
      <w:r>
        <w:t>For example, for a Street light with a 70W MH lamp of 5,108 lumens, various factors as shown in the table below were used to calculate the equivalent LED wattage.</w:t>
      </w:r>
    </w:p>
    <w:p w14:paraId="61987229" w14:textId="77777777" w:rsidR="00F62ED8" w:rsidRDefault="00F62ED8" w:rsidP="00A115EF"/>
    <w:p w14:paraId="6198722A" w14:textId="0D873156" w:rsidR="00F62ED8" w:rsidRDefault="00F62ED8" w:rsidP="00FD3DAA">
      <w:pPr>
        <w:pStyle w:val="Caption"/>
        <w:jc w:val="center"/>
      </w:pPr>
      <w:bookmarkStart w:id="121" w:name="_Toc511134173"/>
      <w:bookmarkStart w:id="122" w:name="_Toc511235070"/>
      <w:r>
        <w:t xml:space="preserve">Table </w:t>
      </w:r>
      <w:fldSimple w:instr=" SEQ Table \* ARABIC ">
        <w:r w:rsidR="006401BF">
          <w:rPr>
            <w:noProof/>
          </w:rPr>
          <w:t>19</w:t>
        </w:r>
      </w:fldSimple>
      <w:r w:rsidR="00C27E60">
        <w:t xml:space="preserve"> Adjustment F</w:t>
      </w:r>
      <w:r>
        <w:t>actors</w:t>
      </w:r>
      <w:r w:rsidR="00C27E60">
        <w:t xml:space="preserve"> for Streetlight</w:t>
      </w:r>
      <w:bookmarkEnd w:id="121"/>
      <w:bookmarkEnd w:id="12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1943"/>
        <w:gridCol w:w="1039"/>
        <w:gridCol w:w="1129"/>
        <w:gridCol w:w="1542"/>
        <w:gridCol w:w="1693"/>
        <w:gridCol w:w="974"/>
      </w:tblGrid>
      <w:tr w:rsidR="00F62ED8" w14:paraId="61987232" w14:textId="77777777" w:rsidTr="5B621C54">
        <w:trPr>
          <w:trHeight w:val="575"/>
          <w:jc w:val="center"/>
        </w:trPr>
        <w:tc>
          <w:tcPr>
            <w:tcW w:w="813" w:type="pct"/>
            <w:shd w:val="clear" w:color="auto" w:fill="auto"/>
            <w:vAlign w:val="bottom"/>
            <w:hideMark/>
          </w:tcPr>
          <w:p w14:paraId="6198722B" w14:textId="77777777" w:rsidR="00F62ED8" w:rsidRPr="00FD3DAA"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Fixture Type</w:t>
            </w:r>
          </w:p>
        </w:tc>
        <w:tc>
          <w:tcPr>
            <w:tcW w:w="978" w:type="pct"/>
            <w:shd w:val="clear" w:color="auto" w:fill="auto"/>
            <w:vAlign w:val="bottom"/>
            <w:hideMark/>
          </w:tcPr>
          <w:p w14:paraId="6198722C" w14:textId="77777777" w:rsidR="00F62ED8" w:rsidRPr="00FD3DAA"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Representative Performance</w:t>
            </w:r>
          </w:p>
        </w:tc>
        <w:tc>
          <w:tcPr>
            <w:tcW w:w="523" w:type="pct"/>
            <w:shd w:val="clear" w:color="auto" w:fill="auto"/>
            <w:vAlign w:val="bottom"/>
            <w:hideMark/>
          </w:tcPr>
          <w:p w14:paraId="6198722D" w14:textId="77777777" w:rsidR="00F62ED8" w:rsidRPr="00FD3DAA"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Fixture Eff</w:t>
            </w:r>
          </w:p>
        </w:tc>
        <w:tc>
          <w:tcPr>
            <w:tcW w:w="568" w:type="pct"/>
            <w:shd w:val="clear" w:color="auto" w:fill="auto"/>
            <w:vAlign w:val="bottom"/>
            <w:hideMark/>
          </w:tcPr>
          <w:p w14:paraId="6198722E" w14:textId="77777777" w:rsidR="00F62ED8" w:rsidRPr="00FD3DAA"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Useful Lumens</w:t>
            </w:r>
          </w:p>
        </w:tc>
        <w:tc>
          <w:tcPr>
            <w:tcW w:w="776" w:type="pct"/>
            <w:shd w:val="clear" w:color="auto" w:fill="auto"/>
            <w:vAlign w:val="bottom"/>
            <w:hideMark/>
          </w:tcPr>
          <w:p w14:paraId="6198722F" w14:textId="77777777" w:rsidR="00F62ED8" w:rsidRPr="00FD3DAA"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Maintained lm</w:t>
            </w:r>
          </w:p>
        </w:tc>
        <w:tc>
          <w:tcPr>
            <w:tcW w:w="852" w:type="pct"/>
            <w:shd w:val="clear" w:color="auto" w:fill="auto"/>
            <w:vAlign w:val="bottom"/>
            <w:hideMark/>
          </w:tcPr>
          <w:p w14:paraId="61987230" w14:textId="77777777" w:rsidR="00F62ED8" w:rsidRPr="00FD3DAA"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LED Depreciation</w:t>
            </w:r>
          </w:p>
        </w:tc>
        <w:tc>
          <w:tcPr>
            <w:tcW w:w="490" w:type="pct"/>
            <w:shd w:val="clear" w:color="auto" w:fill="auto"/>
            <w:vAlign w:val="bottom"/>
            <w:hideMark/>
          </w:tcPr>
          <w:p w14:paraId="61987231" w14:textId="77777777" w:rsidR="00F62ED8" w:rsidRPr="00FD3DAA"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LED Useful Lm</w:t>
            </w:r>
          </w:p>
        </w:tc>
      </w:tr>
      <w:tr w:rsidR="00F62ED8" w14:paraId="6198723A" w14:textId="77777777" w:rsidTr="5B621C54">
        <w:trPr>
          <w:trHeight w:val="288"/>
          <w:jc w:val="center"/>
        </w:trPr>
        <w:tc>
          <w:tcPr>
            <w:tcW w:w="813" w:type="pct"/>
            <w:shd w:val="clear" w:color="auto" w:fill="auto"/>
            <w:noWrap/>
            <w:vAlign w:val="bottom"/>
            <w:hideMark/>
          </w:tcPr>
          <w:p w14:paraId="61987233" w14:textId="77777777" w:rsidR="00F62ED8" w:rsidRPr="00787567" w:rsidRDefault="5B621C54" w:rsidP="00787567">
            <w:pPr>
              <w:rPr>
                <w:rFonts w:ascii="Calibri" w:hAnsi="Calibri" w:cs="Calibri"/>
                <w:color w:val="000000"/>
                <w:sz w:val="22"/>
                <w:szCs w:val="22"/>
              </w:rPr>
            </w:pPr>
            <w:r w:rsidRPr="5B621C54">
              <w:rPr>
                <w:rFonts w:ascii="Calibri" w:hAnsi="Calibri" w:cs="Calibri"/>
                <w:color w:val="000000" w:themeColor="text1"/>
                <w:sz w:val="22"/>
                <w:szCs w:val="22"/>
              </w:rPr>
              <w:t>Streetlight</w:t>
            </w:r>
          </w:p>
        </w:tc>
        <w:tc>
          <w:tcPr>
            <w:tcW w:w="978" w:type="pct"/>
            <w:shd w:val="clear" w:color="auto" w:fill="auto"/>
            <w:noWrap/>
            <w:vAlign w:val="bottom"/>
            <w:hideMark/>
          </w:tcPr>
          <w:p w14:paraId="61987234" w14:textId="77777777" w:rsidR="00F62ED8" w:rsidRPr="00787567" w:rsidRDefault="5B621C54" w:rsidP="00787567">
            <w:pPr>
              <w:jc w:val="center"/>
              <w:rPr>
                <w:rFonts w:ascii="Calibri" w:hAnsi="Calibri" w:cs="Calibri"/>
                <w:color w:val="000000"/>
                <w:sz w:val="22"/>
                <w:szCs w:val="22"/>
              </w:rPr>
            </w:pPr>
            <w:proofErr w:type="spellStart"/>
            <w:r w:rsidRPr="5B621C54">
              <w:rPr>
                <w:rFonts w:ascii="Calibri" w:hAnsi="Calibri" w:cs="Calibri"/>
                <w:color w:val="000000" w:themeColor="text1"/>
                <w:sz w:val="22"/>
                <w:szCs w:val="22"/>
              </w:rPr>
              <w:t>Std</w:t>
            </w:r>
            <w:proofErr w:type="spellEnd"/>
            <w:r w:rsidRPr="5B621C54">
              <w:rPr>
                <w:rFonts w:ascii="Calibri" w:hAnsi="Calibri" w:cs="Calibri"/>
                <w:color w:val="000000" w:themeColor="text1"/>
                <w:sz w:val="22"/>
                <w:szCs w:val="22"/>
              </w:rPr>
              <w:t xml:space="preserve"> </w:t>
            </w:r>
            <w:proofErr w:type="spellStart"/>
            <w:r w:rsidRPr="5B621C54">
              <w:rPr>
                <w:rFonts w:ascii="Calibri" w:hAnsi="Calibri" w:cs="Calibri"/>
                <w:color w:val="000000" w:themeColor="text1"/>
                <w:sz w:val="22"/>
                <w:szCs w:val="22"/>
              </w:rPr>
              <w:t>Horiz</w:t>
            </w:r>
            <w:proofErr w:type="spellEnd"/>
          </w:p>
        </w:tc>
        <w:tc>
          <w:tcPr>
            <w:tcW w:w="523" w:type="pct"/>
            <w:shd w:val="clear" w:color="auto" w:fill="auto"/>
            <w:noWrap/>
            <w:vAlign w:val="bottom"/>
            <w:hideMark/>
          </w:tcPr>
          <w:p w14:paraId="61987235" w14:textId="18BD515D" w:rsidR="00F62ED8" w:rsidRPr="00787567" w:rsidRDefault="5B621C54" w:rsidP="00787567">
            <w:pPr>
              <w:jc w:val="center"/>
              <w:rPr>
                <w:rFonts w:ascii="Calibri" w:hAnsi="Calibri" w:cs="Calibri"/>
                <w:color w:val="000000"/>
                <w:sz w:val="22"/>
                <w:szCs w:val="22"/>
              </w:rPr>
            </w:pPr>
            <w:r w:rsidRPr="5B621C54">
              <w:rPr>
                <w:rFonts w:ascii="Calibri" w:hAnsi="Calibri" w:cs="Calibri"/>
                <w:color w:val="000000" w:themeColor="text1"/>
                <w:sz w:val="22"/>
                <w:szCs w:val="22"/>
              </w:rPr>
              <w:t>70.3%</w:t>
            </w:r>
          </w:p>
        </w:tc>
        <w:tc>
          <w:tcPr>
            <w:tcW w:w="568" w:type="pct"/>
            <w:shd w:val="clear" w:color="auto" w:fill="auto"/>
            <w:noWrap/>
            <w:vAlign w:val="bottom"/>
            <w:hideMark/>
          </w:tcPr>
          <w:p w14:paraId="61987236" w14:textId="07935BF9" w:rsidR="00F62ED8" w:rsidRPr="00787567" w:rsidRDefault="5B621C54" w:rsidP="00787567">
            <w:pPr>
              <w:jc w:val="center"/>
              <w:rPr>
                <w:rFonts w:ascii="Calibri" w:hAnsi="Calibri" w:cs="Calibri"/>
                <w:color w:val="000000"/>
                <w:sz w:val="22"/>
                <w:szCs w:val="22"/>
              </w:rPr>
            </w:pPr>
            <w:r w:rsidRPr="5B621C54">
              <w:rPr>
                <w:rFonts w:ascii="Calibri" w:hAnsi="Calibri" w:cs="Calibri"/>
                <w:color w:val="000000" w:themeColor="text1"/>
                <w:sz w:val="22"/>
                <w:szCs w:val="22"/>
              </w:rPr>
              <w:t>76.3%</w:t>
            </w:r>
          </w:p>
        </w:tc>
        <w:tc>
          <w:tcPr>
            <w:tcW w:w="776" w:type="pct"/>
            <w:shd w:val="clear" w:color="auto" w:fill="auto"/>
            <w:noWrap/>
            <w:vAlign w:val="bottom"/>
            <w:hideMark/>
          </w:tcPr>
          <w:p w14:paraId="61987237" w14:textId="5FEF3E2A" w:rsidR="00F62ED8" w:rsidRPr="00787567" w:rsidRDefault="5B621C54" w:rsidP="00787567">
            <w:pPr>
              <w:jc w:val="center"/>
              <w:rPr>
                <w:rFonts w:ascii="Calibri" w:hAnsi="Calibri" w:cs="Calibri"/>
                <w:color w:val="000000" w:themeColor="text1"/>
                <w:sz w:val="22"/>
                <w:szCs w:val="22"/>
              </w:rPr>
            </w:pPr>
            <w:r w:rsidRPr="5B621C54">
              <w:rPr>
                <w:rFonts w:ascii="Calibri" w:hAnsi="Calibri" w:cs="Calibri"/>
                <w:color w:val="000000" w:themeColor="text1"/>
                <w:sz w:val="22"/>
                <w:szCs w:val="22"/>
              </w:rPr>
              <w:t>58.0%</w:t>
            </w:r>
          </w:p>
        </w:tc>
        <w:tc>
          <w:tcPr>
            <w:tcW w:w="852" w:type="pct"/>
            <w:shd w:val="clear" w:color="auto" w:fill="auto"/>
            <w:noWrap/>
            <w:vAlign w:val="bottom"/>
            <w:hideMark/>
          </w:tcPr>
          <w:p w14:paraId="61987238" w14:textId="6F3C81A9" w:rsidR="00F62ED8" w:rsidRPr="00787567" w:rsidRDefault="5B621C54" w:rsidP="00787567">
            <w:pPr>
              <w:jc w:val="center"/>
              <w:rPr>
                <w:rFonts w:ascii="Calibri" w:hAnsi="Calibri" w:cs="Calibri"/>
                <w:color w:val="000000"/>
                <w:sz w:val="22"/>
                <w:szCs w:val="22"/>
              </w:rPr>
            </w:pPr>
            <w:r w:rsidRPr="5B621C54">
              <w:rPr>
                <w:rFonts w:ascii="Calibri" w:hAnsi="Calibri" w:cs="Calibri"/>
                <w:color w:val="000000" w:themeColor="text1"/>
                <w:sz w:val="22"/>
                <w:szCs w:val="22"/>
              </w:rPr>
              <w:t>70.0%</w:t>
            </w:r>
          </w:p>
        </w:tc>
        <w:tc>
          <w:tcPr>
            <w:tcW w:w="490" w:type="pct"/>
            <w:shd w:val="clear" w:color="auto" w:fill="auto"/>
            <w:noWrap/>
            <w:vAlign w:val="bottom"/>
            <w:hideMark/>
          </w:tcPr>
          <w:p w14:paraId="61987239" w14:textId="333607B3" w:rsidR="00F62ED8" w:rsidRPr="00787567" w:rsidRDefault="5B621C54" w:rsidP="00787567">
            <w:pPr>
              <w:jc w:val="center"/>
              <w:rPr>
                <w:rFonts w:ascii="Calibri" w:hAnsi="Calibri" w:cs="Calibri"/>
                <w:color w:val="000000"/>
                <w:sz w:val="22"/>
                <w:szCs w:val="22"/>
              </w:rPr>
            </w:pPr>
            <w:r w:rsidRPr="5B621C54">
              <w:rPr>
                <w:rFonts w:ascii="Calibri" w:hAnsi="Calibri" w:cs="Calibri"/>
                <w:color w:val="000000" w:themeColor="text1"/>
                <w:sz w:val="22"/>
                <w:szCs w:val="22"/>
              </w:rPr>
              <w:t>92.6%</w:t>
            </w:r>
          </w:p>
        </w:tc>
      </w:tr>
    </w:tbl>
    <w:p w14:paraId="6198723B" w14:textId="77777777" w:rsidR="00C27E60" w:rsidRDefault="00C27E60" w:rsidP="00C27E60">
      <w:pPr>
        <w:pStyle w:val="Caption"/>
      </w:pPr>
    </w:p>
    <w:p w14:paraId="6198723C" w14:textId="6E33B1D0" w:rsidR="00F62ED8" w:rsidRDefault="00C27E60" w:rsidP="00FD3DAA">
      <w:pPr>
        <w:pStyle w:val="Caption"/>
        <w:jc w:val="center"/>
      </w:pPr>
      <w:bookmarkStart w:id="123" w:name="_Toc511134174"/>
      <w:bookmarkStart w:id="124" w:name="_Toc511235071"/>
      <w:r>
        <w:t xml:space="preserve">Table </w:t>
      </w:r>
      <w:fldSimple w:instr=" SEQ Table \* ARABIC ">
        <w:r w:rsidR="006401BF">
          <w:rPr>
            <w:noProof/>
          </w:rPr>
          <w:t>20</w:t>
        </w:r>
      </w:fldSimple>
      <w:r>
        <w:t xml:space="preserve"> Calculated Lumens</w:t>
      </w:r>
      <w:bookmarkEnd w:id="123"/>
      <w:bookmarkEnd w:id="124"/>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31"/>
        <w:gridCol w:w="1290"/>
        <w:gridCol w:w="1113"/>
        <w:gridCol w:w="1208"/>
        <w:gridCol w:w="1651"/>
        <w:gridCol w:w="1814"/>
        <w:gridCol w:w="1329"/>
      </w:tblGrid>
      <w:tr w:rsidR="00935441" w14:paraId="61987244" w14:textId="77777777" w:rsidTr="5B621C54">
        <w:trPr>
          <w:trHeight w:val="412"/>
          <w:jc w:val="center"/>
        </w:trPr>
        <w:tc>
          <w:tcPr>
            <w:tcW w:w="770" w:type="pct"/>
            <w:shd w:val="clear" w:color="auto" w:fill="auto"/>
            <w:noWrap/>
            <w:vAlign w:val="bottom"/>
            <w:hideMark/>
          </w:tcPr>
          <w:p w14:paraId="6198723D" w14:textId="77777777" w:rsidR="00935441" w:rsidRPr="00FD3DAA" w:rsidRDefault="5B621C54" w:rsidP="5B621C54">
            <w:pPr>
              <w:jc w:val="both"/>
              <w:rPr>
                <w:rFonts w:ascii="Calibri" w:hAnsi="Calibri" w:cs="Calibri"/>
                <w:b/>
                <w:bCs/>
                <w:color w:val="000000"/>
                <w:sz w:val="22"/>
                <w:szCs w:val="22"/>
              </w:rPr>
            </w:pPr>
            <w:r w:rsidRPr="5B621C54">
              <w:rPr>
                <w:rFonts w:ascii="Calibri" w:hAnsi="Calibri" w:cs="Calibri"/>
                <w:b/>
                <w:bCs/>
                <w:color w:val="000000" w:themeColor="text1"/>
                <w:sz w:val="22"/>
                <w:szCs w:val="22"/>
              </w:rPr>
              <w:t>Category</w:t>
            </w:r>
          </w:p>
        </w:tc>
        <w:tc>
          <w:tcPr>
            <w:tcW w:w="649" w:type="pct"/>
            <w:shd w:val="clear" w:color="auto" w:fill="auto"/>
            <w:vAlign w:val="bottom"/>
            <w:hideMark/>
          </w:tcPr>
          <w:p w14:paraId="6198723E" w14:textId="77777777" w:rsidR="00935441" w:rsidRPr="00FD3DAA"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Lamp Nominal W</w:t>
            </w:r>
          </w:p>
        </w:tc>
        <w:tc>
          <w:tcPr>
            <w:tcW w:w="560" w:type="pct"/>
            <w:shd w:val="clear" w:color="auto" w:fill="auto"/>
            <w:vAlign w:val="bottom"/>
            <w:hideMark/>
          </w:tcPr>
          <w:p w14:paraId="6198723F" w14:textId="77777777" w:rsidR="00935441" w:rsidRPr="00FD3DAA"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Fixture Eff</w:t>
            </w:r>
          </w:p>
        </w:tc>
        <w:tc>
          <w:tcPr>
            <w:tcW w:w="608" w:type="pct"/>
            <w:shd w:val="clear" w:color="auto" w:fill="auto"/>
            <w:vAlign w:val="bottom"/>
            <w:hideMark/>
          </w:tcPr>
          <w:p w14:paraId="61987240" w14:textId="77777777" w:rsidR="00935441" w:rsidRPr="00FD3DAA"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Useful Lumens</w:t>
            </w:r>
          </w:p>
        </w:tc>
        <w:tc>
          <w:tcPr>
            <w:tcW w:w="831" w:type="pct"/>
            <w:shd w:val="clear" w:color="auto" w:fill="auto"/>
            <w:vAlign w:val="bottom"/>
            <w:hideMark/>
          </w:tcPr>
          <w:p w14:paraId="61987241" w14:textId="77777777" w:rsidR="00935441" w:rsidRPr="00FD3DAA"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Maintained lm</w:t>
            </w:r>
          </w:p>
        </w:tc>
        <w:tc>
          <w:tcPr>
            <w:tcW w:w="913" w:type="pct"/>
            <w:shd w:val="clear" w:color="auto" w:fill="auto"/>
            <w:vAlign w:val="bottom"/>
            <w:hideMark/>
          </w:tcPr>
          <w:p w14:paraId="61987242" w14:textId="77777777" w:rsidR="00935441" w:rsidRPr="00FD3DAA"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LED Depreciation</w:t>
            </w:r>
          </w:p>
        </w:tc>
        <w:tc>
          <w:tcPr>
            <w:tcW w:w="670" w:type="pct"/>
            <w:shd w:val="clear" w:color="auto" w:fill="auto"/>
            <w:vAlign w:val="bottom"/>
            <w:hideMark/>
          </w:tcPr>
          <w:p w14:paraId="61987243" w14:textId="77777777" w:rsidR="00935441" w:rsidRPr="00FD3DAA"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LED Useful Lm</w:t>
            </w:r>
          </w:p>
        </w:tc>
      </w:tr>
      <w:tr w:rsidR="00935441" w14:paraId="6198724C" w14:textId="77777777" w:rsidTr="5B621C54">
        <w:trPr>
          <w:trHeight w:val="288"/>
          <w:jc w:val="center"/>
        </w:trPr>
        <w:tc>
          <w:tcPr>
            <w:tcW w:w="770" w:type="pct"/>
            <w:shd w:val="clear" w:color="auto" w:fill="auto"/>
            <w:noWrap/>
            <w:vAlign w:val="bottom"/>
            <w:hideMark/>
          </w:tcPr>
          <w:p w14:paraId="61987245" w14:textId="77777777" w:rsidR="00935441" w:rsidRDefault="5B621C54" w:rsidP="00935441">
            <w:pPr>
              <w:jc w:val="both"/>
              <w:rPr>
                <w:rFonts w:ascii="Calibri" w:hAnsi="Calibri" w:cs="Calibri"/>
                <w:color w:val="000000"/>
                <w:sz w:val="22"/>
                <w:szCs w:val="22"/>
              </w:rPr>
            </w:pPr>
            <w:r w:rsidRPr="5B621C54">
              <w:rPr>
                <w:rFonts w:ascii="Calibri" w:hAnsi="Calibri" w:cs="Calibri"/>
                <w:color w:val="000000" w:themeColor="text1"/>
                <w:sz w:val="22"/>
                <w:szCs w:val="22"/>
              </w:rPr>
              <w:t>Streetlight</w:t>
            </w:r>
          </w:p>
        </w:tc>
        <w:tc>
          <w:tcPr>
            <w:tcW w:w="649" w:type="pct"/>
            <w:shd w:val="clear" w:color="auto" w:fill="auto"/>
            <w:noWrap/>
            <w:vAlign w:val="bottom"/>
            <w:hideMark/>
          </w:tcPr>
          <w:p w14:paraId="61987246" w14:textId="77777777" w:rsidR="00935441" w:rsidRDefault="5B621C54" w:rsidP="00935441">
            <w:pPr>
              <w:jc w:val="center"/>
              <w:rPr>
                <w:rFonts w:ascii="Calibri" w:hAnsi="Calibri" w:cs="Calibri"/>
                <w:color w:val="000000"/>
                <w:sz w:val="22"/>
                <w:szCs w:val="22"/>
              </w:rPr>
            </w:pPr>
            <w:r w:rsidRPr="5B621C54">
              <w:rPr>
                <w:rFonts w:ascii="Calibri" w:hAnsi="Calibri" w:cs="Calibri"/>
                <w:color w:val="000000" w:themeColor="text1"/>
                <w:sz w:val="22"/>
                <w:szCs w:val="22"/>
              </w:rPr>
              <w:t>70</w:t>
            </w:r>
          </w:p>
        </w:tc>
        <w:tc>
          <w:tcPr>
            <w:tcW w:w="560" w:type="pct"/>
            <w:shd w:val="clear" w:color="auto" w:fill="auto"/>
            <w:noWrap/>
            <w:vAlign w:val="bottom"/>
            <w:hideMark/>
          </w:tcPr>
          <w:p w14:paraId="61987247" w14:textId="77777777" w:rsidR="00935441" w:rsidRDefault="5B621C54" w:rsidP="00935441">
            <w:pPr>
              <w:jc w:val="center"/>
              <w:rPr>
                <w:rFonts w:ascii="Calibri" w:hAnsi="Calibri" w:cs="Calibri"/>
                <w:color w:val="000000"/>
                <w:sz w:val="22"/>
                <w:szCs w:val="22"/>
              </w:rPr>
            </w:pPr>
            <w:r w:rsidRPr="5B621C54">
              <w:rPr>
                <w:rFonts w:ascii="Calibri" w:hAnsi="Calibri"/>
                <w:color w:val="000000" w:themeColor="text1"/>
                <w:sz w:val="22"/>
                <w:szCs w:val="22"/>
              </w:rPr>
              <w:t>3,592</w:t>
            </w:r>
          </w:p>
        </w:tc>
        <w:tc>
          <w:tcPr>
            <w:tcW w:w="608" w:type="pct"/>
            <w:shd w:val="clear" w:color="auto" w:fill="auto"/>
            <w:noWrap/>
            <w:vAlign w:val="bottom"/>
            <w:hideMark/>
          </w:tcPr>
          <w:p w14:paraId="61987248" w14:textId="77777777" w:rsidR="00935441" w:rsidRDefault="5B621C54" w:rsidP="00935441">
            <w:pPr>
              <w:jc w:val="center"/>
              <w:rPr>
                <w:rFonts w:ascii="Calibri" w:hAnsi="Calibri" w:cs="Calibri"/>
                <w:color w:val="000000"/>
                <w:sz w:val="22"/>
                <w:szCs w:val="22"/>
              </w:rPr>
            </w:pPr>
            <w:r w:rsidRPr="5B621C54">
              <w:rPr>
                <w:rFonts w:ascii="Calibri" w:hAnsi="Calibri"/>
                <w:color w:val="000000" w:themeColor="text1"/>
                <w:sz w:val="22"/>
                <w:szCs w:val="22"/>
              </w:rPr>
              <w:t>2,741</w:t>
            </w:r>
          </w:p>
        </w:tc>
        <w:tc>
          <w:tcPr>
            <w:tcW w:w="831" w:type="pct"/>
            <w:shd w:val="clear" w:color="auto" w:fill="auto"/>
            <w:noWrap/>
            <w:vAlign w:val="bottom"/>
            <w:hideMark/>
          </w:tcPr>
          <w:p w14:paraId="61987249" w14:textId="77777777" w:rsidR="00935441" w:rsidRDefault="5B621C54" w:rsidP="00935441">
            <w:pPr>
              <w:jc w:val="center"/>
              <w:rPr>
                <w:rFonts w:ascii="Calibri" w:hAnsi="Calibri" w:cs="Calibri"/>
                <w:color w:val="000000"/>
                <w:sz w:val="22"/>
                <w:szCs w:val="22"/>
              </w:rPr>
            </w:pPr>
            <w:r w:rsidRPr="5B621C54">
              <w:rPr>
                <w:rFonts w:ascii="Calibri" w:hAnsi="Calibri"/>
                <w:color w:val="000000" w:themeColor="text1"/>
                <w:sz w:val="22"/>
                <w:szCs w:val="22"/>
              </w:rPr>
              <w:t>1,590</w:t>
            </w:r>
          </w:p>
        </w:tc>
        <w:tc>
          <w:tcPr>
            <w:tcW w:w="913" w:type="pct"/>
            <w:shd w:val="clear" w:color="auto" w:fill="auto"/>
            <w:noWrap/>
            <w:vAlign w:val="bottom"/>
            <w:hideMark/>
          </w:tcPr>
          <w:p w14:paraId="6198724A" w14:textId="77777777" w:rsidR="00935441" w:rsidRDefault="5B621C54" w:rsidP="00935441">
            <w:pPr>
              <w:jc w:val="center"/>
              <w:rPr>
                <w:rFonts w:ascii="Calibri" w:hAnsi="Calibri" w:cs="Calibri"/>
                <w:color w:val="000000"/>
                <w:sz w:val="22"/>
                <w:szCs w:val="22"/>
              </w:rPr>
            </w:pPr>
            <w:r w:rsidRPr="5B621C54">
              <w:rPr>
                <w:rFonts w:ascii="Calibri" w:hAnsi="Calibri"/>
                <w:color w:val="000000" w:themeColor="text1"/>
                <w:sz w:val="22"/>
                <w:szCs w:val="22"/>
              </w:rPr>
              <w:t>2,271</w:t>
            </w:r>
          </w:p>
        </w:tc>
        <w:tc>
          <w:tcPr>
            <w:tcW w:w="670" w:type="pct"/>
            <w:shd w:val="clear" w:color="auto" w:fill="auto"/>
            <w:noWrap/>
            <w:vAlign w:val="bottom"/>
            <w:hideMark/>
          </w:tcPr>
          <w:p w14:paraId="6198724B" w14:textId="77777777" w:rsidR="00935441" w:rsidRDefault="5B621C54" w:rsidP="00935441">
            <w:pPr>
              <w:jc w:val="center"/>
              <w:rPr>
                <w:rFonts w:ascii="Calibri" w:hAnsi="Calibri" w:cs="Calibri"/>
                <w:color w:val="000000"/>
                <w:sz w:val="22"/>
                <w:szCs w:val="22"/>
              </w:rPr>
            </w:pPr>
            <w:r w:rsidRPr="5B621C54">
              <w:rPr>
                <w:rFonts w:ascii="Calibri" w:hAnsi="Calibri"/>
                <w:color w:val="000000" w:themeColor="text1"/>
                <w:sz w:val="22"/>
                <w:szCs w:val="22"/>
              </w:rPr>
              <w:t>2,454</w:t>
            </w:r>
          </w:p>
        </w:tc>
      </w:tr>
    </w:tbl>
    <w:p w14:paraId="6198724D" w14:textId="77777777" w:rsidR="00F62ED8" w:rsidRDefault="00F62ED8" w:rsidP="00A115EF"/>
    <w:p w14:paraId="6198724E" w14:textId="0CD3D3CD" w:rsidR="003136E1" w:rsidRDefault="5B621C54" w:rsidP="00765CF3">
      <w:pPr>
        <w:pStyle w:val="ListParagraph"/>
        <w:numPr>
          <w:ilvl w:val="0"/>
          <w:numId w:val="5"/>
        </w:numPr>
      </w:pPr>
      <w:r>
        <w:t>70.3% fixture efficiency means that 3,592 lumens will exit the fixture.</w:t>
      </w:r>
    </w:p>
    <w:p w14:paraId="6198724F" w14:textId="0F5EA326" w:rsidR="005F44B1" w:rsidRDefault="5B621C54" w:rsidP="00765CF3">
      <w:pPr>
        <w:pStyle w:val="ListParagraph"/>
        <w:numPr>
          <w:ilvl w:val="0"/>
          <w:numId w:val="5"/>
        </w:numPr>
      </w:pPr>
      <w:r>
        <w:t>76.3% Useful lumens means that 2,741 lumens will contribute usefully to the task plane (and 23.7% of lumens will fall above 80 degrees or contribute to a bright spot below the fixture or end up at angles greater than 80 degrees)</w:t>
      </w:r>
    </w:p>
    <w:p w14:paraId="61987250" w14:textId="1F5115A9" w:rsidR="005F44B1" w:rsidRDefault="5B621C54" w:rsidP="00765CF3">
      <w:pPr>
        <w:pStyle w:val="ListParagraph"/>
        <w:numPr>
          <w:ilvl w:val="0"/>
          <w:numId w:val="5"/>
        </w:numPr>
      </w:pPr>
      <w:r>
        <w:t>58.0% lamp depreciation means that 1,590 lumens will remain at end-of-life.</w:t>
      </w:r>
    </w:p>
    <w:p w14:paraId="61987251" w14:textId="77777777" w:rsidR="005F44B1" w:rsidRDefault="5B621C54" w:rsidP="00765CF3">
      <w:pPr>
        <w:pStyle w:val="ListParagraph"/>
        <w:numPr>
          <w:ilvl w:val="0"/>
          <w:numId w:val="5"/>
        </w:numPr>
      </w:pPr>
      <w:r>
        <w:t>1,590 is also the number of Useful lumens that are assumed for the end-of-life LED fixture</w:t>
      </w:r>
    </w:p>
    <w:p w14:paraId="61987252" w14:textId="01E88CCF" w:rsidR="005F44B1" w:rsidRDefault="5B621C54" w:rsidP="00765CF3">
      <w:pPr>
        <w:pStyle w:val="ListParagraph"/>
        <w:numPr>
          <w:ilvl w:val="0"/>
          <w:numId w:val="5"/>
        </w:numPr>
      </w:pPr>
      <w:r>
        <w:t>At 70.0% lumen maintenance at end-of-life, the initial Useful lumen output is assumed to be 2,271</w:t>
      </w:r>
    </w:p>
    <w:p w14:paraId="61987253" w14:textId="52D84011" w:rsidR="00F62ED8" w:rsidRDefault="5B621C54" w:rsidP="00765CF3">
      <w:pPr>
        <w:pStyle w:val="ListParagraph"/>
        <w:numPr>
          <w:ilvl w:val="0"/>
          <w:numId w:val="5"/>
        </w:numPr>
      </w:pPr>
      <w:r>
        <w:t>Because 92.6% of the LED lumens are Useful, the initial fixture light output is assumed to be 2,454.</w:t>
      </w:r>
    </w:p>
    <w:p w14:paraId="61987254" w14:textId="77777777" w:rsidR="005F44B1" w:rsidRDefault="5B621C54" w:rsidP="00765CF3">
      <w:pPr>
        <w:pStyle w:val="ListParagraph"/>
        <w:numPr>
          <w:ilvl w:val="0"/>
          <w:numId w:val="5"/>
        </w:numPr>
      </w:pPr>
      <w:r>
        <w:t>For a 100W MH lamp, the next higher wattage, the corresponding initial LED fixture output is 3,946.</w:t>
      </w:r>
    </w:p>
    <w:p w14:paraId="61987255" w14:textId="77777777" w:rsidR="00C27E60" w:rsidRDefault="5B621C54" w:rsidP="00765CF3">
      <w:pPr>
        <w:pStyle w:val="ListParagraph"/>
        <w:numPr>
          <w:ilvl w:val="0"/>
          <w:numId w:val="5"/>
        </w:numPr>
      </w:pPr>
      <w:r>
        <w:t>Picking the midpoint between the two values and rounding to the nearest ten, 3,200 lumens is picked as the dividing point between 70- and 100W-equivalent LED fixture initial light outputs.</w:t>
      </w:r>
    </w:p>
    <w:p w14:paraId="61987256" w14:textId="77777777" w:rsidR="005F44B1" w:rsidRDefault="5B621C54" w:rsidP="00765CF3">
      <w:pPr>
        <w:pStyle w:val="ListParagraph"/>
        <w:numPr>
          <w:ilvl w:val="0"/>
          <w:numId w:val="5"/>
        </w:numPr>
      </w:pPr>
      <w:r>
        <w:t>Dividing 3,200 lm by 110 lm/W yields 29W, the value corresponding to the upper end of the wattage range for 70W MH fixtures.</w:t>
      </w:r>
    </w:p>
    <w:p w14:paraId="61987257" w14:textId="77777777" w:rsidR="00C27E60" w:rsidRDefault="00C27E60" w:rsidP="00C27E60">
      <w:pPr>
        <w:pStyle w:val="ListParagraph"/>
      </w:pPr>
    </w:p>
    <w:p w14:paraId="4434BB79" w14:textId="18B58373" w:rsidR="002C0F8D" w:rsidRDefault="002C0F8D" w:rsidP="00C27E60">
      <w:pPr>
        <w:pStyle w:val="ListParagraph"/>
      </w:pPr>
    </w:p>
    <w:p w14:paraId="725096C9" w14:textId="77777777" w:rsidR="002C0F8D" w:rsidRDefault="002C0F8D" w:rsidP="00C27E60">
      <w:pPr>
        <w:pStyle w:val="ListParagraph"/>
      </w:pPr>
    </w:p>
    <w:p w14:paraId="61987258" w14:textId="67353F6C" w:rsidR="00C27E60" w:rsidRDefault="00C27E60" w:rsidP="00C27E60">
      <w:pPr>
        <w:pStyle w:val="Caption"/>
        <w:keepNext/>
        <w:jc w:val="center"/>
      </w:pPr>
      <w:bookmarkStart w:id="125" w:name="_Toc511134175"/>
      <w:bookmarkStart w:id="126" w:name="_Toc511235072"/>
      <w:r>
        <w:lastRenderedPageBreak/>
        <w:t xml:space="preserve">Table </w:t>
      </w:r>
      <w:fldSimple w:instr=" SEQ Table \* ARABIC ">
        <w:r w:rsidR="006401BF">
          <w:rPr>
            <w:noProof/>
          </w:rPr>
          <w:t>21</w:t>
        </w:r>
      </w:fldSimple>
      <w:r>
        <w:t xml:space="preserve"> Wattage bin for the LED Streetlight for 70W</w:t>
      </w:r>
      <w:bookmarkEnd w:id="125"/>
      <w:bookmarkEnd w:id="126"/>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046"/>
        <w:gridCol w:w="2045"/>
        <w:gridCol w:w="2045"/>
        <w:gridCol w:w="1900"/>
        <w:gridCol w:w="1900"/>
      </w:tblGrid>
      <w:tr w:rsidR="00C27E60" w14:paraId="6198725E" w14:textId="77777777" w:rsidTr="5B621C54">
        <w:trPr>
          <w:trHeight w:val="295"/>
          <w:jc w:val="center"/>
        </w:trPr>
        <w:tc>
          <w:tcPr>
            <w:tcW w:w="1029" w:type="pct"/>
            <w:shd w:val="clear" w:color="auto" w:fill="auto"/>
            <w:vAlign w:val="bottom"/>
            <w:hideMark/>
          </w:tcPr>
          <w:p w14:paraId="61987259" w14:textId="77777777" w:rsidR="00C27E60" w:rsidRPr="003F3A1D"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DLC Premium LPW</w:t>
            </w:r>
          </w:p>
        </w:tc>
        <w:tc>
          <w:tcPr>
            <w:tcW w:w="1029" w:type="pct"/>
            <w:shd w:val="clear" w:color="auto" w:fill="auto"/>
            <w:vAlign w:val="bottom"/>
            <w:hideMark/>
          </w:tcPr>
          <w:p w14:paraId="6198725A" w14:textId="77777777" w:rsidR="00C27E60" w:rsidRPr="003F3A1D"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DLC Premium Lm Min</w:t>
            </w:r>
          </w:p>
        </w:tc>
        <w:tc>
          <w:tcPr>
            <w:tcW w:w="1029" w:type="pct"/>
            <w:shd w:val="clear" w:color="auto" w:fill="auto"/>
            <w:vAlign w:val="bottom"/>
            <w:hideMark/>
          </w:tcPr>
          <w:p w14:paraId="6198725B" w14:textId="77777777" w:rsidR="00C27E60" w:rsidRPr="003F3A1D"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DLC Premium Lm Max</w:t>
            </w:r>
          </w:p>
        </w:tc>
        <w:tc>
          <w:tcPr>
            <w:tcW w:w="956" w:type="pct"/>
            <w:shd w:val="clear" w:color="auto" w:fill="auto"/>
            <w:vAlign w:val="bottom"/>
            <w:hideMark/>
          </w:tcPr>
          <w:p w14:paraId="6198725C" w14:textId="77777777" w:rsidR="00C27E60" w:rsidRPr="003F3A1D"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Min LED W</w:t>
            </w:r>
          </w:p>
        </w:tc>
        <w:tc>
          <w:tcPr>
            <w:tcW w:w="956" w:type="pct"/>
            <w:shd w:val="clear" w:color="auto" w:fill="auto"/>
            <w:vAlign w:val="bottom"/>
            <w:hideMark/>
          </w:tcPr>
          <w:p w14:paraId="6198725D" w14:textId="77777777" w:rsidR="00C27E60" w:rsidRPr="003F3A1D" w:rsidRDefault="5B621C54" w:rsidP="5B621C54">
            <w:pPr>
              <w:jc w:val="center"/>
              <w:rPr>
                <w:rFonts w:ascii="Calibri" w:hAnsi="Calibri" w:cs="Calibri"/>
                <w:b/>
                <w:bCs/>
                <w:color w:val="000000"/>
                <w:sz w:val="22"/>
                <w:szCs w:val="22"/>
              </w:rPr>
            </w:pPr>
            <w:r w:rsidRPr="5B621C54">
              <w:rPr>
                <w:rFonts w:ascii="Calibri" w:hAnsi="Calibri" w:cs="Calibri"/>
                <w:b/>
                <w:bCs/>
                <w:color w:val="000000" w:themeColor="text1"/>
                <w:sz w:val="22"/>
                <w:szCs w:val="22"/>
              </w:rPr>
              <w:t>Max LED W</w:t>
            </w:r>
          </w:p>
        </w:tc>
      </w:tr>
      <w:tr w:rsidR="00C27E60" w14:paraId="61987264" w14:textId="77777777" w:rsidTr="5B621C54">
        <w:trPr>
          <w:trHeight w:val="288"/>
          <w:jc w:val="center"/>
        </w:trPr>
        <w:tc>
          <w:tcPr>
            <w:tcW w:w="1029" w:type="pct"/>
            <w:shd w:val="clear" w:color="auto" w:fill="auto"/>
            <w:noWrap/>
            <w:vAlign w:val="bottom"/>
            <w:hideMark/>
          </w:tcPr>
          <w:p w14:paraId="6198725F" w14:textId="77777777" w:rsidR="00C27E60" w:rsidRPr="00935441" w:rsidRDefault="5B621C54" w:rsidP="00935441">
            <w:pPr>
              <w:jc w:val="center"/>
              <w:rPr>
                <w:rFonts w:ascii="Calibri" w:hAnsi="Calibri" w:cs="Calibri"/>
                <w:color w:val="000000"/>
                <w:sz w:val="22"/>
                <w:szCs w:val="22"/>
              </w:rPr>
            </w:pPr>
            <w:r w:rsidRPr="5B621C54">
              <w:rPr>
                <w:rFonts w:ascii="Calibri" w:hAnsi="Calibri" w:cs="Calibri"/>
                <w:color w:val="000000" w:themeColor="text1"/>
                <w:sz w:val="22"/>
                <w:szCs w:val="22"/>
              </w:rPr>
              <w:t>110</w:t>
            </w:r>
          </w:p>
        </w:tc>
        <w:tc>
          <w:tcPr>
            <w:tcW w:w="1029" w:type="pct"/>
            <w:shd w:val="clear" w:color="auto" w:fill="auto"/>
            <w:noWrap/>
            <w:vAlign w:val="bottom"/>
            <w:hideMark/>
          </w:tcPr>
          <w:p w14:paraId="61987260" w14:textId="77777777" w:rsidR="00C27E60" w:rsidRPr="00935441" w:rsidRDefault="5B621C54" w:rsidP="00935441">
            <w:pPr>
              <w:jc w:val="center"/>
              <w:rPr>
                <w:rFonts w:ascii="Calibri" w:hAnsi="Calibri" w:cs="Calibri"/>
                <w:color w:val="000000"/>
                <w:sz w:val="22"/>
                <w:szCs w:val="22"/>
              </w:rPr>
            </w:pPr>
            <w:r w:rsidRPr="5B621C54">
              <w:rPr>
                <w:rFonts w:ascii="Calibri" w:hAnsi="Calibri" w:cs="Calibri"/>
                <w:color w:val="000000" w:themeColor="text1"/>
                <w:sz w:val="22"/>
                <w:szCs w:val="22"/>
              </w:rPr>
              <w:t>0</w:t>
            </w:r>
          </w:p>
        </w:tc>
        <w:tc>
          <w:tcPr>
            <w:tcW w:w="1029" w:type="pct"/>
            <w:shd w:val="clear" w:color="auto" w:fill="auto"/>
            <w:noWrap/>
            <w:vAlign w:val="bottom"/>
            <w:hideMark/>
          </w:tcPr>
          <w:p w14:paraId="61987261" w14:textId="77777777" w:rsidR="00C27E60" w:rsidRPr="00935441" w:rsidRDefault="5B621C54" w:rsidP="00935441">
            <w:pPr>
              <w:jc w:val="center"/>
              <w:rPr>
                <w:rFonts w:ascii="Calibri" w:hAnsi="Calibri" w:cs="Calibri"/>
                <w:color w:val="000000"/>
                <w:sz w:val="22"/>
                <w:szCs w:val="22"/>
              </w:rPr>
            </w:pPr>
            <w:r w:rsidRPr="5B621C54">
              <w:rPr>
                <w:rFonts w:ascii="Calibri" w:hAnsi="Calibri" w:cs="Calibri"/>
                <w:color w:val="000000" w:themeColor="text1"/>
                <w:sz w:val="22"/>
                <w:szCs w:val="22"/>
              </w:rPr>
              <w:t>3,200</w:t>
            </w:r>
          </w:p>
        </w:tc>
        <w:tc>
          <w:tcPr>
            <w:tcW w:w="956" w:type="pct"/>
            <w:shd w:val="clear" w:color="auto" w:fill="auto"/>
            <w:noWrap/>
            <w:vAlign w:val="bottom"/>
            <w:hideMark/>
          </w:tcPr>
          <w:p w14:paraId="61987262" w14:textId="77777777" w:rsidR="00C27E60" w:rsidRPr="00935441" w:rsidRDefault="5B621C54" w:rsidP="00935441">
            <w:pPr>
              <w:jc w:val="center"/>
              <w:rPr>
                <w:rFonts w:ascii="Calibri" w:hAnsi="Calibri" w:cs="Calibri"/>
                <w:color w:val="000000"/>
                <w:sz w:val="22"/>
                <w:szCs w:val="22"/>
              </w:rPr>
            </w:pPr>
            <w:r w:rsidRPr="5B621C54">
              <w:rPr>
                <w:rFonts w:ascii="Calibri" w:hAnsi="Calibri" w:cs="Calibri"/>
                <w:color w:val="000000" w:themeColor="text1"/>
                <w:sz w:val="22"/>
                <w:szCs w:val="22"/>
              </w:rPr>
              <w:t>0</w:t>
            </w:r>
          </w:p>
        </w:tc>
        <w:tc>
          <w:tcPr>
            <w:tcW w:w="956" w:type="pct"/>
            <w:shd w:val="clear" w:color="auto" w:fill="auto"/>
            <w:noWrap/>
            <w:vAlign w:val="bottom"/>
            <w:hideMark/>
          </w:tcPr>
          <w:p w14:paraId="61987263" w14:textId="77777777" w:rsidR="00C27E60" w:rsidRPr="00935441" w:rsidRDefault="5B621C54" w:rsidP="00935441">
            <w:pPr>
              <w:jc w:val="center"/>
              <w:rPr>
                <w:rFonts w:ascii="Calibri" w:hAnsi="Calibri" w:cs="Calibri"/>
                <w:color w:val="000000"/>
                <w:sz w:val="22"/>
                <w:szCs w:val="22"/>
              </w:rPr>
            </w:pPr>
            <w:r w:rsidRPr="5B621C54">
              <w:rPr>
                <w:rFonts w:ascii="Calibri" w:hAnsi="Calibri" w:cs="Calibri"/>
                <w:color w:val="000000" w:themeColor="text1"/>
                <w:sz w:val="22"/>
                <w:szCs w:val="22"/>
              </w:rPr>
              <w:t>29</w:t>
            </w:r>
          </w:p>
        </w:tc>
      </w:tr>
    </w:tbl>
    <w:p w14:paraId="61987265" w14:textId="77777777" w:rsidR="00C27E60" w:rsidRDefault="00C27E60" w:rsidP="00C27E60">
      <w:pPr>
        <w:pStyle w:val="ListParagraph"/>
      </w:pPr>
    </w:p>
    <w:p w14:paraId="61987266" w14:textId="17AC4B75" w:rsidR="00C27E60" w:rsidRDefault="00C27E60" w:rsidP="00C27E60">
      <w:pPr>
        <w:pStyle w:val="ListParagraph"/>
        <w:contextualSpacing w:val="0"/>
      </w:pPr>
      <w:r w:rsidRPr="00C27E60">
        <w:rPr>
          <w:position w:val="-30"/>
          <w:u w:val="single"/>
        </w:rPr>
        <w:t>Note:</w:t>
      </w:r>
      <w:r>
        <w:rPr>
          <w:position w:val="-30"/>
        </w:rPr>
        <w:t xml:space="preserve"> F</w:t>
      </w:r>
      <w:r w:rsidRPr="008A1DA4">
        <w:rPr>
          <w:position w:val="-30"/>
        </w:rPr>
        <w:t xml:space="preserve">or the </w:t>
      </w:r>
      <w:r>
        <w:rPr>
          <w:position w:val="-30"/>
        </w:rPr>
        <w:t xml:space="preserve">wattage bin calculations </w:t>
      </w:r>
      <w:r w:rsidRPr="008A1DA4">
        <w:rPr>
          <w:position w:val="-30"/>
        </w:rPr>
        <w:t>o</w:t>
      </w:r>
      <w:r>
        <w:rPr>
          <w:position w:val="-30"/>
        </w:rPr>
        <w:t>f</w:t>
      </w:r>
      <w:r w:rsidR="000B6255">
        <w:rPr>
          <w:position w:val="-30"/>
        </w:rPr>
        <w:t xml:space="preserve"> all other measu</w:t>
      </w:r>
      <w:r w:rsidRPr="008A1DA4">
        <w:rPr>
          <w:position w:val="-30"/>
        </w:rPr>
        <w:t>res</w:t>
      </w:r>
      <w:r w:rsidRPr="00F4488F">
        <w:rPr>
          <w:position w:val="-30"/>
        </w:rPr>
        <w:t xml:space="preserve">, see the </w:t>
      </w:r>
      <w:r w:rsidR="003F3A1D">
        <w:rPr>
          <w:position w:val="-30"/>
        </w:rPr>
        <w:t xml:space="preserve">savings </w:t>
      </w:r>
      <w:r w:rsidRPr="00F4488F">
        <w:rPr>
          <w:position w:val="-30"/>
        </w:rPr>
        <w:t>calculation</w:t>
      </w:r>
      <w:r w:rsidR="002C0F8D">
        <w:rPr>
          <w:position w:val="-30"/>
        </w:rPr>
        <w:t xml:space="preserve"> </w:t>
      </w:r>
      <w:r w:rsidRPr="00F4488F">
        <w:rPr>
          <w:position w:val="-30"/>
        </w:rPr>
        <w:t>spreadsheet</w:t>
      </w:r>
      <w:r w:rsidR="00900ACF">
        <w:rPr>
          <w:position w:val="-30"/>
        </w:rPr>
        <w:t xml:space="preserve"> “</w:t>
      </w:r>
      <w:r w:rsidR="00900ACF" w:rsidRPr="00900ACF">
        <w:rPr>
          <w:position w:val="-30"/>
        </w:rPr>
        <w:t>Outdoor Lighting Savings Calculations</w:t>
      </w:r>
      <w:proofErr w:type="gramStart"/>
      <w:r w:rsidR="00900ACF">
        <w:rPr>
          <w:position w:val="-30"/>
        </w:rPr>
        <w:t xml:space="preserve">” </w:t>
      </w:r>
      <w:r w:rsidRPr="00F4488F">
        <w:rPr>
          <w:position w:val="-30"/>
        </w:rPr>
        <w:t xml:space="preserve"> that</w:t>
      </w:r>
      <w:proofErr w:type="gramEnd"/>
      <w:r w:rsidRPr="00F4488F">
        <w:rPr>
          <w:position w:val="-30"/>
        </w:rPr>
        <w:t xml:space="preserve"> accompanies this </w:t>
      </w:r>
      <w:proofErr w:type="spellStart"/>
      <w:r>
        <w:rPr>
          <w:position w:val="-30"/>
        </w:rPr>
        <w:t>workpaper</w:t>
      </w:r>
      <w:proofErr w:type="spellEnd"/>
      <w:r w:rsidR="003F3A1D">
        <w:rPr>
          <w:position w:val="-30"/>
        </w:rPr>
        <w:t xml:space="preserve"> on the “Lumens Match” tab.</w:t>
      </w:r>
    </w:p>
    <w:p w14:paraId="61987267" w14:textId="77777777" w:rsidR="000B0167" w:rsidRPr="008A1DA4" w:rsidRDefault="5B621C54">
      <w:pPr>
        <w:pStyle w:val="Heading2"/>
      </w:pPr>
      <w:bookmarkStart w:id="127" w:name="_Toc511134203"/>
      <w:bookmarkStart w:id="128" w:name="_Toc511235040"/>
      <w:r>
        <w:t>2.1 Electric Energy Savings Estimation Methodologies</w:t>
      </w:r>
      <w:bookmarkEnd w:id="127"/>
      <w:bookmarkEnd w:id="128"/>
    </w:p>
    <w:p w14:paraId="61987268" w14:textId="77777777" w:rsidR="000B0167" w:rsidRPr="008A1DA4" w:rsidRDefault="5B621C54" w:rsidP="007100F8">
      <w:r>
        <w:t xml:space="preserve">The lighting demand difference (watts per unit) is simply the difference between the electric demand of the base unit and the electric demand of the energy efficient unit. </w:t>
      </w:r>
    </w:p>
    <w:p w14:paraId="61987269" w14:textId="77777777" w:rsidR="000B0167" w:rsidRPr="008A1DA4" w:rsidRDefault="000B0167" w:rsidP="007100F8">
      <w:pPr>
        <w:rPr>
          <w:i/>
        </w:rPr>
      </w:pPr>
    </w:p>
    <w:p w14:paraId="6198726A" w14:textId="77777777" w:rsidR="000B0167" w:rsidRPr="008A1DA4" w:rsidRDefault="00A47FE3" w:rsidP="5B621C54">
      <w:pPr>
        <w:ind w:left="720"/>
        <w:rPr>
          <w:i/>
          <w:iCs/>
          <w:sz w:val="20"/>
          <w:szCs w:val="20"/>
        </w:rPr>
      </w:pPr>
      <w:r w:rsidRPr="5B621C54">
        <w:rPr>
          <w:i/>
          <w:iCs/>
          <w:sz w:val="20"/>
          <w:szCs w:val="20"/>
          <w:u w:val="single"/>
        </w:rPr>
        <w:t>∆</w:t>
      </w:r>
      <w:r w:rsidR="00E20157" w:rsidRPr="5B621C54">
        <w:rPr>
          <w:i/>
          <w:iCs/>
          <w:sz w:val="20"/>
          <w:szCs w:val="20"/>
          <w:u w:val="single"/>
        </w:rPr>
        <w:t>watt</w:t>
      </w:r>
      <w:r w:rsidRPr="5B621C54">
        <w:rPr>
          <w:i/>
          <w:iCs/>
          <w:sz w:val="20"/>
          <w:szCs w:val="20"/>
          <w:u w:val="single"/>
        </w:rPr>
        <w:t>s/unit</w:t>
      </w:r>
      <w:r w:rsidRPr="008A1DA4">
        <w:rPr>
          <w:i/>
          <w:sz w:val="20"/>
          <w:szCs w:val="20"/>
        </w:rPr>
        <w:tab/>
      </w:r>
      <w:r w:rsidRPr="5B621C54">
        <w:rPr>
          <w:i/>
          <w:iCs/>
          <w:sz w:val="20"/>
          <w:szCs w:val="20"/>
        </w:rPr>
        <w:t xml:space="preserve">= Base </w:t>
      </w:r>
      <w:r w:rsidR="00E20157" w:rsidRPr="5B621C54">
        <w:rPr>
          <w:i/>
          <w:iCs/>
          <w:sz w:val="20"/>
          <w:szCs w:val="20"/>
        </w:rPr>
        <w:t>watt</w:t>
      </w:r>
      <w:r w:rsidRPr="5B621C54">
        <w:rPr>
          <w:i/>
          <w:iCs/>
          <w:sz w:val="20"/>
          <w:szCs w:val="20"/>
        </w:rPr>
        <w:t>s/unit</w:t>
      </w:r>
      <w:r w:rsidR="004A4BE5" w:rsidRPr="5B621C54">
        <w:rPr>
          <w:i/>
          <w:iCs/>
          <w:sz w:val="20"/>
          <w:szCs w:val="20"/>
        </w:rPr>
        <w:t xml:space="preserve"> – Energy Efficient</w:t>
      </w:r>
      <w:r w:rsidRPr="5B621C54">
        <w:rPr>
          <w:i/>
          <w:iCs/>
          <w:sz w:val="20"/>
          <w:szCs w:val="20"/>
        </w:rPr>
        <w:t xml:space="preserve"> </w:t>
      </w:r>
      <w:r w:rsidR="00E20157" w:rsidRPr="5B621C54">
        <w:rPr>
          <w:i/>
          <w:iCs/>
          <w:sz w:val="20"/>
          <w:szCs w:val="20"/>
        </w:rPr>
        <w:t>watt</w:t>
      </w:r>
      <w:r w:rsidRPr="5B621C54">
        <w:rPr>
          <w:i/>
          <w:iCs/>
          <w:sz w:val="20"/>
          <w:szCs w:val="20"/>
        </w:rPr>
        <w:t>s</w:t>
      </w:r>
      <w:r w:rsidR="00477E97" w:rsidRPr="5B621C54">
        <w:rPr>
          <w:i/>
          <w:iCs/>
          <w:sz w:val="20"/>
          <w:szCs w:val="20"/>
        </w:rPr>
        <w:t>/ unit</w:t>
      </w:r>
    </w:p>
    <w:p w14:paraId="6198726B" w14:textId="77777777" w:rsidR="000B0167" w:rsidRPr="008A1DA4" w:rsidRDefault="000B0167" w:rsidP="007100F8"/>
    <w:p w14:paraId="6198726C" w14:textId="77777777" w:rsidR="000B0167" w:rsidRPr="008A1DA4" w:rsidRDefault="5B621C54" w:rsidP="5B621C54">
      <w:pPr>
        <w:rPr>
          <w:i/>
          <w:iCs/>
        </w:rPr>
      </w:pPr>
      <w:r w:rsidRPr="5B621C54">
        <w:rPr>
          <w:i/>
          <w:iCs/>
        </w:rPr>
        <w:t>Annual Electric Savings:</w:t>
      </w:r>
    </w:p>
    <w:p w14:paraId="6198726D" w14:textId="77777777" w:rsidR="000B0167" w:rsidRPr="008A1DA4" w:rsidRDefault="000B0167" w:rsidP="007100F8">
      <w:pPr>
        <w:ind w:left="720"/>
        <w:rPr>
          <w:i/>
          <w:sz w:val="20"/>
          <w:szCs w:val="20"/>
        </w:rPr>
      </w:pPr>
    </w:p>
    <w:p w14:paraId="6198726E" w14:textId="77777777" w:rsidR="000B0167" w:rsidRPr="008A1DA4" w:rsidRDefault="00B96A6F" w:rsidP="007100F8">
      <w:pPr>
        <w:ind w:left="720"/>
        <w:rPr>
          <w:i/>
          <w:sz w:val="20"/>
          <w:szCs w:val="20"/>
        </w:rPr>
      </w:pPr>
      <w:r w:rsidRPr="00653AC4">
        <w:rPr>
          <w:position w:val="-32"/>
        </w:rPr>
        <w:object w:dxaOrig="5800" w:dyaOrig="760" w14:anchorId="619872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3pt;height:38.25pt" o:ole="">
            <v:imagedata r:id="rId33" o:title=""/>
          </v:shape>
          <o:OLEObject Type="Embed" ProgID="Equation.3" ShapeID="_x0000_i1025" DrawAspect="Content" ObjectID="_1584980680" r:id="rId34"/>
        </w:object>
      </w:r>
    </w:p>
    <w:p w14:paraId="6198726F" w14:textId="77777777" w:rsidR="00B96A6F" w:rsidRDefault="00B96A6F" w:rsidP="00104058"/>
    <w:p w14:paraId="61987270" w14:textId="77777777" w:rsidR="00104058" w:rsidRPr="008A1DA4" w:rsidRDefault="5B621C54" w:rsidP="5B621C54">
      <w:pPr>
        <w:rPr>
          <w:i/>
          <w:iCs/>
        </w:rPr>
      </w:pPr>
      <w:r>
        <w:t>The following example calculates the annual electric energy kWh savings for the “LED Street/Outdoor Area Lighting - Install 0-29 W Fixture” measure:</w:t>
      </w:r>
    </w:p>
    <w:p w14:paraId="61987271" w14:textId="77777777" w:rsidR="00104058" w:rsidRPr="008A1DA4" w:rsidRDefault="00104058" w:rsidP="00104058"/>
    <w:p w14:paraId="61987272" w14:textId="708A7E2C" w:rsidR="00104058" w:rsidRPr="008A1DA4" w:rsidRDefault="00341ED8" w:rsidP="00104058">
      <w:pPr>
        <w:jc w:val="center"/>
        <w:rPr>
          <w:position w:val="-30"/>
        </w:rPr>
      </w:pPr>
      <w:r w:rsidRPr="00341ED8">
        <w:rPr>
          <w:position w:val="-30"/>
        </w:rPr>
        <w:object w:dxaOrig="7600" w:dyaOrig="820" w14:anchorId="619872E0">
          <v:shape id="_x0000_i1026" type="#_x0000_t75" style="width:381.15pt;height:39.75pt" o:ole="">
            <v:imagedata r:id="rId35" o:title=""/>
          </v:shape>
          <o:OLEObject Type="Embed" ProgID="Equation.3" ShapeID="_x0000_i1026" DrawAspect="Content" ObjectID="_1584980681" r:id="rId36"/>
        </w:object>
      </w:r>
    </w:p>
    <w:p w14:paraId="61987273" w14:textId="77777777" w:rsidR="00F758D5" w:rsidRPr="008A1DA4" w:rsidRDefault="00F758D5" w:rsidP="00F758D5">
      <w:pPr>
        <w:rPr>
          <w:position w:val="-30"/>
        </w:rPr>
      </w:pPr>
    </w:p>
    <w:p w14:paraId="61987274" w14:textId="67CAC6DA" w:rsidR="00F758D5" w:rsidRPr="002C4CC9" w:rsidRDefault="00F4488F" w:rsidP="5B621C54">
      <w:r w:rsidRPr="002C4CC9">
        <w:t>F</w:t>
      </w:r>
      <w:r w:rsidR="00F758D5" w:rsidRPr="002C4CC9">
        <w:t>or the savings o</w:t>
      </w:r>
      <w:r w:rsidR="00653AC4" w:rsidRPr="002C4CC9">
        <w:t>f</w:t>
      </w:r>
      <w:r w:rsidR="00F758D5" w:rsidRPr="002C4CC9">
        <w:t xml:space="preserve"> all other measures</w:t>
      </w:r>
      <w:r w:rsidRPr="002C4CC9">
        <w:t xml:space="preserve">, see the </w:t>
      </w:r>
      <w:r w:rsidR="000B6255" w:rsidRPr="002C4CC9">
        <w:t xml:space="preserve">“Outdoor Lighting Savings </w:t>
      </w:r>
      <w:r w:rsidR="00B73072" w:rsidRPr="002C4CC9">
        <w:t>Calculations” that</w:t>
      </w:r>
      <w:r w:rsidR="00C27E60" w:rsidRPr="002C4CC9">
        <w:t xml:space="preserve"> accompanies this </w:t>
      </w:r>
      <w:proofErr w:type="spellStart"/>
      <w:r w:rsidR="00C27E60" w:rsidRPr="002C4CC9">
        <w:t>workpaper</w:t>
      </w:r>
      <w:proofErr w:type="spellEnd"/>
      <w:r w:rsidR="00F758D5" w:rsidRPr="002C4CC9">
        <w:t>.</w:t>
      </w:r>
    </w:p>
    <w:p w14:paraId="61987275" w14:textId="77777777" w:rsidR="000B0167" w:rsidRPr="008A1DA4" w:rsidRDefault="5B621C54">
      <w:pPr>
        <w:pStyle w:val="Heading2"/>
        <w:keepNext w:val="0"/>
      </w:pPr>
      <w:bookmarkStart w:id="129" w:name="_Toc511134204"/>
      <w:bookmarkStart w:id="130" w:name="_Toc511235041"/>
      <w:r>
        <w:t>2.2 Demand Reduction Estimation Methodologies</w:t>
      </w:r>
      <w:bookmarkEnd w:id="129"/>
      <w:bookmarkEnd w:id="130"/>
    </w:p>
    <w:p w14:paraId="61987276" w14:textId="77777777" w:rsidR="000B0167" w:rsidRPr="008A1DA4" w:rsidRDefault="5B621C54" w:rsidP="007100F8">
      <w:r>
        <w:t>There is no anticipated demand reduction associated with these measures, because the majority of the load is confined to nighttime hours.</w:t>
      </w:r>
    </w:p>
    <w:p w14:paraId="61987277" w14:textId="77777777" w:rsidR="000B0167" w:rsidRPr="008A1DA4" w:rsidRDefault="5B621C54">
      <w:pPr>
        <w:pStyle w:val="Heading2"/>
      </w:pPr>
      <w:bookmarkStart w:id="131" w:name="_Toc511134205"/>
      <w:bookmarkStart w:id="132" w:name="_Toc511235042"/>
      <w:r>
        <w:t>2.3 Gas Energy Savings Estimation Methodologies</w:t>
      </w:r>
      <w:bookmarkEnd w:id="131"/>
      <w:bookmarkEnd w:id="132"/>
    </w:p>
    <w:p w14:paraId="61987278" w14:textId="77777777" w:rsidR="000B0167" w:rsidRPr="00653AC4" w:rsidRDefault="5B621C54" w:rsidP="5B621C54">
      <w:pPr>
        <w:rPr>
          <w:i/>
          <w:iCs/>
        </w:rPr>
      </w:pPr>
      <w:r>
        <w:t>There is no gas energy saving associated with these measures.</w:t>
      </w:r>
    </w:p>
    <w:p w14:paraId="61987279" w14:textId="77777777" w:rsidR="000B0167" w:rsidRPr="008A1DA4" w:rsidRDefault="00A47FE3" w:rsidP="00B502A3">
      <w:pPr>
        <w:pStyle w:val="Heading1"/>
        <w:spacing w:before="120"/>
      </w:pPr>
      <w:r>
        <w:br w:type="page"/>
      </w:r>
      <w:bookmarkStart w:id="133" w:name="_Toc511134206"/>
      <w:bookmarkStart w:id="134" w:name="_Toc511235043"/>
      <w:proofErr w:type="gramStart"/>
      <w:r w:rsidR="5B621C54">
        <w:lastRenderedPageBreak/>
        <w:t>Section 3.</w:t>
      </w:r>
      <w:proofErr w:type="gramEnd"/>
      <w:r w:rsidR="5B621C54">
        <w:t xml:space="preserve"> Load Shapes</w:t>
      </w:r>
      <w:bookmarkEnd w:id="133"/>
      <w:bookmarkEnd w:id="134"/>
    </w:p>
    <w:p w14:paraId="6198727A" w14:textId="77777777" w:rsidR="000B0167" w:rsidRPr="008A1DA4" w:rsidRDefault="5B621C54" w:rsidP="007100F8">
      <w:pPr>
        <w:autoSpaceDE w:val="0"/>
        <w:autoSpaceDN w:val="0"/>
        <w:adjustRightInd w:val="0"/>
      </w:pPr>
      <w: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6198727B" w14:textId="77777777" w:rsidR="000B0167" w:rsidRPr="008A1DA4" w:rsidRDefault="5B621C54">
      <w:pPr>
        <w:pStyle w:val="Heading2"/>
        <w:keepNext w:val="0"/>
      </w:pPr>
      <w:bookmarkStart w:id="135" w:name="_Toc173742996"/>
      <w:bookmarkStart w:id="136" w:name="_Toc511134207"/>
      <w:bookmarkStart w:id="137" w:name="_Toc511235044"/>
      <w:r>
        <w:t>3.1 Base Case Load Shapes</w:t>
      </w:r>
      <w:bookmarkEnd w:id="135"/>
      <w:bookmarkEnd w:id="136"/>
      <w:bookmarkEnd w:id="137"/>
    </w:p>
    <w:p w14:paraId="6198727C" w14:textId="77777777" w:rsidR="000B0167" w:rsidRPr="008A1DA4" w:rsidRDefault="5B621C54">
      <w:pPr>
        <w:pStyle w:val="BodyText"/>
      </w:pPr>
      <w:bookmarkStart w:id="138" w:name="_Toc173742997"/>
      <w:r>
        <w:t>The base case load shape would be expected to follow a typical non-residential outdoor lighting end use load shape.</w:t>
      </w:r>
    </w:p>
    <w:p w14:paraId="6198727D" w14:textId="77777777" w:rsidR="000B0167" w:rsidRPr="008A1DA4" w:rsidRDefault="5B621C54">
      <w:pPr>
        <w:pStyle w:val="Heading2"/>
        <w:keepNext w:val="0"/>
      </w:pPr>
      <w:bookmarkStart w:id="139" w:name="_Toc511134208"/>
      <w:bookmarkStart w:id="140" w:name="_Toc511235045"/>
      <w:r>
        <w:t>3.2 Measure Load Shapes</w:t>
      </w:r>
      <w:bookmarkEnd w:id="138"/>
      <w:bookmarkEnd w:id="139"/>
      <w:bookmarkEnd w:id="140"/>
    </w:p>
    <w:p w14:paraId="6198727E" w14:textId="77777777" w:rsidR="000B0167" w:rsidRPr="008A1DA4" w:rsidRDefault="5B621C54" w:rsidP="007100F8">
      <w:r>
        <w:t xml:space="preserve">For purposes of the net benefits estimates in the Cost Effectiveness Tool (CET) calculator, what is required is the load shape that ideally represents the </w:t>
      </w:r>
      <w:r w:rsidRPr="5B621C54">
        <w:rPr>
          <w:i/>
          <w:iCs/>
        </w:rPr>
        <w:t>difference</w:t>
      </w:r>
      <w:r>
        <w:t xml:space="preserve"> between the base equipment and the installed energy efficiency measure. This </w:t>
      </w:r>
      <w:r w:rsidRPr="5B621C54">
        <w:rPr>
          <w:i/>
          <w:iCs/>
        </w:rPr>
        <w:t>difference</w:t>
      </w:r>
      <w:r>
        <w:t xml:space="preserve"> load profile is what is called the Measure Load Shape and would be the preferred load shape for use in the net benefits calculations.</w:t>
      </w:r>
    </w:p>
    <w:p w14:paraId="6198727F" w14:textId="77777777" w:rsidR="000B0167" w:rsidRPr="008A1DA4" w:rsidRDefault="000B0167" w:rsidP="007100F8"/>
    <w:p w14:paraId="61987280" w14:textId="77777777" w:rsidR="000B0167" w:rsidRDefault="5B621C54" w:rsidP="007100F8">
      <w:r>
        <w:t>The measure load shape for this measure is determined by the CET calculator based on the applicable non-residential market sector and the outdoor lighting end-use, since load shape will not alter with new technology.</w:t>
      </w:r>
    </w:p>
    <w:p w14:paraId="61987281" w14:textId="77777777" w:rsidR="00686958" w:rsidRPr="008A1DA4" w:rsidRDefault="00686958" w:rsidP="007100F8"/>
    <w:p w14:paraId="61987282" w14:textId="47C90BBF" w:rsidR="00686958" w:rsidRDefault="00686958" w:rsidP="00686958">
      <w:pPr>
        <w:pStyle w:val="Caption"/>
        <w:keepNext/>
        <w:jc w:val="center"/>
      </w:pPr>
      <w:bookmarkStart w:id="141" w:name="_Toc511134176"/>
      <w:bookmarkStart w:id="142" w:name="_Toc511235073"/>
      <w:r>
        <w:t xml:space="preserve">Table </w:t>
      </w:r>
      <w:fldSimple w:instr=" SEQ Table \* ARABIC ">
        <w:r w:rsidR="006401BF">
          <w:rPr>
            <w:noProof/>
          </w:rPr>
          <w:t>22</w:t>
        </w:r>
      </w:fldSimple>
      <w:r>
        <w:t xml:space="preserve"> Building Type and Load Shape</w:t>
      </w:r>
      <w:bookmarkEnd w:id="141"/>
      <w:bookmarkEnd w:id="142"/>
    </w:p>
    <w:tbl>
      <w:tblPr>
        <w:tblStyle w:val="TableGrid1"/>
        <w:tblW w:w="5000" w:type="pct"/>
        <w:tblLook w:val="01E0" w:firstRow="1" w:lastRow="1" w:firstColumn="1" w:lastColumn="1" w:noHBand="0" w:noVBand="0"/>
      </w:tblPr>
      <w:tblGrid>
        <w:gridCol w:w="3351"/>
        <w:gridCol w:w="3535"/>
        <w:gridCol w:w="3050"/>
      </w:tblGrid>
      <w:tr w:rsidR="00B96A6F" w:rsidRPr="00B96A6F" w14:paraId="61987286" w14:textId="77777777" w:rsidTr="5B621C54">
        <w:tc>
          <w:tcPr>
            <w:tcW w:w="1686" w:type="pct"/>
            <w:shd w:val="clear" w:color="auto" w:fill="D9D9D9" w:themeFill="background1" w:themeFillShade="D9"/>
          </w:tcPr>
          <w:p w14:paraId="61987283" w14:textId="77777777" w:rsidR="00B96A6F" w:rsidRPr="00B96A6F" w:rsidRDefault="5B621C54" w:rsidP="5B621C54">
            <w:pPr>
              <w:rPr>
                <w:rFonts w:ascii="Times New Roman" w:hAnsi="Times New Roman"/>
                <w:b/>
                <w:bCs/>
                <w:sz w:val="20"/>
                <w:szCs w:val="20"/>
                <w:highlight w:val="yellow"/>
              </w:rPr>
            </w:pPr>
            <w:r w:rsidRPr="5B621C54">
              <w:rPr>
                <w:rFonts w:ascii="Times New Roman" w:hAnsi="Times New Roman"/>
                <w:b/>
                <w:bCs/>
                <w:sz w:val="20"/>
                <w:szCs w:val="20"/>
              </w:rPr>
              <w:t>Building Type</w:t>
            </w:r>
          </w:p>
        </w:tc>
        <w:tc>
          <w:tcPr>
            <w:tcW w:w="1779" w:type="pct"/>
            <w:shd w:val="clear" w:color="auto" w:fill="D9D9D9" w:themeFill="background1" w:themeFillShade="D9"/>
          </w:tcPr>
          <w:p w14:paraId="61987284" w14:textId="77777777" w:rsidR="00B96A6F" w:rsidRPr="00B96A6F" w:rsidRDefault="5B621C54" w:rsidP="5B621C54">
            <w:pPr>
              <w:rPr>
                <w:rFonts w:ascii="Times New Roman" w:hAnsi="Times New Roman"/>
                <w:b/>
                <w:bCs/>
                <w:sz w:val="20"/>
                <w:szCs w:val="20"/>
              </w:rPr>
            </w:pPr>
            <w:r w:rsidRPr="5B621C54">
              <w:rPr>
                <w:rFonts w:ascii="Times New Roman" w:hAnsi="Times New Roman"/>
                <w:b/>
                <w:bCs/>
                <w:sz w:val="20"/>
                <w:szCs w:val="20"/>
              </w:rPr>
              <w:t>Load Shape</w:t>
            </w:r>
          </w:p>
        </w:tc>
        <w:tc>
          <w:tcPr>
            <w:tcW w:w="1535" w:type="pct"/>
            <w:shd w:val="clear" w:color="auto" w:fill="D9D9D9" w:themeFill="background1" w:themeFillShade="D9"/>
          </w:tcPr>
          <w:p w14:paraId="61987285" w14:textId="77777777" w:rsidR="00B96A6F" w:rsidRPr="00B96A6F" w:rsidRDefault="5B621C54" w:rsidP="5B621C54">
            <w:pPr>
              <w:rPr>
                <w:rFonts w:ascii="Times New Roman" w:hAnsi="Times New Roman"/>
                <w:b/>
                <w:bCs/>
                <w:sz w:val="20"/>
                <w:szCs w:val="20"/>
                <w:highlight w:val="yellow"/>
              </w:rPr>
            </w:pPr>
            <w:r w:rsidRPr="5B621C54">
              <w:rPr>
                <w:rFonts w:ascii="Times New Roman" w:hAnsi="Times New Roman"/>
                <w:b/>
                <w:bCs/>
                <w:sz w:val="20"/>
                <w:szCs w:val="20"/>
              </w:rPr>
              <w:t>E3 Alternate Building Type</w:t>
            </w:r>
          </w:p>
        </w:tc>
      </w:tr>
      <w:tr w:rsidR="00B96A6F" w:rsidRPr="00B96A6F" w14:paraId="6198728A" w14:textId="77777777" w:rsidTr="5B621C54">
        <w:tc>
          <w:tcPr>
            <w:tcW w:w="1686" w:type="pct"/>
          </w:tcPr>
          <w:p w14:paraId="61987287" w14:textId="77777777" w:rsidR="00B96A6F" w:rsidRPr="00B96A6F" w:rsidRDefault="5B621C54" w:rsidP="00C42F61">
            <w:pPr>
              <w:rPr>
                <w:rFonts w:ascii="Times New Roman" w:hAnsi="Times New Roman"/>
                <w:sz w:val="20"/>
                <w:szCs w:val="20"/>
              </w:rPr>
            </w:pPr>
            <w:r w:rsidRPr="5B621C54">
              <w:rPr>
                <w:rFonts w:ascii="Times New Roman" w:hAnsi="Times New Roman"/>
                <w:sz w:val="20"/>
                <w:szCs w:val="20"/>
              </w:rPr>
              <w:t>Any</w:t>
            </w:r>
          </w:p>
        </w:tc>
        <w:tc>
          <w:tcPr>
            <w:tcW w:w="1779" w:type="pct"/>
          </w:tcPr>
          <w:p w14:paraId="61987288" w14:textId="77777777" w:rsidR="00B96A6F" w:rsidRPr="00B96A6F" w:rsidRDefault="5B621C54" w:rsidP="00C42F61">
            <w:pPr>
              <w:rPr>
                <w:rFonts w:ascii="Times New Roman" w:hAnsi="Times New Roman"/>
                <w:sz w:val="20"/>
                <w:szCs w:val="20"/>
              </w:rPr>
            </w:pPr>
            <w:r w:rsidRPr="5B621C54">
              <w:rPr>
                <w:rFonts w:ascii="Times New Roman" w:hAnsi="Times New Roman"/>
                <w:sz w:val="20"/>
                <w:szCs w:val="20"/>
              </w:rPr>
              <w:t>PGE:COMMERCIAL:2 = Commercial Outdoor Lighting</w:t>
            </w:r>
          </w:p>
        </w:tc>
        <w:tc>
          <w:tcPr>
            <w:tcW w:w="1535" w:type="pct"/>
          </w:tcPr>
          <w:p w14:paraId="61987289" w14:textId="77777777" w:rsidR="00B96A6F" w:rsidRPr="00B96A6F" w:rsidRDefault="5B621C54" w:rsidP="00C42F61">
            <w:pPr>
              <w:rPr>
                <w:rFonts w:ascii="Times New Roman" w:hAnsi="Times New Roman"/>
                <w:sz w:val="20"/>
                <w:szCs w:val="20"/>
              </w:rPr>
            </w:pPr>
            <w:r w:rsidRPr="5B621C54">
              <w:rPr>
                <w:rFonts w:ascii="Times New Roman" w:hAnsi="Times New Roman"/>
                <w:sz w:val="20"/>
                <w:szCs w:val="20"/>
              </w:rPr>
              <w:t>COMMERCIAL</w:t>
            </w:r>
          </w:p>
        </w:tc>
      </w:tr>
    </w:tbl>
    <w:p w14:paraId="6198728B" w14:textId="325DEF5C" w:rsidR="000B0167" w:rsidRDefault="00A47FE3" w:rsidP="00B502A3">
      <w:pPr>
        <w:pStyle w:val="Heading1"/>
        <w:spacing w:before="120" w:after="0"/>
        <w:rPr>
          <w:color w:val="FF0000"/>
        </w:rPr>
      </w:pPr>
      <w:r>
        <w:br w:type="page"/>
      </w:r>
      <w:bookmarkStart w:id="143" w:name="_Toc511134209"/>
      <w:bookmarkStart w:id="144" w:name="_Toc511235046"/>
      <w:proofErr w:type="gramStart"/>
      <w:r w:rsidR="5B621C54">
        <w:lastRenderedPageBreak/>
        <w:t>Section 4.</w:t>
      </w:r>
      <w:proofErr w:type="gramEnd"/>
      <w:r w:rsidR="5B621C54">
        <w:t xml:space="preserve"> Base Case &amp; Measure Costs</w:t>
      </w:r>
      <w:bookmarkEnd w:id="143"/>
      <w:bookmarkEnd w:id="144"/>
    </w:p>
    <w:p w14:paraId="2F605A70" w14:textId="77777777" w:rsidR="00CE04F6" w:rsidRPr="005D4F52" w:rsidRDefault="00CE04F6" w:rsidP="00CE04F6"/>
    <w:p w14:paraId="27C3FC2D" w14:textId="6B618FD9" w:rsidR="00EC24F5" w:rsidRPr="00CB1DC4" w:rsidRDefault="00EC24F5" w:rsidP="00EC24F5">
      <w:r w:rsidRPr="2337E540">
        <w:t xml:space="preserve">Due to cost challenges listed in Section </w:t>
      </w:r>
      <w:r w:rsidR="00CB1DC4" w:rsidRPr="00CB1DC4">
        <w:fldChar w:fldCharType="begin"/>
      </w:r>
      <w:r w:rsidR="00CB1DC4" w:rsidRPr="00CB1DC4">
        <w:rPr>
          <w:bCs/>
          <w:iCs/>
        </w:rPr>
        <w:instrText xml:space="preserve"> REF _Ref511138524 \h </w:instrText>
      </w:r>
      <w:r w:rsidR="00CB1DC4">
        <w:instrText xml:space="preserve"> \* MERGEFORMAT </w:instrText>
      </w:r>
      <w:r w:rsidR="00CB1DC4" w:rsidRPr="00CB1DC4">
        <w:fldChar w:fldCharType="separate"/>
      </w:r>
      <w:r w:rsidR="00CB1DC4" w:rsidRPr="00CB1DC4">
        <w:t>1.6.6 Cost Data Quality</w:t>
      </w:r>
      <w:r w:rsidR="00CB1DC4" w:rsidRPr="00CB1DC4">
        <w:fldChar w:fldCharType="end"/>
      </w:r>
      <w:r w:rsidR="00CB1DC4" w:rsidRPr="00CB1DC4">
        <w:t xml:space="preserve">, </w:t>
      </w:r>
      <w:r w:rsidRPr="3C05B5AF">
        <w:t>three cost optio</w:t>
      </w:r>
      <w:r w:rsidRPr="2337E540">
        <w:t xml:space="preserve">ns were evaluated.  </w:t>
      </w:r>
      <w:bookmarkStart w:id="145" w:name="_Hlk511173008"/>
      <w:r w:rsidR="006556A5" w:rsidRPr="2337E540">
        <w:t xml:space="preserve">For the interim solution, cost option 3 was agreed upon with Commission Staff and </w:t>
      </w:r>
      <w:r w:rsidR="005E5576" w:rsidRPr="2337E540">
        <w:t xml:space="preserve">until further research can be completed for cost pair matching.  </w:t>
      </w:r>
      <w:r w:rsidRPr="2337E540">
        <w:t>The options are listed below along with</w:t>
      </w:r>
      <w:r w:rsidR="00CB1DC4">
        <w:rPr>
          <w:bCs/>
          <w:iCs/>
          <w:szCs w:val="20"/>
        </w:rPr>
        <w:t xml:space="preserve"> </w:t>
      </w:r>
      <w:r w:rsidRPr="2337E540">
        <w:t>the advantages and disadvantages associated with each option:</w:t>
      </w:r>
      <w:bookmarkEnd w:id="145"/>
    </w:p>
    <w:p w14:paraId="24AE028C" w14:textId="77777777" w:rsidR="00EC24F5" w:rsidRPr="00CB1DC4" w:rsidRDefault="00EC24F5" w:rsidP="00EC24F5">
      <w:pPr>
        <w:rPr>
          <w:bCs/>
          <w:iCs/>
          <w:szCs w:val="20"/>
        </w:rPr>
      </w:pPr>
    </w:p>
    <w:p w14:paraId="42A4712D" w14:textId="57ADBEA2" w:rsidR="00EC24F5" w:rsidRPr="00CB1DC4" w:rsidRDefault="71903359" w:rsidP="00765CF3">
      <w:pPr>
        <w:pStyle w:val="ListParagraph"/>
        <w:numPr>
          <w:ilvl w:val="0"/>
          <w:numId w:val="17"/>
        </w:numPr>
      </w:pPr>
      <w:r w:rsidRPr="71903359">
        <w:rPr>
          <w:b/>
          <w:bCs/>
        </w:rPr>
        <w:t>Option 1:</w:t>
      </w:r>
      <w:r>
        <w:t xml:space="preserve">  The base case LED cost is calculated using an average of the DLC Standard fixtures obtained from PG&amp;E Program Data, </w:t>
      </w:r>
      <w:proofErr w:type="spellStart"/>
      <w:r>
        <w:t>webscraped</w:t>
      </w:r>
      <w:proofErr w:type="spellEnd"/>
      <w:r>
        <w:t xml:space="preserve"> data, and/or Navigant data.</w:t>
      </w:r>
    </w:p>
    <w:p w14:paraId="3996ADA7" w14:textId="2AE97C68" w:rsidR="00EC24F5" w:rsidRPr="00CB1DC4" w:rsidRDefault="00EC24F5" w:rsidP="00765CF3">
      <w:pPr>
        <w:pStyle w:val="ListParagraph"/>
        <w:numPr>
          <w:ilvl w:val="1"/>
          <w:numId w:val="17"/>
        </w:numPr>
        <w:rPr>
          <w:b/>
          <w:bCs/>
          <w:iCs/>
          <w:szCs w:val="20"/>
        </w:rPr>
      </w:pPr>
      <w:r w:rsidRPr="00CB1DC4">
        <w:rPr>
          <w:b/>
          <w:bCs/>
          <w:iCs/>
          <w:szCs w:val="20"/>
        </w:rPr>
        <w:t xml:space="preserve">Advantages:  </w:t>
      </w:r>
      <w:r w:rsidRPr="00CB1DC4">
        <w:rPr>
          <w:bCs/>
          <w:iCs/>
          <w:szCs w:val="20"/>
        </w:rPr>
        <w:t xml:space="preserve">The incremental cost values are all positive except for </w:t>
      </w:r>
      <w:r w:rsidR="0018554D">
        <w:rPr>
          <w:bCs/>
          <w:iCs/>
          <w:szCs w:val="20"/>
        </w:rPr>
        <w:t>4</w:t>
      </w:r>
      <w:r w:rsidRPr="00CB1DC4">
        <w:rPr>
          <w:bCs/>
          <w:iCs/>
          <w:szCs w:val="20"/>
        </w:rPr>
        <w:t xml:space="preserve"> measure</w:t>
      </w:r>
      <w:r w:rsidR="0018554D">
        <w:rPr>
          <w:bCs/>
          <w:iCs/>
          <w:szCs w:val="20"/>
        </w:rPr>
        <w:t>s</w:t>
      </w:r>
      <w:r w:rsidRPr="00CB1DC4">
        <w:rPr>
          <w:bCs/>
          <w:iCs/>
          <w:szCs w:val="20"/>
        </w:rPr>
        <w:t>.</w:t>
      </w:r>
    </w:p>
    <w:p w14:paraId="6490C57E" w14:textId="2A007DE0" w:rsidR="00EC24F5" w:rsidRPr="00D42E40" w:rsidRDefault="00EC24F5" w:rsidP="00D42E40">
      <w:pPr>
        <w:pStyle w:val="ListParagraph"/>
        <w:numPr>
          <w:ilvl w:val="1"/>
          <w:numId w:val="17"/>
        </w:numPr>
        <w:rPr>
          <w:b/>
          <w:bCs/>
          <w:iCs/>
          <w:szCs w:val="20"/>
        </w:rPr>
      </w:pPr>
      <w:r w:rsidRPr="00CB1DC4">
        <w:rPr>
          <w:b/>
          <w:bCs/>
          <w:iCs/>
          <w:szCs w:val="20"/>
        </w:rPr>
        <w:t xml:space="preserve">Disadvantages:  </w:t>
      </w:r>
      <w:r w:rsidR="005C1CD3">
        <w:rPr>
          <w:szCs w:val="20"/>
        </w:rPr>
        <w:t>Efficac</w:t>
      </w:r>
      <w:r w:rsidR="00E54391">
        <w:rPr>
          <w:szCs w:val="20"/>
        </w:rPr>
        <w:t xml:space="preserve">y </w:t>
      </w:r>
      <w:r w:rsidR="005C1CD3">
        <w:rPr>
          <w:szCs w:val="20"/>
        </w:rPr>
        <w:t>do</w:t>
      </w:r>
      <w:r w:rsidR="00EE39EC">
        <w:rPr>
          <w:szCs w:val="20"/>
        </w:rPr>
        <w:t>es</w:t>
      </w:r>
      <w:r w:rsidR="005C1CD3">
        <w:rPr>
          <w:szCs w:val="20"/>
        </w:rPr>
        <w:t xml:space="preserve"> not </w:t>
      </w:r>
      <w:r w:rsidR="00F12DFC">
        <w:rPr>
          <w:szCs w:val="20"/>
        </w:rPr>
        <w:t>mirror the</w:t>
      </w:r>
      <w:r w:rsidR="005C1CD3">
        <w:rPr>
          <w:szCs w:val="20"/>
        </w:rPr>
        <w:t xml:space="preserve"> </w:t>
      </w:r>
      <w:r w:rsidR="00E54391">
        <w:rPr>
          <w:szCs w:val="20"/>
        </w:rPr>
        <w:t>savings base case efficacy.</w:t>
      </w:r>
    </w:p>
    <w:p w14:paraId="20F56D35" w14:textId="00E9345E" w:rsidR="00EC24F5" w:rsidRPr="00CB1DC4" w:rsidRDefault="71903359" w:rsidP="00765CF3">
      <w:pPr>
        <w:pStyle w:val="ListParagraph"/>
        <w:numPr>
          <w:ilvl w:val="0"/>
          <w:numId w:val="17"/>
        </w:numPr>
      </w:pPr>
      <w:r w:rsidRPr="71903359">
        <w:rPr>
          <w:b/>
          <w:bCs/>
        </w:rPr>
        <w:t>Option 2:</w:t>
      </w:r>
      <w:r>
        <w:t xml:space="preserve">  The base case LED cost is calculated using an average of the fixtures with an efficacy at or below the DOE </w:t>
      </w:r>
      <w:proofErr w:type="spellStart"/>
      <w:r>
        <w:t>LightingFacts</w:t>
      </w:r>
      <w:proofErr w:type="spellEnd"/>
      <w:r>
        <w:t xml:space="preserve"> 25</w:t>
      </w:r>
      <w:r w:rsidRPr="71903359">
        <w:rPr>
          <w:vertAlign w:val="superscript"/>
        </w:rPr>
        <w:t>th</w:t>
      </w:r>
      <w:r>
        <w:t xml:space="preserve"> percentile obtained from PG&amp;E Program Data </w:t>
      </w:r>
      <w:proofErr w:type="spellStart"/>
      <w:r>
        <w:t>webscraped</w:t>
      </w:r>
      <w:proofErr w:type="spellEnd"/>
      <w:r>
        <w:t xml:space="preserve"> data, and/or Navigant data.</w:t>
      </w:r>
    </w:p>
    <w:p w14:paraId="026B5C74" w14:textId="32CA3EE5" w:rsidR="00EC24F5" w:rsidRPr="00CB1DC4" w:rsidRDefault="71903359" w:rsidP="00765CF3">
      <w:pPr>
        <w:pStyle w:val="ListParagraph"/>
        <w:numPr>
          <w:ilvl w:val="1"/>
          <w:numId w:val="17"/>
        </w:numPr>
      </w:pPr>
      <w:r w:rsidRPr="71903359">
        <w:rPr>
          <w:b/>
          <w:bCs/>
        </w:rPr>
        <w:t xml:space="preserve">Advantages:  </w:t>
      </w:r>
      <w:r>
        <w:t>The efficacy mirrors the savings base case efficacy.</w:t>
      </w:r>
      <w:bookmarkStart w:id="146" w:name="_Hlk511173114"/>
      <w:bookmarkEnd w:id="146"/>
    </w:p>
    <w:p w14:paraId="6BC68B94" w14:textId="548B5744" w:rsidR="00EC24F5" w:rsidRPr="00CB1DC4" w:rsidRDefault="71903359" w:rsidP="00765CF3">
      <w:pPr>
        <w:pStyle w:val="ListParagraph"/>
        <w:numPr>
          <w:ilvl w:val="1"/>
          <w:numId w:val="17"/>
        </w:numPr>
      </w:pPr>
      <w:r w:rsidRPr="71903359">
        <w:rPr>
          <w:b/>
          <w:bCs/>
        </w:rPr>
        <w:t xml:space="preserve">Disadvantages:  </w:t>
      </w:r>
      <w:r>
        <w:t>Even with a projected annual percent decline percentage applied, the cost is still high and therefore, creating negative incremental cost values.  There are 9 instances where the LED base case cost is higher than the measure case cost.</w:t>
      </w:r>
    </w:p>
    <w:p w14:paraId="3AE5AADF" w14:textId="6360D035" w:rsidR="00EC24F5" w:rsidRPr="00CB1DC4" w:rsidRDefault="71903359" w:rsidP="00765CF3">
      <w:pPr>
        <w:pStyle w:val="ListParagraph"/>
        <w:numPr>
          <w:ilvl w:val="0"/>
          <w:numId w:val="17"/>
        </w:numPr>
      </w:pPr>
      <w:r w:rsidRPr="71903359">
        <w:rPr>
          <w:b/>
          <w:bCs/>
        </w:rPr>
        <w:t>Option 3:</w:t>
      </w:r>
      <w:r>
        <w:t xml:space="preserve">  Acknowledges the traditional cost logic model should be re-evaluated and as an interim solution, establishes the IMC based on the proposed rebates for the program.</w:t>
      </w:r>
    </w:p>
    <w:p w14:paraId="17D91264" w14:textId="485DFAA5" w:rsidR="00EC24F5" w:rsidRPr="00CB1DC4" w:rsidRDefault="71903359" w:rsidP="00765CF3">
      <w:pPr>
        <w:pStyle w:val="ListParagraph"/>
        <w:numPr>
          <w:ilvl w:val="1"/>
          <w:numId w:val="17"/>
        </w:numPr>
      </w:pPr>
      <w:r w:rsidRPr="71903359">
        <w:rPr>
          <w:b/>
          <w:bCs/>
        </w:rPr>
        <w:t xml:space="preserve">Advantages:  </w:t>
      </w:r>
      <w:r>
        <w:t xml:space="preserve">Minimizes disruption to program participants enabling existing measures launched on January 1, 2018 can continue, reflecting baseline and savings adjustments </w:t>
      </w:r>
    </w:p>
    <w:p w14:paraId="7DA356F3" w14:textId="2632B68C" w:rsidR="00EC24F5" w:rsidRPr="00CB1DC4" w:rsidRDefault="71903359" w:rsidP="3C05B5AF">
      <w:pPr>
        <w:pStyle w:val="ListParagraph"/>
        <w:numPr>
          <w:ilvl w:val="1"/>
          <w:numId w:val="17"/>
        </w:numPr>
        <w:rPr>
          <w:b/>
          <w:bCs/>
        </w:rPr>
      </w:pPr>
      <w:r w:rsidRPr="71903359">
        <w:rPr>
          <w:b/>
          <w:bCs/>
        </w:rPr>
        <w:t xml:space="preserve">Disadvantages:  </w:t>
      </w:r>
      <w:r w:rsidR="00135E94" w:rsidRPr="00135E94">
        <w:rPr>
          <w:bCs/>
        </w:rPr>
        <w:t>Lack of supporting data</w:t>
      </w:r>
    </w:p>
    <w:p w14:paraId="6198728C" w14:textId="77777777" w:rsidR="000B0167" w:rsidRPr="007732F4" w:rsidRDefault="5B621C54">
      <w:pPr>
        <w:pStyle w:val="Heading2"/>
        <w:keepNext w:val="0"/>
      </w:pPr>
      <w:bookmarkStart w:id="147" w:name="_Toc511134210"/>
      <w:bookmarkStart w:id="148" w:name="_Toc511235047"/>
      <w:r>
        <w:t>4.1 Base Case(s) Costs</w:t>
      </w:r>
      <w:bookmarkEnd w:id="147"/>
      <w:bookmarkEnd w:id="148"/>
    </w:p>
    <w:p w14:paraId="6198728D" w14:textId="0994323E" w:rsidR="001D18FB" w:rsidRPr="00341ED8" w:rsidRDefault="00E46E62" w:rsidP="001D18FB">
      <w:r w:rsidRPr="00E46E62">
        <w:rPr>
          <w:b/>
        </w:rPr>
        <w:t>Option 1 and 2:</w:t>
      </w:r>
      <w:r>
        <w:t xml:space="preserve">  </w:t>
      </w:r>
      <w:r w:rsidR="5B621C54">
        <w:t xml:space="preserve">Pricing was determined from 3 sources for current base case costs for the applications defined in this work paper.  </w:t>
      </w:r>
    </w:p>
    <w:p w14:paraId="6198728E" w14:textId="406EC5A5" w:rsidR="001D18FB" w:rsidRPr="00341ED8" w:rsidRDefault="5B621C54" w:rsidP="00765CF3">
      <w:pPr>
        <w:pStyle w:val="ListParagraph"/>
        <w:numPr>
          <w:ilvl w:val="0"/>
          <w:numId w:val="7"/>
        </w:numPr>
      </w:pPr>
      <w:r>
        <w:t>LED &amp; MH Pricing Analysis by Navigant Consulting based on online pricing, with sources noted.</w:t>
      </w:r>
    </w:p>
    <w:p w14:paraId="6198728F" w14:textId="77777777" w:rsidR="001D18FB" w:rsidRPr="00341ED8" w:rsidRDefault="5B621C54" w:rsidP="00765CF3">
      <w:pPr>
        <w:pStyle w:val="ListParagraph"/>
        <w:numPr>
          <w:ilvl w:val="0"/>
          <w:numId w:val="7"/>
        </w:numPr>
      </w:pPr>
      <w:r>
        <w:t xml:space="preserve">Online pricing collection by the </w:t>
      </w:r>
      <w:proofErr w:type="spellStart"/>
      <w:r>
        <w:t>workpaper</w:t>
      </w:r>
      <w:proofErr w:type="spellEnd"/>
      <w:r>
        <w:t xml:space="preserve"> engineering team.</w:t>
      </w:r>
    </w:p>
    <w:p w14:paraId="61987290" w14:textId="77777777" w:rsidR="001D18FB" w:rsidRPr="00341ED8" w:rsidRDefault="5B621C54" w:rsidP="00765CF3">
      <w:pPr>
        <w:pStyle w:val="ListParagraph"/>
        <w:numPr>
          <w:ilvl w:val="0"/>
          <w:numId w:val="7"/>
        </w:numPr>
      </w:pPr>
      <w:r>
        <w:t>Analysis of 2017 PG&amp;E program data (rebate and incentive invoices) conducted November 2017.</w:t>
      </w:r>
    </w:p>
    <w:p w14:paraId="61987291" w14:textId="77777777" w:rsidR="001D18FB" w:rsidRPr="00341ED8" w:rsidRDefault="001D18FB" w:rsidP="001D18FB"/>
    <w:p w14:paraId="61987292" w14:textId="4201CF32" w:rsidR="00BA2D25" w:rsidRDefault="00823D90" w:rsidP="001D18FB">
      <w:r w:rsidRPr="00341ED8">
        <w:t xml:space="preserve">See </w:t>
      </w:r>
      <w:r w:rsidR="00F0385E" w:rsidRPr="00341ED8">
        <w:fldChar w:fldCharType="begin"/>
      </w:r>
      <w:r w:rsidR="00F0385E" w:rsidRPr="00341ED8">
        <w:instrText xml:space="preserve"> REF _Ref497233976 \h </w:instrText>
      </w:r>
      <w:r w:rsidR="00DB0441" w:rsidRPr="00341ED8">
        <w:instrText xml:space="preserve"> \* MERGEFORMAT </w:instrText>
      </w:r>
      <w:r w:rsidR="00F0385E" w:rsidRPr="00341ED8">
        <w:fldChar w:fldCharType="separate"/>
      </w:r>
      <w:r w:rsidR="009F2989" w:rsidRPr="00454D13">
        <w:t xml:space="preserve">Table </w:t>
      </w:r>
      <w:r w:rsidR="009F2989">
        <w:rPr>
          <w:noProof/>
        </w:rPr>
        <w:t>11</w:t>
      </w:r>
      <w:r w:rsidR="009F2989" w:rsidRPr="00454D13">
        <w:t xml:space="preserve"> Base Case Technology Percentage Mix</w:t>
      </w:r>
      <w:r w:rsidR="00F0385E" w:rsidRPr="00341ED8">
        <w:fldChar w:fldCharType="end"/>
      </w:r>
      <w:r w:rsidR="00C27E60" w:rsidRPr="00341ED8">
        <w:t xml:space="preserve"> which was applied to arrive at the final base case cost.</w:t>
      </w:r>
      <w:r w:rsidR="001D18FB" w:rsidRPr="00341ED8">
        <w:t xml:space="preserve"> </w:t>
      </w:r>
      <w:r w:rsidR="00BA2D25" w:rsidRPr="00341ED8">
        <w:t xml:space="preserve">For pricing on all measures, </w:t>
      </w:r>
      <w:r w:rsidR="0067545D" w:rsidRPr="00341ED8">
        <w:t xml:space="preserve">see the “Outdoor WP Cost Data” spreadsheet that accompanies this </w:t>
      </w:r>
      <w:proofErr w:type="spellStart"/>
      <w:r w:rsidR="0067545D" w:rsidRPr="00341ED8">
        <w:t>workpaper</w:t>
      </w:r>
      <w:proofErr w:type="spellEnd"/>
      <w:r w:rsidR="0067545D" w:rsidRPr="00341ED8">
        <w:t>.</w:t>
      </w:r>
    </w:p>
    <w:p w14:paraId="38256E08" w14:textId="79DA0947" w:rsidR="00E46E62" w:rsidRDefault="00E46E62" w:rsidP="001D18FB"/>
    <w:p w14:paraId="11CCA2C3" w14:textId="2A81CF4B" w:rsidR="00E46E62" w:rsidRPr="00341ED8" w:rsidRDefault="00E46E62" w:rsidP="001D18FB">
      <w:r w:rsidRPr="00272F07">
        <w:rPr>
          <w:b/>
        </w:rPr>
        <w:t>Option 3:</w:t>
      </w:r>
      <w:r>
        <w:t xml:space="preserve">  The base case cost is set temporarily at </w:t>
      </w:r>
      <w:r w:rsidR="00272F07">
        <w:t>$0.</w:t>
      </w:r>
    </w:p>
    <w:p w14:paraId="61987293" w14:textId="77777777" w:rsidR="00BA2D25" w:rsidRPr="00341ED8" w:rsidRDefault="5B621C54" w:rsidP="00BA2D25">
      <w:pPr>
        <w:pStyle w:val="Heading2"/>
        <w:keepNext w:val="0"/>
      </w:pPr>
      <w:bookmarkStart w:id="149" w:name="_Toc470619583"/>
      <w:bookmarkStart w:id="150" w:name="_Toc511134211"/>
      <w:bookmarkStart w:id="151" w:name="_Toc511235048"/>
      <w:r>
        <w:t>4.2 Measure Case Costs</w:t>
      </w:r>
      <w:bookmarkEnd w:id="149"/>
      <w:bookmarkEnd w:id="150"/>
      <w:bookmarkEnd w:id="151"/>
    </w:p>
    <w:p w14:paraId="61987294" w14:textId="32A479EE" w:rsidR="001D18FB" w:rsidRPr="00341ED8" w:rsidRDefault="00272F07" w:rsidP="00BA2D25">
      <w:r w:rsidRPr="00272F07">
        <w:rPr>
          <w:b/>
        </w:rPr>
        <w:t>Option 1 and 2:</w:t>
      </w:r>
      <w:r>
        <w:t xml:space="preserve">  </w:t>
      </w:r>
      <w:r w:rsidR="5B621C54">
        <w:t>Pricing was determined from 3 sources for current measure case costs for the applications defined in this work paper.</w:t>
      </w:r>
    </w:p>
    <w:p w14:paraId="61987295" w14:textId="77777777" w:rsidR="001D18FB" w:rsidRPr="00341ED8" w:rsidRDefault="5B621C54" w:rsidP="00765CF3">
      <w:pPr>
        <w:pStyle w:val="ListParagraph"/>
        <w:numPr>
          <w:ilvl w:val="0"/>
          <w:numId w:val="8"/>
        </w:numPr>
      </w:pPr>
      <w:r>
        <w:t>LED Pricing Analysis by Navigant Consulting based on online pricing with sources noted.</w:t>
      </w:r>
    </w:p>
    <w:p w14:paraId="61987296" w14:textId="77777777" w:rsidR="001D18FB" w:rsidRPr="00341ED8" w:rsidRDefault="5B621C54" w:rsidP="00765CF3">
      <w:pPr>
        <w:pStyle w:val="ListParagraph"/>
        <w:numPr>
          <w:ilvl w:val="0"/>
          <w:numId w:val="8"/>
        </w:numPr>
      </w:pPr>
      <w:r>
        <w:lastRenderedPageBreak/>
        <w:t xml:space="preserve">Online pricing collection by the </w:t>
      </w:r>
      <w:proofErr w:type="spellStart"/>
      <w:r>
        <w:t>workpaper</w:t>
      </w:r>
      <w:proofErr w:type="spellEnd"/>
      <w:r>
        <w:t xml:space="preserve"> engineering team, with sources noted.</w:t>
      </w:r>
    </w:p>
    <w:p w14:paraId="61987297" w14:textId="77777777" w:rsidR="00FA16B6" w:rsidRPr="00341ED8" w:rsidRDefault="5B621C54" w:rsidP="00765CF3">
      <w:pPr>
        <w:pStyle w:val="ListParagraph"/>
        <w:numPr>
          <w:ilvl w:val="0"/>
          <w:numId w:val="8"/>
        </w:numPr>
      </w:pPr>
      <w:r>
        <w:t>Analysis of 2017 PG&amp;E program data (rebate and incentive invoices) conducted November 2017.</w:t>
      </w:r>
    </w:p>
    <w:p w14:paraId="61987298" w14:textId="77777777" w:rsidR="00900ACF" w:rsidRPr="007732F4" w:rsidRDefault="00900ACF" w:rsidP="00900ACF">
      <w:pPr>
        <w:pStyle w:val="ListParagraph"/>
      </w:pPr>
    </w:p>
    <w:p w14:paraId="61987299" w14:textId="77777777" w:rsidR="00FA16B6" w:rsidRDefault="00F178CD" w:rsidP="00F178CD">
      <w:r>
        <w:t>The labor cost used is $187.14 per WO017 for lift accessible fixtures</w:t>
      </w:r>
      <w:r>
        <w:rPr>
          <w:rStyle w:val="EndnoteReference"/>
        </w:rPr>
        <w:endnoteReference w:id="17"/>
      </w:r>
      <w:r>
        <w:t xml:space="preserve">.  </w:t>
      </w:r>
      <w:r w:rsidR="00F4488F" w:rsidRPr="007732F4">
        <w:t>F</w:t>
      </w:r>
      <w:r w:rsidR="00FA16B6" w:rsidRPr="007732F4">
        <w:t>or pricing on all measures</w:t>
      </w:r>
      <w:r w:rsidR="005E6BBF">
        <w:t>, see the</w:t>
      </w:r>
      <w:r w:rsidR="00F4488F" w:rsidRPr="007732F4">
        <w:t xml:space="preserve"> </w:t>
      </w:r>
      <w:r w:rsidR="005E6BBF">
        <w:t>“</w:t>
      </w:r>
      <w:r w:rsidR="005E6BBF" w:rsidRPr="005E6BBF">
        <w:t>Outdoor WP Cost Data</w:t>
      </w:r>
      <w:r w:rsidR="005E6BBF">
        <w:t xml:space="preserve">” spreadsheet </w:t>
      </w:r>
      <w:r w:rsidR="00F4488F" w:rsidRPr="007732F4">
        <w:t xml:space="preserve">that accompanies this </w:t>
      </w:r>
      <w:proofErr w:type="spellStart"/>
      <w:r w:rsidR="00021B9C">
        <w:t>workpaper</w:t>
      </w:r>
      <w:proofErr w:type="spellEnd"/>
      <w:r w:rsidR="00021B9C">
        <w:t>.</w:t>
      </w:r>
    </w:p>
    <w:p w14:paraId="1832F603" w14:textId="4F7EA4BA" w:rsidR="00272F07" w:rsidRDefault="00272F07" w:rsidP="00F178CD"/>
    <w:p w14:paraId="15E24A99" w14:textId="307D0D29" w:rsidR="00272F07" w:rsidRPr="007732F4" w:rsidRDefault="00272F07" w:rsidP="00F178CD">
      <w:r w:rsidRPr="00A1187A">
        <w:rPr>
          <w:b/>
        </w:rPr>
        <w:t>Option 3:</w:t>
      </w:r>
      <w:r>
        <w:t xml:space="preserve">  The measure case cost is set </w:t>
      </w:r>
      <w:r w:rsidR="00A1187A">
        <w:t xml:space="preserve">equal to the </w:t>
      </w:r>
      <w:r w:rsidR="00706831">
        <w:t>incremental measure costs</w:t>
      </w:r>
      <w:r w:rsidR="00A1187A">
        <w:t>.</w:t>
      </w:r>
    </w:p>
    <w:p w14:paraId="6198729A" w14:textId="77777777" w:rsidR="000B0167" w:rsidRDefault="5B621C54">
      <w:pPr>
        <w:pStyle w:val="Heading2"/>
        <w:keepNext w:val="0"/>
      </w:pPr>
      <w:bookmarkStart w:id="152" w:name="_Toc511134212"/>
      <w:bookmarkStart w:id="153" w:name="_Toc511235049"/>
      <w:r>
        <w:t>4.3 Incremental &amp; Full Measure Costs</w:t>
      </w:r>
      <w:bookmarkEnd w:id="152"/>
      <w:bookmarkEnd w:id="153"/>
    </w:p>
    <w:p w14:paraId="6198729C" w14:textId="15A1C4C8" w:rsidR="008D68EE" w:rsidRPr="00A1187A" w:rsidRDefault="00A1187A" w:rsidP="008D68EE">
      <w:r w:rsidRPr="00A1187A">
        <w:rPr>
          <w:b/>
        </w:rPr>
        <w:t>Option 1 and 2:</w:t>
      </w:r>
      <w:r>
        <w:t xml:space="preserve">  </w:t>
      </w:r>
      <w:r w:rsidR="5B621C54" w:rsidRPr="00A1187A">
        <w:t>Establishing prices for each measure code presented a challenge, given the wide range of price, quality, and product characteristic in the outdoor lighting market. The general approach used was to gather prices widely and look at overall trends in price, because a sampling relying strictly on matching products to one of 50 measure codes is prone to sampling error when particularly expensive or inexpensive products are sampled.</w:t>
      </w:r>
    </w:p>
    <w:p w14:paraId="6198729D" w14:textId="77777777" w:rsidR="008D68EE" w:rsidRPr="00A1187A" w:rsidRDefault="008D68EE" w:rsidP="008D68EE"/>
    <w:p w14:paraId="6198729E" w14:textId="77777777" w:rsidR="008D68EE" w:rsidRPr="00A1187A" w:rsidRDefault="5B621C54" w:rsidP="008D68EE">
      <w:r w:rsidRPr="00A1187A">
        <w:t xml:space="preserve">The Cost data workbook has the gathered price, output, and wattage characteristics for each category of fixtures separately, and LED prices separate from Metal Halide (and from fluorescent, for Garage fixtures). A total of more than 2000 LED price samples were separated into measure case (DLC Premium, or Navigant “DLC” plus efficacy &gt;130 LPW where Premium information was not collected). The linear </w:t>
      </w:r>
      <w:proofErr w:type="spellStart"/>
      <w:r w:rsidRPr="00A1187A">
        <w:t>trendline</w:t>
      </w:r>
      <w:proofErr w:type="spellEnd"/>
      <w:r w:rsidRPr="00A1187A">
        <w:t xml:space="preserve"> best fit of price was determined for each group: 1) for measure and base case LEDs based on light output, which the Navigant data suggested was the most strongly correlated variable with price, and 2) for Metal Halide based on wattage.</w:t>
      </w:r>
    </w:p>
    <w:p w14:paraId="6198729F" w14:textId="77777777" w:rsidR="008D68EE" w:rsidRPr="00A1187A" w:rsidRDefault="008D68EE" w:rsidP="008D68EE"/>
    <w:p w14:paraId="619872A2" w14:textId="374AC7F2" w:rsidR="008D68EE" w:rsidRDefault="5B621C54" w:rsidP="008D68EE">
      <w:r w:rsidRPr="00A1187A">
        <w:t>Garage MH and Fluorescent data were not collected by Navigant, so base cases were determined by sampling alone for Garages without trending analysis.</w:t>
      </w:r>
    </w:p>
    <w:p w14:paraId="293F423A" w14:textId="374AC7F2" w:rsidR="00A1187A" w:rsidRDefault="00A1187A" w:rsidP="008D68EE"/>
    <w:p w14:paraId="7491B63F" w14:textId="3DCB71C2" w:rsidR="00A1187A" w:rsidRDefault="00A1187A" w:rsidP="008D68EE">
      <w:r w:rsidRPr="00ED710B">
        <w:rPr>
          <w:b/>
        </w:rPr>
        <w:t>Option 3:</w:t>
      </w:r>
      <w:r>
        <w:t xml:space="preserve">  The incremental </w:t>
      </w:r>
      <w:r w:rsidR="00BD4C90">
        <w:t xml:space="preserve">measure </w:t>
      </w:r>
      <w:r>
        <w:t>cost is se</w:t>
      </w:r>
      <w:r w:rsidR="00BD4C90">
        <w:t xml:space="preserve">t to </w:t>
      </w:r>
      <w:r w:rsidR="00050BDD">
        <w:t>1</w:t>
      </w:r>
      <w:r w:rsidR="009F4139">
        <w:t>10</w:t>
      </w:r>
      <w:r w:rsidR="00050BDD">
        <w:t xml:space="preserve">% of </w:t>
      </w:r>
      <w:r w:rsidR="00BD4C90">
        <w:t>the rebate amount.</w:t>
      </w:r>
      <w:r w:rsidR="005E0B64">
        <w:t xml:space="preserve">  </w:t>
      </w:r>
    </w:p>
    <w:p w14:paraId="619872A3" w14:textId="77777777" w:rsidR="008D68EE" w:rsidRPr="008D68EE" w:rsidRDefault="008D68EE" w:rsidP="008D68EE"/>
    <w:p w14:paraId="619872A4" w14:textId="404CFB4C" w:rsidR="00C65AE2" w:rsidRDefault="00C65AE2" w:rsidP="00C65AE2">
      <w:pPr>
        <w:pStyle w:val="Caption"/>
        <w:keepNext/>
        <w:jc w:val="center"/>
      </w:pPr>
      <w:bookmarkStart w:id="154" w:name="_Toc511134177"/>
      <w:bookmarkStart w:id="155" w:name="_Toc511235074"/>
      <w:r>
        <w:t xml:space="preserve">Table </w:t>
      </w:r>
      <w:fldSimple w:instr=" SEQ Table \* ARABIC ">
        <w:r w:rsidR="006401BF">
          <w:rPr>
            <w:noProof/>
          </w:rPr>
          <w:t>23</w:t>
        </w:r>
      </w:fldSimple>
      <w:r>
        <w:t xml:space="preserve"> Full and Incremental Measure Cost Equations</w:t>
      </w:r>
      <w:bookmarkEnd w:id="154"/>
      <w:bookmarkEnd w:id="155"/>
    </w:p>
    <w:tbl>
      <w:tblPr>
        <w:tblStyle w:val="TableGrid1"/>
        <w:tblW w:w="5000" w:type="pct"/>
        <w:tblLook w:val="01E0" w:firstRow="1" w:lastRow="1" w:firstColumn="1" w:lastColumn="1" w:noHBand="0" w:noVBand="0"/>
      </w:tblPr>
      <w:tblGrid>
        <w:gridCol w:w="1395"/>
        <w:gridCol w:w="2848"/>
        <w:gridCol w:w="2754"/>
        <w:gridCol w:w="2939"/>
      </w:tblGrid>
      <w:tr w:rsidR="00C65AE2" w:rsidRPr="00500C4E" w14:paraId="619872A8" w14:textId="77777777" w:rsidTr="5B621C54">
        <w:tc>
          <w:tcPr>
            <w:tcW w:w="702" w:type="pct"/>
            <w:vMerge w:val="restart"/>
            <w:shd w:val="clear" w:color="auto" w:fill="D9D9D9" w:themeFill="background1" w:themeFillShade="D9"/>
          </w:tcPr>
          <w:p w14:paraId="619872A5" w14:textId="77777777" w:rsidR="00C65AE2" w:rsidRPr="00C65AE2" w:rsidRDefault="5B621C54" w:rsidP="5B621C54">
            <w:pPr>
              <w:rPr>
                <w:rFonts w:ascii="Arial" w:hAnsi="Arial" w:cs="Arial"/>
                <w:b/>
                <w:bCs/>
                <w:sz w:val="20"/>
                <w:szCs w:val="20"/>
                <w:highlight w:val="yellow"/>
              </w:rPr>
            </w:pPr>
            <w:r w:rsidRPr="5B621C54">
              <w:rPr>
                <w:rFonts w:ascii="Arial" w:hAnsi="Arial" w:cs="Arial"/>
                <w:b/>
                <w:bCs/>
                <w:sz w:val="20"/>
                <w:szCs w:val="20"/>
              </w:rPr>
              <w:t>Installation Type</w:t>
            </w:r>
          </w:p>
        </w:tc>
        <w:tc>
          <w:tcPr>
            <w:tcW w:w="1433" w:type="pct"/>
            <w:vMerge w:val="restart"/>
            <w:shd w:val="clear" w:color="auto" w:fill="D9D9D9" w:themeFill="background1" w:themeFillShade="D9"/>
          </w:tcPr>
          <w:p w14:paraId="619872A6" w14:textId="77777777" w:rsidR="00C65AE2" w:rsidRPr="00C65AE2" w:rsidRDefault="5B621C54" w:rsidP="5B621C54">
            <w:pPr>
              <w:rPr>
                <w:rFonts w:ascii="Arial" w:hAnsi="Arial" w:cs="Arial"/>
                <w:b/>
                <w:bCs/>
                <w:sz w:val="20"/>
                <w:szCs w:val="20"/>
              </w:rPr>
            </w:pPr>
            <w:r w:rsidRPr="5B621C54">
              <w:rPr>
                <w:rFonts w:ascii="Arial" w:hAnsi="Arial" w:cs="Arial"/>
                <w:b/>
                <w:bCs/>
                <w:sz w:val="20"/>
                <w:szCs w:val="20"/>
              </w:rPr>
              <w:t>Incremental Measure Cost</w:t>
            </w:r>
          </w:p>
        </w:tc>
        <w:tc>
          <w:tcPr>
            <w:tcW w:w="2865" w:type="pct"/>
            <w:gridSpan w:val="2"/>
            <w:shd w:val="clear" w:color="auto" w:fill="D9D9D9" w:themeFill="background1" w:themeFillShade="D9"/>
          </w:tcPr>
          <w:p w14:paraId="619872A7" w14:textId="77777777" w:rsidR="00C65AE2" w:rsidRPr="00C65AE2" w:rsidRDefault="5B621C54" w:rsidP="5B621C54">
            <w:pPr>
              <w:rPr>
                <w:rFonts w:ascii="Arial" w:hAnsi="Arial" w:cs="Arial"/>
                <w:b/>
                <w:bCs/>
                <w:sz w:val="20"/>
                <w:szCs w:val="20"/>
                <w:highlight w:val="yellow"/>
              </w:rPr>
            </w:pPr>
            <w:r w:rsidRPr="5B621C54">
              <w:rPr>
                <w:rFonts w:ascii="Arial" w:hAnsi="Arial" w:cs="Arial"/>
                <w:b/>
                <w:bCs/>
                <w:sz w:val="20"/>
                <w:szCs w:val="20"/>
              </w:rPr>
              <w:t>Full Measure Cost</w:t>
            </w:r>
          </w:p>
        </w:tc>
      </w:tr>
      <w:tr w:rsidR="00C65AE2" w:rsidRPr="00500C4E" w14:paraId="619872AD" w14:textId="77777777" w:rsidTr="5B621C54">
        <w:tc>
          <w:tcPr>
            <w:tcW w:w="702" w:type="pct"/>
            <w:vMerge/>
            <w:shd w:val="clear" w:color="auto" w:fill="D9D9D9" w:themeFill="background1" w:themeFillShade="D9"/>
          </w:tcPr>
          <w:p w14:paraId="619872A9" w14:textId="77777777" w:rsidR="00C65AE2" w:rsidRPr="00C65AE2" w:rsidRDefault="00C65AE2" w:rsidP="009704D6">
            <w:pPr>
              <w:rPr>
                <w:rFonts w:ascii="Arial" w:hAnsi="Arial" w:cs="Arial"/>
                <w:b/>
                <w:sz w:val="20"/>
                <w:szCs w:val="20"/>
              </w:rPr>
            </w:pPr>
          </w:p>
        </w:tc>
        <w:tc>
          <w:tcPr>
            <w:tcW w:w="1433" w:type="pct"/>
            <w:vMerge/>
            <w:shd w:val="clear" w:color="auto" w:fill="D9D9D9" w:themeFill="background1" w:themeFillShade="D9"/>
          </w:tcPr>
          <w:p w14:paraId="619872AA" w14:textId="77777777" w:rsidR="00C65AE2" w:rsidRPr="00C65AE2" w:rsidRDefault="00C65AE2" w:rsidP="009704D6">
            <w:pPr>
              <w:rPr>
                <w:rFonts w:ascii="Arial" w:hAnsi="Arial" w:cs="Arial"/>
                <w:b/>
                <w:sz w:val="20"/>
                <w:szCs w:val="20"/>
              </w:rPr>
            </w:pPr>
          </w:p>
        </w:tc>
        <w:tc>
          <w:tcPr>
            <w:tcW w:w="1386" w:type="pct"/>
            <w:shd w:val="clear" w:color="auto" w:fill="F2F2F2" w:themeFill="background1" w:themeFillShade="F2"/>
          </w:tcPr>
          <w:p w14:paraId="619872AB" w14:textId="77777777" w:rsidR="00C65AE2" w:rsidRPr="00C65AE2" w:rsidRDefault="5B621C54" w:rsidP="5B621C54">
            <w:pPr>
              <w:rPr>
                <w:rFonts w:ascii="Arial" w:hAnsi="Arial" w:cs="Arial"/>
                <w:b/>
                <w:bCs/>
                <w:sz w:val="20"/>
                <w:szCs w:val="20"/>
              </w:rPr>
            </w:pPr>
            <w:r w:rsidRPr="5B621C54">
              <w:rPr>
                <w:rFonts w:ascii="Arial" w:hAnsi="Arial" w:cs="Arial"/>
                <w:b/>
                <w:bCs/>
                <w:sz w:val="20"/>
                <w:szCs w:val="20"/>
              </w:rPr>
              <w:t>1</w:t>
            </w:r>
            <w:r w:rsidRPr="5B621C54">
              <w:rPr>
                <w:rFonts w:ascii="Arial" w:hAnsi="Arial" w:cs="Arial"/>
                <w:b/>
                <w:bCs/>
                <w:sz w:val="20"/>
                <w:szCs w:val="20"/>
                <w:vertAlign w:val="superscript"/>
              </w:rPr>
              <w:t>st</w:t>
            </w:r>
            <w:r w:rsidRPr="5B621C54">
              <w:rPr>
                <w:rFonts w:ascii="Arial" w:hAnsi="Arial" w:cs="Arial"/>
                <w:b/>
                <w:bCs/>
                <w:sz w:val="20"/>
                <w:szCs w:val="20"/>
              </w:rPr>
              <w:t xml:space="preserve"> Baseline</w:t>
            </w:r>
          </w:p>
        </w:tc>
        <w:tc>
          <w:tcPr>
            <w:tcW w:w="1479" w:type="pct"/>
            <w:shd w:val="clear" w:color="auto" w:fill="F2F2F2" w:themeFill="background1" w:themeFillShade="F2"/>
          </w:tcPr>
          <w:p w14:paraId="619872AC" w14:textId="77777777" w:rsidR="00C65AE2" w:rsidRPr="00C65AE2" w:rsidRDefault="5B621C54" w:rsidP="5B621C54">
            <w:pPr>
              <w:rPr>
                <w:rFonts w:ascii="Arial" w:hAnsi="Arial" w:cs="Arial"/>
                <w:b/>
                <w:bCs/>
                <w:sz w:val="20"/>
                <w:szCs w:val="20"/>
              </w:rPr>
            </w:pPr>
            <w:r w:rsidRPr="5B621C54">
              <w:rPr>
                <w:rFonts w:ascii="Arial" w:hAnsi="Arial" w:cs="Arial"/>
                <w:b/>
                <w:bCs/>
                <w:sz w:val="20"/>
                <w:szCs w:val="20"/>
              </w:rPr>
              <w:t>2</w:t>
            </w:r>
            <w:r w:rsidRPr="5B621C54">
              <w:rPr>
                <w:rFonts w:ascii="Arial" w:hAnsi="Arial" w:cs="Arial"/>
                <w:b/>
                <w:bCs/>
                <w:sz w:val="20"/>
                <w:szCs w:val="20"/>
                <w:vertAlign w:val="superscript"/>
              </w:rPr>
              <w:t>nd</w:t>
            </w:r>
            <w:r w:rsidRPr="5B621C54">
              <w:rPr>
                <w:rFonts w:ascii="Arial" w:hAnsi="Arial" w:cs="Arial"/>
                <w:b/>
                <w:bCs/>
                <w:sz w:val="20"/>
                <w:szCs w:val="20"/>
              </w:rPr>
              <w:t xml:space="preserve"> Baseline</w:t>
            </w:r>
          </w:p>
        </w:tc>
      </w:tr>
      <w:tr w:rsidR="00C65AE2" w:rsidRPr="00500C4E" w14:paraId="619872B2" w14:textId="77777777" w:rsidTr="5B621C54">
        <w:tc>
          <w:tcPr>
            <w:tcW w:w="702" w:type="pct"/>
          </w:tcPr>
          <w:p w14:paraId="619872AE" w14:textId="77777777" w:rsidR="00C65AE2" w:rsidRPr="00C65AE2" w:rsidRDefault="5B621C54" w:rsidP="009704D6">
            <w:pPr>
              <w:rPr>
                <w:rFonts w:ascii="Arial" w:hAnsi="Arial" w:cs="Arial"/>
                <w:sz w:val="20"/>
                <w:szCs w:val="20"/>
              </w:rPr>
            </w:pPr>
            <w:r w:rsidRPr="5B621C54">
              <w:rPr>
                <w:rFonts w:ascii="Arial" w:hAnsi="Arial" w:cs="Arial"/>
                <w:sz w:val="20"/>
                <w:szCs w:val="20"/>
              </w:rPr>
              <w:t>ROB</w:t>
            </w:r>
          </w:p>
        </w:tc>
        <w:tc>
          <w:tcPr>
            <w:tcW w:w="1433" w:type="pct"/>
            <w:vMerge w:val="restart"/>
          </w:tcPr>
          <w:p w14:paraId="619872AF" w14:textId="77777777" w:rsidR="00C65AE2" w:rsidRPr="00C65AE2" w:rsidRDefault="5B621C54" w:rsidP="009704D6">
            <w:pPr>
              <w:rPr>
                <w:rFonts w:ascii="Arial" w:hAnsi="Arial" w:cs="Arial"/>
                <w:sz w:val="20"/>
                <w:szCs w:val="20"/>
              </w:rPr>
            </w:pPr>
            <w:r w:rsidRPr="5B621C54">
              <w:rPr>
                <w:rFonts w:ascii="Arial" w:hAnsi="Arial" w:cs="Arial"/>
                <w:sz w:val="20"/>
                <w:szCs w:val="20"/>
              </w:rPr>
              <w:t>(MEC + MLC) – (BEC + BLC)</w:t>
            </w:r>
          </w:p>
        </w:tc>
        <w:tc>
          <w:tcPr>
            <w:tcW w:w="1386" w:type="pct"/>
            <w:vMerge w:val="restart"/>
          </w:tcPr>
          <w:p w14:paraId="619872B0" w14:textId="77777777" w:rsidR="00C65AE2" w:rsidRPr="00C65AE2" w:rsidRDefault="5B621C54" w:rsidP="009704D6">
            <w:pPr>
              <w:rPr>
                <w:rFonts w:ascii="Arial" w:hAnsi="Arial" w:cs="Arial"/>
                <w:sz w:val="20"/>
                <w:szCs w:val="20"/>
              </w:rPr>
            </w:pPr>
            <w:r w:rsidRPr="5B621C54">
              <w:rPr>
                <w:rFonts w:ascii="Arial" w:hAnsi="Arial" w:cs="Arial"/>
                <w:sz w:val="20"/>
                <w:szCs w:val="20"/>
              </w:rPr>
              <w:t>(MEC + MLC) – (BEC + BLC)</w:t>
            </w:r>
          </w:p>
        </w:tc>
        <w:tc>
          <w:tcPr>
            <w:tcW w:w="1479" w:type="pct"/>
            <w:vMerge w:val="restart"/>
          </w:tcPr>
          <w:p w14:paraId="619872B1" w14:textId="77777777" w:rsidR="00C65AE2" w:rsidRPr="00C65AE2" w:rsidRDefault="5B621C54" w:rsidP="009704D6">
            <w:pPr>
              <w:rPr>
                <w:rFonts w:ascii="Arial" w:hAnsi="Arial" w:cs="Arial"/>
                <w:sz w:val="20"/>
                <w:szCs w:val="20"/>
              </w:rPr>
            </w:pPr>
            <w:r w:rsidRPr="5B621C54">
              <w:rPr>
                <w:rFonts w:ascii="Arial" w:hAnsi="Arial" w:cs="Arial"/>
                <w:sz w:val="20"/>
                <w:szCs w:val="20"/>
              </w:rPr>
              <w:t>N/A</w:t>
            </w:r>
          </w:p>
        </w:tc>
      </w:tr>
      <w:tr w:rsidR="00C65AE2" w:rsidRPr="00500C4E" w14:paraId="619872B7" w14:textId="77777777" w:rsidTr="5B621C54">
        <w:tc>
          <w:tcPr>
            <w:tcW w:w="702" w:type="pct"/>
          </w:tcPr>
          <w:p w14:paraId="619872B3" w14:textId="77777777" w:rsidR="00C65AE2" w:rsidRPr="00C65AE2" w:rsidRDefault="5B621C54" w:rsidP="009704D6">
            <w:pPr>
              <w:rPr>
                <w:rFonts w:ascii="Arial" w:hAnsi="Arial" w:cs="Arial"/>
                <w:sz w:val="20"/>
                <w:szCs w:val="20"/>
              </w:rPr>
            </w:pPr>
            <w:r w:rsidRPr="5B621C54">
              <w:rPr>
                <w:rFonts w:ascii="Arial" w:hAnsi="Arial" w:cs="Arial"/>
                <w:sz w:val="20"/>
                <w:szCs w:val="20"/>
              </w:rPr>
              <w:t>NEW/NC</w:t>
            </w:r>
          </w:p>
        </w:tc>
        <w:tc>
          <w:tcPr>
            <w:tcW w:w="1433" w:type="pct"/>
            <w:vMerge/>
          </w:tcPr>
          <w:p w14:paraId="619872B4" w14:textId="77777777" w:rsidR="00C65AE2" w:rsidRPr="00C65AE2" w:rsidRDefault="00C65AE2" w:rsidP="009704D6">
            <w:pPr>
              <w:rPr>
                <w:rFonts w:ascii="Arial" w:hAnsi="Arial" w:cs="Arial"/>
                <w:sz w:val="20"/>
                <w:szCs w:val="20"/>
              </w:rPr>
            </w:pPr>
          </w:p>
        </w:tc>
        <w:tc>
          <w:tcPr>
            <w:tcW w:w="1386" w:type="pct"/>
            <w:vMerge/>
          </w:tcPr>
          <w:p w14:paraId="619872B5" w14:textId="77777777" w:rsidR="00C65AE2" w:rsidRPr="00C65AE2" w:rsidRDefault="00C65AE2" w:rsidP="009704D6">
            <w:pPr>
              <w:rPr>
                <w:rFonts w:ascii="Arial" w:hAnsi="Arial" w:cs="Arial"/>
                <w:sz w:val="20"/>
                <w:szCs w:val="20"/>
              </w:rPr>
            </w:pPr>
          </w:p>
        </w:tc>
        <w:tc>
          <w:tcPr>
            <w:tcW w:w="1479" w:type="pct"/>
            <w:vMerge/>
          </w:tcPr>
          <w:p w14:paraId="619872B6" w14:textId="77777777" w:rsidR="00C65AE2" w:rsidRPr="00C65AE2" w:rsidRDefault="00C65AE2" w:rsidP="009704D6">
            <w:pPr>
              <w:rPr>
                <w:rFonts w:ascii="Arial" w:hAnsi="Arial" w:cs="Arial"/>
                <w:sz w:val="20"/>
                <w:szCs w:val="20"/>
              </w:rPr>
            </w:pPr>
          </w:p>
        </w:tc>
      </w:tr>
      <w:tr w:rsidR="00C65AE2" w:rsidRPr="00500C4E" w14:paraId="619872BC" w14:textId="77777777" w:rsidTr="5B621C54">
        <w:tc>
          <w:tcPr>
            <w:tcW w:w="702" w:type="pct"/>
          </w:tcPr>
          <w:p w14:paraId="619872B8" w14:textId="77777777" w:rsidR="00C65AE2" w:rsidRPr="00C65AE2" w:rsidRDefault="5B621C54" w:rsidP="009704D6">
            <w:pPr>
              <w:rPr>
                <w:rFonts w:ascii="Arial" w:hAnsi="Arial" w:cs="Arial"/>
                <w:sz w:val="20"/>
                <w:szCs w:val="20"/>
              </w:rPr>
            </w:pPr>
            <w:r w:rsidRPr="5B621C54">
              <w:rPr>
                <w:rFonts w:ascii="Arial" w:hAnsi="Arial" w:cs="Arial"/>
                <w:sz w:val="20"/>
                <w:szCs w:val="20"/>
              </w:rPr>
              <w:t>RET/ER</w:t>
            </w:r>
          </w:p>
        </w:tc>
        <w:tc>
          <w:tcPr>
            <w:tcW w:w="1433" w:type="pct"/>
          </w:tcPr>
          <w:p w14:paraId="619872B9" w14:textId="77777777" w:rsidR="00C65AE2" w:rsidRPr="00C65AE2" w:rsidRDefault="5B621C54" w:rsidP="009704D6">
            <w:pPr>
              <w:rPr>
                <w:rFonts w:ascii="Arial" w:hAnsi="Arial" w:cs="Arial"/>
                <w:sz w:val="20"/>
                <w:szCs w:val="20"/>
              </w:rPr>
            </w:pPr>
            <w:r w:rsidRPr="5B621C54">
              <w:rPr>
                <w:rFonts w:ascii="Arial" w:hAnsi="Arial" w:cs="Arial"/>
                <w:sz w:val="20"/>
                <w:szCs w:val="20"/>
              </w:rPr>
              <w:t>(MEC + MLC) – (BEC + BLC)</w:t>
            </w:r>
          </w:p>
        </w:tc>
        <w:tc>
          <w:tcPr>
            <w:tcW w:w="1386" w:type="pct"/>
          </w:tcPr>
          <w:p w14:paraId="619872BA" w14:textId="77777777" w:rsidR="00C65AE2" w:rsidRPr="00C65AE2" w:rsidRDefault="5B621C54" w:rsidP="009704D6">
            <w:pPr>
              <w:rPr>
                <w:rFonts w:ascii="Arial" w:hAnsi="Arial" w:cs="Arial"/>
                <w:sz w:val="20"/>
                <w:szCs w:val="20"/>
              </w:rPr>
            </w:pPr>
            <w:r w:rsidRPr="5B621C54">
              <w:rPr>
                <w:rFonts w:ascii="Arial" w:hAnsi="Arial" w:cs="Arial"/>
                <w:sz w:val="20"/>
                <w:szCs w:val="20"/>
              </w:rPr>
              <w:t>MEC + MLC</w:t>
            </w:r>
          </w:p>
        </w:tc>
        <w:tc>
          <w:tcPr>
            <w:tcW w:w="1479" w:type="pct"/>
          </w:tcPr>
          <w:p w14:paraId="619872BB" w14:textId="77777777" w:rsidR="00C65AE2" w:rsidRPr="00C65AE2" w:rsidRDefault="5B621C54" w:rsidP="009704D6">
            <w:pPr>
              <w:rPr>
                <w:rFonts w:ascii="Arial" w:hAnsi="Arial" w:cs="Arial"/>
                <w:sz w:val="20"/>
                <w:szCs w:val="20"/>
              </w:rPr>
            </w:pPr>
            <w:r w:rsidRPr="5B621C54">
              <w:rPr>
                <w:rFonts w:ascii="Arial" w:hAnsi="Arial" w:cs="Arial"/>
                <w:sz w:val="20"/>
                <w:szCs w:val="20"/>
              </w:rPr>
              <w:t>(MEC + MLC) – (BEC + BLC)</w:t>
            </w:r>
          </w:p>
        </w:tc>
      </w:tr>
      <w:tr w:rsidR="00C65AE2" w:rsidRPr="00500C4E" w14:paraId="619872C1" w14:textId="77777777" w:rsidTr="5B621C54">
        <w:tc>
          <w:tcPr>
            <w:tcW w:w="702" w:type="pct"/>
          </w:tcPr>
          <w:p w14:paraId="619872BD" w14:textId="77777777" w:rsidR="00C65AE2" w:rsidRPr="00C65AE2" w:rsidRDefault="5B621C54" w:rsidP="009704D6">
            <w:pPr>
              <w:rPr>
                <w:rFonts w:ascii="Arial" w:hAnsi="Arial" w:cs="Arial"/>
                <w:sz w:val="20"/>
                <w:szCs w:val="20"/>
              </w:rPr>
            </w:pPr>
            <w:r w:rsidRPr="5B621C54">
              <w:rPr>
                <w:rFonts w:ascii="Arial" w:hAnsi="Arial" w:cs="Arial"/>
                <w:sz w:val="20"/>
                <w:szCs w:val="20"/>
              </w:rPr>
              <w:t>REF</w:t>
            </w:r>
          </w:p>
        </w:tc>
        <w:tc>
          <w:tcPr>
            <w:tcW w:w="1433" w:type="pct"/>
          </w:tcPr>
          <w:p w14:paraId="619872BE" w14:textId="77777777" w:rsidR="00C65AE2" w:rsidRPr="00C65AE2" w:rsidRDefault="5B621C54" w:rsidP="009704D6">
            <w:pPr>
              <w:rPr>
                <w:rFonts w:ascii="Arial" w:hAnsi="Arial" w:cs="Arial"/>
                <w:sz w:val="20"/>
                <w:szCs w:val="20"/>
              </w:rPr>
            </w:pPr>
            <w:r w:rsidRPr="5B621C54">
              <w:rPr>
                <w:rFonts w:ascii="Arial" w:hAnsi="Arial" w:cs="Arial"/>
                <w:sz w:val="20"/>
                <w:szCs w:val="20"/>
              </w:rPr>
              <w:t>(MEC + MLC) – (BEC + BLC)</w:t>
            </w:r>
          </w:p>
        </w:tc>
        <w:tc>
          <w:tcPr>
            <w:tcW w:w="1386" w:type="pct"/>
          </w:tcPr>
          <w:p w14:paraId="619872BF" w14:textId="77777777" w:rsidR="00C65AE2" w:rsidRPr="00C65AE2" w:rsidRDefault="5B621C54" w:rsidP="009704D6">
            <w:pPr>
              <w:rPr>
                <w:rFonts w:ascii="Arial" w:hAnsi="Arial" w:cs="Arial"/>
                <w:sz w:val="20"/>
                <w:szCs w:val="20"/>
              </w:rPr>
            </w:pPr>
            <w:r w:rsidRPr="5B621C54">
              <w:rPr>
                <w:rFonts w:ascii="Arial" w:hAnsi="Arial" w:cs="Arial"/>
                <w:sz w:val="20"/>
                <w:szCs w:val="20"/>
              </w:rPr>
              <w:t>MEC + MLC</w:t>
            </w:r>
          </w:p>
        </w:tc>
        <w:tc>
          <w:tcPr>
            <w:tcW w:w="1479" w:type="pct"/>
          </w:tcPr>
          <w:p w14:paraId="619872C0" w14:textId="77777777" w:rsidR="00C65AE2" w:rsidRPr="00C65AE2" w:rsidRDefault="5B621C54" w:rsidP="009704D6">
            <w:pPr>
              <w:rPr>
                <w:rFonts w:ascii="Arial" w:hAnsi="Arial" w:cs="Arial"/>
                <w:sz w:val="20"/>
                <w:szCs w:val="20"/>
              </w:rPr>
            </w:pPr>
            <w:r w:rsidRPr="5B621C54">
              <w:rPr>
                <w:rFonts w:ascii="Arial" w:hAnsi="Arial" w:cs="Arial"/>
                <w:sz w:val="20"/>
                <w:szCs w:val="20"/>
              </w:rPr>
              <w:t>N/A</w:t>
            </w:r>
          </w:p>
        </w:tc>
      </w:tr>
      <w:tr w:rsidR="00C65AE2" w:rsidRPr="00500C4E" w14:paraId="619872C6" w14:textId="77777777" w:rsidTr="5B621C54">
        <w:tc>
          <w:tcPr>
            <w:tcW w:w="702" w:type="pct"/>
          </w:tcPr>
          <w:p w14:paraId="619872C2" w14:textId="77777777" w:rsidR="00C65AE2" w:rsidRPr="00C65AE2" w:rsidRDefault="5B621C54" w:rsidP="009704D6">
            <w:pPr>
              <w:rPr>
                <w:rFonts w:ascii="Arial" w:hAnsi="Arial" w:cs="Arial"/>
                <w:sz w:val="20"/>
                <w:szCs w:val="20"/>
              </w:rPr>
            </w:pPr>
            <w:r w:rsidRPr="5B621C54">
              <w:rPr>
                <w:rFonts w:ascii="Arial" w:hAnsi="Arial" w:cs="Arial"/>
                <w:sz w:val="20"/>
                <w:szCs w:val="20"/>
              </w:rPr>
              <w:t>REA</w:t>
            </w:r>
          </w:p>
        </w:tc>
        <w:tc>
          <w:tcPr>
            <w:tcW w:w="1433" w:type="pct"/>
          </w:tcPr>
          <w:p w14:paraId="619872C3" w14:textId="77777777" w:rsidR="00C65AE2" w:rsidRPr="00C65AE2" w:rsidRDefault="5B621C54" w:rsidP="009704D6">
            <w:pPr>
              <w:rPr>
                <w:rFonts w:ascii="Arial" w:hAnsi="Arial" w:cs="Arial"/>
                <w:sz w:val="20"/>
                <w:szCs w:val="20"/>
              </w:rPr>
            </w:pPr>
            <w:r w:rsidRPr="5B621C54">
              <w:rPr>
                <w:rFonts w:ascii="Arial" w:hAnsi="Arial" w:cs="Arial"/>
                <w:sz w:val="20"/>
                <w:szCs w:val="20"/>
              </w:rPr>
              <w:t>MEC + MLC</w:t>
            </w:r>
          </w:p>
        </w:tc>
        <w:tc>
          <w:tcPr>
            <w:tcW w:w="1386" w:type="pct"/>
          </w:tcPr>
          <w:p w14:paraId="619872C4" w14:textId="77777777" w:rsidR="00C65AE2" w:rsidRPr="00C65AE2" w:rsidRDefault="5B621C54" w:rsidP="009704D6">
            <w:pPr>
              <w:rPr>
                <w:rFonts w:ascii="Arial" w:hAnsi="Arial" w:cs="Arial"/>
                <w:sz w:val="20"/>
                <w:szCs w:val="20"/>
              </w:rPr>
            </w:pPr>
            <w:r w:rsidRPr="5B621C54">
              <w:rPr>
                <w:rFonts w:ascii="Arial" w:hAnsi="Arial" w:cs="Arial"/>
                <w:sz w:val="20"/>
                <w:szCs w:val="20"/>
              </w:rPr>
              <w:t>MEC + MLC</w:t>
            </w:r>
          </w:p>
        </w:tc>
        <w:tc>
          <w:tcPr>
            <w:tcW w:w="1479" w:type="pct"/>
          </w:tcPr>
          <w:p w14:paraId="619872C5" w14:textId="77777777" w:rsidR="00C65AE2" w:rsidRPr="00C65AE2" w:rsidRDefault="5B621C54" w:rsidP="009704D6">
            <w:pPr>
              <w:rPr>
                <w:rFonts w:ascii="Arial" w:hAnsi="Arial" w:cs="Arial"/>
                <w:sz w:val="20"/>
                <w:szCs w:val="20"/>
              </w:rPr>
            </w:pPr>
            <w:r w:rsidRPr="5B621C54">
              <w:rPr>
                <w:rFonts w:ascii="Arial" w:hAnsi="Arial" w:cs="Arial"/>
                <w:sz w:val="20"/>
                <w:szCs w:val="20"/>
              </w:rPr>
              <w:t>N/A</w:t>
            </w:r>
          </w:p>
        </w:tc>
      </w:tr>
    </w:tbl>
    <w:p w14:paraId="619872C7" w14:textId="77777777" w:rsidR="00C65AE2" w:rsidRPr="00920905" w:rsidRDefault="5B621C54" w:rsidP="00C65AE2">
      <w:pPr>
        <w:rPr>
          <w:sz w:val="20"/>
          <w:szCs w:val="20"/>
        </w:rPr>
      </w:pPr>
      <w:r w:rsidRPr="5B621C54">
        <w:rPr>
          <w:sz w:val="20"/>
          <w:szCs w:val="20"/>
        </w:rPr>
        <w:t>MEC = Measure Equipment Cost; MLC = Measure Labor Cost</w:t>
      </w:r>
    </w:p>
    <w:p w14:paraId="619872C8" w14:textId="77777777" w:rsidR="00C65AE2" w:rsidRDefault="5B621C54" w:rsidP="00C65AE2">
      <w:r w:rsidRPr="5B621C54">
        <w:rPr>
          <w:sz w:val="20"/>
          <w:szCs w:val="20"/>
        </w:rPr>
        <w:t>BEC = Base Case Equipment Cost; BLC = Base Case Labor Cost</w:t>
      </w:r>
    </w:p>
    <w:p w14:paraId="619872C9" w14:textId="77777777" w:rsidR="00FA16B6" w:rsidRPr="007732F4" w:rsidRDefault="00FA16B6" w:rsidP="00FA16B6"/>
    <w:p w14:paraId="619872CA" w14:textId="16FFF3D0" w:rsidR="00C65AE2" w:rsidRDefault="5B621C54" w:rsidP="00C65AE2">
      <w:r>
        <w:t>For the complete list of incremental and full measure costs</w:t>
      </w:r>
      <w:r w:rsidR="00F6124E">
        <w:t xml:space="preserve"> for all options</w:t>
      </w:r>
      <w:r>
        <w:t xml:space="preserve">, see the Cost data spreadsheet that accompanies this </w:t>
      </w:r>
      <w:proofErr w:type="spellStart"/>
      <w:r>
        <w:t>workpaper</w:t>
      </w:r>
      <w:proofErr w:type="spellEnd"/>
      <w:r>
        <w:t>.</w:t>
      </w:r>
    </w:p>
    <w:p w14:paraId="619872CB" w14:textId="77777777" w:rsidR="001D18FB" w:rsidRDefault="001D18FB" w:rsidP="00C65AE2"/>
    <w:p w14:paraId="619872CC" w14:textId="77777777" w:rsidR="00E3478D" w:rsidRDefault="00E3478D" w:rsidP="00C65AE2"/>
    <w:p w14:paraId="619872CD" w14:textId="77777777" w:rsidR="00E40958" w:rsidRPr="00C65AE2" w:rsidRDefault="00E40958" w:rsidP="00C65AE2">
      <w:pPr>
        <w:sectPr w:rsidR="00E40958" w:rsidRPr="00C65AE2" w:rsidSect="00DD2DB8">
          <w:endnotePr>
            <w:numFmt w:val="decimal"/>
          </w:endnotePr>
          <w:pgSz w:w="12240" w:h="15840"/>
          <w:pgMar w:top="1440" w:right="1260" w:bottom="1440" w:left="1260" w:header="720" w:footer="720" w:gutter="0"/>
          <w:pgNumType w:start="1"/>
          <w:cols w:space="720"/>
          <w:docGrid w:linePitch="360"/>
        </w:sectPr>
      </w:pPr>
    </w:p>
    <w:p w14:paraId="6AE370BD" w14:textId="77777777" w:rsidR="001C312F" w:rsidRDefault="001C312F">
      <w:pPr>
        <w:pStyle w:val="Heading1"/>
      </w:pPr>
      <w:bookmarkStart w:id="156" w:name="_Toc511235050"/>
      <w:bookmarkStart w:id="157" w:name="_Toc511134213"/>
      <w:r>
        <w:lastRenderedPageBreak/>
        <w:t>Attachments</w:t>
      </w:r>
      <w:bookmarkEnd w:id="156"/>
    </w:p>
    <w:p w14:paraId="54368BFD" w14:textId="7CDB4080" w:rsidR="001C312F" w:rsidRPr="00F719D2" w:rsidRDefault="004A1C95" w:rsidP="00F3000B">
      <w:pPr>
        <w:spacing w:before="200"/>
      </w:pPr>
      <w:r w:rsidRPr="00F719D2">
        <w:t xml:space="preserve">Outdoor WP </w:t>
      </w:r>
      <w:proofErr w:type="spellStart"/>
      <w:r w:rsidRPr="00F719D2">
        <w:t>InterimSolutionSavings</w:t>
      </w:r>
      <w:proofErr w:type="spellEnd"/>
      <w:r w:rsidRPr="00F719D2">
        <w:t xml:space="preserve"> Data</w:t>
      </w:r>
      <w:r w:rsidR="00E63ED2" w:rsidRPr="00F719D2">
        <w:t>-20180411</w:t>
      </w:r>
      <w:r w:rsidRPr="00F719D2">
        <w:t>.xlsx</w:t>
      </w:r>
    </w:p>
    <w:p w14:paraId="4BA556AE" w14:textId="5E309D2C" w:rsidR="001C312F" w:rsidRPr="00F719D2" w:rsidRDefault="0070333C" w:rsidP="00F3000B">
      <w:pPr>
        <w:tabs>
          <w:tab w:val="left" w:pos="7755"/>
        </w:tabs>
        <w:spacing w:before="200"/>
        <w:rPr>
          <w:szCs w:val="20"/>
        </w:rPr>
      </w:pPr>
      <w:r w:rsidRPr="00F719D2">
        <w:rPr>
          <w:szCs w:val="20"/>
        </w:rPr>
        <w:t xml:space="preserve">Outdoor WP </w:t>
      </w:r>
      <w:proofErr w:type="spellStart"/>
      <w:r w:rsidRPr="00F719D2">
        <w:rPr>
          <w:szCs w:val="20"/>
        </w:rPr>
        <w:t>InterimSolutionCost</w:t>
      </w:r>
      <w:proofErr w:type="spellEnd"/>
      <w:r w:rsidRPr="00F719D2">
        <w:rPr>
          <w:szCs w:val="20"/>
        </w:rPr>
        <w:t xml:space="preserve"> Data-</w:t>
      </w:r>
      <w:r w:rsidR="00E63ED2" w:rsidRPr="00F719D2">
        <w:rPr>
          <w:szCs w:val="20"/>
        </w:rPr>
        <w:t>20180411</w:t>
      </w:r>
      <w:r w:rsidRPr="00F719D2">
        <w:rPr>
          <w:szCs w:val="20"/>
        </w:rPr>
        <w:t>.xlsx</w:t>
      </w:r>
      <w:r w:rsidR="001C312F" w:rsidRPr="00F719D2">
        <w:rPr>
          <w:szCs w:val="20"/>
        </w:rPr>
        <w:tab/>
      </w:r>
    </w:p>
    <w:p w14:paraId="2E9638C2" w14:textId="79E444CB" w:rsidR="001C312F" w:rsidRDefault="007A471A" w:rsidP="00F3000B">
      <w:pPr>
        <w:spacing w:before="200"/>
        <w:rPr>
          <w:rFonts w:ascii="Arial" w:hAnsi="Arial" w:cs="Arial"/>
          <w:b/>
          <w:bCs/>
          <w:kern w:val="32"/>
          <w:sz w:val="32"/>
          <w:szCs w:val="32"/>
        </w:rPr>
      </w:pPr>
      <w:r w:rsidRPr="00F719D2">
        <w:t xml:space="preserve">PGECOLTG151 R8 </w:t>
      </w:r>
      <w:proofErr w:type="spellStart"/>
      <w:r w:rsidRPr="00F719D2">
        <w:t>InterimSolution</w:t>
      </w:r>
      <w:proofErr w:type="spellEnd"/>
      <w:r w:rsidRPr="00F719D2">
        <w:t xml:space="preserve"> EDReport.xlsx</w:t>
      </w:r>
      <w:r w:rsidR="001C312F">
        <w:br w:type="page"/>
      </w:r>
      <w:bookmarkStart w:id="158" w:name="_GoBack"/>
      <w:bookmarkEnd w:id="158"/>
    </w:p>
    <w:p w14:paraId="619872CE" w14:textId="77777777" w:rsidR="000B0167" w:rsidRPr="008A1DA4" w:rsidRDefault="5B621C54" w:rsidP="004C1EF7">
      <w:pPr>
        <w:pStyle w:val="Heading1"/>
        <w:spacing w:after="0"/>
      </w:pPr>
      <w:bookmarkStart w:id="159" w:name="_Toc511235051"/>
      <w:r>
        <w:lastRenderedPageBreak/>
        <w:t>References</w:t>
      </w:r>
      <w:bookmarkEnd w:id="157"/>
      <w:bookmarkEnd w:id="159"/>
    </w:p>
    <w:sectPr w:rsidR="000B0167" w:rsidRPr="008A1DA4" w:rsidSect="00A343AA">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5310A1" w14:textId="77777777" w:rsidR="00942281" w:rsidRPr="002E217D" w:rsidRDefault="00942281" w:rsidP="002E217D">
      <w:pPr>
        <w:pStyle w:val="Footer"/>
      </w:pPr>
    </w:p>
  </w:endnote>
  <w:endnote w:type="continuationSeparator" w:id="0">
    <w:p w14:paraId="2523AB35" w14:textId="77777777" w:rsidR="00942281" w:rsidRPr="002E217D" w:rsidRDefault="00942281" w:rsidP="002E217D">
      <w:pPr>
        <w:pStyle w:val="Footer"/>
      </w:pPr>
    </w:p>
  </w:endnote>
  <w:endnote w:type="continuationNotice" w:id="1">
    <w:p w14:paraId="192061FE" w14:textId="77777777" w:rsidR="00942281" w:rsidRDefault="00942281"/>
  </w:endnote>
  <w:endnote w:id="2">
    <w:p w14:paraId="61987301" w14:textId="106ACAEE" w:rsidR="001866C7" w:rsidRDefault="001866C7" w:rsidP="003C1EBD">
      <w:pPr>
        <w:pStyle w:val="EndnoteText"/>
      </w:pPr>
      <w:r>
        <w:rPr>
          <w:rStyle w:val="EndnoteReference"/>
        </w:rPr>
        <w:endnoteRef/>
      </w:r>
      <w:r>
        <w:t xml:space="preserve"> </w:t>
      </w:r>
      <w:proofErr w:type="spellStart"/>
      <w:r>
        <w:t>DesignLights</w:t>
      </w:r>
      <w:proofErr w:type="spellEnd"/>
      <w:r>
        <w:t xml:space="preserve"> Consortium. </w:t>
      </w:r>
      <w:proofErr w:type="gramStart"/>
      <w:r w:rsidRPr="71903359">
        <w:rPr>
          <w:i/>
          <w:iCs/>
        </w:rPr>
        <w:t>Qualified Products List.</w:t>
      </w:r>
      <w:proofErr w:type="gramEnd"/>
      <w:r>
        <w:t xml:space="preserve"> NEEPDLCQPL.xls </w:t>
      </w:r>
    </w:p>
    <w:p w14:paraId="61987302" w14:textId="77777777" w:rsidR="001866C7" w:rsidRDefault="001866C7" w:rsidP="003C1EBD">
      <w:pPr>
        <w:pStyle w:val="EndnoteText"/>
      </w:pPr>
    </w:p>
  </w:endnote>
  <w:endnote w:id="3">
    <w:p w14:paraId="61987303" w14:textId="5617DEA0" w:rsidR="001866C7" w:rsidRDefault="001866C7">
      <w:pPr>
        <w:pStyle w:val="EndnoteText"/>
      </w:pPr>
      <w:r>
        <w:rPr>
          <w:rStyle w:val="EndnoteReference"/>
        </w:rPr>
        <w:endnoteRef/>
      </w:r>
      <w:r>
        <w:t xml:space="preserve"> </w:t>
      </w:r>
      <w:proofErr w:type="spellStart"/>
      <w:r>
        <w:t>DesignLights</w:t>
      </w:r>
      <w:proofErr w:type="spellEnd"/>
      <w:r>
        <w:t xml:space="preserve"> Consortium. </w:t>
      </w:r>
      <w:proofErr w:type="gramStart"/>
      <w:r w:rsidRPr="71903359">
        <w:rPr>
          <w:i/>
          <w:iCs/>
        </w:rPr>
        <w:t>Technical Requirements Table v4.3.</w:t>
      </w:r>
      <w:proofErr w:type="gramEnd"/>
      <w:r>
        <w:t xml:space="preserve"> </w:t>
      </w:r>
      <w:hyperlink r:id="rId1" w:history="1">
        <w:r w:rsidRPr="009136E3">
          <w:rPr>
            <w:rStyle w:val="Hyperlink"/>
          </w:rPr>
          <w:t>https://www.designlights.org/default/assets/File/SSL/DLC_Technical-Requirements-V-4-3.pdf</w:t>
        </w:r>
      </w:hyperlink>
    </w:p>
    <w:p w14:paraId="61987304" w14:textId="77777777" w:rsidR="001866C7" w:rsidRDefault="001866C7" w:rsidP="003B2C14">
      <w:pPr>
        <w:pStyle w:val="EndnoteText"/>
      </w:pPr>
      <w:r w:rsidRPr="71903359">
        <w:rPr>
          <w:i/>
          <w:iCs/>
        </w:rPr>
        <w:t>Note.</w:t>
      </w:r>
      <w:r>
        <w:t xml:space="preserve"> The IES holds a contrary view: “There should be no minimum performance limits set on light sources and luminaires, but correct measures in design and control should be utilized instead. The use of a lumen per watt rating for luminaires is not endorsed by the IES and does not necessarily achieve the goals of energy reduction while maintaining a high quality lighted environment. The use of an energy standard to control lighting system efficiency is far more effective and will allow a designer to implement the requirements of the design without limitations on technology.” </w:t>
      </w:r>
      <w:proofErr w:type="gramStart"/>
      <w:r>
        <w:t>Illuminating Engineering Society.</w:t>
      </w:r>
      <w:proofErr w:type="gramEnd"/>
      <w:r>
        <w:t xml:space="preserve"> </w:t>
      </w:r>
      <w:proofErr w:type="gramStart"/>
      <w:r w:rsidRPr="71903359">
        <w:rPr>
          <w:i/>
          <w:iCs/>
        </w:rPr>
        <w:t>Standards for Energy Efficient Outdoor Lighting.</w:t>
      </w:r>
      <w:proofErr w:type="gramEnd"/>
      <w:r>
        <w:t xml:space="preserve"> </w:t>
      </w:r>
      <w:proofErr w:type="gramStart"/>
      <w:r>
        <w:t>PS-4-10.</w:t>
      </w:r>
      <w:proofErr w:type="gramEnd"/>
      <w:r>
        <w:t xml:space="preserve"> 2010. http://www.ies.org/PDF/PositionStatements/PS-04-10.pdf</w:t>
      </w:r>
    </w:p>
    <w:p w14:paraId="61987305" w14:textId="77777777" w:rsidR="001866C7" w:rsidRDefault="001866C7">
      <w:pPr>
        <w:pStyle w:val="EndnoteText"/>
      </w:pPr>
    </w:p>
  </w:endnote>
  <w:endnote w:id="4">
    <w:p w14:paraId="6BD3458B" w14:textId="56942EE1" w:rsidR="001866C7" w:rsidRPr="00960CD8" w:rsidRDefault="001866C7" w:rsidP="00094AFF">
      <w:pPr>
        <w:pStyle w:val="EndnoteText"/>
      </w:pPr>
      <w:r w:rsidRPr="00960CD8">
        <w:rPr>
          <w:rStyle w:val="EndnoteReference"/>
        </w:rPr>
        <w:endnoteRef/>
      </w:r>
      <w:r w:rsidRPr="00960CD8">
        <w:t xml:space="preserve"> </w:t>
      </w:r>
      <w:proofErr w:type="spellStart"/>
      <w:r w:rsidRPr="00960CD8">
        <w:t>CALiPER</w:t>
      </w:r>
      <w:proofErr w:type="spellEnd"/>
      <w:r w:rsidRPr="00960CD8">
        <w:t xml:space="preserve"> Snapshot Outdoor Area Lighting.  </w:t>
      </w:r>
      <w:proofErr w:type="gramStart"/>
      <w:r w:rsidRPr="00960CD8">
        <w:t>DOE.</w:t>
      </w:r>
      <w:proofErr w:type="gramEnd"/>
      <w:r w:rsidRPr="00960CD8">
        <w:t xml:space="preserve">  September 20, 2017. </w:t>
      </w:r>
      <w:hyperlink r:id="rId2" w:history="1">
        <w:r w:rsidRPr="00960CD8">
          <w:rPr>
            <w:rStyle w:val="Hyperlink"/>
          </w:rPr>
          <w:t>https://www.energy.gov/sites/prod/files/2017/10/f37/snapshot2017_outdoor-area.pdf</w:t>
        </w:r>
      </w:hyperlink>
    </w:p>
    <w:p w14:paraId="1A40E3BA" w14:textId="77777777" w:rsidR="001866C7" w:rsidRPr="0076474B" w:rsidRDefault="001866C7" w:rsidP="00094AFF">
      <w:pPr>
        <w:pStyle w:val="EndnoteText"/>
        <w:rPr>
          <w:rFonts w:ascii="Arial" w:hAnsi="Arial"/>
        </w:rPr>
      </w:pPr>
    </w:p>
  </w:endnote>
  <w:endnote w:id="5">
    <w:p w14:paraId="61987316" w14:textId="77777777" w:rsidR="001866C7" w:rsidRDefault="001866C7">
      <w:pPr>
        <w:pStyle w:val="EndnoteText"/>
      </w:pPr>
      <w:r>
        <w:rPr>
          <w:rStyle w:val="EndnoteReference"/>
        </w:rPr>
        <w:endnoteRef/>
      </w:r>
      <w:r>
        <w:t xml:space="preserve"> </w:t>
      </w:r>
      <w:proofErr w:type="gramStart"/>
      <w:r w:rsidRPr="00F054C6">
        <w:t>Remaking Cities Institute, Carnegie Mellon University.</w:t>
      </w:r>
      <w:proofErr w:type="gramEnd"/>
      <w:r w:rsidRPr="00F054C6">
        <w:t xml:space="preserve"> </w:t>
      </w:r>
      <w:r w:rsidRPr="71903359">
        <w:rPr>
          <w:i/>
          <w:iCs/>
        </w:rPr>
        <w:t>LED Street Light Research Project: Pittsburgh, Pennsylvania.</w:t>
      </w:r>
      <w:r w:rsidRPr="00F054C6">
        <w:t xml:space="preserve"> September 2011. http://www.cmu.edu/rci/publications/index.html</w:t>
      </w:r>
    </w:p>
    <w:p w14:paraId="61987317" w14:textId="77777777" w:rsidR="001866C7" w:rsidRDefault="001866C7">
      <w:pPr>
        <w:pStyle w:val="EndnoteText"/>
      </w:pPr>
    </w:p>
  </w:endnote>
  <w:endnote w:id="6">
    <w:p w14:paraId="6198731A" w14:textId="77777777" w:rsidR="001866C7" w:rsidRDefault="001866C7" w:rsidP="71903359">
      <w:pPr>
        <w:pStyle w:val="EndnoteText"/>
        <w:rPr>
          <w:rFonts w:cs="Arial"/>
          <w:i/>
          <w:iCs/>
        </w:rPr>
      </w:pPr>
      <w:r>
        <w:rPr>
          <w:rStyle w:val="EndnoteReference"/>
        </w:rPr>
        <w:endnoteRef/>
      </w:r>
      <w:r>
        <w:t xml:space="preserve"> </w:t>
      </w:r>
      <w:r w:rsidRPr="00784500">
        <w:rPr>
          <w:rFonts w:cs="Arial"/>
        </w:rPr>
        <w:t xml:space="preserve">The </w:t>
      </w:r>
      <w:r>
        <w:rPr>
          <w:rFonts w:cs="Arial"/>
        </w:rPr>
        <w:t>table “Measure Application Type” in the Measure Catalog can be found on the Database for Energy-Efficient Resources (</w:t>
      </w:r>
      <w:r w:rsidRPr="00784500">
        <w:rPr>
          <w:rFonts w:cs="Arial"/>
        </w:rPr>
        <w:t>DEER</w:t>
      </w:r>
      <w:r>
        <w:rPr>
          <w:rFonts w:cs="Arial"/>
        </w:rPr>
        <w:t>) website</w:t>
      </w:r>
      <w:r w:rsidRPr="00784500">
        <w:rPr>
          <w:rFonts w:cs="Arial"/>
        </w:rPr>
        <w:t xml:space="preserve"> </w:t>
      </w:r>
      <w:hyperlink r:id="rId3" w:history="1">
        <w:r w:rsidRPr="005376F2">
          <w:rPr>
            <w:rStyle w:val="Hyperlink"/>
            <w:rFonts w:cs="Arial"/>
          </w:rPr>
          <w:t>www.deeresources.com</w:t>
        </w:r>
      </w:hyperlink>
      <w:r w:rsidRPr="71903359">
        <w:rPr>
          <w:rFonts w:cs="Arial"/>
          <w:i/>
          <w:iCs/>
        </w:rPr>
        <w:t>.</w:t>
      </w:r>
    </w:p>
    <w:p w14:paraId="6198731B" w14:textId="77777777" w:rsidR="001866C7" w:rsidRDefault="001866C7" w:rsidP="000C5B86">
      <w:pPr>
        <w:pStyle w:val="EndnoteText"/>
      </w:pPr>
    </w:p>
  </w:endnote>
  <w:endnote w:id="7">
    <w:p w14:paraId="6198731C" w14:textId="77777777" w:rsidR="001866C7" w:rsidRDefault="001866C7" w:rsidP="0095014B">
      <w:pPr>
        <w:pStyle w:val="EndnoteText"/>
      </w:pPr>
      <w:r>
        <w:rPr>
          <w:rStyle w:val="EndnoteReference"/>
        </w:rPr>
        <w:endnoteRef/>
      </w:r>
      <w:r>
        <w:t xml:space="preserve"> California Energy Commission </w:t>
      </w:r>
      <w:r w:rsidRPr="71903359">
        <w:rPr>
          <w:i/>
          <w:iCs/>
        </w:rPr>
        <w:t xml:space="preserve">Title 20: California Appliance Regulations </w:t>
      </w:r>
      <w:r>
        <w:t xml:space="preserve">2016. </w:t>
      </w:r>
      <w:hyperlink r:id="rId4" w:history="1">
        <w:r w:rsidRPr="008C7AD0">
          <w:rPr>
            <w:rStyle w:val="Hyperlink"/>
          </w:rPr>
          <w:t>http://www.energy.ca.gov/2016publications/CEC-140-2016-001/CEC-140-2016-001-REV3.pdf</w:t>
        </w:r>
      </w:hyperlink>
      <w:r>
        <w:t xml:space="preserve"> </w:t>
      </w:r>
    </w:p>
    <w:p w14:paraId="6198731D" w14:textId="77777777" w:rsidR="001866C7" w:rsidRPr="00573B26" w:rsidRDefault="001866C7" w:rsidP="0095014B">
      <w:pPr>
        <w:pStyle w:val="EndnoteText"/>
      </w:pPr>
    </w:p>
  </w:endnote>
  <w:endnote w:id="8">
    <w:p w14:paraId="6198731E" w14:textId="77777777" w:rsidR="001866C7" w:rsidRPr="00573B26" w:rsidRDefault="001866C7" w:rsidP="71903359">
      <w:pPr>
        <w:pStyle w:val="EndnoteText"/>
        <w:rPr>
          <w:i/>
          <w:iCs/>
        </w:rPr>
      </w:pPr>
      <w:r>
        <w:rPr>
          <w:rStyle w:val="EndnoteReference"/>
        </w:rPr>
        <w:endnoteRef/>
      </w:r>
      <w:r>
        <w:t xml:space="preserve"> </w:t>
      </w:r>
      <w:proofErr w:type="gramStart"/>
      <w:r>
        <w:t xml:space="preserve">DOE </w:t>
      </w:r>
      <w:r w:rsidRPr="71903359">
        <w:rPr>
          <w:i/>
          <w:iCs/>
        </w:rPr>
        <w:t>Energy Conservation Standards for Metal Halide Lamp Fixtures; Final Rule.</w:t>
      </w:r>
      <w:proofErr w:type="gramEnd"/>
      <w:r w:rsidRPr="71903359">
        <w:rPr>
          <w:i/>
          <w:iCs/>
        </w:rPr>
        <w:t xml:space="preserve"> </w:t>
      </w:r>
      <w:hyperlink r:id="rId5" w:history="1">
        <w:r w:rsidRPr="008C7AD0">
          <w:rPr>
            <w:rStyle w:val="Hyperlink"/>
          </w:rPr>
          <w:t>https://www.regulations.gov/document?D=EERE-2009-BT-STD-0018-0072</w:t>
        </w:r>
      </w:hyperlink>
      <w:r w:rsidRPr="71903359">
        <w:rPr>
          <w:i/>
          <w:iCs/>
        </w:rPr>
        <w:t xml:space="preserve"> </w:t>
      </w:r>
    </w:p>
  </w:endnote>
  <w:endnote w:id="9">
    <w:p w14:paraId="68B7DB0D" w14:textId="77777777" w:rsidR="001866C7" w:rsidRDefault="001866C7" w:rsidP="00C8767E">
      <w:pPr>
        <w:pStyle w:val="EndnoteText"/>
      </w:pPr>
    </w:p>
    <w:p w14:paraId="61987322" w14:textId="77777777" w:rsidR="001866C7" w:rsidRDefault="001866C7" w:rsidP="00C8767E">
      <w:pPr>
        <w:pStyle w:val="EndnoteText"/>
      </w:pPr>
      <w:r>
        <w:rPr>
          <w:rStyle w:val="EndnoteReference"/>
        </w:rPr>
        <w:endnoteRef/>
      </w:r>
      <w:r>
        <w:t xml:space="preserve"> </w:t>
      </w:r>
      <w:proofErr w:type="gramStart"/>
      <w:r w:rsidRPr="00930C2C">
        <w:t xml:space="preserve">DOE Solid-State Lighting </w:t>
      </w:r>
      <w:proofErr w:type="spellStart"/>
      <w:r w:rsidRPr="00930C2C">
        <w:t>CALiPER</w:t>
      </w:r>
      <w:proofErr w:type="spellEnd"/>
      <w:r w:rsidRPr="00930C2C">
        <w:t xml:space="preserve"> Program.</w:t>
      </w:r>
      <w:proofErr w:type="gramEnd"/>
      <w:r w:rsidRPr="00930C2C">
        <w:t xml:space="preserve"> </w:t>
      </w:r>
      <w:r w:rsidRPr="71903359">
        <w:rPr>
          <w:i/>
          <w:iCs/>
        </w:rPr>
        <w:t>Round 11 Summary Report</w:t>
      </w:r>
      <w:r w:rsidRPr="002800F7">
        <w:t xml:space="preserve"> (October 2010)—includes roadway arm-mount and post-top luminaires</w:t>
      </w:r>
      <w:r w:rsidRPr="00930C2C">
        <w:t>. http://www1.eere.energy.gov/buildings/ssl/reports.html</w:t>
      </w:r>
    </w:p>
    <w:p w14:paraId="61987323" w14:textId="77777777" w:rsidR="001866C7" w:rsidRDefault="001866C7" w:rsidP="00C8767E">
      <w:pPr>
        <w:pStyle w:val="EndnoteText"/>
      </w:pPr>
      <w:r>
        <w:t>Detailed reports for 36 LED light sources for outdoor applications (as of June 15, 2012) are available at http://www1.eere.energy.gov/buildings/ssl/caliper/default.aspx</w:t>
      </w:r>
    </w:p>
    <w:p w14:paraId="61987324" w14:textId="77777777" w:rsidR="001866C7" w:rsidRDefault="001866C7" w:rsidP="00C8767E">
      <w:pPr>
        <w:pStyle w:val="EndnoteText"/>
      </w:pPr>
    </w:p>
  </w:endnote>
  <w:endnote w:id="10">
    <w:p w14:paraId="61987320" w14:textId="77777777" w:rsidR="001866C7" w:rsidRDefault="001866C7" w:rsidP="00450008">
      <w:pPr>
        <w:pStyle w:val="EndnoteText"/>
      </w:pPr>
      <w:r>
        <w:rPr>
          <w:rStyle w:val="EndnoteReference"/>
        </w:rPr>
        <w:endnoteRef/>
      </w:r>
      <w:r>
        <w:t xml:space="preserve"> </w:t>
      </w:r>
      <w:proofErr w:type="gramStart"/>
      <w:r w:rsidRPr="00872618">
        <w:t>DOE GATEWAY Demonstrations.</w:t>
      </w:r>
      <w:proofErr w:type="gramEnd"/>
      <w:r>
        <w:t xml:space="preserve"> </w:t>
      </w:r>
      <w:r w:rsidRPr="71903359">
        <w:rPr>
          <w:i/>
          <w:iCs/>
        </w:rPr>
        <w:t>Demonstration Assessment of LED Street Lighting: City of Oakland, California</w:t>
      </w:r>
      <w:r w:rsidRPr="00872618">
        <w:t xml:space="preserve"> (</w:t>
      </w:r>
      <w:r>
        <w:t>2008</w:t>
      </w:r>
      <w:r w:rsidRPr="00872618">
        <w:t>)</w:t>
      </w:r>
      <w:r>
        <w:t xml:space="preserve">. </w:t>
      </w:r>
      <w:r w:rsidRPr="00872618">
        <w:t>http://www1.eere.energy.gov/buildings/ssl/gatewaydemos_results.html</w:t>
      </w:r>
    </w:p>
    <w:p w14:paraId="61987321" w14:textId="77777777" w:rsidR="001866C7" w:rsidRDefault="001866C7" w:rsidP="00450008">
      <w:pPr>
        <w:pStyle w:val="EndnoteText"/>
      </w:pPr>
    </w:p>
  </w:endnote>
  <w:endnote w:id="11">
    <w:p w14:paraId="3BB15869" w14:textId="77777777" w:rsidR="001866C7" w:rsidRPr="001D18FB" w:rsidRDefault="001866C7" w:rsidP="00006704">
      <w:pPr>
        <w:pStyle w:val="EndnoteText"/>
      </w:pPr>
      <w:r>
        <w:rPr>
          <w:rStyle w:val="EndnoteReference"/>
        </w:rPr>
        <w:endnoteRef/>
      </w:r>
      <w:r>
        <w:t xml:space="preserve"> </w:t>
      </w:r>
      <w:proofErr w:type="gramStart"/>
      <w:r>
        <w:t>Navigant Consulting.</w:t>
      </w:r>
      <w:proofErr w:type="gramEnd"/>
      <w:r w:rsidRPr="001D18FB">
        <w:t xml:space="preserve"> </w:t>
      </w:r>
      <w:r w:rsidRPr="71903359">
        <w:rPr>
          <w:i/>
          <w:iCs/>
        </w:rPr>
        <w:t xml:space="preserve">California LED Pricing Analysis – Final Draft.  </w:t>
      </w:r>
      <w:r>
        <w:t xml:space="preserve">January 2018. </w:t>
      </w:r>
      <w:hyperlink r:id="rId6" w:history="1">
        <w:r w:rsidRPr="0076474B">
          <w:rPr>
            <w:rStyle w:val="Hyperlink"/>
            <w:rFonts w:ascii="Arial" w:hAnsi="Arial" w:cs="Arial"/>
          </w:rPr>
          <w:t>http://www.calmac.org/publications/LED_Pricing_Analysis_Report_-_Revised_1.19.2018_Final.pdf</w:t>
        </w:r>
      </w:hyperlink>
      <w:r>
        <w:t xml:space="preserve"> </w:t>
      </w:r>
    </w:p>
    <w:p w14:paraId="1D998585" w14:textId="77777777" w:rsidR="001866C7" w:rsidRDefault="001866C7" w:rsidP="00006704">
      <w:pPr>
        <w:pStyle w:val="EndnoteText"/>
      </w:pPr>
    </w:p>
  </w:endnote>
  <w:endnote w:id="12">
    <w:p w14:paraId="013DEA91" w14:textId="485A12BA" w:rsidR="001866C7" w:rsidRDefault="001866C7">
      <w:pPr>
        <w:pStyle w:val="EndnoteText"/>
        <w:rPr>
          <w:rFonts w:ascii="Arial" w:hAnsi="Arial" w:cs="Arial"/>
        </w:rPr>
      </w:pPr>
      <w:r>
        <w:rPr>
          <w:rStyle w:val="EndnoteReference"/>
        </w:rPr>
        <w:endnoteRef/>
      </w:r>
      <w:r>
        <w:t xml:space="preserve"> </w:t>
      </w:r>
      <w:proofErr w:type="gramStart"/>
      <w:r>
        <w:t>Navigant Consulting.</w:t>
      </w:r>
      <w:proofErr w:type="gramEnd"/>
      <w:r>
        <w:t xml:space="preserve">  California LED </w:t>
      </w:r>
      <w:proofErr w:type="spellStart"/>
      <w:r>
        <w:t>Workpaper</w:t>
      </w:r>
      <w:proofErr w:type="spellEnd"/>
      <w:r>
        <w:t xml:space="preserve"> Update Study – Final Report.  August 28, 2015.  </w:t>
      </w:r>
      <w:hyperlink r:id="rId7" w:history="1">
        <w:r w:rsidRPr="0076474B">
          <w:rPr>
            <w:rStyle w:val="Hyperlink"/>
            <w:rFonts w:ascii="Arial" w:hAnsi="Arial" w:cs="Arial"/>
          </w:rPr>
          <w:t>http://www.calmac.org/publications/LED_Study_Report_FINAL_201510029.pdf</w:t>
        </w:r>
      </w:hyperlink>
    </w:p>
    <w:p w14:paraId="428D3C11" w14:textId="77777777" w:rsidR="001866C7" w:rsidRDefault="001866C7">
      <w:pPr>
        <w:pStyle w:val="EndnoteText"/>
      </w:pPr>
    </w:p>
  </w:endnote>
  <w:endnote w:id="13">
    <w:p w14:paraId="61987325" w14:textId="77777777" w:rsidR="001866C7" w:rsidRDefault="001866C7">
      <w:pPr>
        <w:pStyle w:val="EndnoteText"/>
      </w:pPr>
      <w:r>
        <w:rPr>
          <w:rStyle w:val="EndnoteReference"/>
        </w:rPr>
        <w:endnoteRef/>
      </w:r>
      <w:r>
        <w:t xml:space="preserve"> </w:t>
      </w:r>
      <w:proofErr w:type="gramStart"/>
      <w:r>
        <w:t>Lighting Research Center.</w:t>
      </w:r>
      <w:proofErr w:type="gramEnd"/>
      <w:r>
        <w:t xml:space="preserve"> </w:t>
      </w:r>
      <w:proofErr w:type="gramStart"/>
      <w:r w:rsidRPr="71903359">
        <w:rPr>
          <w:i/>
          <w:iCs/>
        </w:rPr>
        <w:t>Lighting Answers: Mid-wattage Metal Halide Lamps.</w:t>
      </w:r>
      <w:proofErr w:type="gramEnd"/>
      <w:r>
        <w:t xml:space="preserve"> Accessed at </w:t>
      </w:r>
      <w:hyperlink r:id="rId8" w:history="1">
        <w:r w:rsidRPr="0071046C">
          <w:rPr>
            <w:rStyle w:val="Hyperlink"/>
          </w:rPr>
          <w:t>http://www.lrc.rpi.edu/programs/nlpip/lightinganswers/mwmhl/characteristics6.asp</w:t>
        </w:r>
      </w:hyperlink>
      <w:r>
        <w:t xml:space="preserve"> </w:t>
      </w:r>
    </w:p>
    <w:p w14:paraId="61987326" w14:textId="77777777" w:rsidR="001866C7" w:rsidRDefault="001866C7">
      <w:pPr>
        <w:pStyle w:val="EndnoteText"/>
      </w:pPr>
    </w:p>
  </w:endnote>
  <w:endnote w:id="14">
    <w:p w14:paraId="61987327" w14:textId="77777777" w:rsidR="001866C7" w:rsidRPr="00A22827" w:rsidRDefault="001866C7" w:rsidP="001E5E81">
      <w:pPr>
        <w:pStyle w:val="EndnoteText"/>
      </w:pPr>
      <w:r>
        <w:rPr>
          <w:rStyle w:val="EndnoteReference"/>
        </w:rPr>
        <w:endnoteRef/>
      </w:r>
      <w:r>
        <w:t xml:space="preserve"> </w:t>
      </w:r>
      <w:proofErr w:type="gramStart"/>
      <w:r>
        <w:t xml:space="preserve">DOE </w:t>
      </w:r>
      <w:r w:rsidRPr="71903359">
        <w:rPr>
          <w:i/>
          <w:iCs/>
        </w:rPr>
        <w:t>Lighting Facts Database.</w:t>
      </w:r>
      <w:proofErr w:type="gramEnd"/>
      <w:r w:rsidRPr="71903359">
        <w:rPr>
          <w:i/>
          <w:iCs/>
        </w:rPr>
        <w:t xml:space="preserve"> </w:t>
      </w:r>
      <w:r>
        <w:t>September 26</w:t>
      </w:r>
      <w:r w:rsidRPr="00A22827">
        <w:rPr>
          <w:vertAlign w:val="superscript"/>
        </w:rPr>
        <w:t>th</w:t>
      </w:r>
      <w:r>
        <w:t>, 2017.</w:t>
      </w:r>
      <w:r w:rsidRPr="71903359">
        <w:rPr>
          <w:i/>
          <w:iCs/>
        </w:rPr>
        <w:t xml:space="preserve"> </w:t>
      </w:r>
      <w:r w:rsidRPr="00A22827">
        <w:t>http://lightingfacts.com/Products</w:t>
      </w:r>
    </w:p>
    <w:p w14:paraId="61987328" w14:textId="77777777" w:rsidR="001866C7" w:rsidRPr="00A22827" w:rsidRDefault="001866C7" w:rsidP="001E5E81">
      <w:pPr>
        <w:pStyle w:val="EndnoteText"/>
        <w:rPr>
          <w:i/>
        </w:rPr>
      </w:pPr>
    </w:p>
  </w:endnote>
  <w:endnote w:id="15">
    <w:p w14:paraId="61987329" w14:textId="77777777" w:rsidR="001866C7" w:rsidRDefault="001866C7" w:rsidP="001E5E81">
      <w:pPr>
        <w:pStyle w:val="EndnoteText"/>
      </w:pPr>
      <w:r>
        <w:rPr>
          <w:rStyle w:val="EndnoteReference"/>
        </w:rPr>
        <w:endnoteRef/>
      </w:r>
      <w:r>
        <w:t xml:space="preserve"> </w:t>
      </w:r>
      <w:proofErr w:type="gramStart"/>
      <w:r>
        <w:t>DOE and Pacific Northwest National Laboratory (PNNL).</w:t>
      </w:r>
      <w:proofErr w:type="gramEnd"/>
      <w:r>
        <w:t xml:space="preserve"> </w:t>
      </w:r>
      <w:r w:rsidRPr="71903359">
        <w:rPr>
          <w:i/>
          <w:iCs/>
        </w:rPr>
        <w:t>Lumen Maintenance and Light Loss Factors: Consequences of Current Design Practices for LEDs</w:t>
      </w:r>
      <w:r>
        <w:t xml:space="preserve">, page 3. </w:t>
      </w:r>
      <w:hyperlink r:id="rId9" w:history="1">
        <w:r w:rsidRPr="0071046C">
          <w:rPr>
            <w:rStyle w:val="Hyperlink"/>
          </w:rPr>
          <w:t>http://www.pnnl.gov/main/publications/external/technical_reports/PNNL-22727.pdf</w:t>
        </w:r>
      </w:hyperlink>
    </w:p>
    <w:p w14:paraId="6198732A" w14:textId="77777777" w:rsidR="001866C7" w:rsidRPr="00D54292" w:rsidRDefault="001866C7" w:rsidP="001E5E81">
      <w:pPr>
        <w:pStyle w:val="EndnoteText"/>
        <w:rPr>
          <w:i/>
        </w:rPr>
      </w:pPr>
    </w:p>
  </w:endnote>
  <w:endnote w:id="16">
    <w:p w14:paraId="6198732B" w14:textId="77777777" w:rsidR="001866C7" w:rsidRDefault="001866C7" w:rsidP="00671550">
      <w:pPr>
        <w:pStyle w:val="EndnoteText"/>
        <w:rPr>
          <w:rStyle w:val="reference-accessdate"/>
          <w:color w:val="222222"/>
          <w:sz w:val="19"/>
          <w:szCs w:val="19"/>
          <w:shd w:val="clear" w:color="auto" w:fill="FFFFFF"/>
        </w:rPr>
      </w:pPr>
      <w:r w:rsidRPr="009475E5">
        <w:rPr>
          <w:rStyle w:val="EndnoteReference"/>
        </w:rPr>
        <w:endnoteRef/>
      </w:r>
      <w:r w:rsidRPr="009475E5">
        <w:t xml:space="preserve"> </w:t>
      </w:r>
      <w:hyperlink r:id="rId10" w:tooltip="David H. Freedman (page does not exist)" w:history="1">
        <w:r w:rsidRPr="009475E5">
          <w:rPr>
            <w:rStyle w:val="Hyperlink"/>
            <w:color w:val="A55858"/>
            <w:sz w:val="19"/>
            <w:szCs w:val="19"/>
            <w:shd w:val="clear" w:color="auto" w:fill="FFFFFF"/>
          </w:rPr>
          <w:t>David H. Freedman</w:t>
        </w:r>
      </w:hyperlink>
      <w:r w:rsidRPr="009475E5">
        <w:rPr>
          <w:color w:val="222222"/>
          <w:sz w:val="19"/>
          <w:szCs w:val="19"/>
          <w:shd w:val="clear" w:color="auto" w:fill="FFFFFF"/>
        </w:rPr>
        <w:t> (August 1, 2010). </w:t>
      </w:r>
      <w:hyperlink r:id="rId11" w:history="1">
        <w:proofErr w:type="gramStart"/>
        <w:r w:rsidRPr="009475E5">
          <w:rPr>
            <w:rStyle w:val="Hyperlink"/>
            <w:color w:val="663366"/>
            <w:sz w:val="19"/>
            <w:szCs w:val="19"/>
          </w:rPr>
          <w:t>"The Streetlight Effect"</w:t>
        </w:r>
      </w:hyperlink>
      <w:r w:rsidRPr="009475E5">
        <w:rPr>
          <w:color w:val="222222"/>
          <w:sz w:val="19"/>
          <w:szCs w:val="19"/>
          <w:shd w:val="clear" w:color="auto" w:fill="FFFFFF"/>
        </w:rPr>
        <w:t>.</w:t>
      </w:r>
      <w:proofErr w:type="gramEnd"/>
      <w:r w:rsidRPr="009475E5">
        <w:rPr>
          <w:color w:val="222222"/>
          <w:sz w:val="19"/>
          <w:szCs w:val="19"/>
          <w:shd w:val="clear" w:color="auto" w:fill="FFFFFF"/>
        </w:rPr>
        <w:t> </w:t>
      </w:r>
      <w:hyperlink r:id="rId12" w:tooltip="Discover magazine" w:history="1">
        <w:r w:rsidRPr="71903359">
          <w:rPr>
            <w:rStyle w:val="Hyperlink"/>
            <w:i/>
            <w:iCs/>
            <w:color w:val="0B0080"/>
            <w:sz w:val="19"/>
            <w:szCs w:val="19"/>
            <w:shd w:val="clear" w:color="auto" w:fill="FFFFFF"/>
          </w:rPr>
          <w:t>Discover magazine</w:t>
        </w:r>
      </w:hyperlink>
      <w:r w:rsidRPr="009475E5">
        <w:rPr>
          <w:rStyle w:val="reference-accessdate"/>
          <w:color w:val="222222"/>
          <w:sz w:val="19"/>
          <w:szCs w:val="19"/>
          <w:shd w:val="clear" w:color="auto" w:fill="FFFFFF"/>
        </w:rPr>
        <w:t xml:space="preserve">. </w:t>
      </w:r>
      <w:hyperlink r:id="rId13" w:history="1">
        <w:r w:rsidRPr="0071046C">
          <w:rPr>
            <w:rStyle w:val="Hyperlink"/>
            <w:sz w:val="19"/>
            <w:szCs w:val="19"/>
            <w:shd w:val="clear" w:color="auto" w:fill="FFFFFF"/>
          </w:rPr>
          <w:t>http://discovermagazine.com/2010/jul-aug/29-why-scientific-studies-often-wrong-streetlight-effect</w:t>
        </w:r>
      </w:hyperlink>
      <w:r>
        <w:rPr>
          <w:rStyle w:val="reference-accessdate"/>
          <w:color w:val="222222"/>
          <w:sz w:val="19"/>
          <w:szCs w:val="19"/>
          <w:shd w:val="clear" w:color="auto" w:fill="FFFFFF"/>
        </w:rPr>
        <w:t xml:space="preserve">. </w:t>
      </w:r>
    </w:p>
    <w:p w14:paraId="6198732C" w14:textId="77777777" w:rsidR="001866C7" w:rsidRDefault="001866C7" w:rsidP="00671550">
      <w:pPr>
        <w:pStyle w:val="EndnoteText"/>
      </w:pPr>
      <w:r>
        <w:rPr>
          <w:rStyle w:val="reference-accessdate"/>
          <w:color w:val="222222"/>
          <w:sz w:val="19"/>
          <w:szCs w:val="19"/>
          <w:shd w:val="clear" w:color="auto" w:fill="FFFFFF"/>
        </w:rPr>
        <w:tab/>
      </w:r>
    </w:p>
  </w:endnote>
  <w:endnote w:id="17">
    <w:p w14:paraId="6198732F" w14:textId="2F5521D8" w:rsidR="001866C7" w:rsidRDefault="001866C7">
      <w:pPr>
        <w:pStyle w:val="EndnoteText"/>
      </w:pPr>
      <w:r>
        <w:rPr>
          <w:rStyle w:val="EndnoteReference"/>
        </w:rPr>
        <w:endnoteRef/>
      </w:r>
      <w:r>
        <w:t xml:space="preserve"> </w:t>
      </w:r>
      <w:r w:rsidRPr="00F178CD">
        <w:t xml:space="preserve">2010-2012 WO017 </w:t>
      </w:r>
      <w:proofErr w:type="gramStart"/>
      <w:r w:rsidRPr="00F178CD">
        <w:t>Ex</w:t>
      </w:r>
      <w:proofErr w:type="gramEnd"/>
      <w:r w:rsidRPr="00F178CD">
        <w:t xml:space="preserve"> Ante Measure Cost Study Final Report.  </w:t>
      </w:r>
      <w:proofErr w:type="gramStart"/>
      <w:r w:rsidRPr="00F178CD">
        <w:t xml:space="preserve">Submitted by:  </w:t>
      </w:r>
      <w:proofErr w:type="spellStart"/>
      <w:r w:rsidRPr="00F178CD">
        <w:t>Itron</w:t>
      </w:r>
      <w:proofErr w:type="spellEnd"/>
      <w:r w:rsidRPr="00F178CD">
        <w:t>, Inc.</w:t>
      </w:r>
      <w:proofErr w:type="gramEnd"/>
      <w:r w:rsidRPr="00F178CD">
        <w:t xml:space="preserve">  May 27, 2014.</w:t>
      </w:r>
      <w:r>
        <w:t xml:space="preserve"> Page 4-12.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872E9" w14:textId="77777777" w:rsidR="001866C7" w:rsidRDefault="001866C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9872EA" w14:textId="77777777" w:rsidR="001866C7" w:rsidRDefault="001866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872EB" w14:textId="77777777" w:rsidR="001866C7" w:rsidRDefault="001866C7">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Pr>
        <w:rStyle w:val="PageNumber"/>
        <w:b/>
        <w:noProof/>
        <w:sz w:val="20"/>
        <w:szCs w:val="20"/>
      </w:rPr>
      <w:t>ii</w:t>
    </w:r>
    <w:r>
      <w:rPr>
        <w:rStyle w:val="PageNumber"/>
        <w:b/>
        <w:sz w:val="20"/>
        <w:szCs w:val="20"/>
      </w:rPr>
      <w:fldChar w:fldCharType="end"/>
    </w:r>
  </w:p>
  <w:p w14:paraId="619872EC" w14:textId="77777777" w:rsidR="001866C7" w:rsidRDefault="001866C7" w:rsidP="5B621C54">
    <w:pPr>
      <w:pStyle w:val="Footer"/>
      <w:pBdr>
        <w:top w:val="single" w:sz="4" w:space="1" w:color="auto"/>
      </w:pBdr>
      <w:tabs>
        <w:tab w:val="clear" w:pos="8640"/>
        <w:tab w:val="right" w:pos="9360"/>
      </w:tabs>
      <w:rPr>
        <w:b/>
        <w:bCs/>
        <w:sz w:val="20"/>
        <w:szCs w:val="20"/>
      </w:rPr>
    </w:pPr>
    <w:r w:rsidRPr="5B621C54">
      <w:rPr>
        <w:b/>
        <w:bCs/>
        <w:color w:val="FF0000"/>
        <w:sz w:val="20"/>
        <w:szCs w:val="20"/>
      </w:rPr>
      <w:t xml:space="preserve">Work Paper </w:t>
    </w:r>
    <w:proofErr w:type="gramStart"/>
    <w:r w:rsidRPr="5B621C54">
      <w:rPr>
        <w:b/>
        <w:bCs/>
        <w:color w:val="FF0000"/>
        <w:sz w:val="20"/>
        <w:szCs w:val="20"/>
      </w:rPr>
      <w:t>PGE(</w:t>
    </w:r>
    <w:proofErr w:type="gramEnd"/>
    <w:r w:rsidRPr="5B621C54">
      <w:rPr>
        <w:b/>
        <w:bCs/>
        <w:color w:val="FF0000"/>
        <w:sz w:val="20"/>
        <w:szCs w:val="20"/>
      </w:rPr>
      <w:t>End-Use)###</w:t>
    </w:r>
    <w:r w:rsidRPr="5B621C54">
      <w:rPr>
        <w:b/>
        <w:bCs/>
        <w:sz w:val="20"/>
        <w:szCs w:val="20"/>
      </w:rPr>
      <w:t xml:space="preserve">, Revision </w:t>
    </w:r>
    <w:r w:rsidRPr="5B621C54">
      <w:rPr>
        <w:b/>
        <w:bCs/>
        <w:color w:val="FF0000"/>
        <w:sz w:val="20"/>
        <w:szCs w:val="20"/>
      </w:rPr>
      <w:t>X</w:t>
    </w:r>
    <w:r>
      <w:rPr>
        <w:b/>
        <w:sz w:val="20"/>
        <w:szCs w:val="20"/>
      </w:rPr>
      <w:tab/>
    </w:r>
    <w:r>
      <w:rPr>
        <w:b/>
        <w:sz w:val="20"/>
        <w:szCs w:val="20"/>
      </w:rPr>
      <w:tab/>
    </w:r>
    <w:r w:rsidRPr="5B621C54">
      <w:rPr>
        <w:b/>
        <w:bCs/>
        <w:sz w:val="20"/>
        <w:szCs w:val="20"/>
      </w:rPr>
      <w:t>11/20/2007</w:t>
    </w:r>
  </w:p>
  <w:p w14:paraId="619872ED" w14:textId="77777777" w:rsidR="001866C7" w:rsidRDefault="001866C7" w:rsidP="5B621C54">
    <w:pPr>
      <w:pStyle w:val="Footer"/>
      <w:rPr>
        <w:b/>
        <w:bCs/>
        <w:sz w:val="20"/>
        <w:szCs w:val="20"/>
      </w:rPr>
    </w:pPr>
    <w:r w:rsidRPr="5B621C54">
      <w:rPr>
        <w:b/>
        <w:bCs/>
        <w:sz w:val="20"/>
        <w:szCs w:val="20"/>
      </w:rPr>
      <w:t>Pacific Gas &amp; Electric Company</w:t>
    </w:r>
  </w:p>
  <w:p w14:paraId="619872EE" w14:textId="77777777" w:rsidR="001866C7" w:rsidRDefault="001866C7">
    <w:pPr>
      <w:pStyle w:val="Footer"/>
      <w:rPr>
        <w:b/>
        <w:color w:val="0000FF"/>
        <w:sz w:val="20"/>
        <w:szCs w:val="20"/>
      </w:rPr>
    </w:pPr>
    <w:r>
      <w:rPr>
        <w:b/>
        <w:color w:val="0000FF"/>
        <w:sz w:val="20"/>
        <w:szCs w:val="20"/>
      </w:rPr>
      <w:fldChar w:fldCharType="begin"/>
    </w:r>
    <w:r>
      <w:rPr>
        <w:b/>
        <w:color w:val="0000FF"/>
        <w:sz w:val="20"/>
        <w:szCs w:val="20"/>
      </w:rPr>
      <w:instrText xml:space="preserve"> FILENAME </w:instrText>
    </w:r>
    <w:r>
      <w:rPr>
        <w:b/>
        <w:color w:val="0000FF"/>
        <w:sz w:val="20"/>
        <w:szCs w:val="20"/>
      </w:rPr>
      <w:fldChar w:fldCharType="separate"/>
    </w:r>
    <w:ins w:id="2" w:author="Kwok, Randy" w:date="2018-04-09T10:24:00Z">
      <w:r>
        <w:rPr>
          <w:b/>
          <w:noProof/>
          <w:color w:val="0000FF"/>
          <w:sz w:val="20"/>
          <w:szCs w:val="20"/>
        </w:rPr>
        <w:t>PGECOLTG151 R8 - LED Outdoor Lighting_WIP.docx</w:t>
      </w:r>
    </w:ins>
    <w:del w:id="3" w:author="Kwok, Randy" w:date="2018-04-09T10:22:00Z">
      <w:r w:rsidDel="006D29D6">
        <w:rPr>
          <w:b/>
          <w:noProof/>
          <w:color w:val="0000FF"/>
          <w:sz w:val="20"/>
          <w:szCs w:val="20"/>
        </w:rPr>
        <w:delText>PGECOLTG151 R8 new LED Outdoor Lighting.docx</w:delText>
      </w:r>
    </w:del>
    <w:r>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872EF" w14:textId="52DE95E4" w:rsidR="001866C7" w:rsidRPr="00A716CC" w:rsidRDefault="001866C7" w:rsidP="5B621C54">
    <w:pPr>
      <w:pStyle w:val="Footer"/>
      <w:jc w:val="right"/>
      <w:rPr>
        <w:rFonts w:ascii="Arial" w:hAnsi="Arial" w:cs="Arial"/>
        <w:b/>
        <w:bCs/>
      </w:rPr>
    </w:pPr>
    <w:r w:rsidRPr="5B621C54">
      <w:rPr>
        <w:rFonts w:ascii="Arial" w:hAnsi="Arial" w:cs="Arial"/>
        <w:b/>
        <w:bCs/>
      </w:rPr>
      <w:t>4/</w:t>
    </w:r>
    <w:r>
      <w:rPr>
        <w:rFonts w:ascii="Arial" w:hAnsi="Arial" w:cs="Arial"/>
        <w:b/>
        <w:bCs/>
      </w:rPr>
      <w:t>11</w:t>
    </w:r>
    <w:r w:rsidRPr="5B621C54">
      <w:rPr>
        <w:rFonts w:ascii="Arial" w:hAnsi="Arial" w:cs="Arial"/>
        <w:b/>
        <w:bCs/>
      </w:rPr>
      <w:t>/2018</w:t>
    </w:r>
  </w:p>
  <w:p w14:paraId="619872F0" w14:textId="77777777" w:rsidR="001866C7" w:rsidRDefault="001866C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872F4" w14:textId="77777777" w:rsidR="001866C7" w:rsidRDefault="001866C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9872F5" w14:textId="77777777" w:rsidR="001866C7" w:rsidRDefault="001866C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872F6" w14:textId="0F7246EA" w:rsidR="001866C7" w:rsidRDefault="001866C7">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sidR="00F3000B">
      <w:rPr>
        <w:rStyle w:val="PageNumber"/>
        <w:b/>
        <w:noProof/>
        <w:sz w:val="20"/>
        <w:szCs w:val="20"/>
      </w:rPr>
      <w:t>iv</w:t>
    </w:r>
    <w:r>
      <w:rPr>
        <w:rStyle w:val="PageNumber"/>
        <w:b/>
        <w:sz w:val="20"/>
        <w:szCs w:val="20"/>
      </w:rPr>
      <w:fldChar w:fldCharType="end"/>
    </w:r>
  </w:p>
  <w:p w14:paraId="619872F7" w14:textId="145DA032" w:rsidR="001866C7" w:rsidRPr="001F1362" w:rsidRDefault="001866C7" w:rsidP="5B621C54">
    <w:pPr>
      <w:pStyle w:val="Footer"/>
      <w:pBdr>
        <w:top w:val="single" w:sz="4" w:space="1" w:color="auto"/>
      </w:pBdr>
      <w:tabs>
        <w:tab w:val="clear" w:pos="8640"/>
        <w:tab w:val="right" w:pos="9360"/>
      </w:tabs>
      <w:rPr>
        <w:b/>
        <w:bCs/>
        <w:color w:val="000000" w:themeColor="text1"/>
        <w:sz w:val="20"/>
        <w:szCs w:val="20"/>
      </w:rPr>
    </w:pPr>
    <w:r w:rsidRPr="5B621C54">
      <w:rPr>
        <w:b/>
        <w:bCs/>
        <w:color w:val="000000" w:themeColor="text1"/>
        <w:sz w:val="20"/>
        <w:szCs w:val="20"/>
      </w:rPr>
      <w:t>PGECOLTG151, Revision 8</w:t>
    </w:r>
    <w:r w:rsidRPr="001F1362">
      <w:rPr>
        <w:b/>
        <w:color w:val="000000" w:themeColor="text1"/>
        <w:sz w:val="20"/>
        <w:szCs w:val="20"/>
      </w:rPr>
      <w:tab/>
    </w:r>
    <w:r w:rsidRPr="001F1362">
      <w:rPr>
        <w:b/>
        <w:color w:val="000000" w:themeColor="text1"/>
        <w:sz w:val="20"/>
        <w:szCs w:val="20"/>
      </w:rPr>
      <w:tab/>
    </w:r>
    <w:r w:rsidRPr="5B621C54">
      <w:rPr>
        <w:b/>
        <w:bCs/>
        <w:color w:val="000000" w:themeColor="text1"/>
        <w:sz w:val="20"/>
        <w:szCs w:val="20"/>
      </w:rPr>
      <w:t>4/</w:t>
    </w:r>
    <w:r>
      <w:rPr>
        <w:b/>
        <w:bCs/>
        <w:color w:val="000000" w:themeColor="text1"/>
        <w:sz w:val="20"/>
        <w:szCs w:val="20"/>
      </w:rPr>
      <w:t>11</w:t>
    </w:r>
    <w:r w:rsidRPr="5B621C54">
      <w:rPr>
        <w:b/>
        <w:bCs/>
        <w:color w:val="000000" w:themeColor="text1"/>
        <w:sz w:val="20"/>
        <w:szCs w:val="20"/>
      </w:rPr>
      <w:t>/2018</w:t>
    </w:r>
  </w:p>
  <w:p w14:paraId="619872F8" w14:textId="5F94EF89" w:rsidR="001866C7" w:rsidRPr="001F1362" w:rsidRDefault="001866C7" w:rsidP="5B621C54">
    <w:pPr>
      <w:pStyle w:val="Footer"/>
      <w:pBdr>
        <w:top w:val="single" w:sz="4" w:space="1" w:color="auto"/>
      </w:pBdr>
      <w:tabs>
        <w:tab w:val="clear" w:pos="8640"/>
        <w:tab w:val="right" w:pos="9360"/>
      </w:tabs>
      <w:rPr>
        <w:b/>
        <w:bCs/>
        <w:color w:val="000000" w:themeColor="text1"/>
        <w:sz w:val="20"/>
        <w:szCs w:val="20"/>
      </w:rPr>
    </w:pPr>
    <w:r>
      <w:rPr>
        <w:b/>
        <w:bCs/>
        <w:color w:val="000000" w:themeColor="text1"/>
        <w:sz w:val="20"/>
        <w:szCs w:val="20"/>
      </w:rPr>
      <w:t>LED Outdoor Area &amp; Street L</w:t>
    </w:r>
    <w:r w:rsidRPr="5B621C54">
      <w:rPr>
        <w:b/>
        <w:bCs/>
        <w:color w:val="000000" w:themeColor="text1"/>
        <w:sz w:val="20"/>
        <w:szCs w:val="20"/>
      </w:rPr>
      <w:t>ighting</w:t>
    </w:r>
  </w:p>
  <w:p w14:paraId="619872F9" w14:textId="77777777" w:rsidR="001866C7" w:rsidRPr="001F1362" w:rsidRDefault="001866C7" w:rsidP="5B621C54">
    <w:pPr>
      <w:pStyle w:val="Footer"/>
      <w:pBdr>
        <w:top w:val="single" w:sz="4" w:space="1" w:color="auto"/>
      </w:pBdr>
      <w:tabs>
        <w:tab w:val="clear" w:pos="8640"/>
        <w:tab w:val="right" w:pos="9360"/>
      </w:tabs>
      <w:rPr>
        <w:b/>
        <w:bCs/>
        <w:color w:val="000000" w:themeColor="text1"/>
        <w:sz w:val="20"/>
        <w:szCs w:val="20"/>
      </w:rPr>
    </w:pPr>
    <w:r w:rsidRPr="5B621C54">
      <w:rPr>
        <w:b/>
        <w:bCs/>
        <w:color w:val="000000" w:themeColor="text1"/>
        <w:sz w:val="20"/>
        <w:szCs w:val="20"/>
      </w:rPr>
      <w:t>Pacific Gas &amp; Electric Company</w:t>
    </w:r>
  </w:p>
  <w:p w14:paraId="619872FA" w14:textId="77777777" w:rsidR="001866C7" w:rsidRPr="004E2F62" w:rsidRDefault="001866C7">
    <w:pPr>
      <w:pStyle w:val="Footer"/>
      <w:rPr>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872FC" w14:textId="77777777" w:rsidR="001866C7" w:rsidRDefault="001866C7" w:rsidP="5B621C54">
    <w:pPr>
      <w:pStyle w:val="Footer"/>
      <w:jc w:val="right"/>
      <w:rPr>
        <w:rFonts w:ascii="Arial" w:hAnsi="Arial" w:cs="Arial"/>
        <w:b/>
        <w:bCs/>
        <w:sz w:val="36"/>
        <w:szCs w:val="36"/>
      </w:rPr>
    </w:pPr>
    <w:r w:rsidRPr="5B621C54">
      <w:rPr>
        <w:rFonts w:ascii="Arial" w:hAnsi="Arial" w:cs="Arial"/>
        <w:b/>
        <w:bCs/>
        <w:sz w:val="36"/>
        <w:szCs w:val="36"/>
      </w:rPr>
      <w:t>Date of Last Revision</w:t>
    </w:r>
  </w:p>
  <w:p w14:paraId="619872FD" w14:textId="77777777" w:rsidR="001866C7" w:rsidRDefault="001866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B9383" w14:textId="77777777" w:rsidR="00942281" w:rsidRDefault="00942281">
      <w:r>
        <w:separator/>
      </w:r>
    </w:p>
  </w:footnote>
  <w:footnote w:type="continuationSeparator" w:id="0">
    <w:p w14:paraId="3F3DC71E" w14:textId="77777777" w:rsidR="00942281" w:rsidRDefault="00942281">
      <w:r>
        <w:continuationSeparator/>
      </w:r>
    </w:p>
  </w:footnote>
  <w:footnote w:type="continuationNotice" w:id="1">
    <w:p w14:paraId="4084F4BD" w14:textId="77777777" w:rsidR="00942281" w:rsidRDefault="009422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872E6" w14:textId="77777777" w:rsidR="001866C7" w:rsidRDefault="00942281">
    <w:pPr>
      <w:pStyle w:val="Header"/>
    </w:pPr>
    <w:r>
      <w:rPr>
        <w:noProof/>
      </w:rPr>
      <w:pict w14:anchorId="619872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23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872E7" w14:textId="77777777" w:rsidR="001866C7" w:rsidRDefault="001866C7">
    <w:pPr>
      <w:pStyle w:val="Header"/>
      <w:jc w:val="right"/>
    </w:pPr>
  </w:p>
  <w:p w14:paraId="619872E8" w14:textId="77777777" w:rsidR="001866C7" w:rsidRDefault="001866C7">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872F1" w14:textId="77777777" w:rsidR="001866C7" w:rsidRDefault="00942281">
    <w:pPr>
      <w:pStyle w:val="Header"/>
    </w:pPr>
    <w:r>
      <w:rPr>
        <w:noProof/>
      </w:rPr>
      <w:pict w14:anchorId="619872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239;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872F2" w14:textId="77777777" w:rsidR="001866C7" w:rsidRDefault="001866C7">
    <w:pPr>
      <w:pStyle w:val="Header"/>
      <w:jc w:val="right"/>
    </w:pPr>
  </w:p>
  <w:p w14:paraId="619872F3" w14:textId="77777777" w:rsidR="001866C7" w:rsidRDefault="001866C7">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872FB" w14:textId="77777777" w:rsidR="001866C7" w:rsidRDefault="00942281">
    <w:pPr>
      <w:pStyle w:val="Header"/>
    </w:pPr>
    <w:r>
      <w:rPr>
        <w:noProof/>
      </w:rPr>
      <w:pict w14:anchorId="619873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824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368A"/>
    <w:multiLevelType w:val="hybridMultilevel"/>
    <w:tmpl w:val="F3AEE7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D92849"/>
    <w:multiLevelType w:val="hybridMultilevel"/>
    <w:tmpl w:val="83889CE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093BEF"/>
    <w:multiLevelType w:val="hybridMultilevel"/>
    <w:tmpl w:val="21202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2C2542"/>
    <w:multiLevelType w:val="hybridMultilevel"/>
    <w:tmpl w:val="14148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96539F0"/>
    <w:multiLevelType w:val="multilevel"/>
    <w:tmpl w:val="63E821D0"/>
    <w:lvl w:ilvl="0">
      <w:start w:val="1"/>
      <w:numFmt w:val="bullet"/>
      <w:pStyle w:val="ListBullet"/>
      <w:lvlText w:val=""/>
      <w:lvlJc w:val="left"/>
      <w:pPr>
        <w:tabs>
          <w:tab w:val="num" w:pos="3420"/>
        </w:tabs>
        <w:ind w:left="3420" w:hanging="360"/>
      </w:pPr>
      <w:rPr>
        <w:rFonts w:ascii="Wingdings" w:hAnsi="Wingdings" w:hint="default"/>
        <w:color w:val="996600"/>
        <w:sz w:val="24"/>
      </w:rPr>
    </w:lvl>
    <w:lvl w:ilvl="1">
      <w:start w:val="1"/>
      <w:numFmt w:val="none"/>
      <w:suff w:val="nothing"/>
      <w:lvlText w:val=""/>
      <w:lvlJc w:val="left"/>
      <w:pPr>
        <w:ind w:left="720" w:firstLine="0"/>
      </w:pPr>
      <w:rPr>
        <w:rFonts w:hint="default"/>
      </w:rPr>
    </w:lvl>
    <w:lvl w:ilvl="2">
      <w:start w:val="1"/>
      <w:numFmt w:val="bullet"/>
      <w:lvlText w:val="•"/>
      <w:lvlJc w:val="left"/>
      <w:pPr>
        <w:tabs>
          <w:tab w:val="num" w:pos="1080"/>
        </w:tabs>
        <w:ind w:left="1080" w:hanging="360"/>
      </w:pPr>
      <w:rPr>
        <w:rFonts w:ascii="Times New Roman" w:hAnsi="Times New Roman" w:cs="Times New Roman" w:hint="default"/>
        <w:color w:val="996600"/>
        <w:sz w:val="20"/>
      </w:rPr>
    </w:lvl>
    <w:lvl w:ilvl="3">
      <w:start w:val="1"/>
      <w:numFmt w:val="none"/>
      <w:suff w:val="nothing"/>
      <w:lvlText w:val=""/>
      <w:lvlJc w:val="left"/>
      <w:pPr>
        <w:ind w:left="1080" w:firstLine="0"/>
      </w:pPr>
      <w:rPr>
        <w:rFonts w:hint="default"/>
      </w:rPr>
    </w:lvl>
    <w:lvl w:ilvl="4">
      <w:start w:val="1"/>
      <w:numFmt w:val="bullet"/>
      <w:lvlText w:val=""/>
      <w:lvlJc w:val="left"/>
      <w:pPr>
        <w:tabs>
          <w:tab w:val="num" w:pos="1440"/>
        </w:tabs>
        <w:ind w:left="1440" w:hanging="360"/>
      </w:pPr>
      <w:rPr>
        <w:rFonts w:ascii="Symbol" w:hAnsi="Symbol" w:hint="default"/>
        <w:color w:val="996600"/>
      </w:rPr>
    </w:lvl>
    <w:lvl w:ilvl="5">
      <w:start w:val="1"/>
      <w:numFmt w:val="none"/>
      <w:lvlText w:val=""/>
      <w:lvlJc w:val="left"/>
      <w:pPr>
        <w:tabs>
          <w:tab w:val="num" w:pos="1440"/>
        </w:tabs>
        <w:ind w:left="1440" w:firstLine="0"/>
      </w:pPr>
      <w:rPr>
        <w:rFonts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5">
    <w:nsid w:val="2BF34593"/>
    <w:multiLevelType w:val="hybridMultilevel"/>
    <w:tmpl w:val="AEC8D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2F0831"/>
    <w:multiLevelType w:val="hybridMultilevel"/>
    <w:tmpl w:val="C7E67E7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4778D9"/>
    <w:multiLevelType w:val="hybridMultilevel"/>
    <w:tmpl w:val="42EA91E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DB03AC"/>
    <w:multiLevelType w:val="hybridMultilevel"/>
    <w:tmpl w:val="2130B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EE132F"/>
    <w:multiLevelType w:val="hybridMultilevel"/>
    <w:tmpl w:val="5F42BA46"/>
    <w:lvl w:ilvl="0" w:tplc="9FEA6CB2">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E43B07"/>
    <w:multiLevelType w:val="hybridMultilevel"/>
    <w:tmpl w:val="65640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C307C0"/>
    <w:multiLevelType w:val="hybridMultilevel"/>
    <w:tmpl w:val="C758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2876EA"/>
    <w:multiLevelType w:val="hybridMultilevel"/>
    <w:tmpl w:val="03A6486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F21CE8"/>
    <w:multiLevelType w:val="hybridMultilevel"/>
    <w:tmpl w:val="2F680E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967246"/>
    <w:multiLevelType w:val="hybridMultilevel"/>
    <w:tmpl w:val="62F4A1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C05C0D"/>
    <w:multiLevelType w:val="hybridMultilevel"/>
    <w:tmpl w:val="67C8E7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25229D"/>
    <w:multiLevelType w:val="hybridMultilevel"/>
    <w:tmpl w:val="B3AE87E8"/>
    <w:lvl w:ilvl="0" w:tplc="9CEA5FC6">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8749AF"/>
    <w:multiLevelType w:val="hybridMultilevel"/>
    <w:tmpl w:val="315CFF12"/>
    <w:lvl w:ilvl="0" w:tplc="4BAEBF72">
      <w:start w:val="1"/>
      <w:numFmt w:val="bullet"/>
      <w:lvlText w:val="•"/>
      <w:lvlJc w:val="left"/>
      <w:pPr>
        <w:tabs>
          <w:tab w:val="num" w:pos="720"/>
        </w:tabs>
        <w:ind w:left="720" w:hanging="360"/>
      </w:pPr>
      <w:rPr>
        <w:rFonts w:ascii="Times New Roman" w:hAnsi="Times New Roman" w:hint="default"/>
      </w:rPr>
    </w:lvl>
    <w:lvl w:ilvl="1" w:tplc="FB1600FC" w:tentative="1">
      <w:start w:val="1"/>
      <w:numFmt w:val="bullet"/>
      <w:lvlText w:val="•"/>
      <w:lvlJc w:val="left"/>
      <w:pPr>
        <w:tabs>
          <w:tab w:val="num" w:pos="1440"/>
        </w:tabs>
        <w:ind w:left="1440" w:hanging="360"/>
      </w:pPr>
      <w:rPr>
        <w:rFonts w:ascii="Times New Roman" w:hAnsi="Times New Roman" w:hint="default"/>
      </w:rPr>
    </w:lvl>
    <w:lvl w:ilvl="2" w:tplc="1CFA28BA" w:tentative="1">
      <w:start w:val="1"/>
      <w:numFmt w:val="bullet"/>
      <w:lvlText w:val="•"/>
      <w:lvlJc w:val="left"/>
      <w:pPr>
        <w:tabs>
          <w:tab w:val="num" w:pos="2160"/>
        </w:tabs>
        <w:ind w:left="2160" w:hanging="360"/>
      </w:pPr>
      <w:rPr>
        <w:rFonts w:ascii="Times New Roman" w:hAnsi="Times New Roman" w:hint="default"/>
      </w:rPr>
    </w:lvl>
    <w:lvl w:ilvl="3" w:tplc="CCFC5CB4" w:tentative="1">
      <w:start w:val="1"/>
      <w:numFmt w:val="bullet"/>
      <w:lvlText w:val="•"/>
      <w:lvlJc w:val="left"/>
      <w:pPr>
        <w:tabs>
          <w:tab w:val="num" w:pos="2880"/>
        </w:tabs>
        <w:ind w:left="2880" w:hanging="360"/>
      </w:pPr>
      <w:rPr>
        <w:rFonts w:ascii="Times New Roman" w:hAnsi="Times New Roman" w:hint="default"/>
      </w:rPr>
    </w:lvl>
    <w:lvl w:ilvl="4" w:tplc="F77C107E" w:tentative="1">
      <w:start w:val="1"/>
      <w:numFmt w:val="bullet"/>
      <w:lvlText w:val="•"/>
      <w:lvlJc w:val="left"/>
      <w:pPr>
        <w:tabs>
          <w:tab w:val="num" w:pos="3600"/>
        </w:tabs>
        <w:ind w:left="3600" w:hanging="360"/>
      </w:pPr>
      <w:rPr>
        <w:rFonts w:ascii="Times New Roman" w:hAnsi="Times New Roman" w:hint="default"/>
      </w:rPr>
    </w:lvl>
    <w:lvl w:ilvl="5" w:tplc="109A4216" w:tentative="1">
      <w:start w:val="1"/>
      <w:numFmt w:val="bullet"/>
      <w:lvlText w:val="•"/>
      <w:lvlJc w:val="left"/>
      <w:pPr>
        <w:tabs>
          <w:tab w:val="num" w:pos="4320"/>
        </w:tabs>
        <w:ind w:left="4320" w:hanging="360"/>
      </w:pPr>
      <w:rPr>
        <w:rFonts w:ascii="Times New Roman" w:hAnsi="Times New Roman" w:hint="default"/>
      </w:rPr>
    </w:lvl>
    <w:lvl w:ilvl="6" w:tplc="96D4D222" w:tentative="1">
      <w:start w:val="1"/>
      <w:numFmt w:val="bullet"/>
      <w:lvlText w:val="•"/>
      <w:lvlJc w:val="left"/>
      <w:pPr>
        <w:tabs>
          <w:tab w:val="num" w:pos="5040"/>
        </w:tabs>
        <w:ind w:left="5040" w:hanging="360"/>
      </w:pPr>
      <w:rPr>
        <w:rFonts w:ascii="Times New Roman" w:hAnsi="Times New Roman" w:hint="default"/>
      </w:rPr>
    </w:lvl>
    <w:lvl w:ilvl="7" w:tplc="F8AEB45A" w:tentative="1">
      <w:start w:val="1"/>
      <w:numFmt w:val="bullet"/>
      <w:lvlText w:val="•"/>
      <w:lvlJc w:val="left"/>
      <w:pPr>
        <w:tabs>
          <w:tab w:val="num" w:pos="5760"/>
        </w:tabs>
        <w:ind w:left="5760" w:hanging="360"/>
      </w:pPr>
      <w:rPr>
        <w:rFonts w:ascii="Times New Roman" w:hAnsi="Times New Roman" w:hint="default"/>
      </w:rPr>
    </w:lvl>
    <w:lvl w:ilvl="8" w:tplc="830015F2"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B9B039B"/>
    <w:multiLevelType w:val="hybridMultilevel"/>
    <w:tmpl w:val="2130B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1C5AED"/>
    <w:multiLevelType w:val="hybridMultilevel"/>
    <w:tmpl w:val="F0963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2CA38CD"/>
    <w:multiLevelType w:val="hybridMultilevel"/>
    <w:tmpl w:val="957C1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7D5876"/>
    <w:multiLevelType w:val="multilevel"/>
    <w:tmpl w:val="EEDAE8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nsid w:val="7AA96996"/>
    <w:multiLevelType w:val="hybridMultilevel"/>
    <w:tmpl w:val="E36C5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0"/>
  </w:num>
  <w:num w:numId="4">
    <w:abstractNumId w:val="21"/>
  </w:num>
  <w:num w:numId="5">
    <w:abstractNumId w:val="20"/>
  </w:num>
  <w:num w:numId="6">
    <w:abstractNumId w:val="19"/>
  </w:num>
  <w:num w:numId="7">
    <w:abstractNumId w:val="5"/>
  </w:num>
  <w:num w:numId="8">
    <w:abstractNumId w:val="9"/>
  </w:num>
  <w:num w:numId="9">
    <w:abstractNumId w:val="13"/>
  </w:num>
  <w:num w:numId="10">
    <w:abstractNumId w:val="17"/>
  </w:num>
  <w:num w:numId="11">
    <w:abstractNumId w:val="15"/>
  </w:num>
  <w:num w:numId="12">
    <w:abstractNumId w:val="16"/>
  </w:num>
  <w:num w:numId="13">
    <w:abstractNumId w:val="2"/>
  </w:num>
  <w:num w:numId="14">
    <w:abstractNumId w:val="6"/>
  </w:num>
  <w:num w:numId="15">
    <w:abstractNumId w:val="7"/>
  </w:num>
  <w:num w:numId="16">
    <w:abstractNumId w:val="12"/>
  </w:num>
  <w:num w:numId="17">
    <w:abstractNumId w:val="1"/>
  </w:num>
  <w:num w:numId="18">
    <w:abstractNumId w:val="8"/>
  </w:num>
  <w:num w:numId="19">
    <w:abstractNumId w:val="14"/>
  </w:num>
  <w:num w:numId="20">
    <w:abstractNumId w:val="18"/>
  </w:num>
  <w:num w:numId="21">
    <w:abstractNumId w:val="22"/>
  </w:num>
  <w:num w:numId="22">
    <w:abstractNumId w:val="4"/>
  </w:num>
  <w:num w:numId="23">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4"/>
    <o:shapelayout v:ext="edit">
      <o:idmap v:ext="edit" data="2"/>
    </o:shapelayout>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406"/>
    <w:rsid w:val="00000467"/>
    <w:rsid w:val="00001CD9"/>
    <w:rsid w:val="00004637"/>
    <w:rsid w:val="00006704"/>
    <w:rsid w:val="00015E6C"/>
    <w:rsid w:val="000214E2"/>
    <w:rsid w:val="000219FE"/>
    <w:rsid w:val="00021B9C"/>
    <w:rsid w:val="00023B18"/>
    <w:rsid w:val="00023F85"/>
    <w:rsid w:val="000246AC"/>
    <w:rsid w:val="00024B43"/>
    <w:rsid w:val="000256E4"/>
    <w:rsid w:val="00026ADD"/>
    <w:rsid w:val="00027749"/>
    <w:rsid w:val="00027EBF"/>
    <w:rsid w:val="000302B8"/>
    <w:rsid w:val="0003143B"/>
    <w:rsid w:val="000349A5"/>
    <w:rsid w:val="00037836"/>
    <w:rsid w:val="0004183C"/>
    <w:rsid w:val="00041B0A"/>
    <w:rsid w:val="00046BE6"/>
    <w:rsid w:val="00050BDD"/>
    <w:rsid w:val="00050CEF"/>
    <w:rsid w:val="000512C2"/>
    <w:rsid w:val="0005293F"/>
    <w:rsid w:val="00054B92"/>
    <w:rsid w:val="00055198"/>
    <w:rsid w:val="00057657"/>
    <w:rsid w:val="00057941"/>
    <w:rsid w:val="00060960"/>
    <w:rsid w:val="000612CC"/>
    <w:rsid w:val="000617F1"/>
    <w:rsid w:val="00061D4F"/>
    <w:rsid w:val="0006685B"/>
    <w:rsid w:val="0006740C"/>
    <w:rsid w:val="0006779B"/>
    <w:rsid w:val="00072397"/>
    <w:rsid w:val="000730E8"/>
    <w:rsid w:val="0007310E"/>
    <w:rsid w:val="00075BF8"/>
    <w:rsid w:val="000771D2"/>
    <w:rsid w:val="0007772C"/>
    <w:rsid w:val="0008302B"/>
    <w:rsid w:val="000835AB"/>
    <w:rsid w:val="000852AD"/>
    <w:rsid w:val="000858E6"/>
    <w:rsid w:val="00092162"/>
    <w:rsid w:val="00092313"/>
    <w:rsid w:val="0009289A"/>
    <w:rsid w:val="00092C12"/>
    <w:rsid w:val="00094784"/>
    <w:rsid w:val="00094AFF"/>
    <w:rsid w:val="000962E5"/>
    <w:rsid w:val="000969D1"/>
    <w:rsid w:val="00097B20"/>
    <w:rsid w:val="000A150F"/>
    <w:rsid w:val="000A2AC9"/>
    <w:rsid w:val="000A2B1A"/>
    <w:rsid w:val="000A4130"/>
    <w:rsid w:val="000A42FC"/>
    <w:rsid w:val="000B0167"/>
    <w:rsid w:val="000B121A"/>
    <w:rsid w:val="000B3BBF"/>
    <w:rsid w:val="000B3CAB"/>
    <w:rsid w:val="000B4525"/>
    <w:rsid w:val="000B4690"/>
    <w:rsid w:val="000B6255"/>
    <w:rsid w:val="000B6724"/>
    <w:rsid w:val="000B6D96"/>
    <w:rsid w:val="000C00A3"/>
    <w:rsid w:val="000C03A7"/>
    <w:rsid w:val="000C1808"/>
    <w:rsid w:val="000C36FB"/>
    <w:rsid w:val="000C3C76"/>
    <w:rsid w:val="000C3FB8"/>
    <w:rsid w:val="000C4204"/>
    <w:rsid w:val="000C5B86"/>
    <w:rsid w:val="000D098D"/>
    <w:rsid w:val="000D1DF8"/>
    <w:rsid w:val="000D455D"/>
    <w:rsid w:val="000D712F"/>
    <w:rsid w:val="000E017F"/>
    <w:rsid w:val="000E1314"/>
    <w:rsid w:val="000E188A"/>
    <w:rsid w:val="000E1E77"/>
    <w:rsid w:val="000E21BB"/>
    <w:rsid w:val="000E3F3C"/>
    <w:rsid w:val="000E4C57"/>
    <w:rsid w:val="000E54AF"/>
    <w:rsid w:val="000E7325"/>
    <w:rsid w:val="000F7747"/>
    <w:rsid w:val="00101EDC"/>
    <w:rsid w:val="00104058"/>
    <w:rsid w:val="00104941"/>
    <w:rsid w:val="00105C30"/>
    <w:rsid w:val="00107D11"/>
    <w:rsid w:val="00111AB0"/>
    <w:rsid w:val="00113B2E"/>
    <w:rsid w:val="00113DA6"/>
    <w:rsid w:val="0011669B"/>
    <w:rsid w:val="00117E83"/>
    <w:rsid w:val="001226BF"/>
    <w:rsid w:val="00122B10"/>
    <w:rsid w:val="00123417"/>
    <w:rsid w:val="00125145"/>
    <w:rsid w:val="00125BAC"/>
    <w:rsid w:val="00135A5A"/>
    <w:rsid w:val="00135E94"/>
    <w:rsid w:val="00140F54"/>
    <w:rsid w:val="0014142B"/>
    <w:rsid w:val="00143132"/>
    <w:rsid w:val="00145017"/>
    <w:rsid w:val="00145DBE"/>
    <w:rsid w:val="001462B8"/>
    <w:rsid w:val="0014654E"/>
    <w:rsid w:val="001501BA"/>
    <w:rsid w:val="00150816"/>
    <w:rsid w:val="001516FC"/>
    <w:rsid w:val="00153D65"/>
    <w:rsid w:val="001559A8"/>
    <w:rsid w:val="001600DB"/>
    <w:rsid w:val="00162734"/>
    <w:rsid w:val="001631E4"/>
    <w:rsid w:val="00164DDF"/>
    <w:rsid w:val="001678BD"/>
    <w:rsid w:val="00170992"/>
    <w:rsid w:val="00173BBC"/>
    <w:rsid w:val="001740FC"/>
    <w:rsid w:val="001746AC"/>
    <w:rsid w:val="00175C4A"/>
    <w:rsid w:val="00175F3F"/>
    <w:rsid w:val="001839CB"/>
    <w:rsid w:val="0018554D"/>
    <w:rsid w:val="001856AF"/>
    <w:rsid w:val="001866C7"/>
    <w:rsid w:val="001868A3"/>
    <w:rsid w:val="001874CF"/>
    <w:rsid w:val="00191B45"/>
    <w:rsid w:val="00191CC1"/>
    <w:rsid w:val="00193108"/>
    <w:rsid w:val="00197993"/>
    <w:rsid w:val="00197A49"/>
    <w:rsid w:val="00197CA8"/>
    <w:rsid w:val="001A1DC6"/>
    <w:rsid w:val="001A23DA"/>
    <w:rsid w:val="001A511E"/>
    <w:rsid w:val="001A6172"/>
    <w:rsid w:val="001A7560"/>
    <w:rsid w:val="001A75BB"/>
    <w:rsid w:val="001B1B8C"/>
    <w:rsid w:val="001B31F1"/>
    <w:rsid w:val="001B4957"/>
    <w:rsid w:val="001B49C6"/>
    <w:rsid w:val="001B5371"/>
    <w:rsid w:val="001B6FE4"/>
    <w:rsid w:val="001C312F"/>
    <w:rsid w:val="001C3694"/>
    <w:rsid w:val="001C3924"/>
    <w:rsid w:val="001C7126"/>
    <w:rsid w:val="001C78EA"/>
    <w:rsid w:val="001C7F90"/>
    <w:rsid w:val="001D18FB"/>
    <w:rsid w:val="001D2302"/>
    <w:rsid w:val="001D2CFC"/>
    <w:rsid w:val="001D2E99"/>
    <w:rsid w:val="001D325E"/>
    <w:rsid w:val="001D3A7A"/>
    <w:rsid w:val="001D600D"/>
    <w:rsid w:val="001D6411"/>
    <w:rsid w:val="001E2405"/>
    <w:rsid w:val="001E357A"/>
    <w:rsid w:val="001E474C"/>
    <w:rsid w:val="001E4E6A"/>
    <w:rsid w:val="001E51D0"/>
    <w:rsid w:val="001E5396"/>
    <w:rsid w:val="001E5E81"/>
    <w:rsid w:val="001E6B46"/>
    <w:rsid w:val="001F1362"/>
    <w:rsid w:val="001F432B"/>
    <w:rsid w:val="001F4C2A"/>
    <w:rsid w:val="002021DF"/>
    <w:rsid w:val="00202264"/>
    <w:rsid w:val="00202F85"/>
    <w:rsid w:val="0020418B"/>
    <w:rsid w:val="00204C17"/>
    <w:rsid w:val="002053B8"/>
    <w:rsid w:val="0020661B"/>
    <w:rsid w:val="00213BC7"/>
    <w:rsid w:val="00214A61"/>
    <w:rsid w:val="00216827"/>
    <w:rsid w:val="00220115"/>
    <w:rsid w:val="00220688"/>
    <w:rsid w:val="00222FFA"/>
    <w:rsid w:val="002258CD"/>
    <w:rsid w:val="00230C77"/>
    <w:rsid w:val="002317AF"/>
    <w:rsid w:val="00231C35"/>
    <w:rsid w:val="0023313B"/>
    <w:rsid w:val="00235214"/>
    <w:rsid w:val="002353D5"/>
    <w:rsid w:val="00235ADE"/>
    <w:rsid w:val="00236458"/>
    <w:rsid w:val="00240316"/>
    <w:rsid w:val="00241109"/>
    <w:rsid w:val="00247817"/>
    <w:rsid w:val="0025069A"/>
    <w:rsid w:val="00252990"/>
    <w:rsid w:val="002530C1"/>
    <w:rsid w:val="002540F5"/>
    <w:rsid w:val="00254276"/>
    <w:rsid w:val="00255671"/>
    <w:rsid w:val="0025567A"/>
    <w:rsid w:val="00255A6E"/>
    <w:rsid w:val="00257110"/>
    <w:rsid w:val="00257A62"/>
    <w:rsid w:val="00260D1F"/>
    <w:rsid w:val="00261D91"/>
    <w:rsid w:val="00261DB8"/>
    <w:rsid w:val="002629D2"/>
    <w:rsid w:val="00262E18"/>
    <w:rsid w:val="002660E5"/>
    <w:rsid w:val="00272F07"/>
    <w:rsid w:val="002744CB"/>
    <w:rsid w:val="002764EB"/>
    <w:rsid w:val="00277B19"/>
    <w:rsid w:val="002800F7"/>
    <w:rsid w:val="00281218"/>
    <w:rsid w:val="002823E2"/>
    <w:rsid w:val="00285088"/>
    <w:rsid w:val="00286BFD"/>
    <w:rsid w:val="00290185"/>
    <w:rsid w:val="0029138C"/>
    <w:rsid w:val="002931A7"/>
    <w:rsid w:val="00296065"/>
    <w:rsid w:val="00296B4E"/>
    <w:rsid w:val="00296D97"/>
    <w:rsid w:val="0029788F"/>
    <w:rsid w:val="00297BC1"/>
    <w:rsid w:val="002A2A7D"/>
    <w:rsid w:val="002B0E30"/>
    <w:rsid w:val="002B2335"/>
    <w:rsid w:val="002B5B33"/>
    <w:rsid w:val="002B5E49"/>
    <w:rsid w:val="002B606F"/>
    <w:rsid w:val="002B7ABB"/>
    <w:rsid w:val="002C0F8D"/>
    <w:rsid w:val="002C3F41"/>
    <w:rsid w:val="002C49E8"/>
    <w:rsid w:val="002C4CC9"/>
    <w:rsid w:val="002C6149"/>
    <w:rsid w:val="002C7622"/>
    <w:rsid w:val="002C7780"/>
    <w:rsid w:val="002D00E3"/>
    <w:rsid w:val="002D42D7"/>
    <w:rsid w:val="002D54C6"/>
    <w:rsid w:val="002D5FC5"/>
    <w:rsid w:val="002E109D"/>
    <w:rsid w:val="002E1E5A"/>
    <w:rsid w:val="002E217D"/>
    <w:rsid w:val="002E401D"/>
    <w:rsid w:val="002E6D5B"/>
    <w:rsid w:val="002E745A"/>
    <w:rsid w:val="002F12A1"/>
    <w:rsid w:val="002F3657"/>
    <w:rsid w:val="002F40D7"/>
    <w:rsid w:val="002F4405"/>
    <w:rsid w:val="003003F6"/>
    <w:rsid w:val="00301BB5"/>
    <w:rsid w:val="00302A8B"/>
    <w:rsid w:val="00303C86"/>
    <w:rsid w:val="0030551D"/>
    <w:rsid w:val="003069FF"/>
    <w:rsid w:val="00307EBC"/>
    <w:rsid w:val="0031254A"/>
    <w:rsid w:val="0031343C"/>
    <w:rsid w:val="003136E1"/>
    <w:rsid w:val="003138F1"/>
    <w:rsid w:val="00313A1D"/>
    <w:rsid w:val="00313C77"/>
    <w:rsid w:val="00320925"/>
    <w:rsid w:val="003229B9"/>
    <w:rsid w:val="00323CC7"/>
    <w:rsid w:val="00326023"/>
    <w:rsid w:val="00326080"/>
    <w:rsid w:val="00327167"/>
    <w:rsid w:val="00330403"/>
    <w:rsid w:val="00331D63"/>
    <w:rsid w:val="00332B96"/>
    <w:rsid w:val="00333D88"/>
    <w:rsid w:val="003370B3"/>
    <w:rsid w:val="00341ED8"/>
    <w:rsid w:val="0034293B"/>
    <w:rsid w:val="00342DBA"/>
    <w:rsid w:val="00344DEC"/>
    <w:rsid w:val="0034621C"/>
    <w:rsid w:val="003462DC"/>
    <w:rsid w:val="0036252B"/>
    <w:rsid w:val="0036433B"/>
    <w:rsid w:val="003662C6"/>
    <w:rsid w:val="00366AB2"/>
    <w:rsid w:val="00372AE2"/>
    <w:rsid w:val="00372DBA"/>
    <w:rsid w:val="003751B6"/>
    <w:rsid w:val="0037562E"/>
    <w:rsid w:val="00375E1F"/>
    <w:rsid w:val="003761DC"/>
    <w:rsid w:val="003806DB"/>
    <w:rsid w:val="0038147F"/>
    <w:rsid w:val="00381DDC"/>
    <w:rsid w:val="00382273"/>
    <w:rsid w:val="0038256A"/>
    <w:rsid w:val="00383649"/>
    <w:rsid w:val="00383CC9"/>
    <w:rsid w:val="00384EAB"/>
    <w:rsid w:val="00386104"/>
    <w:rsid w:val="0038781C"/>
    <w:rsid w:val="00387A0A"/>
    <w:rsid w:val="003908AC"/>
    <w:rsid w:val="003924BB"/>
    <w:rsid w:val="003929C4"/>
    <w:rsid w:val="00392B4F"/>
    <w:rsid w:val="00393C24"/>
    <w:rsid w:val="00394EE8"/>
    <w:rsid w:val="003954E4"/>
    <w:rsid w:val="00397431"/>
    <w:rsid w:val="003976B6"/>
    <w:rsid w:val="003A43D2"/>
    <w:rsid w:val="003A723F"/>
    <w:rsid w:val="003B2337"/>
    <w:rsid w:val="003B2560"/>
    <w:rsid w:val="003B2C14"/>
    <w:rsid w:val="003B49A6"/>
    <w:rsid w:val="003B5302"/>
    <w:rsid w:val="003C1EBD"/>
    <w:rsid w:val="003C5447"/>
    <w:rsid w:val="003C5B22"/>
    <w:rsid w:val="003C5BA9"/>
    <w:rsid w:val="003C62B0"/>
    <w:rsid w:val="003D02E3"/>
    <w:rsid w:val="003D3F49"/>
    <w:rsid w:val="003D40BF"/>
    <w:rsid w:val="003D6C51"/>
    <w:rsid w:val="003E29BE"/>
    <w:rsid w:val="003E361D"/>
    <w:rsid w:val="003E4266"/>
    <w:rsid w:val="003E4D94"/>
    <w:rsid w:val="003E6D19"/>
    <w:rsid w:val="003E6DF6"/>
    <w:rsid w:val="003F3A1D"/>
    <w:rsid w:val="00402A57"/>
    <w:rsid w:val="00402D4E"/>
    <w:rsid w:val="0040367B"/>
    <w:rsid w:val="00404F72"/>
    <w:rsid w:val="00406976"/>
    <w:rsid w:val="004073CA"/>
    <w:rsid w:val="0040749C"/>
    <w:rsid w:val="00407791"/>
    <w:rsid w:val="00410D26"/>
    <w:rsid w:val="0041345D"/>
    <w:rsid w:val="004152D4"/>
    <w:rsid w:val="00415585"/>
    <w:rsid w:val="00421A25"/>
    <w:rsid w:val="00424F0A"/>
    <w:rsid w:val="00425691"/>
    <w:rsid w:val="004274C2"/>
    <w:rsid w:val="00427664"/>
    <w:rsid w:val="00427F29"/>
    <w:rsid w:val="00430A87"/>
    <w:rsid w:val="0043148F"/>
    <w:rsid w:val="00433CEB"/>
    <w:rsid w:val="0043618B"/>
    <w:rsid w:val="004401EB"/>
    <w:rsid w:val="00440B6E"/>
    <w:rsid w:val="0044498C"/>
    <w:rsid w:val="00444FF3"/>
    <w:rsid w:val="00445BBC"/>
    <w:rsid w:val="0044603F"/>
    <w:rsid w:val="00450008"/>
    <w:rsid w:val="0045043B"/>
    <w:rsid w:val="00451364"/>
    <w:rsid w:val="00452208"/>
    <w:rsid w:val="00454D13"/>
    <w:rsid w:val="00457146"/>
    <w:rsid w:val="0045793B"/>
    <w:rsid w:val="004579D4"/>
    <w:rsid w:val="00457D62"/>
    <w:rsid w:val="00460481"/>
    <w:rsid w:val="004622FE"/>
    <w:rsid w:val="00463D1D"/>
    <w:rsid w:val="00464D46"/>
    <w:rsid w:val="00467FEA"/>
    <w:rsid w:val="00472278"/>
    <w:rsid w:val="0047323A"/>
    <w:rsid w:val="00474B71"/>
    <w:rsid w:val="004755E9"/>
    <w:rsid w:val="004759AC"/>
    <w:rsid w:val="00476370"/>
    <w:rsid w:val="0047751E"/>
    <w:rsid w:val="00477E97"/>
    <w:rsid w:val="00480EAD"/>
    <w:rsid w:val="00486012"/>
    <w:rsid w:val="00490FA0"/>
    <w:rsid w:val="00492AD4"/>
    <w:rsid w:val="00492E45"/>
    <w:rsid w:val="00493E2E"/>
    <w:rsid w:val="00495965"/>
    <w:rsid w:val="00496C04"/>
    <w:rsid w:val="004A1C95"/>
    <w:rsid w:val="004A24BA"/>
    <w:rsid w:val="004A2B94"/>
    <w:rsid w:val="004A368F"/>
    <w:rsid w:val="004A4BE5"/>
    <w:rsid w:val="004A52DE"/>
    <w:rsid w:val="004A568A"/>
    <w:rsid w:val="004A6503"/>
    <w:rsid w:val="004A74A6"/>
    <w:rsid w:val="004B0641"/>
    <w:rsid w:val="004B280F"/>
    <w:rsid w:val="004B539A"/>
    <w:rsid w:val="004B56D1"/>
    <w:rsid w:val="004B6EF2"/>
    <w:rsid w:val="004C1EF7"/>
    <w:rsid w:val="004C478D"/>
    <w:rsid w:val="004C4B3A"/>
    <w:rsid w:val="004C562F"/>
    <w:rsid w:val="004D6A78"/>
    <w:rsid w:val="004E0A5C"/>
    <w:rsid w:val="004E240D"/>
    <w:rsid w:val="004E2F62"/>
    <w:rsid w:val="004E432B"/>
    <w:rsid w:val="004E498B"/>
    <w:rsid w:val="004E50F2"/>
    <w:rsid w:val="004E5A16"/>
    <w:rsid w:val="004E7B81"/>
    <w:rsid w:val="004F1F5A"/>
    <w:rsid w:val="004F334F"/>
    <w:rsid w:val="004F363D"/>
    <w:rsid w:val="004F41FB"/>
    <w:rsid w:val="004F492D"/>
    <w:rsid w:val="004F75CD"/>
    <w:rsid w:val="004F79E9"/>
    <w:rsid w:val="005005F8"/>
    <w:rsid w:val="00507205"/>
    <w:rsid w:val="005073F4"/>
    <w:rsid w:val="00507E79"/>
    <w:rsid w:val="00512282"/>
    <w:rsid w:val="00512F6D"/>
    <w:rsid w:val="005134C8"/>
    <w:rsid w:val="0052000D"/>
    <w:rsid w:val="0052055D"/>
    <w:rsid w:val="00523800"/>
    <w:rsid w:val="005239F8"/>
    <w:rsid w:val="00534822"/>
    <w:rsid w:val="00535A75"/>
    <w:rsid w:val="0053609E"/>
    <w:rsid w:val="00536217"/>
    <w:rsid w:val="005366C6"/>
    <w:rsid w:val="0054137E"/>
    <w:rsid w:val="00542F46"/>
    <w:rsid w:val="005468E3"/>
    <w:rsid w:val="00550A9E"/>
    <w:rsid w:val="005517DB"/>
    <w:rsid w:val="00553275"/>
    <w:rsid w:val="00553D4F"/>
    <w:rsid w:val="00555A0F"/>
    <w:rsid w:val="00556864"/>
    <w:rsid w:val="00556F58"/>
    <w:rsid w:val="005615B9"/>
    <w:rsid w:val="005625CA"/>
    <w:rsid w:val="005636FF"/>
    <w:rsid w:val="00563E98"/>
    <w:rsid w:val="00567363"/>
    <w:rsid w:val="00567C20"/>
    <w:rsid w:val="005716E8"/>
    <w:rsid w:val="00571A1B"/>
    <w:rsid w:val="005757E3"/>
    <w:rsid w:val="00580773"/>
    <w:rsid w:val="005816C5"/>
    <w:rsid w:val="00582233"/>
    <w:rsid w:val="00585E5C"/>
    <w:rsid w:val="00586308"/>
    <w:rsid w:val="0059094A"/>
    <w:rsid w:val="00590B6E"/>
    <w:rsid w:val="00595B58"/>
    <w:rsid w:val="00597B8A"/>
    <w:rsid w:val="005A0A1A"/>
    <w:rsid w:val="005A0C92"/>
    <w:rsid w:val="005A0E54"/>
    <w:rsid w:val="005A1419"/>
    <w:rsid w:val="005A511C"/>
    <w:rsid w:val="005A5B8E"/>
    <w:rsid w:val="005A5E65"/>
    <w:rsid w:val="005A619C"/>
    <w:rsid w:val="005A68C1"/>
    <w:rsid w:val="005B041C"/>
    <w:rsid w:val="005B103E"/>
    <w:rsid w:val="005B2978"/>
    <w:rsid w:val="005B3E6F"/>
    <w:rsid w:val="005B4E31"/>
    <w:rsid w:val="005B5D46"/>
    <w:rsid w:val="005B67A9"/>
    <w:rsid w:val="005C1C8A"/>
    <w:rsid w:val="005C1CD3"/>
    <w:rsid w:val="005C21BA"/>
    <w:rsid w:val="005C68E7"/>
    <w:rsid w:val="005C7D2D"/>
    <w:rsid w:val="005D1C6C"/>
    <w:rsid w:val="005D311E"/>
    <w:rsid w:val="005D31B4"/>
    <w:rsid w:val="005D32F6"/>
    <w:rsid w:val="005D3646"/>
    <w:rsid w:val="005D429F"/>
    <w:rsid w:val="005D4764"/>
    <w:rsid w:val="005D4F52"/>
    <w:rsid w:val="005D7744"/>
    <w:rsid w:val="005E0B64"/>
    <w:rsid w:val="005E15A7"/>
    <w:rsid w:val="005E264A"/>
    <w:rsid w:val="005E3E29"/>
    <w:rsid w:val="005E5576"/>
    <w:rsid w:val="005E5886"/>
    <w:rsid w:val="005E6BBF"/>
    <w:rsid w:val="005E7977"/>
    <w:rsid w:val="005F0012"/>
    <w:rsid w:val="005F1A2A"/>
    <w:rsid w:val="005F2A4A"/>
    <w:rsid w:val="005F3A61"/>
    <w:rsid w:val="005F44B1"/>
    <w:rsid w:val="005F4714"/>
    <w:rsid w:val="005F4BCD"/>
    <w:rsid w:val="005F5DE6"/>
    <w:rsid w:val="005F63CB"/>
    <w:rsid w:val="005F7A1C"/>
    <w:rsid w:val="00602D00"/>
    <w:rsid w:val="0060486E"/>
    <w:rsid w:val="006056D1"/>
    <w:rsid w:val="00607AFE"/>
    <w:rsid w:val="006115FC"/>
    <w:rsid w:val="0061162B"/>
    <w:rsid w:val="00614379"/>
    <w:rsid w:val="00620248"/>
    <w:rsid w:val="00620A00"/>
    <w:rsid w:val="00621B21"/>
    <w:rsid w:val="006229CA"/>
    <w:rsid w:val="00632CD1"/>
    <w:rsid w:val="006334AF"/>
    <w:rsid w:val="00636E36"/>
    <w:rsid w:val="006401BF"/>
    <w:rsid w:val="00641021"/>
    <w:rsid w:val="00641806"/>
    <w:rsid w:val="006446C8"/>
    <w:rsid w:val="0064786C"/>
    <w:rsid w:val="0064798E"/>
    <w:rsid w:val="00651EFF"/>
    <w:rsid w:val="00653AC4"/>
    <w:rsid w:val="006551FA"/>
    <w:rsid w:val="006556A5"/>
    <w:rsid w:val="006604DB"/>
    <w:rsid w:val="00660D69"/>
    <w:rsid w:val="00661FCC"/>
    <w:rsid w:val="006633DC"/>
    <w:rsid w:val="006668E8"/>
    <w:rsid w:val="00671550"/>
    <w:rsid w:val="006739F7"/>
    <w:rsid w:val="006749BB"/>
    <w:rsid w:val="0067545D"/>
    <w:rsid w:val="006777E0"/>
    <w:rsid w:val="006825F1"/>
    <w:rsid w:val="006839C0"/>
    <w:rsid w:val="0068459D"/>
    <w:rsid w:val="00685105"/>
    <w:rsid w:val="00686958"/>
    <w:rsid w:val="00686F25"/>
    <w:rsid w:val="0068773B"/>
    <w:rsid w:val="006877C3"/>
    <w:rsid w:val="00687CAD"/>
    <w:rsid w:val="00692E2C"/>
    <w:rsid w:val="00695695"/>
    <w:rsid w:val="006965B5"/>
    <w:rsid w:val="006A4C02"/>
    <w:rsid w:val="006A678B"/>
    <w:rsid w:val="006A6B1C"/>
    <w:rsid w:val="006A76A8"/>
    <w:rsid w:val="006B023E"/>
    <w:rsid w:val="006B1855"/>
    <w:rsid w:val="006B421E"/>
    <w:rsid w:val="006B4D8E"/>
    <w:rsid w:val="006B61BC"/>
    <w:rsid w:val="006C1406"/>
    <w:rsid w:val="006C15FB"/>
    <w:rsid w:val="006C199A"/>
    <w:rsid w:val="006C23E7"/>
    <w:rsid w:val="006C5879"/>
    <w:rsid w:val="006C5BCC"/>
    <w:rsid w:val="006C6056"/>
    <w:rsid w:val="006C699A"/>
    <w:rsid w:val="006C78B1"/>
    <w:rsid w:val="006C79E2"/>
    <w:rsid w:val="006D29D6"/>
    <w:rsid w:val="006D2C5C"/>
    <w:rsid w:val="006D30FF"/>
    <w:rsid w:val="006D342B"/>
    <w:rsid w:val="006D34EA"/>
    <w:rsid w:val="006D46E7"/>
    <w:rsid w:val="006D5910"/>
    <w:rsid w:val="006D6D78"/>
    <w:rsid w:val="006D7F88"/>
    <w:rsid w:val="006E119A"/>
    <w:rsid w:val="006E28F6"/>
    <w:rsid w:val="006E3403"/>
    <w:rsid w:val="006E5F43"/>
    <w:rsid w:val="006E7721"/>
    <w:rsid w:val="006E78E5"/>
    <w:rsid w:val="006F1B68"/>
    <w:rsid w:val="006F222A"/>
    <w:rsid w:val="006F2DB8"/>
    <w:rsid w:val="006F2F21"/>
    <w:rsid w:val="006F37AD"/>
    <w:rsid w:val="006F44F8"/>
    <w:rsid w:val="006F4DD0"/>
    <w:rsid w:val="006F7484"/>
    <w:rsid w:val="00701BD4"/>
    <w:rsid w:val="00701FE6"/>
    <w:rsid w:val="0070333C"/>
    <w:rsid w:val="00703EAD"/>
    <w:rsid w:val="007055CC"/>
    <w:rsid w:val="007065BA"/>
    <w:rsid w:val="00706831"/>
    <w:rsid w:val="00707381"/>
    <w:rsid w:val="00707617"/>
    <w:rsid w:val="00707BB8"/>
    <w:rsid w:val="007100F8"/>
    <w:rsid w:val="00714B3D"/>
    <w:rsid w:val="007202E7"/>
    <w:rsid w:val="00722229"/>
    <w:rsid w:val="00724474"/>
    <w:rsid w:val="0072640A"/>
    <w:rsid w:val="00732D6E"/>
    <w:rsid w:val="007356C4"/>
    <w:rsid w:val="00735F4E"/>
    <w:rsid w:val="00736831"/>
    <w:rsid w:val="007368B1"/>
    <w:rsid w:val="00740384"/>
    <w:rsid w:val="007406A5"/>
    <w:rsid w:val="007415AD"/>
    <w:rsid w:val="00744E0B"/>
    <w:rsid w:val="00744ED9"/>
    <w:rsid w:val="00745276"/>
    <w:rsid w:val="00751DE0"/>
    <w:rsid w:val="00754764"/>
    <w:rsid w:val="0075712F"/>
    <w:rsid w:val="0076068A"/>
    <w:rsid w:val="00761B8C"/>
    <w:rsid w:val="00763BD4"/>
    <w:rsid w:val="00763D75"/>
    <w:rsid w:val="00764DCF"/>
    <w:rsid w:val="0076543F"/>
    <w:rsid w:val="00765CF3"/>
    <w:rsid w:val="0076763E"/>
    <w:rsid w:val="00770E13"/>
    <w:rsid w:val="0077127E"/>
    <w:rsid w:val="0077185E"/>
    <w:rsid w:val="007719CA"/>
    <w:rsid w:val="0077264D"/>
    <w:rsid w:val="00772BEC"/>
    <w:rsid w:val="007732F4"/>
    <w:rsid w:val="0077498F"/>
    <w:rsid w:val="00775B9D"/>
    <w:rsid w:val="00776A99"/>
    <w:rsid w:val="0077737A"/>
    <w:rsid w:val="00780E9B"/>
    <w:rsid w:val="00782445"/>
    <w:rsid w:val="00782CA4"/>
    <w:rsid w:val="00783958"/>
    <w:rsid w:val="00783E7B"/>
    <w:rsid w:val="00786891"/>
    <w:rsid w:val="0078704C"/>
    <w:rsid w:val="00787370"/>
    <w:rsid w:val="00787567"/>
    <w:rsid w:val="00787D26"/>
    <w:rsid w:val="00794A32"/>
    <w:rsid w:val="00796886"/>
    <w:rsid w:val="00797412"/>
    <w:rsid w:val="007A00FF"/>
    <w:rsid w:val="007A09E0"/>
    <w:rsid w:val="007A1BA5"/>
    <w:rsid w:val="007A2DB6"/>
    <w:rsid w:val="007A303E"/>
    <w:rsid w:val="007A471A"/>
    <w:rsid w:val="007A4B04"/>
    <w:rsid w:val="007A7E31"/>
    <w:rsid w:val="007B0B19"/>
    <w:rsid w:val="007B0C0A"/>
    <w:rsid w:val="007B15C3"/>
    <w:rsid w:val="007B29A9"/>
    <w:rsid w:val="007B3864"/>
    <w:rsid w:val="007B5230"/>
    <w:rsid w:val="007B7EF9"/>
    <w:rsid w:val="007C033F"/>
    <w:rsid w:val="007C14D4"/>
    <w:rsid w:val="007C17A4"/>
    <w:rsid w:val="007C285F"/>
    <w:rsid w:val="007C55CF"/>
    <w:rsid w:val="007C66CD"/>
    <w:rsid w:val="007C6D2A"/>
    <w:rsid w:val="007D20AF"/>
    <w:rsid w:val="007D2AC5"/>
    <w:rsid w:val="007D3C33"/>
    <w:rsid w:val="007D3D30"/>
    <w:rsid w:val="007D4DB8"/>
    <w:rsid w:val="007D68A8"/>
    <w:rsid w:val="007E0941"/>
    <w:rsid w:val="007E45FD"/>
    <w:rsid w:val="007E5945"/>
    <w:rsid w:val="007E5E63"/>
    <w:rsid w:val="007F0BE8"/>
    <w:rsid w:val="007F3A40"/>
    <w:rsid w:val="007F51DB"/>
    <w:rsid w:val="008013B3"/>
    <w:rsid w:val="00801A0B"/>
    <w:rsid w:val="008039B0"/>
    <w:rsid w:val="008051BE"/>
    <w:rsid w:val="0080599B"/>
    <w:rsid w:val="00806692"/>
    <w:rsid w:val="00812014"/>
    <w:rsid w:val="008147FB"/>
    <w:rsid w:val="00814805"/>
    <w:rsid w:val="00814ADF"/>
    <w:rsid w:val="008158F2"/>
    <w:rsid w:val="00821546"/>
    <w:rsid w:val="00821C20"/>
    <w:rsid w:val="00823D90"/>
    <w:rsid w:val="00825ED6"/>
    <w:rsid w:val="00832130"/>
    <w:rsid w:val="008334C8"/>
    <w:rsid w:val="0083483B"/>
    <w:rsid w:val="00835C98"/>
    <w:rsid w:val="008369CD"/>
    <w:rsid w:val="00841B87"/>
    <w:rsid w:val="008423A9"/>
    <w:rsid w:val="00842A99"/>
    <w:rsid w:val="00842FB9"/>
    <w:rsid w:val="008443B1"/>
    <w:rsid w:val="00844AC6"/>
    <w:rsid w:val="00845290"/>
    <w:rsid w:val="00845A5B"/>
    <w:rsid w:val="00847C88"/>
    <w:rsid w:val="00850DAB"/>
    <w:rsid w:val="0085241E"/>
    <w:rsid w:val="008571A2"/>
    <w:rsid w:val="00861F67"/>
    <w:rsid w:val="00861FE9"/>
    <w:rsid w:val="00862E00"/>
    <w:rsid w:val="00863FFE"/>
    <w:rsid w:val="00864659"/>
    <w:rsid w:val="00865334"/>
    <w:rsid w:val="0086577E"/>
    <w:rsid w:val="008670EE"/>
    <w:rsid w:val="00870AE0"/>
    <w:rsid w:val="00872618"/>
    <w:rsid w:val="00884FE6"/>
    <w:rsid w:val="00891154"/>
    <w:rsid w:val="00893347"/>
    <w:rsid w:val="0089383B"/>
    <w:rsid w:val="00893A1E"/>
    <w:rsid w:val="00894563"/>
    <w:rsid w:val="00897885"/>
    <w:rsid w:val="008A0C5E"/>
    <w:rsid w:val="008A1DA4"/>
    <w:rsid w:val="008A6F0C"/>
    <w:rsid w:val="008B2B44"/>
    <w:rsid w:val="008B5893"/>
    <w:rsid w:val="008B5F11"/>
    <w:rsid w:val="008C0565"/>
    <w:rsid w:val="008C06DB"/>
    <w:rsid w:val="008C2D0C"/>
    <w:rsid w:val="008C3180"/>
    <w:rsid w:val="008C3FF8"/>
    <w:rsid w:val="008C4413"/>
    <w:rsid w:val="008C6B62"/>
    <w:rsid w:val="008D1826"/>
    <w:rsid w:val="008D2E9F"/>
    <w:rsid w:val="008D6511"/>
    <w:rsid w:val="008D68EE"/>
    <w:rsid w:val="008E2933"/>
    <w:rsid w:val="008E2943"/>
    <w:rsid w:val="008E3D76"/>
    <w:rsid w:val="008E3EF1"/>
    <w:rsid w:val="008F2D82"/>
    <w:rsid w:val="008F3AF4"/>
    <w:rsid w:val="008F3B67"/>
    <w:rsid w:val="008F5120"/>
    <w:rsid w:val="008F541D"/>
    <w:rsid w:val="00900ACF"/>
    <w:rsid w:val="009064CF"/>
    <w:rsid w:val="0090797B"/>
    <w:rsid w:val="00910789"/>
    <w:rsid w:val="009200A5"/>
    <w:rsid w:val="0092252C"/>
    <w:rsid w:val="00925A29"/>
    <w:rsid w:val="00930C2C"/>
    <w:rsid w:val="00931918"/>
    <w:rsid w:val="009341DC"/>
    <w:rsid w:val="00935441"/>
    <w:rsid w:val="00937633"/>
    <w:rsid w:val="009376A1"/>
    <w:rsid w:val="00940BAA"/>
    <w:rsid w:val="00940C5D"/>
    <w:rsid w:val="00941819"/>
    <w:rsid w:val="00942281"/>
    <w:rsid w:val="00944776"/>
    <w:rsid w:val="0094514D"/>
    <w:rsid w:val="009454A1"/>
    <w:rsid w:val="00945D04"/>
    <w:rsid w:val="009475E5"/>
    <w:rsid w:val="0095014B"/>
    <w:rsid w:val="00952831"/>
    <w:rsid w:val="00952E20"/>
    <w:rsid w:val="00954F98"/>
    <w:rsid w:val="0095664A"/>
    <w:rsid w:val="00960A49"/>
    <w:rsid w:val="00960CD8"/>
    <w:rsid w:val="00961788"/>
    <w:rsid w:val="00962FB4"/>
    <w:rsid w:val="00964D53"/>
    <w:rsid w:val="00966382"/>
    <w:rsid w:val="00966A86"/>
    <w:rsid w:val="009704D6"/>
    <w:rsid w:val="00970739"/>
    <w:rsid w:val="00970A8D"/>
    <w:rsid w:val="00973E98"/>
    <w:rsid w:val="00975ABB"/>
    <w:rsid w:val="00981176"/>
    <w:rsid w:val="00982409"/>
    <w:rsid w:val="00984303"/>
    <w:rsid w:val="009909FA"/>
    <w:rsid w:val="00993840"/>
    <w:rsid w:val="00995530"/>
    <w:rsid w:val="009959FF"/>
    <w:rsid w:val="00995C07"/>
    <w:rsid w:val="009A245F"/>
    <w:rsid w:val="009A3C77"/>
    <w:rsid w:val="009A479C"/>
    <w:rsid w:val="009A5AA6"/>
    <w:rsid w:val="009A5E25"/>
    <w:rsid w:val="009A6A42"/>
    <w:rsid w:val="009A6D16"/>
    <w:rsid w:val="009B0DF8"/>
    <w:rsid w:val="009B2A38"/>
    <w:rsid w:val="009B2CA1"/>
    <w:rsid w:val="009B57B7"/>
    <w:rsid w:val="009C2AFF"/>
    <w:rsid w:val="009C2D37"/>
    <w:rsid w:val="009C4C26"/>
    <w:rsid w:val="009C5273"/>
    <w:rsid w:val="009C55B1"/>
    <w:rsid w:val="009C61A6"/>
    <w:rsid w:val="009C68FE"/>
    <w:rsid w:val="009C7D0A"/>
    <w:rsid w:val="009D27A1"/>
    <w:rsid w:val="009D3087"/>
    <w:rsid w:val="009D316C"/>
    <w:rsid w:val="009E2561"/>
    <w:rsid w:val="009E3032"/>
    <w:rsid w:val="009E7936"/>
    <w:rsid w:val="009F0024"/>
    <w:rsid w:val="009F083F"/>
    <w:rsid w:val="009F1445"/>
    <w:rsid w:val="009F1C76"/>
    <w:rsid w:val="009F1CB8"/>
    <w:rsid w:val="009F2989"/>
    <w:rsid w:val="009F4139"/>
    <w:rsid w:val="009F5143"/>
    <w:rsid w:val="009F532F"/>
    <w:rsid w:val="00A00138"/>
    <w:rsid w:val="00A015D5"/>
    <w:rsid w:val="00A05240"/>
    <w:rsid w:val="00A10AAA"/>
    <w:rsid w:val="00A11218"/>
    <w:rsid w:val="00A115EF"/>
    <w:rsid w:val="00A1187A"/>
    <w:rsid w:val="00A12C6D"/>
    <w:rsid w:val="00A14653"/>
    <w:rsid w:val="00A152AC"/>
    <w:rsid w:val="00A15BCA"/>
    <w:rsid w:val="00A15E70"/>
    <w:rsid w:val="00A228FA"/>
    <w:rsid w:val="00A2450D"/>
    <w:rsid w:val="00A279B4"/>
    <w:rsid w:val="00A33C7F"/>
    <w:rsid w:val="00A34264"/>
    <w:rsid w:val="00A343AA"/>
    <w:rsid w:val="00A35B90"/>
    <w:rsid w:val="00A3614F"/>
    <w:rsid w:val="00A408C1"/>
    <w:rsid w:val="00A42CA9"/>
    <w:rsid w:val="00A468DE"/>
    <w:rsid w:val="00A47FE3"/>
    <w:rsid w:val="00A50372"/>
    <w:rsid w:val="00A5334A"/>
    <w:rsid w:val="00A53D55"/>
    <w:rsid w:val="00A5564E"/>
    <w:rsid w:val="00A561F7"/>
    <w:rsid w:val="00A5665E"/>
    <w:rsid w:val="00A62DF6"/>
    <w:rsid w:val="00A67E5A"/>
    <w:rsid w:val="00A70808"/>
    <w:rsid w:val="00A716CC"/>
    <w:rsid w:val="00A72B45"/>
    <w:rsid w:val="00A72DA6"/>
    <w:rsid w:val="00A74CCC"/>
    <w:rsid w:val="00A74FED"/>
    <w:rsid w:val="00A75218"/>
    <w:rsid w:val="00A75DAB"/>
    <w:rsid w:val="00A81537"/>
    <w:rsid w:val="00A837C8"/>
    <w:rsid w:val="00A8539D"/>
    <w:rsid w:val="00A871E0"/>
    <w:rsid w:val="00A877C5"/>
    <w:rsid w:val="00A87C6F"/>
    <w:rsid w:val="00A90912"/>
    <w:rsid w:val="00A937B6"/>
    <w:rsid w:val="00A95C82"/>
    <w:rsid w:val="00A970FB"/>
    <w:rsid w:val="00A9769D"/>
    <w:rsid w:val="00AA2127"/>
    <w:rsid w:val="00AA2276"/>
    <w:rsid w:val="00AA286C"/>
    <w:rsid w:val="00AA2AEC"/>
    <w:rsid w:val="00AA2EEC"/>
    <w:rsid w:val="00AA3FE3"/>
    <w:rsid w:val="00AA4084"/>
    <w:rsid w:val="00AB0920"/>
    <w:rsid w:val="00AB1F28"/>
    <w:rsid w:val="00AB3696"/>
    <w:rsid w:val="00AB39CC"/>
    <w:rsid w:val="00AB4EC1"/>
    <w:rsid w:val="00AC2EAF"/>
    <w:rsid w:val="00AC36DC"/>
    <w:rsid w:val="00AD004F"/>
    <w:rsid w:val="00AD087D"/>
    <w:rsid w:val="00AD4200"/>
    <w:rsid w:val="00AD6212"/>
    <w:rsid w:val="00AD7814"/>
    <w:rsid w:val="00AD7A78"/>
    <w:rsid w:val="00AD7FA5"/>
    <w:rsid w:val="00AE262E"/>
    <w:rsid w:val="00AE56CE"/>
    <w:rsid w:val="00AE7569"/>
    <w:rsid w:val="00AE79DB"/>
    <w:rsid w:val="00AF0CCA"/>
    <w:rsid w:val="00AF1382"/>
    <w:rsid w:val="00AF2BA2"/>
    <w:rsid w:val="00AF7C0D"/>
    <w:rsid w:val="00B0044C"/>
    <w:rsid w:val="00B00D50"/>
    <w:rsid w:val="00B00E6E"/>
    <w:rsid w:val="00B01698"/>
    <w:rsid w:val="00B0426A"/>
    <w:rsid w:val="00B05406"/>
    <w:rsid w:val="00B0787F"/>
    <w:rsid w:val="00B11AFE"/>
    <w:rsid w:val="00B11FF4"/>
    <w:rsid w:val="00B129F4"/>
    <w:rsid w:val="00B13560"/>
    <w:rsid w:val="00B162C4"/>
    <w:rsid w:val="00B200C0"/>
    <w:rsid w:val="00B200D2"/>
    <w:rsid w:val="00B20538"/>
    <w:rsid w:val="00B20680"/>
    <w:rsid w:val="00B214BE"/>
    <w:rsid w:val="00B24DF2"/>
    <w:rsid w:val="00B2574D"/>
    <w:rsid w:val="00B2684D"/>
    <w:rsid w:val="00B30C81"/>
    <w:rsid w:val="00B32426"/>
    <w:rsid w:val="00B32B18"/>
    <w:rsid w:val="00B3454E"/>
    <w:rsid w:val="00B4033C"/>
    <w:rsid w:val="00B44F13"/>
    <w:rsid w:val="00B44FF6"/>
    <w:rsid w:val="00B451A7"/>
    <w:rsid w:val="00B474DB"/>
    <w:rsid w:val="00B47F47"/>
    <w:rsid w:val="00B502A3"/>
    <w:rsid w:val="00B540EE"/>
    <w:rsid w:val="00B558C5"/>
    <w:rsid w:val="00B60E2D"/>
    <w:rsid w:val="00B614F8"/>
    <w:rsid w:val="00B66054"/>
    <w:rsid w:val="00B70265"/>
    <w:rsid w:val="00B70496"/>
    <w:rsid w:val="00B71CEC"/>
    <w:rsid w:val="00B72E9F"/>
    <w:rsid w:val="00B72FCE"/>
    <w:rsid w:val="00B73072"/>
    <w:rsid w:val="00B7351F"/>
    <w:rsid w:val="00B73AE3"/>
    <w:rsid w:val="00B7653A"/>
    <w:rsid w:val="00B803FF"/>
    <w:rsid w:val="00B80E10"/>
    <w:rsid w:val="00B80E62"/>
    <w:rsid w:val="00B81169"/>
    <w:rsid w:val="00B818D6"/>
    <w:rsid w:val="00B81F60"/>
    <w:rsid w:val="00B8337D"/>
    <w:rsid w:val="00B873F2"/>
    <w:rsid w:val="00B9126D"/>
    <w:rsid w:val="00B918B2"/>
    <w:rsid w:val="00B9265B"/>
    <w:rsid w:val="00B9284B"/>
    <w:rsid w:val="00B935F7"/>
    <w:rsid w:val="00B94853"/>
    <w:rsid w:val="00B96A6F"/>
    <w:rsid w:val="00BA09AB"/>
    <w:rsid w:val="00BA1C37"/>
    <w:rsid w:val="00BA2D25"/>
    <w:rsid w:val="00BA3265"/>
    <w:rsid w:val="00BA48FB"/>
    <w:rsid w:val="00BA630E"/>
    <w:rsid w:val="00BB071B"/>
    <w:rsid w:val="00BB0FBE"/>
    <w:rsid w:val="00BB7665"/>
    <w:rsid w:val="00BC50C9"/>
    <w:rsid w:val="00BC7606"/>
    <w:rsid w:val="00BD0CA4"/>
    <w:rsid w:val="00BD0E15"/>
    <w:rsid w:val="00BD179F"/>
    <w:rsid w:val="00BD4C90"/>
    <w:rsid w:val="00BD5220"/>
    <w:rsid w:val="00BD59E3"/>
    <w:rsid w:val="00BD62AA"/>
    <w:rsid w:val="00BD70E0"/>
    <w:rsid w:val="00BD7A16"/>
    <w:rsid w:val="00BD7AA5"/>
    <w:rsid w:val="00BE2205"/>
    <w:rsid w:val="00BE2C14"/>
    <w:rsid w:val="00BE2FD0"/>
    <w:rsid w:val="00BE49CE"/>
    <w:rsid w:val="00BF0845"/>
    <w:rsid w:val="00BF2C43"/>
    <w:rsid w:val="00BF2EF4"/>
    <w:rsid w:val="00BF7405"/>
    <w:rsid w:val="00C031B4"/>
    <w:rsid w:val="00C03776"/>
    <w:rsid w:val="00C0773D"/>
    <w:rsid w:val="00C10761"/>
    <w:rsid w:val="00C11361"/>
    <w:rsid w:val="00C117FD"/>
    <w:rsid w:val="00C1212E"/>
    <w:rsid w:val="00C1499C"/>
    <w:rsid w:val="00C15EBF"/>
    <w:rsid w:val="00C207F0"/>
    <w:rsid w:val="00C25585"/>
    <w:rsid w:val="00C276FB"/>
    <w:rsid w:val="00C27E60"/>
    <w:rsid w:val="00C27E67"/>
    <w:rsid w:val="00C314D2"/>
    <w:rsid w:val="00C35377"/>
    <w:rsid w:val="00C36EB7"/>
    <w:rsid w:val="00C37E28"/>
    <w:rsid w:val="00C42F61"/>
    <w:rsid w:val="00C4365A"/>
    <w:rsid w:val="00C508B6"/>
    <w:rsid w:val="00C51C36"/>
    <w:rsid w:val="00C52DBE"/>
    <w:rsid w:val="00C61503"/>
    <w:rsid w:val="00C62EB1"/>
    <w:rsid w:val="00C65AE2"/>
    <w:rsid w:val="00C669DB"/>
    <w:rsid w:val="00C71868"/>
    <w:rsid w:val="00C7265F"/>
    <w:rsid w:val="00C810C4"/>
    <w:rsid w:val="00C815B6"/>
    <w:rsid w:val="00C81BED"/>
    <w:rsid w:val="00C83176"/>
    <w:rsid w:val="00C83513"/>
    <w:rsid w:val="00C843B4"/>
    <w:rsid w:val="00C86607"/>
    <w:rsid w:val="00C8767E"/>
    <w:rsid w:val="00C922DC"/>
    <w:rsid w:val="00C928C6"/>
    <w:rsid w:val="00C93B5A"/>
    <w:rsid w:val="00C94ADB"/>
    <w:rsid w:val="00C94FFC"/>
    <w:rsid w:val="00C97803"/>
    <w:rsid w:val="00CA0351"/>
    <w:rsid w:val="00CA2659"/>
    <w:rsid w:val="00CA4C17"/>
    <w:rsid w:val="00CA7E91"/>
    <w:rsid w:val="00CB1DC4"/>
    <w:rsid w:val="00CB4DDF"/>
    <w:rsid w:val="00CB6C52"/>
    <w:rsid w:val="00CB78B5"/>
    <w:rsid w:val="00CC0D18"/>
    <w:rsid w:val="00CC0F0B"/>
    <w:rsid w:val="00CC1116"/>
    <w:rsid w:val="00CC41FE"/>
    <w:rsid w:val="00CD0918"/>
    <w:rsid w:val="00CD3DDA"/>
    <w:rsid w:val="00CD6260"/>
    <w:rsid w:val="00CE04F6"/>
    <w:rsid w:val="00CE181C"/>
    <w:rsid w:val="00CE47D7"/>
    <w:rsid w:val="00CE720C"/>
    <w:rsid w:val="00CF17CF"/>
    <w:rsid w:val="00CF25F5"/>
    <w:rsid w:val="00CF487C"/>
    <w:rsid w:val="00CF5661"/>
    <w:rsid w:val="00CF569B"/>
    <w:rsid w:val="00CF652E"/>
    <w:rsid w:val="00D02EBD"/>
    <w:rsid w:val="00D03B2A"/>
    <w:rsid w:val="00D06172"/>
    <w:rsid w:val="00D063A4"/>
    <w:rsid w:val="00D10407"/>
    <w:rsid w:val="00D1395F"/>
    <w:rsid w:val="00D13FF8"/>
    <w:rsid w:val="00D144B4"/>
    <w:rsid w:val="00D144C3"/>
    <w:rsid w:val="00D16AB0"/>
    <w:rsid w:val="00D22639"/>
    <w:rsid w:val="00D23691"/>
    <w:rsid w:val="00D2519C"/>
    <w:rsid w:val="00D25639"/>
    <w:rsid w:val="00D27518"/>
    <w:rsid w:val="00D31FC8"/>
    <w:rsid w:val="00D335FC"/>
    <w:rsid w:val="00D33C9A"/>
    <w:rsid w:val="00D34895"/>
    <w:rsid w:val="00D35D7A"/>
    <w:rsid w:val="00D35E84"/>
    <w:rsid w:val="00D36ADB"/>
    <w:rsid w:val="00D36F2D"/>
    <w:rsid w:val="00D36FD0"/>
    <w:rsid w:val="00D37D80"/>
    <w:rsid w:val="00D42279"/>
    <w:rsid w:val="00D42E40"/>
    <w:rsid w:val="00D430A8"/>
    <w:rsid w:val="00D46D1D"/>
    <w:rsid w:val="00D46FF0"/>
    <w:rsid w:val="00D50685"/>
    <w:rsid w:val="00D516F4"/>
    <w:rsid w:val="00D51E76"/>
    <w:rsid w:val="00D53C7C"/>
    <w:rsid w:val="00D56DC3"/>
    <w:rsid w:val="00D57B51"/>
    <w:rsid w:val="00D65217"/>
    <w:rsid w:val="00D66335"/>
    <w:rsid w:val="00D70B4C"/>
    <w:rsid w:val="00D74EFB"/>
    <w:rsid w:val="00D76EBC"/>
    <w:rsid w:val="00D80FFA"/>
    <w:rsid w:val="00D83DB4"/>
    <w:rsid w:val="00D84C89"/>
    <w:rsid w:val="00D84D91"/>
    <w:rsid w:val="00D863F6"/>
    <w:rsid w:val="00D86D13"/>
    <w:rsid w:val="00D9182C"/>
    <w:rsid w:val="00D92739"/>
    <w:rsid w:val="00D932E5"/>
    <w:rsid w:val="00D94B19"/>
    <w:rsid w:val="00D9603B"/>
    <w:rsid w:val="00D979E7"/>
    <w:rsid w:val="00D97AEA"/>
    <w:rsid w:val="00DA0984"/>
    <w:rsid w:val="00DA251D"/>
    <w:rsid w:val="00DA4C7A"/>
    <w:rsid w:val="00DA4F0F"/>
    <w:rsid w:val="00DB0441"/>
    <w:rsid w:val="00DB4EEE"/>
    <w:rsid w:val="00DB76E2"/>
    <w:rsid w:val="00DC0E9A"/>
    <w:rsid w:val="00DC13DE"/>
    <w:rsid w:val="00DC2911"/>
    <w:rsid w:val="00DC38CA"/>
    <w:rsid w:val="00DC489B"/>
    <w:rsid w:val="00DC72DD"/>
    <w:rsid w:val="00DD0012"/>
    <w:rsid w:val="00DD0977"/>
    <w:rsid w:val="00DD0EBF"/>
    <w:rsid w:val="00DD2B3E"/>
    <w:rsid w:val="00DD2DB8"/>
    <w:rsid w:val="00DD2E98"/>
    <w:rsid w:val="00DD6BB0"/>
    <w:rsid w:val="00DD6F73"/>
    <w:rsid w:val="00DD724F"/>
    <w:rsid w:val="00DE02B3"/>
    <w:rsid w:val="00DE07CF"/>
    <w:rsid w:val="00DE0BD5"/>
    <w:rsid w:val="00DE4FFC"/>
    <w:rsid w:val="00DE501C"/>
    <w:rsid w:val="00DE5475"/>
    <w:rsid w:val="00DE721B"/>
    <w:rsid w:val="00DF0EDF"/>
    <w:rsid w:val="00DF1CCA"/>
    <w:rsid w:val="00DF5020"/>
    <w:rsid w:val="00DF69F2"/>
    <w:rsid w:val="00DF704F"/>
    <w:rsid w:val="00DF749F"/>
    <w:rsid w:val="00E01A86"/>
    <w:rsid w:val="00E031DC"/>
    <w:rsid w:val="00E03FD4"/>
    <w:rsid w:val="00E06936"/>
    <w:rsid w:val="00E06FEC"/>
    <w:rsid w:val="00E07EBA"/>
    <w:rsid w:val="00E105A5"/>
    <w:rsid w:val="00E121D6"/>
    <w:rsid w:val="00E12769"/>
    <w:rsid w:val="00E16C1C"/>
    <w:rsid w:val="00E20157"/>
    <w:rsid w:val="00E230C5"/>
    <w:rsid w:val="00E24259"/>
    <w:rsid w:val="00E25B6F"/>
    <w:rsid w:val="00E316E4"/>
    <w:rsid w:val="00E3478D"/>
    <w:rsid w:val="00E3561C"/>
    <w:rsid w:val="00E36701"/>
    <w:rsid w:val="00E36E24"/>
    <w:rsid w:val="00E37573"/>
    <w:rsid w:val="00E37C4A"/>
    <w:rsid w:val="00E40958"/>
    <w:rsid w:val="00E41D38"/>
    <w:rsid w:val="00E4239C"/>
    <w:rsid w:val="00E42B27"/>
    <w:rsid w:val="00E446FB"/>
    <w:rsid w:val="00E45D2D"/>
    <w:rsid w:val="00E46582"/>
    <w:rsid w:val="00E46E62"/>
    <w:rsid w:val="00E50553"/>
    <w:rsid w:val="00E507C5"/>
    <w:rsid w:val="00E50E6D"/>
    <w:rsid w:val="00E51ACA"/>
    <w:rsid w:val="00E5435B"/>
    <w:rsid w:val="00E5437A"/>
    <w:rsid w:val="00E54391"/>
    <w:rsid w:val="00E63ED2"/>
    <w:rsid w:val="00E652EB"/>
    <w:rsid w:val="00E71E7F"/>
    <w:rsid w:val="00E80248"/>
    <w:rsid w:val="00E809DB"/>
    <w:rsid w:val="00E80BA1"/>
    <w:rsid w:val="00E825AB"/>
    <w:rsid w:val="00E85A68"/>
    <w:rsid w:val="00E90A79"/>
    <w:rsid w:val="00E91816"/>
    <w:rsid w:val="00E92464"/>
    <w:rsid w:val="00E9341E"/>
    <w:rsid w:val="00E95ED8"/>
    <w:rsid w:val="00E96C2A"/>
    <w:rsid w:val="00EA04DB"/>
    <w:rsid w:val="00EA1075"/>
    <w:rsid w:val="00EA1EA1"/>
    <w:rsid w:val="00EA2012"/>
    <w:rsid w:val="00EA4A72"/>
    <w:rsid w:val="00EB131A"/>
    <w:rsid w:val="00EB4A5A"/>
    <w:rsid w:val="00EB4D5C"/>
    <w:rsid w:val="00EB7ABB"/>
    <w:rsid w:val="00EC0249"/>
    <w:rsid w:val="00EC1CF6"/>
    <w:rsid w:val="00EC24F5"/>
    <w:rsid w:val="00ED1EE4"/>
    <w:rsid w:val="00ED49EE"/>
    <w:rsid w:val="00ED63F1"/>
    <w:rsid w:val="00ED710B"/>
    <w:rsid w:val="00ED7F0B"/>
    <w:rsid w:val="00EE29B9"/>
    <w:rsid w:val="00EE39EC"/>
    <w:rsid w:val="00EE47FB"/>
    <w:rsid w:val="00EE50DB"/>
    <w:rsid w:val="00EE57B5"/>
    <w:rsid w:val="00EF46C2"/>
    <w:rsid w:val="00EF60D2"/>
    <w:rsid w:val="00F0135D"/>
    <w:rsid w:val="00F02DB5"/>
    <w:rsid w:val="00F03104"/>
    <w:rsid w:val="00F032C4"/>
    <w:rsid w:val="00F0385E"/>
    <w:rsid w:val="00F04148"/>
    <w:rsid w:val="00F054C6"/>
    <w:rsid w:val="00F05F60"/>
    <w:rsid w:val="00F06E9A"/>
    <w:rsid w:val="00F07EFE"/>
    <w:rsid w:val="00F10E40"/>
    <w:rsid w:val="00F12DFC"/>
    <w:rsid w:val="00F15858"/>
    <w:rsid w:val="00F178CD"/>
    <w:rsid w:val="00F2066C"/>
    <w:rsid w:val="00F21FE7"/>
    <w:rsid w:val="00F247B7"/>
    <w:rsid w:val="00F258C8"/>
    <w:rsid w:val="00F3000B"/>
    <w:rsid w:val="00F30631"/>
    <w:rsid w:val="00F31CCA"/>
    <w:rsid w:val="00F322F3"/>
    <w:rsid w:val="00F33C23"/>
    <w:rsid w:val="00F340B6"/>
    <w:rsid w:val="00F34F7B"/>
    <w:rsid w:val="00F35A08"/>
    <w:rsid w:val="00F36459"/>
    <w:rsid w:val="00F40BF9"/>
    <w:rsid w:val="00F41577"/>
    <w:rsid w:val="00F42341"/>
    <w:rsid w:val="00F4488F"/>
    <w:rsid w:val="00F45C5E"/>
    <w:rsid w:val="00F46BA6"/>
    <w:rsid w:val="00F47B13"/>
    <w:rsid w:val="00F47B4E"/>
    <w:rsid w:val="00F51D28"/>
    <w:rsid w:val="00F544C7"/>
    <w:rsid w:val="00F546BC"/>
    <w:rsid w:val="00F55418"/>
    <w:rsid w:val="00F6124E"/>
    <w:rsid w:val="00F61BB3"/>
    <w:rsid w:val="00F62294"/>
    <w:rsid w:val="00F62803"/>
    <w:rsid w:val="00F62ED8"/>
    <w:rsid w:val="00F66B54"/>
    <w:rsid w:val="00F7161B"/>
    <w:rsid w:val="00F719D2"/>
    <w:rsid w:val="00F727B8"/>
    <w:rsid w:val="00F72B85"/>
    <w:rsid w:val="00F73B2F"/>
    <w:rsid w:val="00F73DCE"/>
    <w:rsid w:val="00F758D5"/>
    <w:rsid w:val="00F809A2"/>
    <w:rsid w:val="00F81623"/>
    <w:rsid w:val="00F82DC8"/>
    <w:rsid w:val="00F85DE7"/>
    <w:rsid w:val="00F860F9"/>
    <w:rsid w:val="00F87166"/>
    <w:rsid w:val="00F90F4A"/>
    <w:rsid w:val="00F90F9B"/>
    <w:rsid w:val="00F940B7"/>
    <w:rsid w:val="00F95B53"/>
    <w:rsid w:val="00F960EF"/>
    <w:rsid w:val="00F967CD"/>
    <w:rsid w:val="00F97126"/>
    <w:rsid w:val="00F97371"/>
    <w:rsid w:val="00F97F46"/>
    <w:rsid w:val="00FA00C6"/>
    <w:rsid w:val="00FA16B6"/>
    <w:rsid w:val="00FA741B"/>
    <w:rsid w:val="00FA79BE"/>
    <w:rsid w:val="00FB0617"/>
    <w:rsid w:val="00FB4B5E"/>
    <w:rsid w:val="00FB4D9D"/>
    <w:rsid w:val="00FB5E6D"/>
    <w:rsid w:val="00FB6F35"/>
    <w:rsid w:val="00FC0D55"/>
    <w:rsid w:val="00FC43DB"/>
    <w:rsid w:val="00FC54A0"/>
    <w:rsid w:val="00FC6180"/>
    <w:rsid w:val="00FC7309"/>
    <w:rsid w:val="00FD0B7F"/>
    <w:rsid w:val="00FD1329"/>
    <w:rsid w:val="00FD1BD9"/>
    <w:rsid w:val="00FD2BF7"/>
    <w:rsid w:val="00FD3162"/>
    <w:rsid w:val="00FD3235"/>
    <w:rsid w:val="00FD3DAA"/>
    <w:rsid w:val="00FD4FC9"/>
    <w:rsid w:val="00FD57CA"/>
    <w:rsid w:val="00FE09A3"/>
    <w:rsid w:val="00FE0AE3"/>
    <w:rsid w:val="00FE4D23"/>
    <w:rsid w:val="00FE63C2"/>
    <w:rsid w:val="00FF3265"/>
    <w:rsid w:val="00FF3651"/>
    <w:rsid w:val="00FF38A2"/>
    <w:rsid w:val="00FF4BEB"/>
    <w:rsid w:val="00FF4DA1"/>
    <w:rsid w:val="00FF747D"/>
    <w:rsid w:val="045FBC0D"/>
    <w:rsid w:val="10752BBA"/>
    <w:rsid w:val="1113079F"/>
    <w:rsid w:val="11E854B7"/>
    <w:rsid w:val="172FBB35"/>
    <w:rsid w:val="182508CD"/>
    <w:rsid w:val="1963A9D7"/>
    <w:rsid w:val="1AA7AA43"/>
    <w:rsid w:val="1AD07B72"/>
    <w:rsid w:val="1ADFFA79"/>
    <w:rsid w:val="1CA0E24C"/>
    <w:rsid w:val="2337E540"/>
    <w:rsid w:val="2693DEBE"/>
    <w:rsid w:val="2851106B"/>
    <w:rsid w:val="2E204CD5"/>
    <w:rsid w:val="335A2E76"/>
    <w:rsid w:val="35AB5995"/>
    <w:rsid w:val="390D2DFD"/>
    <w:rsid w:val="3A758300"/>
    <w:rsid w:val="3C05B5AF"/>
    <w:rsid w:val="3F299B1F"/>
    <w:rsid w:val="3F4D7466"/>
    <w:rsid w:val="40836DD9"/>
    <w:rsid w:val="411808B1"/>
    <w:rsid w:val="45DA1F70"/>
    <w:rsid w:val="4802FBA8"/>
    <w:rsid w:val="4B5929D6"/>
    <w:rsid w:val="4D49740F"/>
    <w:rsid w:val="4F23A407"/>
    <w:rsid w:val="4F41B9FA"/>
    <w:rsid w:val="4FCF500D"/>
    <w:rsid w:val="53395C95"/>
    <w:rsid w:val="5B621C54"/>
    <w:rsid w:val="5DBA91F6"/>
    <w:rsid w:val="5DF62A20"/>
    <w:rsid w:val="5F763025"/>
    <w:rsid w:val="615F0060"/>
    <w:rsid w:val="631D7940"/>
    <w:rsid w:val="71903359"/>
    <w:rsid w:val="735328F3"/>
    <w:rsid w:val="7BFB3F6B"/>
    <w:rsid w:val="7C6CF2F2"/>
    <w:rsid w:val="7F0CF6D4"/>
    <w:rsid w:val="7FF0A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61986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qFormat="1"/>
    <w:lsdException w:name="table of figures" w:uiPriority="99"/>
    <w:lsdException w:name="footnote reference" w:uiPriority="99"/>
    <w:lsdException w:name="toa heading" w:semiHidden="0" w:unhideWhenUsed="0"/>
    <w:lsdException w:name="List Bullet" w:qFormat="1"/>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55D"/>
    <w:rPr>
      <w:sz w:val="24"/>
      <w:szCs w:val="24"/>
    </w:rPr>
  </w:style>
  <w:style w:type="paragraph" w:styleId="Heading1">
    <w:name w:val="heading 1"/>
    <w:basedOn w:val="Normal"/>
    <w:next w:val="Normal"/>
    <w:link w:val="Heading1Char"/>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445BBC"/>
    <w:pPr>
      <w:tabs>
        <w:tab w:val="right" w:leader="dot" w:pos="9350"/>
      </w:tabs>
    </w:pPr>
    <w:rPr>
      <w:bCs/>
      <w:noProof/>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uiPriority w:val="39"/>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styleId="BodyText">
    <w:name w:val="Body Text"/>
    <w:basedOn w:val="Normal"/>
    <w:pPr>
      <w:jc w:val="both"/>
    </w:pPr>
  </w:style>
  <w:style w:type="paragraph" w:styleId="BodyTextIndent">
    <w:name w:val="Body Text Indent"/>
    <w:basedOn w:val="Normal"/>
    <w:pPr>
      <w:ind w:left="720"/>
    </w:pPr>
    <w:rPr>
      <w:i/>
    </w:r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table" w:styleId="TableGrid">
    <w:name w:val="Table Grid"/>
    <w:basedOn w:val="TableNormal"/>
    <w:rsid w:val="00567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link w:val="FootnoteTextChar"/>
    <w:uiPriority w:val="99"/>
    <w:semiHidden/>
    <w:rPr>
      <w:sz w:val="20"/>
      <w:szCs w:val="20"/>
    </w:rPr>
  </w:style>
  <w:style w:type="character" w:styleId="FootnoteReference">
    <w:name w:val="footnote reference"/>
    <w:uiPriority w:val="99"/>
    <w:semiHidden/>
    <w:rPr>
      <w:vertAlign w:val="superscript"/>
    </w:rPr>
  </w:style>
  <w:style w:type="character" w:styleId="Strong">
    <w:name w:val="Strong"/>
    <w:qFormat/>
    <w:rsid w:val="00D23691"/>
    <w:rPr>
      <w:b/>
      <w:bCs/>
    </w:rPr>
  </w:style>
  <w:style w:type="character" w:customStyle="1" w:styleId="textsmaller1">
    <w:name w:val="textsmaller1"/>
    <w:rsid w:val="00D23691"/>
    <w:rPr>
      <w:sz w:val="15"/>
      <w:szCs w:val="15"/>
    </w:rPr>
  </w:style>
  <w:style w:type="paragraph" w:styleId="Revision">
    <w:name w:val="Revision"/>
    <w:hidden/>
    <w:uiPriority w:val="99"/>
    <w:semiHidden/>
    <w:rsid w:val="00D23691"/>
    <w:rPr>
      <w:sz w:val="24"/>
      <w:szCs w:val="24"/>
    </w:rPr>
  </w:style>
  <w:style w:type="character" w:customStyle="1" w:styleId="CommentTextChar">
    <w:name w:val="Comment Text Char"/>
    <w:basedOn w:val="DefaultParagraphFont"/>
    <w:link w:val="CommentText"/>
    <w:uiPriority w:val="99"/>
    <w:rsid w:val="006E3403"/>
  </w:style>
  <w:style w:type="character" w:customStyle="1" w:styleId="EndnoteTextChar">
    <w:name w:val="Endnote Text Char"/>
    <w:basedOn w:val="DefaultParagraphFont"/>
    <w:link w:val="EndnoteText"/>
    <w:rsid w:val="006E3403"/>
  </w:style>
  <w:style w:type="character" w:customStyle="1" w:styleId="Heading1Char">
    <w:name w:val="Heading 1 Char"/>
    <w:link w:val="Heading1"/>
    <w:locked/>
    <w:rsid w:val="001740FC"/>
    <w:rPr>
      <w:rFonts w:ascii="Arial" w:hAnsi="Arial" w:cs="Arial"/>
      <w:b/>
      <w:bCs/>
      <w:kern w:val="32"/>
      <w:sz w:val="32"/>
      <w:szCs w:val="32"/>
    </w:rPr>
  </w:style>
  <w:style w:type="character" w:customStyle="1" w:styleId="CaptionChar">
    <w:name w:val="Caption Char"/>
    <w:link w:val="Caption"/>
    <w:locked/>
    <w:rsid w:val="000C5B86"/>
    <w:rPr>
      <w:b/>
      <w:bCs/>
    </w:rPr>
  </w:style>
  <w:style w:type="character" w:customStyle="1" w:styleId="breadcrumbs">
    <w:name w:val="breadcrumbs"/>
    <w:rsid w:val="000C5B86"/>
  </w:style>
  <w:style w:type="character" w:customStyle="1" w:styleId="Heading2Char">
    <w:name w:val="Heading 2 Char"/>
    <w:link w:val="Heading2"/>
    <w:rsid w:val="00884FE6"/>
    <w:rPr>
      <w:rFonts w:ascii="Arial" w:hAnsi="Arial" w:cs="Arial"/>
      <w:b/>
      <w:bCs/>
      <w:i/>
      <w:iCs/>
      <w:sz w:val="28"/>
      <w:szCs w:val="28"/>
    </w:rPr>
  </w:style>
  <w:style w:type="table" w:customStyle="1" w:styleId="TableGrid1">
    <w:name w:val="Table Grid1"/>
    <w:basedOn w:val="TableNormal"/>
    <w:next w:val="TableGrid"/>
    <w:rsid w:val="002353D5"/>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ocked/>
    <w:rsid w:val="00193108"/>
    <w:rPr>
      <w:rFonts w:ascii="Arial" w:hAnsi="Arial"/>
      <w:b/>
      <w:color w:val="17365D"/>
      <w:spacing w:val="5"/>
      <w:kern w:val="28"/>
      <w:sz w:val="48"/>
      <w:szCs w:val="52"/>
      <w:lang w:eastAsia="ko-KR"/>
    </w:rPr>
  </w:style>
  <w:style w:type="character" w:customStyle="1" w:styleId="Mention1">
    <w:name w:val="Mention1"/>
    <w:basedOn w:val="DefaultParagraphFont"/>
    <w:uiPriority w:val="99"/>
    <w:semiHidden/>
    <w:unhideWhenUsed/>
    <w:rsid w:val="00D1395F"/>
    <w:rPr>
      <w:color w:val="2B579A"/>
      <w:shd w:val="clear" w:color="auto" w:fill="E6E6E6"/>
    </w:rPr>
  </w:style>
  <w:style w:type="paragraph" w:styleId="ListParagraph">
    <w:name w:val="List Paragraph"/>
    <w:basedOn w:val="Normal"/>
    <w:uiPriority w:val="34"/>
    <w:qFormat/>
    <w:rsid w:val="00BD179F"/>
    <w:pPr>
      <w:ind w:left="720"/>
      <w:contextualSpacing/>
    </w:pPr>
  </w:style>
  <w:style w:type="character" w:customStyle="1" w:styleId="UnresolvedMention1">
    <w:name w:val="Unresolved Mention1"/>
    <w:basedOn w:val="DefaultParagraphFont"/>
    <w:uiPriority w:val="99"/>
    <w:semiHidden/>
    <w:unhideWhenUsed/>
    <w:rsid w:val="007E5945"/>
    <w:rPr>
      <w:color w:val="808080"/>
      <w:shd w:val="clear" w:color="auto" w:fill="E6E6E6"/>
    </w:rPr>
  </w:style>
  <w:style w:type="character" w:customStyle="1" w:styleId="reference-accessdate">
    <w:name w:val="reference-accessdate"/>
    <w:basedOn w:val="DefaultParagraphFont"/>
    <w:rsid w:val="009475E5"/>
  </w:style>
  <w:style w:type="character" w:customStyle="1" w:styleId="nowrap">
    <w:name w:val="nowrap"/>
    <w:basedOn w:val="DefaultParagraphFont"/>
    <w:rsid w:val="009475E5"/>
  </w:style>
  <w:style w:type="character" w:styleId="PlaceholderText">
    <w:name w:val="Placeholder Text"/>
    <w:basedOn w:val="DefaultParagraphFont"/>
    <w:uiPriority w:val="99"/>
    <w:semiHidden/>
    <w:rsid w:val="007F3A40"/>
    <w:rPr>
      <w:color w:val="808080"/>
    </w:rPr>
  </w:style>
  <w:style w:type="character" w:customStyle="1" w:styleId="UnresolvedMention2">
    <w:name w:val="Unresolved Mention2"/>
    <w:basedOn w:val="DefaultParagraphFont"/>
    <w:uiPriority w:val="99"/>
    <w:semiHidden/>
    <w:unhideWhenUsed/>
    <w:rsid w:val="00C62EB1"/>
    <w:rPr>
      <w:color w:val="808080"/>
      <w:shd w:val="clear" w:color="auto" w:fill="E6E6E6"/>
    </w:rPr>
  </w:style>
  <w:style w:type="paragraph" w:customStyle="1" w:styleId="Default">
    <w:name w:val="Default"/>
    <w:rsid w:val="00001CD9"/>
    <w:pPr>
      <w:autoSpaceDE w:val="0"/>
      <w:autoSpaceDN w:val="0"/>
      <w:adjustRightInd w:val="0"/>
    </w:pPr>
    <w:rPr>
      <w:rFonts w:ascii="Arial" w:hAnsi="Arial" w:cs="Arial"/>
      <w:color w:val="000000"/>
      <w:sz w:val="24"/>
      <w:szCs w:val="24"/>
    </w:rPr>
  </w:style>
  <w:style w:type="character" w:customStyle="1" w:styleId="UnresolvedMention3">
    <w:name w:val="Unresolved Mention3"/>
    <w:basedOn w:val="DefaultParagraphFont"/>
    <w:uiPriority w:val="99"/>
    <w:semiHidden/>
    <w:unhideWhenUsed/>
    <w:rsid w:val="00006704"/>
    <w:rPr>
      <w:color w:val="808080"/>
      <w:shd w:val="clear" w:color="auto" w:fill="E6E6E6"/>
    </w:rPr>
  </w:style>
  <w:style w:type="paragraph" w:customStyle="1" w:styleId="paragraph">
    <w:name w:val="paragraph"/>
    <w:basedOn w:val="Normal"/>
    <w:rsid w:val="007E5E63"/>
  </w:style>
  <w:style w:type="character" w:customStyle="1" w:styleId="normaltextrun1">
    <w:name w:val="normaltextrun1"/>
    <w:basedOn w:val="DefaultParagraphFont"/>
    <w:rsid w:val="007E5E63"/>
  </w:style>
  <w:style w:type="character" w:customStyle="1" w:styleId="eop">
    <w:name w:val="eop"/>
    <w:basedOn w:val="DefaultParagraphFont"/>
    <w:rsid w:val="007E5E63"/>
  </w:style>
  <w:style w:type="character" w:customStyle="1" w:styleId="UnresolvedMention4">
    <w:name w:val="Unresolved Mention4"/>
    <w:basedOn w:val="DefaultParagraphFont"/>
    <w:uiPriority w:val="99"/>
    <w:semiHidden/>
    <w:unhideWhenUsed/>
    <w:rsid w:val="00960CD8"/>
    <w:rPr>
      <w:color w:val="808080"/>
      <w:shd w:val="clear" w:color="auto" w:fill="E6E6E6"/>
    </w:rPr>
  </w:style>
  <w:style w:type="paragraph" w:styleId="ListBullet">
    <w:name w:val="List Bullet"/>
    <w:basedOn w:val="Normal"/>
    <w:link w:val="ListBulletChar"/>
    <w:qFormat/>
    <w:rsid w:val="006401BF"/>
    <w:pPr>
      <w:numPr>
        <w:numId w:val="22"/>
      </w:numPr>
      <w:spacing w:before="120"/>
      <w:ind w:left="1080"/>
    </w:pPr>
    <w:rPr>
      <w:rFonts w:ascii="Calibri" w:hAnsi="Calibri"/>
      <w:sz w:val="22"/>
    </w:rPr>
  </w:style>
  <w:style w:type="character" w:customStyle="1" w:styleId="ListBulletChar">
    <w:name w:val="List Bullet Char"/>
    <w:link w:val="ListBullet"/>
    <w:rsid w:val="006401BF"/>
    <w:rPr>
      <w:rFonts w:ascii="Calibri" w:hAnsi="Calibri"/>
      <w:sz w:val="22"/>
      <w:szCs w:val="24"/>
    </w:rPr>
  </w:style>
  <w:style w:type="character" w:customStyle="1" w:styleId="FootnoteTextChar">
    <w:name w:val="Footnote Text Char"/>
    <w:basedOn w:val="DefaultParagraphFont"/>
    <w:link w:val="FootnoteText"/>
    <w:uiPriority w:val="99"/>
    <w:semiHidden/>
    <w:rsid w:val="006401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qFormat="1"/>
    <w:lsdException w:name="table of figures" w:uiPriority="99"/>
    <w:lsdException w:name="footnote reference" w:uiPriority="99"/>
    <w:lsdException w:name="toa heading" w:semiHidden="0" w:unhideWhenUsed="0"/>
    <w:lsdException w:name="List Bullet" w:qFormat="1"/>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55D"/>
    <w:rPr>
      <w:sz w:val="24"/>
      <w:szCs w:val="24"/>
    </w:rPr>
  </w:style>
  <w:style w:type="paragraph" w:styleId="Heading1">
    <w:name w:val="heading 1"/>
    <w:basedOn w:val="Normal"/>
    <w:next w:val="Normal"/>
    <w:link w:val="Heading1Char"/>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445BBC"/>
    <w:pPr>
      <w:tabs>
        <w:tab w:val="right" w:leader="dot" w:pos="9350"/>
      </w:tabs>
    </w:pPr>
    <w:rPr>
      <w:bCs/>
      <w:noProof/>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uiPriority w:val="39"/>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styleId="BodyText">
    <w:name w:val="Body Text"/>
    <w:basedOn w:val="Normal"/>
    <w:pPr>
      <w:jc w:val="both"/>
    </w:pPr>
  </w:style>
  <w:style w:type="paragraph" w:styleId="BodyTextIndent">
    <w:name w:val="Body Text Indent"/>
    <w:basedOn w:val="Normal"/>
    <w:pPr>
      <w:ind w:left="720"/>
    </w:pPr>
    <w:rPr>
      <w:i/>
    </w:r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table" w:styleId="TableGrid">
    <w:name w:val="Table Grid"/>
    <w:basedOn w:val="TableNormal"/>
    <w:rsid w:val="00567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link w:val="FootnoteTextChar"/>
    <w:uiPriority w:val="99"/>
    <w:semiHidden/>
    <w:rPr>
      <w:sz w:val="20"/>
      <w:szCs w:val="20"/>
    </w:rPr>
  </w:style>
  <w:style w:type="character" w:styleId="FootnoteReference">
    <w:name w:val="footnote reference"/>
    <w:uiPriority w:val="99"/>
    <w:semiHidden/>
    <w:rPr>
      <w:vertAlign w:val="superscript"/>
    </w:rPr>
  </w:style>
  <w:style w:type="character" w:styleId="Strong">
    <w:name w:val="Strong"/>
    <w:qFormat/>
    <w:rsid w:val="00D23691"/>
    <w:rPr>
      <w:b/>
      <w:bCs/>
    </w:rPr>
  </w:style>
  <w:style w:type="character" w:customStyle="1" w:styleId="textsmaller1">
    <w:name w:val="textsmaller1"/>
    <w:rsid w:val="00D23691"/>
    <w:rPr>
      <w:sz w:val="15"/>
      <w:szCs w:val="15"/>
    </w:rPr>
  </w:style>
  <w:style w:type="paragraph" w:styleId="Revision">
    <w:name w:val="Revision"/>
    <w:hidden/>
    <w:uiPriority w:val="99"/>
    <w:semiHidden/>
    <w:rsid w:val="00D23691"/>
    <w:rPr>
      <w:sz w:val="24"/>
      <w:szCs w:val="24"/>
    </w:rPr>
  </w:style>
  <w:style w:type="character" w:customStyle="1" w:styleId="CommentTextChar">
    <w:name w:val="Comment Text Char"/>
    <w:basedOn w:val="DefaultParagraphFont"/>
    <w:link w:val="CommentText"/>
    <w:uiPriority w:val="99"/>
    <w:rsid w:val="006E3403"/>
  </w:style>
  <w:style w:type="character" w:customStyle="1" w:styleId="EndnoteTextChar">
    <w:name w:val="Endnote Text Char"/>
    <w:basedOn w:val="DefaultParagraphFont"/>
    <w:link w:val="EndnoteText"/>
    <w:rsid w:val="006E3403"/>
  </w:style>
  <w:style w:type="character" w:customStyle="1" w:styleId="Heading1Char">
    <w:name w:val="Heading 1 Char"/>
    <w:link w:val="Heading1"/>
    <w:locked/>
    <w:rsid w:val="001740FC"/>
    <w:rPr>
      <w:rFonts w:ascii="Arial" w:hAnsi="Arial" w:cs="Arial"/>
      <w:b/>
      <w:bCs/>
      <w:kern w:val="32"/>
      <w:sz w:val="32"/>
      <w:szCs w:val="32"/>
    </w:rPr>
  </w:style>
  <w:style w:type="character" w:customStyle="1" w:styleId="CaptionChar">
    <w:name w:val="Caption Char"/>
    <w:link w:val="Caption"/>
    <w:locked/>
    <w:rsid w:val="000C5B86"/>
    <w:rPr>
      <w:b/>
      <w:bCs/>
    </w:rPr>
  </w:style>
  <w:style w:type="character" w:customStyle="1" w:styleId="breadcrumbs">
    <w:name w:val="breadcrumbs"/>
    <w:rsid w:val="000C5B86"/>
  </w:style>
  <w:style w:type="character" w:customStyle="1" w:styleId="Heading2Char">
    <w:name w:val="Heading 2 Char"/>
    <w:link w:val="Heading2"/>
    <w:rsid w:val="00884FE6"/>
    <w:rPr>
      <w:rFonts w:ascii="Arial" w:hAnsi="Arial" w:cs="Arial"/>
      <w:b/>
      <w:bCs/>
      <w:i/>
      <w:iCs/>
      <w:sz w:val="28"/>
      <w:szCs w:val="28"/>
    </w:rPr>
  </w:style>
  <w:style w:type="table" w:customStyle="1" w:styleId="TableGrid1">
    <w:name w:val="Table Grid1"/>
    <w:basedOn w:val="TableNormal"/>
    <w:next w:val="TableGrid"/>
    <w:rsid w:val="002353D5"/>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ocked/>
    <w:rsid w:val="00193108"/>
    <w:rPr>
      <w:rFonts w:ascii="Arial" w:hAnsi="Arial"/>
      <w:b/>
      <w:color w:val="17365D"/>
      <w:spacing w:val="5"/>
      <w:kern w:val="28"/>
      <w:sz w:val="48"/>
      <w:szCs w:val="52"/>
      <w:lang w:eastAsia="ko-KR"/>
    </w:rPr>
  </w:style>
  <w:style w:type="character" w:customStyle="1" w:styleId="Mention1">
    <w:name w:val="Mention1"/>
    <w:basedOn w:val="DefaultParagraphFont"/>
    <w:uiPriority w:val="99"/>
    <w:semiHidden/>
    <w:unhideWhenUsed/>
    <w:rsid w:val="00D1395F"/>
    <w:rPr>
      <w:color w:val="2B579A"/>
      <w:shd w:val="clear" w:color="auto" w:fill="E6E6E6"/>
    </w:rPr>
  </w:style>
  <w:style w:type="paragraph" w:styleId="ListParagraph">
    <w:name w:val="List Paragraph"/>
    <w:basedOn w:val="Normal"/>
    <w:uiPriority w:val="34"/>
    <w:qFormat/>
    <w:rsid w:val="00BD179F"/>
    <w:pPr>
      <w:ind w:left="720"/>
      <w:contextualSpacing/>
    </w:pPr>
  </w:style>
  <w:style w:type="character" w:customStyle="1" w:styleId="UnresolvedMention1">
    <w:name w:val="Unresolved Mention1"/>
    <w:basedOn w:val="DefaultParagraphFont"/>
    <w:uiPriority w:val="99"/>
    <w:semiHidden/>
    <w:unhideWhenUsed/>
    <w:rsid w:val="007E5945"/>
    <w:rPr>
      <w:color w:val="808080"/>
      <w:shd w:val="clear" w:color="auto" w:fill="E6E6E6"/>
    </w:rPr>
  </w:style>
  <w:style w:type="character" w:customStyle="1" w:styleId="reference-accessdate">
    <w:name w:val="reference-accessdate"/>
    <w:basedOn w:val="DefaultParagraphFont"/>
    <w:rsid w:val="009475E5"/>
  </w:style>
  <w:style w:type="character" w:customStyle="1" w:styleId="nowrap">
    <w:name w:val="nowrap"/>
    <w:basedOn w:val="DefaultParagraphFont"/>
    <w:rsid w:val="009475E5"/>
  </w:style>
  <w:style w:type="character" w:styleId="PlaceholderText">
    <w:name w:val="Placeholder Text"/>
    <w:basedOn w:val="DefaultParagraphFont"/>
    <w:uiPriority w:val="99"/>
    <w:semiHidden/>
    <w:rsid w:val="007F3A40"/>
    <w:rPr>
      <w:color w:val="808080"/>
    </w:rPr>
  </w:style>
  <w:style w:type="character" w:customStyle="1" w:styleId="UnresolvedMention2">
    <w:name w:val="Unresolved Mention2"/>
    <w:basedOn w:val="DefaultParagraphFont"/>
    <w:uiPriority w:val="99"/>
    <w:semiHidden/>
    <w:unhideWhenUsed/>
    <w:rsid w:val="00C62EB1"/>
    <w:rPr>
      <w:color w:val="808080"/>
      <w:shd w:val="clear" w:color="auto" w:fill="E6E6E6"/>
    </w:rPr>
  </w:style>
  <w:style w:type="paragraph" w:customStyle="1" w:styleId="Default">
    <w:name w:val="Default"/>
    <w:rsid w:val="00001CD9"/>
    <w:pPr>
      <w:autoSpaceDE w:val="0"/>
      <w:autoSpaceDN w:val="0"/>
      <w:adjustRightInd w:val="0"/>
    </w:pPr>
    <w:rPr>
      <w:rFonts w:ascii="Arial" w:hAnsi="Arial" w:cs="Arial"/>
      <w:color w:val="000000"/>
      <w:sz w:val="24"/>
      <w:szCs w:val="24"/>
    </w:rPr>
  </w:style>
  <w:style w:type="character" w:customStyle="1" w:styleId="UnresolvedMention3">
    <w:name w:val="Unresolved Mention3"/>
    <w:basedOn w:val="DefaultParagraphFont"/>
    <w:uiPriority w:val="99"/>
    <w:semiHidden/>
    <w:unhideWhenUsed/>
    <w:rsid w:val="00006704"/>
    <w:rPr>
      <w:color w:val="808080"/>
      <w:shd w:val="clear" w:color="auto" w:fill="E6E6E6"/>
    </w:rPr>
  </w:style>
  <w:style w:type="paragraph" w:customStyle="1" w:styleId="paragraph">
    <w:name w:val="paragraph"/>
    <w:basedOn w:val="Normal"/>
    <w:rsid w:val="007E5E63"/>
  </w:style>
  <w:style w:type="character" w:customStyle="1" w:styleId="normaltextrun1">
    <w:name w:val="normaltextrun1"/>
    <w:basedOn w:val="DefaultParagraphFont"/>
    <w:rsid w:val="007E5E63"/>
  </w:style>
  <w:style w:type="character" w:customStyle="1" w:styleId="eop">
    <w:name w:val="eop"/>
    <w:basedOn w:val="DefaultParagraphFont"/>
    <w:rsid w:val="007E5E63"/>
  </w:style>
  <w:style w:type="character" w:customStyle="1" w:styleId="UnresolvedMention4">
    <w:name w:val="Unresolved Mention4"/>
    <w:basedOn w:val="DefaultParagraphFont"/>
    <w:uiPriority w:val="99"/>
    <w:semiHidden/>
    <w:unhideWhenUsed/>
    <w:rsid w:val="00960CD8"/>
    <w:rPr>
      <w:color w:val="808080"/>
      <w:shd w:val="clear" w:color="auto" w:fill="E6E6E6"/>
    </w:rPr>
  </w:style>
  <w:style w:type="paragraph" w:styleId="ListBullet">
    <w:name w:val="List Bullet"/>
    <w:basedOn w:val="Normal"/>
    <w:link w:val="ListBulletChar"/>
    <w:qFormat/>
    <w:rsid w:val="006401BF"/>
    <w:pPr>
      <w:numPr>
        <w:numId w:val="22"/>
      </w:numPr>
      <w:spacing w:before="120"/>
      <w:ind w:left="1080"/>
    </w:pPr>
    <w:rPr>
      <w:rFonts w:ascii="Calibri" w:hAnsi="Calibri"/>
      <w:sz w:val="22"/>
    </w:rPr>
  </w:style>
  <w:style w:type="character" w:customStyle="1" w:styleId="ListBulletChar">
    <w:name w:val="List Bullet Char"/>
    <w:link w:val="ListBullet"/>
    <w:rsid w:val="006401BF"/>
    <w:rPr>
      <w:rFonts w:ascii="Calibri" w:hAnsi="Calibri"/>
      <w:sz w:val="22"/>
      <w:szCs w:val="24"/>
    </w:rPr>
  </w:style>
  <w:style w:type="character" w:customStyle="1" w:styleId="FootnoteTextChar">
    <w:name w:val="Footnote Text Char"/>
    <w:basedOn w:val="DefaultParagraphFont"/>
    <w:link w:val="FootnoteText"/>
    <w:uiPriority w:val="99"/>
    <w:semiHidden/>
    <w:rsid w:val="006401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00303">
      <w:bodyDiv w:val="1"/>
      <w:marLeft w:val="0"/>
      <w:marRight w:val="0"/>
      <w:marTop w:val="0"/>
      <w:marBottom w:val="0"/>
      <w:divBdr>
        <w:top w:val="none" w:sz="0" w:space="0" w:color="auto"/>
        <w:left w:val="none" w:sz="0" w:space="0" w:color="auto"/>
        <w:bottom w:val="none" w:sz="0" w:space="0" w:color="auto"/>
        <w:right w:val="none" w:sz="0" w:space="0" w:color="auto"/>
      </w:divBdr>
    </w:div>
    <w:div w:id="92751995">
      <w:bodyDiv w:val="1"/>
      <w:marLeft w:val="0"/>
      <w:marRight w:val="0"/>
      <w:marTop w:val="0"/>
      <w:marBottom w:val="0"/>
      <w:divBdr>
        <w:top w:val="none" w:sz="0" w:space="0" w:color="auto"/>
        <w:left w:val="none" w:sz="0" w:space="0" w:color="auto"/>
        <w:bottom w:val="none" w:sz="0" w:space="0" w:color="auto"/>
        <w:right w:val="none" w:sz="0" w:space="0" w:color="auto"/>
      </w:divBdr>
    </w:div>
    <w:div w:id="137890898">
      <w:bodyDiv w:val="1"/>
      <w:marLeft w:val="0"/>
      <w:marRight w:val="0"/>
      <w:marTop w:val="0"/>
      <w:marBottom w:val="0"/>
      <w:divBdr>
        <w:top w:val="none" w:sz="0" w:space="0" w:color="auto"/>
        <w:left w:val="none" w:sz="0" w:space="0" w:color="auto"/>
        <w:bottom w:val="none" w:sz="0" w:space="0" w:color="auto"/>
        <w:right w:val="none" w:sz="0" w:space="0" w:color="auto"/>
      </w:divBdr>
    </w:div>
    <w:div w:id="216010935">
      <w:bodyDiv w:val="1"/>
      <w:marLeft w:val="0"/>
      <w:marRight w:val="0"/>
      <w:marTop w:val="0"/>
      <w:marBottom w:val="0"/>
      <w:divBdr>
        <w:top w:val="none" w:sz="0" w:space="0" w:color="auto"/>
        <w:left w:val="none" w:sz="0" w:space="0" w:color="auto"/>
        <w:bottom w:val="none" w:sz="0" w:space="0" w:color="auto"/>
        <w:right w:val="none" w:sz="0" w:space="0" w:color="auto"/>
      </w:divBdr>
    </w:div>
    <w:div w:id="242645846">
      <w:bodyDiv w:val="1"/>
      <w:marLeft w:val="0"/>
      <w:marRight w:val="0"/>
      <w:marTop w:val="0"/>
      <w:marBottom w:val="0"/>
      <w:divBdr>
        <w:top w:val="none" w:sz="0" w:space="0" w:color="auto"/>
        <w:left w:val="none" w:sz="0" w:space="0" w:color="auto"/>
        <w:bottom w:val="none" w:sz="0" w:space="0" w:color="auto"/>
        <w:right w:val="none" w:sz="0" w:space="0" w:color="auto"/>
      </w:divBdr>
    </w:div>
    <w:div w:id="301079370">
      <w:bodyDiv w:val="1"/>
      <w:marLeft w:val="0"/>
      <w:marRight w:val="0"/>
      <w:marTop w:val="0"/>
      <w:marBottom w:val="0"/>
      <w:divBdr>
        <w:top w:val="none" w:sz="0" w:space="0" w:color="auto"/>
        <w:left w:val="none" w:sz="0" w:space="0" w:color="auto"/>
        <w:bottom w:val="none" w:sz="0" w:space="0" w:color="auto"/>
        <w:right w:val="none" w:sz="0" w:space="0" w:color="auto"/>
      </w:divBdr>
      <w:divsChild>
        <w:div w:id="672336657">
          <w:marLeft w:val="0"/>
          <w:marRight w:val="0"/>
          <w:marTop w:val="0"/>
          <w:marBottom w:val="0"/>
          <w:divBdr>
            <w:top w:val="none" w:sz="0" w:space="0" w:color="auto"/>
            <w:left w:val="none" w:sz="0" w:space="0" w:color="auto"/>
            <w:bottom w:val="none" w:sz="0" w:space="0" w:color="auto"/>
            <w:right w:val="none" w:sz="0" w:space="0" w:color="auto"/>
          </w:divBdr>
          <w:divsChild>
            <w:div w:id="1415518227">
              <w:marLeft w:val="0"/>
              <w:marRight w:val="0"/>
              <w:marTop w:val="0"/>
              <w:marBottom w:val="0"/>
              <w:divBdr>
                <w:top w:val="none" w:sz="0" w:space="0" w:color="auto"/>
                <w:left w:val="none" w:sz="0" w:space="0" w:color="auto"/>
                <w:bottom w:val="none" w:sz="0" w:space="0" w:color="auto"/>
                <w:right w:val="none" w:sz="0" w:space="0" w:color="auto"/>
              </w:divBdr>
              <w:divsChild>
                <w:div w:id="912008907">
                  <w:marLeft w:val="0"/>
                  <w:marRight w:val="0"/>
                  <w:marTop w:val="0"/>
                  <w:marBottom w:val="0"/>
                  <w:divBdr>
                    <w:top w:val="none" w:sz="0" w:space="0" w:color="auto"/>
                    <w:left w:val="none" w:sz="0" w:space="0" w:color="auto"/>
                    <w:bottom w:val="none" w:sz="0" w:space="0" w:color="auto"/>
                    <w:right w:val="none" w:sz="0" w:space="0" w:color="auto"/>
                  </w:divBdr>
                  <w:divsChild>
                    <w:div w:id="702555223">
                      <w:marLeft w:val="0"/>
                      <w:marRight w:val="0"/>
                      <w:marTop w:val="0"/>
                      <w:marBottom w:val="0"/>
                      <w:divBdr>
                        <w:top w:val="none" w:sz="0" w:space="0" w:color="auto"/>
                        <w:left w:val="none" w:sz="0" w:space="0" w:color="auto"/>
                        <w:bottom w:val="none" w:sz="0" w:space="0" w:color="auto"/>
                        <w:right w:val="none" w:sz="0" w:space="0" w:color="auto"/>
                      </w:divBdr>
                      <w:divsChild>
                        <w:div w:id="232353998">
                          <w:marLeft w:val="0"/>
                          <w:marRight w:val="0"/>
                          <w:marTop w:val="0"/>
                          <w:marBottom w:val="0"/>
                          <w:divBdr>
                            <w:top w:val="none" w:sz="0" w:space="0" w:color="auto"/>
                            <w:left w:val="none" w:sz="0" w:space="0" w:color="auto"/>
                            <w:bottom w:val="none" w:sz="0" w:space="0" w:color="auto"/>
                            <w:right w:val="none" w:sz="0" w:space="0" w:color="auto"/>
                          </w:divBdr>
                          <w:divsChild>
                            <w:div w:id="205917892">
                              <w:marLeft w:val="0"/>
                              <w:marRight w:val="0"/>
                              <w:marTop w:val="0"/>
                              <w:marBottom w:val="0"/>
                              <w:divBdr>
                                <w:top w:val="none" w:sz="0" w:space="0" w:color="auto"/>
                                <w:left w:val="none" w:sz="0" w:space="0" w:color="auto"/>
                                <w:bottom w:val="none" w:sz="0" w:space="0" w:color="auto"/>
                                <w:right w:val="none" w:sz="0" w:space="0" w:color="auto"/>
                              </w:divBdr>
                              <w:divsChild>
                                <w:div w:id="1924417081">
                                  <w:marLeft w:val="0"/>
                                  <w:marRight w:val="0"/>
                                  <w:marTop w:val="0"/>
                                  <w:marBottom w:val="0"/>
                                  <w:divBdr>
                                    <w:top w:val="none" w:sz="0" w:space="0" w:color="auto"/>
                                    <w:left w:val="none" w:sz="0" w:space="0" w:color="auto"/>
                                    <w:bottom w:val="none" w:sz="0" w:space="0" w:color="auto"/>
                                    <w:right w:val="none" w:sz="0" w:space="0" w:color="auto"/>
                                  </w:divBdr>
                                  <w:divsChild>
                                    <w:div w:id="354356181">
                                      <w:marLeft w:val="0"/>
                                      <w:marRight w:val="0"/>
                                      <w:marTop w:val="0"/>
                                      <w:marBottom w:val="0"/>
                                      <w:divBdr>
                                        <w:top w:val="none" w:sz="0" w:space="0" w:color="auto"/>
                                        <w:left w:val="none" w:sz="0" w:space="0" w:color="auto"/>
                                        <w:bottom w:val="none" w:sz="0" w:space="0" w:color="auto"/>
                                        <w:right w:val="none" w:sz="0" w:space="0" w:color="auto"/>
                                      </w:divBdr>
                                      <w:divsChild>
                                        <w:div w:id="188034572">
                                          <w:marLeft w:val="0"/>
                                          <w:marRight w:val="0"/>
                                          <w:marTop w:val="0"/>
                                          <w:marBottom w:val="0"/>
                                          <w:divBdr>
                                            <w:top w:val="none" w:sz="0" w:space="0" w:color="auto"/>
                                            <w:left w:val="none" w:sz="0" w:space="0" w:color="auto"/>
                                            <w:bottom w:val="none" w:sz="0" w:space="0" w:color="auto"/>
                                            <w:right w:val="none" w:sz="0" w:space="0" w:color="auto"/>
                                          </w:divBdr>
                                          <w:divsChild>
                                            <w:div w:id="37226548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1386807">
      <w:bodyDiv w:val="1"/>
      <w:marLeft w:val="0"/>
      <w:marRight w:val="0"/>
      <w:marTop w:val="0"/>
      <w:marBottom w:val="0"/>
      <w:divBdr>
        <w:top w:val="none" w:sz="0" w:space="0" w:color="auto"/>
        <w:left w:val="none" w:sz="0" w:space="0" w:color="auto"/>
        <w:bottom w:val="none" w:sz="0" w:space="0" w:color="auto"/>
        <w:right w:val="none" w:sz="0" w:space="0" w:color="auto"/>
      </w:divBdr>
    </w:div>
    <w:div w:id="406155122">
      <w:bodyDiv w:val="1"/>
      <w:marLeft w:val="0"/>
      <w:marRight w:val="0"/>
      <w:marTop w:val="0"/>
      <w:marBottom w:val="0"/>
      <w:divBdr>
        <w:top w:val="none" w:sz="0" w:space="0" w:color="auto"/>
        <w:left w:val="none" w:sz="0" w:space="0" w:color="auto"/>
        <w:bottom w:val="none" w:sz="0" w:space="0" w:color="auto"/>
        <w:right w:val="none" w:sz="0" w:space="0" w:color="auto"/>
      </w:divBdr>
    </w:div>
    <w:div w:id="408385709">
      <w:bodyDiv w:val="1"/>
      <w:marLeft w:val="0"/>
      <w:marRight w:val="0"/>
      <w:marTop w:val="0"/>
      <w:marBottom w:val="0"/>
      <w:divBdr>
        <w:top w:val="none" w:sz="0" w:space="0" w:color="auto"/>
        <w:left w:val="none" w:sz="0" w:space="0" w:color="auto"/>
        <w:bottom w:val="none" w:sz="0" w:space="0" w:color="auto"/>
        <w:right w:val="none" w:sz="0" w:space="0" w:color="auto"/>
      </w:divBdr>
    </w:div>
    <w:div w:id="412823659">
      <w:bodyDiv w:val="1"/>
      <w:marLeft w:val="0"/>
      <w:marRight w:val="0"/>
      <w:marTop w:val="0"/>
      <w:marBottom w:val="0"/>
      <w:divBdr>
        <w:top w:val="none" w:sz="0" w:space="0" w:color="auto"/>
        <w:left w:val="none" w:sz="0" w:space="0" w:color="auto"/>
        <w:bottom w:val="none" w:sz="0" w:space="0" w:color="auto"/>
        <w:right w:val="none" w:sz="0" w:space="0" w:color="auto"/>
      </w:divBdr>
    </w:div>
    <w:div w:id="421802298">
      <w:bodyDiv w:val="1"/>
      <w:marLeft w:val="0"/>
      <w:marRight w:val="0"/>
      <w:marTop w:val="0"/>
      <w:marBottom w:val="0"/>
      <w:divBdr>
        <w:top w:val="none" w:sz="0" w:space="0" w:color="auto"/>
        <w:left w:val="none" w:sz="0" w:space="0" w:color="auto"/>
        <w:bottom w:val="none" w:sz="0" w:space="0" w:color="auto"/>
        <w:right w:val="none" w:sz="0" w:space="0" w:color="auto"/>
      </w:divBdr>
    </w:div>
    <w:div w:id="485168620">
      <w:bodyDiv w:val="1"/>
      <w:marLeft w:val="0"/>
      <w:marRight w:val="0"/>
      <w:marTop w:val="0"/>
      <w:marBottom w:val="0"/>
      <w:divBdr>
        <w:top w:val="none" w:sz="0" w:space="0" w:color="auto"/>
        <w:left w:val="none" w:sz="0" w:space="0" w:color="auto"/>
        <w:bottom w:val="none" w:sz="0" w:space="0" w:color="auto"/>
        <w:right w:val="none" w:sz="0" w:space="0" w:color="auto"/>
      </w:divBdr>
    </w:div>
    <w:div w:id="569969920">
      <w:bodyDiv w:val="1"/>
      <w:marLeft w:val="0"/>
      <w:marRight w:val="0"/>
      <w:marTop w:val="0"/>
      <w:marBottom w:val="0"/>
      <w:divBdr>
        <w:top w:val="none" w:sz="0" w:space="0" w:color="auto"/>
        <w:left w:val="none" w:sz="0" w:space="0" w:color="auto"/>
        <w:bottom w:val="none" w:sz="0" w:space="0" w:color="auto"/>
        <w:right w:val="none" w:sz="0" w:space="0" w:color="auto"/>
      </w:divBdr>
    </w:div>
    <w:div w:id="582883350">
      <w:bodyDiv w:val="1"/>
      <w:marLeft w:val="0"/>
      <w:marRight w:val="0"/>
      <w:marTop w:val="0"/>
      <w:marBottom w:val="0"/>
      <w:divBdr>
        <w:top w:val="none" w:sz="0" w:space="0" w:color="auto"/>
        <w:left w:val="none" w:sz="0" w:space="0" w:color="auto"/>
        <w:bottom w:val="none" w:sz="0" w:space="0" w:color="auto"/>
        <w:right w:val="none" w:sz="0" w:space="0" w:color="auto"/>
      </w:divBdr>
      <w:divsChild>
        <w:div w:id="1108433204">
          <w:marLeft w:val="0"/>
          <w:marRight w:val="0"/>
          <w:marTop w:val="0"/>
          <w:marBottom w:val="0"/>
          <w:divBdr>
            <w:top w:val="single" w:sz="6" w:space="1" w:color="84A6CE"/>
            <w:left w:val="single" w:sz="6" w:space="1" w:color="84A6CE"/>
            <w:bottom w:val="single" w:sz="6" w:space="1" w:color="4473AC"/>
            <w:right w:val="single" w:sz="6" w:space="1" w:color="84A6CE"/>
          </w:divBdr>
        </w:div>
      </w:divsChild>
    </w:div>
    <w:div w:id="763107234">
      <w:bodyDiv w:val="1"/>
      <w:marLeft w:val="0"/>
      <w:marRight w:val="0"/>
      <w:marTop w:val="0"/>
      <w:marBottom w:val="0"/>
      <w:divBdr>
        <w:top w:val="none" w:sz="0" w:space="0" w:color="auto"/>
        <w:left w:val="none" w:sz="0" w:space="0" w:color="auto"/>
        <w:bottom w:val="none" w:sz="0" w:space="0" w:color="auto"/>
        <w:right w:val="none" w:sz="0" w:space="0" w:color="auto"/>
      </w:divBdr>
    </w:div>
    <w:div w:id="836312106">
      <w:bodyDiv w:val="1"/>
      <w:marLeft w:val="0"/>
      <w:marRight w:val="0"/>
      <w:marTop w:val="0"/>
      <w:marBottom w:val="0"/>
      <w:divBdr>
        <w:top w:val="none" w:sz="0" w:space="0" w:color="auto"/>
        <w:left w:val="none" w:sz="0" w:space="0" w:color="auto"/>
        <w:bottom w:val="none" w:sz="0" w:space="0" w:color="auto"/>
        <w:right w:val="none" w:sz="0" w:space="0" w:color="auto"/>
      </w:divBdr>
    </w:div>
    <w:div w:id="842859101">
      <w:bodyDiv w:val="1"/>
      <w:marLeft w:val="0"/>
      <w:marRight w:val="0"/>
      <w:marTop w:val="0"/>
      <w:marBottom w:val="0"/>
      <w:divBdr>
        <w:top w:val="none" w:sz="0" w:space="0" w:color="auto"/>
        <w:left w:val="none" w:sz="0" w:space="0" w:color="auto"/>
        <w:bottom w:val="none" w:sz="0" w:space="0" w:color="auto"/>
        <w:right w:val="none" w:sz="0" w:space="0" w:color="auto"/>
      </w:divBdr>
    </w:div>
    <w:div w:id="845437736">
      <w:bodyDiv w:val="1"/>
      <w:marLeft w:val="0"/>
      <w:marRight w:val="0"/>
      <w:marTop w:val="0"/>
      <w:marBottom w:val="0"/>
      <w:divBdr>
        <w:top w:val="none" w:sz="0" w:space="0" w:color="auto"/>
        <w:left w:val="none" w:sz="0" w:space="0" w:color="auto"/>
        <w:bottom w:val="none" w:sz="0" w:space="0" w:color="auto"/>
        <w:right w:val="none" w:sz="0" w:space="0" w:color="auto"/>
      </w:divBdr>
    </w:div>
    <w:div w:id="876619338">
      <w:bodyDiv w:val="1"/>
      <w:marLeft w:val="0"/>
      <w:marRight w:val="0"/>
      <w:marTop w:val="0"/>
      <w:marBottom w:val="0"/>
      <w:divBdr>
        <w:top w:val="none" w:sz="0" w:space="0" w:color="auto"/>
        <w:left w:val="none" w:sz="0" w:space="0" w:color="auto"/>
        <w:bottom w:val="none" w:sz="0" w:space="0" w:color="auto"/>
        <w:right w:val="none" w:sz="0" w:space="0" w:color="auto"/>
      </w:divBdr>
    </w:div>
    <w:div w:id="998002092">
      <w:bodyDiv w:val="1"/>
      <w:marLeft w:val="0"/>
      <w:marRight w:val="0"/>
      <w:marTop w:val="0"/>
      <w:marBottom w:val="0"/>
      <w:divBdr>
        <w:top w:val="none" w:sz="0" w:space="0" w:color="auto"/>
        <w:left w:val="none" w:sz="0" w:space="0" w:color="auto"/>
        <w:bottom w:val="none" w:sz="0" w:space="0" w:color="auto"/>
        <w:right w:val="none" w:sz="0" w:space="0" w:color="auto"/>
      </w:divBdr>
      <w:divsChild>
        <w:div w:id="1565530726">
          <w:marLeft w:val="0"/>
          <w:marRight w:val="0"/>
          <w:marTop w:val="0"/>
          <w:marBottom w:val="0"/>
          <w:divBdr>
            <w:top w:val="none" w:sz="0" w:space="0" w:color="auto"/>
            <w:left w:val="none" w:sz="0" w:space="0" w:color="auto"/>
            <w:bottom w:val="none" w:sz="0" w:space="0" w:color="auto"/>
            <w:right w:val="none" w:sz="0" w:space="0" w:color="auto"/>
          </w:divBdr>
          <w:divsChild>
            <w:div w:id="1099524536">
              <w:marLeft w:val="0"/>
              <w:marRight w:val="0"/>
              <w:marTop w:val="0"/>
              <w:marBottom w:val="0"/>
              <w:divBdr>
                <w:top w:val="none" w:sz="0" w:space="0" w:color="auto"/>
                <w:left w:val="none" w:sz="0" w:space="0" w:color="auto"/>
                <w:bottom w:val="none" w:sz="0" w:space="0" w:color="auto"/>
                <w:right w:val="none" w:sz="0" w:space="0" w:color="auto"/>
              </w:divBdr>
              <w:divsChild>
                <w:div w:id="2046363233">
                  <w:marLeft w:val="0"/>
                  <w:marRight w:val="0"/>
                  <w:marTop w:val="0"/>
                  <w:marBottom w:val="0"/>
                  <w:divBdr>
                    <w:top w:val="none" w:sz="0" w:space="0" w:color="auto"/>
                    <w:left w:val="none" w:sz="0" w:space="0" w:color="auto"/>
                    <w:bottom w:val="none" w:sz="0" w:space="0" w:color="auto"/>
                    <w:right w:val="none" w:sz="0" w:space="0" w:color="auto"/>
                  </w:divBdr>
                  <w:divsChild>
                    <w:div w:id="1391077705">
                      <w:marLeft w:val="0"/>
                      <w:marRight w:val="0"/>
                      <w:marTop w:val="0"/>
                      <w:marBottom w:val="0"/>
                      <w:divBdr>
                        <w:top w:val="none" w:sz="0" w:space="0" w:color="auto"/>
                        <w:left w:val="none" w:sz="0" w:space="0" w:color="auto"/>
                        <w:bottom w:val="none" w:sz="0" w:space="0" w:color="auto"/>
                        <w:right w:val="none" w:sz="0" w:space="0" w:color="auto"/>
                      </w:divBdr>
                      <w:divsChild>
                        <w:div w:id="955285408">
                          <w:marLeft w:val="0"/>
                          <w:marRight w:val="0"/>
                          <w:marTop w:val="0"/>
                          <w:marBottom w:val="0"/>
                          <w:divBdr>
                            <w:top w:val="none" w:sz="0" w:space="0" w:color="auto"/>
                            <w:left w:val="none" w:sz="0" w:space="0" w:color="auto"/>
                            <w:bottom w:val="none" w:sz="0" w:space="0" w:color="auto"/>
                            <w:right w:val="none" w:sz="0" w:space="0" w:color="auto"/>
                          </w:divBdr>
                          <w:divsChild>
                            <w:div w:id="108286473">
                              <w:marLeft w:val="0"/>
                              <w:marRight w:val="0"/>
                              <w:marTop w:val="0"/>
                              <w:marBottom w:val="0"/>
                              <w:divBdr>
                                <w:top w:val="none" w:sz="0" w:space="0" w:color="auto"/>
                                <w:left w:val="none" w:sz="0" w:space="0" w:color="auto"/>
                                <w:bottom w:val="none" w:sz="0" w:space="0" w:color="auto"/>
                                <w:right w:val="none" w:sz="0" w:space="0" w:color="auto"/>
                              </w:divBdr>
                              <w:divsChild>
                                <w:div w:id="632948676">
                                  <w:marLeft w:val="0"/>
                                  <w:marRight w:val="0"/>
                                  <w:marTop w:val="0"/>
                                  <w:marBottom w:val="0"/>
                                  <w:divBdr>
                                    <w:top w:val="none" w:sz="0" w:space="0" w:color="auto"/>
                                    <w:left w:val="none" w:sz="0" w:space="0" w:color="auto"/>
                                    <w:bottom w:val="none" w:sz="0" w:space="0" w:color="auto"/>
                                    <w:right w:val="none" w:sz="0" w:space="0" w:color="auto"/>
                                  </w:divBdr>
                                  <w:divsChild>
                                    <w:div w:id="93987103">
                                      <w:marLeft w:val="0"/>
                                      <w:marRight w:val="0"/>
                                      <w:marTop w:val="0"/>
                                      <w:marBottom w:val="0"/>
                                      <w:divBdr>
                                        <w:top w:val="none" w:sz="0" w:space="0" w:color="auto"/>
                                        <w:left w:val="none" w:sz="0" w:space="0" w:color="auto"/>
                                        <w:bottom w:val="none" w:sz="0" w:space="0" w:color="auto"/>
                                        <w:right w:val="none" w:sz="0" w:space="0" w:color="auto"/>
                                      </w:divBdr>
                                      <w:divsChild>
                                        <w:div w:id="1238981829">
                                          <w:marLeft w:val="0"/>
                                          <w:marRight w:val="0"/>
                                          <w:marTop w:val="0"/>
                                          <w:marBottom w:val="0"/>
                                          <w:divBdr>
                                            <w:top w:val="none" w:sz="0" w:space="0" w:color="auto"/>
                                            <w:left w:val="none" w:sz="0" w:space="0" w:color="auto"/>
                                            <w:bottom w:val="none" w:sz="0" w:space="0" w:color="auto"/>
                                            <w:right w:val="none" w:sz="0" w:space="0" w:color="auto"/>
                                          </w:divBdr>
                                          <w:divsChild>
                                            <w:div w:id="79496751">
                                              <w:marLeft w:val="0"/>
                                              <w:marRight w:val="0"/>
                                              <w:marTop w:val="0"/>
                                              <w:marBottom w:val="0"/>
                                              <w:divBdr>
                                                <w:top w:val="none" w:sz="0" w:space="0" w:color="auto"/>
                                                <w:left w:val="none" w:sz="0" w:space="0" w:color="auto"/>
                                                <w:bottom w:val="none" w:sz="0" w:space="0" w:color="auto"/>
                                                <w:right w:val="none" w:sz="0" w:space="0" w:color="auto"/>
                                              </w:divBdr>
                                              <w:divsChild>
                                                <w:div w:id="1292201351">
                                                  <w:marLeft w:val="0"/>
                                                  <w:marRight w:val="0"/>
                                                  <w:marTop w:val="0"/>
                                                  <w:marBottom w:val="0"/>
                                                  <w:divBdr>
                                                    <w:top w:val="none" w:sz="0" w:space="0" w:color="auto"/>
                                                    <w:left w:val="none" w:sz="0" w:space="0" w:color="auto"/>
                                                    <w:bottom w:val="none" w:sz="0" w:space="0" w:color="auto"/>
                                                    <w:right w:val="none" w:sz="0" w:space="0" w:color="auto"/>
                                                  </w:divBdr>
                                                  <w:divsChild>
                                                    <w:div w:id="1862623454">
                                                      <w:marLeft w:val="0"/>
                                                      <w:marRight w:val="0"/>
                                                      <w:marTop w:val="0"/>
                                                      <w:marBottom w:val="0"/>
                                                      <w:divBdr>
                                                        <w:top w:val="single" w:sz="12" w:space="0" w:color="ABABAB"/>
                                                        <w:left w:val="single" w:sz="6" w:space="0" w:color="ABABAB"/>
                                                        <w:bottom w:val="none" w:sz="0" w:space="0" w:color="auto"/>
                                                        <w:right w:val="single" w:sz="6" w:space="0" w:color="ABABAB"/>
                                                      </w:divBdr>
                                                      <w:divsChild>
                                                        <w:div w:id="1481849366">
                                                          <w:marLeft w:val="0"/>
                                                          <w:marRight w:val="0"/>
                                                          <w:marTop w:val="0"/>
                                                          <w:marBottom w:val="0"/>
                                                          <w:divBdr>
                                                            <w:top w:val="none" w:sz="0" w:space="0" w:color="auto"/>
                                                            <w:left w:val="none" w:sz="0" w:space="0" w:color="auto"/>
                                                            <w:bottom w:val="none" w:sz="0" w:space="0" w:color="auto"/>
                                                            <w:right w:val="none" w:sz="0" w:space="0" w:color="auto"/>
                                                          </w:divBdr>
                                                          <w:divsChild>
                                                            <w:div w:id="1212308786">
                                                              <w:marLeft w:val="0"/>
                                                              <w:marRight w:val="0"/>
                                                              <w:marTop w:val="0"/>
                                                              <w:marBottom w:val="0"/>
                                                              <w:divBdr>
                                                                <w:top w:val="none" w:sz="0" w:space="0" w:color="auto"/>
                                                                <w:left w:val="none" w:sz="0" w:space="0" w:color="auto"/>
                                                                <w:bottom w:val="none" w:sz="0" w:space="0" w:color="auto"/>
                                                                <w:right w:val="none" w:sz="0" w:space="0" w:color="auto"/>
                                                              </w:divBdr>
                                                              <w:divsChild>
                                                                <w:div w:id="1000697435">
                                                                  <w:marLeft w:val="0"/>
                                                                  <w:marRight w:val="0"/>
                                                                  <w:marTop w:val="0"/>
                                                                  <w:marBottom w:val="0"/>
                                                                  <w:divBdr>
                                                                    <w:top w:val="none" w:sz="0" w:space="0" w:color="auto"/>
                                                                    <w:left w:val="none" w:sz="0" w:space="0" w:color="auto"/>
                                                                    <w:bottom w:val="none" w:sz="0" w:space="0" w:color="auto"/>
                                                                    <w:right w:val="none" w:sz="0" w:space="0" w:color="auto"/>
                                                                  </w:divBdr>
                                                                  <w:divsChild>
                                                                    <w:div w:id="1095714165">
                                                                      <w:marLeft w:val="0"/>
                                                                      <w:marRight w:val="0"/>
                                                                      <w:marTop w:val="0"/>
                                                                      <w:marBottom w:val="0"/>
                                                                      <w:divBdr>
                                                                        <w:top w:val="none" w:sz="0" w:space="0" w:color="auto"/>
                                                                        <w:left w:val="none" w:sz="0" w:space="0" w:color="auto"/>
                                                                        <w:bottom w:val="none" w:sz="0" w:space="0" w:color="auto"/>
                                                                        <w:right w:val="none" w:sz="0" w:space="0" w:color="auto"/>
                                                                      </w:divBdr>
                                                                      <w:divsChild>
                                                                        <w:div w:id="323893831">
                                                                          <w:marLeft w:val="0"/>
                                                                          <w:marRight w:val="0"/>
                                                                          <w:marTop w:val="0"/>
                                                                          <w:marBottom w:val="0"/>
                                                                          <w:divBdr>
                                                                            <w:top w:val="none" w:sz="0" w:space="0" w:color="auto"/>
                                                                            <w:left w:val="none" w:sz="0" w:space="0" w:color="auto"/>
                                                                            <w:bottom w:val="none" w:sz="0" w:space="0" w:color="auto"/>
                                                                            <w:right w:val="none" w:sz="0" w:space="0" w:color="auto"/>
                                                                          </w:divBdr>
                                                                          <w:divsChild>
                                                                            <w:div w:id="396055582">
                                                                              <w:marLeft w:val="0"/>
                                                                              <w:marRight w:val="0"/>
                                                                              <w:marTop w:val="0"/>
                                                                              <w:marBottom w:val="0"/>
                                                                              <w:divBdr>
                                                                                <w:top w:val="none" w:sz="0" w:space="0" w:color="auto"/>
                                                                                <w:left w:val="none" w:sz="0" w:space="0" w:color="auto"/>
                                                                                <w:bottom w:val="none" w:sz="0" w:space="0" w:color="auto"/>
                                                                                <w:right w:val="none" w:sz="0" w:space="0" w:color="auto"/>
                                                                              </w:divBdr>
                                                                              <w:divsChild>
                                                                                <w:div w:id="1754089223">
                                                                                  <w:marLeft w:val="0"/>
                                                                                  <w:marRight w:val="0"/>
                                                                                  <w:marTop w:val="0"/>
                                                                                  <w:marBottom w:val="0"/>
                                                                                  <w:divBdr>
                                                                                    <w:top w:val="none" w:sz="0" w:space="0" w:color="auto"/>
                                                                                    <w:left w:val="none" w:sz="0" w:space="0" w:color="auto"/>
                                                                                    <w:bottom w:val="none" w:sz="0" w:space="0" w:color="auto"/>
                                                                                    <w:right w:val="none" w:sz="0" w:space="0" w:color="auto"/>
                                                                                  </w:divBdr>
                                                                                  <w:divsChild>
                                                                                    <w:div w:id="67657330">
                                                                                      <w:marLeft w:val="0"/>
                                                                                      <w:marRight w:val="0"/>
                                                                                      <w:marTop w:val="0"/>
                                                                                      <w:marBottom w:val="0"/>
                                                                                      <w:divBdr>
                                                                                        <w:top w:val="none" w:sz="0" w:space="0" w:color="auto"/>
                                                                                        <w:left w:val="none" w:sz="0" w:space="0" w:color="auto"/>
                                                                                        <w:bottom w:val="none" w:sz="0" w:space="0" w:color="auto"/>
                                                                                        <w:right w:val="none" w:sz="0" w:space="0" w:color="auto"/>
                                                                                      </w:divBdr>
                                                                                    </w:div>
                                                                                    <w:div w:id="114369729">
                                                                                      <w:marLeft w:val="0"/>
                                                                                      <w:marRight w:val="0"/>
                                                                                      <w:marTop w:val="0"/>
                                                                                      <w:marBottom w:val="0"/>
                                                                                      <w:divBdr>
                                                                                        <w:top w:val="none" w:sz="0" w:space="0" w:color="auto"/>
                                                                                        <w:left w:val="none" w:sz="0" w:space="0" w:color="auto"/>
                                                                                        <w:bottom w:val="none" w:sz="0" w:space="0" w:color="auto"/>
                                                                                        <w:right w:val="none" w:sz="0" w:space="0" w:color="auto"/>
                                                                                      </w:divBdr>
                                                                                    </w:div>
                                                                                    <w:div w:id="1919050685">
                                                                                      <w:marLeft w:val="0"/>
                                                                                      <w:marRight w:val="0"/>
                                                                                      <w:marTop w:val="0"/>
                                                                                      <w:marBottom w:val="0"/>
                                                                                      <w:divBdr>
                                                                                        <w:top w:val="none" w:sz="0" w:space="0" w:color="auto"/>
                                                                                        <w:left w:val="none" w:sz="0" w:space="0" w:color="auto"/>
                                                                                        <w:bottom w:val="none" w:sz="0" w:space="0" w:color="auto"/>
                                                                                        <w:right w:val="none" w:sz="0" w:space="0" w:color="auto"/>
                                                                                      </w:divBdr>
                                                                                    </w:div>
                                                                                  </w:divsChild>
                                                                                </w:div>
                                                                                <w:div w:id="1743865639">
                                                                                  <w:marLeft w:val="0"/>
                                                                                  <w:marRight w:val="0"/>
                                                                                  <w:marTop w:val="0"/>
                                                                                  <w:marBottom w:val="0"/>
                                                                                  <w:divBdr>
                                                                                    <w:top w:val="none" w:sz="0" w:space="0" w:color="auto"/>
                                                                                    <w:left w:val="none" w:sz="0" w:space="0" w:color="auto"/>
                                                                                    <w:bottom w:val="none" w:sz="0" w:space="0" w:color="auto"/>
                                                                                    <w:right w:val="none" w:sz="0" w:space="0" w:color="auto"/>
                                                                                  </w:divBdr>
                                                                                  <w:divsChild>
                                                                                    <w:div w:id="237718582">
                                                                                      <w:marLeft w:val="0"/>
                                                                                      <w:marRight w:val="0"/>
                                                                                      <w:marTop w:val="0"/>
                                                                                      <w:marBottom w:val="0"/>
                                                                                      <w:divBdr>
                                                                                        <w:top w:val="none" w:sz="0" w:space="0" w:color="auto"/>
                                                                                        <w:left w:val="none" w:sz="0" w:space="0" w:color="auto"/>
                                                                                        <w:bottom w:val="none" w:sz="0" w:space="0" w:color="auto"/>
                                                                                        <w:right w:val="none" w:sz="0" w:space="0" w:color="auto"/>
                                                                                      </w:divBdr>
                                                                                    </w:div>
                                                                                    <w:div w:id="778180929">
                                                                                      <w:marLeft w:val="0"/>
                                                                                      <w:marRight w:val="0"/>
                                                                                      <w:marTop w:val="0"/>
                                                                                      <w:marBottom w:val="0"/>
                                                                                      <w:divBdr>
                                                                                        <w:top w:val="none" w:sz="0" w:space="0" w:color="auto"/>
                                                                                        <w:left w:val="none" w:sz="0" w:space="0" w:color="auto"/>
                                                                                        <w:bottom w:val="none" w:sz="0" w:space="0" w:color="auto"/>
                                                                                        <w:right w:val="none" w:sz="0" w:space="0" w:color="auto"/>
                                                                                      </w:divBdr>
                                                                                    </w:div>
                                                                                    <w:div w:id="1090277632">
                                                                                      <w:marLeft w:val="0"/>
                                                                                      <w:marRight w:val="0"/>
                                                                                      <w:marTop w:val="0"/>
                                                                                      <w:marBottom w:val="0"/>
                                                                                      <w:divBdr>
                                                                                        <w:top w:val="none" w:sz="0" w:space="0" w:color="auto"/>
                                                                                        <w:left w:val="none" w:sz="0" w:space="0" w:color="auto"/>
                                                                                        <w:bottom w:val="none" w:sz="0" w:space="0" w:color="auto"/>
                                                                                        <w:right w:val="none" w:sz="0" w:space="0" w:color="auto"/>
                                                                                      </w:divBdr>
                                                                                    </w:div>
                                                                                    <w:div w:id="1179462792">
                                                                                      <w:marLeft w:val="0"/>
                                                                                      <w:marRight w:val="0"/>
                                                                                      <w:marTop w:val="0"/>
                                                                                      <w:marBottom w:val="0"/>
                                                                                      <w:divBdr>
                                                                                        <w:top w:val="none" w:sz="0" w:space="0" w:color="auto"/>
                                                                                        <w:left w:val="none" w:sz="0" w:space="0" w:color="auto"/>
                                                                                        <w:bottom w:val="none" w:sz="0" w:space="0" w:color="auto"/>
                                                                                        <w:right w:val="none" w:sz="0" w:space="0" w:color="auto"/>
                                                                                      </w:divBdr>
                                                                                    </w:div>
                                                                                    <w:div w:id="1325283203">
                                                                                      <w:marLeft w:val="0"/>
                                                                                      <w:marRight w:val="0"/>
                                                                                      <w:marTop w:val="0"/>
                                                                                      <w:marBottom w:val="0"/>
                                                                                      <w:divBdr>
                                                                                        <w:top w:val="none" w:sz="0" w:space="0" w:color="auto"/>
                                                                                        <w:left w:val="none" w:sz="0" w:space="0" w:color="auto"/>
                                                                                        <w:bottom w:val="none" w:sz="0" w:space="0" w:color="auto"/>
                                                                                        <w:right w:val="none" w:sz="0" w:space="0" w:color="auto"/>
                                                                                      </w:divBdr>
                                                                                    </w:div>
                                                                                  </w:divsChild>
                                                                                </w:div>
                                                                                <w:div w:id="2124765281">
                                                                                  <w:marLeft w:val="0"/>
                                                                                  <w:marRight w:val="0"/>
                                                                                  <w:marTop w:val="0"/>
                                                                                  <w:marBottom w:val="0"/>
                                                                                  <w:divBdr>
                                                                                    <w:top w:val="none" w:sz="0" w:space="0" w:color="auto"/>
                                                                                    <w:left w:val="none" w:sz="0" w:space="0" w:color="auto"/>
                                                                                    <w:bottom w:val="none" w:sz="0" w:space="0" w:color="auto"/>
                                                                                    <w:right w:val="none" w:sz="0" w:space="0" w:color="auto"/>
                                                                                  </w:divBdr>
                                                                                  <w:divsChild>
                                                                                    <w:div w:id="34605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0440973">
      <w:bodyDiv w:val="1"/>
      <w:marLeft w:val="0"/>
      <w:marRight w:val="0"/>
      <w:marTop w:val="0"/>
      <w:marBottom w:val="0"/>
      <w:divBdr>
        <w:top w:val="none" w:sz="0" w:space="0" w:color="auto"/>
        <w:left w:val="none" w:sz="0" w:space="0" w:color="auto"/>
        <w:bottom w:val="none" w:sz="0" w:space="0" w:color="auto"/>
        <w:right w:val="none" w:sz="0" w:space="0" w:color="auto"/>
      </w:divBdr>
    </w:div>
    <w:div w:id="1104959729">
      <w:bodyDiv w:val="1"/>
      <w:marLeft w:val="0"/>
      <w:marRight w:val="0"/>
      <w:marTop w:val="0"/>
      <w:marBottom w:val="0"/>
      <w:divBdr>
        <w:top w:val="none" w:sz="0" w:space="0" w:color="auto"/>
        <w:left w:val="none" w:sz="0" w:space="0" w:color="auto"/>
        <w:bottom w:val="none" w:sz="0" w:space="0" w:color="auto"/>
        <w:right w:val="none" w:sz="0" w:space="0" w:color="auto"/>
      </w:divBdr>
    </w:div>
    <w:div w:id="1158378403">
      <w:bodyDiv w:val="1"/>
      <w:marLeft w:val="0"/>
      <w:marRight w:val="0"/>
      <w:marTop w:val="0"/>
      <w:marBottom w:val="0"/>
      <w:divBdr>
        <w:top w:val="none" w:sz="0" w:space="0" w:color="auto"/>
        <w:left w:val="none" w:sz="0" w:space="0" w:color="auto"/>
        <w:bottom w:val="none" w:sz="0" w:space="0" w:color="auto"/>
        <w:right w:val="none" w:sz="0" w:space="0" w:color="auto"/>
      </w:divBdr>
    </w:div>
    <w:div w:id="1336420187">
      <w:bodyDiv w:val="1"/>
      <w:marLeft w:val="0"/>
      <w:marRight w:val="0"/>
      <w:marTop w:val="0"/>
      <w:marBottom w:val="0"/>
      <w:divBdr>
        <w:top w:val="none" w:sz="0" w:space="0" w:color="auto"/>
        <w:left w:val="none" w:sz="0" w:space="0" w:color="auto"/>
        <w:bottom w:val="none" w:sz="0" w:space="0" w:color="auto"/>
        <w:right w:val="none" w:sz="0" w:space="0" w:color="auto"/>
      </w:divBdr>
    </w:div>
    <w:div w:id="1461220577">
      <w:bodyDiv w:val="1"/>
      <w:marLeft w:val="0"/>
      <w:marRight w:val="0"/>
      <w:marTop w:val="0"/>
      <w:marBottom w:val="0"/>
      <w:divBdr>
        <w:top w:val="none" w:sz="0" w:space="0" w:color="auto"/>
        <w:left w:val="none" w:sz="0" w:space="0" w:color="auto"/>
        <w:bottom w:val="none" w:sz="0" w:space="0" w:color="auto"/>
        <w:right w:val="none" w:sz="0" w:space="0" w:color="auto"/>
      </w:divBdr>
      <w:divsChild>
        <w:div w:id="1770663901">
          <w:marLeft w:val="0"/>
          <w:marRight w:val="0"/>
          <w:marTop w:val="0"/>
          <w:marBottom w:val="0"/>
          <w:divBdr>
            <w:top w:val="none" w:sz="0" w:space="0" w:color="auto"/>
            <w:left w:val="none" w:sz="0" w:space="0" w:color="auto"/>
            <w:bottom w:val="none" w:sz="0" w:space="0" w:color="auto"/>
            <w:right w:val="none" w:sz="0" w:space="0" w:color="auto"/>
          </w:divBdr>
          <w:divsChild>
            <w:div w:id="589123966">
              <w:marLeft w:val="0"/>
              <w:marRight w:val="0"/>
              <w:marTop w:val="0"/>
              <w:marBottom w:val="0"/>
              <w:divBdr>
                <w:top w:val="none" w:sz="0" w:space="0" w:color="auto"/>
                <w:left w:val="none" w:sz="0" w:space="0" w:color="auto"/>
                <w:bottom w:val="none" w:sz="0" w:space="0" w:color="auto"/>
                <w:right w:val="none" w:sz="0" w:space="0" w:color="auto"/>
              </w:divBdr>
              <w:divsChild>
                <w:div w:id="948244725">
                  <w:marLeft w:val="0"/>
                  <w:marRight w:val="0"/>
                  <w:marTop w:val="0"/>
                  <w:marBottom w:val="0"/>
                  <w:divBdr>
                    <w:top w:val="none" w:sz="0" w:space="0" w:color="auto"/>
                    <w:left w:val="none" w:sz="0" w:space="0" w:color="auto"/>
                    <w:bottom w:val="none" w:sz="0" w:space="0" w:color="auto"/>
                    <w:right w:val="none" w:sz="0" w:space="0" w:color="auto"/>
                  </w:divBdr>
                  <w:divsChild>
                    <w:div w:id="1342197884">
                      <w:marLeft w:val="0"/>
                      <w:marRight w:val="0"/>
                      <w:marTop w:val="0"/>
                      <w:marBottom w:val="0"/>
                      <w:divBdr>
                        <w:top w:val="none" w:sz="0" w:space="0" w:color="auto"/>
                        <w:left w:val="none" w:sz="0" w:space="0" w:color="auto"/>
                        <w:bottom w:val="none" w:sz="0" w:space="0" w:color="auto"/>
                        <w:right w:val="none" w:sz="0" w:space="0" w:color="auto"/>
                      </w:divBdr>
                      <w:divsChild>
                        <w:div w:id="915092689">
                          <w:marLeft w:val="0"/>
                          <w:marRight w:val="0"/>
                          <w:marTop w:val="0"/>
                          <w:marBottom w:val="0"/>
                          <w:divBdr>
                            <w:top w:val="none" w:sz="0" w:space="0" w:color="auto"/>
                            <w:left w:val="none" w:sz="0" w:space="0" w:color="auto"/>
                            <w:bottom w:val="none" w:sz="0" w:space="0" w:color="auto"/>
                            <w:right w:val="none" w:sz="0" w:space="0" w:color="auto"/>
                          </w:divBdr>
                          <w:divsChild>
                            <w:div w:id="315884519">
                              <w:marLeft w:val="0"/>
                              <w:marRight w:val="0"/>
                              <w:marTop w:val="0"/>
                              <w:marBottom w:val="0"/>
                              <w:divBdr>
                                <w:top w:val="none" w:sz="0" w:space="0" w:color="auto"/>
                                <w:left w:val="none" w:sz="0" w:space="0" w:color="auto"/>
                                <w:bottom w:val="none" w:sz="0" w:space="0" w:color="auto"/>
                                <w:right w:val="none" w:sz="0" w:space="0" w:color="auto"/>
                              </w:divBdr>
                              <w:divsChild>
                                <w:div w:id="1127116491">
                                  <w:marLeft w:val="0"/>
                                  <w:marRight w:val="0"/>
                                  <w:marTop w:val="0"/>
                                  <w:marBottom w:val="0"/>
                                  <w:divBdr>
                                    <w:top w:val="none" w:sz="0" w:space="0" w:color="auto"/>
                                    <w:left w:val="none" w:sz="0" w:space="0" w:color="auto"/>
                                    <w:bottom w:val="none" w:sz="0" w:space="0" w:color="auto"/>
                                    <w:right w:val="none" w:sz="0" w:space="0" w:color="auto"/>
                                  </w:divBdr>
                                  <w:divsChild>
                                    <w:div w:id="180553924">
                                      <w:marLeft w:val="0"/>
                                      <w:marRight w:val="0"/>
                                      <w:marTop w:val="0"/>
                                      <w:marBottom w:val="0"/>
                                      <w:divBdr>
                                        <w:top w:val="none" w:sz="0" w:space="0" w:color="auto"/>
                                        <w:left w:val="none" w:sz="0" w:space="0" w:color="auto"/>
                                        <w:bottom w:val="none" w:sz="0" w:space="0" w:color="auto"/>
                                        <w:right w:val="none" w:sz="0" w:space="0" w:color="auto"/>
                                      </w:divBdr>
                                      <w:divsChild>
                                        <w:div w:id="309671887">
                                          <w:marLeft w:val="0"/>
                                          <w:marRight w:val="0"/>
                                          <w:marTop w:val="0"/>
                                          <w:marBottom w:val="0"/>
                                          <w:divBdr>
                                            <w:top w:val="none" w:sz="0" w:space="0" w:color="auto"/>
                                            <w:left w:val="none" w:sz="0" w:space="0" w:color="auto"/>
                                            <w:bottom w:val="none" w:sz="0" w:space="0" w:color="auto"/>
                                            <w:right w:val="none" w:sz="0" w:space="0" w:color="auto"/>
                                          </w:divBdr>
                                          <w:divsChild>
                                            <w:div w:id="1175413901">
                                              <w:marLeft w:val="0"/>
                                              <w:marRight w:val="0"/>
                                              <w:marTop w:val="0"/>
                                              <w:marBottom w:val="0"/>
                                              <w:divBdr>
                                                <w:top w:val="none" w:sz="0" w:space="0" w:color="auto"/>
                                                <w:left w:val="none" w:sz="0" w:space="0" w:color="auto"/>
                                                <w:bottom w:val="none" w:sz="0" w:space="0" w:color="auto"/>
                                                <w:right w:val="none" w:sz="0" w:space="0" w:color="auto"/>
                                              </w:divBdr>
                                              <w:divsChild>
                                                <w:div w:id="343098054">
                                                  <w:marLeft w:val="0"/>
                                                  <w:marRight w:val="0"/>
                                                  <w:marTop w:val="0"/>
                                                  <w:marBottom w:val="0"/>
                                                  <w:divBdr>
                                                    <w:top w:val="none" w:sz="0" w:space="0" w:color="auto"/>
                                                    <w:left w:val="none" w:sz="0" w:space="0" w:color="auto"/>
                                                    <w:bottom w:val="none" w:sz="0" w:space="0" w:color="auto"/>
                                                    <w:right w:val="none" w:sz="0" w:space="0" w:color="auto"/>
                                                  </w:divBdr>
                                                  <w:divsChild>
                                                    <w:div w:id="227612954">
                                                      <w:marLeft w:val="0"/>
                                                      <w:marRight w:val="0"/>
                                                      <w:marTop w:val="0"/>
                                                      <w:marBottom w:val="0"/>
                                                      <w:divBdr>
                                                        <w:top w:val="single" w:sz="12" w:space="0" w:color="ABABAB"/>
                                                        <w:left w:val="single" w:sz="6" w:space="0" w:color="ABABAB"/>
                                                        <w:bottom w:val="none" w:sz="0" w:space="0" w:color="auto"/>
                                                        <w:right w:val="single" w:sz="6" w:space="0" w:color="ABABAB"/>
                                                      </w:divBdr>
                                                      <w:divsChild>
                                                        <w:div w:id="821041651">
                                                          <w:marLeft w:val="0"/>
                                                          <w:marRight w:val="0"/>
                                                          <w:marTop w:val="0"/>
                                                          <w:marBottom w:val="0"/>
                                                          <w:divBdr>
                                                            <w:top w:val="none" w:sz="0" w:space="0" w:color="auto"/>
                                                            <w:left w:val="none" w:sz="0" w:space="0" w:color="auto"/>
                                                            <w:bottom w:val="none" w:sz="0" w:space="0" w:color="auto"/>
                                                            <w:right w:val="none" w:sz="0" w:space="0" w:color="auto"/>
                                                          </w:divBdr>
                                                          <w:divsChild>
                                                            <w:div w:id="1511215668">
                                                              <w:marLeft w:val="0"/>
                                                              <w:marRight w:val="0"/>
                                                              <w:marTop w:val="0"/>
                                                              <w:marBottom w:val="0"/>
                                                              <w:divBdr>
                                                                <w:top w:val="none" w:sz="0" w:space="0" w:color="auto"/>
                                                                <w:left w:val="none" w:sz="0" w:space="0" w:color="auto"/>
                                                                <w:bottom w:val="none" w:sz="0" w:space="0" w:color="auto"/>
                                                                <w:right w:val="none" w:sz="0" w:space="0" w:color="auto"/>
                                                              </w:divBdr>
                                                              <w:divsChild>
                                                                <w:div w:id="942496446">
                                                                  <w:marLeft w:val="0"/>
                                                                  <w:marRight w:val="0"/>
                                                                  <w:marTop w:val="0"/>
                                                                  <w:marBottom w:val="0"/>
                                                                  <w:divBdr>
                                                                    <w:top w:val="none" w:sz="0" w:space="0" w:color="auto"/>
                                                                    <w:left w:val="none" w:sz="0" w:space="0" w:color="auto"/>
                                                                    <w:bottom w:val="none" w:sz="0" w:space="0" w:color="auto"/>
                                                                    <w:right w:val="none" w:sz="0" w:space="0" w:color="auto"/>
                                                                  </w:divBdr>
                                                                  <w:divsChild>
                                                                    <w:div w:id="835994764">
                                                                      <w:marLeft w:val="0"/>
                                                                      <w:marRight w:val="0"/>
                                                                      <w:marTop w:val="0"/>
                                                                      <w:marBottom w:val="0"/>
                                                                      <w:divBdr>
                                                                        <w:top w:val="none" w:sz="0" w:space="0" w:color="auto"/>
                                                                        <w:left w:val="none" w:sz="0" w:space="0" w:color="auto"/>
                                                                        <w:bottom w:val="none" w:sz="0" w:space="0" w:color="auto"/>
                                                                        <w:right w:val="none" w:sz="0" w:space="0" w:color="auto"/>
                                                                      </w:divBdr>
                                                                      <w:divsChild>
                                                                        <w:div w:id="68355230">
                                                                          <w:marLeft w:val="0"/>
                                                                          <w:marRight w:val="0"/>
                                                                          <w:marTop w:val="0"/>
                                                                          <w:marBottom w:val="0"/>
                                                                          <w:divBdr>
                                                                            <w:top w:val="none" w:sz="0" w:space="0" w:color="auto"/>
                                                                            <w:left w:val="none" w:sz="0" w:space="0" w:color="auto"/>
                                                                            <w:bottom w:val="none" w:sz="0" w:space="0" w:color="auto"/>
                                                                            <w:right w:val="none" w:sz="0" w:space="0" w:color="auto"/>
                                                                          </w:divBdr>
                                                                          <w:divsChild>
                                                                            <w:div w:id="1562444960">
                                                                              <w:marLeft w:val="0"/>
                                                                              <w:marRight w:val="0"/>
                                                                              <w:marTop w:val="0"/>
                                                                              <w:marBottom w:val="0"/>
                                                                              <w:divBdr>
                                                                                <w:top w:val="none" w:sz="0" w:space="0" w:color="auto"/>
                                                                                <w:left w:val="none" w:sz="0" w:space="0" w:color="auto"/>
                                                                                <w:bottom w:val="none" w:sz="0" w:space="0" w:color="auto"/>
                                                                                <w:right w:val="none" w:sz="0" w:space="0" w:color="auto"/>
                                                                              </w:divBdr>
                                                                              <w:divsChild>
                                                                                <w:div w:id="2032604928">
                                                                                  <w:marLeft w:val="0"/>
                                                                                  <w:marRight w:val="0"/>
                                                                                  <w:marTop w:val="0"/>
                                                                                  <w:marBottom w:val="0"/>
                                                                                  <w:divBdr>
                                                                                    <w:top w:val="none" w:sz="0" w:space="0" w:color="auto"/>
                                                                                    <w:left w:val="none" w:sz="0" w:space="0" w:color="auto"/>
                                                                                    <w:bottom w:val="none" w:sz="0" w:space="0" w:color="auto"/>
                                                                                    <w:right w:val="none" w:sz="0" w:space="0" w:color="auto"/>
                                                                                  </w:divBdr>
                                                                                  <w:divsChild>
                                                                                    <w:div w:id="21293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0919943">
      <w:bodyDiv w:val="1"/>
      <w:marLeft w:val="0"/>
      <w:marRight w:val="0"/>
      <w:marTop w:val="0"/>
      <w:marBottom w:val="0"/>
      <w:divBdr>
        <w:top w:val="none" w:sz="0" w:space="0" w:color="auto"/>
        <w:left w:val="none" w:sz="0" w:space="0" w:color="auto"/>
        <w:bottom w:val="none" w:sz="0" w:space="0" w:color="auto"/>
        <w:right w:val="none" w:sz="0" w:space="0" w:color="auto"/>
      </w:divBdr>
    </w:div>
    <w:div w:id="1713191131">
      <w:bodyDiv w:val="1"/>
      <w:marLeft w:val="0"/>
      <w:marRight w:val="0"/>
      <w:marTop w:val="0"/>
      <w:marBottom w:val="0"/>
      <w:divBdr>
        <w:top w:val="none" w:sz="0" w:space="0" w:color="auto"/>
        <w:left w:val="none" w:sz="0" w:space="0" w:color="auto"/>
        <w:bottom w:val="none" w:sz="0" w:space="0" w:color="auto"/>
        <w:right w:val="none" w:sz="0" w:space="0" w:color="auto"/>
      </w:divBdr>
      <w:divsChild>
        <w:div w:id="762727619">
          <w:marLeft w:val="0"/>
          <w:marRight w:val="0"/>
          <w:marTop w:val="0"/>
          <w:marBottom w:val="0"/>
          <w:divBdr>
            <w:top w:val="none" w:sz="0" w:space="0" w:color="auto"/>
            <w:left w:val="none" w:sz="0" w:space="0" w:color="auto"/>
            <w:bottom w:val="none" w:sz="0" w:space="0" w:color="auto"/>
            <w:right w:val="none" w:sz="0" w:space="0" w:color="auto"/>
          </w:divBdr>
          <w:divsChild>
            <w:div w:id="1338583301">
              <w:marLeft w:val="0"/>
              <w:marRight w:val="0"/>
              <w:marTop w:val="0"/>
              <w:marBottom w:val="0"/>
              <w:divBdr>
                <w:top w:val="none" w:sz="0" w:space="0" w:color="auto"/>
                <w:left w:val="none" w:sz="0" w:space="0" w:color="auto"/>
                <w:bottom w:val="none" w:sz="0" w:space="0" w:color="auto"/>
                <w:right w:val="none" w:sz="0" w:space="0" w:color="auto"/>
              </w:divBdr>
              <w:divsChild>
                <w:div w:id="277178684">
                  <w:marLeft w:val="0"/>
                  <w:marRight w:val="0"/>
                  <w:marTop w:val="0"/>
                  <w:marBottom w:val="0"/>
                  <w:divBdr>
                    <w:top w:val="none" w:sz="0" w:space="0" w:color="auto"/>
                    <w:left w:val="none" w:sz="0" w:space="0" w:color="auto"/>
                    <w:bottom w:val="none" w:sz="0" w:space="0" w:color="auto"/>
                    <w:right w:val="none" w:sz="0" w:space="0" w:color="auto"/>
                  </w:divBdr>
                  <w:divsChild>
                    <w:div w:id="1631284412">
                      <w:marLeft w:val="0"/>
                      <w:marRight w:val="0"/>
                      <w:marTop w:val="0"/>
                      <w:marBottom w:val="0"/>
                      <w:divBdr>
                        <w:top w:val="none" w:sz="0" w:space="0" w:color="auto"/>
                        <w:left w:val="none" w:sz="0" w:space="0" w:color="auto"/>
                        <w:bottom w:val="none" w:sz="0" w:space="0" w:color="auto"/>
                        <w:right w:val="none" w:sz="0" w:space="0" w:color="auto"/>
                      </w:divBdr>
                      <w:divsChild>
                        <w:div w:id="2031910863">
                          <w:marLeft w:val="0"/>
                          <w:marRight w:val="0"/>
                          <w:marTop w:val="0"/>
                          <w:marBottom w:val="0"/>
                          <w:divBdr>
                            <w:top w:val="none" w:sz="0" w:space="0" w:color="auto"/>
                            <w:left w:val="none" w:sz="0" w:space="0" w:color="auto"/>
                            <w:bottom w:val="none" w:sz="0" w:space="0" w:color="auto"/>
                            <w:right w:val="none" w:sz="0" w:space="0" w:color="auto"/>
                          </w:divBdr>
                          <w:divsChild>
                            <w:div w:id="470364460">
                              <w:marLeft w:val="0"/>
                              <w:marRight w:val="0"/>
                              <w:marTop w:val="0"/>
                              <w:marBottom w:val="0"/>
                              <w:divBdr>
                                <w:top w:val="none" w:sz="0" w:space="0" w:color="auto"/>
                                <w:left w:val="none" w:sz="0" w:space="0" w:color="auto"/>
                                <w:bottom w:val="none" w:sz="0" w:space="0" w:color="auto"/>
                                <w:right w:val="none" w:sz="0" w:space="0" w:color="auto"/>
                              </w:divBdr>
                              <w:divsChild>
                                <w:div w:id="509759341">
                                  <w:marLeft w:val="0"/>
                                  <w:marRight w:val="0"/>
                                  <w:marTop w:val="0"/>
                                  <w:marBottom w:val="0"/>
                                  <w:divBdr>
                                    <w:top w:val="none" w:sz="0" w:space="0" w:color="auto"/>
                                    <w:left w:val="none" w:sz="0" w:space="0" w:color="auto"/>
                                    <w:bottom w:val="none" w:sz="0" w:space="0" w:color="auto"/>
                                    <w:right w:val="none" w:sz="0" w:space="0" w:color="auto"/>
                                  </w:divBdr>
                                  <w:divsChild>
                                    <w:div w:id="558439013">
                                      <w:marLeft w:val="0"/>
                                      <w:marRight w:val="0"/>
                                      <w:marTop w:val="0"/>
                                      <w:marBottom w:val="0"/>
                                      <w:divBdr>
                                        <w:top w:val="none" w:sz="0" w:space="0" w:color="auto"/>
                                        <w:left w:val="none" w:sz="0" w:space="0" w:color="auto"/>
                                        <w:bottom w:val="none" w:sz="0" w:space="0" w:color="auto"/>
                                        <w:right w:val="none" w:sz="0" w:space="0" w:color="auto"/>
                                      </w:divBdr>
                                      <w:divsChild>
                                        <w:div w:id="2079396679">
                                          <w:marLeft w:val="0"/>
                                          <w:marRight w:val="0"/>
                                          <w:marTop w:val="0"/>
                                          <w:marBottom w:val="0"/>
                                          <w:divBdr>
                                            <w:top w:val="none" w:sz="0" w:space="0" w:color="auto"/>
                                            <w:left w:val="none" w:sz="0" w:space="0" w:color="auto"/>
                                            <w:bottom w:val="none" w:sz="0" w:space="0" w:color="auto"/>
                                            <w:right w:val="none" w:sz="0" w:space="0" w:color="auto"/>
                                          </w:divBdr>
                                          <w:divsChild>
                                            <w:div w:id="1273127122">
                                              <w:marLeft w:val="0"/>
                                              <w:marRight w:val="0"/>
                                              <w:marTop w:val="0"/>
                                              <w:marBottom w:val="0"/>
                                              <w:divBdr>
                                                <w:top w:val="none" w:sz="0" w:space="0" w:color="auto"/>
                                                <w:left w:val="none" w:sz="0" w:space="0" w:color="auto"/>
                                                <w:bottom w:val="none" w:sz="0" w:space="0" w:color="auto"/>
                                                <w:right w:val="none" w:sz="0" w:space="0" w:color="auto"/>
                                              </w:divBdr>
                                              <w:divsChild>
                                                <w:div w:id="1295061405">
                                                  <w:marLeft w:val="0"/>
                                                  <w:marRight w:val="0"/>
                                                  <w:marTop w:val="0"/>
                                                  <w:marBottom w:val="0"/>
                                                  <w:divBdr>
                                                    <w:top w:val="none" w:sz="0" w:space="0" w:color="auto"/>
                                                    <w:left w:val="none" w:sz="0" w:space="0" w:color="auto"/>
                                                    <w:bottom w:val="none" w:sz="0" w:space="0" w:color="auto"/>
                                                    <w:right w:val="none" w:sz="0" w:space="0" w:color="auto"/>
                                                  </w:divBdr>
                                                  <w:divsChild>
                                                    <w:div w:id="1540359317">
                                                      <w:marLeft w:val="0"/>
                                                      <w:marRight w:val="0"/>
                                                      <w:marTop w:val="0"/>
                                                      <w:marBottom w:val="0"/>
                                                      <w:divBdr>
                                                        <w:top w:val="single" w:sz="12" w:space="0" w:color="ABABAB"/>
                                                        <w:left w:val="single" w:sz="6" w:space="0" w:color="ABABAB"/>
                                                        <w:bottom w:val="none" w:sz="0" w:space="0" w:color="auto"/>
                                                        <w:right w:val="single" w:sz="6" w:space="0" w:color="ABABAB"/>
                                                      </w:divBdr>
                                                      <w:divsChild>
                                                        <w:div w:id="784808359">
                                                          <w:marLeft w:val="0"/>
                                                          <w:marRight w:val="0"/>
                                                          <w:marTop w:val="0"/>
                                                          <w:marBottom w:val="0"/>
                                                          <w:divBdr>
                                                            <w:top w:val="none" w:sz="0" w:space="0" w:color="auto"/>
                                                            <w:left w:val="none" w:sz="0" w:space="0" w:color="auto"/>
                                                            <w:bottom w:val="none" w:sz="0" w:space="0" w:color="auto"/>
                                                            <w:right w:val="none" w:sz="0" w:space="0" w:color="auto"/>
                                                          </w:divBdr>
                                                          <w:divsChild>
                                                            <w:div w:id="1712533275">
                                                              <w:marLeft w:val="0"/>
                                                              <w:marRight w:val="0"/>
                                                              <w:marTop w:val="0"/>
                                                              <w:marBottom w:val="0"/>
                                                              <w:divBdr>
                                                                <w:top w:val="none" w:sz="0" w:space="0" w:color="auto"/>
                                                                <w:left w:val="none" w:sz="0" w:space="0" w:color="auto"/>
                                                                <w:bottom w:val="none" w:sz="0" w:space="0" w:color="auto"/>
                                                                <w:right w:val="none" w:sz="0" w:space="0" w:color="auto"/>
                                                              </w:divBdr>
                                                              <w:divsChild>
                                                                <w:div w:id="223369698">
                                                                  <w:marLeft w:val="0"/>
                                                                  <w:marRight w:val="0"/>
                                                                  <w:marTop w:val="0"/>
                                                                  <w:marBottom w:val="0"/>
                                                                  <w:divBdr>
                                                                    <w:top w:val="none" w:sz="0" w:space="0" w:color="auto"/>
                                                                    <w:left w:val="none" w:sz="0" w:space="0" w:color="auto"/>
                                                                    <w:bottom w:val="none" w:sz="0" w:space="0" w:color="auto"/>
                                                                    <w:right w:val="none" w:sz="0" w:space="0" w:color="auto"/>
                                                                  </w:divBdr>
                                                                  <w:divsChild>
                                                                    <w:div w:id="145126552">
                                                                      <w:marLeft w:val="0"/>
                                                                      <w:marRight w:val="0"/>
                                                                      <w:marTop w:val="0"/>
                                                                      <w:marBottom w:val="0"/>
                                                                      <w:divBdr>
                                                                        <w:top w:val="none" w:sz="0" w:space="0" w:color="auto"/>
                                                                        <w:left w:val="none" w:sz="0" w:space="0" w:color="auto"/>
                                                                        <w:bottom w:val="none" w:sz="0" w:space="0" w:color="auto"/>
                                                                        <w:right w:val="none" w:sz="0" w:space="0" w:color="auto"/>
                                                                      </w:divBdr>
                                                                      <w:divsChild>
                                                                        <w:div w:id="1264536248">
                                                                          <w:marLeft w:val="0"/>
                                                                          <w:marRight w:val="0"/>
                                                                          <w:marTop w:val="0"/>
                                                                          <w:marBottom w:val="0"/>
                                                                          <w:divBdr>
                                                                            <w:top w:val="none" w:sz="0" w:space="0" w:color="auto"/>
                                                                            <w:left w:val="none" w:sz="0" w:space="0" w:color="auto"/>
                                                                            <w:bottom w:val="none" w:sz="0" w:space="0" w:color="auto"/>
                                                                            <w:right w:val="none" w:sz="0" w:space="0" w:color="auto"/>
                                                                          </w:divBdr>
                                                                          <w:divsChild>
                                                                            <w:div w:id="1534883400">
                                                                              <w:marLeft w:val="0"/>
                                                                              <w:marRight w:val="0"/>
                                                                              <w:marTop w:val="0"/>
                                                                              <w:marBottom w:val="0"/>
                                                                              <w:divBdr>
                                                                                <w:top w:val="none" w:sz="0" w:space="0" w:color="auto"/>
                                                                                <w:left w:val="none" w:sz="0" w:space="0" w:color="auto"/>
                                                                                <w:bottom w:val="none" w:sz="0" w:space="0" w:color="auto"/>
                                                                                <w:right w:val="none" w:sz="0" w:space="0" w:color="auto"/>
                                                                              </w:divBdr>
                                                                              <w:divsChild>
                                                                                <w:div w:id="31000278">
                                                                                  <w:marLeft w:val="0"/>
                                                                                  <w:marRight w:val="0"/>
                                                                                  <w:marTop w:val="0"/>
                                                                                  <w:marBottom w:val="0"/>
                                                                                  <w:divBdr>
                                                                                    <w:top w:val="none" w:sz="0" w:space="0" w:color="auto"/>
                                                                                    <w:left w:val="none" w:sz="0" w:space="0" w:color="auto"/>
                                                                                    <w:bottom w:val="none" w:sz="0" w:space="0" w:color="auto"/>
                                                                                    <w:right w:val="none" w:sz="0" w:space="0" w:color="auto"/>
                                                                                  </w:divBdr>
                                                                                  <w:divsChild>
                                                                                    <w:div w:id="426464659">
                                                                                      <w:marLeft w:val="0"/>
                                                                                      <w:marRight w:val="0"/>
                                                                                      <w:marTop w:val="0"/>
                                                                                      <w:marBottom w:val="0"/>
                                                                                      <w:divBdr>
                                                                                        <w:top w:val="none" w:sz="0" w:space="0" w:color="auto"/>
                                                                                        <w:left w:val="none" w:sz="0" w:space="0" w:color="auto"/>
                                                                                        <w:bottom w:val="none" w:sz="0" w:space="0" w:color="auto"/>
                                                                                        <w:right w:val="none" w:sz="0" w:space="0" w:color="auto"/>
                                                                                      </w:divBdr>
                                                                                    </w:div>
                                                                                    <w:div w:id="751436332">
                                                                                      <w:marLeft w:val="0"/>
                                                                                      <w:marRight w:val="0"/>
                                                                                      <w:marTop w:val="0"/>
                                                                                      <w:marBottom w:val="0"/>
                                                                                      <w:divBdr>
                                                                                        <w:top w:val="none" w:sz="0" w:space="0" w:color="auto"/>
                                                                                        <w:left w:val="none" w:sz="0" w:space="0" w:color="auto"/>
                                                                                        <w:bottom w:val="none" w:sz="0" w:space="0" w:color="auto"/>
                                                                                        <w:right w:val="none" w:sz="0" w:space="0" w:color="auto"/>
                                                                                      </w:divBdr>
                                                                                    </w:div>
                                                                                    <w:div w:id="1170758796">
                                                                                      <w:marLeft w:val="0"/>
                                                                                      <w:marRight w:val="0"/>
                                                                                      <w:marTop w:val="0"/>
                                                                                      <w:marBottom w:val="0"/>
                                                                                      <w:divBdr>
                                                                                        <w:top w:val="none" w:sz="0" w:space="0" w:color="auto"/>
                                                                                        <w:left w:val="none" w:sz="0" w:space="0" w:color="auto"/>
                                                                                        <w:bottom w:val="none" w:sz="0" w:space="0" w:color="auto"/>
                                                                                        <w:right w:val="none" w:sz="0" w:space="0" w:color="auto"/>
                                                                                      </w:divBdr>
                                                                                    </w:div>
                                                                                    <w:div w:id="1557934046">
                                                                                      <w:marLeft w:val="0"/>
                                                                                      <w:marRight w:val="0"/>
                                                                                      <w:marTop w:val="0"/>
                                                                                      <w:marBottom w:val="0"/>
                                                                                      <w:divBdr>
                                                                                        <w:top w:val="none" w:sz="0" w:space="0" w:color="auto"/>
                                                                                        <w:left w:val="none" w:sz="0" w:space="0" w:color="auto"/>
                                                                                        <w:bottom w:val="none" w:sz="0" w:space="0" w:color="auto"/>
                                                                                        <w:right w:val="none" w:sz="0" w:space="0" w:color="auto"/>
                                                                                      </w:divBdr>
                                                                                    </w:div>
                                                                                    <w:div w:id="1784617770">
                                                                                      <w:marLeft w:val="0"/>
                                                                                      <w:marRight w:val="0"/>
                                                                                      <w:marTop w:val="0"/>
                                                                                      <w:marBottom w:val="0"/>
                                                                                      <w:divBdr>
                                                                                        <w:top w:val="none" w:sz="0" w:space="0" w:color="auto"/>
                                                                                        <w:left w:val="none" w:sz="0" w:space="0" w:color="auto"/>
                                                                                        <w:bottom w:val="none" w:sz="0" w:space="0" w:color="auto"/>
                                                                                        <w:right w:val="none" w:sz="0" w:space="0" w:color="auto"/>
                                                                                      </w:divBdr>
                                                                                    </w:div>
                                                                                  </w:divsChild>
                                                                                </w:div>
                                                                                <w:div w:id="430857368">
                                                                                  <w:marLeft w:val="0"/>
                                                                                  <w:marRight w:val="0"/>
                                                                                  <w:marTop w:val="0"/>
                                                                                  <w:marBottom w:val="0"/>
                                                                                  <w:divBdr>
                                                                                    <w:top w:val="none" w:sz="0" w:space="0" w:color="auto"/>
                                                                                    <w:left w:val="none" w:sz="0" w:space="0" w:color="auto"/>
                                                                                    <w:bottom w:val="none" w:sz="0" w:space="0" w:color="auto"/>
                                                                                    <w:right w:val="none" w:sz="0" w:space="0" w:color="auto"/>
                                                                                  </w:divBdr>
                                                                                  <w:divsChild>
                                                                                    <w:div w:id="1754356376">
                                                                                      <w:marLeft w:val="0"/>
                                                                                      <w:marRight w:val="0"/>
                                                                                      <w:marTop w:val="0"/>
                                                                                      <w:marBottom w:val="0"/>
                                                                                      <w:divBdr>
                                                                                        <w:top w:val="none" w:sz="0" w:space="0" w:color="auto"/>
                                                                                        <w:left w:val="none" w:sz="0" w:space="0" w:color="auto"/>
                                                                                        <w:bottom w:val="none" w:sz="0" w:space="0" w:color="auto"/>
                                                                                        <w:right w:val="none" w:sz="0" w:space="0" w:color="auto"/>
                                                                                      </w:divBdr>
                                                                                    </w:div>
                                                                                  </w:divsChild>
                                                                                </w:div>
                                                                                <w:div w:id="865363932">
                                                                                  <w:marLeft w:val="0"/>
                                                                                  <w:marRight w:val="0"/>
                                                                                  <w:marTop w:val="0"/>
                                                                                  <w:marBottom w:val="0"/>
                                                                                  <w:divBdr>
                                                                                    <w:top w:val="none" w:sz="0" w:space="0" w:color="auto"/>
                                                                                    <w:left w:val="none" w:sz="0" w:space="0" w:color="auto"/>
                                                                                    <w:bottom w:val="none" w:sz="0" w:space="0" w:color="auto"/>
                                                                                    <w:right w:val="none" w:sz="0" w:space="0" w:color="auto"/>
                                                                                  </w:divBdr>
                                                                                  <w:divsChild>
                                                                                    <w:div w:id="1710303506">
                                                                                      <w:marLeft w:val="0"/>
                                                                                      <w:marRight w:val="0"/>
                                                                                      <w:marTop w:val="0"/>
                                                                                      <w:marBottom w:val="0"/>
                                                                                      <w:divBdr>
                                                                                        <w:top w:val="none" w:sz="0" w:space="0" w:color="auto"/>
                                                                                        <w:left w:val="none" w:sz="0" w:space="0" w:color="auto"/>
                                                                                        <w:bottom w:val="none" w:sz="0" w:space="0" w:color="auto"/>
                                                                                        <w:right w:val="none" w:sz="0" w:space="0" w:color="auto"/>
                                                                                      </w:divBdr>
                                                                                    </w:div>
                                                                                    <w:div w:id="1773278836">
                                                                                      <w:marLeft w:val="0"/>
                                                                                      <w:marRight w:val="0"/>
                                                                                      <w:marTop w:val="0"/>
                                                                                      <w:marBottom w:val="0"/>
                                                                                      <w:divBdr>
                                                                                        <w:top w:val="none" w:sz="0" w:space="0" w:color="auto"/>
                                                                                        <w:left w:val="none" w:sz="0" w:space="0" w:color="auto"/>
                                                                                        <w:bottom w:val="none" w:sz="0" w:space="0" w:color="auto"/>
                                                                                        <w:right w:val="none" w:sz="0" w:space="0" w:color="auto"/>
                                                                                      </w:divBdr>
                                                                                    </w:div>
                                                                                    <w:div w:id="187218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3769635">
      <w:bodyDiv w:val="1"/>
      <w:marLeft w:val="0"/>
      <w:marRight w:val="0"/>
      <w:marTop w:val="0"/>
      <w:marBottom w:val="0"/>
      <w:divBdr>
        <w:top w:val="none" w:sz="0" w:space="0" w:color="auto"/>
        <w:left w:val="none" w:sz="0" w:space="0" w:color="auto"/>
        <w:bottom w:val="none" w:sz="0" w:space="0" w:color="auto"/>
        <w:right w:val="none" w:sz="0" w:space="0" w:color="auto"/>
      </w:divBdr>
    </w:div>
    <w:div w:id="1820461330">
      <w:bodyDiv w:val="1"/>
      <w:marLeft w:val="0"/>
      <w:marRight w:val="0"/>
      <w:marTop w:val="0"/>
      <w:marBottom w:val="0"/>
      <w:divBdr>
        <w:top w:val="none" w:sz="0" w:space="0" w:color="auto"/>
        <w:left w:val="none" w:sz="0" w:space="0" w:color="auto"/>
        <w:bottom w:val="none" w:sz="0" w:space="0" w:color="auto"/>
        <w:right w:val="none" w:sz="0" w:space="0" w:color="auto"/>
      </w:divBdr>
      <w:divsChild>
        <w:div w:id="460349763">
          <w:marLeft w:val="0"/>
          <w:marRight w:val="0"/>
          <w:marTop w:val="0"/>
          <w:marBottom w:val="0"/>
          <w:divBdr>
            <w:top w:val="none" w:sz="0" w:space="0" w:color="auto"/>
            <w:left w:val="none" w:sz="0" w:space="0" w:color="auto"/>
            <w:bottom w:val="none" w:sz="0" w:space="0" w:color="auto"/>
            <w:right w:val="none" w:sz="0" w:space="0" w:color="auto"/>
          </w:divBdr>
          <w:divsChild>
            <w:div w:id="412898224">
              <w:marLeft w:val="0"/>
              <w:marRight w:val="0"/>
              <w:marTop w:val="0"/>
              <w:marBottom w:val="0"/>
              <w:divBdr>
                <w:top w:val="none" w:sz="0" w:space="0" w:color="auto"/>
                <w:left w:val="none" w:sz="0" w:space="0" w:color="auto"/>
                <w:bottom w:val="none" w:sz="0" w:space="0" w:color="auto"/>
                <w:right w:val="none" w:sz="0" w:space="0" w:color="auto"/>
              </w:divBdr>
              <w:divsChild>
                <w:div w:id="1179001692">
                  <w:marLeft w:val="0"/>
                  <w:marRight w:val="0"/>
                  <w:marTop w:val="0"/>
                  <w:marBottom w:val="0"/>
                  <w:divBdr>
                    <w:top w:val="none" w:sz="0" w:space="0" w:color="auto"/>
                    <w:left w:val="none" w:sz="0" w:space="0" w:color="auto"/>
                    <w:bottom w:val="none" w:sz="0" w:space="0" w:color="auto"/>
                    <w:right w:val="none" w:sz="0" w:space="0" w:color="auto"/>
                  </w:divBdr>
                  <w:divsChild>
                    <w:div w:id="1259097579">
                      <w:marLeft w:val="0"/>
                      <w:marRight w:val="0"/>
                      <w:marTop w:val="0"/>
                      <w:marBottom w:val="0"/>
                      <w:divBdr>
                        <w:top w:val="none" w:sz="0" w:space="0" w:color="auto"/>
                        <w:left w:val="none" w:sz="0" w:space="0" w:color="auto"/>
                        <w:bottom w:val="none" w:sz="0" w:space="0" w:color="auto"/>
                        <w:right w:val="none" w:sz="0" w:space="0" w:color="auto"/>
                      </w:divBdr>
                      <w:divsChild>
                        <w:div w:id="238567233">
                          <w:marLeft w:val="0"/>
                          <w:marRight w:val="0"/>
                          <w:marTop w:val="0"/>
                          <w:marBottom w:val="0"/>
                          <w:divBdr>
                            <w:top w:val="none" w:sz="0" w:space="0" w:color="auto"/>
                            <w:left w:val="none" w:sz="0" w:space="0" w:color="auto"/>
                            <w:bottom w:val="none" w:sz="0" w:space="0" w:color="auto"/>
                            <w:right w:val="none" w:sz="0" w:space="0" w:color="auto"/>
                          </w:divBdr>
                          <w:divsChild>
                            <w:div w:id="1431974852">
                              <w:marLeft w:val="0"/>
                              <w:marRight w:val="0"/>
                              <w:marTop w:val="0"/>
                              <w:marBottom w:val="0"/>
                              <w:divBdr>
                                <w:top w:val="none" w:sz="0" w:space="0" w:color="auto"/>
                                <w:left w:val="none" w:sz="0" w:space="0" w:color="auto"/>
                                <w:bottom w:val="none" w:sz="0" w:space="0" w:color="auto"/>
                                <w:right w:val="none" w:sz="0" w:space="0" w:color="auto"/>
                              </w:divBdr>
                              <w:divsChild>
                                <w:div w:id="1822380060">
                                  <w:marLeft w:val="0"/>
                                  <w:marRight w:val="0"/>
                                  <w:marTop w:val="0"/>
                                  <w:marBottom w:val="0"/>
                                  <w:divBdr>
                                    <w:top w:val="none" w:sz="0" w:space="0" w:color="auto"/>
                                    <w:left w:val="none" w:sz="0" w:space="0" w:color="auto"/>
                                    <w:bottom w:val="none" w:sz="0" w:space="0" w:color="auto"/>
                                    <w:right w:val="none" w:sz="0" w:space="0" w:color="auto"/>
                                  </w:divBdr>
                                  <w:divsChild>
                                    <w:div w:id="2034191221">
                                      <w:marLeft w:val="0"/>
                                      <w:marRight w:val="0"/>
                                      <w:marTop w:val="0"/>
                                      <w:marBottom w:val="0"/>
                                      <w:divBdr>
                                        <w:top w:val="none" w:sz="0" w:space="0" w:color="auto"/>
                                        <w:left w:val="none" w:sz="0" w:space="0" w:color="auto"/>
                                        <w:bottom w:val="none" w:sz="0" w:space="0" w:color="auto"/>
                                        <w:right w:val="none" w:sz="0" w:space="0" w:color="auto"/>
                                      </w:divBdr>
                                      <w:divsChild>
                                        <w:div w:id="2096510739">
                                          <w:marLeft w:val="0"/>
                                          <w:marRight w:val="0"/>
                                          <w:marTop w:val="0"/>
                                          <w:marBottom w:val="0"/>
                                          <w:divBdr>
                                            <w:top w:val="none" w:sz="0" w:space="0" w:color="auto"/>
                                            <w:left w:val="none" w:sz="0" w:space="0" w:color="auto"/>
                                            <w:bottom w:val="none" w:sz="0" w:space="0" w:color="auto"/>
                                            <w:right w:val="none" w:sz="0" w:space="0" w:color="auto"/>
                                          </w:divBdr>
                                          <w:divsChild>
                                            <w:div w:id="1248150165">
                                              <w:marLeft w:val="0"/>
                                              <w:marRight w:val="0"/>
                                              <w:marTop w:val="0"/>
                                              <w:marBottom w:val="0"/>
                                              <w:divBdr>
                                                <w:top w:val="none" w:sz="0" w:space="0" w:color="auto"/>
                                                <w:left w:val="none" w:sz="0" w:space="0" w:color="auto"/>
                                                <w:bottom w:val="none" w:sz="0" w:space="0" w:color="auto"/>
                                                <w:right w:val="none" w:sz="0" w:space="0" w:color="auto"/>
                                              </w:divBdr>
                                              <w:divsChild>
                                                <w:div w:id="1208295251">
                                                  <w:marLeft w:val="0"/>
                                                  <w:marRight w:val="0"/>
                                                  <w:marTop w:val="0"/>
                                                  <w:marBottom w:val="0"/>
                                                  <w:divBdr>
                                                    <w:top w:val="none" w:sz="0" w:space="0" w:color="auto"/>
                                                    <w:left w:val="none" w:sz="0" w:space="0" w:color="auto"/>
                                                    <w:bottom w:val="none" w:sz="0" w:space="0" w:color="auto"/>
                                                    <w:right w:val="none" w:sz="0" w:space="0" w:color="auto"/>
                                                  </w:divBdr>
                                                  <w:divsChild>
                                                    <w:div w:id="19556044">
                                                      <w:marLeft w:val="0"/>
                                                      <w:marRight w:val="0"/>
                                                      <w:marTop w:val="0"/>
                                                      <w:marBottom w:val="0"/>
                                                      <w:divBdr>
                                                        <w:top w:val="single" w:sz="12" w:space="0" w:color="ABABAB"/>
                                                        <w:left w:val="single" w:sz="6" w:space="0" w:color="ABABAB"/>
                                                        <w:bottom w:val="none" w:sz="0" w:space="0" w:color="auto"/>
                                                        <w:right w:val="single" w:sz="6" w:space="0" w:color="ABABAB"/>
                                                      </w:divBdr>
                                                      <w:divsChild>
                                                        <w:div w:id="1766337899">
                                                          <w:marLeft w:val="0"/>
                                                          <w:marRight w:val="0"/>
                                                          <w:marTop w:val="0"/>
                                                          <w:marBottom w:val="0"/>
                                                          <w:divBdr>
                                                            <w:top w:val="none" w:sz="0" w:space="0" w:color="auto"/>
                                                            <w:left w:val="none" w:sz="0" w:space="0" w:color="auto"/>
                                                            <w:bottom w:val="none" w:sz="0" w:space="0" w:color="auto"/>
                                                            <w:right w:val="none" w:sz="0" w:space="0" w:color="auto"/>
                                                          </w:divBdr>
                                                          <w:divsChild>
                                                            <w:div w:id="1874462239">
                                                              <w:marLeft w:val="0"/>
                                                              <w:marRight w:val="0"/>
                                                              <w:marTop w:val="0"/>
                                                              <w:marBottom w:val="0"/>
                                                              <w:divBdr>
                                                                <w:top w:val="none" w:sz="0" w:space="0" w:color="auto"/>
                                                                <w:left w:val="none" w:sz="0" w:space="0" w:color="auto"/>
                                                                <w:bottom w:val="none" w:sz="0" w:space="0" w:color="auto"/>
                                                                <w:right w:val="none" w:sz="0" w:space="0" w:color="auto"/>
                                                              </w:divBdr>
                                                              <w:divsChild>
                                                                <w:div w:id="419913294">
                                                                  <w:marLeft w:val="0"/>
                                                                  <w:marRight w:val="0"/>
                                                                  <w:marTop w:val="0"/>
                                                                  <w:marBottom w:val="0"/>
                                                                  <w:divBdr>
                                                                    <w:top w:val="none" w:sz="0" w:space="0" w:color="auto"/>
                                                                    <w:left w:val="none" w:sz="0" w:space="0" w:color="auto"/>
                                                                    <w:bottom w:val="none" w:sz="0" w:space="0" w:color="auto"/>
                                                                    <w:right w:val="none" w:sz="0" w:space="0" w:color="auto"/>
                                                                  </w:divBdr>
                                                                  <w:divsChild>
                                                                    <w:div w:id="1802455199">
                                                                      <w:marLeft w:val="0"/>
                                                                      <w:marRight w:val="0"/>
                                                                      <w:marTop w:val="0"/>
                                                                      <w:marBottom w:val="0"/>
                                                                      <w:divBdr>
                                                                        <w:top w:val="none" w:sz="0" w:space="0" w:color="auto"/>
                                                                        <w:left w:val="none" w:sz="0" w:space="0" w:color="auto"/>
                                                                        <w:bottom w:val="none" w:sz="0" w:space="0" w:color="auto"/>
                                                                        <w:right w:val="none" w:sz="0" w:space="0" w:color="auto"/>
                                                                      </w:divBdr>
                                                                      <w:divsChild>
                                                                        <w:div w:id="1930887638">
                                                                          <w:marLeft w:val="0"/>
                                                                          <w:marRight w:val="0"/>
                                                                          <w:marTop w:val="0"/>
                                                                          <w:marBottom w:val="0"/>
                                                                          <w:divBdr>
                                                                            <w:top w:val="none" w:sz="0" w:space="0" w:color="auto"/>
                                                                            <w:left w:val="none" w:sz="0" w:space="0" w:color="auto"/>
                                                                            <w:bottom w:val="none" w:sz="0" w:space="0" w:color="auto"/>
                                                                            <w:right w:val="none" w:sz="0" w:space="0" w:color="auto"/>
                                                                          </w:divBdr>
                                                                          <w:divsChild>
                                                                            <w:div w:id="368460227">
                                                                              <w:marLeft w:val="0"/>
                                                                              <w:marRight w:val="0"/>
                                                                              <w:marTop w:val="0"/>
                                                                              <w:marBottom w:val="0"/>
                                                                              <w:divBdr>
                                                                                <w:top w:val="none" w:sz="0" w:space="0" w:color="auto"/>
                                                                                <w:left w:val="none" w:sz="0" w:space="0" w:color="auto"/>
                                                                                <w:bottom w:val="none" w:sz="0" w:space="0" w:color="auto"/>
                                                                                <w:right w:val="none" w:sz="0" w:space="0" w:color="auto"/>
                                                                              </w:divBdr>
                                                                              <w:divsChild>
                                                                                <w:div w:id="103920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4311050">
      <w:bodyDiv w:val="1"/>
      <w:marLeft w:val="0"/>
      <w:marRight w:val="0"/>
      <w:marTop w:val="0"/>
      <w:marBottom w:val="0"/>
      <w:divBdr>
        <w:top w:val="none" w:sz="0" w:space="0" w:color="auto"/>
        <w:left w:val="none" w:sz="0" w:space="0" w:color="auto"/>
        <w:bottom w:val="none" w:sz="0" w:space="0" w:color="auto"/>
        <w:right w:val="none" w:sz="0" w:space="0" w:color="auto"/>
      </w:divBdr>
    </w:div>
    <w:div w:id="2062820953">
      <w:bodyDiv w:val="1"/>
      <w:marLeft w:val="0"/>
      <w:marRight w:val="0"/>
      <w:marTop w:val="0"/>
      <w:marBottom w:val="0"/>
      <w:divBdr>
        <w:top w:val="none" w:sz="0" w:space="0" w:color="auto"/>
        <w:left w:val="none" w:sz="0" w:space="0" w:color="auto"/>
        <w:bottom w:val="none" w:sz="0" w:space="0" w:color="auto"/>
        <w:right w:val="none" w:sz="0" w:space="0" w:color="auto"/>
      </w:divBdr>
    </w:div>
    <w:div w:id="2103404336">
      <w:bodyDiv w:val="1"/>
      <w:marLeft w:val="0"/>
      <w:marRight w:val="0"/>
      <w:marTop w:val="0"/>
      <w:marBottom w:val="0"/>
      <w:divBdr>
        <w:top w:val="none" w:sz="0" w:space="0" w:color="auto"/>
        <w:left w:val="none" w:sz="0" w:space="0" w:color="auto"/>
        <w:bottom w:val="none" w:sz="0" w:space="0" w:color="auto"/>
        <w:right w:val="none" w:sz="0" w:space="0" w:color="auto"/>
      </w:divBdr>
      <w:divsChild>
        <w:div w:id="973095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oleObject" Target="embeddings/oleObject1.bin"/><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2.png"/><Relationship Id="rId33" Type="http://schemas.openxmlformats.org/officeDocument/2006/relationships/image" Target="media/image8.w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png"/><Relationship Id="rId32" Type="http://schemas.openxmlformats.org/officeDocument/2006/relationships/chart" Target="charts/chart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pge-my.sharepoint.com/personal/l2we_pge_com/Documents/Outdoor/PGECOLTG151%20R8%20-%20LED%20Outdoor%20Lighting_Final.docx" TargetMode="External"/><Relationship Id="rId28" Type="http://schemas.openxmlformats.org/officeDocument/2006/relationships/image" Target="media/image5.emf"/><Relationship Id="rId36" Type="http://schemas.openxmlformats.org/officeDocument/2006/relationships/oleObject" Target="embeddings/oleObject2.bin"/><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chart" Target="charts/chart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image" Target="media/image4.emf"/><Relationship Id="rId30" Type="http://schemas.openxmlformats.org/officeDocument/2006/relationships/image" Target="media/image7.png"/><Relationship Id="rId35" Type="http://schemas.openxmlformats.org/officeDocument/2006/relationships/image" Target="media/image9.wmf"/></Relationships>
</file>

<file path=word/_rels/endnotes.xml.rels><?xml version="1.0" encoding="UTF-8" standalone="yes"?>
<Relationships xmlns="http://schemas.openxmlformats.org/package/2006/relationships"><Relationship Id="rId8" Type="http://schemas.openxmlformats.org/officeDocument/2006/relationships/hyperlink" Target="http://www.lrc.rpi.edu/programs/nlpip/lightinganswers/mwmhl/characteristics6.asp" TargetMode="External"/><Relationship Id="rId13" Type="http://schemas.openxmlformats.org/officeDocument/2006/relationships/hyperlink" Target="http://discovermagazine.com/2010/jul-aug/29-why-scientific-studies-often-wrong-streetlight-effect" TargetMode="External"/><Relationship Id="rId3" Type="http://schemas.openxmlformats.org/officeDocument/2006/relationships/hyperlink" Target="http://www.deeresources.com" TargetMode="External"/><Relationship Id="rId7" Type="http://schemas.openxmlformats.org/officeDocument/2006/relationships/hyperlink" Target="http://www.calmac.org/publications/LED_Study_Report_FINAL_201510029.pdf" TargetMode="External"/><Relationship Id="rId12" Type="http://schemas.openxmlformats.org/officeDocument/2006/relationships/hyperlink" Target="https://en.wikipedia.org/wiki/Discover_magazine" TargetMode="External"/><Relationship Id="rId2" Type="http://schemas.openxmlformats.org/officeDocument/2006/relationships/hyperlink" Target="https://www.energy.gov/sites/prod/files/2017/10/f37/snapshot2017_outdoor-area.pdf" TargetMode="External"/><Relationship Id="rId1" Type="http://schemas.openxmlformats.org/officeDocument/2006/relationships/hyperlink" Target="https://www.designlights.org/default/assets/File/SSL/DLC_Technical-Requirements-V-4-3.pdf" TargetMode="External"/><Relationship Id="rId6" Type="http://schemas.openxmlformats.org/officeDocument/2006/relationships/hyperlink" Target="http://www.calmac.org/publications/LED_Pricing_Analysis_Report_-_Revised_1.19.2018_Final.pdf" TargetMode="External"/><Relationship Id="rId11" Type="http://schemas.openxmlformats.org/officeDocument/2006/relationships/hyperlink" Target="http://discovermagazine.com/2010/jul-aug/29-why-scientific-studies-often-wrong-streetlight-effect" TargetMode="External"/><Relationship Id="rId5" Type="http://schemas.openxmlformats.org/officeDocument/2006/relationships/hyperlink" Target="https://www.regulations.gov/document?D=EERE-2009-BT-STD-0018-0072" TargetMode="External"/><Relationship Id="rId10" Type="http://schemas.openxmlformats.org/officeDocument/2006/relationships/hyperlink" Target="https://en.wikipedia.org/w/index.php?title=David_H._Freedman&amp;action=edit&amp;redlink=1" TargetMode="External"/><Relationship Id="rId4" Type="http://schemas.openxmlformats.org/officeDocument/2006/relationships/hyperlink" Target="http://www.energy.ca.gov/2016publications/CEC-140-2016-001/CEC-140-2016-001-REV3.pdf" TargetMode="External"/><Relationship Id="rId9" Type="http://schemas.openxmlformats.org/officeDocument/2006/relationships/hyperlink" Target="http://www.pnnl.gov/main/publications/external/technical_reports/PNNL-2272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gbarker\Desktop\workpaper\Exterior\Nov2017%20Extra%20Revision\Outdoor%20Lighting%2020171117v2.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gbarker\Desktop\workpaper\Exterior\Nov2017%20Extra%20Revision\Outdoor%20Lighting%20201711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1"/>
              <a:t>Horizontal Illuminance by angle from Nadir, as multiple of Horizontal illuminance at 65°</a:t>
            </a:r>
          </a:p>
        </c:rich>
      </c:tx>
      <c:layout>
        <c:manualLayout>
          <c:xMode val="edge"/>
          <c:yMode val="edge"/>
          <c:x val="0.1931021997082128"/>
          <c:y val="2.9411764705882353E-2"/>
        </c:manualLayout>
      </c:layout>
      <c:overlay val="0"/>
      <c:spPr>
        <a:noFill/>
        <a:ln>
          <a:noFill/>
        </a:ln>
        <a:effectLst/>
      </c:spPr>
    </c:title>
    <c:autoTitleDeleted val="0"/>
    <c:plotArea>
      <c:layout/>
      <c:lineChart>
        <c:grouping val="standard"/>
        <c:varyColors val="0"/>
        <c:ser>
          <c:idx val="0"/>
          <c:order val="0"/>
          <c:tx>
            <c:strRef>
              <c:f>'Fixture Perf'!$AG$44</c:f>
              <c:strCache>
                <c:ptCount val="1"/>
                <c:pt idx="0">
                  <c:v>LED Wall-Mounted Fixture</c:v>
                </c:pt>
              </c:strCache>
            </c:strRef>
          </c:tx>
          <c:spPr>
            <a:ln w="28575" cap="rnd">
              <a:solidFill>
                <a:schemeClr val="accent1"/>
              </a:solidFill>
              <a:round/>
            </a:ln>
            <a:effectLst/>
          </c:spPr>
          <c:marker>
            <c:symbol val="none"/>
          </c:marker>
          <c:cat>
            <c:strRef>
              <c:f>'Fixture Perf'!$AH$43:$AN$43</c:f>
              <c:strCache>
                <c:ptCount val="7"/>
                <c:pt idx="0">
                  <c:v>5°</c:v>
                </c:pt>
                <c:pt idx="1">
                  <c:v>15°</c:v>
                </c:pt>
                <c:pt idx="2">
                  <c:v>25°</c:v>
                </c:pt>
                <c:pt idx="3">
                  <c:v>35°</c:v>
                </c:pt>
                <c:pt idx="4">
                  <c:v>45°</c:v>
                </c:pt>
                <c:pt idx="5">
                  <c:v>55°</c:v>
                </c:pt>
                <c:pt idx="6">
                  <c:v>65°</c:v>
                </c:pt>
              </c:strCache>
            </c:strRef>
          </c:cat>
          <c:val>
            <c:numRef>
              <c:f>'Fixture Perf'!$AH$44:$AN$44</c:f>
              <c:numCache>
                <c:formatCode>0.0</c:formatCode>
                <c:ptCount val="7"/>
                <c:pt idx="0">
                  <c:v>8.5724878043758395</c:v>
                </c:pt>
                <c:pt idx="1">
                  <c:v>7.4487864021696666</c:v>
                </c:pt>
                <c:pt idx="2">
                  <c:v>5.7788281942810027</c:v>
                </c:pt>
                <c:pt idx="3">
                  <c:v>4.2621043445595967</c:v>
                </c:pt>
                <c:pt idx="4">
                  <c:v>2.7942735394443519</c:v>
                </c:pt>
                <c:pt idx="5">
                  <c:v>1.630514773234601</c:v>
                </c:pt>
                <c:pt idx="6">
                  <c:v>0.5</c:v>
                </c:pt>
              </c:numCache>
            </c:numRef>
          </c:val>
          <c:smooth val="0"/>
          <c:extLst xmlns:c16r2="http://schemas.microsoft.com/office/drawing/2015/06/chart">
            <c:ext xmlns:c16="http://schemas.microsoft.com/office/drawing/2014/chart" uri="{C3380CC4-5D6E-409C-BE32-E72D297353CC}">
              <c16:uniqueId val="{00000000-14EF-4915-A6B5-40CCD33649FE}"/>
            </c:ext>
          </c:extLst>
        </c:ser>
        <c:ser>
          <c:idx val="1"/>
          <c:order val="1"/>
          <c:tx>
            <c:strRef>
              <c:f>'Fixture Perf'!$AG$45</c:f>
              <c:strCache>
                <c:ptCount val="1"/>
                <c:pt idx="0">
                  <c:v>MH Wall-Mounted Fixture</c:v>
                </c:pt>
              </c:strCache>
            </c:strRef>
          </c:tx>
          <c:spPr>
            <a:ln w="28575" cap="rnd">
              <a:solidFill>
                <a:schemeClr val="accent2"/>
              </a:solidFill>
              <a:round/>
            </a:ln>
            <a:effectLst/>
          </c:spPr>
          <c:marker>
            <c:symbol val="none"/>
          </c:marker>
          <c:cat>
            <c:strRef>
              <c:f>'Fixture Perf'!$AH$43:$AN$43</c:f>
              <c:strCache>
                <c:ptCount val="7"/>
                <c:pt idx="0">
                  <c:v>5°</c:v>
                </c:pt>
                <c:pt idx="1">
                  <c:v>15°</c:v>
                </c:pt>
                <c:pt idx="2">
                  <c:v>25°</c:v>
                </c:pt>
                <c:pt idx="3">
                  <c:v>35°</c:v>
                </c:pt>
                <c:pt idx="4">
                  <c:v>45°</c:v>
                </c:pt>
                <c:pt idx="5">
                  <c:v>55°</c:v>
                </c:pt>
                <c:pt idx="6">
                  <c:v>65°</c:v>
                </c:pt>
              </c:strCache>
            </c:strRef>
          </c:cat>
          <c:val>
            <c:numRef>
              <c:f>'Fixture Perf'!$AH$45:$AN$45</c:f>
              <c:numCache>
                <c:formatCode>0.0</c:formatCode>
                <c:ptCount val="7"/>
                <c:pt idx="0">
                  <c:v>83.131730840223781</c:v>
                </c:pt>
                <c:pt idx="1">
                  <c:v>47.798592712633713</c:v>
                </c:pt>
                <c:pt idx="2">
                  <c:v>19.539035465927999</c:v>
                </c:pt>
                <c:pt idx="3">
                  <c:v>8.9364852619770172</c:v>
                </c:pt>
                <c:pt idx="4">
                  <c:v>4.0554276564166738</c:v>
                </c:pt>
                <c:pt idx="5">
                  <c:v>1.4766751778486615</c:v>
                </c:pt>
                <c:pt idx="6">
                  <c:v>0.5</c:v>
                </c:pt>
              </c:numCache>
            </c:numRef>
          </c:val>
          <c:smooth val="0"/>
          <c:extLst xmlns:c16r2="http://schemas.microsoft.com/office/drawing/2015/06/chart">
            <c:ext xmlns:c16="http://schemas.microsoft.com/office/drawing/2014/chart" uri="{C3380CC4-5D6E-409C-BE32-E72D297353CC}">
              <c16:uniqueId val="{00000001-14EF-4915-A6B5-40CCD33649FE}"/>
            </c:ext>
          </c:extLst>
        </c:ser>
        <c:dLbls>
          <c:showLegendKey val="0"/>
          <c:showVal val="0"/>
          <c:showCatName val="0"/>
          <c:showSerName val="0"/>
          <c:showPercent val="0"/>
          <c:showBubbleSize val="0"/>
        </c:dLbls>
        <c:marker val="1"/>
        <c:smooth val="0"/>
        <c:axId val="132184704"/>
        <c:axId val="85074688"/>
      </c:lineChart>
      <c:catAx>
        <c:axId val="13218470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Angle</a:t>
                </a:r>
                <a:r>
                  <a:rPr lang="en-US" baseline="0"/>
                  <a:t> from Nadir</a:t>
                </a:r>
                <a:endParaRPr lang="en-US"/>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5074688"/>
        <c:crosses val="autoZero"/>
        <c:auto val="1"/>
        <c:lblAlgn val="ctr"/>
        <c:lblOffset val="100"/>
        <c:noMultiLvlLbl val="0"/>
      </c:catAx>
      <c:valAx>
        <c:axId val="850746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Horizontal</a:t>
                </a:r>
                <a:r>
                  <a:rPr lang="en-US" baseline="0"/>
                  <a:t> </a:t>
                </a:r>
                <a:r>
                  <a:rPr lang="en-US"/>
                  <a:t>Illuminance </a:t>
                </a:r>
              </a:p>
            </c:rich>
          </c:tx>
          <c:overlay val="0"/>
          <c:spPr>
            <a:noFill/>
            <a:ln>
              <a:noFill/>
            </a:ln>
            <a:effectLst/>
          </c:sp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21847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1"/>
              <a:t>Horizontal Illuminance by angle from Nadir, as multiple of Horizontal illuminance at 65°</a:t>
            </a:r>
          </a:p>
        </c:rich>
      </c:tx>
      <c:layout>
        <c:manualLayout>
          <c:xMode val="edge"/>
          <c:yMode val="edge"/>
          <c:x val="0.1931021997082128"/>
          <c:y val="2.9411764705882353E-2"/>
        </c:manualLayout>
      </c:layout>
      <c:overlay val="0"/>
      <c:spPr>
        <a:noFill/>
        <a:ln>
          <a:noFill/>
        </a:ln>
        <a:effectLst/>
      </c:spPr>
    </c:title>
    <c:autoTitleDeleted val="0"/>
    <c:plotArea>
      <c:layout/>
      <c:lineChart>
        <c:grouping val="standard"/>
        <c:varyColors val="0"/>
        <c:ser>
          <c:idx val="1"/>
          <c:order val="0"/>
          <c:tx>
            <c:strRef>
              <c:f>'Fixture Perf'!$AG$45</c:f>
              <c:strCache>
                <c:ptCount val="1"/>
                <c:pt idx="0">
                  <c:v>MH Wall-Mounted Fixture</c:v>
                </c:pt>
              </c:strCache>
            </c:strRef>
          </c:tx>
          <c:spPr>
            <a:ln w="28575" cap="rnd">
              <a:solidFill>
                <a:schemeClr val="accent2"/>
              </a:solidFill>
              <a:round/>
            </a:ln>
            <a:effectLst/>
          </c:spPr>
          <c:marker>
            <c:symbol val="none"/>
          </c:marker>
          <c:cat>
            <c:strRef>
              <c:f>'Fixture Perf'!$AH$43:$AN$43</c:f>
              <c:strCache>
                <c:ptCount val="7"/>
                <c:pt idx="0">
                  <c:v>5°</c:v>
                </c:pt>
                <c:pt idx="1">
                  <c:v>15°</c:v>
                </c:pt>
                <c:pt idx="2">
                  <c:v>25°</c:v>
                </c:pt>
                <c:pt idx="3">
                  <c:v>35°</c:v>
                </c:pt>
                <c:pt idx="4">
                  <c:v>45°</c:v>
                </c:pt>
                <c:pt idx="5">
                  <c:v>55°</c:v>
                </c:pt>
                <c:pt idx="6">
                  <c:v>65°</c:v>
                </c:pt>
              </c:strCache>
            </c:strRef>
          </c:cat>
          <c:val>
            <c:numRef>
              <c:f>'Fixture Perf'!$AH$45:$AN$45</c:f>
              <c:numCache>
                <c:formatCode>0.0</c:formatCode>
                <c:ptCount val="7"/>
                <c:pt idx="0">
                  <c:v>83.131730840223781</c:v>
                </c:pt>
                <c:pt idx="1">
                  <c:v>47.798592712633713</c:v>
                </c:pt>
                <c:pt idx="2">
                  <c:v>19.539035465927999</c:v>
                </c:pt>
                <c:pt idx="3">
                  <c:v>8.9364852619770172</c:v>
                </c:pt>
                <c:pt idx="4">
                  <c:v>4.0554276564166738</c:v>
                </c:pt>
                <c:pt idx="5">
                  <c:v>1.4766751778486615</c:v>
                </c:pt>
                <c:pt idx="6">
                  <c:v>0.5</c:v>
                </c:pt>
              </c:numCache>
            </c:numRef>
          </c:val>
          <c:smooth val="0"/>
          <c:extLst xmlns:c16r2="http://schemas.microsoft.com/office/drawing/2015/06/chart">
            <c:ext xmlns:c16="http://schemas.microsoft.com/office/drawing/2014/chart" uri="{C3380CC4-5D6E-409C-BE32-E72D297353CC}">
              <c16:uniqueId val="{00000000-5687-4238-9D44-BE5CBF7A41EE}"/>
            </c:ext>
          </c:extLst>
        </c:ser>
        <c:ser>
          <c:idx val="3"/>
          <c:order val="1"/>
          <c:tx>
            <c:strRef>
              <c:f>'Fixture Perf'!$AG$47</c:f>
              <c:strCache>
                <c:ptCount val="1"/>
                <c:pt idx="0">
                  <c:v>MH Useful threshold</c:v>
                </c:pt>
              </c:strCache>
            </c:strRef>
          </c:tx>
          <c:spPr>
            <a:ln w="28575" cap="rnd">
              <a:solidFill>
                <a:schemeClr val="accent4"/>
              </a:solidFill>
              <a:round/>
            </a:ln>
            <a:effectLst/>
          </c:spPr>
          <c:marker>
            <c:symbol val="none"/>
          </c:marker>
          <c:cat>
            <c:strRef>
              <c:f>'Fixture Perf'!$AH$43:$AN$43</c:f>
              <c:strCache>
                <c:ptCount val="7"/>
                <c:pt idx="0">
                  <c:v>5°</c:v>
                </c:pt>
                <c:pt idx="1">
                  <c:v>15°</c:v>
                </c:pt>
                <c:pt idx="2">
                  <c:v>25°</c:v>
                </c:pt>
                <c:pt idx="3">
                  <c:v>35°</c:v>
                </c:pt>
                <c:pt idx="4">
                  <c:v>45°</c:v>
                </c:pt>
                <c:pt idx="5">
                  <c:v>55°</c:v>
                </c:pt>
                <c:pt idx="6">
                  <c:v>65°</c:v>
                </c:pt>
              </c:strCache>
            </c:strRef>
          </c:cat>
          <c:val>
            <c:numRef>
              <c:f>'Fixture Perf'!$AH$47:$AN$47</c:f>
              <c:numCache>
                <c:formatCode>0.0</c:formatCode>
                <c:ptCount val="7"/>
                <c:pt idx="0">
                  <c:v>6</c:v>
                </c:pt>
                <c:pt idx="1">
                  <c:v>6</c:v>
                </c:pt>
                <c:pt idx="2">
                  <c:v>6</c:v>
                </c:pt>
                <c:pt idx="3">
                  <c:v>6</c:v>
                </c:pt>
                <c:pt idx="4">
                  <c:v>6</c:v>
                </c:pt>
                <c:pt idx="5">
                  <c:v>6</c:v>
                </c:pt>
                <c:pt idx="6">
                  <c:v>6</c:v>
                </c:pt>
              </c:numCache>
            </c:numRef>
          </c:val>
          <c:smooth val="0"/>
          <c:extLst xmlns:c16r2="http://schemas.microsoft.com/office/drawing/2015/06/chart">
            <c:ext xmlns:c16="http://schemas.microsoft.com/office/drawing/2014/chart" uri="{C3380CC4-5D6E-409C-BE32-E72D297353CC}">
              <c16:uniqueId val="{00000001-5687-4238-9D44-BE5CBF7A41EE}"/>
            </c:ext>
          </c:extLst>
        </c:ser>
        <c:ser>
          <c:idx val="2"/>
          <c:order val="2"/>
          <c:tx>
            <c:strRef>
              <c:f>'Fixture Perf'!$AG$48</c:f>
              <c:strCache>
                <c:ptCount val="1"/>
                <c:pt idx="0">
                  <c:v>Average Illuminance</c:v>
                </c:pt>
              </c:strCache>
            </c:strRef>
          </c:tx>
          <c:spPr>
            <a:ln w="28575" cap="rnd">
              <a:solidFill>
                <a:schemeClr val="accent3"/>
              </a:solidFill>
              <a:round/>
            </a:ln>
            <a:effectLst/>
          </c:spPr>
          <c:marker>
            <c:symbol val="none"/>
          </c:marker>
          <c:val>
            <c:numRef>
              <c:f>'Fixture Perf'!$AH$48:$AN$48</c:f>
              <c:numCache>
                <c:formatCode>0.0</c:formatCode>
                <c:ptCount val="7"/>
                <c:pt idx="0">
                  <c:v>2.938277713117234</c:v>
                </c:pt>
                <c:pt idx="1">
                  <c:v>2.938277713117234</c:v>
                </c:pt>
                <c:pt idx="2">
                  <c:v>2.938277713117234</c:v>
                </c:pt>
                <c:pt idx="3">
                  <c:v>2.938277713117234</c:v>
                </c:pt>
                <c:pt idx="4">
                  <c:v>2.938277713117234</c:v>
                </c:pt>
                <c:pt idx="5">
                  <c:v>2.938277713117234</c:v>
                </c:pt>
                <c:pt idx="6">
                  <c:v>2.938277713117234</c:v>
                </c:pt>
              </c:numCache>
            </c:numRef>
          </c:val>
          <c:smooth val="0"/>
          <c:extLst xmlns:c16r2="http://schemas.microsoft.com/office/drawing/2015/06/chart">
            <c:ext xmlns:c16="http://schemas.microsoft.com/office/drawing/2014/chart" uri="{C3380CC4-5D6E-409C-BE32-E72D297353CC}">
              <c16:uniqueId val="{00000002-5687-4238-9D44-BE5CBF7A41EE}"/>
            </c:ext>
          </c:extLst>
        </c:ser>
        <c:dLbls>
          <c:showLegendKey val="0"/>
          <c:showVal val="0"/>
          <c:showCatName val="0"/>
          <c:showSerName val="0"/>
          <c:showPercent val="0"/>
          <c:showBubbleSize val="0"/>
        </c:dLbls>
        <c:marker val="1"/>
        <c:smooth val="0"/>
        <c:axId val="131543040"/>
        <c:axId val="131544960"/>
      </c:lineChart>
      <c:catAx>
        <c:axId val="13154304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Angle</a:t>
                </a:r>
                <a:r>
                  <a:rPr lang="en-US" baseline="0"/>
                  <a:t> from Nadir</a:t>
                </a:r>
                <a:endParaRPr lang="en-US"/>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1544960"/>
        <c:crosses val="autoZero"/>
        <c:auto val="1"/>
        <c:lblAlgn val="ctr"/>
        <c:lblOffset val="100"/>
        <c:noMultiLvlLbl val="0"/>
      </c:catAx>
      <c:valAx>
        <c:axId val="131544960"/>
        <c:scaling>
          <c:orientation val="minMax"/>
          <c:max val="3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Horizontal</a:t>
                </a:r>
                <a:r>
                  <a:rPr lang="en-US" baseline="0"/>
                  <a:t> </a:t>
                </a:r>
                <a:r>
                  <a:rPr lang="en-US"/>
                  <a:t>Illuminance </a:t>
                </a:r>
              </a:p>
            </c:rich>
          </c:tx>
          <c:overlay val="0"/>
          <c:spPr>
            <a:noFill/>
            <a:ln>
              <a:noFill/>
            </a:ln>
            <a:effectLst/>
          </c:sp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15430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0.17623</cdr:x>
      <cdr:y>0.65447</cdr:y>
    </cdr:from>
    <cdr:to>
      <cdr:x>0.91322</cdr:x>
      <cdr:y>0.77846</cdr:y>
    </cdr:to>
    <cdr:sp macro="" textlink="">
      <cdr:nvSpPr>
        <cdr:cNvPr id="3" name="Freeform: Shape 2">
          <a:extLst xmlns:a="http://schemas.openxmlformats.org/drawingml/2006/main">
            <a:ext uri="{FF2B5EF4-FFF2-40B4-BE49-F238E27FC236}">
              <a16:creationId xmlns="" xmlns:a16="http://schemas.microsoft.com/office/drawing/2014/main" id="{45C21294-25FA-48C5-A2C5-51A9EB29910A}"/>
            </a:ext>
          </a:extLst>
        </cdr:cNvPr>
        <cdr:cNvSpPr/>
      </cdr:nvSpPr>
      <cdr:spPr>
        <a:xfrm xmlns:a="http://schemas.openxmlformats.org/drawingml/2006/main">
          <a:off x="1005840" y="2453640"/>
          <a:ext cx="4206240" cy="464820"/>
        </a:xfrm>
        <a:custGeom xmlns:a="http://schemas.openxmlformats.org/drawingml/2006/main">
          <a:avLst/>
          <a:gdLst>
            <a:gd name="connsiteX0" fmla="*/ 15240 w 4206240"/>
            <a:gd name="connsiteY0" fmla="*/ 0 h 449580"/>
            <a:gd name="connsiteX1" fmla="*/ 2545080 w 4206240"/>
            <a:gd name="connsiteY1" fmla="*/ 0 h 449580"/>
            <a:gd name="connsiteX2" fmla="*/ 2811780 w 4206240"/>
            <a:gd name="connsiteY2" fmla="*/ 144780 h 449580"/>
            <a:gd name="connsiteX3" fmla="*/ 3131820 w 4206240"/>
            <a:gd name="connsiteY3" fmla="*/ 236220 h 449580"/>
            <a:gd name="connsiteX4" fmla="*/ 3497580 w 4206240"/>
            <a:gd name="connsiteY4" fmla="*/ 327660 h 449580"/>
            <a:gd name="connsiteX5" fmla="*/ 4206240 w 4206240"/>
            <a:gd name="connsiteY5" fmla="*/ 403860 h 449580"/>
            <a:gd name="connsiteX6" fmla="*/ 4206240 w 4206240"/>
            <a:gd name="connsiteY6" fmla="*/ 441960 h 449580"/>
            <a:gd name="connsiteX7" fmla="*/ 4206240 w 4206240"/>
            <a:gd name="connsiteY7" fmla="*/ 441960 h 449580"/>
            <a:gd name="connsiteX8" fmla="*/ 0 w 4206240"/>
            <a:gd name="connsiteY8" fmla="*/ 449580 h 449580"/>
            <a:gd name="connsiteX9" fmla="*/ 15240 w 4206240"/>
            <a:gd name="connsiteY9" fmla="*/ 0 h 4495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206240" h="449580">
              <a:moveTo>
                <a:pt x="15240" y="0"/>
              </a:moveTo>
              <a:lnTo>
                <a:pt x="2545080" y="0"/>
              </a:lnTo>
              <a:lnTo>
                <a:pt x="2811780" y="144780"/>
              </a:lnTo>
              <a:lnTo>
                <a:pt x="3131820" y="236220"/>
              </a:lnTo>
              <a:lnTo>
                <a:pt x="3497580" y="327660"/>
              </a:lnTo>
              <a:lnTo>
                <a:pt x="4206240" y="403860"/>
              </a:lnTo>
              <a:lnTo>
                <a:pt x="4206240" y="441960"/>
              </a:lnTo>
              <a:lnTo>
                <a:pt x="4206240" y="441960"/>
              </a:lnTo>
              <a:lnTo>
                <a:pt x="0" y="449580"/>
              </a:lnTo>
              <a:lnTo>
                <a:pt x="15240" y="0"/>
              </a:lnTo>
              <a:close/>
            </a:path>
          </a:pathLst>
        </a:custGeom>
        <a:solidFill xmlns:a="http://schemas.openxmlformats.org/drawingml/2006/main">
          <a:schemeClr val="accent1">
            <a:alpha val="50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24413-1EDE-4409-B9B0-B209DDAB32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F48B9C-B2B4-4854-8AAA-7CD8BD69D97A}">
  <ds:schemaRefs>
    <ds:schemaRef ds:uri="http://schemas.microsoft.com/sharepoint/v3/contenttype/forms"/>
  </ds:schemaRefs>
</ds:datastoreItem>
</file>

<file path=customXml/itemProps3.xml><?xml version="1.0" encoding="utf-8"?>
<ds:datastoreItem xmlns:ds="http://schemas.openxmlformats.org/officeDocument/2006/customXml" ds:itemID="{CAFD2DD7-C6D5-4CCC-B776-7A17444BF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C796B63-60A4-4605-849F-CFCE796D1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5</TotalTime>
  <Pages>1</Pages>
  <Words>12146</Words>
  <Characters>69236</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Pacific Gas and Electric</Company>
  <LinksUpToDate>false</LinksUpToDate>
  <CharactersWithSpaces>81220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Wyatt, Jim</dc:creator>
  <cp:lastModifiedBy>Kwok, Randy</cp:lastModifiedBy>
  <cp:revision>4</cp:revision>
  <cp:lastPrinted>2018-04-09T17:24:00Z</cp:lastPrinted>
  <dcterms:created xsi:type="dcterms:W3CDTF">2018-04-12T01:38:00Z</dcterms:created>
  <dcterms:modified xsi:type="dcterms:W3CDTF">2018-04-12T02:38:00Z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0x010100E20EA4F4CB40DD419C6CAF9467FB7C04</vt:lpwstr>
  </property>
</Properties>
</file>