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AC0E42" w14:textId="77777777" w:rsidR="00A40854" w:rsidRPr="00313C1B" w:rsidRDefault="00A40854" w:rsidP="00A40854">
      <w:pPr>
        <w:jc w:val="right"/>
        <w:rPr>
          <w:b/>
          <w:bCs/>
          <w:sz w:val="48"/>
          <w:szCs w:val="48"/>
        </w:rPr>
      </w:pPr>
      <w:bookmarkStart w:id="0" w:name="_Toc153189646"/>
      <w:r w:rsidRPr="00AC6C3F">
        <w:rPr>
          <w:b/>
          <w:bCs/>
          <w:sz w:val="48"/>
          <w:szCs w:val="48"/>
        </w:rPr>
        <w:t xml:space="preserve">Work Paper </w:t>
      </w:r>
      <w:bookmarkEnd w:id="0"/>
      <w:r w:rsidRPr="00313C1B">
        <w:rPr>
          <w:b/>
          <w:bCs/>
          <w:sz w:val="48"/>
          <w:szCs w:val="48"/>
        </w:rPr>
        <w:t>PGECODHW104</w:t>
      </w:r>
    </w:p>
    <w:p w14:paraId="6AABC6A0" w14:textId="21E45168" w:rsidR="00A40854" w:rsidRPr="00313C1B" w:rsidRDefault="00EA0B55" w:rsidP="00A40854">
      <w:pPr>
        <w:jc w:val="right"/>
        <w:rPr>
          <w:b/>
          <w:bCs/>
          <w:sz w:val="48"/>
          <w:szCs w:val="48"/>
        </w:rPr>
      </w:pPr>
      <w:r>
        <w:rPr>
          <w:b/>
          <w:bCs/>
          <w:sz w:val="48"/>
          <w:szCs w:val="48"/>
        </w:rPr>
        <w:t>Gas</w:t>
      </w:r>
      <w:r w:rsidR="00A40854" w:rsidRPr="00313C1B">
        <w:rPr>
          <w:b/>
          <w:bCs/>
          <w:sz w:val="48"/>
          <w:szCs w:val="48"/>
        </w:rPr>
        <w:t xml:space="preserve"> Water Heater </w:t>
      </w:r>
    </w:p>
    <w:p w14:paraId="5AEFE15C" w14:textId="4F44B6B8" w:rsidR="00A40854" w:rsidRPr="00313C1B" w:rsidRDefault="00A40854" w:rsidP="00A40854">
      <w:pPr>
        <w:jc w:val="right"/>
        <w:rPr>
          <w:b/>
          <w:bCs/>
          <w:sz w:val="48"/>
          <w:szCs w:val="48"/>
        </w:rPr>
      </w:pPr>
      <w:bookmarkStart w:id="1" w:name="_Toc153189647"/>
      <w:r w:rsidRPr="00313C1B">
        <w:rPr>
          <w:b/>
          <w:bCs/>
          <w:sz w:val="48"/>
          <w:szCs w:val="48"/>
        </w:rPr>
        <w:t>Revision #</w:t>
      </w:r>
      <w:bookmarkEnd w:id="1"/>
      <w:r w:rsidRPr="00313C1B">
        <w:rPr>
          <w:b/>
          <w:bCs/>
          <w:sz w:val="48"/>
          <w:szCs w:val="48"/>
        </w:rPr>
        <w:t xml:space="preserve"> </w:t>
      </w:r>
      <w:r>
        <w:rPr>
          <w:b/>
          <w:bCs/>
          <w:sz w:val="48"/>
          <w:szCs w:val="48"/>
        </w:rPr>
        <w:t>4</w:t>
      </w:r>
    </w:p>
    <w:p w14:paraId="3FA55C37" w14:textId="77777777" w:rsidR="00A40854" w:rsidRDefault="00A40854" w:rsidP="00A40854"/>
    <w:p w14:paraId="45CF82FF" w14:textId="77777777" w:rsidR="00A40854" w:rsidRPr="002E0043" w:rsidRDefault="00A40854" w:rsidP="00A40854">
      <w:pPr>
        <w:pBdr>
          <w:bottom w:val="single" w:sz="4" w:space="1" w:color="auto"/>
        </w:pBdr>
        <w:rPr>
          <w:b/>
          <w:bCs/>
          <w:sz w:val="36"/>
          <w:szCs w:val="36"/>
        </w:rPr>
      </w:pPr>
      <w:r>
        <w:rPr>
          <w:b/>
          <w:bCs/>
          <w:sz w:val="36"/>
          <w:szCs w:val="36"/>
        </w:rPr>
        <w:t>Pacific Gas &amp; Electric Company</w:t>
      </w:r>
    </w:p>
    <w:p w14:paraId="44E14262" w14:textId="77777777" w:rsidR="00A40854" w:rsidRPr="002E0043" w:rsidRDefault="00A40854" w:rsidP="00A40854">
      <w:pPr>
        <w:rPr>
          <w:b/>
          <w:bCs/>
          <w:sz w:val="32"/>
          <w:szCs w:val="32"/>
        </w:rPr>
      </w:pPr>
      <w:r>
        <w:rPr>
          <w:b/>
          <w:bCs/>
          <w:sz w:val="32"/>
          <w:szCs w:val="32"/>
        </w:rPr>
        <w:t xml:space="preserve">Customer Energy Solutions </w:t>
      </w:r>
    </w:p>
    <w:p w14:paraId="10BC89F6" w14:textId="77777777" w:rsidR="00A40854" w:rsidRDefault="00A40854" w:rsidP="00A40854">
      <w:pPr>
        <w:rPr>
          <w:b/>
          <w:bCs/>
          <w:highlight w:val="cyan"/>
        </w:rPr>
      </w:pPr>
    </w:p>
    <w:p w14:paraId="2C056C79" w14:textId="77777777" w:rsidR="00A40854" w:rsidRDefault="00A40854" w:rsidP="00A40854">
      <w:pPr>
        <w:rPr>
          <w:b/>
          <w:bCs/>
          <w:highlight w:val="cyan"/>
        </w:rPr>
      </w:pPr>
    </w:p>
    <w:p w14:paraId="671F2A15" w14:textId="77777777" w:rsidR="00A40854" w:rsidRDefault="00A40854" w:rsidP="00A40854">
      <w:pPr>
        <w:rPr>
          <w:b/>
          <w:bCs/>
          <w:highlight w:val="cyan"/>
        </w:rPr>
      </w:pPr>
    </w:p>
    <w:p w14:paraId="319E5673" w14:textId="77777777" w:rsidR="00A40854" w:rsidRDefault="00A40854" w:rsidP="00A40854">
      <w:pPr>
        <w:rPr>
          <w:b/>
          <w:bCs/>
          <w:highlight w:val="cyan"/>
        </w:rPr>
      </w:pPr>
    </w:p>
    <w:p w14:paraId="2267460E" w14:textId="77777777" w:rsidR="00A40854" w:rsidRDefault="00A40854" w:rsidP="00A40854">
      <w:pPr>
        <w:rPr>
          <w:b/>
          <w:bCs/>
          <w:highlight w:val="cyan"/>
        </w:rPr>
      </w:pPr>
    </w:p>
    <w:p w14:paraId="6EF75D7A" w14:textId="77777777" w:rsidR="00A40854" w:rsidRDefault="00A40854" w:rsidP="00A40854">
      <w:pPr>
        <w:ind w:right="-720"/>
        <w:rPr>
          <w:b/>
          <w:bCs/>
          <w:sz w:val="72"/>
          <w:szCs w:val="72"/>
        </w:rPr>
      </w:pPr>
      <w:r w:rsidRPr="00313C1B">
        <w:rPr>
          <w:b/>
          <w:bCs/>
          <w:sz w:val="72"/>
          <w:szCs w:val="72"/>
        </w:rPr>
        <w:t xml:space="preserve">Gas Storage Water Heater </w:t>
      </w:r>
    </w:p>
    <w:p w14:paraId="22C9FBB8" w14:textId="77777777" w:rsidR="00A40854" w:rsidRPr="00313C1B" w:rsidRDefault="00A40854" w:rsidP="00A40854">
      <w:pPr>
        <w:ind w:right="-720"/>
        <w:rPr>
          <w:b/>
          <w:bCs/>
          <w:sz w:val="72"/>
          <w:szCs w:val="72"/>
        </w:rPr>
      </w:pPr>
      <w:r>
        <w:rPr>
          <w:b/>
          <w:bCs/>
          <w:sz w:val="72"/>
          <w:szCs w:val="72"/>
        </w:rPr>
        <w:t xml:space="preserve"> &gt;0.67 EF&lt;75 kBtu/h input, Condensing Instantaneous (tankless) &gt;0.85 EF </w:t>
      </w:r>
    </w:p>
    <w:p w14:paraId="39CA98FC" w14:textId="77777777" w:rsidR="00A40854" w:rsidRDefault="00A40854" w:rsidP="00A40854">
      <w:pPr>
        <w:ind w:right="-720"/>
        <w:rPr>
          <w:b/>
          <w:bCs/>
        </w:rPr>
      </w:pPr>
      <w:r w:rsidRPr="00313C1B">
        <w:rPr>
          <w:b/>
          <w:bCs/>
        </w:rPr>
        <w:t>Measure Codes</w:t>
      </w:r>
      <w:r>
        <w:rPr>
          <w:b/>
          <w:bCs/>
        </w:rPr>
        <w:t>:</w:t>
      </w:r>
      <w:r w:rsidRPr="00313C1B">
        <w:rPr>
          <w:b/>
          <w:bCs/>
        </w:rPr>
        <w:t xml:space="preserve"> </w:t>
      </w:r>
      <w:r>
        <w:rPr>
          <w:b/>
          <w:bCs/>
        </w:rPr>
        <w:tab/>
        <w:t xml:space="preserve">HA 58 (&gt; 0.67EF) </w:t>
      </w:r>
    </w:p>
    <w:p w14:paraId="2C5BDEE7" w14:textId="0178B162" w:rsidR="00A40854" w:rsidRPr="00313C1B" w:rsidRDefault="00A40854" w:rsidP="00A40854">
      <w:pPr>
        <w:ind w:left="1440" w:right="-720" w:firstLine="720"/>
        <w:rPr>
          <w:b/>
          <w:bCs/>
        </w:rPr>
      </w:pPr>
      <w:r>
        <w:rPr>
          <w:b/>
          <w:bCs/>
        </w:rPr>
        <w:t>HA</w:t>
      </w:r>
      <w:r w:rsidR="00595A4A">
        <w:rPr>
          <w:b/>
          <w:bCs/>
        </w:rPr>
        <w:t xml:space="preserve"> </w:t>
      </w:r>
      <w:r>
        <w:rPr>
          <w:b/>
          <w:bCs/>
        </w:rPr>
        <w:t>59 (condensing instantaneous)</w:t>
      </w:r>
    </w:p>
    <w:p w14:paraId="393A087A" w14:textId="77777777" w:rsidR="00C274E0" w:rsidRDefault="00C274E0" w:rsidP="00844B27">
      <w:pPr>
        <w:rPr>
          <w:rFonts w:cs="Arial"/>
          <w:b/>
          <w:i/>
        </w:rPr>
      </w:pPr>
    </w:p>
    <w:p w14:paraId="393A087B" w14:textId="77777777" w:rsidR="00C274E0" w:rsidRDefault="00C274E0" w:rsidP="00844B27">
      <w:pPr>
        <w:rPr>
          <w:rFonts w:cs="Arial"/>
          <w:b/>
          <w:i/>
        </w:rPr>
      </w:pPr>
    </w:p>
    <w:p w14:paraId="393A087C" w14:textId="77777777" w:rsidR="00C274E0" w:rsidRDefault="00C274E0" w:rsidP="00844B27">
      <w:pPr>
        <w:rPr>
          <w:rFonts w:cs="Arial"/>
          <w:b/>
          <w:i/>
        </w:rPr>
      </w:pPr>
    </w:p>
    <w:p w14:paraId="393A087D" w14:textId="77777777" w:rsidR="00C274E0" w:rsidRDefault="00C274E0" w:rsidP="00844B27">
      <w:pPr>
        <w:rPr>
          <w:rFonts w:cs="Arial"/>
          <w:b/>
          <w:i/>
        </w:rPr>
      </w:pPr>
    </w:p>
    <w:p w14:paraId="393A087E" w14:textId="77777777" w:rsidR="00C274E0" w:rsidRDefault="00C274E0" w:rsidP="00844B27">
      <w:pPr>
        <w:rPr>
          <w:rFonts w:cs="Arial"/>
          <w:b/>
          <w:i/>
        </w:rPr>
      </w:pPr>
    </w:p>
    <w:p w14:paraId="393A087F" w14:textId="77777777" w:rsidR="00C274E0" w:rsidRDefault="00C274E0" w:rsidP="00844B27">
      <w:pPr>
        <w:rPr>
          <w:rFonts w:cs="Arial"/>
          <w:b/>
          <w:i/>
        </w:rPr>
      </w:pPr>
    </w:p>
    <w:p w14:paraId="393A0880" w14:textId="77777777" w:rsidR="00C274E0" w:rsidRDefault="00C274E0" w:rsidP="00844B27">
      <w:pPr>
        <w:rPr>
          <w:rFonts w:cs="Arial"/>
          <w:b/>
          <w:i/>
        </w:rPr>
      </w:pPr>
    </w:p>
    <w:p w14:paraId="393A0881" w14:textId="77777777" w:rsidR="00C274E0" w:rsidRDefault="00C274E0" w:rsidP="00844B27">
      <w:pPr>
        <w:rPr>
          <w:rFonts w:cs="Arial"/>
          <w:b/>
          <w:i/>
        </w:rPr>
      </w:pPr>
    </w:p>
    <w:p w14:paraId="393A0882" w14:textId="77777777" w:rsidR="00C274E0" w:rsidRDefault="00C274E0" w:rsidP="00844B27">
      <w:pPr>
        <w:rPr>
          <w:rFonts w:cs="Arial"/>
          <w:b/>
          <w:i/>
        </w:rPr>
      </w:pPr>
    </w:p>
    <w:p w14:paraId="393A0883" w14:textId="77777777" w:rsidR="00C274E0" w:rsidRDefault="00C274E0" w:rsidP="00844B27">
      <w:pPr>
        <w:rPr>
          <w:rFonts w:cs="Arial"/>
          <w:b/>
          <w:i/>
        </w:rPr>
      </w:pPr>
    </w:p>
    <w:p w14:paraId="393A0884" w14:textId="77777777" w:rsidR="00C274E0" w:rsidRDefault="00C274E0" w:rsidP="00844B27">
      <w:pPr>
        <w:rPr>
          <w:rFonts w:cs="Arial"/>
          <w:b/>
          <w:i/>
        </w:rPr>
      </w:pPr>
    </w:p>
    <w:p w14:paraId="393A0886" w14:textId="77777777" w:rsidR="00534386" w:rsidRPr="00C274E0" w:rsidRDefault="00534386" w:rsidP="00844B27">
      <w:pPr>
        <w:rPr>
          <w:rFonts w:cs="Arial"/>
          <w:b/>
          <w:i/>
        </w:rPr>
        <w:sectPr w:rsidR="00534386" w:rsidRPr="00C274E0"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393A0887" w14:textId="77777777" w:rsidR="00E71EF1" w:rsidRDefault="00E731C6" w:rsidP="00E71EF1">
      <w:pPr>
        <w:pStyle w:val="Heading1"/>
      </w:pPr>
      <w:bookmarkStart w:id="2" w:name="_Toc304800192"/>
      <w:bookmarkStart w:id="3" w:name="_Toc324318330"/>
      <w:bookmarkStart w:id="4" w:name="_Toc324340474"/>
      <w:bookmarkStart w:id="5" w:name="_Toc389056811"/>
      <w:r>
        <w:lastRenderedPageBreak/>
        <w:t>At-</w:t>
      </w:r>
      <w:r w:rsidR="00E71EF1">
        <w:t>a</w:t>
      </w:r>
      <w:r>
        <w:t>-</w:t>
      </w:r>
      <w:r w:rsidR="00E71EF1">
        <w:t>Glance Summary</w:t>
      </w:r>
      <w:bookmarkEnd w:id="2"/>
      <w:bookmarkEnd w:id="3"/>
      <w:bookmarkEnd w:id="4"/>
      <w:bookmarkEnd w:id="5"/>
    </w:p>
    <w:tbl>
      <w:tblPr>
        <w:tblStyle w:val="PGEWorkPaper"/>
        <w:tblW w:w="0" w:type="auto"/>
        <w:tblLayout w:type="fixed"/>
        <w:tblLook w:val="01E0" w:firstRow="1" w:lastRow="1" w:firstColumn="1" w:lastColumn="1" w:noHBand="0" w:noVBand="0"/>
      </w:tblPr>
      <w:tblGrid>
        <w:gridCol w:w="1904"/>
        <w:gridCol w:w="2203"/>
        <w:gridCol w:w="4575"/>
      </w:tblGrid>
      <w:tr w:rsidR="00A40854" w:rsidRPr="00A55DD1" w14:paraId="18BB99FB" w14:textId="77777777" w:rsidTr="00A40854">
        <w:trPr>
          <w:cnfStyle w:val="100000000000" w:firstRow="1" w:lastRow="0" w:firstColumn="0" w:lastColumn="0" w:oddVBand="0" w:evenVBand="0" w:oddHBand="0" w:evenHBand="0" w:firstRowFirstColumn="0" w:firstRowLastColumn="0" w:lastRowFirstColumn="0" w:lastRowLastColumn="0"/>
          <w:trHeight w:val="414"/>
        </w:trPr>
        <w:tc>
          <w:tcPr>
            <w:tcW w:w="1904" w:type="dxa"/>
          </w:tcPr>
          <w:p w14:paraId="68A67D65" w14:textId="77777777" w:rsidR="00A40854" w:rsidRPr="00D21BD2" w:rsidRDefault="00A40854" w:rsidP="00084EE9">
            <w:pPr>
              <w:rPr>
                <w:rStyle w:val="Strong"/>
                <w:b/>
                <w:bCs/>
                <w:kern w:val="32"/>
                <w:sz w:val="20"/>
                <w:szCs w:val="20"/>
              </w:rPr>
            </w:pPr>
            <w:r w:rsidRPr="00D21BD2">
              <w:rPr>
                <w:rStyle w:val="Strong"/>
                <w:sz w:val="20"/>
                <w:szCs w:val="20"/>
              </w:rPr>
              <w:t>Applicable Measure Codes:</w:t>
            </w:r>
          </w:p>
        </w:tc>
        <w:tc>
          <w:tcPr>
            <w:tcW w:w="2203" w:type="dxa"/>
          </w:tcPr>
          <w:p w14:paraId="562577D0" w14:textId="77777777" w:rsidR="00A40854" w:rsidRDefault="00A40854" w:rsidP="00084EE9">
            <w:pPr>
              <w:rPr>
                <w:b w:val="0"/>
                <w:bCs w:val="0"/>
                <w:sz w:val="18"/>
                <w:szCs w:val="18"/>
              </w:rPr>
            </w:pPr>
            <w:r>
              <w:rPr>
                <w:b w:val="0"/>
                <w:bCs w:val="0"/>
                <w:sz w:val="18"/>
                <w:szCs w:val="18"/>
              </w:rPr>
              <w:t>HA58</w:t>
            </w:r>
          </w:p>
        </w:tc>
        <w:tc>
          <w:tcPr>
            <w:tcW w:w="4575" w:type="dxa"/>
          </w:tcPr>
          <w:p w14:paraId="76724485" w14:textId="77777777" w:rsidR="00A40854" w:rsidRPr="00D21BD2" w:rsidRDefault="00A40854" w:rsidP="00084EE9">
            <w:pPr>
              <w:rPr>
                <w:b w:val="0"/>
                <w:bCs w:val="0"/>
                <w:sz w:val="18"/>
                <w:szCs w:val="18"/>
              </w:rPr>
            </w:pPr>
            <w:r>
              <w:rPr>
                <w:b w:val="0"/>
                <w:bCs w:val="0"/>
                <w:sz w:val="18"/>
                <w:szCs w:val="18"/>
              </w:rPr>
              <w:t>HA59</w:t>
            </w:r>
          </w:p>
        </w:tc>
      </w:tr>
      <w:tr w:rsidR="00A40854" w:rsidRPr="00A55DD1" w14:paraId="5A1A8A1D" w14:textId="77777777" w:rsidTr="00A40854">
        <w:trPr>
          <w:cnfStyle w:val="000000100000" w:firstRow="0" w:lastRow="0" w:firstColumn="0" w:lastColumn="0" w:oddVBand="0" w:evenVBand="0" w:oddHBand="1" w:evenHBand="0" w:firstRowFirstColumn="0" w:firstRowLastColumn="0" w:lastRowFirstColumn="0" w:lastRowLastColumn="0"/>
          <w:trHeight w:val="465"/>
        </w:trPr>
        <w:tc>
          <w:tcPr>
            <w:tcW w:w="1904" w:type="dxa"/>
          </w:tcPr>
          <w:p w14:paraId="700EE8CE" w14:textId="77777777" w:rsidR="00A40854" w:rsidRPr="00D21BD2" w:rsidRDefault="00A40854" w:rsidP="00084EE9">
            <w:pPr>
              <w:rPr>
                <w:rStyle w:val="Strong"/>
                <w:sz w:val="20"/>
                <w:szCs w:val="20"/>
              </w:rPr>
            </w:pPr>
            <w:r w:rsidRPr="00D21BD2">
              <w:rPr>
                <w:rStyle w:val="Strong"/>
                <w:sz w:val="20"/>
                <w:szCs w:val="20"/>
              </w:rPr>
              <w:t xml:space="preserve">Measure Description: </w:t>
            </w:r>
          </w:p>
        </w:tc>
        <w:tc>
          <w:tcPr>
            <w:tcW w:w="2203" w:type="dxa"/>
          </w:tcPr>
          <w:p w14:paraId="070610A3" w14:textId="77777777" w:rsidR="00A40854" w:rsidRDefault="00A40854" w:rsidP="00084EE9">
            <w:pPr>
              <w:rPr>
                <w:sz w:val="18"/>
                <w:szCs w:val="18"/>
              </w:rPr>
            </w:pPr>
            <w:r>
              <w:rPr>
                <w:sz w:val="18"/>
                <w:szCs w:val="18"/>
              </w:rPr>
              <w:t>Gas Storage Water Heater</w:t>
            </w:r>
          </w:p>
          <w:p w14:paraId="0EB902FA" w14:textId="77777777" w:rsidR="00A40854" w:rsidRDefault="00A40854" w:rsidP="00084EE9">
            <w:pPr>
              <w:rPr>
                <w:sz w:val="18"/>
                <w:szCs w:val="18"/>
              </w:rPr>
            </w:pPr>
          </w:p>
          <w:p w14:paraId="6AB3E86A" w14:textId="77777777" w:rsidR="00A40854" w:rsidRPr="00642192" w:rsidRDefault="00A40854" w:rsidP="00084EE9">
            <w:pPr>
              <w:rPr>
                <w:sz w:val="18"/>
                <w:szCs w:val="18"/>
              </w:rPr>
            </w:pPr>
            <w:r>
              <w:rPr>
                <w:sz w:val="18"/>
                <w:szCs w:val="18"/>
              </w:rPr>
              <w:t xml:space="preserve">HA58:  EF </w:t>
            </w:r>
            <w:r w:rsidRPr="00642192">
              <w:rPr>
                <w:sz w:val="18"/>
                <w:szCs w:val="18"/>
                <w:u w:val="single"/>
              </w:rPr>
              <w:t>&gt;</w:t>
            </w:r>
            <w:r>
              <w:rPr>
                <w:sz w:val="18"/>
                <w:szCs w:val="18"/>
              </w:rPr>
              <w:t>0,67</w:t>
            </w:r>
          </w:p>
        </w:tc>
        <w:tc>
          <w:tcPr>
            <w:tcW w:w="4575" w:type="dxa"/>
          </w:tcPr>
          <w:p w14:paraId="12E8222C" w14:textId="77777777" w:rsidR="00A40854" w:rsidRPr="00D21BD2" w:rsidRDefault="00A40854" w:rsidP="00084EE9">
            <w:pPr>
              <w:rPr>
                <w:sz w:val="18"/>
                <w:szCs w:val="18"/>
              </w:rPr>
            </w:pPr>
            <w:r w:rsidRPr="00D21BD2">
              <w:rPr>
                <w:sz w:val="18"/>
                <w:szCs w:val="18"/>
              </w:rPr>
              <w:t>Residential Condensing Tankless Water Heater, EF&gt;0.85</w:t>
            </w:r>
          </w:p>
          <w:p w14:paraId="6E73A888" w14:textId="77777777" w:rsidR="00A40854" w:rsidRPr="00D21BD2" w:rsidRDefault="00A40854" w:rsidP="00084EE9">
            <w:pPr>
              <w:rPr>
                <w:sz w:val="18"/>
                <w:szCs w:val="18"/>
              </w:rPr>
            </w:pPr>
          </w:p>
          <w:p w14:paraId="66154C3C" w14:textId="77777777" w:rsidR="00A40854" w:rsidRPr="00D21BD2" w:rsidRDefault="00A40854" w:rsidP="00084EE9">
            <w:pPr>
              <w:rPr>
                <w:sz w:val="18"/>
                <w:szCs w:val="18"/>
              </w:rPr>
            </w:pPr>
            <w:r w:rsidRPr="00D21BD2">
              <w:rPr>
                <w:sz w:val="18"/>
                <w:szCs w:val="18"/>
              </w:rPr>
              <w:t>For Multi Family, Mobile Homes and Residential Single Family</w:t>
            </w:r>
          </w:p>
        </w:tc>
      </w:tr>
      <w:tr w:rsidR="00A40854" w:rsidRPr="00A55DD1" w14:paraId="26CFAE79" w14:textId="77777777" w:rsidTr="00A40854">
        <w:trPr>
          <w:cnfStyle w:val="000000010000" w:firstRow="0" w:lastRow="0" w:firstColumn="0" w:lastColumn="0" w:oddVBand="0" w:evenVBand="0" w:oddHBand="0" w:evenHBand="1" w:firstRowFirstColumn="0" w:firstRowLastColumn="0" w:lastRowFirstColumn="0" w:lastRowLastColumn="0"/>
          <w:trHeight w:val="207"/>
        </w:trPr>
        <w:tc>
          <w:tcPr>
            <w:tcW w:w="1904" w:type="dxa"/>
          </w:tcPr>
          <w:p w14:paraId="47315F17" w14:textId="77777777" w:rsidR="00A40854" w:rsidRPr="00D21BD2" w:rsidRDefault="00A40854" w:rsidP="00084EE9">
            <w:pPr>
              <w:rPr>
                <w:rStyle w:val="Strong"/>
                <w:sz w:val="20"/>
                <w:szCs w:val="20"/>
              </w:rPr>
            </w:pPr>
            <w:r w:rsidRPr="00D21BD2">
              <w:rPr>
                <w:rStyle w:val="Strong"/>
                <w:sz w:val="20"/>
                <w:szCs w:val="20"/>
              </w:rPr>
              <w:t xml:space="preserve">Energy Impact Common Units: </w:t>
            </w:r>
          </w:p>
        </w:tc>
        <w:tc>
          <w:tcPr>
            <w:tcW w:w="2203" w:type="dxa"/>
          </w:tcPr>
          <w:p w14:paraId="4C19C60E" w14:textId="77777777" w:rsidR="00A40854" w:rsidRPr="00D21BD2" w:rsidRDefault="00A40854" w:rsidP="00084EE9">
            <w:pPr>
              <w:rPr>
                <w:sz w:val="18"/>
                <w:szCs w:val="18"/>
              </w:rPr>
            </w:pPr>
            <w:r>
              <w:rPr>
                <w:sz w:val="18"/>
                <w:szCs w:val="18"/>
              </w:rPr>
              <w:t>Per water heater</w:t>
            </w:r>
          </w:p>
        </w:tc>
        <w:tc>
          <w:tcPr>
            <w:tcW w:w="4575" w:type="dxa"/>
          </w:tcPr>
          <w:p w14:paraId="13CFD29E" w14:textId="77777777" w:rsidR="00A40854" w:rsidRPr="00D21BD2" w:rsidRDefault="00A40854" w:rsidP="00084EE9">
            <w:pPr>
              <w:rPr>
                <w:sz w:val="18"/>
                <w:szCs w:val="18"/>
              </w:rPr>
            </w:pPr>
            <w:r w:rsidRPr="00D21BD2">
              <w:rPr>
                <w:sz w:val="18"/>
                <w:szCs w:val="18"/>
              </w:rPr>
              <w:t xml:space="preserve">Per </w:t>
            </w:r>
            <w:r>
              <w:rPr>
                <w:sz w:val="18"/>
                <w:szCs w:val="18"/>
              </w:rPr>
              <w:t>w</w:t>
            </w:r>
            <w:r w:rsidRPr="00D21BD2">
              <w:rPr>
                <w:sz w:val="18"/>
                <w:szCs w:val="18"/>
              </w:rPr>
              <w:t xml:space="preserve">ater </w:t>
            </w:r>
            <w:r>
              <w:rPr>
                <w:sz w:val="18"/>
                <w:szCs w:val="18"/>
              </w:rPr>
              <w:t>h</w:t>
            </w:r>
            <w:r w:rsidRPr="00D21BD2">
              <w:rPr>
                <w:sz w:val="18"/>
                <w:szCs w:val="18"/>
              </w:rPr>
              <w:t>eater</w:t>
            </w:r>
          </w:p>
        </w:tc>
      </w:tr>
      <w:tr w:rsidR="00A40854" w:rsidRPr="00A55DD1" w14:paraId="01A4BE18" w14:textId="77777777" w:rsidTr="00A40854">
        <w:trPr>
          <w:cnfStyle w:val="000000100000" w:firstRow="0" w:lastRow="0" w:firstColumn="0" w:lastColumn="0" w:oddVBand="0" w:evenVBand="0" w:oddHBand="1" w:evenHBand="0" w:firstRowFirstColumn="0" w:firstRowLastColumn="0" w:lastRowFirstColumn="0" w:lastRowLastColumn="0"/>
          <w:trHeight w:val="465"/>
        </w:trPr>
        <w:tc>
          <w:tcPr>
            <w:tcW w:w="1904" w:type="dxa"/>
          </w:tcPr>
          <w:p w14:paraId="08651ED8" w14:textId="77777777" w:rsidR="00A40854" w:rsidRPr="00D21BD2" w:rsidRDefault="00A40854" w:rsidP="00084EE9">
            <w:pPr>
              <w:rPr>
                <w:rStyle w:val="Strong"/>
                <w:sz w:val="20"/>
                <w:szCs w:val="20"/>
              </w:rPr>
            </w:pPr>
            <w:r w:rsidRPr="00D21BD2">
              <w:rPr>
                <w:rStyle w:val="Strong"/>
                <w:sz w:val="20"/>
                <w:szCs w:val="20"/>
              </w:rPr>
              <w:t>Base Case Description:</w:t>
            </w:r>
          </w:p>
        </w:tc>
        <w:tc>
          <w:tcPr>
            <w:tcW w:w="2203" w:type="dxa"/>
          </w:tcPr>
          <w:p w14:paraId="2A5CF181" w14:textId="77777777" w:rsidR="00A40854" w:rsidRDefault="00A40854" w:rsidP="00084EE9">
            <w:pPr>
              <w:rPr>
                <w:sz w:val="18"/>
                <w:szCs w:val="18"/>
              </w:rPr>
            </w:pPr>
            <w:r>
              <w:rPr>
                <w:sz w:val="18"/>
                <w:szCs w:val="18"/>
              </w:rPr>
              <w:t>Source:</w:t>
            </w:r>
          </w:p>
          <w:p w14:paraId="4AA99BB5" w14:textId="5472B477" w:rsidR="00A40854" w:rsidRPr="00D21BD2" w:rsidRDefault="00A40854" w:rsidP="00595A4A">
            <w:pPr>
              <w:rPr>
                <w:sz w:val="18"/>
                <w:szCs w:val="18"/>
              </w:rPr>
            </w:pPr>
            <w:r>
              <w:rPr>
                <w:sz w:val="18"/>
                <w:szCs w:val="18"/>
              </w:rPr>
              <w:t>DEER 201</w:t>
            </w:r>
            <w:r w:rsidR="00595A4A">
              <w:rPr>
                <w:sz w:val="18"/>
                <w:szCs w:val="18"/>
              </w:rPr>
              <w:t>4</w:t>
            </w:r>
            <w:r>
              <w:rPr>
                <w:sz w:val="18"/>
                <w:szCs w:val="18"/>
              </w:rPr>
              <w:t xml:space="preserve"> Gas Storage Water Heater Average EF 0.57</w:t>
            </w:r>
          </w:p>
        </w:tc>
        <w:tc>
          <w:tcPr>
            <w:tcW w:w="4575" w:type="dxa"/>
          </w:tcPr>
          <w:p w14:paraId="67C75148" w14:textId="77777777" w:rsidR="00A40854" w:rsidRPr="00D21BD2" w:rsidRDefault="00A40854" w:rsidP="00084EE9">
            <w:pPr>
              <w:rPr>
                <w:sz w:val="18"/>
                <w:szCs w:val="18"/>
              </w:rPr>
            </w:pPr>
            <w:r w:rsidRPr="00D21BD2">
              <w:rPr>
                <w:sz w:val="18"/>
                <w:szCs w:val="18"/>
              </w:rPr>
              <w:t>Source: PG&amp;E Calculations</w:t>
            </w:r>
          </w:p>
          <w:p w14:paraId="648631E3" w14:textId="77777777" w:rsidR="00A40854" w:rsidRPr="00D21BD2" w:rsidRDefault="00A40854" w:rsidP="00084EE9">
            <w:pPr>
              <w:rPr>
                <w:sz w:val="18"/>
                <w:szCs w:val="18"/>
              </w:rPr>
            </w:pPr>
            <w:r w:rsidRPr="00D21BD2">
              <w:rPr>
                <w:sz w:val="18"/>
                <w:szCs w:val="18"/>
              </w:rPr>
              <w:t xml:space="preserve">Gas Storage Water Heater, </w:t>
            </w:r>
          </w:p>
          <w:p w14:paraId="0B34BF8A" w14:textId="77777777" w:rsidR="00A40854" w:rsidRPr="00D21BD2" w:rsidRDefault="00A40854" w:rsidP="00084EE9">
            <w:pPr>
              <w:rPr>
                <w:sz w:val="18"/>
                <w:szCs w:val="18"/>
              </w:rPr>
            </w:pPr>
            <w:r w:rsidRPr="00D21BD2">
              <w:rPr>
                <w:sz w:val="18"/>
                <w:szCs w:val="18"/>
              </w:rPr>
              <w:t xml:space="preserve">EF = 0.61 </w:t>
            </w:r>
          </w:p>
        </w:tc>
      </w:tr>
      <w:tr w:rsidR="00A40854" w:rsidRPr="00A55DD1" w14:paraId="0DF14384" w14:textId="77777777" w:rsidTr="00A40854">
        <w:trPr>
          <w:cnfStyle w:val="000000010000" w:firstRow="0" w:lastRow="0" w:firstColumn="0" w:lastColumn="0" w:oddVBand="0" w:evenVBand="0" w:oddHBand="0" w:evenHBand="1" w:firstRowFirstColumn="0" w:firstRowLastColumn="0" w:lastRowFirstColumn="0" w:lastRowLastColumn="0"/>
          <w:trHeight w:val="465"/>
        </w:trPr>
        <w:tc>
          <w:tcPr>
            <w:tcW w:w="1904" w:type="dxa"/>
          </w:tcPr>
          <w:p w14:paraId="281D5199" w14:textId="77777777" w:rsidR="00A40854" w:rsidRPr="00D21BD2" w:rsidRDefault="00A40854" w:rsidP="00084EE9">
            <w:pPr>
              <w:rPr>
                <w:rStyle w:val="Strong"/>
                <w:sz w:val="20"/>
                <w:szCs w:val="20"/>
              </w:rPr>
            </w:pPr>
            <w:r w:rsidRPr="00D21BD2">
              <w:rPr>
                <w:rStyle w:val="Strong"/>
                <w:sz w:val="20"/>
                <w:szCs w:val="20"/>
              </w:rPr>
              <w:t xml:space="preserve">Base Case Energy Consumption: </w:t>
            </w:r>
          </w:p>
        </w:tc>
        <w:tc>
          <w:tcPr>
            <w:tcW w:w="2203" w:type="dxa"/>
          </w:tcPr>
          <w:p w14:paraId="07D01AE0" w14:textId="77777777" w:rsidR="00A40854" w:rsidRDefault="00A40854" w:rsidP="00084EE9">
            <w:pPr>
              <w:rPr>
                <w:sz w:val="18"/>
                <w:szCs w:val="18"/>
              </w:rPr>
            </w:pPr>
            <w:r>
              <w:rPr>
                <w:sz w:val="18"/>
                <w:szCs w:val="18"/>
              </w:rPr>
              <w:t>Source:</w:t>
            </w:r>
          </w:p>
          <w:p w14:paraId="55A3BC82" w14:textId="4F0F397C" w:rsidR="00A40854" w:rsidRPr="00D21BD2" w:rsidRDefault="00A40854" w:rsidP="00084EE9">
            <w:pPr>
              <w:rPr>
                <w:sz w:val="18"/>
                <w:szCs w:val="18"/>
              </w:rPr>
            </w:pPr>
            <w:r w:rsidRPr="00D21BD2">
              <w:rPr>
                <w:sz w:val="18"/>
                <w:szCs w:val="18"/>
              </w:rPr>
              <w:t>DEER</w:t>
            </w:r>
            <w:r>
              <w:rPr>
                <w:sz w:val="18"/>
                <w:szCs w:val="18"/>
              </w:rPr>
              <w:fldChar w:fldCharType="begin"/>
            </w:r>
            <w:r w:rsidRPr="00D21BD2">
              <w:rPr>
                <w:sz w:val="18"/>
                <w:szCs w:val="18"/>
              </w:rPr>
              <w:instrText>xe "DEER"</w:instrText>
            </w:r>
            <w:r>
              <w:rPr>
                <w:sz w:val="18"/>
                <w:szCs w:val="18"/>
              </w:rPr>
              <w:fldChar w:fldCharType="end"/>
            </w:r>
            <w:r w:rsidRPr="00D21BD2">
              <w:rPr>
                <w:sz w:val="18"/>
                <w:szCs w:val="18"/>
              </w:rPr>
              <w:t xml:space="preserve"> 201</w:t>
            </w:r>
            <w:r w:rsidR="00595A4A">
              <w:rPr>
                <w:sz w:val="18"/>
                <w:szCs w:val="18"/>
              </w:rPr>
              <w:t>4</w:t>
            </w:r>
          </w:p>
          <w:p w14:paraId="0583A11B" w14:textId="77777777" w:rsidR="00A40854" w:rsidRPr="00D21BD2" w:rsidRDefault="00A40854" w:rsidP="00084EE9">
            <w:pPr>
              <w:rPr>
                <w:sz w:val="18"/>
                <w:szCs w:val="18"/>
              </w:rPr>
            </w:pPr>
            <w:r w:rsidRPr="00D21BD2">
              <w:rPr>
                <w:sz w:val="18"/>
                <w:szCs w:val="18"/>
              </w:rPr>
              <w:t>N/A for DEER</w:t>
            </w:r>
            <w:r>
              <w:rPr>
                <w:sz w:val="18"/>
                <w:szCs w:val="18"/>
              </w:rPr>
              <w:fldChar w:fldCharType="begin"/>
            </w:r>
            <w:r w:rsidRPr="00D21BD2">
              <w:rPr>
                <w:sz w:val="18"/>
                <w:szCs w:val="18"/>
              </w:rPr>
              <w:instrText>xe "DEER"</w:instrText>
            </w:r>
            <w:r>
              <w:rPr>
                <w:sz w:val="18"/>
                <w:szCs w:val="18"/>
              </w:rPr>
              <w:fldChar w:fldCharType="end"/>
            </w:r>
            <w:r w:rsidRPr="00D21BD2">
              <w:rPr>
                <w:sz w:val="18"/>
                <w:szCs w:val="18"/>
              </w:rPr>
              <w:t xml:space="preserve"> Measures</w:t>
            </w:r>
          </w:p>
        </w:tc>
        <w:tc>
          <w:tcPr>
            <w:tcW w:w="4575" w:type="dxa"/>
          </w:tcPr>
          <w:p w14:paraId="25C84ABF" w14:textId="77777777" w:rsidR="00A40854" w:rsidRPr="00D21BD2" w:rsidRDefault="00A40854" w:rsidP="00084EE9">
            <w:pPr>
              <w:rPr>
                <w:sz w:val="18"/>
                <w:szCs w:val="18"/>
              </w:rPr>
            </w:pPr>
            <w:r w:rsidRPr="00D21BD2">
              <w:rPr>
                <w:sz w:val="18"/>
                <w:szCs w:val="18"/>
              </w:rPr>
              <w:t>Source: PG&amp;E Calculations</w:t>
            </w:r>
          </w:p>
          <w:p w14:paraId="0FE8553C" w14:textId="77777777" w:rsidR="00A40854" w:rsidRPr="00D21BD2" w:rsidRDefault="00A40854" w:rsidP="00084EE9">
            <w:pPr>
              <w:rPr>
                <w:sz w:val="18"/>
                <w:szCs w:val="18"/>
              </w:rPr>
            </w:pPr>
            <w:r w:rsidRPr="00D21BD2">
              <w:rPr>
                <w:sz w:val="18"/>
                <w:szCs w:val="18"/>
              </w:rPr>
              <w:t xml:space="preserve">SFm=242.5 </w:t>
            </w:r>
            <w:r>
              <w:rPr>
                <w:sz w:val="18"/>
                <w:szCs w:val="18"/>
              </w:rPr>
              <w:t>therm</w:t>
            </w:r>
          </w:p>
          <w:p w14:paraId="5F1A9C16" w14:textId="77777777" w:rsidR="00A40854" w:rsidRPr="00D21BD2" w:rsidRDefault="00A40854" w:rsidP="00084EE9">
            <w:pPr>
              <w:rPr>
                <w:sz w:val="18"/>
                <w:szCs w:val="18"/>
              </w:rPr>
            </w:pPr>
            <w:r w:rsidRPr="00D21BD2">
              <w:rPr>
                <w:sz w:val="18"/>
                <w:szCs w:val="18"/>
              </w:rPr>
              <w:t xml:space="preserve">MFm=147.6 </w:t>
            </w:r>
            <w:r>
              <w:rPr>
                <w:sz w:val="18"/>
                <w:szCs w:val="18"/>
              </w:rPr>
              <w:t>therm</w:t>
            </w:r>
          </w:p>
          <w:p w14:paraId="1AE2E82A" w14:textId="77777777" w:rsidR="00A40854" w:rsidRPr="00D21BD2" w:rsidRDefault="00A40854" w:rsidP="00084EE9">
            <w:pPr>
              <w:rPr>
                <w:sz w:val="18"/>
                <w:szCs w:val="18"/>
              </w:rPr>
            </w:pPr>
            <w:r w:rsidRPr="00D21BD2">
              <w:rPr>
                <w:sz w:val="18"/>
                <w:szCs w:val="18"/>
              </w:rPr>
              <w:t xml:space="preserve">DMo=147.6 </w:t>
            </w:r>
            <w:r>
              <w:rPr>
                <w:sz w:val="18"/>
                <w:szCs w:val="18"/>
              </w:rPr>
              <w:t>therm</w:t>
            </w:r>
          </w:p>
        </w:tc>
      </w:tr>
      <w:tr w:rsidR="00A40854" w:rsidRPr="00A55DD1" w14:paraId="22428636" w14:textId="77777777" w:rsidTr="00A40854">
        <w:trPr>
          <w:cnfStyle w:val="000000100000" w:firstRow="0" w:lastRow="0" w:firstColumn="0" w:lastColumn="0" w:oddVBand="0" w:evenVBand="0" w:oddHBand="1" w:evenHBand="0" w:firstRowFirstColumn="0" w:firstRowLastColumn="0" w:lastRowFirstColumn="0" w:lastRowLastColumn="0"/>
          <w:trHeight w:val="465"/>
        </w:trPr>
        <w:tc>
          <w:tcPr>
            <w:tcW w:w="1904" w:type="dxa"/>
          </w:tcPr>
          <w:p w14:paraId="7BB7D187" w14:textId="77777777" w:rsidR="00A40854" w:rsidRPr="00D21BD2" w:rsidRDefault="00A40854" w:rsidP="00084EE9">
            <w:pPr>
              <w:rPr>
                <w:rStyle w:val="Strong"/>
                <w:sz w:val="20"/>
                <w:szCs w:val="20"/>
              </w:rPr>
            </w:pPr>
            <w:r w:rsidRPr="00D21BD2">
              <w:rPr>
                <w:rStyle w:val="Strong"/>
                <w:sz w:val="20"/>
                <w:szCs w:val="20"/>
              </w:rPr>
              <w:t>Measure Energy Consumption:</w:t>
            </w:r>
          </w:p>
          <w:p w14:paraId="55EE192F" w14:textId="77777777" w:rsidR="00A40854" w:rsidRPr="00D21BD2" w:rsidRDefault="00A40854" w:rsidP="00084EE9">
            <w:pPr>
              <w:rPr>
                <w:b/>
                <w:bCs/>
                <w:sz w:val="20"/>
                <w:szCs w:val="20"/>
              </w:rPr>
            </w:pPr>
          </w:p>
        </w:tc>
        <w:tc>
          <w:tcPr>
            <w:tcW w:w="2203" w:type="dxa"/>
          </w:tcPr>
          <w:p w14:paraId="2A4904B4" w14:textId="767812D3" w:rsidR="00A40854" w:rsidRPr="00D21BD2" w:rsidRDefault="00A40854" w:rsidP="00084EE9">
            <w:pPr>
              <w:rPr>
                <w:sz w:val="18"/>
                <w:szCs w:val="18"/>
              </w:rPr>
            </w:pPr>
            <w:r w:rsidRPr="00D21BD2">
              <w:rPr>
                <w:sz w:val="18"/>
                <w:szCs w:val="18"/>
              </w:rPr>
              <w:t>Source: DEER</w:t>
            </w:r>
            <w:r>
              <w:rPr>
                <w:sz w:val="18"/>
                <w:szCs w:val="18"/>
              </w:rPr>
              <w:fldChar w:fldCharType="begin"/>
            </w:r>
            <w:r w:rsidRPr="00D21BD2">
              <w:rPr>
                <w:sz w:val="18"/>
                <w:szCs w:val="18"/>
              </w:rPr>
              <w:instrText>xe "DEER"</w:instrText>
            </w:r>
            <w:r>
              <w:rPr>
                <w:sz w:val="18"/>
                <w:szCs w:val="18"/>
              </w:rPr>
              <w:fldChar w:fldCharType="end"/>
            </w:r>
            <w:r w:rsidRPr="00D21BD2">
              <w:rPr>
                <w:sz w:val="18"/>
                <w:szCs w:val="18"/>
              </w:rPr>
              <w:t xml:space="preserve"> 201</w:t>
            </w:r>
            <w:r w:rsidR="00595A4A">
              <w:rPr>
                <w:sz w:val="18"/>
                <w:szCs w:val="18"/>
              </w:rPr>
              <w:t>4</w:t>
            </w:r>
          </w:p>
          <w:p w14:paraId="4E46450E" w14:textId="77777777" w:rsidR="00A40854" w:rsidRPr="00D21BD2" w:rsidRDefault="00A40854" w:rsidP="00084EE9">
            <w:pPr>
              <w:rPr>
                <w:sz w:val="18"/>
                <w:szCs w:val="18"/>
              </w:rPr>
            </w:pPr>
            <w:r w:rsidRPr="00D21BD2">
              <w:rPr>
                <w:sz w:val="18"/>
                <w:szCs w:val="18"/>
              </w:rPr>
              <w:t>N/A for DEER</w:t>
            </w:r>
            <w:r>
              <w:rPr>
                <w:sz w:val="18"/>
                <w:szCs w:val="18"/>
              </w:rPr>
              <w:fldChar w:fldCharType="begin"/>
            </w:r>
            <w:r w:rsidRPr="00D21BD2">
              <w:rPr>
                <w:sz w:val="18"/>
                <w:szCs w:val="18"/>
              </w:rPr>
              <w:instrText>xe "DEER"</w:instrText>
            </w:r>
            <w:r>
              <w:rPr>
                <w:sz w:val="18"/>
                <w:szCs w:val="18"/>
              </w:rPr>
              <w:fldChar w:fldCharType="end"/>
            </w:r>
            <w:r w:rsidRPr="00D21BD2">
              <w:rPr>
                <w:sz w:val="18"/>
                <w:szCs w:val="18"/>
              </w:rPr>
              <w:t xml:space="preserve"> Measures</w:t>
            </w:r>
          </w:p>
        </w:tc>
        <w:tc>
          <w:tcPr>
            <w:tcW w:w="4575" w:type="dxa"/>
          </w:tcPr>
          <w:p w14:paraId="78D417DA" w14:textId="77777777" w:rsidR="00A40854" w:rsidRPr="00D21BD2" w:rsidRDefault="00A40854" w:rsidP="00084EE9">
            <w:pPr>
              <w:rPr>
                <w:sz w:val="18"/>
                <w:szCs w:val="18"/>
              </w:rPr>
            </w:pPr>
            <w:r w:rsidRPr="00D21BD2">
              <w:rPr>
                <w:sz w:val="18"/>
                <w:szCs w:val="18"/>
              </w:rPr>
              <w:t>Source: PG&amp;E Calculations</w:t>
            </w:r>
          </w:p>
          <w:p w14:paraId="7BA40A5E" w14:textId="77777777" w:rsidR="00A40854" w:rsidRPr="00D21BD2" w:rsidRDefault="00A40854" w:rsidP="00084EE9">
            <w:pPr>
              <w:rPr>
                <w:sz w:val="18"/>
                <w:szCs w:val="18"/>
              </w:rPr>
            </w:pPr>
            <w:r w:rsidRPr="00D21BD2">
              <w:rPr>
                <w:sz w:val="18"/>
                <w:szCs w:val="18"/>
              </w:rPr>
              <w:t xml:space="preserve">SFm=159.0 </w:t>
            </w:r>
            <w:r>
              <w:rPr>
                <w:sz w:val="18"/>
                <w:szCs w:val="18"/>
              </w:rPr>
              <w:t>therm</w:t>
            </w:r>
          </w:p>
          <w:p w14:paraId="5F2EA1DF" w14:textId="77777777" w:rsidR="00A40854" w:rsidRPr="00D21BD2" w:rsidRDefault="00A40854" w:rsidP="00084EE9">
            <w:pPr>
              <w:rPr>
                <w:sz w:val="18"/>
                <w:szCs w:val="18"/>
              </w:rPr>
            </w:pPr>
            <w:r w:rsidRPr="00D21BD2">
              <w:rPr>
                <w:sz w:val="18"/>
                <w:szCs w:val="18"/>
              </w:rPr>
              <w:t xml:space="preserve">MFm=96.8 </w:t>
            </w:r>
            <w:r>
              <w:rPr>
                <w:sz w:val="18"/>
                <w:szCs w:val="18"/>
              </w:rPr>
              <w:t>therm</w:t>
            </w:r>
          </w:p>
          <w:p w14:paraId="1B04CD3E" w14:textId="77777777" w:rsidR="00A40854" w:rsidRPr="00D21BD2" w:rsidRDefault="00A40854" w:rsidP="00084EE9">
            <w:pPr>
              <w:rPr>
                <w:sz w:val="18"/>
                <w:szCs w:val="18"/>
              </w:rPr>
            </w:pPr>
            <w:r w:rsidRPr="00D21BD2">
              <w:rPr>
                <w:sz w:val="18"/>
                <w:szCs w:val="18"/>
              </w:rPr>
              <w:t xml:space="preserve">DMo=96.8 </w:t>
            </w:r>
            <w:r>
              <w:rPr>
                <w:sz w:val="18"/>
                <w:szCs w:val="18"/>
              </w:rPr>
              <w:t>therm</w:t>
            </w:r>
          </w:p>
        </w:tc>
      </w:tr>
      <w:tr w:rsidR="00A40854" w:rsidRPr="00A55DD1" w14:paraId="2ED1E463" w14:textId="77777777" w:rsidTr="00A40854">
        <w:trPr>
          <w:cnfStyle w:val="000000010000" w:firstRow="0" w:lastRow="0" w:firstColumn="0" w:lastColumn="0" w:oddVBand="0" w:evenVBand="0" w:oddHBand="0" w:evenHBand="1" w:firstRowFirstColumn="0" w:firstRowLastColumn="0" w:lastRowFirstColumn="0" w:lastRowLastColumn="0"/>
          <w:trHeight w:val="465"/>
        </w:trPr>
        <w:tc>
          <w:tcPr>
            <w:tcW w:w="1904" w:type="dxa"/>
          </w:tcPr>
          <w:p w14:paraId="6D23926B" w14:textId="77777777" w:rsidR="00A40854" w:rsidRPr="00D21BD2" w:rsidRDefault="00A40854" w:rsidP="00084EE9">
            <w:pPr>
              <w:rPr>
                <w:rStyle w:val="Strong"/>
                <w:sz w:val="20"/>
                <w:szCs w:val="20"/>
              </w:rPr>
            </w:pPr>
            <w:r w:rsidRPr="00D21BD2">
              <w:rPr>
                <w:rStyle w:val="Strong"/>
                <w:sz w:val="20"/>
                <w:szCs w:val="20"/>
              </w:rPr>
              <w:t xml:space="preserve">Energy Savings </w:t>
            </w:r>
          </w:p>
          <w:p w14:paraId="08B4F3AF" w14:textId="77777777" w:rsidR="00A40854" w:rsidRPr="00D21BD2" w:rsidRDefault="00A40854" w:rsidP="00084EE9">
            <w:pPr>
              <w:rPr>
                <w:rStyle w:val="Strong1"/>
                <w:rFonts w:cs="Arial"/>
                <w:sz w:val="20"/>
                <w:szCs w:val="20"/>
              </w:rPr>
            </w:pPr>
            <w:r w:rsidRPr="00D21BD2">
              <w:rPr>
                <w:rStyle w:val="Strong"/>
                <w:sz w:val="20"/>
                <w:szCs w:val="20"/>
              </w:rPr>
              <w:t>(</w:t>
            </w:r>
            <w:r>
              <w:rPr>
                <w:rStyle w:val="Strong"/>
                <w:sz w:val="20"/>
                <w:szCs w:val="20"/>
              </w:rPr>
              <w:t>Measure Case--Base Case</w:t>
            </w:r>
            <w:r w:rsidRPr="00D21BD2">
              <w:rPr>
                <w:rStyle w:val="Strong"/>
                <w:sz w:val="20"/>
                <w:szCs w:val="20"/>
              </w:rPr>
              <w:t>):</w:t>
            </w:r>
          </w:p>
        </w:tc>
        <w:tc>
          <w:tcPr>
            <w:tcW w:w="2203" w:type="dxa"/>
          </w:tcPr>
          <w:p w14:paraId="20F527C4" w14:textId="2FC37E30" w:rsidR="00A40854" w:rsidRPr="00D21BD2" w:rsidRDefault="00A40854" w:rsidP="00084EE9">
            <w:pPr>
              <w:rPr>
                <w:sz w:val="18"/>
                <w:szCs w:val="18"/>
              </w:rPr>
            </w:pPr>
            <w:r w:rsidRPr="00D21BD2">
              <w:rPr>
                <w:sz w:val="18"/>
                <w:szCs w:val="18"/>
              </w:rPr>
              <w:t>Source:  DEER</w:t>
            </w:r>
            <w:r>
              <w:rPr>
                <w:sz w:val="18"/>
                <w:szCs w:val="18"/>
              </w:rPr>
              <w:fldChar w:fldCharType="begin"/>
            </w:r>
            <w:r w:rsidRPr="00D21BD2">
              <w:rPr>
                <w:sz w:val="18"/>
                <w:szCs w:val="18"/>
              </w:rPr>
              <w:instrText>xe "DEER"</w:instrText>
            </w:r>
            <w:r>
              <w:rPr>
                <w:sz w:val="18"/>
                <w:szCs w:val="18"/>
              </w:rPr>
              <w:fldChar w:fldCharType="end"/>
            </w:r>
            <w:r w:rsidRPr="00D21BD2">
              <w:rPr>
                <w:sz w:val="18"/>
                <w:szCs w:val="18"/>
              </w:rPr>
              <w:t xml:space="preserve"> 201</w:t>
            </w:r>
            <w:r w:rsidR="00595A4A">
              <w:rPr>
                <w:sz w:val="18"/>
                <w:szCs w:val="18"/>
              </w:rPr>
              <w:t>4</w:t>
            </w:r>
          </w:p>
          <w:p w14:paraId="78033D9A" w14:textId="77777777" w:rsidR="00A40854" w:rsidRPr="00D21BD2" w:rsidRDefault="00A40854" w:rsidP="00084EE9">
            <w:pPr>
              <w:rPr>
                <w:sz w:val="18"/>
                <w:szCs w:val="18"/>
              </w:rPr>
            </w:pPr>
            <w:r w:rsidRPr="00D21BD2">
              <w:rPr>
                <w:sz w:val="18"/>
                <w:szCs w:val="18"/>
              </w:rPr>
              <w:t>Average Savings =</w:t>
            </w:r>
            <w:r>
              <w:rPr>
                <w:sz w:val="18"/>
                <w:szCs w:val="18"/>
              </w:rPr>
              <w:t>43.9</w:t>
            </w:r>
            <w:r w:rsidRPr="00D21BD2">
              <w:rPr>
                <w:sz w:val="18"/>
                <w:szCs w:val="18"/>
              </w:rPr>
              <w:t xml:space="preserve"> </w:t>
            </w:r>
            <w:r>
              <w:rPr>
                <w:sz w:val="18"/>
                <w:szCs w:val="18"/>
              </w:rPr>
              <w:t>therm</w:t>
            </w:r>
          </w:p>
        </w:tc>
        <w:tc>
          <w:tcPr>
            <w:tcW w:w="4575" w:type="dxa"/>
          </w:tcPr>
          <w:p w14:paraId="2F5F2E03" w14:textId="77777777" w:rsidR="00A40854" w:rsidRPr="00D21BD2" w:rsidRDefault="00A40854" w:rsidP="00084EE9">
            <w:pPr>
              <w:rPr>
                <w:sz w:val="18"/>
                <w:szCs w:val="18"/>
              </w:rPr>
            </w:pPr>
            <w:r w:rsidRPr="00D21BD2">
              <w:rPr>
                <w:sz w:val="18"/>
                <w:szCs w:val="18"/>
              </w:rPr>
              <w:t>Source: PG&amp;E Calculations</w:t>
            </w:r>
          </w:p>
          <w:p w14:paraId="717506AC" w14:textId="77777777" w:rsidR="00A40854" w:rsidRPr="00D21BD2" w:rsidRDefault="00A40854" w:rsidP="00084EE9">
            <w:pPr>
              <w:rPr>
                <w:sz w:val="18"/>
                <w:szCs w:val="18"/>
              </w:rPr>
            </w:pPr>
            <w:r w:rsidRPr="00D21BD2">
              <w:rPr>
                <w:sz w:val="18"/>
                <w:szCs w:val="18"/>
              </w:rPr>
              <w:t>SFm=83.</w:t>
            </w:r>
            <w:r>
              <w:rPr>
                <w:sz w:val="18"/>
                <w:szCs w:val="18"/>
              </w:rPr>
              <w:t>5</w:t>
            </w:r>
            <w:r w:rsidRPr="00D21BD2">
              <w:rPr>
                <w:sz w:val="18"/>
                <w:szCs w:val="18"/>
              </w:rPr>
              <w:t xml:space="preserve"> </w:t>
            </w:r>
            <w:r>
              <w:rPr>
                <w:sz w:val="18"/>
                <w:szCs w:val="18"/>
              </w:rPr>
              <w:t>therm</w:t>
            </w:r>
          </w:p>
          <w:p w14:paraId="318DEFAB" w14:textId="77777777" w:rsidR="00A40854" w:rsidRPr="00D21BD2" w:rsidRDefault="00A40854" w:rsidP="00084EE9">
            <w:pPr>
              <w:rPr>
                <w:sz w:val="18"/>
                <w:szCs w:val="18"/>
              </w:rPr>
            </w:pPr>
            <w:r w:rsidRPr="00D21BD2">
              <w:rPr>
                <w:sz w:val="18"/>
                <w:szCs w:val="18"/>
              </w:rPr>
              <w:t xml:space="preserve">MFm=50.8 </w:t>
            </w:r>
            <w:r>
              <w:rPr>
                <w:sz w:val="18"/>
                <w:szCs w:val="18"/>
              </w:rPr>
              <w:t>therm</w:t>
            </w:r>
          </w:p>
          <w:p w14:paraId="2D303E47" w14:textId="77777777" w:rsidR="00A40854" w:rsidRPr="00D21BD2" w:rsidRDefault="00A40854" w:rsidP="00084EE9">
            <w:pPr>
              <w:rPr>
                <w:sz w:val="18"/>
                <w:szCs w:val="18"/>
              </w:rPr>
            </w:pPr>
            <w:r w:rsidRPr="00D21BD2">
              <w:rPr>
                <w:sz w:val="18"/>
                <w:szCs w:val="18"/>
              </w:rPr>
              <w:t xml:space="preserve">DMo=50.8 </w:t>
            </w:r>
            <w:r>
              <w:rPr>
                <w:sz w:val="18"/>
                <w:szCs w:val="18"/>
              </w:rPr>
              <w:t>therm</w:t>
            </w:r>
          </w:p>
        </w:tc>
      </w:tr>
      <w:tr w:rsidR="00A40854" w:rsidRPr="00A55DD1" w14:paraId="0280A317" w14:textId="77777777" w:rsidTr="00A40854">
        <w:trPr>
          <w:cnfStyle w:val="000000100000" w:firstRow="0" w:lastRow="0" w:firstColumn="0" w:lastColumn="0" w:oddVBand="0" w:evenVBand="0" w:oddHBand="1" w:evenHBand="0" w:firstRowFirstColumn="0" w:firstRowLastColumn="0" w:lastRowFirstColumn="0" w:lastRowLastColumn="0"/>
          <w:trHeight w:val="243"/>
        </w:trPr>
        <w:tc>
          <w:tcPr>
            <w:tcW w:w="1904" w:type="dxa"/>
          </w:tcPr>
          <w:p w14:paraId="45338574" w14:textId="77777777" w:rsidR="00A40854" w:rsidRPr="00D21BD2" w:rsidRDefault="00A40854" w:rsidP="00084EE9">
            <w:pPr>
              <w:rPr>
                <w:rStyle w:val="Strong"/>
                <w:sz w:val="20"/>
                <w:szCs w:val="20"/>
              </w:rPr>
            </w:pPr>
            <w:r w:rsidRPr="00D21BD2">
              <w:rPr>
                <w:rStyle w:val="Strong"/>
                <w:sz w:val="20"/>
                <w:szCs w:val="20"/>
              </w:rPr>
              <w:t xml:space="preserve">Costs Common Units: </w:t>
            </w:r>
          </w:p>
        </w:tc>
        <w:tc>
          <w:tcPr>
            <w:tcW w:w="2203" w:type="dxa"/>
          </w:tcPr>
          <w:p w14:paraId="649384A9" w14:textId="77777777" w:rsidR="00A40854" w:rsidRPr="00D21BD2" w:rsidRDefault="00A40854" w:rsidP="00084EE9">
            <w:pPr>
              <w:rPr>
                <w:sz w:val="18"/>
                <w:szCs w:val="18"/>
              </w:rPr>
            </w:pPr>
            <w:r>
              <w:rPr>
                <w:sz w:val="18"/>
                <w:szCs w:val="18"/>
              </w:rPr>
              <w:t>Per water heater</w:t>
            </w:r>
          </w:p>
        </w:tc>
        <w:tc>
          <w:tcPr>
            <w:tcW w:w="4575" w:type="dxa"/>
          </w:tcPr>
          <w:p w14:paraId="0A553937" w14:textId="77777777" w:rsidR="00A40854" w:rsidRPr="00D21BD2" w:rsidRDefault="00A40854" w:rsidP="00084EE9">
            <w:pPr>
              <w:rPr>
                <w:sz w:val="18"/>
                <w:szCs w:val="18"/>
              </w:rPr>
            </w:pPr>
            <w:r w:rsidRPr="00D21BD2">
              <w:rPr>
                <w:sz w:val="18"/>
                <w:szCs w:val="18"/>
              </w:rPr>
              <w:t xml:space="preserve">Per </w:t>
            </w:r>
            <w:r>
              <w:rPr>
                <w:sz w:val="18"/>
                <w:szCs w:val="18"/>
              </w:rPr>
              <w:t>w</w:t>
            </w:r>
            <w:r w:rsidRPr="00D21BD2">
              <w:rPr>
                <w:sz w:val="18"/>
                <w:szCs w:val="18"/>
              </w:rPr>
              <w:t xml:space="preserve">ater </w:t>
            </w:r>
            <w:r>
              <w:rPr>
                <w:sz w:val="18"/>
                <w:szCs w:val="18"/>
              </w:rPr>
              <w:t>h</w:t>
            </w:r>
            <w:r w:rsidRPr="00D21BD2">
              <w:rPr>
                <w:sz w:val="18"/>
                <w:szCs w:val="18"/>
              </w:rPr>
              <w:t>eater</w:t>
            </w:r>
          </w:p>
        </w:tc>
      </w:tr>
      <w:tr w:rsidR="00A40854" w:rsidRPr="00D21BD2" w14:paraId="68C33AA2" w14:textId="77777777" w:rsidTr="00A40854">
        <w:trPr>
          <w:cnfStyle w:val="000000010000" w:firstRow="0" w:lastRow="0" w:firstColumn="0" w:lastColumn="0" w:oddVBand="0" w:evenVBand="0" w:oddHBand="0" w:evenHBand="1" w:firstRowFirstColumn="0" w:firstRowLastColumn="0" w:lastRowFirstColumn="0" w:lastRowLastColumn="0"/>
          <w:trHeight w:val="465"/>
        </w:trPr>
        <w:tc>
          <w:tcPr>
            <w:tcW w:w="1904" w:type="dxa"/>
          </w:tcPr>
          <w:p w14:paraId="1BFD4DFF" w14:textId="77777777" w:rsidR="00A40854" w:rsidRPr="00D21BD2" w:rsidRDefault="00A40854" w:rsidP="00084EE9">
            <w:pPr>
              <w:rPr>
                <w:rStyle w:val="Strong"/>
                <w:sz w:val="20"/>
                <w:szCs w:val="20"/>
                <w:highlight w:val="cyan"/>
              </w:rPr>
            </w:pPr>
            <w:r w:rsidRPr="00D21BD2">
              <w:rPr>
                <w:rStyle w:val="Strong"/>
                <w:sz w:val="20"/>
                <w:szCs w:val="20"/>
              </w:rPr>
              <w:t>Base Case Equipment Cost ($/unit):</w:t>
            </w:r>
          </w:p>
          <w:p w14:paraId="5FA602A8" w14:textId="77777777" w:rsidR="00A40854" w:rsidRPr="00D21BD2" w:rsidRDefault="00A40854" w:rsidP="00084EE9">
            <w:pPr>
              <w:rPr>
                <w:sz w:val="20"/>
                <w:szCs w:val="20"/>
                <w:highlight w:val="cyan"/>
              </w:rPr>
            </w:pPr>
          </w:p>
        </w:tc>
        <w:tc>
          <w:tcPr>
            <w:tcW w:w="2203" w:type="dxa"/>
          </w:tcPr>
          <w:p w14:paraId="7EC0E1C3" w14:textId="40B0AC09" w:rsidR="00A40854" w:rsidRPr="00D21BD2" w:rsidRDefault="00A40854" w:rsidP="00084EE9">
            <w:pPr>
              <w:rPr>
                <w:sz w:val="18"/>
                <w:szCs w:val="18"/>
              </w:rPr>
            </w:pPr>
            <w:r w:rsidRPr="00D21BD2">
              <w:rPr>
                <w:sz w:val="18"/>
                <w:szCs w:val="18"/>
              </w:rPr>
              <w:t>Source: DEER201</w:t>
            </w:r>
            <w:r w:rsidR="00595A4A">
              <w:rPr>
                <w:sz w:val="18"/>
                <w:szCs w:val="18"/>
              </w:rPr>
              <w:t>4</w:t>
            </w:r>
          </w:p>
          <w:p w14:paraId="48A1E3E9" w14:textId="77777777" w:rsidR="00A40854" w:rsidRPr="00D21BD2" w:rsidRDefault="00A40854" w:rsidP="00084EE9">
            <w:pPr>
              <w:rPr>
                <w:sz w:val="18"/>
                <w:szCs w:val="18"/>
              </w:rPr>
            </w:pPr>
            <w:r w:rsidRPr="00D21BD2">
              <w:rPr>
                <w:sz w:val="18"/>
                <w:szCs w:val="18"/>
              </w:rPr>
              <w:t>Average Cost = $</w:t>
            </w:r>
            <w:r>
              <w:rPr>
                <w:sz w:val="18"/>
                <w:szCs w:val="18"/>
              </w:rPr>
              <w:t>474.33</w:t>
            </w:r>
          </w:p>
        </w:tc>
        <w:tc>
          <w:tcPr>
            <w:tcW w:w="4575" w:type="dxa"/>
          </w:tcPr>
          <w:p w14:paraId="05B1350B" w14:textId="77777777" w:rsidR="00A40854" w:rsidRPr="00D21BD2" w:rsidRDefault="00A40854" w:rsidP="00084EE9">
            <w:pPr>
              <w:rPr>
                <w:sz w:val="18"/>
                <w:szCs w:val="18"/>
              </w:rPr>
            </w:pPr>
            <w:r w:rsidRPr="00D21BD2">
              <w:rPr>
                <w:sz w:val="18"/>
                <w:szCs w:val="18"/>
              </w:rPr>
              <w:t>Source: DEER2011</w:t>
            </w:r>
          </w:p>
          <w:p w14:paraId="7A4CA0D6" w14:textId="77777777" w:rsidR="00A40854" w:rsidRPr="00D21BD2" w:rsidRDefault="00A40854" w:rsidP="00084EE9">
            <w:pPr>
              <w:rPr>
                <w:sz w:val="18"/>
                <w:szCs w:val="18"/>
              </w:rPr>
            </w:pPr>
            <w:r w:rsidRPr="00D21BD2">
              <w:rPr>
                <w:sz w:val="18"/>
                <w:szCs w:val="18"/>
              </w:rPr>
              <w:t>Average Cost = $</w:t>
            </w:r>
            <w:r>
              <w:rPr>
                <w:sz w:val="18"/>
                <w:szCs w:val="18"/>
              </w:rPr>
              <w:t>427.98</w:t>
            </w:r>
          </w:p>
        </w:tc>
      </w:tr>
      <w:tr w:rsidR="00A40854" w:rsidRPr="00D21BD2" w14:paraId="6C32128F" w14:textId="77777777" w:rsidTr="00A40854">
        <w:trPr>
          <w:cnfStyle w:val="000000100000" w:firstRow="0" w:lastRow="0" w:firstColumn="0" w:lastColumn="0" w:oddVBand="0" w:evenVBand="0" w:oddHBand="1" w:evenHBand="0" w:firstRowFirstColumn="0" w:firstRowLastColumn="0" w:lastRowFirstColumn="0" w:lastRowLastColumn="0"/>
          <w:trHeight w:val="465"/>
        </w:trPr>
        <w:tc>
          <w:tcPr>
            <w:tcW w:w="1904" w:type="dxa"/>
          </w:tcPr>
          <w:p w14:paraId="24AD53A9" w14:textId="77777777" w:rsidR="00A40854" w:rsidRPr="00D21BD2" w:rsidRDefault="00A40854" w:rsidP="00084EE9">
            <w:pPr>
              <w:rPr>
                <w:rStyle w:val="Strong"/>
                <w:sz w:val="20"/>
                <w:szCs w:val="20"/>
              </w:rPr>
            </w:pPr>
            <w:r w:rsidRPr="00D21BD2">
              <w:rPr>
                <w:rStyle w:val="Strong"/>
                <w:sz w:val="20"/>
                <w:szCs w:val="20"/>
              </w:rPr>
              <w:t xml:space="preserve">Measure Equipment Cost ($/unit): </w:t>
            </w:r>
          </w:p>
        </w:tc>
        <w:tc>
          <w:tcPr>
            <w:tcW w:w="2203" w:type="dxa"/>
          </w:tcPr>
          <w:p w14:paraId="286F4912" w14:textId="18229AFC" w:rsidR="00A40854" w:rsidRPr="00D21BD2" w:rsidRDefault="00A40854" w:rsidP="00595A4A">
            <w:pPr>
              <w:rPr>
                <w:sz w:val="18"/>
                <w:szCs w:val="18"/>
              </w:rPr>
            </w:pPr>
            <w:r>
              <w:rPr>
                <w:sz w:val="18"/>
                <w:szCs w:val="18"/>
              </w:rPr>
              <w:t>Source:  DEER 201</w:t>
            </w:r>
            <w:r w:rsidR="00595A4A">
              <w:rPr>
                <w:sz w:val="18"/>
                <w:szCs w:val="18"/>
              </w:rPr>
              <w:t>4</w:t>
            </w:r>
            <w:r>
              <w:rPr>
                <w:sz w:val="18"/>
                <w:szCs w:val="18"/>
              </w:rPr>
              <w:t xml:space="preserve"> Average Cost = $598.46</w:t>
            </w:r>
          </w:p>
        </w:tc>
        <w:tc>
          <w:tcPr>
            <w:tcW w:w="4575" w:type="dxa"/>
          </w:tcPr>
          <w:p w14:paraId="505306BD" w14:textId="77777777" w:rsidR="00A40854" w:rsidRPr="00D21BD2" w:rsidRDefault="00A40854" w:rsidP="00084EE9">
            <w:pPr>
              <w:rPr>
                <w:sz w:val="18"/>
                <w:szCs w:val="18"/>
              </w:rPr>
            </w:pPr>
            <w:r w:rsidRPr="00D21BD2">
              <w:rPr>
                <w:sz w:val="18"/>
                <w:szCs w:val="18"/>
              </w:rPr>
              <w:t>Source: Market Survey, PG&amp;E Calculations</w:t>
            </w:r>
          </w:p>
          <w:p w14:paraId="1C365A47" w14:textId="77777777" w:rsidR="00A40854" w:rsidRPr="00D21BD2" w:rsidRDefault="00A40854" w:rsidP="00084EE9">
            <w:pPr>
              <w:rPr>
                <w:sz w:val="18"/>
                <w:szCs w:val="18"/>
              </w:rPr>
            </w:pPr>
            <w:r w:rsidRPr="00D21BD2">
              <w:rPr>
                <w:sz w:val="18"/>
                <w:szCs w:val="18"/>
              </w:rPr>
              <w:t>Average Cost = $</w:t>
            </w:r>
            <w:r>
              <w:rPr>
                <w:sz w:val="18"/>
                <w:szCs w:val="18"/>
              </w:rPr>
              <w:t>2,235.78</w:t>
            </w:r>
          </w:p>
        </w:tc>
      </w:tr>
      <w:tr w:rsidR="00A40854" w:rsidRPr="00D21BD2" w14:paraId="50165430" w14:textId="77777777" w:rsidTr="00A40854">
        <w:trPr>
          <w:cnfStyle w:val="000000010000" w:firstRow="0" w:lastRow="0" w:firstColumn="0" w:lastColumn="0" w:oddVBand="0" w:evenVBand="0" w:oddHBand="0" w:evenHBand="1" w:firstRowFirstColumn="0" w:firstRowLastColumn="0" w:lastRowFirstColumn="0" w:lastRowLastColumn="0"/>
          <w:trHeight w:val="465"/>
        </w:trPr>
        <w:tc>
          <w:tcPr>
            <w:tcW w:w="1904" w:type="dxa"/>
          </w:tcPr>
          <w:p w14:paraId="63AAB63F" w14:textId="03A8A037" w:rsidR="00A40854" w:rsidRPr="00D21BD2" w:rsidRDefault="00A40854" w:rsidP="00084EE9">
            <w:pPr>
              <w:rPr>
                <w:rStyle w:val="Strong"/>
                <w:sz w:val="20"/>
                <w:szCs w:val="20"/>
              </w:rPr>
            </w:pPr>
            <w:r>
              <w:rPr>
                <w:rStyle w:val="Strong"/>
                <w:sz w:val="20"/>
                <w:szCs w:val="20"/>
              </w:rPr>
              <w:t>Gross Measure Cost</w:t>
            </w:r>
          </w:p>
        </w:tc>
        <w:tc>
          <w:tcPr>
            <w:tcW w:w="2203" w:type="dxa"/>
          </w:tcPr>
          <w:p w14:paraId="271E7DC8" w14:textId="06F937C5" w:rsidR="00A40854" w:rsidRDefault="00A40854" w:rsidP="00084EE9">
            <w:pPr>
              <w:rPr>
                <w:sz w:val="18"/>
                <w:szCs w:val="18"/>
              </w:rPr>
            </w:pPr>
            <w:r>
              <w:rPr>
                <w:sz w:val="18"/>
                <w:szCs w:val="18"/>
              </w:rPr>
              <w:t>$124.14</w:t>
            </w:r>
          </w:p>
        </w:tc>
        <w:tc>
          <w:tcPr>
            <w:tcW w:w="4575" w:type="dxa"/>
          </w:tcPr>
          <w:p w14:paraId="57CC34E7" w14:textId="21DD2F40" w:rsidR="00A40854" w:rsidRPr="00D21BD2" w:rsidRDefault="00A40854" w:rsidP="00084EE9">
            <w:pPr>
              <w:rPr>
                <w:sz w:val="18"/>
                <w:szCs w:val="18"/>
              </w:rPr>
            </w:pPr>
            <w:r>
              <w:rPr>
                <w:sz w:val="18"/>
                <w:szCs w:val="18"/>
              </w:rPr>
              <w:t>$1807,80</w:t>
            </w:r>
          </w:p>
        </w:tc>
      </w:tr>
      <w:tr w:rsidR="00A40854" w:rsidRPr="00D21BD2" w14:paraId="6C7DC890" w14:textId="77777777" w:rsidTr="00A40854">
        <w:trPr>
          <w:cnfStyle w:val="000000100000" w:firstRow="0" w:lastRow="0" w:firstColumn="0" w:lastColumn="0" w:oddVBand="0" w:evenVBand="0" w:oddHBand="1" w:evenHBand="0" w:firstRowFirstColumn="0" w:firstRowLastColumn="0" w:lastRowFirstColumn="0" w:lastRowLastColumn="0"/>
          <w:trHeight w:val="465"/>
        </w:trPr>
        <w:tc>
          <w:tcPr>
            <w:tcW w:w="1904" w:type="dxa"/>
          </w:tcPr>
          <w:p w14:paraId="57FEDDB3" w14:textId="77777777" w:rsidR="00A40854" w:rsidRPr="00D21BD2" w:rsidRDefault="00A40854" w:rsidP="00084EE9">
            <w:pPr>
              <w:rPr>
                <w:rStyle w:val="Strong"/>
                <w:sz w:val="20"/>
                <w:szCs w:val="20"/>
              </w:rPr>
            </w:pPr>
            <w:r w:rsidRPr="00D21BD2">
              <w:rPr>
                <w:rStyle w:val="Strong"/>
                <w:sz w:val="20"/>
                <w:szCs w:val="20"/>
              </w:rPr>
              <w:t xml:space="preserve">Measure Incremental Cost ($/unit): </w:t>
            </w:r>
          </w:p>
        </w:tc>
        <w:tc>
          <w:tcPr>
            <w:tcW w:w="2203" w:type="dxa"/>
          </w:tcPr>
          <w:p w14:paraId="678C0FA4" w14:textId="77777777" w:rsidR="00A40854" w:rsidRPr="00D21BD2" w:rsidRDefault="00A40854" w:rsidP="00084EE9">
            <w:pPr>
              <w:rPr>
                <w:sz w:val="18"/>
                <w:szCs w:val="18"/>
              </w:rPr>
            </w:pPr>
            <w:r>
              <w:rPr>
                <w:sz w:val="18"/>
                <w:szCs w:val="18"/>
              </w:rPr>
              <w:t>Average IMC = $124.14</w:t>
            </w:r>
          </w:p>
        </w:tc>
        <w:tc>
          <w:tcPr>
            <w:tcW w:w="4575" w:type="dxa"/>
          </w:tcPr>
          <w:p w14:paraId="0340EAD6" w14:textId="77777777" w:rsidR="00A40854" w:rsidRPr="00D21BD2" w:rsidRDefault="00A40854" w:rsidP="00084EE9">
            <w:pPr>
              <w:rPr>
                <w:sz w:val="18"/>
                <w:szCs w:val="18"/>
              </w:rPr>
            </w:pPr>
            <w:r w:rsidRPr="00D21BD2">
              <w:rPr>
                <w:sz w:val="18"/>
                <w:szCs w:val="18"/>
              </w:rPr>
              <w:t>Average IMC = $</w:t>
            </w:r>
            <w:r>
              <w:rPr>
                <w:sz w:val="18"/>
                <w:szCs w:val="18"/>
              </w:rPr>
              <w:t>1,807.80</w:t>
            </w:r>
          </w:p>
        </w:tc>
      </w:tr>
      <w:tr w:rsidR="00A40854" w:rsidRPr="00D21BD2" w14:paraId="37099D25" w14:textId="77777777" w:rsidTr="00A40854">
        <w:trPr>
          <w:cnfStyle w:val="000000010000" w:firstRow="0" w:lastRow="0" w:firstColumn="0" w:lastColumn="0" w:oddVBand="0" w:evenVBand="0" w:oddHBand="0" w:evenHBand="1" w:firstRowFirstColumn="0" w:firstRowLastColumn="0" w:lastRowFirstColumn="0" w:lastRowLastColumn="0"/>
          <w:trHeight w:val="465"/>
        </w:trPr>
        <w:tc>
          <w:tcPr>
            <w:tcW w:w="1904" w:type="dxa"/>
          </w:tcPr>
          <w:p w14:paraId="30843EB1" w14:textId="77777777" w:rsidR="00A40854" w:rsidRPr="00D21BD2" w:rsidRDefault="00A40854" w:rsidP="00084EE9">
            <w:pPr>
              <w:rPr>
                <w:rStyle w:val="Strong"/>
                <w:sz w:val="20"/>
                <w:szCs w:val="20"/>
              </w:rPr>
            </w:pPr>
            <w:r w:rsidRPr="00D21BD2">
              <w:rPr>
                <w:rStyle w:val="Strong"/>
                <w:sz w:val="20"/>
                <w:szCs w:val="20"/>
              </w:rPr>
              <w:t xml:space="preserve">Effective Useful Life (years): </w:t>
            </w:r>
          </w:p>
        </w:tc>
        <w:tc>
          <w:tcPr>
            <w:tcW w:w="2203" w:type="dxa"/>
          </w:tcPr>
          <w:p w14:paraId="5C65D8F3" w14:textId="5E6B034B" w:rsidR="00A40854" w:rsidRDefault="00A40854" w:rsidP="00084EE9">
            <w:pPr>
              <w:rPr>
                <w:sz w:val="18"/>
                <w:szCs w:val="18"/>
              </w:rPr>
            </w:pPr>
            <w:r>
              <w:rPr>
                <w:sz w:val="18"/>
                <w:szCs w:val="18"/>
              </w:rPr>
              <w:t xml:space="preserve">Source: DEER2014 </w:t>
            </w:r>
          </w:p>
          <w:p w14:paraId="4A40DB83" w14:textId="77777777" w:rsidR="00A40854" w:rsidRPr="00D21BD2" w:rsidRDefault="00A40854" w:rsidP="00084EE9">
            <w:pPr>
              <w:rPr>
                <w:sz w:val="18"/>
                <w:szCs w:val="18"/>
              </w:rPr>
            </w:pPr>
            <w:r>
              <w:rPr>
                <w:sz w:val="18"/>
                <w:szCs w:val="18"/>
              </w:rPr>
              <w:t>11 years</w:t>
            </w:r>
          </w:p>
        </w:tc>
        <w:tc>
          <w:tcPr>
            <w:tcW w:w="4575" w:type="dxa"/>
          </w:tcPr>
          <w:p w14:paraId="35320662" w14:textId="68F7D6D2" w:rsidR="00A40854" w:rsidRPr="00D21BD2" w:rsidRDefault="00A40854" w:rsidP="00084EE9">
            <w:pPr>
              <w:rPr>
                <w:sz w:val="18"/>
                <w:szCs w:val="18"/>
              </w:rPr>
            </w:pPr>
            <w:r w:rsidRPr="00D21BD2">
              <w:rPr>
                <w:sz w:val="18"/>
                <w:szCs w:val="18"/>
              </w:rPr>
              <w:t>Source: DEER201</w:t>
            </w:r>
            <w:r>
              <w:rPr>
                <w:sz w:val="18"/>
                <w:szCs w:val="18"/>
              </w:rPr>
              <w:t>4</w:t>
            </w:r>
          </w:p>
          <w:p w14:paraId="5B2BB69D" w14:textId="77777777" w:rsidR="00A40854" w:rsidRPr="00D21BD2" w:rsidRDefault="00A40854" w:rsidP="00084EE9">
            <w:pPr>
              <w:rPr>
                <w:sz w:val="18"/>
                <w:szCs w:val="18"/>
              </w:rPr>
            </w:pPr>
            <w:r w:rsidRPr="00D21BD2">
              <w:rPr>
                <w:sz w:val="18"/>
                <w:szCs w:val="18"/>
              </w:rPr>
              <w:t>20 years</w:t>
            </w:r>
          </w:p>
        </w:tc>
      </w:tr>
      <w:tr w:rsidR="00A40854" w:rsidRPr="00D21BD2" w14:paraId="22F4E4A6" w14:textId="77777777" w:rsidTr="00A40854">
        <w:trPr>
          <w:cnfStyle w:val="000000100000" w:firstRow="0" w:lastRow="0" w:firstColumn="0" w:lastColumn="0" w:oddVBand="0" w:evenVBand="0" w:oddHBand="1" w:evenHBand="0" w:firstRowFirstColumn="0" w:firstRowLastColumn="0" w:lastRowFirstColumn="0" w:lastRowLastColumn="0"/>
          <w:trHeight w:val="465"/>
        </w:trPr>
        <w:tc>
          <w:tcPr>
            <w:tcW w:w="1904" w:type="dxa"/>
          </w:tcPr>
          <w:p w14:paraId="06DE74CE" w14:textId="77777777" w:rsidR="00A40854" w:rsidRPr="00D21BD2" w:rsidRDefault="00A40854" w:rsidP="00084EE9">
            <w:pPr>
              <w:rPr>
                <w:rStyle w:val="Strong"/>
                <w:sz w:val="20"/>
                <w:szCs w:val="20"/>
              </w:rPr>
            </w:pPr>
            <w:r w:rsidRPr="00D21BD2">
              <w:rPr>
                <w:rStyle w:val="Strong"/>
                <w:sz w:val="20"/>
                <w:szCs w:val="20"/>
              </w:rPr>
              <w:t>Measure Application Type:</w:t>
            </w:r>
          </w:p>
        </w:tc>
        <w:tc>
          <w:tcPr>
            <w:tcW w:w="2203" w:type="dxa"/>
          </w:tcPr>
          <w:p w14:paraId="1F33A694" w14:textId="77777777" w:rsidR="00A40854" w:rsidRPr="00D21BD2" w:rsidRDefault="00A40854" w:rsidP="00084EE9">
            <w:pPr>
              <w:rPr>
                <w:sz w:val="18"/>
                <w:szCs w:val="18"/>
              </w:rPr>
            </w:pPr>
            <w:r>
              <w:rPr>
                <w:sz w:val="18"/>
                <w:szCs w:val="18"/>
              </w:rPr>
              <w:t>ROB. NC</w:t>
            </w:r>
          </w:p>
        </w:tc>
        <w:tc>
          <w:tcPr>
            <w:tcW w:w="4575" w:type="dxa"/>
          </w:tcPr>
          <w:p w14:paraId="1B8A47E5" w14:textId="77777777" w:rsidR="00A40854" w:rsidRPr="00D21BD2" w:rsidRDefault="00A40854" w:rsidP="00084EE9">
            <w:pPr>
              <w:rPr>
                <w:sz w:val="18"/>
                <w:szCs w:val="18"/>
              </w:rPr>
            </w:pPr>
            <w:r w:rsidRPr="00D21BD2">
              <w:rPr>
                <w:sz w:val="18"/>
                <w:szCs w:val="18"/>
              </w:rPr>
              <w:t>ROB, NC</w:t>
            </w:r>
          </w:p>
        </w:tc>
      </w:tr>
      <w:tr w:rsidR="00A40854" w:rsidRPr="00D21BD2" w14:paraId="15C01DE8" w14:textId="77777777" w:rsidTr="00A40854">
        <w:trPr>
          <w:cnfStyle w:val="000000010000" w:firstRow="0" w:lastRow="0" w:firstColumn="0" w:lastColumn="0" w:oddVBand="0" w:evenVBand="0" w:oddHBand="0" w:evenHBand="1" w:firstRowFirstColumn="0" w:firstRowLastColumn="0" w:lastRowFirstColumn="0" w:lastRowLastColumn="0"/>
          <w:trHeight w:val="465"/>
        </w:trPr>
        <w:tc>
          <w:tcPr>
            <w:tcW w:w="1904" w:type="dxa"/>
          </w:tcPr>
          <w:p w14:paraId="27F48095" w14:textId="77777777" w:rsidR="00A40854" w:rsidRPr="00D21BD2" w:rsidRDefault="00A40854" w:rsidP="00084EE9">
            <w:pPr>
              <w:rPr>
                <w:rStyle w:val="Strong"/>
                <w:sz w:val="20"/>
                <w:szCs w:val="20"/>
              </w:rPr>
            </w:pPr>
            <w:r w:rsidRPr="00D21BD2">
              <w:rPr>
                <w:rStyle w:val="Strong"/>
                <w:sz w:val="20"/>
                <w:szCs w:val="20"/>
              </w:rPr>
              <w:t xml:space="preserve">Net-to-Gross Ratios: </w:t>
            </w:r>
          </w:p>
        </w:tc>
        <w:tc>
          <w:tcPr>
            <w:tcW w:w="2203" w:type="dxa"/>
          </w:tcPr>
          <w:p w14:paraId="69F5AA85" w14:textId="77777777" w:rsidR="00A40854" w:rsidRDefault="00A40854" w:rsidP="00084EE9">
            <w:pPr>
              <w:rPr>
                <w:sz w:val="18"/>
                <w:szCs w:val="18"/>
              </w:rPr>
            </w:pPr>
            <w:r>
              <w:rPr>
                <w:sz w:val="18"/>
                <w:szCs w:val="18"/>
              </w:rPr>
              <w:t>Source:</w:t>
            </w:r>
          </w:p>
          <w:p w14:paraId="109B9AB8" w14:textId="34134DCB" w:rsidR="00A40854" w:rsidRDefault="00A40854" w:rsidP="00084EE9">
            <w:pPr>
              <w:rPr>
                <w:sz w:val="18"/>
                <w:szCs w:val="18"/>
              </w:rPr>
            </w:pPr>
            <w:r>
              <w:rPr>
                <w:sz w:val="18"/>
                <w:szCs w:val="18"/>
              </w:rPr>
              <w:t>EF &gt; 0.67 DEER2014</w:t>
            </w:r>
          </w:p>
          <w:p w14:paraId="3C8B359F" w14:textId="679099D9" w:rsidR="00A40854" w:rsidRPr="00D21BD2" w:rsidRDefault="00A40854" w:rsidP="00D45F95">
            <w:pPr>
              <w:rPr>
                <w:sz w:val="18"/>
                <w:szCs w:val="18"/>
              </w:rPr>
            </w:pPr>
            <w:r>
              <w:rPr>
                <w:sz w:val="18"/>
                <w:szCs w:val="18"/>
              </w:rPr>
              <w:t>NTG = 0.</w:t>
            </w:r>
            <w:r w:rsidR="00D45F95">
              <w:rPr>
                <w:sz w:val="18"/>
                <w:szCs w:val="18"/>
              </w:rPr>
              <w:t>55</w:t>
            </w:r>
          </w:p>
        </w:tc>
        <w:tc>
          <w:tcPr>
            <w:tcW w:w="4575" w:type="dxa"/>
          </w:tcPr>
          <w:p w14:paraId="4394F81E" w14:textId="7B257D27" w:rsidR="00A40854" w:rsidRPr="00D21BD2" w:rsidRDefault="00A40854" w:rsidP="00084EE9">
            <w:pPr>
              <w:rPr>
                <w:sz w:val="18"/>
                <w:szCs w:val="18"/>
              </w:rPr>
            </w:pPr>
            <w:r w:rsidRPr="00D21BD2">
              <w:rPr>
                <w:sz w:val="18"/>
                <w:szCs w:val="18"/>
              </w:rPr>
              <w:t>Source: DEER201</w:t>
            </w:r>
            <w:r>
              <w:rPr>
                <w:sz w:val="18"/>
                <w:szCs w:val="18"/>
              </w:rPr>
              <w:t>4</w:t>
            </w:r>
          </w:p>
          <w:p w14:paraId="44FF6B31" w14:textId="316B0FD8" w:rsidR="00A40854" w:rsidRPr="00D21BD2" w:rsidRDefault="00D45F95" w:rsidP="00084EE9">
            <w:pPr>
              <w:rPr>
                <w:sz w:val="18"/>
                <w:szCs w:val="18"/>
              </w:rPr>
            </w:pPr>
            <w:r>
              <w:rPr>
                <w:sz w:val="18"/>
                <w:szCs w:val="18"/>
              </w:rPr>
              <w:t xml:space="preserve">Default &lt; 2 </w:t>
            </w:r>
            <w:proofErr w:type="spellStart"/>
            <w:r>
              <w:rPr>
                <w:sz w:val="18"/>
                <w:szCs w:val="18"/>
              </w:rPr>
              <w:t>yrs</w:t>
            </w:r>
            <w:proofErr w:type="spellEnd"/>
            <w:r>
              <w:rPr>
                <w:sz w:val="18"/>
                <w:szCs w:val="18"/>
              </w:rPr>
              <w:t xml:space="preserve"> </w:t>
            </w:r>
            <w:r w:rsidR="00A40854" w:rsidRPr="00D21BD2">
              <w:rPr>
                <w:sz w:val="18"/>
                <w:szCs w:val="18"/>
              </w:rPr>
              <w:t>NTG = 0.</w:t>
            </w:r>
            <w:r w:rsidR="00A40854">
              <w:rPr>
                <w:sz w:val="18"/>
                <w:szCs w:val="18"/>
              </w:rPr>
              <w:t>70</w:t>
            </w:r>
          </w:p>
        </w:tc>
      </w:tr>
      <w:tr w:rsidR="00A40854" w:rsidRPr="00A55DD1" w14:paraId="7EDD22B0" w14:textId="77777777" w:rsidTr="00A40854">
        <w:trPr>
          <w:cnfStyle w:val="000000100000" w:firstRow="0" w:lastRow="0" w:firstColumn="0" w:lastColumn="0" w:oddVBand="0" w:evenVBand="0" w:oddHBand="1" w:evenHBand="0" w:firstRowFirstColumn="0" w:firstRowLastColumn="0" w:lastRowFirstColumn="0" w:lastRowLastColumn="0"/>
          <w:trHeight w:val="465"/>
        </w:trPr>
        <w:tc>
          <w:tcPr>
            <w:tcW w:w="1904" w:type="dxa"/>
          </w:tcPr>
          <w:p w14:paraId="0647FE5D" w14:textId="77777777" w:rsidR="00A40854" w:rsidRPr="00D21BD2" w:rsidRDefault="00A40854" w:rsidP="00084EE9">
            <w:pPr>
              <w:rPr>
                <w:rStyle w:val="Strong"/>
                <w:sz w:val="20"/>
                <w:szCs w:val="20"/>
              </w:rPr>
            </w:pPr>
            <w:r w:rsidRPr="00D21BD2">
              <w:rPr>
                <w:rStyle w:val="Strong"/>
                <w:sz w:val="20"/>
                <w:szCs w:val="20"/>
              </w:rPr>
              <w:t>Important Comments:</w:t>
            </w:r>
          </w:p>
        </w:tc>
        <w:tc>
          <w:tcPr>
            <w:tcW w:w="6778" w:type="dxa"/>
            <w:gridSpan w:val="2"/>
          </w:tcPr>
          <w:p w14:paraId="12F5E84A" w14:textId="77777777" w:rsidR="00A40854" w:rsidRPr="00A55DD1" w:rsidRDefault="00A40854" w:rsidP="00084EE9">
            <w:pPr>
              <w:rPr>
                <w:sz w:val="20"/>
                <w:szCs w:val="20"/>
              </w:rPr>
            </w:pPr>
          </w:p>
        </w:tc>
      </w:tr>
    </w:tbl>
    <w:p w14:paraId="393A08C1" w14:textId="77777777" w:rsidR="007F2147" w:rsidRPr="005F19E0" w:rsidRDefault="007F2147" w:rsidP="0006490F">
      <w:pPr>
        <w:rPr>
          <w:rFonts w:cs="Arial"/>
          <w:b/>
          <w:color w:val="FF0000"/>
          <w:sz w:val="20"/>
          <w:szCs w:val="20"/>
        </w:rPr>
        <w:sectPr w:rsidR="007F2147" w:rsidRPr="005F19E0" w:rsidSect="00F4532C">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14:paraId="4FF1DA06" w14:textId="77777777" w:rsidR="00AB723D" w:rsidRDefault="00AB723D" w:rsidP="00AB723D">
      <w:pPr>
        <w:pStyle w:val="Heading1"/>
      </w:pPr>
      <w:bookmarkStart w:id="6" w:name="_Toc342311739"/>
      <w:bookmarkStart w:id="7" w:name="_Toc389056812"/>
      <w:r>
        <w:lastRenderedPageBreak/>
        <w:t>Work Paper Approvals</w:t>
      </w:r>
      <w:bookmarkEnd w:id="6"/>
      <w:bookmarkEnd w:id="7"/>
    </w:p>
    <w:p w14:paraId="0C45EB21" w14:textId="77777777" w:rsidR="00AB723D" w:rsidRDefault="00AB723D" w:rsidP="00AB723D">
      <w:pPr>
        <w:rPr>
          <w:rFonts w:eastAsiaTheme="minorHAnsi"/>
        </w:rPr>
      </w:pPr>
      <w:r>
        <w:t xml:space="preserve">The following Manager(s) approved this workpaper through the PG&amp;E Electronic Data Routing System under Routing Requisition # </w:t>
      </w:r>
      <w:r>
        <w:rPr>
          <w:highlight w:val="yellow"/>
        </w:rPr>
        <w:t>_______________</w:t>
      </w:r>
    </w:p>
    <w:tbl>
      <w:tblPr>
        <w:tblW w:w="3064" w:type="pct"/>
        <w:tblCellMar>
          <w:left w:w="0" w:type="dxa"/>
          <w:right w:w="0" w:type="dxa"/>
        </w:tblCellMar>
        <w:tblLook w:val="04A0" w:firstRow="1" w:lastRow="0" w:firstColumn="1" w:lastColumn="0" w:noHBand="0" w:noVBand="1"/>
      </w:tblPr>
      <w:tblGrid>
        <w:gridCol w:w="5868"/>
      </w:tblGrid>
      <w:tr w:rsidR="00AB723D" w14:paraId="25DA35DC" w14:textId="77777777" w:rsidTr="00AB723D">
        <w:tc>
          <w:tcPr>
            <w:tcW w:w="5000" w:type="pct"/>
            <w:tcMar>
              <w:top w:w="0" w:type="dxa"/>
              <w:left w:w="108" w:type="dxa"/>
              <w:bottom w:w="0" w:type="dxa"/>
              <w:right w:w="108" w:type="dxa"/>
            </w:tcMar>
          </w:tcPr>
          <w:p w14:paraId="715A0762" w14:textId="77777777" w:rsidR="00AB723D" w:rsidRDefault="00AB723D">
            <w:pPr>
              <w:rPr>
                <w:rFonts w:eastAsiaTheme="minorHAnsi" w:cs="Arial"/>
                <w:szCs w:val="22"/>
              </w:rPr>
            </w:pPr>
          </w:p>
        </w:tc>
      </w:tr>
      <w:tr w:rsidR="00AB723D" w14:paraId="45C50E22" w14:textId="77777777" w:rsidTr="00AB723D">
        <w:tc>
          <w:tcPr>
            <w:tcW w:w="5000" w:type="pct"/>
            <w:tcMar>
              <w:top w:w="0" w:type="dxa"/>
              <w:left w:w="108" w:type="dxa"/>
              <w:bottom w:w="0" w:type="dxa"/>
              <w:right w:w="108" w:type="dxa"/>
            </w:tcMar>
            <w:hideMark/>
          </w:tcPr>
          <w:p w14:paraId="3F510B1E" w14:textId="77777777" w:rsidR="00AB723D" w:rsidRDefault="00AB723D">
            <w:pPr>
              <w:rPr>
                <w:rFonts w:eastAsiaTheme="minorHAnsi" w:cs="Arial"/>
                <w:b/>
                <w:bCs/>
                <w:szCs w:val="22"/>
              </w:rPr>
            </w:pPr>
            <w:r>
              <w:rPr>
                <w:b/>
                <w:bCs/>
              </w:rPr>
              <w:t>Grant Brohard</w:t>
            </w:r>
          </w:p>
          <w:p w14:paraId="232461B4" w14:textId="77777777" w:rsidR="00AB723D" w:rsidRDefault="00AB723D">
            <w:pPr>
              <w:rPr>
                <w:rFonts w:eastAsiaTheme="minorHAnsi" w:cs="Arial"/>
                <w:szCs w:val="22"/>
              </w:rPr>
            </w:pPr>
            <w:r>
              <w:t>Manager, Technical Product Support</w:t>
            </w:r>
          </w:p>
        </w:tc>
      </w:tr>
      <w:tr w:rsidR="00AB723D" w14:paraId="15A6698E" w14:textId="77777777" w:rsidTr="00AB723D">
        <w:tc>
          <w:tcPr>
            <w:tcW w:w="5000" w:type="pct"/>
            <w:tcMar>
              <w:top w:w="0" w:type="dxa"/>
              <w:left w:w="108" w:type="dxa"/>
              <w:bottom w:w="0" w:type="dxa"/>
              <w:right w:w="108" w:type="dxa"/>
            </w:tcMar>
          </w:tcPr>
          <w:p w14:paraId="33BBFCBA" w14:textId="77777777" w:rsidR="00AB723D" w:rsidRDefault="00AB723D">
            <w:pPr>
              <w:rPr>
                <w:rFonts w:eastAsiaTheme="minorHAnsi" w:cs="Arial"/>
                <w:b/>
                <w:bCs/>
                <w:szCs w:val="22"/>
              </w:rPr>
            </w:pPr>
          </w:p>
          <w:p w14:paraId="4DDB4542" w14:textId="35890F82" w:rsidR="00AB723D" w:rsidRDefault="00A40854">
            <w:pPr>
              <w:rPr>
                <w:b/>
                <w:bCs/>
              </w:rPr>
            </w:pPr>
            <w:r>
              <w:rPr>
                <w:b/>
                <w:bCs/>
              </w:rPr>
              <w:t>Carolyn Weiner</w:t>
            </w:r>
          </w:p>
          <w:p w14:paraId="6FFCDF13" w14:textId="2C866110" w:rsidR="00AB723D" w:rsidRDefault="00AB723D">
            <w:r>
              <w:t xml:space="preserve">Manager, </w:t>
            </w:r>
            <w:r w:rsidR="00A40854">
              <w:t>Appliance</w:t>
            </w:r>
            <w:r>
              <w:t xml:space="preserve"> Products </w:t>
            </w:r>
          </w:p>
          <w:p w14:paraId="5306BD88" w14:textId="77777777" w:rsidR="00AB723D" w:rsidRDefault="00AB723D">
            <w:pPr>
              <w:rPr>
                <w:b/>
                <w:bCs/>
              </w:rPr>
            </w:pPr>
          </w:p>
          <w:p w14:paraId="44A1FE52" w14:textId="77777777" w:rsidR="00AB723D" w:rsidRDefault="00AB723D">
            <w:pPr>
              <w:rPr>
                <w:rFonts w:eastAsiaTheme="minorHAnsi" w:cs="Arial"/>
                <w:szCs w:val="22"/>
              </w:rPr>
            </w:pPr>
          </w:p>
        </w:tc>
      </w:tr>
    </w:tbl>
    <w:p w14:paraId="393A0A58" w14:textId="77777777" w:rsidR="00EE7092" w:rsidRPr="00EE7092" w:rsidRDefault="00EE7092" w:rsidP="00EE7092"/>
    <w:p w14:paraId="393A0A59" w14:textId="77777777" w:rsidR="00E71EF1" w:rsidRDefault="009B5F5D" w:rsidP="00E71EF1">
      <w:pPr>
        <w:pStyle w:val="Heading1"/>
      </w:pPr>
      <w:r>
        <w:br w:type="page"/>
      </w:r>
      <w:bookmarkStart w:id="8" w:name="_Toc304800196"/>
      <w:bookmarkStart w:id="9" w:name="_Toc324318333"/>
      <w:bookmarkStart w:id="10" w:name="_Toc324340477"/>
      <w:bookmarkStart w:id="11" w:name="_Toc389056813"/>
      <w:r w:rsidR="00E71EF1">
        <w:lastRenderedPageBreak/>
        <w:t>Document Revision History</w:t>
      </w:r>
      <w:bookmarkEnd w:id="8"/>
      <w:bookmarkEnd w:id="9"/>
      <w:bookmarkEnd w:id="10"/>
      <w:bookmarkEnd w:id="11"/>
    </w:p>
    <w:p w14:paraId="393A0A5A" w14:textId="77777777" w:rsidR="00E91C15" w:rsidRDefault="007F1E48" w:rsidP="001A573F">
      <w:r>
        <w:t xml:space="preserve">     </w:t>
      </w:r>
      <w:r w:rsidR="00E91C15">
        <w:tab/>
      </w:r>
      <w:r w:rsidR="00E91C15">
        <w:tab/>
      </w:r>
      <w:r w:rsidR="00E91C15">
        <w:tab/>
      </w:r>
      <w:r w:rsidR="00E91C15">
        <w:tab/>
        <w:t xml:space="preserve">         </w:t>
      </w:r>
    </w:p>
    <w:tbl>
      <w:tblPr>
        <w:tblW w:w="4556" w:type="pct"/>
        <w:tblBorders>
          <w:insideH w:val="single" w:sz="18" w:space="0" w:color="FFFFFF"/>
          <w:insideV w:val="single" w:sz="18" w:space="0" w:color="FFFFFF"/>
        </w:tblBorders>
        <w:tblLook w:val="01E0" w:firstRow="1" w:lastRow="1" w:firstColumn="1" w:lastColumn="1" w:noHBand="0" w:noVBand="0"/>
      </w:tblPr>
      <w:tblGrid>
        <w:gridCol w:w="2181"/>
        <w:gridCol w:w="2182"/>
        <w:gridCol w:w="2182"/>
        <w:gridCol w:w="2113"/>
        <w:gridCol w:w="68"/>
      </w:tblGrid>
      <w:tr w:rsidR="00084EE9" w:rsidRPr="002B4FEF" w14:paraId="393A0A5F" w14:textId="77777777" w:rsidTr="00084EE9">
        <w:trPr>
          <w:gridAfter w:val="1"/>
          <w:wAfter w:w="39" w:type="pct"/>
          <w:trHeight w:val="464"/>
        </w:trPr>
        <w:tc>
          <w:tcPr>
            <w:tcW w:w="1250" w:type="pct"/>
            <w:tcBorders>
              <w:top w:val="nil"/>
              <w:bottom w:val="single" w:sz="18" w:space="0" w:color="FFFFFF"/>
            </w:tcBorders>
            <w:shd w:val="pct20" w:color="000000" w:fill="FFFFFF"/>
          </w:tcPr>
          <w:p w14:paraId="393A0A5B" w14:textId="77777777" w:rsidR="000374A5" w:rsidRPr="002B4FEF" w:rsidRDefault="000374A5" w:rsidP="00084EE9">
            <w:pPr>
              <w:rPr>
                <w:b/>
                <w:bCs/>
              </w:rPr>
            </w:pPr>
            <w:r w:rsidRPr="002B4FEF">
              <w:rPr>
                <w:b/>
              </w:rPr>
              <w:t>Revision #</w:t>
            </w:r>
            <w:r w:rsidRPr="002B4FEF">
              <w:rPr>
                <w:b/>
              </w:rPr>
              <w:tab/>
            </w:r>
          </w:p>
        </w:tc>
        <w:tc>
          <w:tcPr>
            <w:tcW w:w="1250" w:type="pct"/>
            <w:tcBorders>
              <w:top w:val="nil"/>
              <w:bottom w:val="single" w:sz="18" w:space="0" w:color="FFFFFF"/>
            </w:tcBorders>
            <w:shd w:val="pct20" w:color="000000" w:fill="FFFFFF"/>
          </w:tcPr>
          <w:p w14:paraId="393A0A5C" w14:textId="77777777" w:rsidR="000374A5" w:rsidRPr="002B4FEF" w:rsidRDefault="005B00A6" w:rsidP="00084EE9">
            <w:pPr>
              <w:rPr>
                <w:b/>
                <w:bCs/>
                <w:sz w:val="20"/>
                <w:szCs w:val="20"/>
              </w:rPr>
            </w:pPr>
            <w:r>
              <w:rPr>
                <w:b/>
              </w:rPr>
              <w:t>Revision Date</w:t>
            </w:r>
            <w:r w:rsidR="000374A5" w:rsidRPr="002B4FEF">
              <w:rPr>
                <w:b/>
              </w:rPr>
              <w:tab/>
            </w:r>
          </w:p>
        </w:tc>
        <w:tc>
          <w:tcPr>
            <w:tcW w:w="1250" w:type="pct"/>
            <w:tcBorders>
              <w:top w:val="nil"/>
              <w:bottom w:val="single" w:sz="18" w:space="0" w:color="FFFFFF"/>
            </w:tcBorders>
            <w:shd w:val="pct20" w:color="000000" w:fill="FFFFFF"/>
          </w:tcPr>
          <w:p w14:paraId="393A0A5D" w14:textId="77777777" w:rsidR="000374A5" w:rsidRPr="002B4FEF" w:rsidRDefault="000374A5" w:rsidP="00084EE9">
            <w:pP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211" w:type="pct"/>
            <w:tcBorders>
              <w:top w:val="nil"/>
              <w:bottom w:val="single" w:sz="18" w:space="0" w:color="FFFFFF"/>
            </w:tcBorders>
            <w:shd w:val="pct20" w:color="000000" w:fill="FFFFFF"/>
          </w:tcPr>
          <w:p w14:paraId="393A0A5E" w14:textId="77777777" w:rsidR="000374A5" w:rsidRPr="002B4FEF" w:rsidRDefault="000374A5" w:rsidP="00084EE9">
            <w:pPr>
              <w:rPr>
                <w:b/>
                <w:bCs/>
                <w:sz w:val="20"/>
                <w:szCs w:val="20"/>
              </w:rPr>
            </w:pPr>
            <w:r w:rsidRPr="002B4FEF">
              <w:rPr>
                <w:b/>
              </w:rPr>
              <w:t>Author (Company)</w:t>
            </w:r>
          </w:p>
        </w:tc>
      </w:tr>
      <w:tr w:rsidR="00084EE9" w:rsidRPr="00783DAC" w14:paraId="16790B3A" w14:textId="77777777" w:rsidTr="00084EE9">
        <w:trPr>
          <w:trHeight w:val="464"/>
        </w:trPr>
        <w:tc>
          <w:tcPr>
            <w:tcW w:w="1250" w:type="pct"/>
            <w:shd w:val="pct5" w:color="000000" w:fill="FFFFFF"/>
          </w:tcPr>
          <w:p w14:paraId="7DCF4F5D" w14:textId="77777777" w:rsidR="00084EE9" w:rsidRPr="00783DAC" w:rsidRDefault="00084EE9" w:rsidP="00084EE9">
            <w:pPr>
              <w:rPr>
                <w:b/>
                <w:bCs/>
              </w:rPr>
            </w:pPr>
            <w:r w:rsidRPr="00783DAC">
              <w:rPr>
                <w:b/>
                <w:bCs/>
              </w:rPr>
              <w:t xml:space="preserve">Revision </w:t>
            </w:r>
            <w:r>
              <w:rPr>
                <w:b/>
                <w:bCs/>
              </w:rPr>
              <w:t>1</w:t>
            </w:r>
          </w:p>
        </w:tc>
        <w:tc>
          <w:tcPr>
            <w:tcW w:w="1250" w:type="pct"/>
            <w:shd w:val="pct5" w:color="000000" w:fill="FFFFFF"/>
          </w:tcPr>
          <w:p w14:paraId="15249A60" w14:textId="77777777" w:rsidR="00084EE9" w:rsidRPr="00313C1B" w:rsidRDefault="00084EE9" w:rsidP="00084EE9">
            <w:pPr>
              <w:rPr>
                <w:b/>
                <w:bCs/>
                <w:sz w:val="20"/>
                <w:szCs w:val="20"/>
              </w:rPr>
            </w:pPr>
            <w:r w:rsidRPr="00313C1B">
              <w:rPr>
                <w:b/>
                <w:bCs/>
                <w:sz w:val="20"/>
                <w:szCs w:val="20"/>
              </w:rPr>
              <w:t>03.10.2009</w:t>
            </w:r>
          </w:p>
        </w:tc>
        <w:tc>
          <w:tcPr>
            <w:tcW w:w="1250" w:type="pct"/>
            <w:shd w:val="pct5" w:color="000000" w:fill="FFFFFF"/>
          </w:tcPr>
          <w:p w14:paraId="38430475" w14:textId="77777777" w:rsidR="00084EE9" w:rsidRPr="00783DAC" w:rsidRDefault="00084EE9" w:rsidP="00084EE9">
            <w:pPr>
              <w:rPr>
                <w:b/>
                <w:bCs/>
                <w:sz w:val="20"/>
                <w:szCs w:val="20"/>
              </w:rPr>
            </w:pPr>
            <w:r>
              <w:rPr>
                <w:b/>
                <w:bCs/>
                <w:sz w:val="20"/>
                <w:szCs w:val="20"/>
              </w:rPr>
              <w:t>Natural Gas Storage Water Heater PGECODHW104</w:t>
            </w:r>
          </w:p>
        </w:tc>
        <w:tc>
          <w:tcPr>
            <w:tcW w:w="1250" w:type="pct"/>
            <w:gridSpan w:val="2"/>
            <w:shd w:val="pct5" w:color="000000" w:fill="FFFFFF"/>
          </w:tcPr>
          <w:p w14:paraId="7E0EBD17" w14:textId="77777777" w:rsidR="00084EE9" w:rsidRPr="00783DAC" w:rsidRDefault="00084EE9" w:rsidP="00084EE9">
            <w:pPr>
              <w:rPr>
                <w:b/>
                <w:bCs/>
                <w:sz w:val="20"/>
                <w:szCs w:val="20"/>
              </w:rPr>
            </w:pPr>
            <w:r>
              <w:rPr>
                <w:b/>
                <w:bCs/>
                <w:sz w:val="20"/>
                <w:szCs w:val="20"/>
              </w:rPr>
              <w:t>Charlene Spoor PG&amp;E</w:t>
            </w:r>
          </w:p>
        </w:tc>
      </w:tr>
      <w:tr w:rsidR="00084EE9" w:rsidRPr="00DE21B1" w14:paraId="05755A4F" w14:textId="77777777" w:rsidTr="00084EE9">
        <w:trPr>
          <w:trHeight w:val="464"/>
        </w:trPr>
        <w:tc>
          <w:tcPr>
            <w:tcW w:w="1250" w:type="pct"/>
            <w:shd w:val="pct20" w:color="000000" w:fill="FFFFFF"/>
          </w:tcPr>
          <w:p w14:paraId="3CB06AE4" w14:textId="77777777" w:rsidR="00084EE9" w:rsidRPr="00DE21B1" w:rsidRDefault="00084EE9" w:rsidP="00084EE9">
            <w:pPr>
              <w:rPr>
                <w:b/>
                <w:bCs/>
              </w:rPr>
            </w:pPr>
            <w:r w:rsidRPr="00DE21B1">
              <w:rPr>
                <w:b/>
                <w:bCs/>
              </w:rPr>
              <w:t xml:space="preserve">Revision </w:t>
            </w:r>
            <w:r>
              <w:rPr>
                <w:b/>
                <w:bCs/>
              </w:rPr>
              <w:t>2</w:t>
            </w:r>
          </w:p>
        </w:tc>
        <w:tc>
          <w:tcPr>
            <w:tcW w:w="1250" w:type="pct"/>
            <w:shd w:val="pct20" w:color="000000" w:fill="FFFFFF"/>
          </w:tcPr>
          <w:p w14:paraId="570176DB" w14:textId="77777777" w:rsidR="00084EE9" w:rsidRPr="00313C1B" w:rsidRDefault="00084EE9" w:rsidP="00084EE9">
            <w:pPr>
              <w:autoSpaceDE w:val="0"/>
              <w:autoSpaceDN w:val="0"/>
              <w:adjustRightInd w:val="0"/>
              <w:rPr>
                <w:b/>
                <w:bCs/>
                <w:sz w:val="20"/>
                <w:szCs w:val="20"/>
              </w:rPr>
            </w:pPr>
            <w:r w:rsidRPr="00313C1B">
              <w:rPr>
                <w:b/>
                <w:bCs/>
                <w:sz w:val="20"/>
                <w:szCs w:val="20"/>
              </w:rPr>
              <w:t>11.30.2009</w:t>
            </w:r>
          </w:p>
        </w:tc>
        <w:tc>
          <w:tcPr>
            <w:tcW w:w="1250" w:type="pct"/>
            <w:shd w:val="pct20" w:color="000000" w:fill="FFFFFF"/>
          </w:tcPr>
          <w:p w14:paraId="6E399B14" w14:textId="77777777" w:rsidR="00084EE9" w:rsidRPr="00DE21B1" w:rsidRDefault="00084EE9" w:rsidP="00084EE9">
            <w:pPr>
              <w:rPr>
                <w:b/>
                <w:bCs/>
                <w:sz w:val="20"/>
                <w:szCs w:val="20"/>
              </w:rPr>
            </w:pPr>
            <w:r>
              <w:rPr>
                <w:b/>
                <w:bCs/>
                <w:sz w:val="20"/>
                <w:szCs w:val="20"/>
              </w:rPr>
              <w:t>Update measure codes and tiers per DEER</w:t>
            </w:r>
            <w:r>
              <w:rPr>
                <w:b/>
                <w:bCs/>
                <w:sz w:val="20"/>
                <w:szCs w:val="20"/>
              </w:rPr>
              <w:fldChar w:fldCharType="begin"/>
            </w:r>
            <w:r>
              <w:instrText>xe "</w:instrText>
            </w:r>
            <w:r w:rsidRPr="0022607B">
              <w:rPr>
                <w:sz w:val="20"/>
                <w:szCs w:val="20"/>
              </w:rPr>
              <w:instrText>DEER</w:instrText>
            </w:r>
            <w:r>
              <w:instrText>"</w:instrText>
            </w:r>
            <w:r>
              <w:rPr>
                <w:b/>
                <w:bCs/>
                <w:sz w:val="20"/>
                <w:szCs w:val="20"/>
              </w:rPr>
              <w:fldChar w:fldCharType="end"/>
            </w:r>
            <w:r>
              <w:rPr>
                <w:b/>
                <w:bCs/>
                <w:sz w:val="20"/>
                <w:szCs w:val="20"/>
              </w:rPr>
              <w:t xml:space="preserve"> 08</w:t>
            </w:r>
          </w:p>
        </w:tc>
        <w:tc>
          <w:tcPr>
            <w:tcW w:w="1250" w:type="pct"/>
            <w:gridSpan w:val="2"/>
            <w:shd w:val="pct20" w:color="000000" w:fill="FFFFFF"/>
          </w:tcPr>
          <w:p w14:paraId="32FF4135" w14:textId="77777777" w:rsidR="00084EE9" w:rsidRPr="00DE21B1" w:rsidRDefault="00084EE9" w:rsidP="00084EE9">
            <w:pPr>
              <w:rPr>
                <w:b/>
                <w:bCs/>
                <w:sz w:val="20"/>
                <w:szCs w:val="20"/>
              </w:rPr>
            </w:pPr>
            <w:r>
              <w:rPr>
                <w:b/>
                <w:bCs/>
                <w:sz w:val="20"/>
                <w:szCs w:val="20"/>
              </w:rPr>
              <w:t>CLCI PG&amp;E</w:t>
            </w:r>
          </w:p>
        </w:tc>
      </w:tr>
      <w:tr w:rsidR="00084EE9" w:rsidRPr="00DE21B1" w14:paraId="7EDBBA08" w14:textId="77777777" w:rsidTr="00084EE9">
        <w:trPr>
          <w:trHeight w:val="464"/>
        </w:trPr>
        <w:tc>
          <w:tcPr>
            <w:tcW w:w="1250" w:type="pct"/>
            <w:shd w:val="pct5" w:color="000000" w:fill="FFFFFF"/>
          </w:tcPr>
          <w:p w14:paraId="02164A31" w14:textId="77777777" w:rsidR="00084EE9" w:rsidRPr="00DE21B1" w:rsidRDefault="00084EE9" w:rsidP="00084EE9">
            <w:pPr>
              <w:rPr>
                <w:b/>
                <w:bCs/>
              </w:rPr>
            </w:pPr>
            <w:r>
              <w:rPr>
                <w:b/>
                <w:bCs/>
              </w:rPr>
              <w:t>Revision 3</w:t>
            </w:r>
          </w:p>
        </w:tc>
        <w:tc>
          <w:tcPr>
            <w:tcW w:w="1250" w:type="pct"/>
            <w:shd w:val="pct5" w:color="000000" w:fill="FFFFFF"/>
          </w:tcPr>
          <w:p w14:paraId="2C28E3D6" w14:textId="77777777" w:rsidR="00084EE9" w:rsidRDefault="00084EE9" w:rsidP="00084EE9">
            <w:pPr>
              <w:autoSpaceDE w:val="0"/>
              <w:autoSpaceDN w:val="0"/>
              <w:adjustRightInd w:val="0"/>
              <w:rPr>
                <w:b/>
                <w:bCs/>
                <w:sz w:val="20"/>
                <w:szCs w:val="20"/>
              </w:rPr>
            </w:pPr>
            <w:r w:rsidRPr="00FB175A">
              <w:rPr>
                <w:b/>
                <w:bCs/>
                <w:sz w:val="20"/>
                <w:szCs w:val="20"/>
              </w:rPr>
              <w:t>06.20.2012</w:t>
            </w:r>
          </w:p>
          <w:p w14:paraId="37B95EC3" w14:textId="77777777" w:rsidR="00084EE9" w:rsidRDefault="00084EE9" w:rsidP="00084EE9">
            <w:pPr>
              <w:autoSpaceDE w:val="0"/>
              <w:autoSpaceDN w:val="0"/>
              <w:adjustRightInd w:val="0"/>
              <w:rPr>
                <w:b/>
                <w:bCs/>
                <w:sz w:val="20"/>
                <w:szCs w:val="20"/>
              </w:rPr>
            </w:pPr>
          </w:p>
          <w:p w14:paraId="5D753D66" w14:textId="77777777" w:rsidR="00084EE9" w:rsidRDefault="00084EE9" w:rsidP="00084EE9">
            <w:pPr>
              <w:autoSpaceDE w:val="0"/>
              <w:autoSpaceDN w:val="0"/>
              <w:adjustRightInd w:val="0"/>
              <w:rPr>
                <w:b/>
                <w:bCs/>
                <w:sz w:val="20"/>
                <w:szCs w:val="20"/>
              </w:rPr>
            </w:pPr>
          </w:p>
          <w:p w14:paraId="75C154BB" w14:textId="77777777" w:rsidR="00084EE9" w:rsidRDefault="00084EE9" w:rsidP="00084EE9">
            <w:pPr>
              <w:autoSpaceDE w:val="0"/>
              <w:autoSpaceDN w:val="0"/>
              <w:adjustRightInd w:val="0"/>
              <w:rPr>
                <w:b/>
                <w:bCs/>
                <w:sz w:val="20"/>
                <w:szCs w:val="20"/>
              </w:rPr>
            </w:pPr>
          </w:p>
          <w:p w14:paraId="14DC929B" w14:textId="77777777" w:rsidR="00084EE9" w:rsidRDefault="00084EE9" w:rsidP="00084EE9">
            <w:pPr>
              <w:autoSpaceDE w:val="0"/>
              <w:autoSpaceDN w:val="0"/>
              <w:adjustRightInd w:val="0"/>
              <w:rPr>
                <w:b/>
                <w:bCs/>
                <w:sz w:val="20"/>
                <w:szCs w:val="20"/>
              </w:rPr>
            </w:pPr>
          </w:p>
          <w:p w14:paraId="6CF103C5" w14:textId="77777777" w:rsidR="00084EE9" w:rsidRDefault="00084EE9" w:rsidP="00084EE9">
            <w:pPr>
              <w:autoSpaceDE w:val="0"/>
              <w:autoSpaceDN w:val="0"/>
              <w:adjustRightInd w:val="0"/>
              <w:rPr>
                <w:b/>
                <w:bCs/>
                <w:sz w:val="20"/>
                <w:szCs w:val="20"/>
              </w:rPr>
            </w:pPr>
          </w:p>
          <w:p w14:paraId="752A96FF" w14:textId="77777777" w:rsidR="00084EE9" w:rsidRDefault="00084EE9" w:rsidP="00084EE9">
            <w:pPr>
              <w:autoSpaceDE w:val="0"/>
              <w:autoSpaceDN w:val="0"/>
              <w:adjustRightInd w:val="0"/>
              <w:rPr>
                <w:b/>
                <w:bCs/>
                <w:sz w:val="20"/>
                <w:szCs w:val="20"/>
              </w:rPr>
            </w:pPr>
          </w:p>
          <w:p w14:paraId="7DEFAD58" w14:textId="77777777" w:rsidR="00084EE9" w:rsidRDefault="00084EE9" w:rsidP="00084EE9">
            <w:pPr>
              <w:autoSpaceDE w:val="0"/>
              <w:autoSpaceDN w:val="0"/>
              <w:adjustRightInd w:val="0"/>
              <w:rPr>
                <w:b/>
                <w:bCs/>
                <w:sz w:val="20"/>
                <w:szCs w:val="20"/>
              </w:rPr>
            </w:pPr>
          </w:p>
          <w:p w14:paraId="6ED9FAC8" w14:textId="77777777" w:rsidR="00084EE9" w:rsidRDefault="00084EE9" w:rsidP="00084EE9">
            <w:pPr>
              <w:autoSpaceDE w:val="0"/>
              <w:autoSpaceDN w:val="0"/>
              <w:adjustRightInd w:val="0"/>
              <w:rPr>
                <w:b/>
                <w:bCs/>
                <w:sz w:val="20"/>
                <w:szCs w:val="20"/>
              </w:rPr>
            </w:pPr>
          </w:p>
          <w:p w14:paraId="3B76C790" w14:textId="77777777" w:rsidR="00084EE9" w:rsidRDefault="00084EE9" w:rsidP="00084EE9">
            <w:pPr>
              <w:autoSpaceDE w:val="0"/>
              <w:autoSpaceDN w:val="0"/>
              <w:adjustRightInd w:val="0"/>
              <w:rPr>
                <w:b/>
                <w:bCs/>
                <w:sz w:val="20"/>
                <w:szCs w:val="20"/>
              </w:rPr>
            </w:pPr>
          </w:p>
          <w:p w14:paraId="56D2B15C" w14:textId="77777777" w:rsidR="00084EE9" w:rsidRDefault="00084EE9" w:rsidP="00084EE9">
            <w:pPr>
              <w:autoSpaceDE w:val="0"/>
              <w:autoSpaceDN w:val="0"/>
              <w:adjustRightInd w:val="0"/>
              <w:rPr>
                <w:b/>
                <w:bCs/>
                <w:sz w:val="20"/>
                <w:szCs w:val="20"/>
              </w:rPr>
            </w:pPr>
          </w:p>
          <w:p w14:paraId="6BEAEC4A" w14:textId="77777777" w:rsidR="00084EE9" w:rsidRDefault="00084EE9" w:rsidP="00084EE9">
            <w:pPr>
              <w:autoSpaceDE w:val="0"/>
              <w:autoSpaceDN w:val="0"/>
              <w:adjustRightInd w:val="0"/>
              <w:rPr>
                <w:b/>
                <w:bCs/>
                <w:sz w:val="20"/>
                <w:szCs w:val="20"/>
              </w:rPr>
            </w:pPr>
          </w:p>
          <w:p w14:paraId="2E77B2DE" w14:textId="77777777" w:rsidR="00084EE9" w:rsidRPr="00104541" w:rsidRDefault="00084EE9" w:rsidP="00084EE9">
            <w:pPr>
              <w:autoSpaceDE w:val="0"/>
              <w:autoSpaceDN w:val="0"/>
              <w:adjustRightInd w:val="0"/>
              <w:rPr>
                <w:b/>
                <w:bCs/>
                <w:sz w:val="20"/>
                <w:szCs w:val="20"/>
              </w:rPr>
            </w:pPr>
            <w:r>
              <w:rPr>
                <w:b/>
                <w:bCs/>
                <w:sz w:val="20"/>
                <w:szCs w:val="20"/>
              </w:rPr>
              <w:t>8/22/2012</w:t>
            </w:r>
          </w:p>
        </w:tc>
        <w:tc>
          <w:tcPr>
            <w:tcW w:w="1250" w:type="pct"/>
            <w:shd w:val="pct5" w:color="000000" w:fill="FFFFFF"/>
          </w:tcPr>
          <w:p w14:paraId="4115BC59" w14:textId="77777777" w:rsidR="00084EE9" w:rsidRDefault="00084EE9" w:rsidP="00084EE9">
            <w:pPr>
              <w:rPr>
                <w:b/>
                <w:bCs/>
                <w:sz w:val="20"/>
                <w:szCs w:val="20"/>
              </w:rPr>
            </w:pPr>
            <w:r w:rsidRPr="00114C88">
              <w:rPr>
                <w:b/>
                <w:bCs/>
                <w:sz w:val="20"/>
                <w:szCs w:val="20"/>
              </w:rPr>
              <w:t>- Updated savings, costs, NTG, and EUL to match DEER2011.</w:t>
            </w:r>
          </w:p>
          <w:p w14:paraId="79E78A08" w14:textId="77777777" w:rsidR="00084EE9" w:rsidRDefault="00084EE9" w:rsidP="00084EE9">
            <w:pPr>
              <w:rPr>
                <w:b/>
                <w:bCs/>
                <w:sz w:val="20"/>
                <w:szCs w:val="20"/>
              </w:rPr>
            </w:pPr>
            <w:r>
              <w:rPr>
                <w:b/>
                <w:bCs/>
                <w:sz w:val="20"/>
                <w:szCs w:val="20"/>
              </w:rPr>
              <w:t xml:space="preserve">- Removed measures H671 – H685. </w:t>
            </w:r>
          </w:p>
          <w:p w14:paraId="42A73DBB" w14:textId="77777777" w:rsidR="00084EE9" w:rsidRPr="00114C88" w:rsidRDefault="00084EE9" w:rsidP="00084EE9">
            <w:pPr>
              <w:rPr>
                <w:b/>
                <w:bCs/>
                <w:sz w:val="20"/>
                <w:szCs w:val="20"/>
              </w:rPr>
            </w:pPr>
            <w:r>
              <w:rPr>
                <w:b/>
                <w:bCs/>
                <w:sz w:val="20"/>
                <w:szCs w:val="20"/>
              </w:rPr>
              <w:t>- Added all commercial building types, climate zones, and building vintages to H722 and H721.</w:t>
            </w:r>
          </w:p>
          <w:p w14:paraId="24F80D45" w14:textId="77777777" w:rsidR="00084EE9" w:rsidRDefault="00084EE9" w:rsidP="00084EE9">
            <w:pPr>
              <w:rPr>
                <w:b/>
                <w:bCs/>
                <w:sz w:val="20"/>
                <w:szCs w:val="20"/>
              </w:rPr>
            </w:pPr>
            <w:r w:rsidRPr="00114C88">
              <w:rPr>
                <w:b/>
                <w:bCs/>
                <w:sz w:val="20"/>
                <w:szCs w:val="20"/>
              </w:rPr>
              <w:t>- Added energy savings, costs, EUL, and NTG for Residential Condensing Tankless Water Heater w/ EF&gt;0.85</w:t>
            </w:r>
            <w:r>
              <w:rPr>
                <w:b/>
                <w:bCs/>
                <w:sz w:val="20"/>
                <w:szCs w:val="20"/>
              </w:rPr>
              <w:t xml:space="preserve"> Added &gt; 0.67 EF </w:t>
            </w:r>
          </w:p>
          <w:p w14:paraId="5B21DDD7" w14:textId="77777777" w:rsidR="00084EE9" w:rsidRDefault="00084EE9" w:rsidP="00084EE9">
            <w:pPr>
              <w:rPr>
                <w:b/>
                <w:bCs/>
                <w:sz w:val="20"/>
                <w:szCs w:val="20"/>
              </w:rPr>
            </w:pPr>
            <w:r>
              <w:rPr>
                <w:b/>
                <w:bCs/>
                <w:sz w:val="20"/>
                <w:szCs w:val="20"/>
              </w:rPr>
              <w:t>Updated BLD ALL with ANY</w:t>
            </w:r>
          </w:p>
        </w:tc>
        <w:tc>
          <w:tcPr>
            <w:tcW w:w="1250" w:type="pct"/>
            <w:gridSpan w:val="2"/>
            <w:shd w:val="pct5" w:color="000000" w:fill="FFFFFF"/>
          </w:tcPr>
          <w:p w14:paraId="3D486FC6" w14:textId="77777777" w:rsidR="00084EE9" w:rsidRDefault="00084EE9" w:rsidP="00084EE9">
            <w:pPr>
              <w:rPr>
                <w:b/>
                <w:bCs/>
                <w:sz w:val="20"/>
                <w:szCs w:val="20"/>
              </w:rPr>
            </w:pPr>
            <w:r>
              <w:rPr>
                <w:b/>
                <w:bCs/>
                <w:sz w:val="20"/>
                <w:szCs w:val="20"/>
              </w:rPr>
              <w:t xml:space="preserve">David Gilliland, </w:t>
            </w:r>
          </w:p>
          <w:p w14:paraId="1EF4E3A3" w14:textId="77777777" w:rsidR="00084EE9" w:rsidRDefault="00084EE9" w:rsidP="00084EE9">
            <w:pPr>
              <w:rPr>
                <w:b/>
                <w:bCs/>
                <w:sz w:val="20"/>
                <w:szCs w:val="20"/>
              </w:rPr>
            </w:pPr>
            <w:r>
              <w:rPr>
                <w:b/>
                <w:bCs/>
                <w:sz w:val="20"/>
                <w:szCs w:val="20"/>
              </w:rPr>
              <w:t>kW Engineering</w:t>
            </w:r>
          </w:p>
          <w:p w14:paraId="33CD9C7D" w14:textId="77777777" w:rsidR="00084EE9" w:rsidRDefault="00084EE9" w:rsidP="00084EE9">
            <w:pPr>
              <w:rPr>
                <w:b/>
                <w:bCs/>
                <w:sz w:val="20"/>
                <w:szCs w:val="20"/>
              </w:rPr>
            </w:pPr>
          </w:p>
          <w:p w14:paraId="71F92AB1" w14:textId="77777777" w:rsidR="00084EE9" w:rsidRDefault="00084EE9" w:rsidP="00084EE9">
            <w:pPr>
              <w:rPr>
                <w:b/>
                <w:bCs/>
                <w:sz w:val="20"/>
                <w:szCs w:val="20"/>
              </w:rPr>
            </w:pPr>
            <w:r>
              <w:rPr>
                <w:b/>
                <w:bCs/>
                <w:sz w:val="20"/>
                <w:szCs w:val="20"/>
              </w:rPr>
              <w:t>Charlene Spoor, PG&amp;E</w:t>
            </w:r>
          </w:p>
          <w:p w14:paraId="7EE7CCD8" w14:textId="77777777" w:rsidR="00084EE9" w:rsidRDefault="00084EE9" w:rsidP="00084EE9">
            <w:pPr>
              <w:rPr>
                <w:b/>
                <w:bCs/>
                <w:sz w:val="20"/>
                <w:szCs w:val="20"/>
              </w:rPr>
            </w:pPr>
          </w:p>
          <w:p w14:paraId="1DAA871D" w14:textId="77777777" w:rsidR="00084EE9" w:rsidRDefault="00084EE9" w:rsidP="00084EE9">
            <w:pPr>
              <w:rPr>
                <w:b/>
                <w:bCs/>
                <w:sz w:val="20"/>
                <w:szCs w:val="20"/>
              </w:rPr>
            </w:pPr>
          </w:p>
          <w:p w14:paraId="320E14C4" w14:textId="77777777" w:rsidR="00084EE9" w:rsidRDefault="00084EE9" w:rsidP="00084EE9">
            <w:pPr>
              <w:rPr>
                <w:b/>
                <w:bCs/>
                <w:sz w:val="20"/>
                <w:szCs w:val="20"/>
              </w:rPr>
            </w:pPr>
          </w:p>
          <w:p w14:paraId="613F63A4" w14:textId="77777777" w:rsidR="00084EE9" w:rsidRDefault="00084EE9" w:rsidP="00084EE9">
            <w:pPr>
              <w:rPr>
                <w:b/>
                <w:bCs/>
                <w:sz w:val="20"/>
                <w:szCs w:val="20"/>
              </w:rPr>
            </w:pPr>
          </w:p>
          <w:p w14:paraId="57DE6C82" w14:textId="77777777" w:rsidR="00084EE9" w:rsidRDefault="00084EE9" w:rsidP="00084EE9">
            <w:pPr>
              <w:rPr>
                <w:b/>
                <w:bCs/>
                <w:sz w:val="20"/>
                <w:szCs w:val="20"/>
              </w:rPr>
            </w:pPr>
          </w:p>
          <w:p w14:paraId="0AF5A094" w14:textId="77777777" w:rsidR="00084EE9" w:rsidRDefault="00084EE9" w:rsidP="00084EE9">
            <w:pPr>
              <w:rPr>
                <w:b/>
                <w:bCs/>
                <w:sz w:val="20"/>
                <w:szCs w:val="20"/>
              </w:rPr>
            </w:pPr>
          </w:p>
          <w:p w14:paraId="0C1E1015" w14:textId="77777777" w:rsidR="00084EE9" w:rsidRDefault="00084EE9" w:rsidP="00084EE9">
            <w:pPr>
              <w:rPr>
                <w:b/>
                <w:bCs/>
                <w:sz w:val="20"/>
                <w:szCs w:val="20"/>
              </w:rPr>
            </w:pPr>
          </w:p>
          <w:p w14:paraId="785B9F96" w14:textId="77777777" w:rsidR="00084EE9" w:rsidRDefault="00084EE9" w:rsidP="00084EE9">
            <w:pPr>
              <w:rPr>
                <w:b/>
                <w:bCs/>
                <w:sz w:val="20"/>
                <w:szCs w:val="20"/>
              </w:rPr>
            </w:pPr>
          </w:p>
          <w:p w14:paraId="6E0632E7" w14:textId="77777777" w:rsidR="00084EE9" w:rsidRDefault="00084EE9" w:rsidP="00084EE9">
            <w:pPr>
              <w:rPr>
                <w:b/>
                <w:bCs/>
                <w:sz w:val="20"/>
                <w:szCs w:val="20"/>
              </w:rPr>
            </w:pPr>
            <w:r>
              <w:rPr>
                <w:b/>
                <w:bCs/>
                <w:sz w:val="20"/>
                <w:szCs w:val="20"/>
              </w:rPr>
              <w:t>Charlene Spoor (PG&amp;E)</w:t>
            </w:r>
          </w:p>
        </w:tc>
      </w:tr>
      <w:tr w:rsidR="00084EE9" w:rsidRPr="00783DAC" w14:paraId="393A0A64" w14:textId="77777777" w:rsidTr="00084EE9">
        <w:trPr>
          <w:gridAfter w:val="1"/>
          <w:wAfter w:w="39" w:type="pct"/>
          <w:trHeight w:val="464"/>
        </w:trPr>
        <w:tc>
          <w:tcPr>
            <w:tcW w:w="1250" w:type="pct"/>
            <w:tcBorders>
              <w:top w:val="single" w:sz="18" w:space="0" w:color="FFFFFF"/>
            </w:tcBorders>
            <w:shd w:val="pct20" w:color="000000" w:fill="FFFFFF"/>
          </w:tcPr>
          <w:p w14:paraId="393A0A60" w14:textId="39CAA062" w:rsidR="00E91C15" w:rsidRPr="00783DAC" w:rsidRDefault="00E91C15" w:rsidP="00084EE9">
            <w:pPr>
              <w:rPr>
                <w:b/>
                <w:bCs/>
              </w:rPr>
            </w:pPr>
            <w:r w:rsidRPr="00783DAC">
              <w:rPr>
                <w:b/>
                <w:bCs/>
              </w:rPr>
              <w:t xml:space="preserve">Revision </w:t>
            </w:r>
            <w:r w:rsidR="00084EE9">
              <w:rPr>
                <w:b/>
                <w:bCs/>
              </w:rPr>
              <w:t>4</w:t>
            </w:r>
          </w:p>
        </w:tc>
        <w:tc>
          <w:tcPr>
            <w:tcW w:w="1250" w:type="pct"/>
            <w:tcBorders>
              <w:top w:val="single" w:sz="18" w:space="0" w:color="FFFFFF"/>
            </w:tcBorders>
            <w:shd w:val="pct20" w:color="000000" w:fill="FFFFFF"/>
          </w:tcPr>
          <w:p w14:paraId="393A0A61" w14:textId="601CC335" w:rsidR="00E91C15" w:rsidRPr="00084EE9" w:rsidRDefault="00084EE9" w:rsidP="00084EE9">
            <w:pPr>
              <w:rPr>
                <w:b/>
                <w:bCs/>
                <w:sz w:val="20"/>
                <w:szCs w:val="20"/>
              </w:rPr>
            </w:pPr>
            <w:r w:rsidRPr="00084EE9">
              <w:rPr>
                <w:b/>
                <w:bCs/>
                <w:sz w:val="20"/>
                <w:szCs w:val="20"/>
              </w:rPr>
              <w:t>05/28/2014</w:t>
            </w:r>
          </w:p>
        </w:tc>
        <w:tc>
          <w:tcPr>
            <w:tcW w:w="1250" w:type="pct"/>
            <w:tcBorders>
              <w:top w:val="single" w:sz="18" w:space="0" w:color="FFFFFF"/>
            </w:tcBorders>
            <w:shd w:val="pct20" w:color="000000" w:fill="FFFFFF"/>
          </w:tcPr>
          <w:p w14:paraId="393A0A62" w14:textId="3A0F6494" w:rsidR="00E91C15" w:rsidRPr="00783DAC" w:rsidRDefault="00084EE9" w:rsidP="00084EE9">
            <w:pPr>
              <w:rPr>
                <w:b/>
                <w:bCs/>
                <w:sz w:val="20"/>
                <w:szCs w:val="20"/>
              </w:rPr>
            </w:pPr>
            <w:r>
              <w:rPr>
                <w:b/>
                <w:bCs/>
                <w:sz w:val="20"/>
                <w:szCs w:val="20"/>
              </w:rPr>
              <w:t>Changed to new template and DEER 2014 references</w:t>
            </w:r>
          </w:p>
        </w:tc>
        <w:tc>
          <w:tcPr>
            <w:tcW w:w="1211" w:type="pct"/>
            <w:tcBorders>
              <w:top w:val="single" w:sz="18" w:space="0" w:color="FFFFFF"/>
            </w:tcBorders>
            <w:shd w:val="pct20" w:color="000000" w:fill="FFFFFF"/>
          </w:tcPr>
          <w:p w14:paraId="393A0A63" w14:textId="4B684137" w:rsidR="00E91C15" w:rsidRPr="00783DAC" w:rsidRDefault="00084EE9" w:rsidP="00084EE9">
            <w:pPr>
              <w:rPr>
                <w:b/>
                <w:bCs/>
                <w:sz w:val="20"/>
                <w:szCs w:val="20"/>
              </w:rPr>
            </w:pPr>
            <w:r>
              <w:rPr>
                <w:b/>
                <w:bCs/>
                <w:sz w:val="20"/>
                <w:szCs w:val="20"/>
              </w:rPr>
              <w:t>Charlene Spoor (PG&amp;E clci)</w:t>
            </w:r>
          </w:p>
        </w:tc>
      </w:tr>
    </w:tbl>
    <w:p w14:paraId="393A0A6A" w14:textId="77777777" w:rsidR="00E71EF1" w:rsidRDefault="00E71EF1" w:rsidP="00F55847">
      <w:pPr>
        <w:pStyle w:val="Heading1"/>
      </w:pPr>
      <w:bookmarkStart w:id="12" w:name="_Toc186621650"/>
      <w:bookmarkStart w:id="13" w:name="_Toc304800197"/>
      <w:bookmarkStart w:id="14" w:name="_Toc324318334"/>
      <w:r w:rsidRPr="006832A4">
        <w:br w:type="page"/>
      </w:r>
      <w:bookmarkStart w:id="15" w:name="_Toc304800198"/>
      <w:bookmarkStart w:id="16" w:name="_Toc324340478"/>
      <w:bookmarkStart w:id="17" w:name="_Toc389056814"/>
      <w:r w:rsidR="001248A3">
        <w:lastRenderedPageBreak/>
        <w:t>Table</w:t>
      </w:r>
      <w:r w:rsidR="006559C8">
        <w:t xml:space="preserve"> of Contents</w:t>
      </w:r>
      <w:bookmarkEnd w:id="12"/>
      <w:bookmarkEnd w:id="13"/>
      <w:bookmarkEnd w:id="14"/>
      <w:bookmarkEnd w:id="15"/>
      <w:bookmarkEnd w:id="16"/>
      <w:bookmarkEnd w:id="17"/>
    </w:p>
    <w:p w14:paraId="7CB6387C" w14:textId="77777777" w:rsidR="00595A4A"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89056811" w:history="1">
        <w:r w:rsidR="00595A4A" w:rsidRPr="00C05C49">
          <w:rPr>
            <w:rStyle w:val="Hyperlink"/>
            <w:noProof/>
          </w:rPr>
          <w:t>At-a-Glance Summary</w:t>
        </w:r>
        <w:r w:rsidR="00595A4A">
          <w:rPr>
            <w:noProof/>
            <w:webHidden/>
          </w:rPr>
          <w:tab/>
        </w:r>
        <w:r w:rsidR="00595A4A">
          <w:rPr>
            <w:noProof/>
            <w:webHidden/>
          </w:rPr>
          <w:fldChar w:fldCharType="begin"/>
        </w:r>
        <w:r w:rsidR="00595A4A">
          <w:rPr>
            <w:noProof/>
            <w:webHidden/>
          </w:rPr>
          <w:instrText xml:space="preserve"> PAGEREF _Toc389056811 \h </w:instrText>
        </w:r>
        <w:r w:rsidR="00595A4A">
          <w:rPr>
            <w:noProof/>
            <w:webHidden/>
          </w:rPr>
        </w:r>
        <w:r w:rsidR="00595A4A">
          <w:rPr>
            <w:noProof/>
            <w:webHidden/>
          </w:rPr>
          <w:fldChar w:fldCharType="separate"/>
        </w:r>
        <w:r w:rsidR="00595A4A">
          <w:rPr>
            <w:noProof/>
            <w:webHidden/>
          </w:rPr>
          <w:t>ii</w:t>
        </w:r>
        <w:r w:rsidR="00595A4A">
          <w:rPr>
            <w:noProof/>
            <w:webHidden/>
          </w:rPr>
          <w:fldChar w:fldCharType="end"/>
        </w:r>
      </w:hyperlink>
    </w:p>
    <w:p w14:paraId="75A1ECA6" w14:textId="77777777" w:rsidR="00595A4A" w:rsidRDefault="00D45F95">
      <w:pPr>
        <w:pStyle w:val="TOC1"/>
        <w:tabs>
          <w:tab w:val="right" w:leader="dot" w:pos="9350"/>
        </w:tabs>
        <w:rPr>
          <w:rFonts w:asciiTheme="minorHAnsi" w:eastAsiaTheme="minorEastAsia" w:hAnsiTheme="minorHAnsi" w:cstheme="minorBidi"/>
          <w:noProof/>
          <w:szCs w:val="22"/>
        </w:rPr>
      </w:pPr>
      <w:hyperlink w:anchor="_Toc389056812" w:history="1">
        <w:r w:rsidR="00595A4A" w:rsidRPr="00C05C49">
          <w:rPr>
            <w:rStyle w:val="Hyperlink"/>
            <w:noProof/>
          </w:rPr>
          <w:t>Work Paper Approvals</w:t>
        </w:r>
        <w:r w:rsidR="00595A4A">
          <w:rPr>
            <w:noProof/>
            <w:webHidden/>
          </w:rPr>
          <w:tab/>
        </w:r>
        <w:r w:rsidR="00595A4A">
          <w:rPr>
            <w:noProof/>
            <w:webHidden/>
          </w:rPr>
          <w:fldChar w:fldCharType="begin"/>
        </w:r>
        <w:r w:rsidR="00595A4A">
          <w:rPr>
            <w:noProof/>
            <w:webHidden/>
          </w:rPr>
          <w:instrText xml:space="preserve"> PAGEREF _Toc389056812 \h </w:instrText>
        </w:r>
        <w:r w:rsidR="00595A4A">
          <w:rPr>
            <w:noProof/>
            <w:webHidden/>
          </w:rPr>
        </w:r>
        <w:r w:rsidR="00595A4A">
          <w:rPr>
            <w:noProof/>
            <w:webHidden/>
          </w:rPr>
          <w:fldChar w:fldCharType="separate"/>
        </w:r>
        <w:r w:rsidR="00595A4A">
          <w:rPr>
            <w:noProof/>
            <w:webHidden/>
          </w:rPr>
          <w:t>iii</w:t>
        </w:r>
        <w:r w:rsidR="00595A4A">
          <w:rPr>
            <w:noProof/>
            <w:webHidden/>
          </w:rPr>
          <w:fldChar w:fldCharType="end"/>
        </w:r>
      </w:hyperlink>
    </w:p>
    <w:p w14:paraId="60008308" w14:textId="77777777" w:rsidR="00595A4A" w:rsidRDefault="00D45F95">
      <w:pPr>
        <w:pStyle w:val="TOC1"/>
        <w:tabs>
          <w:tab w:val="right" w:leader="dot" w:pos="9350"/>
        </w:tabs>
        <w:rPr>
          <w:rFonts w:asciiTheme="minorHAnsi" w:eastAsiaTheme="minorEastAsia" w:hAnsiTheme="minorHAnsi" w:cstheme="minorBidi"/>
          <w:noProof/>
          <w:szCs w:val="22"/>
        </w:rPr>
      </w:pPr>
      <w:hyperlink w:anchor="_Toc389056813" w:history="1">
        <w:r w:rsidR="00595A4A" w:rsidRPr="00C05C49">
          <w:rPr>
            <w:rStyle w:val="Hyperlink"/>
            <w:noProof/>
          </w:rPr>
          <w:t>Document Revision History</w:t>
        </w:r>
        <w:r w:rsidR="00595A4A">
          <w:rPr>
            <w:noProof/>
            <w:webHidden/>
          </w:rPr>
          <w:tab/>
        </w:r>
        <w:r w:rsidR="00595A4A">
          <w:rPr>
            <w:noProof/>
            <w:webHidden/>
          </w:rPr>
          <w:fldChar w:fldCharType="begin"/>
        </w:r>
        <w:r w:rsidR="00595A4A">
          <w:rPr>
            <w:noProof/>
            <w:webHidden/>
          </w:rPr>
          <w:instrText xml:space="preserve"> PAGEREF _Toc389056813 \h </w:instrText>
        </w:r>
        <w:r w:rsidR="00595A4A">
          <w:rPr>
            <w:noProof/>
            <w:webHidden/>
          </w:rPr>
        </w:r>
        <w:r w:rsidR="00595A4A">
          <w:rPr>
            <w:noProof/>
            <w:webHidden/>
          </w:rPr>
          <w:fldChar w:fldCharType="separate"/>
        </w:r>
        <w:r w:rsidR="00595A4A">
          <w:rPr>
            <w:noProof/>
            <w:webHidden/>
          </w:rPr>
          <w:t>iv</w:t>
        </w:r>
        <w:r w:rsidR="00595A4A">
          <w:rPr>
            <w:noProof/>
            <w:webHidden/>
          </w:rPr>
          <w:fldChar w:fldCharType="end"/>
        </w:r>
      </w:hyperlink>
    </w:p>
    <w:p w14:paraId="0EAFA4F3" w14:textId="77777777" w:rsidR="00595A4A" w:rsidRDefault="00D45F95">
      <w:pPr>
        <w:pStyle w:val="TOC1"/>
        <w:tabs>
          <w:tab w:val="right" w:leader="dot" w:pos="9350"/>
        </w:tabs>
        <w:rPr>
          <w:rFonts w:asciiTheme="minorHAnsi" w:eastAsiaTheme="minorEastAsia" w:hAnsiTheme="minorHAnsi" w:cstheme="minorBidi"/>
          <w:noProof/>
          <w:szCs w:val="22"/>
        </w:rPr>
      </w:pPr>
      <w:hyperlink w:anchor="_Toc389056814" w:history="1">
        <w:r w:rsidR="00595A4A" w:rsidRPr="00C05C49">
          <w:rPr>
            <w:rStyle w:val="Hyperlink"/>
            <w:noProof/>
          </w:rPr>
          <w:t>Table of Contents</w:t>
        </w:r>
        <w:r w:rsidR="00595A4A">
          <w:rPr>
            <w:noProof/>
            <w:webHidden/>
          </w:rPr>
          <w:tab/>
        </w:r>
        <w:r w:rsidR="00595A4A">
          <w:rPr>
            <w:noProof/>
            <w:webHidden/>
          </w:rPr>
          <w:fldChar w:fldCharType="begin"/>
        </w:r>
        <w:r w:rsidR="00595A4A">
          <w:rPr>
            <w:noProof/>
            <w:webHidden/>
          </w:rPr>
          <w:instrText xml:space="preserve"> PAGEREF _Toc389056814 \h </w:instrText>
        </w:r>
        <w:r w:rsidR="00595A4A">
          <w:rPr>
            <w:noProof/>
            <w:webHidden/>
          </w:rPr>
        </w:r>
        <w:r w:rsidR="00595A4A">
          <w:rPr>
            <w:noProof/>
            <w:webHidden/>
          </w:rPr>
          <w:fldChar w:fldCharType="separate"/>
        </w:r>
        <w:r w:rsidR="00595A4A">
          <w:rPr>
            <w:noProof/>
            <w:webHidden/>
          </w:rPr>
          <w:t>v</w:t>
        </w:r>
        <w:r w:rsidR="00595A4A">
          <w:rPr>
            <w:noProof/>
            <w:webHidden/>
          </w:rPr>
          <w:fldChar w:fldCharType="end"/>
        </w:r>
      </w:hyperlink>
    </w:p>
    <w:p w14:paraId="0357A5FE" w14:textId="77777777" w:rsidR="00595A4A" w:rsidRDefault="00D45F95">
      <w:pPr>
        <w:pStyle w:val="TOC1"/>
        <w:tabs>
          <w:tab w:val="right" w:leader="dot" w:pos="9350"/>
        </w:tabs>
        <w:rPr>
          <w:rFonts w:asciiTheme="minorHAnsi" w:eastAsiaTheme="minorEastAsia" w:hAnsiTheme="minorHAnsi" w:cstheme="minorBidi"/>
          <w:noProof/>
          <w:szCs w:val="22"/>
        </w:rPr>
      </w:pPr>
      <w:hyperlink w:anchor="_Toc389056815" w:history="1">
        <w:r w:rsidR="00595A4A" w:rsidRPr="00C05C49">
          <w:rPr>
            <w:rStyle w:val="Hyperlink"/>
            <w:noProof/>
          </w:rPr>
          <w:t>List of Tables</w:t>
        </w:r>
        <w:r w:rsidR="00595A4A">
          <w:rPr>
            <w:noProof/>
            <w:webHidden/>
          </w:rPr>
          <w:tab/>
        </w:r>
        <w:r w:rsidR="00595A4A">
          <w:rPr>
            <w:noProof/>
            <w:webHidden/>
          </w:rPr>
          <w:fldChar w:fldCharType="begin"/>
        </w:r>
        <w:r w:rsidR="00595A4A">
          <w:rPr>
            <w:noProof/>
            <w:webHidden/>
          </w:rPr>
          <w:instrText xml:space="preserve"> PAGEREF _Toc389056815 \h </w:instrText>
        </w:r>
        <w:r w:rsidR="00595A4A">
          <w:rPr>
            <w:noProof/>
            <w:webHidden/>
          </w:rPr>
        </w:r>
        <w:r w:rsidR="00595A4A">
          <w:rPr>
            <w:noProof/>
            <w:webHidden/>
          </w:rPr>
          <w:fldChar w:fldCharType="separate"/>
        </w:r>
        <w:r w:rsidR="00595A4A">
          <w:rPr>
            <w:noProof/>
            <w:webHidden/>
          </w:rPr>
          <w:t>vi</w:t>
        </w:r>
        <w:r w:rsidR="00595A4A">
          <w:rPr>
            <w:noProof/>
            <w:webHidden/>
          </w:rPr>
          <w:fldChar w:fldCharType="end"/>
        </w:r>
      </w:hyperlink>
    </w:p>
    <w:p w14:paraId="5487BF17" w14:textId="77777777" w:rsidR="00595A4A" w:rsidRDefault="00D45F95">
      <w:pPr>
        <w:pStyle w:val="TOC1"/>
        <w:tabs>
          <w:tab w:val="right" w:leader="dot" w:pos="9350"/>
        </w:tabs>
        <w:rPr>
          <w:rFonts w:asciiTheme="minorHAnsi" w:eastAsiaTheme="minorEastAsia" w:hAnsiTheme="minorHAnsi" w:cstheme="minorBidi"/>
          <w:noProof/>
          <w:szCs w:val="22"/>
        </w:rPr>
      </w:pPr>
      <w:hyperlink w:anchor="_Toc389056816" w:history="1">
        <w:r w:rsidR="00595A4A" w:rsidRPr="00C05C49">
          <w:rPr>
            <w:rStyle w:val="Hyperlink"/>
            <w:noProof/>
          </w:rPr>
          <w:t>List of Figures</w:t>
        </w:r>
        <w:r w:rsidR="00595A4A">
          <w:rPr>
            <w:noProof/>
            <w:webHidden/>
          </w:rPr>
          <w:tab/>
        </w:r>
        <w:r w:rsidR="00595A4A">
          <w:rPr>
            <w:noProof/>
            <w:webHidden/>
          </w:rPr>
          <w:fldChar w:fldCharType="begin"/>
        </w:r>
        <w:r w:rsidR="00595A4A">
          <w:rPr>
            <w:noProof/>
            <w:webHidden/>
          </w:rPr>
          <w:instrText xml:space="preserve"> PAGEREF _Toc389056816 \h </w:instrText>
        </w:r>
        <w:r w:rsidR="00595A4A">
          <w:rPr>
            <w:noProof/>
            <w:webHidden/>
          </w:rPr>
        </w:r>
        <w:r w:rsidR="00595A4A">
          <w:rPr>
            <w:noProof/>
            <w:webHidden/>
          </w:rPr>
          <w:fldChar w:fldCharType="separate"/>
        </w:r>
        <w:r w:rsidR="00595A4A">
          <w:rPr>
            <w:noProof/>
            <w:webHidden/>
          </w:rPr>
          <w:t>vi</w:t>
        </w:r>
        <w:r w:rsidR="00595A4A">
          <w:rPr>
            <w:noProof/>
            <w:webHidden/>
          </w:rPr>
          <w:fldChar w:fldCharType="end"/>
        </w:r>
      </w:hyperlink>
    </w:p>
    <w:p w14:paraId="76BAA992" w14:textId="77777777" w:rsidR="00595A4A" w:rsidRDefault="00D45F95">
      <w:pPr>
        <w:pStyle w:val="TOC1"/>
        <w:tabs>
          <w:tab w:val="right" w:leader="dot" w:pos="9350"/>
        </w:tabs>
        <w:rPr>
          <w:rFonts w:asciiTheme="minorHAnsi" w:eastAsiaTheme="minorEastAsia" w:hAnsiTheme="minorHAnsi" w:cstheme="minorBidi"/>
          <w:noProof/>
          <w:szCs w:val="22"/>
        </w:rPr>
      </w:pPr>
      <w:hyperlink w:anchor="_Toc389056817" w:history="1">
        <w:r w:rsidR="00595A4A" w:rsidRPr="00C05C49">
          <w:rPr>
            <w:rStyle w:val="Hyperlink"/>
            <w:noProof/>
          </w:rPr>
          <w:t>Section 1. General Measure &amp; Baseline Data</w:t>
        </w:r>
        <w:r w:rsidR="00595A4A">
          <w:rPr>
            <w:noProof/>
            <w:webHidden/>
          </w:rPr>
          <w:tab/>
        </w:r>
        <w:r w:rsidR="00595A4A">
          <w:rPr>
            <w:noProof/>
            <w:webHidden/>
          </w:rPr>
          <w:fldChar w:fldCharType="begin"/>
        </w:r>
        <w:r w:rsidR="00595A4A">
          <w:rPr>
            <w:noProof/>
            <w:webHidden/>
          </w:rPr>
          <w:instrText xml:space="preserve"> PAGEREF _Toc389056817 \h </w:instrText>
        </w:r>
        <w:r w:rsidR="00595A4A">
          <w:rPr>
            <w:noProof/>
            <w:webHidden/>
          </w:rPr>
        </w:r>
        <w:r w:rsidR="00595A4A">
          <w:rPr>
            <w:noProof/>
            <w:webHidden/>
          </w:rPr>
          <w:fldChar w:fldCharType="separate"/>
        </w:r>
        <w:r w:rsidR="00595A4A">
          <w:rPr>
            <w:noProof/>
            <w:webHidden/>
          </w:rPr>
          <w:t>1</w:t>
        </w:r>
        <w:r w:rsidR="00595A4A">
          <w:rPr>
            <w:noProof/>
            <w:webHidden/>
          </w:rPr>
          <w:fldChar w:fldCharType="end"/>
        </w:r>
      </w:hyperlink>
    </w:p>
    <w:p w14:paraId="72084C88" w14:textId="77777777" w:rsidR="00595A4A" w:rsidRDefault="00D45F95">
      <w:pPr>
        <w:pStyle w:val="TOC2"/>
        <w:tabs>
          <w:tab w:val="right" w:leader="dot" w:pos="9350"/>
        </w:tabs>
        <w:rPr>
          <w:rFonts w:asciiTheme="minorHAnsi" w:eastAsiaTheme="minorEastAsia" w:hAnsiTheme="minorHAnsi" w:cstheme="minorBidi"/>
          <w:noProof/>
          <w:szCs w:val="22"/>
        </w:rPr>
      </w:pPr>
      <w:hyperlink w:anchor="_Toc389056818" w:history="1">
        <w:r w:rsidR="00595A4A" w:rsidRPr="00C05C49">
          <w:rPr>
            <w:rStyle w:val="Hyperlink"/>
            <w:noProof/>
          </w:rPr>
          <w:t>1.1 Product Measure Description &amp; Background</w:t>
        </w:r>
        <w:r w:rsidR="00595A4A">
          <w:rPr>
            <w:noProof/>
            <w:webHidden/>
          </w:rPr>
          <w:tab/>
        </w:r>
        <w:r w:rsidR="00595A4A">
          <w:rPr>
            <w:noProof/>
            <w:webHidden/>
          </w:rPr>
          <w:fldChar w:fldCharType="begin"/>
        </w:r>
        <w:r w:rsidR="00595A4A">
          <w:rPr>
            <w:noProof/>
            <w:webHidden/>
          </w:rPr>
          <w:instrText xml:space="preserve"> PAGEREF _Toc389056818 \h </w:instrText>
        </w:r>
        <w:r w:rsidR="00595A4A">
          <w:rPr>
            <w:noProof/>
            <w:webHidden/>
          </w:rPr>
        </w:r>
        <w:r w:rsidR="00595A4A">
          <w:rPr>
            <w:noProof/>
            <w:webHidden/>
          </w:rPr>
          <w:fldChar w:fldCharType="separate"/>
        </w:r>
        <w:r w:rsidR="00595A4A">
          <w:rPr>
            <w:noProof/>
            <w:webHidden/>
          </w:rPr>
          <w:t>1</w:t>
        </w:r>
        <w:r w:rsidR="00595A4A">
          <w:rPr>
            <w:noProof/>
            <w:webHidden/>
          </w:rPr>
          <w:fldChar w:fldCharType="end"/>
        </w:r>
      </w:hyperlink>
    </w:p>
    <w:p w14:paraId="436CFF68" w14:textId="77777777" w:rsidR="00595A4A" w:rsidRDefault="00D45F95">
      <w:pPr>
        <w:pStyle w:val="TOC2"/>
        <w:tabs>
          <w:tab w:val="right" w:leader="dot" w:pos="9350"/>
        </w:tabs>
        <w:rPr>
          <w:rFonts w:asciiTheme="minorHAnsi" w:eastAsiaTheme="minorEastAsia" w:hAnsiTheme="minorHAnsi" w:cstheme="minorBidi"/>
          <w:noProof/>
          <w:szCs w:val="22"/>
        </w:rPr>
      </w:pPr>
      <w:hyperlink w:anchor="_Toc389056819" w:history="1">
        <w:r w:rsidR="00595A4A" w:rsidRPr="00C05C49">
          <w:rPr>
            <w:rStyle w:val="Hyperlink"/>
            <w:noProof/>
          </w:rPr>
          <w:t>1.2 Product Technical Description</w:t>
        </w:r>
        <w:r w:rsidR="00595A4A">
          <w:rPr>
            <w:noProof/>
            <w:webHidden/>
          </w:rPr>
          <w:tab/>
        </w:r>
        <w:r w:rsidR="00595A4A">
          <w:rPr>
            <w:noProof/>
            <w:webHidden/>
          </w:rPr>
          <w:fldChar w:fldCharType="begin"/>
        </w:r>
        <w:r w:rsidR="00595A4A">
          <w:rPr>
            <w:noProof/>
            <w:webHidden/>
          </w:rPr>
          <w:instrText xml:space="preserve"> PAGEREF _Toc389056819 \h </w:instrText>
        </w:r>
        <w:r w:rsidR="00595A4A">
          <w:rPr>
            <w:noProof/>
            <w:webHidden/>
          </w:rPr>
        </w:r>
        <w:r w:rsidR="00595A4A">
          <w:rPr>
            <w:noProof/>
            <w:webHidden/>
          </w:rPr>
          <w:fldChar w:fldCharType="separate"/>
        </w:r>
        <w:r w:rsidR="00595A4A">
          <w:rPr>
            <w:noProof/>
            <w:webHidden/>
          </w:rPr>
          <w:t>2</w:t>
        </w:r>
        <w:r w:rsidR="00595A4A">
          <w:rPr>
            <w:noProof/>
            <w:webHidden/>
          </w:rPr>
          <w:fldChar w:fldCharType="end"/>
        </w:r>
      </w:hyperlink>
    </w:p>
    <w:p w14:paraId="478F1851" w14:textId="77777777" w:rsidR="00595A4A" w:rsidRDefault="00D45F95">
      <w:pPr>
        <w:pStyle w:val="TOC2"/>
        <w:tabs>
          <w:tab w:val="right" w:leader="dot" w:pos="9350"/>
        </w:tabs>
        <w:rPr>
          <w:rFonts w:asciiTheme="minorHAnsi" w:eastAsiaTheme="minorEastAsia" w:hAnsiTheme="minorHAnsi" w:cstheme="minorBidi"/>
          <w:noProof/>
          <w:szCs w:val="22"/>
        </w:rPr>
      </w:pPr>
      <w:hyperlink w:anchor="_Toc389056820" w:history="1">
        <w:r w:rsidR="00595A4A" w:rsidRPr="00C05C49">
          <w:rPr>
            <w:rStyle w:val="Hyperlink"/>
            <w:noProof/>
          </w:rPr>
          <w:t>1.3 Measure Application Type</w:t>
        </w:r>
        <w:r w:rsidR="00595A4A">
          <w:rPr>
            <w:noProof/>
            <w:webHidden/>
          </w:rPr>
          <w:tab/>
        </w:r>
        <w:r w:rsidR="00595A4A">
          <w:rPr>
            <w:noProof/>
            <w:webHidden/>
          </w:rPr>
          <w:fldChar w:fldCharType="begin"/>
        </w:r>
        <w:r w:rsidR="00595A4A">
          <w:rPr>
            <w:noProof/>
            <w:webHidden/>
          </w:rPr>
          <w:instrText xml:space="preserve"> PAGEREF _Toc389056820 \h </w:instrText>
        </w:r>
        <w:r w:rsidR="00595A4A">
          <w:rPr>
            <w:noProof/>
            <w:webHidden/>
          </w:rPr>
        </w:r>
        <w:r w:rsidR="00595A4A">
          <w:rPr>
            <w:noProof/>
            <w:webHidden/>
          </w:rPr>
          <w:fldChar w:fldCharType="separate"/>
        </w:r>
        <w:r w:rsidR="00595A4A">
          <w:rPr>
            <w:noProof/>
            <w:webHidden/>
          </w:rPr>
          <w:t>2</w:t>
        </w:r>
        <w:r w:rsidR="00595A4A">
          <w:rPr>
            <w:noProof/>
            <w:webHidden/>
          </w:rPr>
          <w:fldChar w:fldCharType="end"/>
        </w:r>
      </w:hyperlink>
    </w:p>
    <w:p w14:paraId="57A4A59B" w14:textId="77777777" w:rsidR="00595A4A" w:rsidRDefault="00D45F95">
      <w:pPr>
        <w:pStyle w:val="TOC2"/>
        <w:tabs>
          <w:tab w:val="right" w:leader="dot" w:pos="9350"/>
        </w:tabs>
        <w:rPr>
          <w:rFonts w:asciiTheme="minorHAnsi" w:eastAsiaTheme="minorEastAsia" w:hAnsiTheme="minorHAnsi" w:cstheme="minorBidi"/>
          <w:noProof/>
          <w:szCs w:val="22"/>
        </w:rPr>
      </w:pPr>
      <w:hyperlink w:anchor="_Toc389056821" w:history="1">
        <w:r w:rsidR="00595A4A" w:rsidRPr="00C05C49">
          <w:rPr>
            <w:rStyle w:val="Hyperlink"/>
            <w:noProof/>
          </w:rPr>
          <w:t>1.4 Product Base Case and Measure Case Data</w:t>
        </w:r>
        <w:r w:rsidR="00595A4A">
          <w:rPr>
            <w:noProof/>
            <w:webHidden/>
          </w:rPr>
          <w:tab/>
        </w:r>
        <w:r w:rsidR="00595A4A">
          <w:rPr>
            <w:noProof/>
            <w:webHidden/>
          </w:rPr>
          <w:fldChar w:fldCharType="begin"/>
        </w:r>
        <w:r w:rsidR="00595A4A">
          <w:rPr>
            <w:noProof/>
            <w:webHidden/>
          </w:rPr>
          <w:instrText xml:space="preserve"> PAGEREF _Toc389056821 \h </w:instrText>
        </w:r>
        <w:r w:rsidR="00595A4A">
          <w:rPr>
            <w:noProof/>
            <w:webHidden/>
          </w:rPr>
        </w:r>
        <w:r w:rsidR="00595A4A">
          <w:rPr>
            <w:noProof/>
            <w:webHidden/>
          </w:rPr>
          <w:fldChar w:fldCharType="separate"/>
        </w:r>
        <w:r w:rsidR="00595A4A">
          <w:rPr>
            <w:noProof/>
            <w:webHidden/>
          </w:rPr>
          <w:t>3</w:t>
        </w:r>
        <w:r w:rsidR="00595A4A">
          <w:rPr>
            <w:noProof/>
            <w:webHidden/>
          </w:rPr>
          <w:fldChar w:fldCharType="end"/>
        </w:r>
      </w:hyperlink>
    </w:p>
    <w:p w14:paraId="6271FE67" w14:textId="77777777" w:rsidR="00595A4A" w:rsidRDefault="00D45F95">
      <w:pPr>
        <w:pStyle w:val="TOC3"/>
        <w:tabs>
          <w:tab w:val="right" w:leader="dot" w:pos="9350"/>
        </w:tabs>
        <w:rPr>
          <w:rFonts w:asciiTheme="minorHAnsi" w:eastAsiaTheme="minorEastAsia" w:hAnsiTheme="minorHAnsi" w:cstheme="minorBidi"/>
          <w:noProof/>
          <w:szCs w:val="22"/>
        </w:rPr>
      </w:pPr>
      <w:hyperlink w:anchor="_Toc389056822" w:history="1">
        <w:r w:rsidR="00595A4A" w:rsidRPr="00C05C49">
          <w:rPr>
            <w:rStyle w:val="Hyperlink"/>
            <w:noProof/>
          </w:rPr>
          <w:t>1.4.1 DEER Base Case and Measure Case Information</w:t>
        </w:r>
        <w:r w:rsidR="00595A4A">
          <w:rPr>
            <w:noProof/>
            <w:webHidden/>
          </w:rPr>
          <w:tab/>
        </w:r>
        <w:r w:rsidR="00595A4A">
          <w:rPr>
            <w:noProof/>
            <w:webHidden/>
          </w:rPr>
          <w:fldChar w:fldCharType="begin"/>
        </w:r>
        <w:r w:rsidR="00595A4A">
          <w:rPr>
            <w:noProof/>
            <w:webHidden/>
          </w:rPr>
          <w:instrText xml:space="preserve"> PAGEREF _Toc389056822 \h </w:instrText>
        </w:r>
        <w:r w:rsidR="00595A4A">
          <w:rPr>
            <w:noProof/>
            <w:webHidden/>
          </w:rPr>
        </w:r>
        <w:r w:rsidR="00595A4A">
          <w:rPr>
            <w:noProof/>
            <w:webHidden/>
          </w:rPr>
          <w:fldChar w:fldCharType="separate"/>
        </w:r>
        <w:r w:rsidR="00595A4A">
          <w:rPr>
            <w:noProof/>
            <w:webHidden/>
          </w:rPr>
          <w:t>3</w:t>
        </w:r>
        <w:r w:rsidR="00595A4A">
          <w:rPr>
            <w:noProof/>
            <w:webHidden/>
          </w:rPr>
          <w:fldChar w:fldCharType="end"/>
        </w:r>
      </w:hyperlink>
    </w:p>
    <w:p w14:paraId="4A39A01E" w14:textId="77777777" w:rsidR="00595A4A" w:rsidRDefault="00D45F95">
      <w:pPr>
        <w:pStyle w:val="TOC2"/>
        <w:tabs>
          <w:tab w:val="right" w:leader="dot" w:pos="9350"/>
        </w:tabs>
        <w:rPr>
          <w:rFonts w:asciiTheme="minorHAnsi" w:eastAsiaTheme="minorEastAsia" w:hAnsiTheme="minorHAnsi" w:cstheme="minorBidi"/>
          <w:noProof/>
          <w:szCs w:val="22"/>
        </w:rPr>
      </w:pPr>
      <w:hyperlink w:anchor="_Toc389056823" w:history="1">
        <w:r w:rsidR="00595A4A" w:rsidRPr="00C05C49">
          <w:rPr>
            <w:rStyle w:val="Hyperlink"/>
            <w:noProof/>
          </w:rPr>
          <w:t>1.4.1 DEER Base Case and Measure Case Information</w:t>
        </w:r>
        <w:r w:rsidR="00595A4A">
          <w:rPr>
            <w:noProof/>
            <w:webHidden/>
          </w:rPr>
          <w:tab/>
        </w:r>
        <w:r w:rsidR="00595A4A">
          <w:rPr>
            <w:noProof/>
            <w:webHidden/>
          </w:rPr>
          <w:fldChar w:fldCharType="begin"/>
        </w:r>
        <w:r w:rsidR="00595A4A">
          <w:rPr>
            <w:noProof/>
            <w:webHidden/>
          </w:rPr>
          <w:instrText xml:space="preserve"> PAGEREF _Toc389056823 \h </w:instrText>
        </w:r>
        <w:r w:rsidR="00595A4A">
          <w:rPr>
            <w:noProof/>
            <w:webHidden/>
          </w:rPr>
        </w:r>
        <w:r w:rsidR="00595A4A">
          <w:rPr>
            <w:noProof/>
            <w:webHidden/>
          </w:rPr>
          <w:fldChar w:fldCharType="separate"/>
        </w:r>
        <w:r w:rsidR="00595A4A">
          <w:rPr>
            <w:noProof/>
            <w:webHidden/>
          </w:rPr>
          <w:t>3</w:t>
        </w:r>
        <w:r w:rsidR="00595A4A">
          <w:rPr>
            <w:noProof/>
            <w:webHidden/>
          </w:rPr>
          <w:fldChar w:fldCharType="end"/>
        </w:r>
      </w:hyperlink>
    </w:p>
    <w:p w14:paraId="1FC06B8D" w14:textId="77777777" w:rsidR="00595A4A" w:rsidRDefault="00D45F95">
      <w:pPr>
        <w:pStyle w:val="TOC2"/>
        <w:tabs>
          <w:tab w:val="right" w:leader="dot" w:pos="9350"/>
        </w:tabs>
        <w:rPr>
          <w:rFonts w:asciiTheme="minorHAnsi" w:eastAsiaTheme="minorEastAsia" w:hAnsiTheme="minorHAnsi" w:cstheme="minorBidi"/>
          <w:noProof/>
          <w:szCs w:val="22"/>
        </w:rPr>
      </w:pPr>
      <w:hyperlink w:anchor="_Toc389056824" w:history="1">
        <w:r w:rsidR="00595A4A" w:rsidRPr="00C05C49">
          <w:rPr>
            <w:rStyle w:val="Hyperlink"/>
            <w:noProof/>
          </w:rPr>
          <w:t>1.4.2 Codes &amp; Standards Requirements Base Case and Measure Information</w:t>
        </w:r>
        <w:r w:rsidR="00595A4A">
          <w:rPr>
            <w:noProof/>
            <w:webHidden/>
          </w:rPr>
          <w:tab/>
        </w:r>
        <w:r w:rsidR="00595A4A">
          <w:rPr>
            <w:noProof/>
            <w:webHidden/>
          </w:rPr>
          <w:fldChar w:fldCharType="begin"/>
        </w:r>
        <w:r w:rsidR="00595A4A">
          <w:rPr>
            <w:noProof/>
            <w:webHidden/>
          </w:rPr>
          <w:instrText xml:space="preserve"> PAGEREF _Toc389056824 \h </w:instrText>
        </w:r>
        <w:r w:rsidR="00595A4A">
          <w:rPr>
            <w:noProof/>
            <w:webHidden/>
          </w:rPr>
        </w:r>
        <w:r w:rsidR="00595A4A">
          <w:rPr>
            <w:noProof/>
            <w:webHidden/>
          </w:rPr>
          <w:fldChar w:fldCharType="separate"/>
        </w:r>
        <w:r w:rsidR="00595A4A">
          <w:rPr>
            <w:noProof/>
            <w:webHidden/>
          </w:rPr>
          <w:t>5</w:t>
        </w:r>
        <w:r w:rsidR="00595A4A">
          <w:rPr>
            <w:noProof/>
            <w:webHidden/>
          </w:rPr>
          <w:fldChar w:fldCharType="end"/>
        </w:r>
      </w:hyperlink>
    </w:p>
    <w:p w14:paraId="33EAD318" w14:textId="77777777" w:rsidR="00595A4A" w:rsidRDefault="00D45F95">
      <w:pPr>
        <w:pStyle w:val="TOC2"/>
        <w:tabs>
          <w:tab w:val="right" w:leader="dot" w:pos="9350"/>
        </w:tabs>
        <w:rPr>
          <w:rFonts w:asciiTheme="minorHAnsi" w:eastAsiaTheme="minorEastAsia" w:hAnsiTheme="minorHAnsi" w:cstheme="minorBidi"/>
          <w:noProof/>
          <w:szCs w:val="22"/>
        </w:rPr>
      </w:pPr>
      <w:hyperlink w:anchor="_Toc389056825" w:history="1">
        <w:r w:rsidR="00595A4A" w:rsidRPr="00C05C49">
          <w:rPr>
            <w:rStyle w:val="Hyperlink"/>
            <w:noProof/>
          </w:rPr>
          <w:t>1.4.3 EM&amp;V, Market Potential, and Other Studies – Base Case and Measure Case Information</w:t>
        </w:r>
        <w:r w:rsidR="00595A4A">
          <w:rPr>
            <w:noProof/>
            <w:webHidden/>
          </w:rPr>
          <w:tab/>
        </w:r>
        <w:r w:rsidR="00595A4A">
          <w:rPr>
            <w:noProof/>
            <w:webHidden/>
          </w:rPr>
          <w:fldChar w:fldCharType="begin"/>
        </w:r>
        <w:r w:rsidR="00595A4A">
          <w:rPr>
            <w:noProof/>
            <w:webHidden/>
          </w:rPr>
          <w:instrText xml:space="preserve"> PAGEREF _Toc389056825 \h </w:instrText>
        </w:r>
        <w:r w:rsidR="00595A4A">
          <w:rPr>
            <w:noProof/>
            <w:webHidden/>
          </w:rPr>
        </w:r>
        <w:r w:rsidR="00595A4A">
          <w:rPr>
            <w:noProof/>
            <w:webHidden/>
          </w:rPr>
          <w:fldChar w:fldCharType="separate"/>
        </w:r>
        <w:r w:rsidR="00595A4A">
          <w:rPr>
            <w:noProof/>
            <w:webHidden/>
          </w:rPr>
          <w:t>6</w:t>
        </w:r>
        <w:r w:rsidR="00595A4A">
          <w:rPr>
            <w:noProof/>
            <w:webHidden/>
          </w:rPr>
          <w:fldChar w:fldCharType="end"/>
        </w:r>
      </w:hyperlink>
    </w:p>
    <w:p w14:paraId="52B11583" w14:textId="77777777" w:rsidR="00595A4A" w:rsidRDefault="00D45F95">
      <w:pPr>
        <w:pStyle w:val="TOC2"/>
        <w:tabs>
          <w:tab w:val="right" w:leader="dot" w:pos="9350"/>
        </w:tabs>
        <w:rPr>
          <w:rFonts w:asciiTheme="minorHAnsi" w:eastAsiaTheme="minorEastAsia" w:hAnsiTheme="minorHAnsi" w:cstheme="minorBidi"/>
          <w:noProof/>
          <w:szCs w:val="22"/>
        </w:rPr>
      </w:pPr>
      <w:hyperlink w:anchor="_Toc389056826" w:history="1">
        <w:r w:rsidR="00595A4A" w:rsidRPr="00C05C49">
          <w:rPr>
            <w:rStyle w:val="Hyperlink"/>
            <w:noProof/>
          </w:rPr>
          <w:t>1.4.4 Assumptions and Calculations from other sources—Base and Measure Cases</w:t>
        </w:r>
        <w:r w:rsidR="00595A4A">
          <w:rPr>
            <w:noProof/>
            <w:webHidden/>
          </w:rPr>
          <w:tab/>
        </w:r>
        <w:r w:rsidR="00595A4A">
          <w:rPr>
            <w:noProof/>
            <w:webHidden/>
          </w:rPr>
          <w:fldChar w:fldCharType="begin"/>
        </w:r>
        <w:r w:rsidR="00595A4A">
          <w:rPr>
            <w:noProof/>
            <w:webHidden/>
          </w:rPr>
          <w:instrText xml:space="preserve"> PAGEREF _Toc389056826 \h </w:instrText>
        </w:r>
        <w:r w:rsidR="00595A4A">
          <w:rPr>
            <w:noProof/>
            <w:webHidden/>
          </w:rPr>
        </w:r>
        <w:r w:rsidR="00595A4A">
          <w:rPr>
            <w:noProof/>
            <w:webHidden/>
          </w:rPr>
          <w:fldChar w:fldCharType="separate"/>
        </w:r>
        <w:r w:rsidR="00595A4A">
          <w:rPr>
            <w:noProof/>
            <w:webHidden/>
          </w:rPr>
          <w:t>6</w:t>
        </w:r>
        <w:r w:rsidR="00595A4A">
          <w:rPr>
            <w:noProof/>
            <w:webHidden/>
          </w:rPr>
          <w:fldChar w:fldCharType="end"/>
        </w:r>
      </w:hyperlink>
    </w:p>
    <w:p w14:paraId="6E931B9A" w14:textId="77777777" w:rsidR="00595A4A" w:rsidRDefault="00D45F95">
      <w:pPr>
        <w:pStyle w:val="TOC1"/>
        <w:tabs>
          <w:tab w:val="right" w:leader="dot" w:pos="9350"/>
        </w:tabs>
        <w:rPr>
          <w:rFonts w:asciiTheme="minorHAnsi" w:eastAsiaTheme="minorEastAsia" w:hAnsiTheme="minorHAnsi" w:cstheme="minorBidi"/>
          <w:noProof/>
          <w:szCs w:val="22"/>
        </w:rPr>
      </w:pPr>
      <w:hyperlink w:anchor="_Toc389056827" w:history="1">
        <w:r w:rsidR="00595A4A" w:rsidRPr="00C05C49">
          <w:rPr>
            <w:rStyle w:val="Hyperlink"/>
            <w:noProof/>
          </w:rPr>
          <w:t>Section 2. Calculation Methods</w:t>
        </w:r>
        <w:r w:rsidR="00595A4A">
          <w:rPr>
            <w:noProof/>
            <w:webHidden/>
          </w:rPr>
          <w:tab/>
        </w:r>
        <w:r w:rsidR="00595A4A">
          <w:rPr>
            <w:noProof/>
            <w:webHidden/>
          </w:rPr>
          <w:fldChar w:fldCharType="begin"/>
        </w:r>
        <w:r w:rsidR="00595A4A">
          <w:rPr>
            <w:noProof/>
            <w:webHidden/>
          </w:rPr>
          <w:instrText xml:space="preserve"> PAGEREF _Toc389056827 \h </w:instrText>
        </w:r>
        <w:r w:rsidR="00595A4A">
          <w:rPr>
            <w:noProof/>
            <w:webHidden/>
          </w:rPr>
        </w:r>
        <w:r w:rsidR="00595A4A">
          <w:rPr>
            <w:noProof/>
            <w:webHidden/>
          </w:rPr>
          <w:fldChar w:fldCharType="separate"/>
        </w:r>
        <w:r w:rsidR="00595A4A">
          <w:rPr>
            <w:noProof/>
            <w:webHidden/>
          </w:rPr>
          <w:t>8</w:t>
        </w:r>
        <w:r w:rsidR="00595A4A">
          <w:rPr>
            <w:noProof/>
            <w:webHidden/>
          </w:rPr>
          <w:fldChar w:fldCharType="end"/>
        </w:r>
      </w:hyperlink>
    </w:p>
    <w:p w14:paraId="1C96DB0F" w14:textId="77777777" w:rsidR="00595A4A" w:rsidRDefault="00D45F95">
      <w:pPr>
        <w:pStyle w:val="TOC2"/>
        <w:tabs>
          <w:tab w:val="right" w:leader="dot" w:pos="9350"/>
        </w:tabs>
        <w:rPr>
          <w:rFonts w:asciiTheme="minorHAnsi" w:eastAsiaTheme="minorEastAsia" w:hAnsiTheme="minorHAnsi" w:cstheme="minorBidi"/>
          <w:noProof/>
          <w:szCs w:val="22"/>
        </w:rPr>
      </w:pPr>
      <w:hyperlink w:anchor="_Toc389056828" w:history="1">
        <w:r w:rsidR="00595A4A" w:rsidRPr="00C05C49">
          <w:rPr>
            <w:rStyle w:val="Hyperlink"/>
            <w:noProof/>
          </w:rPr>
          <w:t>Measure Application Type</w:t>
        </w:r>
        <w:r w:rsidR="00595A4A">
          <w:rPr>
            <w:noProof/>
            <w:webHidden/>
          </w:rPr>
          <w:tab/>
        </w:r>
        <w:r w:rsidR="00595A4A">
          <w:rPr>
            <w:noProof/>
            <w:webHidden/>
          </w:rPr>
          <w:fldChar w:fldCharType="begin"/>
        </w:r>
        <w:r w:rsidR="00595A4A">
          <w:rPr>
            <w:noProof/>
            <w:webHidden/>
          </w:rPr>
          <w:instrText xml:space="preserve"> PAGEREF _Toc389056828 \h </w:instrText>
        </w:r>
        <w:r w:rsidR="00595A4A">
          <w:rPr>
            <w:noProof/>
            <w:webHidden/>
          </w:rPr>
        </w:r>
        <w:r w:rsidR="00595A4A">
          <w:rPr>
            <w:noProof/>
            <w:webHidden/>
          </w:rPr>
          <w:fldChar w:fldCharType="separate"/>
        </w:r>
        <w:r w:rsidR="00595A4A">
          <w:rPr>
            <w:noProof/>
            <w:webHidden/>
          </w:rPr>
          <w:t>8</w:t>
        </w:r>
        <w:r w:rsidR="00595A4A">
          <w:rPr>
            <w:noProof/>
            <w:webHidden/>
          </w:rPr>
          <w:fldChar w:fldCharType="end"/>
        </w:r>
      </w:hyperlink>
    </w:p>
    <w:p w14:paraId="625E8884" w14:textId="77777777" w:rsidR="00595A4A" w:rsidRDefault="00D45F95">
      <w:pPr>
        <w:pStyle w:val="TOC2"/>
        <w:tabs>
          <w:tab w:val="right" w:leader="dot" w:pos="9350"/>
        </w:tabs>
        <w:rPr>
          <w:rFonts w:asciiTheme="minorHAnsi" w:eastAsiaTheme="minorEastAsia" w:hAnsiTheme="minorHAnsi" w:cstheme="minorBidi"/>
          <w:noProof/>
          <w:szCs w:val="22"/>
        </w:rPr>
      </w:pPr>
      <w:hyperlink w:anchor="_Toc389056829" w:history="1">
        <w:r w:rsidR="00595A4A" w:rsidRPr="00C05C49">
          <w:rPr>
            <w:rStyle w:val="Hyperlink"/>
            <w:noProof/>
          </w:rPr>
          <w:t>Measure Life Basis</w:t>
        </w:r>
        <w:r w:rsidR="00595A4A">
          <w:rPr>
            <w:noProof/>
            <w:webHidden/>
          </w:rPr>
          <w:tab/>
        </w:r>
        <w:r w:rsidR="00595A4A">
          <w:rPr>
            <w:noProof/>
            <w:webHidden/>
          </w:rPr>
          <w:fldChar w:fldCharType="begin"/>
        </w:r>
        <w:r w:rsidR="00595A4A">
          <w:rPr>
            <w:noProof/>
            <w:webHidden/>
          </w:rPr>
          <w:instrText xml:space="preserve"> PAGEREF _Toc389056829 \h </w:instrText>
        </w:r>
        <w:r w:rsidR="00595A4A">
          <w:rPr>
            <w:noProof/>
            <w:webHidden/>
          </w:rPr>
        </w:r>
        <w:r w:rsidR="00595A4A">
          <w:rPr>
            <w:noProof/>
            <w:webHidden/>
          </w:rPr>
          <w:fldChar w:fldCharType="separate"/>
        </w:r>
        <w:r w:rsidR="00595A4A">
          <w:rPr>
            <w:noProof/>
            <w:webHidden/>
          </w:rPr>
          <w:t>8</w:t>
        </w:r>
        <w:r w:rsidR="00595A4A">
          <w:rPr>
            <w:noProof/>
            <w:webHidden/>
          </w:rPr>
          <w:fldChar w:fldCharType="end"/>
        </w:r>
      </w:hyperlink>
    </w:p>
    <w:p w14:paraId="5FA82763" w14:textId="77777777" w:rsidR="00595A4A" w:rsidRDefault="00D45F95">
      <w:pPr>
        <w:pStyle w:val="TOC2"/>
        <w:tabs>
          <w:tab w:val="right" w:leader="dot" w:pos="9350"/>
        </w:tabs>
        <w:rPr>
          <w:rFonts w:asciiTheme="minorHAnsi" w:eastAsiaTheme="minorEastAsia" w:hAnsiTheme="minorHAnsi" w:cstheme="minorBidi"/>
          <w:noProof/>
          <w:szCs w:val="22"/>
        </w:rPr>
      </w:pPr>
      <w:hyperlink w:anchor="_Toc389056830" w:history="1">
        <w:r w:rsidR="00595A4A" w:rsidRPr="00C05C49">
          <w:rPr>
            <w:rStyle w:val="Hyperlink"/>
            <w:noProof/>
          </w:rPr>
          <w:t>First Baseline Period: Energy Savings Baseline</w:t>
        </w:r>
        <w:r w:rsidR="00595A4A">
          <w:rPr>
            <w:noProof/>
            <w:webHidden/>
          </w:rPr>
          <w:tab/>
        </w:r>
        <w:r w:rsidR="00595A4A">
          <w:rPr>
            <w:noProof/>
            <w:webHidden/>
          </w:rPr>
          <w:fldChar w:fldCharType="begin"/>
        </w:r>
        <w:r w:rsidR="00595A4A">
          <w:rPr>
            <w:noProof/>
            <w:webHidden/>
          </w:rPr>
          <w:instrText xml:space="preserve"> PAGEREF _Toc389056830 \h </w:instrText>
        </w:r>
        <w:r w:rsidR="00595A4A">
          <w:rPr>
            <w:noProof/>
            <w:webHidden/>
          </w:rPr>
        </w:r>
        <w:r w:rsidR="00595A4A">
          <w:rPr>
            <w:noProof/>
            <w:webHidden/>
          </w:rPr>
          <w:fldChar w:fldCharType="separate"/>
        </w:r>
        <w:r w:rsidR="00595A4A">
          <w:rPr>
            <w:noProof/>
            <w:webHidden/>
          </w:rPr>
          <w:t>8</w:t>
        </w:r>
        <w:r w:rsidR="00595A4A">
          <w:rPr>
            <w:noProof/>
            <w:webHidden/>
          </w:rPr>
          <w:fldChar w:fldCharType="end"/>
        </w:r>
      </w:hyperlink>
    </w:p>
    <w:p w14:paraId="50FBEF55" w14:textId="77777777" w:rsidR="00595A4A" w:rsidRDefault="00D45F95">
      <w:pPr>
        <w:pStyle w:val="TOC2"/>
        <w:tabs>
          <w:tab w:val="right" w:leader="dot" w:pos="9350"/>
        </w:tabs>
        <w:rPr>
          <w:rFonts w:asciiTheme="minorHAnsi" w:eastAsiaTheme="minorEastAsia" w:hAnsiTheme="minorHAnsi" w:cstheme="minorBidi"/>
          <w:noProof/>
          <w:szCs w:val="22"/>
        </w:rPr>
      </w:pPr>
      <w:hyperlink w:anchor="_Toc389056831" w:history="1">
        <w:r w:rsidR="00595A4A" w:rsidRPr="00C05C49">
          <w:rPr>
            <w:rStyle w:val="Hyperlink"/>
            <w:noProof/>
          </w:rPr>
          <w:t>Second Baseline Period: Energy Savings Baseline</w:t>
        </w:r>
        <w:r w:rsidR="00595A4A">
          <w:rPr>
            <w:noProof/>
            <w:webHidden/>
          </w:rPr>
          <w:tab/>
        </w:r>
        <w:r w:rsidR="00595A4A">
          <w:rPr>
            <w:noProof/>
            <w:webHidden/>
          </w:rPr>
          <w:fldChar w:fldCharType="begin"/>
        </w:r>
        <w:r w:rsidR="00595A4A">
          <w:rPr>
            <w:noProof/>
            <w:webHidden/>
          </w:rPr>
          <w:instrText xml:space="preserve"> PAGEREF _Toc389056831 \h </w:instrText>
        </w:r>
        <w:r w:rsidR="00595A4A">
          <w:rPr>
            <w:noProof/>
            <w:webHidden/>
          </w:rPr>
        </w:r>
        <w:r w:rsidR="00595A4A">
          <w:rPr>
            <w:noProof/>
            <w:webHidden/>
          </w:rPr>
          <w:fldChar w:fldCharType="separate"/>
        </w:r>
        <w:r w:rsidR="00595A4A">
          <w:rPr>
            <w:noProof/>
            <w:webHidden/>
          </w:rPr>
          <w:t>8</w:t>
        </w:r>
        <w:r w:rsidR="00595A4A">
          <w:rPr>
            <w:noProof/>
            <w:webHidden/>
          </w:rPr>
          <w:fldChar w:fldCharType="end"/>
        </w:r>
      </w:hyperlink>
    </w:p>
    <w:p w14:paraId="6C197F12" w14:textId="77777777" w:rsidR="00595A4A" w:rsidRDefault="00D45F95">
      <w:pPr>
        <w:pStyle w:val="TOC2"/>
        <w:tabs>
          <w:tab w:val="right" w:leader="dot" w:pos="9350"/>
        </w:tabs>
        <w:rPr>
          <w:rFonts w:asciiTheme="minorHAnsi" w:eastAsiaTheme="minorEastAsia" w:hAnsiTheme="minorHAnsi" w:cstheme="minorBidi"/>
          <w:noProof/>
          <w:szCs w:val="22"/>
        </w:rPr>
      </w:pPr>
      <w:hyperlink w:anchor="_Toc389056832" w:history="1">
        <w:r w:rsidR="00595A4A" w:rsidRPr="00C05C49">
          <w:rPr>
            <w:rStyle w:val="Hyperlink"/>
            <w:noProof/>
          </w:rPr>
          <w:t>2.1 Electric Energy Savings Estimation Methodologies</w:t>
        </w:r>
        <w:r w:rsidR="00595A4A">
          <w:rPr>
            <w:noProof/>
            <w:webHidden/>
          </w:rPr>
          <w:tab/>
        </w:r>
        <w:r w:rsidR="00595A4A">
          <w:rPr>
            <w:noProof/>
            <w:webHidden/>
          </w:rPr>
          <w:fldChar w:fldCharType="begin"/>
        </w:r>
        <w:r w:rsidR="00595A4A">
          <w:rPr>
            <w:noProof/>
            <w:webHidden/>
          </w:rPr>
          <w:instrText xml:space="preserve"> PAGEREF _Toc389056832 \h </w:instrText>
        </w:r>
        <w:r w:rsidR="00595A4A">
          <w:rPr>
            <w:noProof/>
            <w:webHidden/>
          </w:rPr>
        </w:r>
        <w:r w:rsidR="00595A4A">
          <w:rPr>
            <w:noProof/>
            <w:webHidden/>
          </w:rPr>
          <w:fldChar w:fldCharType="separate"/>
        </w:r>
        <w:r w:rsidR="00595A4A">
          <w:rPr>
            <w:noProof/>
            <w:webHidden/>
          </w:rPr>
          <w:t>8</w:t>
        </w:r>
        <w:r w:rsidR="00595A4A">
          <w:rPr>
            <w:noProof/>
            <w:webHidden/>
          </w:rPr>
          <w:fldChar w:fldCharType="end"/>
        </w:r>
      </w:hyperlink>
    </w:p>
    <w:p w14:paraId="292CC4A9" w14:textId="77777777" w:rsidR="00595A4A" w:rsidRDefault="00D45F95">
      <w:pPr>
        <w:pStyle w:val="TOC2"/>
        <w:tabs>
          <w:tab w:val="right" w:leader="dot" w:pos="9350"/>
        </w:tabs>
        <w:rPr>
          <w:rFonts w:asciiTheme="minorHAnsi" w:eastAsiaTheme="minorEastAsia" w:hAnsiTheme="minorHAnsi" w:cstheme="minorBidi"/>
          <w:noProof/>
          <w:szCs w:val="22"/>
        </w:rPr>
      </w:pPr>
      <w:hyperlink w:anchor="_Toc389056833" w:history="1">
        <w:r w:rsidR="00595A4A" w:rsidRPr="00C05C49">
          <w:rPr>
            <w:rStyle w:val="Hyperlink"/>
            <w:noProof/>
          </w:rPr>
          <w:t>2.2. Demand Reduction Estimation Methodologies</w:t>
        </w:r>
        <w:r w:rsidR="00595A4A">
          <w:rPr>
            <w:noProof/>
            <w:webHidden/>
          </w:rPr>
          <w:tab/>
        </w:r>
        <w:r w:rsidR="00595A4A">
          <w:rPr>
            <w:noProof/>
            <w:webHidden/>
          </w:rPr>
          <w:fldChar w:fldCharType="begin"/>
        </w:r>
        <w:r w:rsidR="00595A4A">
          <w:rPr>
            <w:noProof/>
            <w:webHidden/>
          </w:rPr>
          <w:instrText xml:space="preserve"> PAGEREF _Toc389056833 \h </w:instrText>
        </w:r>
        <w:r w:rsidR="00595A4A">
          <w:rPr>
            <w:noProof/>
            <w:webHidden/>
          </w:rPr>
        </w:r>
        <w:r w:rsidR="00595A4A">
          <w:rPr>
            <w:noProof/>
            <w:webHidden/>
          </w:rPr>
          <w:fldChar w:fldCharType="separate"/>
        </w:r>
        <w:r w:rsidR="00595A4A">
          <w:rPr>
            <w:noProof/>
            <w:webHidden/>
          </w:rPr>
          <w:t>8</w:t>
        </w:r>
        <w:r w:rsidR="00595A4A">
          <w:rPr>
            <w:noProof/>
            <w:webHidden/>
          </w:rPr>
          <w:fldChar w:fldCharType="end"/>
        </w:r>
      </w:hyperlink>
    </w:p>
    <w:p w14:paraId="35814942" w14:textId="77777777" w:rsidR="00595A4A" w:rsidRDefault="00D45F95">
      <w:pPr>
        <w:pStyle w:val="TOC2"/>
        <w:tabs>
          <w:tab w:val="right" w:leader="dot" w:pos="9350"/>
        </w:tabs>
        <w:rPr>
          <w:rFonts w:asciiTheme="minorHAnsi" w:eastAsiaTheme="minorEastAsia" w:hAnsiTheme="minorHAnsi" w:cstheme="minorBidi"/>
          <w:noProof/>
          <w:szCs w:val="22"/>
        </w:rPr>
      </w:pPr>
      <w:hyperlink w:anchor="_Toc389056834" w:history="1">
        <w:r w:rsidR="00595A4A" w:rsidRPr="00C05C49">
          <w:rPr>
            <w:rStyle w:val="Hyperlink"/>
            <w:noProof/>
          </w:rPr>
          <w:t>2.3. Gas Energy Savings Estimation Methodologies</w:t>
        </w:r>
        <w:r w:rsidR="00595A4A">
          <w:rPr>
            <w:noProof/>
            <w:webHidden/>
          </w:rPr>
          <w:tab/>
        </w:r>
        <w:r w:rsidR="00595A4A">
          <w:rPr>
            <w:noProof/>
            <w:webHidden/>
          </w:rPr>
          <w:fldChar w:fldCharType="begin"/>
        </w:r>
        <w:r w:rsidR="00595A4A">
          <w:rPr>
            <w:noProof/>
            <w:webHidden/>
          </w:rPr>
          <w:instrText xml:space="preserve"> PAGEREF _Toc389056834 \h </w:instrText>
        </w:r>
        <w:r w:rsidR="00595A4A">
          <w:rPr>
            <w:noProof/>
            <w:webHidden/>
          </w:rPr>
        </w:r>
        <w:r w:rsidR="00595A4A">
          <w:rPr>
            <w:noProof/>
            <w:webHidden/>
          </w:rPr>
          <w:fldChar w:fldCharType="separate"/>
        </w:r>
        <w:r w:rsidR="00595A4A">
          <w:rPr>
            <w:noProof/>
            <w:webHidden/>
          </w:rPr>
          <w:t>8</w:t>
        </w:r>
        <w:r w:rsidR="00595A4A">
          <w:rPr>
            <w:noProof/>
            <w:webHidden/>
          </w:rPr>
          <w:fldChar w:fldCharType="end"/>
        </w:r>
      </w:hyperlink>
    </w:p>
    <w:p w14:paraId="3BE435DB" w14:textId="77777777" w:rsidR="00595A4A" w:rsidRDefault="00D45F95">
      <w:pPr>
        <w:pStyle w:val="TOC3"/>
        <w:tabs>
          <w:tab w:val="right" w:leader="dot" w:pos="9350"/>
        </w:tabs>
        <w:rPr>
          <w:rFonts w:asciiTheme="minorHAnsi" w:eastAsiaTheme="minorEastAsia" w:hAnsiTheme="minorHAnsi" w:cstheme="minorBidi"/>
          <w:noProof/>
          <w:szCs w:val="22"/>
        </w:rPr>
      </w:pPr>
      <w:hyperlink w:anchor="_Toc389056835" w:history="1">
        <w:r w:rsidR="00595A4A" w:rsidRPr="00C05C49">
          <w:rPr>
            <w:rStyle w:val="Hyperlink"/>
            <w:noProof/>
          </w:rPr>
          <w:t>2.3.1. Gas Storage Measures (HA58):</w:t>
        </w:r>
        <w:r w:rsidR="00595A4A">
          <w:rPr>
            <w:noProof/>
            <w:webHidden/>
          </w:rPr>
          <w:tab/>
        </w:r>
        <w:r w:rsidR="00595A4A">
          <w:rPr>
            <w:noProof/>
            <w:webHidden/>
          </w:rPr>
          <w:fldChar w:fldCharType="begin"/>
        </w:r>
        <w:r w:rsidR="00595A4A">
          <w:rPr>
            <w:noProof/>
            <w:webHidden/>
          </w:rPr>
          <w:instrText xml:space="preserve"> PAGEREF _Toc389056835 \h </w:instrText>
        </w:r>
        <w:r w:rsidR="00595A4A">
          <w:rPr>
            <w:noProof/>
            <w:webHidden/>
          </w:rPr>
        </w:r>
        <w:r w:rsidR="00595A4A">
          <w:rPr>
            <w:noProof/>
            <w:webHidden/>
          </w:rPr>
          <w:fldChar w:fldCharType="separate"/>
        </w:r>
        <w:r w:rsidR="00595A4A">
          <w:rPr>
            <w:noProof/>
            <w:webHidden/>
          </w:rPr>
          <w:t>8</w:t>
        </w:r>
        <w:r w:rsidR="00595A4A">
          <w:rPr>
            <w:noProof/>
            <w:webHidden/>
          </w:rPr>
          <w:fldChar w:fldCharType="end"/>
        </w:r>
      </w:hyperlink>
    </w:p>
    <w:p w14:paraId="3CF2D3F9" w14:textId="77777777" w:rsidR="00595A4A" w:rsidRDefault="00D45F95">
      <w:pPr>
        <w:pStyle w:val="TOC3"/>
        <w:tabs>
          <w:tab w:val="right" w:leader="dot" w:pos="9350"/>
        </w:tabs>
        <w:rPr>
          <w:rFonts w:asciiTheme="minorHAnsi" w:eastAsiaTheme="minorEastAsia" w:hAnsiTheme="minorHAnsi" w:cstheme="minorBidi"/>
          <w:noProof/>
          <w:szCs w:val="22"/>
        </w:rPr>
      </w:pPr>
      <w:hyperlink w:anchor="_Toc389056836" w:history="1">
        <w:r w:rsidR="00595A4A" w:rsidRPr="00C05C49">
          <w:rPr>
            <w:rStyle w:val="Hyperlink"/>
            <w:noProof/>
          </w:rPr>
          <w:t>2.3.2. Condensing Tankless Measure (HA59):</w:t>
        </w:r>
        <w:r w:rsidR="00595A4A">
          <w:rPr>
            <w:noProof/>
            <w:webHidden/>
          </w:rPr>
          <w:tab/>
        </w:r>
        <w:r w:rsidR="00595A4A">
          <w:rPr>
            <w:noProof/>
            <w:webHidden/>
          </w:rPr>
          <w:fldChar w:fldCharType="begin"/>
        </w:r>
        <w:r w:rsidR="00595A4A">
          <w:rPr>
            <w:noProof/>
            <w:webHidden/>
          </w:rPr>
          <w:instrText xml:space="preserve"> PAGEREF _Toc389056836 \h </w:instrText>
        </w:r>
        <w:r w:rsidR="00595A4A">
          <w:rPr>
            <w:noProof/>
            <w:webHidden/>
          </w:rPr>
        </w:r>
        <w:r w:rsidR="00595A4A">
          <w:rPr>
            <w:noProof/>
            <w:webHidden/>
          </w:rPr>
          <w:fldChar w:fldCharType="separate"/>
        </w:r>
        <w:r w:rsidR="00595A4A">
          <w:rPr>
            <w:noProof/>
            <w:webHidden/>
          </w:rPr>
          <w:t>10</w:t>
        </w:r>
        <w:r w:rsidR="00595A4A">
          <w:rPr>
            <w:noProof/>
            <w:webHidden/>
          </w:rPr>
          <w:fldChar w:fldCharType="end"/>
        </w:r>
      </w:hyperlink>
    </w:p>
    <w:p w14:paraId="4ABAC0E3" w14:textId="77777777" w:rsidR="00595A4A" w:rsidRDefault="00D45F95">
      <w:pPr>
        <w:pStyle w:val="TOC1"/>
        <w:tabs>
          <w:tab w:val="right" w:leader="dot" w:pos="9350"/>
        </w:tabs>
        <w:rPr>
          <w:rFonts w:asciiTheme="minorHAnsi" w:eastAsiaTheme="minorEastAsia" w:hAnsiTheme="minorHAnsi" w:cstheme="minorBidi"/>
          <w:noProof/>
          <w:szCs w:val="22"/>
        </w:rPr>
      </w:pPr>
      <w:hyperlink w:anchor="_Toc389056837" w:history="1">
        <w:r w:rsidR="00595A4A" w:rsidRPr="00C05C49">
          <w:rPr>
            <w:rStyle w:val="Hyperlink"/>
            <w:noProof/>
          </w:rPr>
          <w:t>Section 3. Load Shapes</w:t>
        </w:r>
        <w:r w:rsidR="00595A4A">
          <w:rPr>
            <w:noProof/>
            <w:webHidden/>
          </w:rPr>
          <w:tab/>
        </w:r>
        <w:r w:rsidR="00595A4A">
          <w:rPr>
            <w:noProof/>
            <w:webHidden/>
          </w:rPr>
          <w:fldChar w:fldCharType="begin"/>
        </w:r>
        <w:r w:rsidR="00595A4A">
          <w:rPr>
            <w:noProof/>
            <w:webHidden/>
          </w:rPr>
          <w:instrText xml:space="preserve"> PAGEREF _Toc389056837 \h </w:instrText>
        </w:r>
        <w:r w:rsidR="00595A4A">
          <w:rPr>
            <w:noProof/>
            <w:webHidden/>
          </w:rPr>
        </w:r>
        <w:r w:rsidR="00595A4A">
          <w:rPr>
            <w:noProof/>
            <w:webHidden/>
          </w:rPr>
          <w:fldChar w:fldCharType="separate"/>
        </w:r>
        <w:r w:rsidR="00595A4A">
          <w:rPr>
            <w:noProof/>
            <w:webHidden/>
          </w:rPr>
          <w:t>12</w:t>
        </w:r>
        <w:r w:rsidR="00595A4A">
          <w:rPr>
            <w:noProof/>
            <w:webHidden/>
          </w:rPr>
          <w:fldChar w:fldCharType="end"/>
        </w:r>
      </w:hyperlink>
    </w:p>
    <w:p w14:paraId="79869E9A" w14:textId="77777777" w:rsidR="00595A4A" w:rsidRDefault="00D45F95">
      <w:pPr>
        <w:pStyle w:val="TOC2"/>
        <w:tabs>
          <w:tab w:val="right" w:leader="dot" w:pos="9350"/>
        </w:tabs>
        <w:rPr>
          <w:rFonts w:asciiTheme="minorHAnsi" w:eastAsiaTheme="minorEastAsia" w:hAnsiTheme="minorHAnsi" w:cstheme="minorBidi"/>
          <w:noProof/>
          <w:szCs w:val="22"/>
        </w:rPr>
      </w:pPr>
      <w:hyperlink w:anchor="_Toc389056838" w:history="1">
        <w:r w:rsidR="00595A4A" w:rsidRPr="00C05C49">
          <w:rPr>
            <w:rStyle w:val="Hyperlink"/>
            <w:noProof/>
          </w:rPr>
          <w:t>3.1 Base Case Load Shapes</w:t>
        </w:r>
        <w:r w:rsidR="00595A4A">
          <w:rPr>
            <w:noProof/>
            <w:webHidden/>
          </w:rPr>
          <w:tab/>
        </w:r>
        <w:r w:rsidR="00595A4A">
          <w:rPr>
            <w:noProof/>
            <w:webHidden/>
          </w:rPr>
          <w:fldChar w:fldCharType="begin"/>
        </w:r>
        <w:r w:rsidR="00595A4A">
          <w:rPr>
            <w:noProof/>
            <w:webHidden/>
          </w:rPr>
          <w:instrText xml:space="preserve"> PAGEREF _Toc389056838 \h </w:instrText>
        </w:r>
        <w:r w:rsidR="00595A4A">
          <w:rPr>
            <w:noProof/>
            <w:webHidden/>
          </w:rPr>
        </w:r>
        <w:r w:rsidR="00595A4A">
          <w:rPr>
            <w:noProof/>
            <w:webHidden/>
          </w:rPr>
          <w:fldChar w:fldCharType="separate"/>
        </w:r>
        <w:r w:rsidR="00595A4A">
          <w:rPr>
            <w:noProof/>
            <w:webHidden/>
          </w:rPr>
          <w:t>12</w:t>
        </w:r>
        <w:r w:rsidR="00595A4A">
          <w:rPr>
            <w:noProof/>
            <w:webHidden/>
          </w:rPr>
          <w:fldChar w:fldCharType="end"/>
        </w:r>
      </w:hyperlink>
    </w:p>
    <w:p w14:paraId="3C7F677E" w14:textId="77777777" w:rsidR="00595A4A" w:rsidRDefault="00D45F95">
      <w:pPr>
        <w:pStyle w:val="TOC2"/>
        <w:tabs>
          <w:tab w:val="right" w:leader="dot" w:pos="9350"/>
        </w:tabs>
        <w:rPr>
          <w:rFonts w:asciiTheme="minorHAnsi" w:eastAsiaTheme="minorEastAsia" w:hAnsiTheme="minorHAnsi" w:cstheme="minorBidi"/>
          <w:noProof/>
          <w:szCs w:val="22"/>
        </w:rPr>
      </w:pPr>
      <w:hyperlink w:anchor="_Toc389056839" w:history="1">
        <w:r w:rsidR="00595A4A" w:rsidRPr="00C05C49">
          <w:rPr>
            <w:rStyle w:val="Hyperlink"/>
            <w:noProof/>
          </w:rPr>
          <w:t>3.2 Measure Load Shapes</w:t>
        </w:r>
        <w:r w:rsidR="00595A4A">
          <w:rPr>
            <w:noProof/>
            <w:webHidden/>
          </w:rPr>
          <w:tab/>
        </w:r>
        <w:r w:rsidR="00595A4A">
          <w:rPr>
            <w:noProof/>
            <w:webHidden/>
          </w:rPr>
          <w:fldChar w:fldCharType="begin"/>
        </w:r>
        <w:r w:rsidR="00595A4A">
          <w:rPr>
            <w:noProof/>
            <w:webHidden/>
          </w:rPr>
          <w:instrText xml:space="preserve"> PAGEREF _Toc389056839 \h </w:instrText>
        </w:r>
        <w:r w:rsidR="00595A4A">
          <w:rPr>
            <w:noProof/>
            <w:webHidden/>
          </w:rPr>
        </w:r>
        <w:r w:rsidR="00595A4A">
          <w:rPr>
            <w:noProof/>
            <w:webHidden/>
          </w:rPr>
          <w:fldChar w:fldCharType="separate"/>
        </w:r>
        <w:r w:rsidR="00595A4A">
          <w:rPr>
            <w:noProof/>
            <w:webHidden/>
          </w:rPr>
          <w:t>12</w:t>
        </w:r>
        <w:r w:rsidR="00595A4A">
          <w:rPr>
            <w:noProof/>
            <w:webHidden/>
          </w:rPr>
          <w:fldChar w:fldCharType="end"/>
        </w:r>
      </w:hyperlink>
    </w:p>
    <w:p w14:paraId="7EB215D3" w14:textId="77777777" w:rsidR="00595A4A" w:rsidRDefault="00D45F95">
      <w:pPr>
        <w:pStyle w:val="TOC1"/>
        <w:tabs>
          <w:tab w:val="right" w:leader="dot" w:pos="9350"/>
        </w:tabs>
        <w:rPr>
          <w:rFonts w:asciiTheme="minorHAnsi" w:eastAsiaTheme="minorEastAsia" w:hAnsiTheme="minorHAnsi" w:cstheme="minorBidi"/>
          <w:noProof/>
          <w:szCs w:val="22"/>
        </w:rPr>
      </w:pPr>
      <w:hyperlink w:anchor="_Toc389056840" w:history="1">
        <w:r w:rsidR="00595A4A" w:rsidRPr="00C05C49">
          <w:rPr>
            <w:rStyle w:val="Hyperlink"/>
            <w:noProof/>
          </w:rPr>
          <w:t>Section 4. Base Case &amp; Measure Costs</w:t>
        </w:r>
        <w:r w:rsidR="00595A4A">
          <w:rPr>
            <w:noProof/>
            <w:webHidden/>
          </w:rPr>
          <w:tab/>
        </w:r>
        <w:r w:rsidR="00595A4A">
          <w:rPr>
            <w:noProof/>
            <w:webHidden/>
          </w:rPr>
          <w:fldChar w:fldCharType="begin"/>
        </w:r>
        <w:r w:rsidR="00595A4A">
          <w:rPr>
            <w:noProof/>
            <w:webHidden/>
          </w:rPr>
          <w:instrText xml:space="preserve"> PAGEREF _Toc389056840 \h </w:instrText>
        </w:r>
        <w:r w:rsidR="00595A4A">
          <w:rPr>
            <w:noProof/>
            <w:webHidden/>
          </w:rPr>
        </w:r>
        <w:r w:rsidR="00595A4A">
          <w:rPr>
            <w:noProof/>
            <w:webHidden/>
          </w:rPr>
          <w:fldChar w:fldCharType="separate"/>
        </w:r>
        <w:r w:rsidR="00595A4A">
          <w:rPr>
            <w:noProof/>
            <w:webHidden/>
          </w:rPr>
          <w:t>13</w:t>
        </w:r>
        <w:r w:rsidR="00595A4A">
          <w:rPr>
            <w:noProof/>
            <w:webHidden/>
          </w:rPr>
          <w:fldChar w:fldCharType="end"/>
        </w:r>
      </w:hyperlink>
    </w:p>
    <w:p w14:paraId="10FC43AE" w14:textId="77777777" w:rsidR="00595A4A" w:rsidRDefault="00D45F95">
      <w:pPr>
        <w:pStyle w:val="TOC2"/>
        <w:tabs>
          <w:tab w:val="right" w:leader="dot" w:pos="9350"/>
        </w:tabs>
        <w:rPr>
          <w:rFonts w:asciiTheme="minorHAnsi" w:eastAsiaTheme="minorEastAsia" w:hAnsiTheme="minorHAnsi" w:cstheme="minorBidi"/>
          <w:noProof/>
          <w:szCs w:val="22"/>
        </w:rPr>
      </w:pPr>
      <w:hyperlink w:anchor="_Toc389056841" w:history="1">
        <w:r w:rsidR="00595A4A" w:rsidRPr="00C05C49">
          <w:rPr>
            <w:rStyle w:val="Hyperlink"/>
            <w:noProof/>
          </w:rPr>
          <w:t>4.2 Measure Case Costs</w:t>
        </w:r>
        <w:r w:rsidR="00595A4A">
          <w:rPr>
            <w:noProof/>
            <w:webHidden/>
          </w:rPr>
          <w:tab/>
        </w:r>
        <w:r w:rsidR="00595A4A">
          <w:rPr>
            <w:noProof/>
            <w:webHidden/>
          </w:rPr>
          <w:fldChar w:fldCharType="begin"/>
        </w:r>
        <w:r w:rsidR="00595A4A">
          <w:rPr>
            <w:noProof/>
            <w:webHidden/>
          </w:rPr>
          <w:instrText xml:space="preserve"> PAGEREF _Toc389056841 \h </w:instrText>
        </w:r>
        <w:r w:rsidR="00595A4A">
          <w:rPr>
            <w:noProof/>
            <w:webHidden/>
          </w:rPr>
        </w:r>
        <w:r w:rsidR="00595A4A">
          <w:rPr>
            <w:noProof/>
            <w:webHidden/>
          </w:rPr>
          <w:fldChar w:fldCharType="separate"/>
        </w:r>
        <w:r w:rsidR="00595A4A">
          <w:rPr>
            <w:noProof/>
            <w:webHidden/>
          </w:rPr>
          <w:t>14</w:t>
        </w:r>
        <w:r w:rsidR="00595A4A">
          <w:rPr>
            <w:noProof/>
            <w:webHidden/>
          </w:rPr>
          <w:fldChar w:fldCharType="end"/>
        </w:r>
      </w:hyperlink>
    </w:p>
    <w:p w14:paraId="38BD1FC9" w14:textId="77777777" w:rsidR="00595A4A" w:rsidRDefault="00D45F95">
      <w:pPr>
        <w:pStyle w:val="TOC2"/>
        <w:tabs>
          <w:tab w:val="right" w:leader="dot" w:pos="9350"/>
        </w:tabs>
        <w:rPr>
          <w:rFonts w:asciiTheme="minorHAnsi" w:eastAsiaTheme="minorEastAsia" w:hAnsiTheme="minorHAnsi" w:cstheme="minorBidi"/>
          <w:noProof/>
          <w:szCs w:val="22"/>
        </w:rPr>
      </w:pPr>
      <w:hyperlink w:anchor="_Toc389056842" w:history="1">
        <w:r w:rsidR="00595A4A" w:rsidRPr="00C05C49">
          <w:rPr>
            <w:rStyle w:val="Hyperlink"/>
            <w:noProof/>
          </w:rPr>
          <w:t>4.3 Incremental &amp; Full Measure Costs</w:t>
        </w:r>
        <w:r w:rsidR="00595A4A">
          <w:rPr>
            <w:noProof/>
            <w:webHidden/>
          </w:rPr>
          <w:tab/>
        </w:r>
        <w:r w:rsidR="00595A4A">
          <w:rPr>
            <w:noProof/>
            <w:webHidden/>
          </w:rPr>
          <w:fldChar w:fldCharType="begin"/>
        </w:r>
        <w:r w:rsidR="00595A4A">
          <w:rPr>
            <w:noProof/>
            <w:webHidden/>
          </w:rPr>
          <w:instrText xml:space="preserve"> PAGEREF _Toc389056842 \h </w:instrText>
        </w:r>
        <w:r w:rsidR="00595A4A">
          <w:rPr>
            <w:noProof/>
            <w:webHidden/>
          </w:rPr>
        </w:r>
        <w:r w:rsidR="00595A4A">
          <w:rPr>
            <w:noProof/>
            <w:webHidden/>
          </w:rPr>
          <w:fldChar w:fldCharType="separate"/>
        </w:r>
        <w:r w:rsidR="00595A4A">
          <w:rPr>
            <w:noProof/>
            <w:webHidden/>
          </w:rPr>
          <w:t>15</w:t>
        </w:r>
        <w:r w:rsidR="00595A4A">
          <w:rPr>
            <w:noProof/>
            <w:webHidden/>
          </w:rPr>
          <w:fldChar w:fldCharType="end"/>
        </w:r>
      </w:hyperlink>
    </w:p>
    <w:p w14:paraId="4A7936FD" w14:textId="77777777" w:rsidR="00595A4A" w:rsidRDefault="00D45F95">
      <w:pPr>
        <w:pStyle w:val="TOC3"/>
        <w:tabs>
          <w:tab w:val="right" w:leader="dot" w:pos="9350"/>
        </w:tabs>
        <w:rPr>
          <w:rFonts w:asciiTheme="minorHAnsi" w:eastAsiaTheme="minorEastAsia" w:hAnsiTheme="minorHAnsi" w:cstheme="minorBidi"/>
          <w:noProof/>
          <w:szCs w:val="22"/>
        </w:rPr>
      </w:pPr>
      <w:hyperlink w:anchor="_Toc389056843" w:history="1">
        <w:r w:rsidR="00595A4A" w:rsidRPr="00C05C49">
          <w:rPr>
            <w:rStyle w:val="Hyperlink"/>
            <w:noProof/>
          </w:rPr>
          <w:t>4.3.1 Gross Measure Cost</w:t>
        </w:r>
        <w:r w:rsidR="00595A4A">
          <w:rPr>
            <w:noProof/>
            <w:webHidden/>
          </w:rPr>
          <w:tab/>
        </w:r>
        <w:r w:rsidR="00595A4A">
          <w:rPr>
            <w:noProof/>
            <w:webHidden/>
          </w:rPr>
          <w:fldChar w:fldCharType="begin"/>
        </w:r>
        <w:r w:rsidR="00595A4A">
          <w:rPr>
            <w:noProof/>
            <w:webHidden/>
          </w:rPr>
          <w:instrText xml:space="preserve"> PAGEREF _Toc389056843 \h </w:instrText>
        </w:r>
        <w:r w:rsidR="00595A4A">
          <w:rPr>
            <w:noProof/>
            <w:webHidden/>
          </w:rPr>
        </w:r>
        <w:r w:rsidR="00595A4A">
          <w:rPr>
            <w:noProof/>
            <w:webHidden/>
          </w:rPr>
          <w:fldChar w:fldCharType="separate"/>
        </w:r>
        <w:r w:rsidR="00595A4A">
          <w:rPr>
            <w:noProof/>
            <w:webHidden/>
          </w:rPr>
          <w:t>15</w:t>
        </w:r>
        <w:r w:rsidR="00595A4A">
          <w:rPr>
            <w:noProof/>
            <w:webHidden/>
          </w:rPr>
          <w:fldChar w:fldCharType="end"/>
        </w:r>
      </w:hyperlink>
    </w:p>
    <w:p w14:paraId="273F6100" w14:textId="77777777" w:rsidR="00595A4A" w:rsidRDefault="00D45F95">
      <w:pPr>
        <w:pStyle w:val="TOC3"/>
        <w:tabs>
          <w:tab w:val="right" w:leader="dot" w:pos="9350"/>
        </w:tabs>
        <w:rPr>
          <w:rFonts w:asciiTheme="minorHAnsi" w:eastAsiaTheme="minorEastAsia" w:hAnsiTheme="minorHAnsi" w:cstheme="minorBidi"/>
          <w:noProof/>
          <w:szCs w:val="22"/>
        </w:rPr>
      </w:pPr>
      <w:hyperlink w:anchor="_Toc389056844" w:history="1">
        <w:r w:rsidR="00595A4A" w:rsidRPr="00C05C49">
          <w:rPr>
            <w:rStyle w:val="Hyperlink"/>
            <w:noProof/>
          </w:rPr>
          <w:t>4.3.2 Incremental Measure Costs</w:t>
        </w:r>
        <w:r w:rsidR="00595A4A">
          <w:rPr>
            <w:noProof/>
            <w:webHidden/>
          </w:rPr>
          <w:tab/>
        </w:r>
        <w:r w:rsidR="00595A4A">
          <w:rPr>
            <w:noProof/>
            <w:webHidden/>
          </w:rPr>
          <w:fldChar w:fldCharType="begin"/>
        </w:r>
        <w:r w:rsidR="00595A4A">
          <w:rPr>
            <w:noProof/>
            <w:webHidden/>
          </w:rPr>
          <w:instrText xml:space="preserve"> PAGEREF _Toc389056844 \h </w:instrText>
        </w:r>
        <w:r w:rsidR="00595A4A">
          <w:rPr>
            <w:noProof/>
            <w:webHidden/>
          </w:rPr>
        </w:r>
        <w:r w:rsidR="00595A4A">
          <w:rPr>
            <w:noProof/>
            <w:webHidden/>
          </w:rPr>
          <w:fldChar w:fldCharType="separate"/>
        </w:r>
        <w:r w:rsidR="00595A4A">
          <w:rPr>
            <w:noProof/>
            <w:webHidden/>
          </w:rPr>
          <w:t>15</w:t>
        </w:r>
        <w:r w:rsidR="00595A4A">
          <w:rPr>
            <w:noProof/>
            <w:webHidden/>
          </w:rPr>
          <w:fldChar w:fldCharType="end"/>
        </w:r>
      </w:hyperlink>
    </w:p>
    <w:p w14:paraId="457915B7" w14:textId="6D08F4DA" w:rsidR="00595A4A" w:rsidRDefault="00595A4A">
      <w:pPr>
        <w:pStyle w:val="TOC1"/>
        <w:tabs>
          <w:tab w:val="right" w:leader="dot" w:pos="9350"/>
        </w:tabs>
        <w:rPr>
          <w:rFonts w:asciiTheme="minorHAnsi" w:eastAsiaTheme="minorEastAsia" w:hAnsiTheme="minorHAnsi" w:cstheme="minorBidi"/>
          <w:noProof/>
          <w:szCs w:val="22"/>
        </w:rPr>
      </w:pPr>
      <w:bookmarkStart w:id="18" w:name="_GoBack"/>
      <w:bookmarkEnd w:id="18"/>
    </w:p>
    <w:p w14:paraId="393A0A92" w14:textId="77777777" w:rsidR="001E4C31" w:rsidRDefault="001E4C31">
      <w:r>
        <w:rPr>
          <w:b/>
          <w:bCs/>
          <w:noProof/>
        </w:rPr>
        <w:fldChar w:fldCharType="end"/>
      </w:r>
    </w:p>
    <w:p w14:paraId="393A0A93" w14:textId="77777777" w:rsidR="00ED21EE" w:rsidRDefault="006559C8" w:rsidP="00FC4D55">
      <w:pPr>
        <w:pStyle w:val="Heading1"/>
        <w:jc w:val="both"/>
      </w:pPr>
      <w:r>
        <w:br w:type="page"/>
      </w:r>
      <w:bookmarkStart w:id="19" w:name="_Toc172205729"/>
      <w:bookmarkStart w:id="20" w:name="_Toc304800199"/>
      <w:bookmarkStart w:id="21" w:name="_Toc324318335"/>
      <w:bookmarkStart w:id="22" w:name="_Toc324340479"/>
      <w:bookmarkStart w:id="23" w:name="_Toc389056815"/>
      <w:r w:rsidR="00ED21EE">
        <w:lastRenderedPageBreak/>
        <w:t>List of Tables</w:t>
      </w:r>
      <w:bookmarkEnd w:id="19"/>
      <w:bookmarkEnd w:id="20"/>
      <w:bookmarkEnd w:id="21"/>
      <w:bookmarkEnd w:id="22"/>
      <w:bookmarkEnd w:id="23"/>
    </w:p>
    <w:p w14:paraId="393A0A94" w14:textId="77777777" w:rsidR="003B6B5B" w:rsidRPr="0064609B" w:rsidRDefault="00ED21EE" w:rsidP="00FC4D55">
      <w:pPr>
        <w:pStyle w:val="TableofFigures"/>
        <w:tabs>
          <w:tab w:val="right" w:leader="dot" w:pos="9350"/>
        </w:tabs>
        <w:jc w:val="both"/>
        <w:rPr>
          <w:rFonts w:ascii="Calibri" w:hAnsi="Calibri"/>
          <w:noProof/>
          <w:szCs w:val="22"/>
        </w:rPr>
      </w:pPr>
      <w:r>
        <w:fldChar w:fldCharType="begin"/>
      </w:r>
      <w:r>
        <w:instrText xml:space="preserve"> TOC \h \z \c "Table" </w:instrText>
      </w:r>
      <w:r>
        <w:fldChar w:fldCharType="separate"/>
      </w:r>
      <w:hyperlink w:anchor="_Toc324427642" w:history="1">
        <w:r w:rsidR="003B6B5B" w:rsidRPr="00302DA8">
          <w:rPr>
            <w:rStyle w:val="Hyperlink"/>
            <w:noProof/>
          </w:rPr>
          <w:t>Table 1</w:t>
        </w:r>
        <w:r w:rsidR="003B6B5B" w:rsidRPr="00302DA8">
          <w:rPr>
            <w:rStyle w:val="Hyperlink"/>
            <w:rFonts w:ascii="Calibri" w:hAnsi="Calibri" w:cs="Calibri"/>
            <w:noProof/>
          </w:rPr>
          <w:t xml:space="preserve"> </w:t>
        </w:r>
        <w:r w:rsidR="003B6B5B" w:rsidRPr="00302DA8">
          <w:rPr>
            <w:rStyle w:val="Hyperlink"/>
            <w:rFonts w:cs="Arial"/>
            <w:noProof/>
          </w:rPr>
          <w:t>Measure Application Type</w:t>
        </w:r>
        <w:r w:rsidR="003B6B5B">
          <w:rPr>
            <w:noProof/>
            <w:webHidden/>
          </w:rPr>
          <w:tab/>
        </w:r>
        <w:r w:rsidR="003B6B5B">
          <w:rPr>
            <w:noProof/>
            <w:webHidden/>
          </w:rPr>
          <w:fldChar w:fldCharType="begin"/>
        </w:r>
        <w:r w:rsidR="003B6B5B">
          <w:rPr>
            <w:noProof/>
            <w:webHidden/>
          </w:rPr>
          <w:instrText xml:space="preserve"> PAGEREF _Toc324427642 \h </w:instrText>
        </w:r>
        <w:r w:rsidR="003B6B5B">
          <w:rPr>
            <w:noProof/>
            <w:webHidden/>
          </w:rPr>
        </w:r>
        <w:r w:rsidR="003B6B5B">
          <w:rPr>
            <w:noProof/>
            <w:webHidden/>
          </w:rPr>
          <w:fldChar w:fldCharType="separate"/>
        </w:r>
        <w:r w:rsidR="00406EDD">
          <w:rPr>
            <w:noProof/>
            <w:webHidden/>
          </w:rPr>
          <w:t>2</w:t>
        </w:r>
        <w:r w:rsidR="003B6B5B">
          <w:rPr>
            <w:noProof/>
            <w:webHidden/>
          </w:rPr>
          <w:fldChar w:fldCharType="end"/>
        </w:r>
      </w:hyperlink>
    </w:p>
    <w:p w14:paraId="393A0A95" w14:textId="3A21CA21" w:rsidR="003B6B5B" w:rsidRPr="0064609B" w:rsidRDefault="00D45F95" w:rsidP="00FC4D55">
      <w:pPr>
        <w:pStyle w:val="TableofFigures"/>
        <w:tabs>
          <w:tab w:val="right" w:leader="dot" w:pos="9350"/>
        </w:tabs>
        <w:jc w:val="both"/>
        <w:rPr>
          <w:rFonts w:ascii="Calibri" w:hAnsi="Calibri"/>
          <w:noProof/>
          <w:szCs w:val="22"/>
        </w:rPr>
      </w:pPr>
      <w:hyperlink w:anchor="_Toc324427643" w:history="1">
        <w:r w:rsidR="003B6B5B" w:rsidRPr="00302DA8">
          <w:rPr>
            <w:rStyle w:val="Hyperlink"/>
            <w:rFonts w:cs="Arial"/>
            <w:noProof/>
          </w:rPr>
          <w:t>Table 2</w:t>
        </w:r>
        <w:r w:rsidR="00437BE1">
          <w:rPr>
            <w:rStyle w:val="Hyperlink"/>
            <w:rFonts w:cs="Arial"/>
            <w:noProof/>
          </w:rPr>
          <w:t xml:space="preserve"> </w:t>
        </w:r>
        <w:r w:rsidR="003B6B5B" w:rsidRPr="00302DA8">
          <w:rPr>
            <w:rStyle w:val="Hyperlink"/>
            <w:rFonts w:cs="Arial"/>
            <w:noProof/>
          </w:rPr>
          <w:t xml:space="preserve">DEER </w:t>
        </w:r>
        <w:r w:rsidR="00B370A5">
          <w:rPr>
            <w:rStyle w:val="Hyperlink"/>
            <w:rFonts w:cs="Arial"/>
            <w:noProof/>
          </w:rPr>
          <w:t>2014</w:t>
        </w:r>
      </w:hyperlink>
      <w:r w:rsidR="00B370A5">
        <w:rPr>
          <w:noProof/>
        </w:rPr>
        <w:t xml:space="preserve"> Baseline and Measure Efficiency for HA58……………………………………3</w:t>
      </w:r>
    </w:p>
    <w:p w14:paraId="393A0A96" w14:textId="7077AF1A" w:rsidR="003B6B5B" w:rsidRPr="0064609B" w:rsidRDefault="00D45F95" w:rsidP="00FC4D55">
      <w:pPr>
        <w:pStyle w:val="TableofFigures"/>
        <w:tabs>
          <w:tab w:val="right" w:leader="dot" w:pos="9350"/>
        </w:tabs>
        <w:jc w:val="both"/>
        <w:rPr>
          <w:rFonts w:ascii="Calibri" w:hAnsi="Calibri"/>
          <w:noProof/>
          <w:szCs w:val="22"/>
        </w:rPr>
      </w:pPr>
      <w:hyperlink w:anchor="_Toc324427644" w:history="1">
        <w:r w:rsidR="003B6B5B" w:rsidRPr="00302DA8">
          <w:rPr>
            <w:rStyle w:val="Hyperlink"/>
            <w:rFonts w:cs="Arial"/>
            <w:noProof/>
          </w:rPr>
          <w:t>Table 3</w:t>
        </w:r>
        <w:r w:rsidR="00437BE1">
          <w:rPr>
            <w:rStyle w:val="Hyperlink"/>
            <w:rFonts w:cs="Arial"/>
            <w:noProof/>
          </w:rPr>
          <w:t xml:space="preserve"> </w:t>
        </w:r>
        <w:r w:rsidR="00B370A5">
          <w:rPr>
            <w:rStyle w:val="Hyperlink"/>
            <w:rFonts w:cs="Arial"/>
            <w:noProof/>
          </w:rPr>
          <w:t>DEER Use and Technology Table Storage Water Heater</w:t>
        </w:r>
        <w:r w:rsidR="003B6B5B">
          <w:rPr>
            <w:noProof/>
            <w:webHidden/>
          </w:rPr>
          <w:tab/>
        </w:r>
        <w:r w:rsidR="00B370A5">
          <w:rPr>
            <w:noProof/>
            <w:webHidden/>
          </w:rPr>
          <w:t>3</w:t>
        </w:r>
      </w:hyperlink>
    </w:p>
    <w:p w14:paraId="393A0A97" w14:textId="2E3E60F2" w:rsidR="003B6B5B" w:rsidRPr="0064609B" w:rsidRDefault="00D45F95" w:rsidP="00FC4D55">
      <w:pPr>
        <w:pStyle w:val="TableofFigures"/>
        <w:tabs>
          <w:tab w:val="right" w:leader="dot" w:pos="9350"/>
        </w:tabs>
        <w:jc w:val="both"/>
        <w:rPr>
          <w:rFonts w:ascii="Calibri" w:hAnsi="Calibri"/>
          <w:noProof/>
          <w:szCs w:val="22"/>
        </w:rPr>
      </w:pPr>
      <w:hyperlink w:anchor="_Toc324427645" w:history="1">
        <w:r w:rsidR="003B6B5B" w:rsidRPr="00302DA8">
          <w:rPr>
            <w:rStyle w:val="Hyperlink"/>
            <w:rFonts w:cs="Arial"/>
            <w:noProof/>
          </w:rPr>
          <w:t>Table 4</w:t>
        </w:r>
        <w:r w:rsidR="00437BE1">
          <w:rPr>
            <w:rStyle w:val="Hyperlink"/>
            <w:rFonts w:cs="Arial"/>
            <w:noProof/>
          </w:rPr>
          <w:t xml:space="preserve"> </w:t>
        </w:r>
        <w:r w:rsidR="00B370A5">
          <w:rPr>
            <w:rStyle w:val="Hyperlink"/>
            <w:rFonts w:cs="Arial"/>
            <w:noProof/>
          </w:rPr>
          <w:t>DEER Use and Technology Table Condensing Tankless Water Heater</w:t>
        </w:r>
        <w:r w:rsidR="003B6B5B">
          <w:rPr>
            <w:noProof/>
            <w:webHidden/>
          </w:rPr>
          <w:tab/>
        </w:r>
        <w:r w:rsidR="00B370A5">
          <w:rPr>
            <w:noProof/>
            <w:webHidden/>
          </w:rPr>
          <w:t>3</w:t>
        </w:r>
      </w:hyperlink>
    </w:p>
    <w:p w14:paraId="393A0A98" w14:textId="57F8CBC7" w:rsidR="003B6B5B" w:rsidRPr="0064609B" w:rsidRDefault="00D45F95" w:rsidP="00FC4D55">
      <w:pPr>
        <w:pStyle w:val="TableofFigures"/>
        <w:tabs>
          <w:tab w:val="right" w:leader="dot" w:pos="9350"/>
        </w:tabs>
        <w:jc w:val="both"/>
        <w:rPr>
          <w:rFonts w:ascii="Calibri" w:hAnsi="Calibri"/>
          <w:noProof/>
          <w:szCs w:val="22"/>
        </w:rPr>
      </w:pPr>
      <w:hyperlink w:anchor="_Toc324427646" w:history="1">
        <w:r w:rsidR="003B6B5B" w:rsidRPr="00302DA8">
          <w:rPr>
            <w:rStyle w:val="Hyperlink"/>
            <w:rFonts w:cs="Arial"/>
            <w:noProof/>
          </w:rPr>
          <w:t>Table 5</w:t>
        </w:r>
        <w:r w:rsidR="00437BE1">
          <w:rPr>
            <w:rStyle w:val="Hyperlink"/>
            <w:rFonts w:cs="Arial"/>
            <w:noProof/>
          </w:rPr>
          <w:t xml:space="preserve"> </w:t>
        </w:r>
        <w:r w:rsidR="00B370A5">
          <w:rPr>
            <w:rStyle w:val="Hyperlink"/>
            <w:rFonts w:cs="Arial"/>
            <w:noProof/>
          </w:rPr>
          <w:t>Gas Savings HA 58</w:t>
        </w:r>
        <w:r w:rsidR="003B6B5B">
          <w:rPr>
            <w:noProof/>
            <w:webHidden/>
          </w:rPr>
          <w:tab/>
        </w:r>
        <w:r w:rsidR="00B370A5">
          <w:rPr>
            <w:noProof/>
            <w:webHidden/>
          </w:rPr>
          <w:t>4</w:t>
        </w:r>
      </w:hyperlink>
    </w:p>
    <w:p w14:paraId="393A0A99" w14:textId="48905F06" w:rsidR="003B6B5B" w:rsidRPr="0064609B" w:rsidRDefault="00D45F95" w:rsidP="00FC4D55">
      <w:pPr>
        <w:pStyle w:val="TableofFigures"/>
        <w:tabs>
          <w:tab w:val="right" w:leader="dot" w:pos="9350"/>
        </w:tabs>
        <w:jc w:val="both"/>
        <w:rPr>
          <w:rFonts w:ascii="Calibri" w:hAnsi="Calibri"/>
          <w:noProof/>
          <w:szCs w:val="22"/>
        </w:rPr>
      </w:pPr>
      <w:hyperlink w:anchor="_Toc324427647" w:history="1">
        <w:r w:rsidR="003B6B5B" w:rsidRPr="00302DA8">
          <w:rPr>
            <w:rStyle w:val="Hyperlink"/>
            <w:rFonts w:cs="Arial"/>
            <w:noProof/>
          </w:rPr>
          <w:t>Table 6</w:t>
        </w:r>
        <w:r w:rsidR="00437BE1">
          <w:rPr>
            <w:rStyle w:val="Hyperlink"/>
            <w:rFonts w:cs="Arial"/>
            <w:noProof/>
          </w:rPr>
          <w:t xml:space="preserve"> </w:t>
        </w:r>
        <w:r w:rsidR="00B370A5">
          <w:rPr>
            <w:rStyle w:val="Hyperlink"/>
            <w:rFonts w:cs="Arial"/>
            <w:noProof/>
          </w:rPr>
          <w:t>DEER 2014 Net to Gross Values</w:t>
        </w:r>
        <w:r w:rsidR="003B6B5B">
          <w:rPr>
            <w:noProof/>
            <w:webHidden/>
          </w:rPr>
          <w:tab/>
        </w:r>
        <w:r w:rsidR="00B370A5">
          <w:rPr>
            <w:noProof/>
            <w:webHidden/>
          </w:rPr>
          <w:t>4</w:t>
        </w:r>
      </w:hyperlink>
    </w:p>
    <w:p w14:paraId="393A0A9A" w14:textId="6F3AEC52" w:rsidR="003B6B5B" w:rsidRPr="0064609B" w:rsidRDefault="00D45F95" w:rsidP="00FC4D55">
      <w:pPr>
        <w:pStyle w:val="TableofFigures"/>
        <w:tabs>
          <w:tab w:val="right" w:leader="dot" w:pos="9350"/>
        </w:tabs>
        <w:jc w:val="both"/>
        <w:rPr>
          <w:rFonts w:ascii="Calibri" w:hAnsi="Calibri"/>
          <w:noProof/>
          <w:szCs w:val="22"/>
        </w:rPr>
      </w:pPr>
      <w:hyperlink w:anchor="_Toc324427648" w:history="1">
        <w:r w:rsidR="003B6B5B" w:rsidRPr="00302DA8">
          <w:rPr>
            <w:rStyle w:val="Hyperlink"/>
            <w:noProof/>
          </w:rPr>
          <w:t xml:space="preserve">Table 7 </w:t>
        </w:r>
        <w:r w:rsidR="00B370A5">
          <w:rPr>
            <w:rStyle w:val="Hyperlink"/>
            <w:noProof/>
          </w:rPr>
          <w:t>DEER 2014 Effective Useful Life Values</w:t>
        </w:r>
        <w:r w:rsidR="003B6B5B">
          <w:rPr>
            <w:noProof/>
            <w:webHidden/>
          </w:rPr>
          <w:tab/>
        </w:r>
        <w:r w:rsidR="00B370A5">
          <w:rPr>
            <w:noProof/>
            <w:webHidden/>
          </w:rPr>
          <w:t>5</w:t>
        </w:r>
      </w:hyperlink>
    </w:p>
    <w:p w14:paraId="47D457E4" w14:textId="77777777" w:rsidR="00B370A5" w:rsidRDefault="00D45F95" w:rsidP="00FC4D55">
      <w:pPr>
        <w:pStyle w:val="TableofFigures"/>
        <w:tabs>
          <w:tab w:val="right" w:leader="dot" w:pos="9350"/>
        </w:tabs>
        <w:jc w:val="both"/>
        <w:rPr>
          <w:noProof/>
        </w:rPr>
      </w:pPr>
      <w:hyperlink w:anchor="_Toc324427649" w:history="1">
        <w:r w:rsidR="003B6B5B" w:rsidRPr="00302DA8">
          <w:rPr>
            <w:rStyle w:val="Hyperlink"/>
            <w:rFonts w:cs="Arial"/>
            <w:noProof/>
          </w:rPr>
          <w:t xml:space="preserve">Table 8 </w:t>
        </w:r>
        <w:r w:rsidR="00B370A5">
          <w:rPr>
            <w:rStyle w:val="Hyperlink"/>
            <w:rFonts w:cs="Arial"/>
            <w:noProof/>
          </w:rPr>
          <w:t>Gas Fired Storage Water Heater Efficiency Requirements (CEC)</w:t>
        </w:r>
        <w:r w:rsidR="003B6B5B">
          <w:rPr>
            <w:noProof/>
            <w:webHidden/>
          </w:rPr>
          <w:tab/>
        </w:r>
        <w:r w:rsidR="00B370A5">
          <w:rPr>
            <w:noProof/>
            <w:webHidden/>
          </w:rPr>
          <w:t>5</w:t>
        </w:r>
      </w:hyperlink>
    </w:p>
    <w:p w14:paraId="16786E83" w14:textId="0BC51A48" w:rsidR="00B370A5" w:rsidRDefault="00B370A5" w:rsidP="00FC4D55">
      <w:pPr>
        <w:pStyle w:val="TableofFigures"/>
        <w:tabs>
          <w:tab w:val="right" w:leader="dot" w:pos="9350"/>
        </w:tabs>
        <w:jc w:val="both"/>
        <w:rPr>
          <w:noProof/>
        </w:rPr>
      </w:pPr>
      <w:r>
        <w:rPr>
          <w:noProof/>
        </w:rPr>
        <w:t>Table 9 Gas Savings PG&amp;E Calculations……………………………………………………………...6</w:t>
      </w:r>
    </w:p>
    <w:p w14:paraId="7EE5286A" w14:textId="3100E65E" w:rsidR="00B370A5" w:rsidRDefault="00B370A5" w:rsidP="00FC4D55">
      <w:pPr>
        <w:pStyle w:val="TableofFigures"/>
        <w:tabs>
          <w:tab w:val="right" w:leader="dot" w:pos="9350"/>
        </w:tabs>
        <w:jc w:val="both"/>
      </w:pPr>
      <w:r>
        <w:t>Table 10 HA58 Savings Calculation</w:t>
      </w:r>
      <w:r w:rsidR="00FC4D55">
        <w:t>s Summary………………………………………………………7</w:t>
      </w:r>
    </w:p>
    <w:p w14:paraId="436C68E5" w14:textId="6733C6B1" w:rsidR="00FC4D55" w:rsidRDefault="00FC4D55" w:rsidP="00FC4D55">
      <w:pPr>
        <w:jc w:val="both"/>
      </w:pPr>
      <w:r>
        <w:t>Table 11 HA59 Savings Calculations Summary……………………………………………………....7</w:t>
      </w:r>
    </w:p>
    <w:p w14:paraId="43CB75CC" w14:textId="31E2DC8C" w:rsidR="00FC4D55" w:rsidRDefault="00FC4D55" w:rsidP="00FC4D55">
      <w:pPr>
        <w:jc w:val="both"/>
      </w:pPr>
      <w:r>
        <w:t>Table 12 Baseline by Measure Application Type……………………………………………………..8</w:t>
      </w:r>
    </w:p>
    <w:p w14:paraId="12B5A14F" w14:textId="1F4DA469" w:rsidR="00FC4D55" w:rsidRDefault="00FC4D55" w:rsidP="00FC4D55">
      <w:pPr>
        <w:jc w:val="both"/>
      </w:pPr>
      <w:r>
        <w:t>Table 13 California Energy Commission (CEC) Water Heater Data………………………………..9</w:t>
      </w:r>
    </w:p>
    <w:p w14:paraId="00A90CB1" w14:textId="1F924460" w:rsidR="00FC4D55" w:rsidRDefault="00FC4D55" w:rsidP="00FC4D55">
      <w:pPr>
        <w:jc w:val="both"/>
      </w:pPr>
      <w:r>
        <w:t>Table 14 Instantaneous to Storage Type Water Heater Sizing Ratio……………………………..11</w:t>
      </w:r>
    </w:p>
    <w:p w14:paraId="61233AC3" w14:textId="044BBC2B" w:rsidR="00FC4D55" w:rsidRDefault="00FC4D55" w:rsidP="00FC4D55">
      <w:pPr>
        <w:jc w:val="both"/>
      </w:pPr>
      <w:r>
        <w:t>Table 15 Condensing Tankless Water Heater Savings…………………………………………….12</w:t>
      </w:r>
    </w:p>
    <w:p w14:paraId="31A0E3B1" w14:textId="0EF6EEFD" w:rsidR="00FC4D55" w:rsidRDefault="00FC4D55" w:rsidP="00FC4D55">
      <w:pPr>
        <w:jc w:val="both"/>
      </w:pPr>
      <w:r>
        <w:t>Table 16 DEER 2014 Measure Application Types………………………………………………….13</w:t>
      </w:r>
    </w:p>
    <w:p w14:paraId="13A3D389" w14:textId="3F642F65" w:rsidR="00FC4D55" w:rsidRDefault="00FC4D55" w:rsidP="00FC4D55">
      <w:pPr>
        <w:jc w:val="both"/>
      </w:pPr>
      <w:r>
        <w:t>Table 17 Baseline Cost ………………………………………………………………………………..13</w:t>
      </w:r>
    </w:p>
    <w:p w14:paraId="017AFCBA" w14:textId="1CC58DE4" w:rsidR="00FC4D55" w:rsidRDefault="00FC4D55" w:rsidP="00FC4D55">
      <w:pPr>
        <w:jc w:val="both"/>
      </w:pPr>
      <w:r>
        <w:t>Table 18 Measure Case Cost………………………………………………………………………….14</w:t>
      </w:r>
    </w:p>
    <w:p w14:paraId="6FA15EFA" w14:textId="1BCE3825" w:rsidR="00FC4D55" w:rsidRDefault="00FC4D55" w:rsidP="00FC4D55">
      <w:pPr>
        <w:jc w:val="both"/>
      </w:pPr>
      <w:r>
        <w:t>Table 19 Natural Gas Piping Costs……………………………………………………………………14</w:t>
      </w:r>
    </w:p>
    <w:p w14:paraId="4AA0F470" w14:textId="538BD62C" w:rsidR="00FC4D55" w:rsidRDefault="00FC4D55" w:rsidP="00FC4D55">
      <w:pPr>
        <w:jc w:val="both"/>
      </w:pPr>
      <w:r>
        <w:t>Table 20 Cost Definitions by Measure Type…………………………………………………………15</w:t>
      </w:r>
    </w:p>
    <w:p w14:paraId="74CF6613" w14:textId="19A67386" w:rsidR="00FC4D55" w:rsidRPr="00FC4D55" w:rsidRDefault="00FC4D55" w:rsidP="00FC4D55">
      <w:pPr>
        <w:jc w:val="both"/>
      </w:pPr>
      <w:r>
        <w:t>Table 21 Summary Table for Section 4……………………………………………………………….15</w:t>
      </w:r>
    </w:p>
    <w:p w14:paraId="393A0A9D" w14:textId="77777777" w:rsidR="005A1F9D" w:rsidRDefault="00ED21EE" w:rsidP="00FC4D55">
      <w:pPr>
        <w:jc w:val="both"/>
      </w:pPr>
      <w:r>
        <w:fldChar w:fldCharType="end"/>
      </w:r>
      <w:r w:rsidR="005A1F9D" w:rsidRPr="005A1F9D">
        <w:t xml:space="preserve"> </w:t>
      </w:r>
    </w:p>
    <w:p w14:paraId="393A0AA0" w14:textId="77777777" w:rsidR="00056348" w:rsidRDefault="00056348" w:rsidP="00ED21EE">
      <w:pPr>
        <w:pStyle w:val="Heading1"/>
        <w:sectPr w:rsidR="00056348" w:rsidSect="00084EE9">
          <w:endnotePr>
            <w:numFmt w:val="decimal"/>
          </w:endnotePr>
          <w:pgSz w:w="12240" w:h="15840"/>
          <w:pgMar w:top="1440" w:right="1440" w:bottom="1440" w:left="1440" w:header="720" w:footer="720" w:gutter="0"/>
          <w:pgNumType w:fmt="lowerRoman"/>
          <w:cols w:space="720"/>
          <w:docGrid w:linePitch="360"/>
        </w:sectPr>
      </w:pPr>
      <w:bookmarkStart w:id="24" w:name="_Toc304800201"/>
      <w:bookmarkStart w:id="25" w:name="_Toc324318337"/>
      <w:bookmarkStart w:id="26" w:name="_Toc324340481"/>
      <w:bookmarkStart w:id="27" w:name="_Toc172205732"/>
    </w:p>
    <w:p w14:paraId="393A0AA1" w14:textId="77777777" w:rsidR="00ED21EE" w:rsidRDefault="00ED21EE" w:rsidP="00ED21EE">
      <w:pPr>
        <w:pStyle w:val="Heading1"/>
      </w:pPr>
      <w:bookmarkStart w:id="28" w:name="_Toc389056817"/>
      <w:r>
        <w:lastRenderedPageBreak/>
        <w:t>Section 1. General Measure &amp; Baseline Data</w:t>
      </w:r>
      <w:bookmarkEnd w:id="24"/>
      <w:bookmarkEnd w:id="25"/>
      <w:bookmarkEnd w:id="26"/>
      <w:bookmarkEnd w:id="28"/>
    </w:p>
    <w:p w14:paraId="393A0AA2" w14:textId="77777777" w:rsidR="00E71EF1" w:rsidRDefault="001248A3" w:rsidP="001248A3">
      <w:pPr>
        <w:pStyle w:val="Heading2"/>
      </w:pPr>
      <w:bookmarkStart w:id="29" w:name="_Toc304800202"/>
      <w:bookmarkStart w:id="30" w:name="_Toc324318338"/>
      <w:bookmarkStart w:id="31" w:name="_Toc324340482"/>
      <w:bookmarkStart w:id="32" w:name="_Toc389056818"/>
      <w:bookmarkEnd w:id="27"/>
      <w:r>
        <w:t xml:space="preserve">1.1 </w:t>
      </w:r>
      <w:r w:rsidR="008C6AD1">
        <w:t xml:space="preserve">Product </w:t>
      </w:r>
      <w:r w:rsidR="00E71EF1" w:rsidRPr="001248A3">
        <w:t>Measure Description &amp; Background</w:t>
      </w:r>
      <w:bookmarkEnd w:id="29"/>
      <w:bookmarkEnd w:id="30"/>
      <w:bookmarkEnd w:id="31"/>
      <w:bookmarkEnd w:id="32"/>
    </w:p>
    <w:p w14:paraId="47277E53" w14:textId="52682E2E" w:rsidR="00084EE9" w:rsidRPr="008E026A" w:rsidRDefault="00084EE9" w:rsidP="00084EE9">
      <w:pPr>
        <w:rPr>
          <w:sz w:val="20"/>
          <w:szCs w:val="20"/>
        </w:rPr>
      </w:pPr>
      <w:r w:rsidRPr="008E026A">
        <w:rPr>
          <w:sz w:val="20"/>
          <w:szCs w:val="20"/>
        </w:rPr>
        <w:t xml:space="preserve">This work paper documents the rationale for the savings methodologies and assumptions for a high efficiency natural gas storage water heater and for a condensing tankless water heater as part of Pacific Gas and Electric Company’s Customer Energy Efficiency Program. PG&amp;E offers incentives to residential </w:t>
      </w:r>
      <w:r>
        <w:rPr>
          <w:sz w:val="20"/>
          <w:szCs w:val="20"/>
        </w:rPr>
        <w:t xml:space="preserve">and commercial </w:t>
      </w:r>
      <w:r w:rsidRPr="008E026A">
        <w:rPr>
          <w:sz w:val="20"/>
          <w:szCs w:val="20"/>
        </w:rPr>
        <w:t>customers for installing qualifying equipment.</w:t>
      </w:r>
    </w:p>
    <w:p w14:paraId="512605CD" w14:textId="77777777" w:rsidR="00084EE9" w:rsidRPr="008E026A" w:rsidRDefault="00084EE9" w:rsidP="00084EE9">
      <w:pPr>
        <w:rPr>
          <w:b/>
          <w:bCs/>
          <w:i/>
          <w:iCs/>
          <w:sz w:val="20"/>
          <w:szCs w:val="20"/>
        </w:rPr>
      </w:pPr>
    </w:p>
    <w:p w14:paraId="3AB96689" w14:textId="77777777" w:rsidR="00084EE9" w:rsidRPr="008E026A" w:rsidRDefault="00084EE9" w:rsidP="00084EE9">
      <w:pPr>
        <w:rPr>
          <w:b/>
          <w:bCs/>
          <w:i/>
          <w:iCs/>
          <w:sz w:val="20"/>
          <w:szCs w:val="20"/>
        </w:rPr>
      </w:pPr>
      <w:r w:rsidRPr="008E026A">
        <w:rPr>
          <w:b/>
          <w:bCs/>
          <w:i/>
          <w:iCs/>
          <w:sz w:val="20"/>
          <w:szCs w:val="20"/>
        </w:rPr>
        <w:t>Catalog Description</w:t>
      </w:r>
      <w:bookmarkStart w:id="33" w:name="_Ref327961527"/>
      <w:r w:rsidRPr="008E026A">
        <w:rPr>
          <w:rStyle w:val="EndnoteReference"/>
          <w:b/>
          <w:bCs/>
          <w:i/>
          <w:iCs/>
          <w:sz w:val="20"/>
          <w:szCs w:val="20"/>
        </w:rPr>
        <w:endnoteReference w:id="1"/>
      </w:r>
      <w:bookmarkEnd w:id="33"/>
      <w:r>
        <w:rPr>
          <w:b/>
          <w:bCs/>
          <w:i/>
          <w:iCs/>
          <w:sz w:val="20"/>
          <w:szCs w:val="20"/>
        </w:rPr>
        <w:t>:</w:t>
      </w:r>
      <w:r w:rsidRPr="008E026A">
        <w:rPr>
          <w:b/>
          <w:bCs/>
          <w:i/>
          <w:iCs/>
          <w:sz w:val="20"/>
          <w:szCs w:val="20"/>
        </w:rPr>
        <w:t xml:space="preserve">  </w:t>
      </w:r>
    </w:p>
    <w:p w14:paraId="759F602C" w14:textId="77777777" w:rsidR="00084EE9" w:rsidRPr="008E026A" w:rsidRDefault="00084EE9" w:rsidP="00084EE9">
      <w:pPr>
        <w:rPr>
          <w:b/>
          <w:bCs/>
          <w:i/>
          <w:iCs/>
          <w:sz w:val="20"/>
          <w:szCs w:val="20"/>
        </w:rPr>
      </w:pPr>
    </w:p>
    <w:p w14:paraId="7E395FFB" w14:textId="77777777" w:rsidR="00084EE9" w:rsidRDefault="00084EE9" w:rsidP="00084EE9">
      <w:pPr>
        <w:ind w:left="360"/>
        <w:rPr>
          <w:sz w:val="20"/>
          <w:szCs w:val="20"/>
        </w:rPr>
      </w:pPr>
      <w:r w:rsidRPr="008E026A">
        <w:rPr>
          <w:b/>
          <w:bCs/>
          <w:sz w:val="20"/>
          <w:szCs w:val="20"/>
        </w:rPr>
        <w:t>H</w:t>
      </w:r>
      <w:r>
        <w:rPr>
          <w:b/>
          <w:bCs/>
          <w:sz w:val="20"/>
          <w:szCs w:val="20"/>
        </w:rPr>
        <w:t>A58</w:t>
      </w:r>
      <w:r w:rsidRPr="008E026A">
        <w:rPr>
          <w:sz w:val="20"/>
          <w:szCs w:val="20"/>
        </w:rPr>
        <w:t>: Encourages residential and commercial customers to upgrade to a high-efficiency natural gas storage water heater with an EF of 0.6</w:t>
      </w:r>
      <w:r>
        <w:rPr>
          <w:sz w:val="20"/>
          <w:szCs w:val="20"/>
        </w:rPr>
        <w:t>7</w:t>
      </w:r>
      <w:r w:rsidRPr="008E026A">
        <w:rPr>
          <w:sz w:val="20"/>
          <w:szCs w:val="20"/>
        </w:rPr>
        <w:t xml:space="preserve"> or greater.</w:t>
      </w:r>
    </w:p>
    <w:p w14:paraId="7A2424E1" w14:textId="77777777" w:rsidR="00084EE9" w:rsidRPr="008E026A" w:rsidRDefault="00084EE9" w:rsidP="00084EE9">
      <w:pPr>
        <w:rPr>
          <w:sz w:val="20"/>
          <w:szCs w:val="20"/>
        </w:rPr>
      </w:pPr>
    </w:p>
    <w:p w14:paraId="57A7BFF3" w14:textId="77777777" w:rsidR="00084EE9" w:rsidRPr="008E026A" w:rsidRDefault="00084EE9" w:rsidP="00084EE9">
      <w:pPr>
        <w:ind w:left="360"/>
        <w:rPr>
          <w:sz w:val="20"/>
          <w:szCs w:val="20"/>
        </w:rPr>
      </w:pPr>
      <w:r w:rsidRPr="008E026A">
        <w:rPr>
          <w:b/>
          <w:bCs/>
          <w:sz w:val="20"/>
          <w:szCs w:val="20"/>
        </w:rPr>
        <w:t>H</w:t>
      </w:r>
      <w:r>
        <w:rPr>
          <w:b/>
          <w:bCs/>
          <w:sz w:val="20"/>
          <w:szCs w:val="20"/>
        </w:rPr>
        <w:t>A59</w:t>
      </w:r>
      <w:r w:rsidRPr="008E026A">
        <w:rPr>
          <w:b/>
          <w:bCs/>
          <w:sz w:val="20"/>
          <w:szCs w:val="20"/>
        </w:rPr>
        <w:t>:</w:t>
      </w:r>
      <w:r>
        <w:rPr>
          <w:sz w:val="20"/>
          <w:szCs w:val="20"/>
        </w:rPr>
        <w:t xml:space="preserve"> This measure encourages </w:t>
      </w:r>
      <w:r w:rsidRPr="008E026A">
        <w:rPr>
          <w:sz w:val="20"/>
          <w:szCs w:val="20"/>
        </w:rPr>
        <w:t xml:space="preserve">customers to upgrade to high-efficiency condensing tankless water heaters with a minimum EF of 0.85. </w:t>
      </w:r>
    </w:p>
    <w:p w14:paraId="393A0AA5" w14:textId="77777777" w:rsidR="00521920" w:rsidRDefault="00521920" w:rsidP="00872913">
      <w:pPr>
        <w:rPr>
          <w:rFonts w:cs="Arial"/>
          <w:b/>
          <w:i/>
        </w:rPr>
      </w:pPr>
      <w:r>
        <w:rPr>
          <w:rFonts w:cs="Arial"/>
          <w:b/>
          <w:i/>
        </w:rPr>
        <w:t>Program Restrictions and Guidelines</w:t>
      </w:r>
    </w:p>
    <w:p w14:paraId="393A0AA6" w14:textId="5300A554" w:rsidR="00521920" w:rsidRPr="00A562A6" w:rsidRDefault="00521920" w:rsidP="00872913">
      <w:pPr>
        <w:rPr>
          <w:rFonts w:cs="Arial"/>
          <w:b/>
          <w:i/>
          <w:sz w:val="20"/>
          <w:szCs w:val="20"/>
        </w:rPr>
      </w:pPr>
    </w:p>
    <w:p w14:paraId="504E6A53" w14:textId="77777777" w:rsidR="00A32AE2" w:rsidRDefault="00A32AE2" w:rsidP="00480BAD">
      <w:pPr>
        <w:ind w:left="360"/>
        <w:rPr>
          <w:rFonts w:cs="Arial"/>
          <w:b/>
          <w:i/>
          <w:sz w:val="20"/>
          <w:szCs w:val="20"/>
        </w:rPr>
      </w:pPr>
    </w:p>
    <w:p w14:paraId="5477B9A0" w14:textId="77777777" w:rsidR="00D278B7" w:rsidRDefault="00521920" w:rsidP="00D278B7">
      <w:pPr>
        <w:ind w:left="360"/>
        <w:rPr>
          <w:rFonts w:cs="Arial"/>
          <w:b/>
          <w:i/>
          <w:sz w:val="20"/>
          <w:szCs w:val="20"/>
        </w:rPr>
      </w:pPr>
      <w:r w:rsidRPr="00521920">
        <w:rPr>
          <w:rFonts w:cs="Arial"/>
          <w:b/>
          <w:i/>
          <w:sz w:val="20"/>
          <w:szCs w:val="20"/>
        </w:rPr>
        <w:t>Terms and Conditions</w:t>
      </w:r>
      <w:r w:rsidR="003E7422">
        <w:rPr>
          <w:rFonts w:cs="Arial"/>
          <w:b/>
          <w:i/>
          <w:sz w:val="20"/>
          <w:szCs w:val="20"/>
        </w:rPr>
        <w:t>:</w:t>
      </w:r>
      <w:r w:rsidR="00A562A6">
        <w:rPr>
          <w:rFonts w:cs="Arial"/>
          <w:b/>
          <w:i/>
          <w:sz w:val="20"/>
          <w:szCs w:val="20"/>
        </w:rPr>
        <w:t xml:space="preserve"> </w:t>
      </w:r>
    </w:p>
    <w:p w14:paraId="2D8AA59C" w14:textId="77777777" w:rsidR="00D278B7" w:rsidRDefault="00D278B7" w:rsidP="00D278B7">
      <w:pPr>
        <w:ind w:left="360"/>
        <w:rPr>
          <w:rFonts w:cs="Arial"/>
          <w:b/>
          <w:i/>
          <w:sz w:val="20"/>
          <w:szCs w:val="20"/>
        </w:rPr>
      </w:pPr>
    </w:p>
    <w:p w14:paraId="033BB397" w14:textId="34775CAC" w:rsidR="00D278B7" w:rsidRPr="008E026A" w:rsidRDefault="00D278B7" w:rsidP="00D278B7">
      <w:pPr>
        <w:ind w:left="360"/>
        <w:rPr>
          <w:sz w:val="20"/>
          <w:szCs w:val="20"/>
        </w:rPr>
      </w:pPr>
      <w:r w:rsidRPr="008E026A">
        <w:rPr>
          <w:b/>
          <w:bCs/>
          <w:sz w:val="20"/>
          <w:szCs w:val="20"/>
        </w:rPr>
        <w:t>H</w:t>
      </w:r>
      <w:r>
        <w:rPr>
          <w:b/>
          <w:bCs/>
          <w:sz w:val="20"/>
          <w:szCs w:val="20"/>
        </w:rPr>
        <w:t>A58</w:t>
      </w:r>
      <w:r w:rsidRPr="008E026A">
        <w:rPr>
          <w:b/>
          <w:bCs/>
          <w:sz w:val="20"/>
          <w:szCs w:val="20"/>
        </w:rPr>
        <w:t xml:space="preserve">: </w:t>
      </w:r>
      <w:r w:rsidRPr="008E026A">
        <w:rPr>
          <w:sz w:val="20"/>
          <w:szCs w:val="20"/>
        </w:rPr>
        <w:t>The qualifying natural gas storage water heater must have natural gas distributed to the installation address by PG&amp;E. “Instantaneous” and “tankless” water heaters do not qualify. The installed high efficiency natural gas storage water heaters must have an EF greater than or equal to 0.6</w:t>
      </w:r>
      <w:r>
        <w:rPr>
          <w:sz w:val="20"/>
          <w:szCs w:val="20"/>
        </w:rPr>
        <w:t>7</w:t>
      </w:r>
      <w:r w:rsidR="00D45F95">
        <w:rPr>
          <w:sz w:val="20"/>
          <w:szCs w:val="20"/>
        </w:rPr>
        <w:t>.</w:t>
      </w:r>
    </w:p>
    <w:p w14:paraId="24655D35" w14:textId="77777777" w:rsidR="00D278B7" w:rsidRPr="008E026A" w:rsidRDefault="00D278B7" w:rsidP="00D278B7">
      <w:pPr>
        <w:tabs>
          <w:tab w:val="left" w:pos="7501"/>
        </w:tabs>
        <w:rPr>
          <w:sz w:val="20"/>
          <w:szCs w:val="20"/>
        </w:rPr>
      </w:pPr>
      <w:r>
        <w:rPr>
          <w:sz w:val="20"/>
          <w:szCs w:val="20"/>
        </w:rPr>
        <w:tab/>
      </w:r>
    </w:p>
    <w:p w14:paraId="5FB57A51" w14:textId="77777777" w:rsidR="00D278B7" w:rsidRPr="008E026A" w:rsidRDefault="00D278B7" w:rsidP="00D278B7">
      <w:pPr>
        <w:ind w:left="360"/>
        <w:rPr>
          <w:b/>
          <w:bCs/>
          <w:sz w:val="20"/>
          <w:szCs w:val="20"/>
        </w:rPr>
      </w:pPr>
      <w:r w:rsidRPr="008E026A">
        <w:rPr>
          <w:b/>
          <w:bCs/>
          <w:sz w:val="20"/>
          <w:szCs w:val="20"/>
        </w:rPr>
        <w:t>H</w:t>
      </w:r>
      <w:r>
        <w:rPr>
          <w:b/>
          <w:bCs/>
          <w:sz w:val="20"/>
          <w:szCs w:val="20"/>
        </w:rPr>
        <w:t>A59</w:t>
      </w:r>
      <w:r w:rsidRPr="008E026A">
        <w:rPr>
          <w:b/>
          <w:bCs/>
          <w:sz w:val="20"/>
          <w:szCs w:val="20"/>
        </w:rPr>
        <w:t xml:space="preserve">: </w:t>
      </w:r>
      <w:r w:rsidRPr="008E026A">
        <w:rPr>
          <w:sz w:val="20"/>
          <w:szCs w:val="20"/>
        </w:rPr>
        <w:t xml:space="preserve">The qualifying natural gas condensing tankless water heater must have natural gas distributed to the address by PG&amp;E. The installed water heater must have an EF of 0.85 or greater.  </w:t>
      </w:r>
      <w:r w:rsidRPr="008E026A">
        <w:rPr>
          <w:b/>
          <w:bCs/>
          <w:i/>
          <w:iCs/>
          <w:sz w:val="20"/>
          <w:szCs w:val="20"/>
        </w:rPr>
        <w:t xml:space="preserve"> </w:t>
      </w:r>
    </w:p>
    <w:p w14:paraId="502271E2" w14:textId="77777777" w:rsidR="00D278B7" w:rsidRPr="008E026A" w:rsidRDefault="00D278B7" w:rsidP="00D278B7">
      <w:pPr>
        <w:ind w:left="360"/>
        <w:rPr>
          <w:b/>
          <w:bCs/>
          <w:i/>
          <w:iCs/>
          <w:sz w:val="20"/>
          <w:szCs w:val="20"/>
        </w:rPr>
      </w:pPr>
    </w:p>
    <w:p w14:paraId="393A0AA7" w14:textId="2347D412" w:rsidR="00521920" w:rsidRDefault="00A32AE2" w:rsidP="00480BAD">
      <w:pPr>
        <w:ind w:left="360"/>
        <w:rPr>
          <w:rFonts w:cs="Arial"/>
          <w:b/>
          <w:i/>
          <w:sz w:val="20"/>
          <w:szCs w:val="20"/>
        </w:rPr>
      </w:pPr>
      <w:r w:rsidRPr="00B44C1A">
        <w:rPr>
          <w:rFonts w:cs="Arial"/>
          <w:b/>
          <w:i/>
          <w:sz w:val="20"/>
          <w:szCs w:val="20"/>
        </w:rPr>
        <w:t>The rebate is</w:t>
      </w:r>
      <w:r w:rsidR="00B44C1A" w:rsidRPr="00B44C1A">
        <w:rPr>
          <w:rFonts w:cs="Arial"/>
          <w:b/>
          <w:i/>
          <w:sz w:val="20"/>
          <w:szCs w:val="20"/>
        </w:rPr>
        <w:t xml:space="preserve"> </w:t>
      </w:r>
      <w:r w:rsidRPr="00B44C1A">
        <w:rPr>
          <w:rFonts w:cs="Arial"/>
          <w:b/>
          <w:i/>
          <w:sz w:val="20"/>
          <w:szCs w:val="20"/>
        </w:rPr>
        <w:t>downstream provided to the</w:t>
      </w:r>
      <w:r w:rsidR="00B44C1A" w:rsidRPr="00B44C1A">
        <w:rPr>
          <w:rFonts w:cs="Arial"/>
          <w:b/>
          <w:i/>
          <w:sz w:val="20"/>
          <w:szCs w:val="20"/>
        </w:rPr>
        <w:t xml:space="preserve"> customer at the time of sale </w:t>
      </w:r>
      <w:r w:rsidR="00D45F95">
        <w:rPr>
          <w:rFonts w:cs="Arial"/>
          <w:b/>
          <w:i/>
          <w:sz w:val="20"/>
          <w:szCs w:val="20"/>
        </w:rPr>
        <w:t xml:space="preserve">upon receipt of </w:t>
      </w:r>
      <w:r w:rsidR="00B44C1A" w:rsidRPr="00B44C1A">
        <w:rPr>
          <w:rFonts w:cs="Arial"/>
          <w:b/>
          <w:i/>
          <w:sz w:val="20"/>
          <w:szCs w:val="20"/>
        </w:rPr>
        <w:t xml:space="preserve">the </w:t>
      </w:r>
      <w:r w:rsidRPr="00B44C1A">
        <w:rPr>
          <w:rFonts w:cs="Arial"/>
          <w:b/>
          <w:i/>
          <w:sz w:val="20"/>
          <w:szCs w:val="20"/>
        </w:rPr>
        <w:t xml:space="preserve">application and invoice.  This </w:t>
      </w:r>
      <w:r w:rsidR="00B44C1A" w:rsidRPr="00B44C1A">
        <w:rPr>
          <w:rFonts w:cs="Arial"/>
          <w:b/>
          <w:i/>
          <w:sz w:val="20"/>
          <w:szCs w:val="20"/>
        </w:rPr>
        <w:t>is not</w:t>
      </w:r>
      <w:r w:rsidR="00D45F95">
        <w:rPr>
          <w:rFonts w:cs="Arial"/>
          <w:b/>
          <w:i/>
          <w:sz w:val="20"/>
          <w:szCs w:val="20"/>
        </w:rPr>
        <w:t xml:space="preserve"> a Direct I</w:t>
      </w:r>
      <w:r w:rsidRPr="00B44C1A">
        <w:rPr>
          <w:rFonts w:cs="Arial"/>
          <w:b/>
          <w:i/>
          <w:sz w:val="20"/>
          <w:szCs w:val="20"/>
        </w:rPr>
        <w:t>nstall program.</w:t>
      </w:r>
      <w:ins w:id="34" w:author="Wilhelm, Delaina" w:date="2014-06-05T11:52:00Z">
        <w:r w:rsidR="007C1F0A">
          <w:rPr>
            <w:rFonts w:cs="Arial"/>
            <w:b/>
            <w:i/>
            <w:sz w:val="20"/>
            <w:szCs w:val="20"/>
          </w:rPr>
          <w:t xml:space="preserve"> </w:t>
        </w:r>
      </w:ins>
    </w:p>
    <w:p w14:paraId="393A0AA8" w14:textId="77777777" w:rsidR="003E7422" w:rsidRDefault="003E7422" w:rsidP="00480BAD">
      <w:pPr>
        <w:ind w:left="360"/>
        <w:rPr>
          <w:rFonts w:cs="Arial"/>
          <w:b/>
          <w:i/>
          <w:sz w:val="20"/>
          <w:szCs w:val="20"/>
        </w:rPr>
      </w:pPr>
    </w:p>
    <w:p w14:paraId="69D0AA4F" w14:textId="77777777" w:rsidR="00993516" w:rsidRPr="008E026A" w:rsidRDefault="00521920" w:rsidP="00993516">
      <w:pPr>
        <w:ind w:left="360"/>
        <w:rPr>
          <w:sz w:val="20"/>
          <w:szCs w:val="20"/>
        </w:rPr>
      </w:pPr>
      <w:r>
        <w:rPr>
          <w:rFonts w:cs="Arial"/>
          <w:b/>
          <w:i/>
          <w:sz w:val="20"/>
          <w:szCs w:val="20"/>
        </w:rPr>
        <w:t>Market Applicabilit</w:t>
      </w:r>
      <w:r w:rsidRPr="00A562A6">
        <w:rPr>
          <w:rFonts w:cs="Arial"/>
          <w:b/>
          <w:i/>
          <w:sz w:val="20"/>
          <w:szCs w:val="20"/>
        </w:rPr>
        <w:t>y</w:t>
      </w:r>
      <w:r w:rsidR="003E7422" w:rsidRPr="00A562A6">
        <w:rPr>
          <w:rFonts w:cs="Arial"/>
          <w:b/>
          <w:i/>
          <w:sz w:val="20"/>
          <w:szCs w:val="20"/>
        </w:rPr>
        <w:t>:</w:t>
      </w:r>
      <w:r w:rsidRPr="00A562A6">
        <w:rPr>
          <w:rFonts w:cs="Arial"/>
          <w:b/>
          <w:i/>
          <w:sz w:val="20"/>
          <w:szCs w:val="20"/>
        </w:rPr>
        <w:t xml:space="preserve"> </w:t>
      </w:r>
      <w:r w:rsidR="00993516" w:rsidRPr="008E026A">
        <w:rPr>
          <w:sz w:val="20"/>
          <w:szCs w:val="20"/>
        </w:rPr>
        <w:t>Measures</w:t>
      </w:r>
      <w:r w:rsidR="00993516">
        <w:rPr>
          <w:sz w:val="20"/>
          <w:szCs w:val="20"/>
        </w:rPr>
        <w:t xml:space="preserve"> HA58</w:t>
      </w:r>
      <w:r w:rsidR="00993516" w:rsidRPr="008E026A">
        <w:rPr>
          <w:sz w:val="20"/>
          <w:szCs w:val="20"/>
        </w:rPr>
        <w:t xml:space="preserve"> and H</w:t>
      </w:r>
      <w:r w:rsidR="00993516">
        <w:rPr>
          <w:sz w:val="20"/>
          <w:szCs w:val="20"/>
        </w:rPr>
        <w:t>A59</w:t>
      </w:r>
      <w:r w:rsidR="00993516" w:rsidRPr="008E026A">
        <w:rPr>
          <w:sz w:val="20"/>
          <w:szCs w:val="20"/>
        </w:rPr>
        <w:t xml:space="preserve"> are applicable to all residential and commercial building types of all vintages and climate zones. </w:t>
      </w:r>
    </w:p>
    <w:p w14:paraId="0522795C" w14:textId="77777777" w:rsidR="00993516" w:rsidRPr="008E026A" w:rsidRDefault="00993516" w:rsidP="00993516">
      <w:pPr>
        <w:ind w:left="360"/>
        <w:rPr>
          <w:sz w:val="20"/>
          <w:szCs w:val="20"/>
        </w:rPr>
      </w:pPr>
    </w:p>
    <w:p w14:paraId="16967E0A" w14:textId="77777777" w:rsidR="00993516" w:rsidRPr="008E026A" w:rsidRDefault="00993516" w:rsidP="00993516">
      <w:pPr>
        <w:ind w:left="360"/>
        <w:rPr>
          <w:sz w:val="20"/>
          <w:szCs w:val="20"/>
        </w:rPr>
      </w:pPr>
      <w:r w:rsidRPr="008E026A">
        <w:rPr>
          <w:sz w:val="20"/>
          <w:szCs w:val="20"/>
        </w:rPr>
        <w:t>The most significant barrier to water heater retrofit is the existing nature of water heater replacement. Two-thirds of consumers replace their water heaters due to the sudden failure of their existing water heater. When a water heater suddenly fails, most consumers purchase replacements that are the cheapest and most readily available model that are also easy to install. These prevailing attitudes do not encourage consumers to make the extra effort to find more advanced, energy-efficient technologies that are now available on the market</w:t>
      </w:r>
      <w:bookmarkStart w:id="35" w:name="_Ref195719902"/>
      <w:r w:rsidRPr="008E026A">
        <w:rPr>
          <w:rStyle w:val="EndnoteReference"/>
          <w:sz w:val="20"/>
          <w:szCs w:val="20"/>
        </w:rPr>
        <w:endnoteReference w:id="2"/>
      </w:r>
      <w:bookmarkEnd w:id="35"/>
      <w:r w:rsidRPr="008E026A">
        <w:rPr>
          <w:sz w:val="20"/>
          <w:szCs w:val="20"/>
        </w:rPr>
        <w:t>.</w:t>
      </w:r>
    </w:p>
    <w:p w14:paraId="266E0147" w14:textId="77777777" w:rsidR="00993516" w:rsidRDefault="00993516" w:rsidP="00993516">
      <w:pPr>
        <w:ind w:left="360"/>
        <w:rPr>
          <w:sz w:val="20"/>
          <w:szCs w:val="20"/>
          <w:u w:val="single"/>
        </w:rPr>
      </w:pPr>
    </w:p>
    <w:p w14:paraId="6533CABF" w14:textId="77777777" w:rsidR="00993516" w:rsidRPr="00631F41" w:rsidRDefault="00993516" w:rsidP="00993516">
      <w:pPr>
        <w:ind w:left="360"/>
        <w:rPr>
          <w:sz w:val="20"/>
          <w:szCs w:val="20"/>
        </w:rPr>
      </w:pPr>
      <w:r w:rsidRPr="008E026A">
        <w:rPr>
          <w:b/>
          <w:bCs/>
          <w:i/>
          <w:iCs/>
          <w:sz w:val="20"/>
          <w:szCs w:val="20"/>
        </w:rPr>
        <w:t xml:space="preserve">Type of Transaction: </w:t>
      </w:r>
      <w:r w:rsidRPr="008E026A">
        <w:rPr>
          <w:sz w:val="20"/>
          <w:szCs w:val="20"/>
        </w:rPr>
        <w:t>Due to customers’ reluctance to replace their water heater until it fails and because water heaters are relatively expensive compared to other appliances, offering rebates for early retirement (ER) is not feasible. Therefore, the savings and costs for these measures are calculated assuming replace on burnout (ROB) and new construction (NC) measure types. For these measure types, the baseline energy consumption is determined by applicable codes and industry standards.</w:t>
      </w:r>
    </w:p>
    <w:p w14:paraId="357E9E5F" w14:textId="069A558D" w:rsidR="00503A6A" w:rsidRPr="00A32AE2" w:rsidRDefault="00503A6A" w:rsidP="00993516">
      <w:pPr>
        <w:ind w:left="360"/>
        <w:rPr>
          <w:rFonts w:cs="Arial"/>
          <w:b/>
          <w:i/>
          <w:sz w:val="20"/>
          <w:szCs w:val="20"/>
          <w:highlight w:val="cyan"/>
        </w:rPr>
      </w:pPr>
    </w:p>
    <w:p w14:paraId="393A0AAA" w14:textId="77777777" w:rsidR="00197A23" w:rsidRPr="00521920" w:rsidRDefault="00197A23" w:rsidP="00480BAD">
      <w:pPr>
        <w:ind w:left="360"/>
        <w:rPr>
          <w:rFonts w:cs="Arial"/>
          <w:b/>
          <w:i/>
          <w:sz w:val="20"/>
          <w:szCs w:val="20"/>
        </w:rPr>
      </w:pPr>
      <w:r>
        <w:rPr>
          <w:rFonts w:cs="Arial"/>
          <w:b/>
          <w:i/>
          <w:sz w:val="20"/>
          <w:szCs w:val="20"/>
        </w:rPr>
        <w:t xml:space="preserve"> </w:t>
      </w:r>
    </w:p>
    <w:p w14:paraId="393A0AAB" w14:textId="77777777" w:rsidR="00197A23" w:rsidRDefault="00197A23" w:rsidP="00872913">
      <w:pPr>
        <w:rPr>
          <w:rFonts w:cs="Arial"/>
          <w:b/>
          <w:i/>
        </w:rPr>
      </w:pPr>
    </w:p>
    <w:p w14:paraId="393A0AAC" w14:textId="77777777" w:rsidR="00521920" w:rsidRPr="00806070" w:rsidRDefault="00806070" w:rsidP="004B3924">
      <w:pPr>
        <w:pStyle w:val="Heading2"/>
      </w:pPr>
      <w:bookmarkStart w:id="36" w:name="_Toc389056819"/>
      <w:r>
        <w:lastRenderedPageBreak/>
        <w:t xml:space="preserve">1.2 Product </w:t>
      </w:r>
      <w:r w:rsidR="00521920" w:rsidRPr="00806070">
        <w:t>Technical Description</w:t>
      </w:r>
      <w:bookmarkEnd w:id="36"/>
    </w:p>
    <w:p w14:paraId="46973AC9" w14:textId="77777777" w:rsidR="00B22D01" w:rsidRPr="008E026A" w:rsidRDefault="00B22D01" w:rsidP="00B22D01">
      <w:pPr>
        <w:autoSpaceDE w:val="0"/>
        <w:autoSpaceDN w:val="0"/>
        <w:adjustRightInd w:val="0"/>
        <w:rPr>
          <w:sz w:val="20"/>
          <w:szCs w:val="20"/>
        </w:rPr>
      </w:pPr>
      <w:r w:rsidRPr="008E026A">
        <w:rPr>
          <w:sz w:val="20"/>
          <w:szCs w:val="20"/>
        </w:rPr>
        <w:t>Conventional natural gas storage water heaters usually consist of a glass-lined steel tank with foam insulation. Located at the base end of the tank is a natural gas burner. Cold water enters the base of the tank and is heated by the burner. The water then rises to the top portion of the tank. This is where the hot water is drawn for consumption.</w:t>
      </w:r>
    </w:p>
    <w:p w14:paraId="32B70BFC" w14:textId="77777777" w:rsidR="00B22D01" w:rsidRPr="008E026A" w:rsidRDefault="00B22D01" w:rsidP="00B22D01">
      <w:pPr>
        <w:autoSpaceDE w:val="0"/>
        <w:autoSpaceDN w:val="0"/>
        <w:adjustRightInd w:val="0"/>
        <w:ind w:firstLine="720"/>
        <w:rPr>
          <w:sz w:val="20"/>
          <w:szCs w:val="20"/>
        </w:rPr>
      </w:pPr>
    </w:p>
    <w:p w14:paraId="335389A8" w14:textId="77777777" w:rsidR="00B22D01" w:rsidRPr="008E026A" w:rsidRDefault="00B22D01" w:rsidP="00B22D01">
      <w:pPr>
        <w:autoSpaceDE w:val="0"/>
        <w:autoSpaceDN w:val="0"/>
        <w:adjustRightInd w:val="0"/>
        <w:rPr>
          <w:sz w:val="20"/>
          <w:szCs w:val="20"/>
        </w:rPr>
      </w:pPr>
      <w:r w:rsidRPr="008E026A">
        <w:rPr>
          <w:sz w:val="20"/>
          <w:szCs w:val="20"/>
        </w:rPr>
        <w:t>In general, energy efficient units have a greater amount of insulation and higher efficiency burners. The most efficient natural gas storage water heaters are condensing water heaters. A condensing unit has more heat exchange surface between the hot exhaust gasses and the water being heated. This allows the water to absorb more of the exhaust gas heat, which in turn reduces the temperature of the exhaust gasses and condenses the exhaust by products</w:t>
      </w:r>
      <w:bookmarkStart w:id="37" w:name="_Ref327961377"/>
      <w:r w:rsidRPr="008E026A">
        <w:rPr>
          <w:rStyle w:val="EndnoteReference"/>
          <w:sz w:val="20"/>
          <w:szCs w:val="20"/>
        </w:rPr>
        <w:endnoteReference w:id="3"/>
      </w:r>
      <w:bookmarkEnd w:id="37"/>
      <w:r w:rsidRPr="008E026A">
        <w:rPr>
          <w:color w:val="000000"/>
          <w:sz w:val="20"/>
          <w:szCs w:val="20"/>
          <w:shd w:val="clear" w:color="auto" w:fill="FFFFFF"/>
        </w:rPr>
        <w:t>. By using the heat from the exhaust gas, which is wasted by standard tankless models, condensing natural gas tankless water heaters can achieve higher energy factors (EF) than comparably-sized traditional storage-type or instantaneous water heaters.</w:t>
      </w:r>
    </w:p>
    <w:p w14:paraId="0DFA1DCB" w14:textId="77777777" w:rsidR="00B22D01" w:rsidRDefault="00B22D01" w:rsidP="00B22D01">
      <w:pPr>
        <w:autoSpaceDE w:val="0"/>
        <w:autoSpaceDN w:val="0"/>
        <w:adjustRightInd w:val="0"/>
        <w:rPr>
          <w:sz w:val="20"/>
          <w:szCs w:val="20"/>
        </w:rPr>
      </w:pPr>
    </w:p>
    <w:p w14:paraId="1D6AADD4" w14:textId="77777777" w:rsidR="00B22D01" w:rsidRPr="008E026A" w:rsidRDefault="00B22D01" w:rsidP="00B22D01">
      <w:pPr>
        <w:autoSpaceDE w:val="0"/>
        <w:autoSpaceDN w:val="0"/>
        <w:adjustRightInd w:val="0"/>
        <w:rPr>
          <w:sz w:val="20"/>
          <w:szCs w:val="20"/>
        </w:rPr>
      </w:pPr>
      <w:r w:rsidRPr="008E026A">
        <w:rPr>
          <w:sz w:val="20"/>
          <w:szCs w:val="20"/>
        </w:rPr>
        <w:t>Tankless natural gas water heaters differ from storage-type water heaters in that they heat incoming water only when there is a demand for hot water, rather than heating and maintaining a constant stored supply of hot water. As a result, an instantaneous water heater for a given application needs a higher kBtu/h input rating than a storage-type natural gas water heater for the same application. Without storage, the instantaneous water heater must have a much higher burner capacity to handle peak demands. So the kBtu/h input rating of a given base case storage-type water heater is much lower than the measure case instantaneous heater.</w:t>
      </w:r>
    </w:p>
    <w:p w14:paraId="209B4F8C" w14:textId="77777777" w:rsidR="00B22D01" w:rsidRPr="008E026A" w:rsidRDefault="00B22D01" w:rsidP="00B22D01">
      <w:pPr>
        <w:autoSpaceDE w:val="0"/>
        <w:autoSpaceDN w:val="0"/>
        <w:adjustRightInd w:val="0"/>
        <w:rPr>
          <w:sz w:val="20"/>
          <w:szCs w:val="20"/>
        </w:rPr>
      </w:pPr>
    </w:p>
    <w:p w14:paraId="014763D0" w14:textId="77777777" w:rsidR="00B22D01" w:rsidRPr="008E026A" w:rsidRDefault="00B22D01" w:rsidP="00B22D01">
      <w:pPr>
        <w:autoSpaceDE w:val="0"/>
        <w:autoSpaceDN w:val="0"/>
        <w:adjustRightInd w:val="0"/>
        <w:rPr>
          <w:color w:val="000000"/>
          <w:sz w:val="20"/>
          <w:szCs w:val="20"/>
          <w:shd w:val="clear" w:color="auto" w:fill="FFFFFF"/>
        </w:rPr>
      </w:pPr>
      <w:r w:rsidRPr="008E026A">
        <w:rPr>
          <w:sz w:val="20"/>
          <w:szCs w:val="20"/>
        </w:rPr>
        <w:t>This measure applies to a specific type of tankless natural gas water heater: condensing tankless water heaters. The condensing models include all of the features of the tankless water heater listed above. Additionally, a condensing unit has more heat exchange surface between the hot exhaust gasses and the water being heated. This allows the water to absorb more of the exhaust gas heat, which in turn reduces the temperature of the exhaust gasses and condenses the exhaust by products</w:t>
      </w:r>
      <w:r w:rsidRPr="008E026A">
        <w:rPr>
          <w:color w:val="000000"/>
          <w:sz w:val="20"/>
          <w:szCs w:val="20"/>
          <w:shd w:val="clear" w:color="auto" w:fill="FFFFFF"/>
        </w:rPr>
        <w:t xml:space="preserve">. By using the heat from the exhaust gas, which is wasted by standard tankless models, condensing natural gas tankless water heaters can achieve higher energy factors (EF) than comparably-sized traditional storage-type or instantaneous water heaters. </w:t>
      </w:r>
    </w:p>
    <w:p w14:paraId="393A0AAD" w14:textId="5422655B" w:rsidR="00872913" w:rsidRPr="00A562A6" w:rsidRDefault="00872913" w:rsidP="00872913">
      <w:pPr>
        <w:rPr>
          <w:rFonts w:cs="Arial"/>
          <w:b/>
          <w:i/>
          <w:sz w:val="20"/>
          <w:szCs w:val="20"/>
        </w:rPr>
      </w:pPr>
    </w:p>
    <w:p w14:paraId="393A0AAE" w14:textId="77777777" w:rsidR="009C5CA7" w:rsidRDefault="009C5CA7" w:rsidP="009C5CA7">
      <w:pPr>
        <w:pStyle w:val="Heading2"/>
        <w:keepNext w:val="0"/>
      </w:pPr>
      <w:bookmarkStart w:id="38" w:name="_Toc304800203"/>
      <w:bookmarkStart w:id="39" w:name="_Toc324318339"/>
      <w:bookmarkStart w:id="40" w:name="_Toc324340483"/>
      <w:bookmarkStart w:id="41" w:name="_Toc389056820"/>
      <w:r>
        <w:t>1.</w:t>
      </w:r>
      <w:r w:rsidR="00806070">
        <w:t>3</w:t>
      </w:r>
      <w:r>
        <w:t xml:space="preserve"> </w:t>
      </w:r>
      <w:r w:rsidR="002E6162">
        <w:t xml:space="preserve">Measure Application </w:t>
      </w:r>
      <w:bookmarkEnd w:id="38"/>
      <w:r w:rsidR="002E6162">
        <w:t>Type</w:t>
      </w:r>
      <w:bookmarkEnd w:id="39"/>
      <w:bookmarkEnd w:id="40"/>
      <w:bookmarkEnd w:id="41"/>
      <w:r w:rsidR="00FA595F">
        <w:t xml:space="preserve"> </w:t>
      </w:r>
    </w:p>
    <w:p w14:paraId="3A6A2109" w14:textId="4DA0289B" w:rsidR="00B22D01" w:rsidRPr="00784500" w:rsidRDefault="00B22D01" w:rsidP="00B22D01">
      <w:pPr>
        <w:rPr>
          <w:sz w:val="20"/>
          <w:szCs w:val="20"/>
        </w:rPr>
      </w:pPr>
      <w:r w:rsidRPr="00784500">
        <w:rPr>
          <w:sz w:val="20"/>
          <w:szCs w:val="20"/>
        </w:rPr>
        <w:t>The DEER</w:t>
      </w:r>
      <w:r>
        <w:rPr>
          <w:sz w:val="20"/>
          <w:szCs w:val="20"/>
        </w:rPr>
        <w:fldChar w:fldCharType="begin"/>
      </w:r>
      <w:r>
        <w:instrText>xe "</w:instrText>
      </w:r>
      <w:r w:rsidRPr="0022607B">
        <w:rPr>
          <w:sz w:val="20"/>
          <w:szCs w:val="20"/>
        </w:rPr>
        <w:instrText>DEER</w:instrText>
      </w:r>
      <w:r>
        <w:instrText>"</w:instrText>
      </w:r>
      <w:r>
        <w:rPr>
          <w:sz w:val="20"/>
          <w:szCs w:val="20"/>
        </w:rPr>
        <w:fldChar w:fldCharType="end"/>
      </w:r>
      <w:r w:rsidRPr="00784500">
        <w:rPr>
          <w:sz w:val="20"/>
          <w:szCs w:val="20"/>
        </w:rPr>
        <w:t xml:space="preserve"> Measure Cost Data Users Guide</w:t>
      </w:r>
      <w:r>
        <w:rPr>
          <w:sz w:val="20"/>
          <w:szCs w:val="20"/>
        </w:rPr>
        <w:t xml:space="preserve"> found on </w:t>
      </w:r>
      <w:hyperlink r:id="rId23" w:history="1">
        <w:r w:rsidRPr="005376F2">
          <w:rPr>
            <w:rStyle w:val="Hyperlink"/>
            <w:sz w:val="20"/>
            <w:szCs w:val="20"/>
          </w:rPr>
          <w:t>www.deeresources.com</w:t>
        </w:r>
      </w:hyperlink>
      <w:r>
        <w:rPr>
          <w:sz w:val="20"/>
          <w:szCs w:val="20"/>
        </w:rPr>
        <w:t xml:space="preserve"> under </w:t>
      </w:r>
      <w:r w:rsidRPr="003541A6">
        <w:rPr>
          <w:i/>
          <w:iCs/>
          <w:sz w:val="20"/>
          <w:szCs w:val="20"/>
        </w:rPr>
        <w:t>DEER201</w:t>
      </w:r>
      <w:r w:rsidR="00192AF9">
        <w:rPr>
          <w:i/>
          <w:iCs/>
          <w:sz w:val="20"/>
          <w:szCs w:val="20"/>
        </w:rPr>
        <w:t>4</w:t>
      </w:r>
      <w:r w:rsidRPr="003541A6">
        <w:rPr>
          <w:i/>
          <w:iCs/>
          <w:sz w:val="20"/>
          <w:szCs w:val="20"/>
        </w:rPr>
        <w:t xml:space="preserve"> Database Format</w:t>
      </w:r>
      <w:r w:rsidR="00192AF9">
        <w:rPr>
          <w:sz w:val="20"/>
          <w:szCs w:val="20"/>
        </w:rPr>
        <w:t xml:space="preserve"> </w:t>
      </w:r>
      <w:r>
        <w:rPr>
          <w:sz w:val="20"/>
          <w:szCs w:val="20"/>
        </w:rPr>
        <w:t xml:space="preserve"> </w:t>
      </w:r>
      <w:r>
        <w:rPr>
          <w:rStyle w:val="breadcrumbs"/>
          <w:rFonts w:cs="Arial"/>
          <w:color w:val="333333"/>
          <w:sz w:val="19"/>
          <w:szCs w:val="19"/>
          <w:lang w:val="en-GB"/>
        </w:rPr>
        <w:t>DEER201</w:t>
      </w:r>
      <w:r w:rsidR="00192AF9">
        <w:rPr>
          <w:rStyle w:val="breadcrumbs"/>
          <w:rFonts w:cs="Arial"/>
          <w:color w:val="333333"/>
          <w:sz w:val="19"/>
          <w:szCs w:val="19"/>
          <w:lang w:val="en-GB"/>
        </w:rPr>
        <w:t>4</w:t>
      </w:r>
      <w:r>
        <w:rPr>
          <w:color w:val="333333"/>
          <w:sz w:val="19"/>
          <w:szCs w:val="19"/>
          <w:lang w:val="en-GB"/>
        </w:rPr>
        <w:t>,</w:t>
      </w:r>
      <w:r w:rsidRPr="00784500">
        <w:rPr>
          <w:sz w:val="20"/>
          <w:szCs w:val="20"/>
        </w:rPr>
        <w:t xml:space="preserve"> </w:t>
      </w:r>
      <w:r>
        <w:rPr>
          <w:sz w:val="20"/>
          <w:szCs w:val="20"/>
        </w:rPr>
        <w:t xml:space="preserve">spreadsheet </w:t>
      </w:r>
      <w:r w:rsidRPr="003541A6">
        <w:rPr>
          <w:i/>
          <w:iCs/>
          <w:sz w:val="20"/>
          <w:szCs w:val="20"/>
        </w:rPr>
        <w:t>SPTdata_format-V0.97.xls</w:t>
      </w:r>
      <w:r w:rsidRPr="00784500">
        <w:rPr>
          <w:sz w:val="20"/>
          <w:szCs w:val="20"/>
        </w:rPr>
        <w:t>, defines the terms as follows:</w:t>
      </w:r>
    </w:p>
    <w:p w14:paraId="14821703" w14:textId="77777777" w:rsidR="00B22D01" w:rsidRPr="00F65942" w:rsidRDefault="00B22D01" w:rsidP="00B22D01">
      <w:pPr>
        <w:rPr>
          <w:i/>
          <w:iCs/>
        </w:rPr>
      </w:pPr>
    </w:p>
    <w:p w14:paraId="5DB97F2B" w14:textId="2776AEC0" w:rsidR="00B22D01" w:rsidRPr="003541A6" w:rsidRDefault="00B22D01" w:rsidP="00B44C1A">
      <w:pPr>
        <w:pStyle w:val="Caption"/>
        <w:keepNext/>
        <w:rPr>
          <w:rFonts w:ascii="Calibri" w:hAnsi="Calibri" w:cs="Calibri"/>
          <w:sz w:val="26"/>
          <w:szCs w:val="26"/>
        </w:rPr>
      </w:pPr>
      <w:bookmarkStart w:id="42" w:name="_Toc327979900"/>
      <w:r w:rsidRPr="003541A6">
        <w:rPr>
          <w:rFonts w:cs="Arial"/>
        </w:rPr>
        <w:t xml:space="preserve">Table </w:t>
      </w:r>
      <w:bookmarkStart w:id="43" w:name="RANGE_B222"/>
      <w:r w:rsidR="00C74636">
        <w:rPr>
          <w:rFonts w:cs="Arial"/>
        </w:rPr>
        <w:t>1</w:t>
      </w:r>
      <w:r>
        <w:rPr>
          <w:rFonts w:cs="Arial"/>
        </w:rPr>
        <w:t>:</w:t>
      </w:r>
      <w:r w:rsidRPr="003541A6">
        <w:rPr>
          <w:rFonts w:ascii="Calibri" w:hAnsi="Calibri" w:cs="Calibri"/>
          <w:sz w:val="26"/>
          <w:szCs w:val="26"/>
        </w:rPr>
        <w:t xml:space="preserve"> </w:t>
      </w:r>
      <w:r w:rsidRPr="003541A6">
        <w:rPr>
          <w:rFonts w:cs="Arial"/>
        </w:rPr>
        <w:t>Measure Application Type</w:t>
      </w:r>
      <w:bookmarkEnd w:id="43"/>
      <w:r>
        <w:rPr>
          <w:rStyle w:val="EndnoteReference"/>
          <w:rFonts w:cs="Arial"/>
        </w:rPr>
        <w:endnoteReference w:id="4"/>
      </w:r>
      <w:bookmarkEnd w:id="42"/>
    </w:p>
    <w:p w14:paraId="30506D7D" w14:textId="4C5B7E5B" w:rsidR="00B22D01" w:rsidRPr="00BD02D0" w:rsidRDefault="00B22D01" w:rsidP="00B22D01">
      <w:pPr>
        <w:keepNext/>
      </w:pPr>
      <w:r>
        <w:rPr>
          <w:rFonts w:ascii="Calibri" w:hAnsi="Calibri" w:cs="Calibri"/>
          <w:i/>
          <w:iCs/>
        </w:rPr>
        <w:t>I</w:t>
      </w:r>
      <w:r w:rsidRPr="00453CE7">
        <w:rPr>
          <w:rFonts w:ascii="Calibri" w:hAnsi="Calibri" w:cs="Calibri"/>
          <w:i/>
          <w:iCs/>
        </w:rPr>
        <w:t>dentifies the measure application type in the Measure Implemen</w:t>
      </w:r>
      <w:r>
        <w:rPr>
          <w:rFonts w:ascii="Calibri" w:hAnsi="Calibri" w:cs="Calibri"/>
          <w:i/>
          <w:iCs/>
        </w:rPr>
        <w:t>t</w:t>
      </w:r>
      <w:r w:rsidRPr="00453CE7">
        <w:rPr>
          <w:rFonts w:ascii="Calibri" w:hAnsi="Calibri" w:cs="Calibri"/>
          <w:i/>
          <w:iCs/>
        </w:rPr>
        <w:t>ation table</w:t>
      </w:r>
      <w:r>
        <w:rPr>
          <w:rFonts w:ascii="Calibri" w:hAnsi="Calibri" w:cs="Calibri"/>
          <w:i/>
          <w:iCs/>
        </w:rPr>
        <w:t xml:space="preserve"> in DEER201</w:t>
      </w:r>
      <w:r w:rsidR="00B44C1A">
        <w:rPr>
          <w:rFonts w:ascii="Calibri" w:hAnsi="Calibri" w:cs="Calibri"/>
          <w:i/>
          <w:iCs/>
        </w:rPr>
        <w:t>4</w:t>
      </w:r>
    </w:p>
    <w:tbl>
      <w:tblPr>
        <w:tblW w:w="9090" w:type="dxa"/>
        <w:tblInd w:w="2" w:type="dxa"/>
        <w:tblLook w:val="00A0" w:firstRow="1" w:lastRow="0" w:firstColumn="1" w:lastColumn="0" w:noHBand="0" w:noVBand="0"/>
      </w:tblPr>
      <w:tblGrid>
        <w:gridCol w:w="900"/>
        <w:gridCol w:w="2610"/>
        <w:gridCol w:w="5580"/>
      </w:tblGrid>
      <w:tr w:rsidR="00B22D01" w:rsidRPr="00BD02D0" w14:paraId="3205073D" w14:textId="77777777" w:rsidTr="00EA0B55">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tcPr>
          <w:p w14:paraId="18851839" w14:textId="77777777" w:rsidR="00B22D01" w:rsidRPr="00453CE7" w:rsidRDefault="00B22D01" w:rsidP="00EA0B55">
            <w:pPr>
              <w:keepNext/>
              <w:rPr>
                <w:rFonts w:ascii="Calibri" w:hAnsi="Calibri" w:cs="Calibri"/>
                <w:b/>
                <w:bCs/>
                <w:color w:val="000000"/>
              </w:rPr>
            </w:pPr>
            <w:r w:rsidRPr="00453CE7">
              <w:rPr>
                <w:rFonts w:ascii="Calibri" w:hAnsi="Calibri" w:cs="Calibri"/>
                <w:b/>
                <w:bCs/>
                <w:color w:val="000000"/>
              </w:rPr>
              <w:t>Code</w:t>
            </w:r>
          </w:p>
        </w:tc>
        <w:tc>
          <w:tcPr>
            <w:tcW w:w="2610" w:type="dxa"/>
            <w:tcBorders>
              <w:top w:val="single" w:sz="4" w:space="0" w:color="auto"/>
              <w:left w:val="nil"/>
              <w:bottom w:val="single" w:sz="8" w:space="0" w:color="auto"/>
              <w:right w:val="nil"/>
            </w:tcBorders>
            <w:shd w:val="clear" w:color="000000" w:fill="D9D9D9"/>
            <w:noWrap/>
            <w:vAlign w:val="bottom"/>
          </w:tcPr>
          <w:p w14:paraId="44FF04F2" w14:textId="77777777" w:rsidR="00B22D01" w:rsidRPr="00453CE7" w:rsidRDefault="00B22D01" w:rsidP="00EA0B55">
            <w:pPr>
              <w:keepNext/>
              <w:rPr>
                <w:rFonts w:ascii="Calibri" w:hAnsi="Calibri" w:cs="Calibri"/>
                <w:b/>
                <w:bCs/>
                <w:color w:val="000000"/>
              </w:rPr>
            </w:pPr>
            <w:r w:rsidRPr="00453CE7">
              <w:rPr>
                <w:rFonts w:ascii="Calibri" w:hAnsi="Calibri" w:cs="Calibri"/>
                <w:b/>
                <w:bCs/>
                <w:color w:val="000000"/>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tcPr>
          <w:p w14:paraId="066D8146" w14:textId="77777777" w:rsidR="00B22D01" w:rsidRPr="00453CE7" w:rsidRDefault="00B22D01" w:rsidP="00EA0B55">
            <w:pPr>
              <w:keepNext/>
              <w:rPr>
                <w:rFonts w:ascii="Calibri" w:hAnsi="Calibri" w:cs="Calibri"/>
                <w:b/>
                <w:bCs/>
                <w:color w:val="000000"/>
              </w:rPr>
            </w:pPr>
            <w:r w:rsidRPr="00453CE7">
              <w:rPr>
                <w:rFonts w:ascii="Calibri" w:hAnsi="Calibri" w:cs="Calibri"/>
                <w:b/>
                <w:bCs/>
                <w:color w:val="000000"/>
              </w:rPr>
              <w:t>Comment</w:t>
            </w:r>
          </w:p>
        </w:tc>
      </w:tr>
      <w:tr w:rsidR="00B22D01" w:rsidRPr="00BD02D0" w14:paraId="22222144" w14:textId="77777777" w:rsidTr="00EA0B55">
        <w:trPr>
          <w:trHeight w:val="600"/>
        </w:trPr>
        <w:tc>
          <w:tcPr>
            <w:tcW w:w="900" w:type="dxa"/>
            <w:tcBorders>
              <w:top w:val="nil"/>
              <w:left w:val="single" w:sz="4" w:space="0" w:color="auto"/>
              <w:bottom w:val="nil"/>
              <w:right w:val="nil"/>
            </w:tcBorders>
            <w:noWrap/>
            <w:vAlign w:val="center"/>
          </w:tcPr>
          <w:p w14:paraId="05F37A78" w14:textId="77777777" w:rsidR="00B22D01" w:rsidRPr="00453CE7" w:rsidRDefault="00B22D01" w:rsidP="00EA0B55">
            <w:pPr>
              <w:keepNext/>
              <w:rPr>
                <w:rFonts w:ascii="Calibri" w:hAnsi="Calibri" w:cs="Calibri"/>
              </w:rPr>
            </w:pPr>
            <w:r w:rsidRPr="00453CE7">
              <w:rPr>
                <w:rFonts w:ascii="Calibri" w:hAnsi="Calibri" w:cs="Calibri"/>
              </w:rPr>
              <w:t>ROB</w:t>
            </w:r>
          </w:p>
        </w:tc>
        <w:tc>
          <w:tcPr>
            <w:tcW w:w="2610" w:type="dxa"/>
            <w:tcBorders>
              <w:top w:val="nil"/>
              <w:left w:val="nil"/>
              <w:bottom w:val="nil"/>
              <w:right w:val="nil"/>
            </w:tcBorders>
            <w:noWrap/>
            <w:vAlign w:val="center"/>
          </w:tcPr>
          <w:p w14:paraId="68ADEFC2" w14:textId="77777777" w:rsidR="00B22D01" w:rsidRPr="00453CE7" w:rsidRDefault="00B22D01" w:rsidP="00EA0B55">
            <w:pPr>
              <w:keepNext/>
              <w:rPr>
                <w:rFonts w:ascii="Calibri" w:hAnsi="Calibri" w:cs="Calibri"/>
              </w:rPr>
            </w:pPr>
            <w:r w:rsidRPr="00453CE7">
              <w:rPr>
                <w:rFonts w:ascii="Calibri" w:hAnsi="Calibri" w:cs="Calibri"/>
              </w:rPr>
              <w:t>Replace on Burnout</w:t>
            </w:r>
          </w:p>
        </w:tc>
        <w:tc>
          <w:tcPr>
            <w:tcW w:w="5580" w:type="dxa"/>
            <w:tcBorders>
              <w:top w:val="nil"/>
              <w:left w:val="nil"/>
              <w:bottom w:val="nil"/>
              <w:right w:val="single" w:sz="4" w:space="0" w:color="auto"/>
            </w:tcBorders>
            <w:vAlign w:val="center"/>
          </w:tcPr>
          <w:p w14:paraId="73D3DF15" w14:textId="77777777" w:rsidR="00B22D01" w:rsidRPr="00453CE7" w:rsidRDefault="00B22D01" w:rsidP="00EA0B55">
            <w:pPr>
              <w:keepNext/>
              <w:rPr>
                <w:rFonts w:ascii="Calibri" w:hAnsi="Calibri" w:cs="Calibri"/>
                <w:i/>
                <w:iCs/>
              </w:rPr>
            </w:pPr>
            <w:r w:rsidRPr="00453CE7">
              <w:rPr>
                <w:rFonts w:ascii="Calibri" w:hAnsi="Calibri" w:cs="Calibri"/>
                <w:i/>
                <w:iCs/>
              </w:rPr>
              <w:t>measure applied when existing equipment fails or maintenance requires replacement</w:t>
            </w:r>
          </w:p>
        </w:tc>
      </w:tr>
      <w:tr w:rsidR="00B22D01" w:rsidRPr="00BD02D0" w14:paraId="22E8FFCE" w14:textId="77777777" w:rsidTr="00EA0B55">
        <w:trPr>
          <w:trHeight w:val="600"/>
        </w:trPr>
        <w:tc>
          <w:tcPr>
            <w:tcW w:w="900" w:type="dxa"/>
            <w:tcBorders>
              <w:top w:val="nil"/>
              <w:left w:val="single" w:sz="4" w:space="0" w:color="auto"/>
              <w:bottom w:val="single" w:sz="4" w:space="0" w:color="auto"/>
              <w:right w:val="nil"/>
            </w:tcBorders>
            <w:noWrap/>
            <w:vAlign w:val="center"/>
          </w:tcPr>
          <w:p w14:paraId="1262F244" w14:textId="77777777" w:rsidR="00B22D01" w:rsidRPr="00453CE7" w:rsidRDefault="00B22D01" w:rsidP="00EA0B55">
            <w:pPr>
              <w:rPr>
                <w:rFonts w:ascii="Calibri" w:hAnsi="Calibri" w:cs="Calibri"/>
              </w:rPr>
            </w:pPr>
            <w:r w:rsidRPr="00453CE7">
              <w:rPr>
                <w:rFonts w:ascii="Calibri" w:hAnsi="Calibri" w:cs="Calibri"/>
              </w:rPr>
              <w:t>NC</w:t>
            </w:r>
          </w:p>
        </w:tc>
        <w:tc>
          <w:tcPr>
            <w:tcW w:w="2610" w:type="dxa"/>
            <w:tcBorders>
              <w:top w:val="nil"/>
              <w:left w:val="nil"/>
              <w:bottom w:val="single" w:sz="4" w:space="0" w:color="auto"/>
              <w:right w:val="nil"/>
            </w:tcBorders>
            <w:noWrap/>
            <w:vAlign w:val="center"/>
          </w:tcPr>
          <w:p w14:paraId="78F4D5E5" w14:textId="77777777" w:rsidR="00B22D01" w:rsidRPr="00453CE7" w:rsidRDefault="00B22D01" w:rsidP="00EA0B55">
            <w:pPr>
              <w:rPr>
                <w:rFonts w:ascii="Calibri" w:hAnsi="Calibri" w:cs="Calibri"/>
              </w:rPr>
            </w:pPr>
            <w:r w:rsidRPr="00453CE7">
              <w:rPr>
                <w:rFonts w:ascii="Calibri" w:hAnsi="Calibri" w:cs="Calibri"/>
              </w:rPr>
              <w:t>New Construction</w:t>
            </w:r>
          </w:p>
        </w:tc>
        <w:tc>
          <w:tcPr>
            <w:tcW w:w="5580" w:type="dxa"/>
            <w:tcBorders>
              <w:top w:val="nil"/>
              <w:left w:val="nil"/>
              <w:bottom w:val="single" w:sz="4" w:space="0" w:color="auto"/>
              <w:right w:val="single" w:sz="4" w:space="0" w:color="auto"/>
            </w:tcBorders>
            <w:vAlign w:val="center"/>
          </w:tcPr>
          <w:p w14:paraId="63BE9F0F" w14:textId="77777777" w:rsidR="00B22D01" w:rsidRPr="00453CE7" w:rsidRDefault="00B22D01" w:rsidP="00EA0B55">
            <w:pPr>
              <w:rPr>
                <w:rFonts w:ascii="Calibri" w:hAnsi="Calibri" w:cs="Calibri"/>
                <w:i/>
                <w:iCs/>
              </w:rPr>
            </w:pPr>
            <w:r w:rsidRPr="00453CE7">
              <w:rPr>
                <w:rFonts w:ascii="Calibri" w:hAnsi="Calibri" w:cs="Calibri"/>
                <w:i/>
                <w:iCs/>
              </w:rPr>
              <w:t>measure applied during construction design phase as an alternative to a code-compliant standard design</w:t>
            </w:r>
          </w:p>
        </w:tc>
      </w:tr>
    </w:tbl>
    <w:p w14:paraId="5FAA5741" w14:textId="77777777" w:rsidR="00B22D01" w:rsidRPr="008E026A" w:rsidRDefault="00B22D01" w:rsidP="00B22D01">
      <w:pPr>
        <w:rPr>
          <w:sz w:val="20"/>
          <w:szCs w:val="20"/>
        </w:rPr>
      </w:pPr>
    </w:p>
    <w:p w14:paraId="24E23527" w14:textId="2838C1F5" w:rsidR="00B22D01" w:rsidRPr="008E026A" w:rsidRDefault="00B22D01" w:rsidP="00B22D01">
      <w:pPr>
        <w:rPr>
          <w:sz w:val="20"/>
          <w:szCs w:val="20"/>
        </w:rPr>
      </w:pPr>
      <w:r w:rsidRPr="008E026A">
        <w:rPr>
          <w:sz w:val="20"/>
          <w:szCs w:val="20"/>
        </w:rPr>
        <w:t xml:space="preserve">Measures </w:t>
      </w:r>
      <w:r>
        <w:rPr>
          <w:sz w:val="20"/>
          <w:szCs w:val="20"/>
        </w:rPr>
        <w:t>HA58 and HA59</w:t>
      </w:r>
      <w:r w:rsidRPr="008E026A">
        <w:rPr>
          <w:sz w:val="20"/>
          <w:szCs w:val="20"/>
        </w:rPr>
        <w:t xml:space="preserve"> are applicable to both residential and commercial installations</w:t>
      </w:r>
      <w:r w:rsidR="00D45F95">
        <w:rPr>
          <w:sz w:val="20"/>
          <w:szCs w:val="20"/>
        </w:rPr>
        <w:t>.</w:t>
      </w:r>
      <w:r w:rsidRPr="008E026A">
        <w:rPr>
          <w:sz w:val="20"/>
          <w:szCs w:val="20"/>
        </w:rPr>
        <w:t xml:space="preserve"> The savings for all measures are calculated assuming that the installation is either a replace-on-burnout (ROB) or new construction (NC) measure. </w:t>
      </w:r>
    </w:p>
    <w:p w14:paraId="151DD929" w14:textId="77777777" w:rsidR="00B22D01" w:rsidRDefault="00B22D01" w:rsidP="00B22D01"/>
    <w:p w14:paraId="393A0AC6" w14:textId="77777777" w:rsidR="00D73550" w:rsidRDefault="00D73550" w:rsidP="002E0043"/>
    <w:p w14:paraId="393A0AC7" w14:textId="77777777" w:rsidR="00806070" w:rsidRDefault="00806070" w:rsidP="001248A3">
      <w:pPr>
        <w:pStyle w:val="Heading2"/>
      </w:pPr>
      <w:bookmarkStart w:id="44" w:name="_Toc304800204"/>
      <w:bookmarkStart w:id="45" w:name="_Toc324318340"/>
      <w:bookmarkStart w:id="46" w:name="_Toc324340484"/>
      <w:bookmarkStart w:id="47" w:name="_Toc389056821"/>
      <w:r>
        <w:lastRenderedPageBreak/>
        <w:t>1.4 Product Base Case and Measure Case Data</w:t>
      </w:r>
      <w:bookmarkEnd w:id="44"/>
      <w:bookmarkEnd w:id="45"/>
      <w:bookmarkEnd w:id="46"/>
      <w:bookmarkEnd w:id="47"/>
    </w:p>
    <w:p w14:paraId="301F5C53" w14:textId="77777777" w:rsidR="00B22D01" w:rsidRDefault="00B22D01" w:rsidP="00B22D01">
      <w:pPr>
        <w:pStyle w:val="Heading3"/>
      </w:pPr>
      <w:bookmarkStart w:id="48" w:name="_Toc327979932"/>
      <w:bookmarkStart w:id="49" w:name="_Toc389056822"/>
      <w:bookmarkStart w:id="50" w:name="_Toc304800205"/>
      <w:bookmarkStart w:id="51" w:name="_Toc324318341"/>
      <w:bookmarkStart w:id="52" w:name="_Toc324340485"/>
      <w:r>
        <w:t xml:space="preserve">1.4.1 </w:t>
      </w:r>
      <w:r w:rsidRPr="001248A3">
        <w:t>DEER</w:t>
      </w:r>
      <w:r>
        <w:fldChar w:fldCharType="begin"/>
      </w:r>
      <w:r>
        <w:instrText>xe "</w:instrText>
      </w:r>
      <w:r w:rsidRPr="0022607B">
        <w:rPr>
          <w:sz w:val="20"/>
          <w:szCs w:val="20"/>
        </w:rPr>
        <w:instrText>DEER</w:instrText>
      </w:r>
      <w:r>
        <w:instrText>"</w:instrText>
      </w:r>
      <w:r>
        <w:fldChar w:fldCharType="end"/>
      </w:r>
      <w:r w:rsidRPr="001248A3">
        <w:t xml:space="preserve"> </w:t>
      </w:r>
      <w:r>
        <w:t>Base Case and Measure Case Information</w:t>
      </w:r>
      <w:bookmarkEnd w:id="48"/>
      <w:bookmarkEnd w:id="49"/>
      <w:r>
        <w:t xml:space="preserve"> </w:t>
      </w:r>
    </w:p>
    <w:p w14:paraId="3E259D57" w14:textId="2DCFE3E2" w:rsidR="00B22D01" w:rsidRPr="00A721A8" w:rsidRDefault="00B22D01" w:rsidP="00B22D01">
      <w:r w:rsidRPr="006815C1">
        <w:rPr>
          <w:sz w:val="20"/>
          <w:szCs w:val="20"/>
        </w:rPr>
        <w:t>The DEER</w:t>
      </w:r>
      <w:r>
        <w:rPr>
          <w:sz w:val="20"/>
          <w:szCs w:val="20"/>
        </w:rPr>
        <w:fldChar w:fldCharType="begin"/>
      </w:r>
      <w:r>
        <w:instrText>xe "</w:instrText>
      </w:r>
      <w:r w:rsidRPr="0022607B">
        <w:rPr>
          <w:sz w:val="20"/>
          <w:szCs w:val="20"/>
        </w:rPr>
        <w:instrText>DEER</w:instrText>
      </w:r>
      <w:r>
        <w:instrText>"</w:instrText>
      </w:r>
      <w:r>
        <w:rPr>
          <w:sz w:val="20"/>
          <w:szCs w:val="20"/>
        </w:rPr>
        <w:fldChar w:fldCharType="end"/>
      </w:r>
      <w:r w:rsidRPr="006815C1">
        <w:rPr>
          <w:sz w:val="20"/>
          <w:szCs w:val="20"/>
        </w:rPr>
        <w:t>201</w:t>
      </w:r>
      <w:r w:rsidR="00D55107">
        <w:rPr>
          <w:sz w:val="20"/>
          <w:szCs w:val="20"/>
        </w:rPr>
        <w:t>4</w:t>
      </w:r>
      <w:r w:rsidRPr="006815C1">
        <w:rPr>
          <w:sz w:val="20"/>
          <w:szCs w:val="20"/>
        </w:rPr>
        <w:t xml:space="preserve"> data includes gas energy savings</w:t>
      </w:r>
      <w:r>
        <w:rPr>
          <w:sz w:val="20"/>
          <w:szCs w:val="20"/>
        </w:rPr>
        <w:t xml:space="preserve">, </w:t>
      </w:r>
      <w:r w:rsidRPr="006815C1">
        <w:rPr>
          <w:sz w:val="20"/>
          <w:szCs w:val="20"/>
        </w:rPr>
        <w:t xml:space="preserve">equipment unit costs, </w:t>
      </w:r>
      <w:r>
        <w:rPr>
          <w:sz w:val="20"/>
          <w:szCs w:val="20"/>
        </w:rPr>
        <w:t xml:space="preserve">and </w:t>
      </w:r>
      <w:r w:rsidRPr="006815C1">
        <w:rPr>
          <w:sz w:val="20"/>
          <w:szCs w:val="20"/>
        </w:rPr>
        <w:t>equipment incremental costs,</w:t>
      </w:r>
      <w:r>
        <w:rPr>
          <w:sz w:val="20"/>
          <w:szCs w:val="20"/>
        </w:rPr>
        <w:t xml:space="preserve"> which were averaged and normalized in order to fit the catalog requirements of measures HA58. The DEER201</w:t>
      </w:r>
      <w:r w:rsidR="00D55107">
        <w:rPr>
          <w:sz w:val="20"/>
          <w:szCs w:val="20"/>
        </w:rPr>
        <w:t>4</w:t>
      </w:r>
      <w:r>
        <w:rPr>
          <w:sz w:val="20"/>
          <w:szCs w:val="20"/>
        </w:rPr>
        <w:t xml:space="preserve"> data also includes</w:t>
      </w:r>
      <w:r w:rsidRPr="006815C1">
        <w:rPr>
          <w:sz w:val="20"/>
          <w:szCs w:val="20"/>
        </w:rPr>
        <w:t xml:space="preserve"> equipment useful life, and </w:t>
      </w:r>
      <w:r>
        <w:rPr>
          <w:sz w:val="20"/>
          <w:szCs w:val="20"/>
        </w:rPr>
        <w:t>n</w:t>
      </w:r>
      <w:r w:rsidRPr="006815C1">
        <w:rPr>
          <w:sz w:val="20"/>
          <w:szCs w:val="20"/>
        </w:rPr>
        <w:t xml:space="preserve">et to </w:t>
      </w:r>
      <w:r>
        <w:rPr>
          <w:sz w:val="20"/>
          <w:szCs w:val="20"/>
        </w:rPr>
        <w:t>g</w:t>
      </w:r>
      <w:r w:rsidRPr="006815C1">
        <w:rPr>
          <w:sz w:val="20"/>
          <w:szCs w:val="20"/>
        </w:rPr>
        <w:t xml:space="preserve">ross ratio </w:t>
      </w:r>
      <w:r>
        <w:rPr>
          <w:sz w:val="20"/>
          <w:szCs w:val="20"/>
        </w:rPr>
        <w:t>which are applicable to all measures in this paper, including the condensing instantaneous-type water heater HA59</w:t>
      </w:r>
      <w:r w:rsidRPr="006815C1">
        <w:rPr>
          <w:sz w:val="20"/>
          <w:szCs w:val="20"/>
        </w:rPr>
        <w:t>.</w:t>
      </w:r>
    </w:p>
    <w:p w14:paraId="4411ED7E" w14:textId="77777777" w:rsidR="00B22D01" w:rsidRDefault="00B22D01" w:rsidP="00B22D01"/>
    <w:p w14:paraId="7ED0E146" w14:textId="77777777" w:rsidR="00B22D01" w:rsidRPr="00A85BE7" w:rsidRDefault="00B22D01" w:rsidP="00B22D01">
      <w:pPr>
        <w:rPr>
          <w:b/>
          <w:bCs/>
        </w:rPr>
      </w:pPr>
      <w:r>
        <w:rPr>
          <w:b/>
          <w:bCs/>
        </w:rPr>
        <w:t>HA 58</w:t>
      </w:r>
      <w:r w:rsidRPr="00FB175A">
        <w:rPr>
          <w:b/>
          <w:bCs/>
        </w:rPr>
        <w:t>:</w:t>
      </w:r>
    </w:p>
    <w:p w14:paraId="2E5F26DA" w14:textId="24B5D5FA" w:rsidR="00B22D01" w:rsidRDefault="00B22D01" w:rsidP="00B22D01">
      <w:r w:rsidRPr="008E026A">
        <w:rPr>
          <w:sz w:val="20"/>
          <w:szCs w:val="20"/>
        </w:rPr>
        <w:t>The savings for these measures are based on the average DEER201</w:t>
      </w:r>
      <w:r w:rsidR="00D55107">
        <w:rPr>
          <w:sz w:val="20"/>
          <w:szCs w:val="20"/>
        </w:rPr>
        <w:t>4</w:t>
      </w:r>
      <w:r w:rsidRPr="008E026A">
        <w:rPr>
          <w:sz w:val="20"/>
          <w:szCs w:val="20"/>
        </w:rPr>
        <w:t xml:space="preserve"> savings for 40-gallon, 50-gallon, and 60-gallon natural gas storage water heaters. The DEER</w:t>
      </w:r>
      <w:r>
        <w:rPr>
          <w:sz w:val="20"/>
          <w:szCs w:val="20"/>
        </w:rPr>
        <w:fldChar w:fldCharType="begin"/>
      </w:r>
      <w:r w:rsidRPr="008E026A">
        <w:rPr>
          <w:sz w:val="20"/>
          <w:szCs w:val="20"/>
        </w:rPr>
        <w:instrText>xe "DEER"</w:instrText>
      </w:r>
      <w:r>
        <w:rPr>
          <w:sz w:val="20"/>
          <w:szCs w:val="20"/>
        </w:rPr>
        <w:fldChar w:fldCharType="end"/>
      </w:r>
      <w:r w:rsidRPr="008E026A">
        <w:rPr>
          <w:sz w:val="20"/>
          <w:szCs w:val="20"/>
        </w:rPr>
        <w:t>201</w:t>
      </w:r>
      <w:r w:rsidR="00D55107">
        <w:rPr>
          <w:sz w:val="20"/>
          <w:szCs w:val="20"/>
        </w:rPr>
        <w:t>4</w:t>
      </w:r>
      <w:r w:rsidRPr="008E026A">
        <w:rPr>
          <w:sz w:val="20"/>
          <w:szCs w:val="20"/>
        </w:rPr>
        <w:t xml:space="preserve"> database provides savings values for the following applicable residential storage-type natural gas water heater conversions</w:t>
      </w:r>
      <w:bookmarkStart w:id="53" w:name="_Ref327977241"/>
      <w:r>
        <w:rPr>
          <w:rStyle w:val="EndnoteReference"/>
          <w:sz w:val="20"/>
          <w:szCs w:val="20"/>
        </w:rPr>
        <w:endnoteReference w:id="5"/>
      </w:r>
      <w:bookmarkEnd w:id="53"/>
      <w:r w:rsidRPr="008E026A">
        <w:rPr>
          <w:sz w:val="20"/>
          <w:szCs w:val="20"/>
        </w:rPr>
        <w:t>:</w:t>
      </w:r>
    </w:p>
    <w:p w14:paraId="13624CBE" w14:textId="77777777" w:rsidR="00B22D01" w:rsidRPr="00C1450E" w:rsidRDefault="00B22D01" w:rsidP="00B22D01"/>
    <w:p w14:paraId="3D26DCCE" w14:textId="07CFD641" w:rsidR="00B22D01" w:rsidRDefault="00B22D01" w:rsidP="00B44C1A">
      <w:pPr>
        <w:pStyle w:val="Caption"/>
        <w:keepNext/>
        <w:rPr>
          <w:rFonts w:cs="Arial"/>
        </w:rPr>
      </w:pPr>
      <w:bookmarkStart w:id="54" w:name="_Toc327979901"/>
      <w:r>
        <w:rPr>
          <w:rFonts w:cs="Arial"/>
        </w:rPr>
        <w:t>Table</w:t>
      </w:r>
      <w:r w:rsidR="00C74636">
        <w:rPr>
          <w:rFonts w:cs="Arial"/>
        </w:rPr>
        <w:t xml:space="preserve"> 2</w:t>
      </w:r>
      <w:r>
        <w:rPr>
          <w:rFonts w:cs="Arial"/>
        </w:rPr>
        <w:t>: DEER201</w:t>
      </w:r>
      <w:r w:rsidR="00B44C1A">
        <w:rPr>
          <w:rFonts w:cs="Arial"/>
        </w:rPr>
        <w:t>4</w:t>
      </w:r>
      <w:r>
        <w:rPr>
          <w:rFonts w:cs="Arial"/>
        </w:rPr>
        <w:t xml:space="preserve"> Baseline and Measure Efficiencies for </w:t>
      </w:r>
      <w:bookmarkEnd w:id="54"/>
      <w:r>
        <w:rPr>
          <w:rFonts w:cs="Arial"/>
        </w:rPr>
        <w:t>HA58</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0"/>
        <w:gridCol w:w="3254"/>
        <w:gridCol w:w="3310"/>
      </w:tblGrid>
      <w:tr w:rsidR="00B22D01" w14:paraId="7BED7C31" w14:textId="77777777" w:rsidTr="00EA0B55">
        <w:tc>
          <w:tcPr>
            <w:tcW w:w="3010" w:type="dxa"/>
          </w:tcPr>
          <w:p w14:paraId="16F1A521" w14:textId="77777777" w:rsidR="00B22D01" w:rsidRPr="000279A3" w:rsidRDefault="00B22D01" w:rsidP="00EA0B55">
            <w:pPr>
              <w:rPr>
                <w:sz w:val="20"/>
                <w:szCs w:val="20"/>
              </w:rPr>
            </w:pPr>
            <w:r w:rsidRPr="000279A3">
              <w:rPr>
                <w:sz w:val="20"/>
                <w:szCs w:val="20"/>
              </w:rPr>
              <w:t>Water Heater Size (gallons)</w:t>
            </w:r>
          </w:p>
        </w:tc>
        <w:tc>
          <w:tcPr>
            <w:tcW w:w="3255" w:type="dxa"/>
          </w:tcPr>
          <w:p w14:paraId="4F5891BE" w14:textId="77777777" w:rsidR="00B22D01" w:rsidRPr="000279A3" w:rsidRDefault="00B22D01" w:rsidP="00EA0B55">
            <w:pPr>
              <w:rPr>
                <w:sz w:val="20"/>
                <w:szCs w:val="20"/>
              </w:rPr>
            </w:pPr>
            <w:r w:rsidRPr="000279A3">
              <w:rPr>
                <w:sz w:val="20"/>
                <w:szCs w:val="20"/>
              </w:rPr>
              <w:t>Base Case (Code) Energy Factor</w:t>
            </w:r>
          </w:p>
        </w:tc>
        <w:tc>
          <w:tcPr>
            <w:tcW w:w="3311" w:type="dxa"/>
          </w:tcPr>
          <w:p w14:paraId="13DC0D0E" w14:textId="77777777" w:rsidR="00B22D01" w:rsidRPr="000279A3" w:rsidRDefault="00B22D01" w:rsidP="00EA0B55">
            <w:pPr>
              <w:rPr>
                <w:sz w:val="20"/>
                <w:szCs w:val="20"/>
              </w:rPr>
            </w:pPr>
            <w:r w:rsidRPr="000279A3">
              <w:rPr>
                <w:sz w:val="20"/>
                <w:szCs w:val="20"/>
              </w:rPr>
              <w:t>Measure Case Energy Factor</w:t>
            </w:r>
          </w:p>
        </w:tc>
      </w:tr>
      <w:tr w:rsidR="00B22D01" w14:paraId="09B88A08" w14:textId="77777777" w:rsidTr="00EA0B55">
        <w:tc>
          <w:tcPr>
            <w:tcW w:w="3010" w:type="dxa"/>
            <w:vAlign w:val="center"/>
          </w:tcPr>
          <w:p w14:paraId="60C26726" w14:textId="77777777" w:rsidR="00B22D01" w:rsidRPr="000279A3" w:rsidRDefault="00B22D01" w:rsidP="00EA0B55">
            <w:pPr>
              <w:jc w:val="center"/>
              <w:rPr>
                <w:b/>
                <w:bCs/>
                <w:kern w:val="32"/>
                <w:sz w:val="20"/>
                <w:szCs w:val="20"/>
              </w:rPr>
            </w:pPr>
            <w:r w:rsidRPr="000279A3">
              <w:rPr>
                <w:sz w:val="20"/>
                <w:szCs w:val="20"/>
              </w:rPr>
              <w:t>40</w:t>
            </w:r>
          </w:p>
        </w:tc>
        <w:tc>
          <w:tcPr>
            <w:tcW w:w="3255" w:type="dxa"/>
            <w:vAlign w:val="center"/>
          </w:tcPr>
          <w:p w14:paraId="1CFC06AE" w14:textId="77777777" w:rsidR="00B22D01" w:rsidRPr="000279A3" w:rsidRDefault="00B22D01" w:rsidP="00EA0B55">
            <w:pPr>
              <w:jc w:val="center"/>
              <w:rPr>
                <w:b/>
                <w:bCs/>
                <w:kern w:val="32"/>
                <w:sz w:val="20"/>
                <w:szCs w:val="20"/>
              </w:rPr>
            </w:pPr>
            <w:r w:rsidRPr="000279A3">
              <w:rPr>
                <w:sz w:val="20"/>
                <w:szCs w:val="20"/>
              </w:rPr>
              <w:t>0.59</w:t>
            </w:r>
          </w:p>
        </w:tc>
        <w:tc>
          <w:tcPr>
            <w:tcW w:w="3311" w:type="dxa"/>
            <w:vAlign w:val="center"/>
          </w:tcPr>
          <w:p w14:paraId="0B990DF1" w14:textId="1A704306" w:rsidR="00B22D01" w:rsidRPr="000279A3" w:rsidRDefault="006D3FC3" w:rsidP="00EA0B55">
            <w:pPr>
              <w:jc w:val="center"/>
              <w:rPr>
                <w:b/>
                <w:bCs/>
                <w:kern w:val="32"/>
                <w:sz w:val="20"/>
                <w:szCs w:val="20"/>
              </w:rPr>
            </w:pPr>
            <w:r>
              <w:rPr>
                <w:sz w:val="20"/>
                <w:szCs w:val="20"/>
              </w:rPr>
              <w:t>HA</w:t>
            </w:r>
            <w:r w:rsidR="00B22D01">
              <w:rPr>
                <w:sz w:val="20"/>
                <w:szCs w:val="20"/>
              </w:rPr>
              <w:t>58:  EF &gt; 0.67</w:t>
            </w:r>
          </w:p>
        </w:tc>
      </w:tr>
      <w:tr w:rsidR="00B22D01" w14:paraId="3BE5CF6A" w14:textId="77777777" w:rsidTr="00EA0B55">
        <w:tc>
          <w:tcPr>
            <w:tcW w:w="3010" w:type="dxa"/>
            <w:vAlign w:val="center"/>
          </w:tcPr>
          <w:p w14:paraId="07940038" w14:textId="77777777" w:rsidR="00B22D01" w:rsidRPr="000279A3" w:rsidRDefault="00B22D01" w:rsidP="00EA0B55">
            <w:pPr>
              <w:jc w:val="center"/>
              <w:rPr>
                <w:sz w:val="20"/>
                <w:szCs w:val="20"/>
              </w:rPr>
            </w:pPr>
            <w:r w:rsidRPr="000279A3">
              <w:rPr>
                <w:sz w:val="20"/>
                <w:szCs w:val="20"/>
              </w:rPr>
              <w:t>50</w:t>
            </w:r>
          </w:p>
        </w:tc>
        <w:tc>
          <w:tcPr>
            <w:tcW w:w="3255" w:type="dxa"/>
            <w:vAlign w:val="center"/>
          </w:tcPr>
          <w:p w14:paraId="53D9175E" w14:textId="77777777" w:rsidR="00B22D01" w:rsidRPr="000279A3" w:rsidRDefault="00B22D01" w:rsidP="00EA0B55">
            <w:pPr>
              <w:jc w:val="center"/>
              <w:rPr>
                <w:sz w:val="20"/>
                <w:szCs w:val="20"/>
              </w:rPr>
            </w:pPr>
            <w:r w:rsidRPr="000279A3">
              <w:rPr>
                <w:sz w:val="20"/>
                <w:szCs w:val="20"/>
              </w:rPr>
              <w:t>0.57</w:t>
            </w:r>
          </w:p>
        </w:tc>
        <w:tc>
          <w:tcPr>
            <w:tcW w:w="3311" w:type="dxa"/>
            <w:vAlign w:val="center"/>
          </w:tcPr>
          <w:p w14:paraId="4A6265BD" w14:textId="77777777" w:rsidR="00B22D01" w:rsidRPr="000279A3" w:rsidRDefault="00B22D01" w:rsidP="00EA0B55">
            <w:pPr>
              <w:jc w:val="center"/>
              <w:rPr>
                <w:sz w:val="20"/>
                <w:szCs w:val="20"/>
              </w:rPr>
            </w:pPr>
            <w:r>
              <w:rPr>
                <w:sz w:val="20"/>
                <w:szCs w:val="20"/>
              </w:rPr>
              <w:t>HA58:  EF &gt; 0.67</w:t>
            </w:r>
          </w:p>
        </w:tc>
      </w:tr>
      <w:tr w:rsidR="00B22D01" w14:paraId="15015AB3" w14:textId="77777777" w:rsidTr="00EA0B55">
        <w:tc>
          <w:tcPr>
            <w:tcW w:w="3010" w:type="dxa"/>
            <w:vAlign w:val="center"/>
          </w:tcPr>
          <w:p w14:paraId="7A52E17B" w14:textId="77777777" w:rsidR="00B22D01" w:rsidRPr="000279A3" w:rsidRDefault="00B22D01" w:rsidP="00EA0B55">
            <w:pPr>
              <w:jc w:val="center"/>
              <w:rPr>
                <w:sz w:val="20"/>
                <w:szCs w:val="20"/>
              </w:rPr>
            </w:pPr>
            <w:r w:rsidRPr="000279A3">
              <w:rPr>
                <w:sz w:val="20"/>
                <w:szCs w:val="20"/>
              </w:rPr>
              <w:t>60</w:t>
            </w:r>
          </w:p>
        </w:tc>
        <w:tc>
          <w:tcPr>
            <w:tcW w:w="3255" w:type="dxa"/>
            <w:vAlign w:val="center"/>
          </w:tcPr>
          <w:p w14:paraId="58A132EE" w14:textId="77777777" w:rsidR="00B22D01" w:rsidRPr="000279A3" w:rsidRDefault="00B22D01" w:rsidP="00EA0B55">
            <w:pPr>
              <w:jc w:val="center"/>
              <w:rPr>
                <w:sz w:val="20"/>
                <w:szCs w:val="20"/>
              </w:rPr>
            </w:pPr>
            <w:r w:rsidRPr="000279A3">
              <w:rPr>
                <w:sz w:val="20"/>
                <w:szCs w:val="20"/>
              </w:rPr>
              <w:t>0.56</w:t>
            </w:r>
          </w:p>
        </w:tc>
        <w:tc>
          <w:tcPr>
            <w:tcW w:w="3311" w:type="dxa"/>
            <w:vAlign w:val="center"/>
          </w:tcPr>
          <w:p w14:paraId="3B2BA90E" w14:textId="77777777" w:rsidR="00B22D01" w:rsidRPr="000279A3" w:rsidRDefault="00B22D01" w:rsidP="00EA0B55">
            <w:pPr>
              <w:jc w:val="center"/>
              <w:rPr>
                <w:sz w:val="20"/>
                <w:szCs w:val="20"/>
              </w:rPr>
            </w:pPr>
            <w:r>
              <w:rPr>
                <w:sz w:val="20"/>
                <w:szCs w:val="20"/>
              </w:rPr>
              <w:t>HA58: EF &gt; 0.67</w:t>
            </w:r>
          </w:p>
        </w:tc>
      </w:tr>
    </w:tbl>
    <w:p w14:paraId="70014BFB" w14:textId="77777777" w:rsidR="00B22D01" w:rsidRPr="008E026A" w:rsidRDefault="00B22D01" w:rsidP="00B22D01">
      <w:pPr>
        <w:rPr>
          <w:sz w:val="20"/>
          <w:szCs w:val="20"/>
        </w:rPr>
      </w:pPr>
      <w:r w:rsidRPr="008E026A">
        <w:rPr>
          <w:sz w:val="20"/>
          <w:szCs w:val="20"/>
        </w:rPr>
        <w:t xml:space="preserve">This measure matches PG&amp;E catalog requirements for the baseline and post-retrofit EF levels. </w:t>
      </w:r>
    </w:p>
    <w:p w14:paraId="7CCCDCE8" w14:textId="77777777" w:rsidR="00B22D01" w:rsidRDefault="00B22D01" w:rsidP="00B22D01">
      <w:pPr>
        <w:rPr>
          <w:u w:val="single"/>
        </w:rPr>
      </w:pPr>
    </w:p>
    <w:p w14:paraId="5A43B2E1" w14:textId="77777777" w:rsidR="00B22D01" w:rsidRPr="008E026A" w:rsidRDefault="00B22D01" w:rsidP="00B22D01">
      <w:pPr>
        <w:rPr>
          <w:sz w:val="20"/>
          <w:szCs w:val="20"/>
        </w:rPr>
      </w:pPr>
      <w:r w:rsidRPr="008E026A">
        <w:rPr>
          <w:sz w:val="20"/>
          <w:szCs w:val="20"/>
        </w:rPr>
        <w:t xml:space="preserve">Please refer to Section 2.3 for a discussion of the averaging and normalizing method that we used to determine the gas energy savings for each building type, building vintage, and climate zone. </w:t>
      </w:r>
    </w:p>
    <w:p w14:paraId="723252A7" w14:textId="77777777" w:rsidR="00B22D01" w:rsidRDefault="00B22D01" w:rsidP="00B22D01">
      <w:pPr>
        <w:rPr>
          <w:sz w:val="20"/>
          <w:szCs w:val="20"/>
        </w:rPr>
      </w:pPr>
    </w:p>
    <w:p w14:paraId="03DF6FF6" w14:textId="77777777" w:rsidR="00B22D01" w:rsidRDefault="00B22D01" w:rsidP="00B22D01">
      <w:pPr>
        <w:rPr>
          <w:b/>
          <w:bCs/>
        </w:rPr>
      </w:pPr>
    </w:p>
    <w:p w14:paraId="2DD6EC9C" w14:textId="77777777" w:rsidR="00B22D01" w:rsidRPr="00A85BE7" w:rsidRDefault="00B22D01" w:rsidP="00B22D01">
      <w:pPr>
        <w:rPr>
          <w:b/>
          <w:bCs/>
        </w:rPr>
      </w:pPr>
      <w:r w:rsidRPr="00FB175A">
        <w:rPr>
          <w:b/>
          <w:bCs/>
        </w:rPr>
        <w:t>H</w:t>
      </w:r>
      <w:r>
        <w:rPr>
          <w:b/>
          <w:bCs/>
        </w:rPr>
        <w:t>A59</w:t>
      </w:r>
      <w:r w:rsidRPr="00FB175A">
        <w:rPr>
          <w:b/>
          <w:bCs/>
        </w:rPr>
        <w:t>:</w:t>
      </w:r>
    </w:p>
    <w:p w14:paraId="293FF803" w14:textId="6E4D0958" w:rsidR="00B22D01" w:rsidRPr="006815C1" w:rsidRDefault="00B22D01" w:rsidP="00B22D01">
      <w:pPr>
        <w:numPr>
          <w:ilvl w:val="0"/>
          <w:numId w:val="10"/>
        </w:numPr>
        <w:rPr>
          <w:sz w:val="20"/>
          <w:szCs w:val="20"/>
        </w:rPr>
      </w:pPr>
      <w:r w:rsidRPr="006815C1">
        <w:rPr>
          <w:sz w:val="20"/>
          <w:szCs w:val="20"/>
        </w:rPr>
        <w:t>The DEER</w:t>
      </w:r>
      <w:r>
        <w:rPr>
          <w:sz w:val="20"/>
          <w:szCs w:val="20"/>
        </w:rPr>
        <w:fldChar w:fldCharType="begin"/>
      </w:r>
      <w:r>
        <w:instrText>xe "</w:instrText>
      </w:r>
      <w:r w:rsidRPr="0022607B">
        <w:rPr>
          <w:sz w:val="20"/>
          <w:szCs w:val="20"/>
        </w:rPr>
        <w:instrText>DEER</w:instrText>
      </w:r>
      <w:r>
        <w:instrText>"</w:instrText>
      </w:r>
      <w:r>
        <w:rPr>
          <w:sz w:val="20"/>
          <w:szCs w:val="20"/>
        </w:rPr>
        <w:fldChar w:fldCharType="end"/>
      </w:r>
      <w:r w:rsidRPr="006815C1">
        <w:rPr>
          <w:sz w:val="20"/>
          <w:szCs w:val="20"/>
        </w:rPr>
        <w:t>201</w:t>
      </w:r>
      <w:r w:rsidR="00D55107">
        <w:rPr>
          <w:sz w:val="20"/>
          <w:szCs w:val="20"/>
        </w:rPr>
        <w:t>4</w:t>
      </w:r>
      <w:r w:rsidRPr="006815C1">
        <w:rPr>
          <w:sz w:val="20"/>
          <w:szCs w:val="20"/>
        </w:rPr>
        <w:t xml:space="preserve"> data does not contain the appropriate information </w:t>
      </w:r>
      <w:r>
        <w:rPr>
          <w:sz w:val="20"/>
          <w:szCs w:val="20"/>
        </w:rPr>
        <w:t>to determine the gas savings or costs of the</w:t>
      </w:r>
      <w:r w:rsidRPr="006815C1">
        <w:rPr>
          <w:sz w:val="20"/>
          <w:szCs w:val="20"/>
        </w:rPr>
        <w:t xml:space="preserve"> condensing tankless natural gas water heater measure.</w:t>
      </w:r>
      <w:r>
        <w:rPr>
          <w:sz w:val="20"/>
          <w:szCs w:val="20"/>
        </w:rPr>
        <w:t xml:space="preserve"> Energy savings and costs for this measure were therefore determined using custom calculations. See section 2.3.2 for further details on this measure. </w:t>
      </w:r>
      <w:r w:rsidRPr="006815C1">
        <w:rPr>
          <w:sz w:val="20"/>
          <w:szCs w:val="20"/>
        </w:rPr>
        <w:t xml:space="preserve"> </w:t>
      </w:r>
    </w:p>
    <w:p w14:paraId="393A0AC9" w14:textId="77777777" w:rsidR="00E71EF1" w:rsidRDefault="001248A3" w:rsidP="001248A3">
      <w:pPr>
        <w:pStyle w:val="Heading2"/>
      </w:pPr>
      <w:bookmarkStart w:id="55" w:name="_Toc389056823"/>
      <w:r>
        <w:t>1.</w:t>
      </w:r>
      <w:r w:rsidR="00806070">
        <w:t>4.1</w:t>
      </w:r>
      <w:r w:rsidR="00FA595F">
        <w:t xml:space="preserve"> </w:t>
      </w:r>
      <w:r w:rsidR="00C069A2" w:rsidRPr="001248A3">
        <w:t xml:space="preserve">DEER </w:t>
      </w:r>
      <w:r w:rsidR="008C6AD1">
        <w:t>Base Case and Measure Case Information</w:t>
      </w:r>
      <w:bookmarkEnd w:id="50"/>
      <w:bookmarkEnd w:id="51"/>
      <w:bookmarkEnd w:id="52"/>
      <w:bookmarkEnd w:id="55"/>
      <w:r w:rsidR="008C6AD1">
        <w:t xml:space="preserve"> </w:t>
      </w:r>
    </w:p>
    <w:p w14:paraId="48078042" w14:textId="77777777" w:rsidR="00B22D01" w:rsidRDefault="00B22D01" w:rsidP="00B22D01">
      <w:pPr>
        <w:rPr>
          <w:rFonts w:cs="Arial"/>
          <w:i/>
          <w:sz w:val="20"/>
          <w:szCs w:val="20"/>
        </w:rPr>
      </w:pPr>
    </w:p>
    <w:p w14:paraId="4C9C4C54" w14:textId="2755B724" w:rsidR="00BE5E74" w:rsidRDefault="009C5CA7" w:rsidP="00B22D01">
      <w:pPr>
        <w:rPr>
          <w:highlight w:val="yellow"/>
        </w:rPr>
      </w:pPr>
      <w:r w:rsidRPr="00B22D01">
        <w:rPr>
          <w:rFonts w:cs="Arial"/>
          <w:sz w:val="20"/>
          <w:szCs w:val="20"/>
        </w:rPr>
        <w:t xml:space="preserve">The </w:t>
      </w:r>
      <w:r w:rsidR="00B22D01" w:rsidRPr="00B22D01">
        <w:rPr>
          <w:rFonts w:cs="Arial"/>
          <w:sz w:val="20"/>
          <w:szCs w:val="20"/>
        </w:rPr>
        <w:t>DEER2014</w:t>
      </w:r>
      <w:r w:rsidRPr="00B22D01">
        <w:rPr>
          <w:rFonts w:cs="Arial"/>
          <w:sz w:val="20"/>
          <w:szCs w:val="20"/>
        </w:rPr>
        <w:t xml:space="preserve"> data include: gas energy savings, equipment unit costs, equipment incremental costs, equipment </w:t>
      </w:r>
      <w:r w:rsidR="00AF5B52" w:rsidRPr="00B22D01">
        <w:rPr>
          <w:rFonts w:cs="Arial"/>
          <w:sz w:val="20"/>
          <w:szCs w:val="20"/>
        </w:rPr>
        <w:t xml:space="preserve">useful </w:t>
      </w:r>
      <w:r w:rsidRPr="00B22D01">
        <w:rPr>
          <w:rFonts w:cs="Arial"/>
          <w:sz w:val="20"/>
          <w:szCs w:val="20"/>
        </w:rPr>
        <w:t>life, N</w:t>
      </w:r>
      <w:r w:rsidR="00B22D01" w:rsidRPr="00B22D01">
        <w:rPr>
          <w:rFonts w:cs="Arial"/>
          <w:sz w:val="20"/>
          <w:szCs w:val="20"/>
        </w:rPr>
        <w:t xml:space="preserve">et to Gross and </w:t>
      </w:r>
      <w:r w:rsidR="00AF5B52" w:rsidRPr="00B22D01">
        <w:rPr>
          <w:rFonts w:cs="Arial"/>
          <w:sz w:val="20"/>
          <w:szCs w:val="20"/>
        </w:rPr>
        <w:t xml:space="preserve">Initial Service Rate </w:t>
      </w:r>
      <w:r w:rsidRPr="00B22D01">
        <w:rPr>
          <w:rFonts w:cs="Arial"/>
          <w:sz w:val="20"/>
          <w:szCs w:val="20"/>
        </w:rPr>
        <w:t>of</w:t>
      </w:r>
      <w:r w:rsidR="00437BE1" w:rsidRPr="00B22D01">
        <w:rPr>
          <w:rFonts w:cs="Arial"/>
          <w:sz w:val="20"/>
          <w:szCs w:val="20"/>
        </w:rPr>
        <w:t xml:space="preserve"> </w:t>
      </w:r>
      <w:r w:rsidR="00B22D01" w:rsidRPr="00B22D01">
        <w:rPr>
          <w:rFonts w:cs="Arial"/>
          <w:sz w:val="20"/>
          <w:szCs w:val="20"/>
        </w:rPr>
        <w:t>the measures.</w:t>
      </w:r>
    </w:p>
    <w:p w14:paraId="466FF498" w14:textId="05374B4A" w:rsidR="00B22D01" w:rsidRPr="00B22D01" w:rsidRDefault="00B22D01" w:rsidP="00B22D01">
      <w:pPr>
        <w:pStyle w:val="ListParagraph"/>
        <w:numPr>
          <w:ilvl w:val="0"/>
          <w:numId w:val="10"/>
        </w:numPr>
        <w:autoSpaceDE w:val="0"/>
        <w:autoSpaceDN w:val="0"/>
        <w:adjustRightInd w:val="0"/>
        <w:rPr>
          <w:u w:val="single"/>
        </w:rPr>
      </w:pPr>
      <w:r w:rsidRPr="00B22D01">
        <w:rPr>
          <w:b/>
          <w:bCs/>
        </w:rPr>
        <w:t>HA58:</w:t>
      </w:r>
    </w:p>
    <w:p w14:paraId="35501A85" w14:textId="77777777" w:rsidR="00B22D01" w:rsidRPr="00B22D01" w:rsidRDefault="00B22D01" w:rsidP="00B22D01">
      <w:pPr>
        <w:autoSpaceDE w:val="0"/>
        <w:autoSpaceDN w:val="0"/>
        <w:adjustRightInd w:val="0"/>
        <w:rPr>
          <w:u w:val="single"/>
        </w:rPr>
      </w:pPr>
    </w:p>
    <w:p w14:paraId="50075192" w14:textId="7E96B065" w:rsidR="00B22D01" w:rsidRDefault="00B22D01" w:rsidP="00B22D01">
      <w:pPr>
        <w:pStyle w:val="Caption"/>
        <w:keepNext/>
        <w:ind w:left="360"/>
        <w:rPr>
          <w:rFonts w:cs="Arial"/>
        </w:rPr>
      </w:pPr>
      <w:bookmarkStart w:id="56" w:name="_Toc327979898"/>
      <w:r>
        <w:rPr>
          <w:rFonts w:cs="Arial"/>
        </w:rPr>
        <w:t xml:space="preserve">Table </w:t>
      </w:r>
      <w:r w:rsidR="00C74636">
        <w:rPr>
          <w:rFonts w:cs="Arial"/>
        </w:rPr>
        <w:t>3</w:t>
      </w:r>
      <w:r>
        <w:rPr>
          <w:rFonts w:cs="Arial"/>
        </w:rPr>
        <w:t xml:space="preserve">: </w:t>
      </w:r>
      <w:r w:rsidR="00595A4A">
        <w:rPr>
          <w:rFonts w:cs="Arial"/>
        </w:rPr>
        <w:t xml:space="preserve">DEER Use and Technology </w:t>
      </w:r>
      <w:r>
        <w:rPr>
          <w:rFonts w:cs="Arial"/>
        </w:rPr>
        <w:t xml:space="preserve">Storage Water Heater </w:t>
      </w:r>
      <w:bookmarkEnd w:id="56"/>
    </w:p>
    <w:p w14:paraId="43D12C86" w14:textId="77777777" w:rsidR="00B22D01" w:rsidRPr="00B22D01" w:rsidRDefault="00B22D01" w:rsidP="00B22D01">
      <w:pPr>
        <w:pStyle w:val="ListParagraph"/>
        <w:autoSpaceDE w:val="0"/>
        <w:autoSpaceDN w:val="0"/>
        <w:adjustRightInd w:val="0"/>
        <w:ind w:left="360"/>
        <w:rPr>
          <w:u w:val="single"/>
        </w:rPr>
      </w:pPr>
      <w:r>
        <w:rPr>
          <w:noProof/>
        </w:rPr>
        <w:drawing>
          <wp:inline distT="0" distB="0" distL="0" distR="0" wp14:anchorId="5A6A9EC1" wp14:editId="47593791">
            <wp:extent cx="5905500" cy="752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05500" cy="752475"/>
                    </a:xfrm>
                    <a:prstGeom prst="rect">
                      <a:avLst/>
                    </a:prstGeom>
                    <a:noFill/>
                    <a:ln>
                      <a:noFill/>
                    </a:ln>
                  </pic:spPr>
                </pic:pic>
              </a:graphicData>
            </a:graphic>
          </wp:inline>
        </w:drawing>
      </w:r>
    </w:p>
    <w:p w14:paraId="6EFF8CB7" w14:textId="77777777" w:rsidR="00B22D01" w:rsidRDefault="00B22D01" w:rsidP="00B22D01">
      <w:pPr>
        <w:pStyle w:val="ListParagraph"/>
        <w:autoSpaceDE w:val="0"/>
        <w:autoSpaceDN w:val="0"/>
        <w:adjustRightInd w:val="0"/>
        <w:ind w:left="360"/>
        <w:rPr>
          <w:b/>
          <w:bCs/>
        </w:rPr>
      </w:pPr>
    </w:p>
    <w:p w14:paraId="53FA4E05" w14:textId="77777777" w:rsidR="00B22D01" w:rsidRPr="00B22D01" w:rsidRDefault="00B22D01" w:rsidP="00B22D01">
      <w:pPr>
        <w:pStyle w:val="ListParagraph"/>
        <w:numPr>
          <w:ilvl w:val="0"/>
          <w:numId w:val="10"/>
        </w:numPr>
        <w:autoSpaceDE w:val="0"/>
        <w:autoSpaceDN w:val="0"/>
        <w:adjustRightInd w:val="0"/>
        <w:rPr>
          <w:b/>
          <w:bCs/>
        </w:rPr>
      </w:pPr>
      <w:r w:rsidRPr="00B22D01">
        <w:rPr>
          <w:b/>
          <w:bCs/>
        </w:rPr>
        <w:t>HA59:</w:t>
      </w:r>
    </w:p>
    <w:p w14:paraId="4490047C" w14:textId="77777777" w:rsidR="00B22D01" w:rsidRPr="00B22D01" w:rsidRDefault="00B22D01" w:rsidP="00B22D01">
      <w:pPr>
        <w:pStyle w:val="ListParagraph"/>
        <w:autoSpaceDE w:val="0"/>
        <w:autoSpaceDN w:val="0"/>
        <w:adjustRightInd w:val="0"/>
        <w:ind w:left="360"/>
        <w:rPr>
          <w:u w:val="single"/>
        </w:rPr>
      </w:pPr>
    </w:p>
    <w:p w14:paraId="6408EDC0" w14:textId="0BF8AA93" w:rsidR="00B22D01" w:rsidRDefault="00B22D01" w:rsidP="00C74636">
      <w:pPr>
        <w:pStyle w:val="Caption"/>
        <w:keepNext/>
        <w:ind w:left="360"/>
        <w:rPr>
          <w:rFonts w:cs="Arial"/>
        </w:rPr>
      </w:pPr>
      <w:bookmarkStart w:id="57" w:name="_Toc327979899"/>
      <w:r>
        <w:rPr>
          <w:rFonts w:cs="Arial"/>
        </w:rPr>
        <w:t xml:space="preserve">Table </w:t>
      </w:r>
      <w:r w:rsidR="00C74636">
        <w:rPr>
          <w:rFonts w:cs="Arial"/>
        </w:rPr>
        <w:t>4</w:t>
      </w:r>
      <w:r>
        <w:rPr>
          <w:rFonts w:cs="Arial"/>
        </w:rPr>
        <w:t xml:space="preserve">: </w:t>
      </w:r>
      <w:r w:rsidR="00595A4A">
        <w:rPr>
          <w:rFonts w:cs="Arial"/>
        </w:rPr>
        <w:t xml:space="preserve">DEER Use and Technology </w:t>
      </w:r>
      <w:r>
        <w:rPr>
          <w:rFonts w:cs="Arial"/>
        </w:rPr>
        <w:t xml:space="preserve">Condensing Tankless Water Heater </w:t>
      </w:r>
      <w:bookmarkEnd w:id="57"/>
    </w:p>
    <w:p w14:paraId="4595BD62" w14:textId="77777777" w:rsidR="00B22D01" w:rsidRPr="00B22D01" w:rsidRDefault="00B22D01" w:rsidP="00B22D01">
      <w:pPr>
        <w:pStyle w:val="ListParagraph"/>
        <w:autoSpaceDE w:val="0"/>
        <w:autoSpaceDN w:val="0"/>
        <w:adjustRightInd w:val="0"/>
        <w:ind w:left="360"/>
        <w:rPr>
          <w:u w:val="single"/>
        </w:rPr>
      </w:pPr>
      <w:r>
        <w:rPr>
          <w:noProof/>
        </w:rPr>
        <w:drawing>
          <wp:inline distT="0" distB="0" distL="0" distR="0" wp14:anchorId="3EED6F6F" wp14:editId="35D8DB87">
            <wp:extent cx="5905500" cy="752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05500" cy="752475"/>
                    </a:xfrm>
                    <a:prstGeom prst="rect">
                      <a:avLst/>
                    </a:prstGeom>
                    <a:noFill/>
                    <a:ln>
                      <a:noFill/>
                    </a:ln>
                  </pic:spPr>
                </pic:pic>
              </a:graphicData>
            </a:graphic>
          </wp:inline>
        </w:drawing>
      </w:r>
    </w:p>
    <w:p w14:paraId="1C8F4241" w14:textId="77777777" w:rsidR="00B22D01" w:rsidRDefault="00B22D01" w:rsidP="00B22D01">
      <w:pPr>
        <w:pStyle w:val="ListParagraph"/>
        <w:autoSpaceDE w:val="0"/>
        <w:autoSpaceDN w:val="0"/>
        <w:adjustRightInd w:val="0"/>
        <w:ind w:left="360"/>
      </w:pPr>
    </w:p>
    <w:p w14:paraId="393A0ACD" w14:textId="77777777" w:rsidR="00AF5B52" w:rsidRDefault="00AF5B52" w:rsidP="009C5CA7">
      <w:pPr>
        <w:rPr>
          <w:highlight w:val="yellow"/>
        </w:rPr>
      </w:pPr>
    </w:p>
    <w:p w14:paraId="393A0B36" w14:textId="77777777" w:rsidR="008E5E12" w:rsidRDefault="008E5E12" w:rsidP="009C5CA7">
      <w:pPr>
        <w:rPr>
          <w:b/>
        </w:rPr>
      </w:pPr>
    </w:p>
    <w:p w14:paraId="393A0B37" w14:textId="77777777" w:rsidR="008E5E12" w:rsidRDefault="008E5E12" w:rsidP="009C5CA7">
      <w:pPr>
        <w:rPr>
          <w:b/>
        </w:rPr>
      </w:pPr>
    </w:p>
    <w:p w14:paraId="393A0B38" w14:textId="77777777" w:rsidR="00A51808" w:rsidRDefault="00A51808" w:rsidP="009C5CA7">
      <w:pPr>
        <w:rPr>
          <w:b/>
        </w:rPr>
      </w:pPr>
      <w:r>
        <w:rPr>
          <w:b/>
        </w:rPr>
        <w:t>Therms Savings Assumption</w:t>
      </w:r>
      <w:r w:rsidR="00175673">
        <w:rPr>
          <w:b/>
        </w:rPr>
        <w:t xml:space="preserve"> (</w:t>
      </w:r>
      <w:r w:rsidR="00175673" w:rsidRPr="00B351FD">
        <w:rPr>
          <w:b/>
        </w:rPr>
        <w:t>Δ</w:t>
      </w:r>
      <w:r w:rsidR="00175673">
        <w:rPr>
          <w:b/>
        </w:rPr>
        <w:t>Th)</w:t>
      </w:r>
      <w:r w:rsidR="00437BE1">
        <w:rPr>
          <w:b/>
        </w:rPr>
        <w:t xml:space="preserve"> </w:t>
      </w:r>
      <w:r w:rsidR="00175673">
        <w:rPr>
          <w:b/>
        </w:rPr>
        <w:t>DEER Version and Impact IDs</w:t>
      </w:r>
    </w:p>
    <w:p w14:paraId="7E8015F1" w14:textId="77777777" w:rsidR="004D09C3" w:rsidRPr="00BA7D18" w:rsidRDefault="004D09C3" w:rsidP="004D09C3">
      <w:pPr>
        <w:rPr>
          <w:b/>
          <w:bCs/>
          <w:sz w:val="20"/>
          <w:szCs w:val="20"/>
        </w:rPr>
      </w:pPr>
      <w:r w:rsidRPr="002E4B46">
        <w:rPr>
          <w:rStyle w:val="Strong"/>
        </w:rPr>
        <w:t>Gas Savings</w:t>
      </w:r>
      <w:r w:rsidRPr="00BA7D18">
        <w:rPr>
          <w:sz w:val="20"/>
          <w:szCs w:val="20"/>
        </w:rPr>
        <w:t xml:space="preserve"> </w:t>
      </w:r>
      <w:r w:rsidRPr="00BA7D18">
        <w:rPr>
          <w:b/>
          <w:bCs/>
          <w:sz w:val="20"/>
          <w:szCs w:val="20"/>
        </w:rPr>
        <w:t>(ΔTh):</w:t>
      </w:r>
      <w:r>
        <w:rPr>
          <w:b/>
          <w:bCs/>
          <w:sz w:val="20"/>
          <w:szCs w:val="20"/>
        </w:rPr>
        <w:t xml:space="preserve"> HA58</w:t>
      </w:r>
    </w:p>
    <w:p w14:paraId="12D6BA8F" w14:textId="77777777" w:rsidR="004D09C3" w:rsidRDefault="004D09C3" w:rsidP="004D09C3">
      <w:pPr>
        <w:numPr>
          <w:ilvl w:val="0"/>
          <w:numId w:val="11"/>
        </w:numPr>
        <w:rPr>
          <w:sz w:val="20"/>
          <w:szCs w:val="20"/>
        </w:rPr>
      </w:pPr>
      <w:r w:rsidRPr="006A2F3E">
        <w:rPr>
          <w:sz w:val="20"/>
          <w:szCs w:val="20"/>
        </w:rPr>
        <w:t xml:space="preserve">The gas savings </w:t>
      </w:r>
      <w:r>
        <w:rPr>
          <w:sz w:val="20"/>
          <w:szCs w:val="20"/>
        </w:rPr>
        <w:t>for</w:t>
      </w:r>
      <w:r w:rsidRPr="006815C1">
        <w:rPr>
          <w:sz w:val="20"/>
          <w:szCs w:val="20"/>
        </w:rPr>
        <w:t xml:space="preserve"> H</w:t>
      </w:r>
      <w:r>
        <w:rPr>
          <w:sz w:val="20"/>
          <w:szCs w:val="20"/>
        </w:rPr>
        <w:t xml:space="preserve">A58 </w:t>
      </w:r>
      <w:r w:rsidRPr="006A2F3E">
        <w:rPr>
          <w:sz w:val="20"/>
          <w:szCs w:val="20"/>
        </w:rPr>
        <w:t>were downloaded from DEER</w:t>
      </w:r>
      <w:r>
        <w:rPr>
          <w:sz w:val="20"/>
          <w:szCs w:val="20"/>
        </w:rPr>
        <w:fldChar w:fldCharType="begin"/>
      </w:r>
      <w:r>
        <w:instrText>xe "</w:instrText>
      </w:r>
      <w:r w:rsidRPr="0022607B">
        <w:rPr>
          <w:sz w:val="20"/>
          <w:szCs w:val="20"/>
        </w:rPr>
        <w:instrText>DEER</w:instrText>
      </w:r>
      <w:r>
        <w:instrText>"</w:instrText>
      </w:r>
      <w:r>
        <w:rPr>
          <w:sz w:val="20"/>
          <w:szCs w:val="20"/>
        </w:rPr>
        <w:fldChar w:fldCharType="end"/>
      </w:r>
      <w:r w:rsidRPr="006A2F3E">
        <w:rPr>
          <w:sz w:val="20"/>
          <w:szCs w:val="20"/>
        </w:rPr>
        <w:t xml:space="preserve"> directly</w:t>
      </w:r>
      <w:r>
        <w:rPr>
          <w:sz w:val="20"/>
          <w:szCs w:val="20"/>
        </w:rPr>
        <w:t xml:space="preserve">, then averaged and normalized, as explained in section 2.3.1. </w:t>
      </w:r>
    </w:p>
    <w:p w14:paraId="5A4C1909" w14:textId="2F52FBE7" w:rsidR="004D09C3" w:rsidRDefault="004D09C3" w:rsidP="004D09C3">
      <w:pPr>
        <w:numPr>
          <w:ilvl w:val="0"/>
          <w:numId w:val="11"/>
        </w:numPr>
        <w:rPr>
          <w:sz w:val="20"/>
          <w:szCs w:val="20"/>
        </w:rPr>
      </w:pPr>
      <w:r>
        <w:rPr>
          <w:sz w:val="20"/>
          <w:szCs w:val="20"/>
        </w:rPr>
        <w:t>The gas savings for HA59 are in DEER 2014 for Commercial building types only, custom calculations were therefore used for this measure</w:t>
      </w:r>
    </w:p>
    <w:p w14:paraId="393A0B39" w14:textId="1D968FAE" w:rsidR="00175673" w:rsidRPr="00BA7D18" w:rsidRDefault="00175673" w:rsidP="00175673">
      <w:pPr>
        <w:rPr>
          <w:rFonts w:cs="Arial"/>
          <w:sz w:val="20"/>
          <w:szCs w:val="20"/>
        </w:rPr>
      </w:pPr>
    </w:p>
    <w:p w14:paraId="393A0B3A" w14:textId="77777777" w:rsidR="00BA7D18" w:rsidRDefault="00BA7D18" w:rsidP="00175673">
      <w:pPr>
        <w:rPr>
          <w:rFonts w:cs="Arial"/>
          <w:sz w:val="20"/>
          <w:szCs w:val="20"/>
        </w:rPr>
      </w:pPr>
    </w:p>
    <w:p w14:paraId="393A0B3B" w14:textId="77777777" w:rsidR="00175673" w:rsidRPr="00BA7D18" w:rsidRDefault="008E5E12" w:rsidP="00175673">
      <w:pPr>
        <w:rPr>
          <w:rFonts w:cs="Arial"/>
          <w:b/>
          <w:sz w:val="20"/>
          <w:szCs w:val="20"/>
        </w:rPr>
      </w:pPr>
      <w:r w:rsidRPr="002E4B46">
        <w:rPr>
          <w:rStyle w:val="Strong"/>
        </w:rPr>
        <w:t xml:space="preserve">EUL </w:t>
      </w:r>
      <w:r w:rsidR="00175673" w:rsidRPr="002E4B46">
        <w:rPr>
          <w:rStyle w:val="Strong"/>
        </w:rPr>
        <w:t>Gas Savings</w:t>
      </w:r>
      <w:r w:rsidR="00175673" w:rsidRPr="00BA7D18">
        <w:rPr>
          <w:rFonts w:cs="Arial"/>
          <w:sz w:val="20"/>
          <w:szCs w:val="20"/>
        </w:rPr>
        <w:t xml:space="preserve"> </w:t>
      </w:r>
      <w:r w:rsidR="00175673" w:rsidRPr="00BA7D18">
        <w:rPr>
          <w:rFonts w:cs="Arial"/>
          <w:b/>
          <w:sz w:val="20"/>
          <w:szCs w:val="20"/>
        </w:rPr>
        <w:t>(ΔTh):</w:t>
      </w:r>
      <w:r w:rsidR="00437BE1">
        <w:rPr>
          <w:rFonts w:cs="Arial"/>
          <w:b/>
          <w:sz w:val="20"/>
          <w:szCs w:val="20"/>
        </w:rPr>
        <w:t xml:space="preserve"> </w:t>
      </w:r>
      <w:r w:rsidR="00175673" w:rsidRPr="00BA7D18">
        <w:rPr>
          <w:rFonts w:cs="Arial"/>
          <w:b/>
          <w:sz w:val="20"/>
          <w:szCs w:val="20"/>
        </w:rPr>
        <w:t>Interactive Effect only?          DEER Version and Impact IDs</w:t>
      </w:r>
    </w:p>
    <w:p w14:paraId="393A0B41" w14:textId="4C81DAD6" w:rsidR="007931BC" w:rsidRPr="00C74636" w:rsidRDefault="00C74636" w:rsidP="00175673">
      <w:pPr>
        <w:rPr>
          <w:b/>
          <w:sz w:val="20"/>
          <w:szCs w:val="20"/>
        </w:rPr>
      </w:pPr>
      <w:r w:rsidRPr="00C74636">
        <w:rPr>
          <w:b/>
          <w:sz w:val="20"/>
          <w:szCs w:val="20"/>
        </w:rPr>
        <w:t>Table 5 Gas Savings HA58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8"/>
        <w:gridCol w:w="939"/>
        <w:gridCol w:w="1076"/>
        <w:gridCol w:w="1217"/>
        <w:gridCol w:w="1223"/>
        <w:gridCol w:w="1307"/>
        <w:gridCol w:w="1049"/>
      </w:tblGrid>
      <w:tr w:rsidR="00C74636" w:rsidRPr="00783DAC" w14:paraId="393A0B4B" w14:textId="77777777" w:rsidTr="00C74636">
        <w:tc>
          <w:tcPr>
            <w:tcW w:w="1088" w:type="dxa"/>
            <w:shd w:val="clear" w:color="auto" w:fill="auto"/>
          </w:tcPr>
          <w:p w14:paraId="393A0B42" w14:textId="77777777" w:rsidR="00C74636" w:rsidRPr="00783DAC" w:rsidRDefault="00C74636" w:rsidP="004B4489">
            <w:pPr>
              <w:rPr>
                <w:rFonts w:cs="Arial"/>
                <w:b/>
                <w:sz w:val="20"/>
                <w:szCs w:val="20"/>
              </w:rPr>
            </w:pPr>
            <w:r w:rsidRPr="00783DAC">
              <w:rPr>
                <w:rFonts w:cs="Arial"/>
                <w:b/>
                <w:sz w:val="20"/>
                <w:szCs w:val="20"/>
              </w:rPr>
              <w:t>Building type</w:t>
            </w:r>
            <w:r>
              <w:rPr>
                <w:rFonts w:cs="Arial"/>
                <w:b/>
                <w:sz w:val="20"/>
                <w:szCs w:val="20"/>
              </w:rPr>
              <w:t xml:space="preserve"> </w:t>
            </w:r>
          </w:p>
        </w:tc>
        <w:tc>
          <w:tcPr>
            <w:tcW w:w="939" w:type="dxa"/>
            <w:shd w:val="clear" w:color="auto" w:fill="auto"/>
          </w:tcPr>
          <w:p w14:paraId="393A0B43" w14:textId="77777777" w:rsidR="00C74636" w:rsidRPr="00783DAC" w:rsidRDefault="00C74636" w:rsidP="004B4489">
            <w:pPr>
              <w:rPr>
                <w:rFonts w:cs="Arial"/>
                <w:b/>
                <w:sz w:val="20"/>
                <w:szCs w:val="20"/>
              </w:rPr>
            </w:pPr>
            <w:r w:rsidRPr="00783DAC">
              <w:rPr>
                <w:rFonts w:cs="Arial"/>
                <w:b/>
                <w:sz w:val="20"/>
                <w:szCs w:val="20"/>
              </w:rPr>
              <w:t>Bldg Vintage</w:t>
            </w:r>
            <w:r>
              <w:rPr>
                <w:rFonts w:cs="Arial"/>
                <w:b/>
                <w:sz w:val="20"/>
                <w:szCs w:val="20"/>
              </w:rPr>
              <w:t xml:space="preserve"> </w:t>
            </w:r>
          </w:p>
        </w:tc>
        <w:tc>
          <w:tcPr>
            <w:tcW w:w="1076" w:type="dxa"/>
            <w:shd w:val="clear" w:color="auto" w:fill="auto"/>
          </w:tcPr>
          <w:p w14:paraId="393A0B44" w14:textId="77777777" w:rsidR="00C74636" w:rsidRPr="00783DAC" w:rsidRDefault="00C74636" w:rsidP="004B4489">
            <w:pPr>
              <w:rPr>
                <w:rFonts w:cs="Arial"/>
                <w:b/>
                <w:sz w:val="20"/>
                <w:szCs w:val="20"/>
              </w:rPr>
            </w:pPr>
            <w:r w:rsidRPr="00783DAC">
              <w:rPr>
                <w:rFonts w:cs="Arial"/>
                <w:b/>
                <w:sz w:val="20"/>
                <w:szCs w:val="20"/>
              </w:rPr>
              <w:t>Climate Zone</w:t>
            </w:r>
            <w:r>
              <w:rPr>
                <w:rFonts w:cs="Arial"/>
                <w:b/>
                <w:sz w:val="20"/>
                <w:szCs w:val="20"/>
              </w:rPr>
              <w:t xml:space="preserve"> </w:t>
            </w:r>
          </w:p>
        </w:tc>
        <w:tc>
          <w:tcPr>
            <w:tcW w:w="1217" w:type="dxa"/>
            <w:shd w:val="clear" w:color="auto" w:fill="auto"/>
          </w:tcPr>
          <w:p w14:paraId="393A0B45" w14:textId="77777777" w:rsidR="00C74636" w:rsidRPr="00783DAC" w:rsidRDefault="00C74636" w:rsidP="004B4489">
            <w:pPr>
              <w:rPr>
                <w:rFonts w:cs="Arial"/>
                <w:b/>
                <w:sz w:val="20"/>
                <w:szCs w:val="20"/>
              </w:rPr>
            </w:pPr>
            <w:r w:rsidRPr="00783DAC">
              <w:rPr>
                <w:rFonts w:cs="Arial"/>
                <w:b/>
                <w:sz w:val="20"/>
                <w:szCs w:val="20"/>
              </w:rPr>
              <w:t>Interactive Only?</w:t>
            </w:r>
          </w:p>
          <w:p w14:paraId="393A0B46" w14:textId="77777777" w:rsidR="00C74636" w:rsidRPr="00783DAC" w:rsidRDefault="00C74636" w:rsidP="004B4489">
            <w:pPr>
              <w:rPr>
                <w:rFonts w:cs="Arial"/>
                <w:b/>
                <w:sz w:val="20"/>
                <w:szCs w:val="20"/>
              </w:rPr>
            </w:pPr>
            <w:r w:rsidRPr="00783DAC">
              <w:rPr>
                <w:rFonts w:cs="Arial"/>
                <w:b/>
                <w:sz w:val="20"/>
                <w:szCs w:val="20"/>
              </w:rPr>
              <w:t>Yes / No</w:t>
            </w:r>
          </w:p>
        </w:tc>
        <w:tc>
          <w:tcPr>
            <w:tcW w:w="1223" w:type="dxa"/>
            <w:shd w:val="clear" w:color="auto" w:fill="auto"/>
          </w:tcPr>
          <w:p w14:paraId="393A0B47" w14:textId="77777777" w:rsidR="00C74636" w:rsidRPr="00783DAC" w:rsidRDefault="00C74636" w:rsidP="004B4489">
            <w:pPr>
              <w:rPr>
                <w:rFonts w:cs="Arial"/>
                <w:b/>
                <w:sz w:val="20"/>
                <w:szCs w:val="20"/>
              </w:rPr>
            </w:pPr>
            <w:r w:rsidRPr="00783DAC">
              <w:rPr>
                <w:rFonts w:cs="Arial"/>
                <w:b/>
                <w:sz w:val="20"/>
                <w:szCs w:val="20"/>
              </w:rPr>
              <w:t>Gas Savings Therms</w:t>
            </w:r>
          </w:p>
        </w:tc>
        <w:tc>
          <w:tcPr>
            <w:tcW w:w="1307" w:type="dxa"/>
            <w:shd w:val="clear" w:color="auto" w:fill="auto"/>
          </w:tcPr>
          <w:p w14:paraId="393A0B48" w14:textId="77777777" w:rsidR="00C74636" w:rsidRPr="00783DAC" w:rsidRDefault="00C74636" w:rsidP="004B4489">
            <w:pPr>
              <w:rPr>
                <w:rFonts w:cs="Arial"/>
                <w:b/>
                <w:sz w:val="20"/>
                <w:szCs w:val="20"/>
              </w:rPr>
            </w:pPr>
            <w:r w:rsidRPr="00783DAC">
              <w:rPr>
                <w:rFonts w:cs="Arial"/>
                <w:b/>
                <w:sz w:val="20"/>
                <w:szCs w:val="20"/>
              </w:rPr>
              <w:t>Deer units</w:t>
            </w:r>
          </w:p>
        </w:tc>
        <w:tc>
          <w:tcPr>
            <w:tcW w:w="1049" w:type="dxa"/>
            <w:shd w:val="clear" w:color="auto" w:fill="auto"/>
          </w:tcPr>
          <w:p w14:paraId="393A0B49" w14:textId="77777777" w:rsidR="00C74636" w:rsidRPr="00783DAC" w:rsidRDefault="00C74636" w:rsidP="004B4489">
            <w:pPr>
              <w:rPr>
                <w:rFonts w:cs="Arial"/>
                <w:b/>
                <w:sz w:val="20"/>
                <w:szCs w:val="20"/>
              </w:rPr>
            </w:pPr>
            <w:r w:rsidRPr="00783DAC">
              <w:rPr>
                <w:rFonts w:cs="Arial"/>
                <w:b/>
                <w:sz w:val="20"/>
                <w:szCs w:val="20"/>
              </w:rPr>
              <w:t>DEER Version</w:t>
            </w:r>
          </w:p>
        </w:tc>
      </w:tr>
      <w:tr w:rsidR="00C74636" w:rsidRPr="00783DAC" w14:paraId="393A0B54" w14:textId="77777777" w:rsidTr="00C74636">
        <w:tc>
          <w:tcPr>
            <w:tcW w:w="1088" w:type="dxa"/>
            <w:shd w:val="clear" w:color="auto" w:fill="auto"/>
          </w:tcPr>
          <w:p w14:paraId="393A0B4C" w14:textId="6337B46D" w:rsidR="00C74636" w:rsidRPr="00783DAC" w:rsidRDefault="00447BD9" w:rsidP="004B4489">
            <w:pPr>
              <w:rPr>
                <w:b/>
              </w:rPr>
            </w:pPr>
            <w:r>
              <w:rPr>
                <w:b/>
              </w:rPr>
              <w:t>COM</w:t>
            </w:r>
          </w:p>
        </w:tc>
        <w:tc>
          <w:tcPr>
            <w:tcW w:w="939" w:type="dxa"/>
            <w:shd w:val="clear" w:color="auto" w:fill="auto"/>
          </w:tcPr>
          <w:p w14:paraId="393A0B4D" w14:textId="07834E62" w:rsidR="00C74636" w:rsidRPr="00783DAC" w:rsidRDefault="00C74636" w:rsidP="004B4489">
            <w:pPr>
              <w:rPr>
                <w:b/>
              </w:rPr>
            </w:pPr>
            <w:r>
              <w:rPr>
                <w:b/>
              </w:rPr>
              <w:t>Any</w:t>
            </w:r>
          </w:p>
        </w:tc>
        <w:tc>
          <w:tcPr>
            <w:tcW w:w="1076" w:type="dxa"/>
            <w:shd w:val="clear" w:color="auto" w:fill="auto"/>
          </w:tcPr>
          <w:p w14:paraId="393A0B4E" w14:textId="232CF437" w:rsidR="00C74636" w:rsidRPr="00783DAC" w:rsidRDefault="00C74636" w:rsidP="004B4489">
            <w:pPr>
              <w:rPr>
                <w:b/>
              </w:rPr>
            </w:pPr>
            <w:r>
              <w:rPr>
                <w:b/>
              </w:rPr>
              <w:t>All</w:t>
            </w:r>
          </w:p>
        </w:tc>
        <w:tc>
          <w:tcPr>
            <w:tcW w:w="1217" w:type="dxa"/>
            <w:shd w:val="clear" w:color="auto" w:fill="auto"/>
          </w:tcPr>
          <w:p w14:paraId="393A0B4F" w14:textId="17B556EA" w:rsidR="00C74636" w:rsidRPr="00783DAC" w:rsidRDefault="00C74636" w:rsidP="004B4489">
            <w:pPr>
              <w:rPr>
                <w:b/>
              </w:rPr>
            </w:pPr>
            <w:r>
              <w:rPr>
                <w:b/>
              </w:rPr>
              <w:t>No</w:t>
            </w:r>
          </w:p>
        </w:tc>
        <w:tc>
          <w:tcPr>
            <w:tcW w:w="1223" w:type="dxa"/>
            <w:shd w:val="clear" w:color="auto" w:fill="auto"/>
          </w:tcPr>
          <w:p w14:paraId="393A0B50" w14:textId="5BDAB04F" w:rsidR="00C74636" w:rsidRPr="00783DAC" w:rsidRDefault="00447BD9" w:rsidP="004B4489">
            <w:pPr>
              <w:rPr>
                <w:b/>
              </w:rPr>
            </w:pPr>
            <w:r>
              <w:rPr>
                <w:b/>
              </w:rPr>
              <w:t>1.45</w:t>
            </w:r>
          </w:p>
        </w:tc>
        <w:tc>
          <w:tcPr>
            <w:tcW w:w="1307" w:type="dxa"/>
            <w:shd w:val="clear" w:color="auto" w:fill="auto"/>
          </w:tcPr>
          <w:p w14:paraId="393A0B51" w14:textId="6F39E6D7" w:rsidR="00C74636" w:rsidRPr="00783DAC" w:rsidRDefault="00447BD9" w:rsidP="004B4489">
            <w:pPr>
              <w:rPr>
                <w:b/>
              </w:rPr>
            </w:pPr>
            <w:r>
              <w:rPr>
                <w:b/>
              </w:rPr>
              <w:t>Cap-</w:t>
            </w:r>
            <w:proofErr w:type="spellStart"/>
            <w:r>
              <w:rPr>
                <w:b/>
              </w:rPr>
              <w:t>kBtuh</w:t>
            </w:r>
            <w:proofErr w:type="spellEnd"/>
          </w:p>
        </w:tc>
        <w:tc>
          <w:tcPr>
            <w:tcW w:w="1049" w:type="dxa"/>
            <w:shd w:val="clear" w:color="auto" w:fill="auto"/>
          </w:tcPr>
          <w:p w14:paraId="393A0B52" w14:textId="6A771E73" w:rsidR="00C74636" w:rsidRPr="00783DAC" w:rsidRDefault="00C74636" w:rsidP="004B4489">
            <w:pPr>
              <w:rPr>
                <w:b/>
              </w:rPr>
            </w:pPr>
            <w:r>
              <w:rPr>
                <w:b/>
              </w:rPr>
              <w:t>2014</w:t>
            </w:r>
          </w:p>
        </w:tc>
      </w:tr>
      <w:tr w:rsidR="00C74636" w:rsidRPr="00783DAC" w14:paraId="393A0B5D" w14:textId="77777777" w:rsidTr="00447BD9">
        <w:trPr>
          <w:trHeight w:val="323"/>
        </w:trPr>
        <w:tc>
          <w:tcPr>
            <w:tcW w:w="1088" w:type="dxa"/>
            <w:shd w:val="clear" w:color="auto" w:fill="auto"/>
          </w:tcPr>
          <w:p w14:paraId="393A0B55" w14:textId="363D0FEC" w:rsidR="00C74636" w:rsidRPr="00783DAC" w:rsidRDefault="00447BD9" w:rsidP="004B4489">
            <w:pPr>
              <w:rPr>
                <w:b/>
              </w:rPr>
            </w:pPr>
            <w:r>
              <w:rPr>
                <w:b/>
              </w:rPr>
              <w:t>RES</w:t>
            </w:r>
          </w:p>
        </w:tc>
        <w:tc>
          <w:tcPr>
            <w:tcW w:w="939" w:type="dxa"/>
            <w:shd w:val="clear" w:color="auto" w:fill="auto"/>
          </w:tcPr>
          <w:p w14:paraId="393A0B56" w14:textId="5362B328" w:rsidR="00C74636" w:rsidRPr="00783DAC" w:rsidRDefault="00C74636" w:rsidP="004B4489">
            <w:pPr>
              <w:rPr>
                <w:b/>
              </w:rPr>
            </w:pPr>
            <w:r>
              <w:rPr>
                <w:b/>
              </w:rPr>
              <w:t>Any</w:t>
            </w:r>
          </w:p>
        </w:tc>
        <w:tc>
          <w:tcPr>
            <w:tcW w:w="1076" w:type="dxa"/>
            <w:shd w:val="clear" w:color="auto" w:fill="auto"/>
          </w:tcPr>
          <w:p w14:paraId="393A0B57" w14:textId="0EA1B8FA" w:rsidR="00C74636" w:rsidRPr="00783DAC" w:rsidRDefault="00C74636" w:rsidP="004B4489">
            <w:pPr>
              <w:rPr>
                <w:b/>
              </w:rPr>
            </w:pPr>
            <w:r>
              <w:rPr>
                <w:b/>
              </w:rPr>
              <w:t>All</w:t>
            </w:r>
          </w:p>
        </w:tc>
        <w:tc>
          <w:tcPr>
            <w:tcW w:w="1217" w:type="dxa"/>
            <w:shd w:val="clear" w:color="auto" w:fill="auto"/>
          </w:tcPr>
          <w:p w14:paraId="393A0B58" w14:textId="22D40F13" w:rsidR="00C74636" w:rsidRPr="00783DAC" w:rsidRDefault="00C74636" w:rsidP="004B4489">
            <w:pPr>
              <w:rPr>
                <w:b/>
              </w:rPr>
            </w:pPr>
            <w:r>
              <w:rPr>
                <w:b/>
              </w:rPr>
              <w:t>No</w:t>
            </w:r>
          </w:p>
        </w:tc>
        <w:tc>
          <w:tcPr>
            <w:tcW w:w="1223" w:type="dxa"/>
            <w:shd w:val="clear" w:color="auto" w:fill="auto"/>
          </w:tcPr>
          <w:p w14:paraId="393A0B59" w14:textId="03A0947C" w:rsidR="00C74636" w:rsidRPr="00783DAC" w:rsidRDefault="00447BD9" w:rsidP="004B4489">
            <w:pPr>
              <w:rPr>
                <w:b/>
              </w:rPr>
            </w:pPr>
            <w:r>
              <w:rPr>
                <w:b/>
              </w:rPr>
              <w:t>43.1</w:t>
            </w:r>
          </w:p>
        </w:tc>
        <w:tc>
          <w:tcPr>
            <w:tcW w:w="1307" w:type="dxa"/>
            <w:shd w:val="clear" w:color="auto" w:fill="auto"/>
          </w:tcPr>
          <w:p w14:paraId="393A0B5A" w14:textId="3E92BCEE" w:rsidR="00C74636" w:rsidRPr="00783DAC" w:rsidRDefault="00C74636" w:rsidP="004B4489">
            <w:pPr>
              <w:rPr>
                <w:b/>
              </w:rPr>
            </w:pPr>
            <w:r>
              <w:rPr>
                <w:b/>
              </w:rPr>
              <w:t>Each</w:t>
            </w:r>
          </w:p>
        </w:tc>
        <w:tc>
          <w:tcPr>
            <w:tcW w:w="1049" w:type="dxa"/>
            <w:shd w:val="clear" w:color="auto" w:fill="auto"/>
          </w:tcPr>
          <w:p w14:paraId="393A0B5B" w14:textId="76D8232D" w:rsidR="00C74636" w:rsidRPr="00783DAC" w:rsidRDefault="00C74636" w:rsidP="004B4489">
            <w:pPr>
              <w:rPr>
                <w:b/>
              </w:rPr>
            </w:pPr>
            <w:r>
              <w:rPr>
                <w:b/>
              </w:rPr>
              <w:t>2014</w:t>
            </w:r>
          </w:p>
        </w:tc>
      </w:tr>
      <w:tr w:rsidR="00C74636" w:rsidRPr="00783DAC" w14:paraId="393A0B66" w14:textId="77777777" w:rsidTr="00C74636">
        <w:tc>
          <w:tcPr>
            <w:tcW w:w="1088" w:type="dxa"/>
            <w:shd w:val="clear" w:color="auto" w:fill="auto"/>
          </w:tcPr>
          <w:p w14:paraId="393A0B5E" w14:textId="6C8C0217" w:rsidR="00C74636" w:rsidRPr="00783DAC" w:rsidRDefault="00447BD9" w:rsidP="004B4489">
            <w:pPr>
              <w:rPr>
                <w:b/>
              </w:rPr>
            </w:pPr>
            <w:r>
              <w:rPr>
                <w:b/>
              </w:rPr>
              <w:t>Otr</w:t>
            </w:r>
          </w:p>
        </w:tc>
        <w:tc>
          <w:tcPr>
            <w:tcW w:w="939" w:type="dxa"/>
            <w:shd w:val="clear" w:color="auto" w:fill="auto"/>
          </w:tcPr>
          <w:p w14:paraId="393A0B5F" w14:textId="0C7FF028" w:rsidR="00C74636" w:rsidRPr="00783DAC" w:rsidRDefault="00C74636" w:rsidP="004B4489">
            <w:pPr>
              <w:rPr>
                <w:b/>
              </w:rPr>
            </w:pPr>
            <w:r>
              <w:rPr>
                <w:b/>
              </w:rPr>
              <w:t>Any</w:t>
            </w:r>
          </w:p>
        </w:tc>
        <w:tc>
          <w:tcPr>
            <w:tcW w:w="1076" w:type="dxa"/>
            <w:shd w:val="clear" w:color="auto" w:fill="auto"/>
          </w:tcPr>
          <w:p w14:paraId="393A0B60" w14:textId="6D41FDDF" w:rsidR="00C74636" w:rsidRPr="00783DAC" w:rsidRDefault="00C74636" w:rsidP="004B4489">
            <w:pPr>
              <w:rPr>
                <w:b/>
              </w:rPr>
            </w:pPr>
            <w:r>
              <w:rPr>
                <w:b/>
              </w:rPr>
              <w:t>All</w:t>
            </w:r>
          </w:p>
        </w:tc>
        <w:tc>
          <w:tcPr>
            <w:tcW w:w="1217" w:type="dxa"/>
            <w:shd w:val="clear" w:color="auto" w:fill="auto"/>
          </w:tcPr>
          <w:p w14:paraId="393A0B61" w14:textId="3C530AFE" w:rsidR="00C74636" w:rsidRPr="00783DAC" w:rsidRDefault="00C74636" w:rsidP="004B4489">
            <w:pPr>
              <w:rPr>
                <w:b/>
              </w:rPr>
            </w:pPr>
            <w:r>
              <w:rPr>
                <w:b/>
              </w:rPr>
              <w:t>No</w:t>
            </w:r>
          </w:p>
        </w:tc>
        <w:tc>
          <w:tcPr>
            <w:tcW w:w="1223" w:type="dxa"/>
            <w:shd w:val="clear" w:color="auto" w:fill="auto"/>
          </w:tcPr>
          <w:p w14:paraId="393A0B62" w14:textId="7521CAB2" w:rsidR="00C74636" w:rsidRPr="00783DAC" w:rsidRDefault="00447BD9" w:rsidP="004B4489">
            <w:pPr>
              <w:rPr>
                <w:b/>
              </w:rPr>
            </w:pPr>
            <w:r>
              <w:rPr>
                <w:b/>
              </w:rPr>
              <w:t>43.1</w:t>
            </w:r>
            <w:r w:rsidR="00C74636">
              <w:rPr>
                <w:b/>
              </w:rPr>
              <w:t>8</w:t>
            </w:r>
          </w:p>
        </w:tc>
        <w:tc>
          <w:tcPr>
            <w:tcW w:w="1307" w:type="dxa"/>
            <w:shd w:val="clear" w:color="auto" w:fill="auto"/>
          </w:tcPr>
          <w:p w14:paraId="393A0B63" w14:textId="1E66D7F2" w:rsidR="00C74636" w:rsidRPr="00783DAC" w:rsidRDefault="00C74636" w:rsidP="004B4489">
            <w:pPr>
              <w:rPr>
                <w:b/>
              </w:rPr>
            </w:pPr>
            <w:r>
              <w:rPr>
                <w:b/>
              </w:rPr>
              <w:t>each</w:t>
            </w:r>
          </w:p>
        </w:tc>
        <w:tc>
          <w:tcPr>
            <w:tcW w:w="1049" w:type="dxa"/>
            <w:shd w:val="clear" w:color="auto" w:fill="auto"/>
          </w:tcPr>
          <w:p w14:paraId="393A0B64" w14:textId="5CCA69C9" w:rsidR="00C74636" w:rsidRPr="00783DAC" w:rsidRDefault="00C74636" w:rsidP="004B4489">
            <w:pPr>
              <w:rPr>
                <w:b/>
              </w:rPr>
            </w:pPr>
            <w:r>
              <w:rPr>
                <w:b/>
              </w:rPr>
              <w:t>2014</w:t>
            </w:r>
          </w:p>
        </w:tc>
      </w:tr>
      <w:tr w:rsidR="00C74636" w:rsidRPr="00783DAC" w14:paraId="393A0B6F" w14:textId="77777777" w:rsidTr="00C74636">
        <w:tc>
          <w:tcPr>
            <w:tcW w:w="1088" w:type="dxa"/>
            <w:shd w:val="clear" w:color="auto" w:fill="auto"/>
          </w:tcPr>
          <w:p w14:paraId="393A0B67" w14:textId="77777777" w:rsidR="00C74636" w:rsidRPr="00783DAC" w:rsidRDefault="00C74636" w:rsidP="004B4489">
            <w:pPr>
              <w:rPr>
                <w:b/>
              </w:rPr>
            </w:pPr>
          </w:p>
        </w:tc>
        <w:tc>
          <w:tcPr>
            <w:tcW w:w="939" w:type="dxa"/>
            <w:shd w:val="clear" w:color="auto" w:fill="auto"/>
          </w:tcPr>
          <w:p w14:paraId="393A0B68" w14:textId="77777777" w:rsidR="00C74636" w:rsidRPr="00783DAC" w:rsidRDefault="00C74636" w:rsidP="004B4489">
            <w:pPr>
              <w:rPr>
                <w:b/>
              </w:rPr>
            </w:pPr>
          </w:p>
        </w:tc>
        <w:tc>
          <w:tcPr>
            <w:tcW w:w="1076" w:type="dxa"/>
            <w:shd w:val="clear" w:color="auto" w:fill="auto"/>
          </w:tcPr>
          <w:p w14:paraId="393A0B69" w14:textId="77777777" w:rsidR="00C74636" w:rsidRPr="00783DAC" w:rsidRDefault="00C74636" w:rsidP="004B4489">
            <w:pPr>
              <w:rPr>
                <w:b/>
              </w:rPr>
            </w:pPr>
          </w:p>
        </w:tc>
        <w:tc>
          <w:tcPr>
            <w:tcW w:w="1217" w:type="dxa"/>
            <w:shd w:val="clear" w:color="auto" w:fill="auto"/>
          </w:tcPr>
          <w:p w14:paraId="393A0B6A" w14:textId="77777777" w:rsidR="00C74636" w:rsidRPr="00783DAC" w:rsidRDefault="00C74636" w:rsidP="004B4489">
            <w:pPr>
              <w:rPr>
                <w:b/>
              </w:rPr>
            </w:pPr>
          </w:p>
        </w:tc>
        <w:tc>
          <w:tcPr>
            <w:tcW w:w="1223" w:type="dxa"/>
            <w:shd w:val="clear" w:color="auto" w:fill="auto"/>
          </w:tcPr>
          <w:p w14:paraId="393A0B6B" w14:textId="77777777" w:rsidR="00C74636" w:rsidRPr="00783DAC" w:rsidRDefault="00C74636" w:rsidP="004B4489">
            <w:pPr>
              <w:rPr>
                <w:b/>
              </w:rPr>
            </w:pPr>
          </w:p>
        </w:tc>
        <w:tc>
          <w:tcPr>
            <w:tcW w:w="1307" w:type="dxa"/>
            <w:shd w:val="clear" w:color="auto" w:fill="auto"/>
          </w:tcPr>
          <w:p w14:paraId="393A0B6C" w14:textId="77777777" w:rsidR="00C74636" w:rsidRPr="00783DAC" w:rsidRDefault="00C74636" w:rsidP="004B4489">
            <w:pPr>
              <w:rPr>
                <w:b/>
              </w:rPr>
            </w:pPr>
          </w:p>
        </w:tc>
        <w:tc>
          <w:tcPr>
            <w:tcW w:w="1049" w:type="dxa"/>
            <w:shd w:val="clear" w:color="auto" w:fill="auto"/>
          </w:tcPr>
          <w:p w14:paraId="393A0B6D" w14:textId="77777777" w:rsidR="00C74636" w:rsidRPr="00783DAC" w:rsidRDefault="00C74636" w:rsidP="004B4489">
            <w:pPr>
              <w:rPr>
                <w:b/>
              </w:rPr>
            </w:pPr>
          </w:p>
        </w:tc>
      </w:tr>
    </w:tbl>
    <w:p w14:paraId="393A0B70" w14:textId="77777777" w:rsidR="008E5E12" w:rsidRDefault="008E5E12" w:rsidP="008E5E12"/>
    <w:p w14:paraId="393A0BA6" w14:textId="77777777" w:rsidR="00175673" w:rsidRDefault="00175673" w:rsidP="00175673"/>
    <w:p w14:paraId="393A0BA7" w14:textId="77777777" w:rsidR="008E5E12" w:rsidRDefault="008E5E12" w:rsidP="00175673"/>
    <w:p w14:paraId="393A0BA8" w14:textId="0FDC115D" w:rsidR="00765936" w:rsidRPr="00BA7D18" w:rsidRDefault="00175673" w:rsidP="00765936">
      <w:pPr>
        <w:rPr>
          <w:rFonts w:cs="Arial"/>
          <w:sz w:val="20"/>
          <w:szCs w:val="20"/>
        </w:rPr>
      </w:pPr>
      <w:r w:rsidRPr="008F12D4">
        <w:rPr>
          <w:b/>
        </w:rPr>
        <w:t>Hours of Operation</w:t>
      </w:r>
      <w:r w:rsidRPr="00D76849">
        <w:t xml:space="preserve">: </w:t>
      </w:r>
      <w:r w:rsidR="00171B1F">
        <w:rPr>
          <w:rFonts w:cs="Arial"/>
          <w:i/>
          <w:sz w:val="20"/>
          <w:szCs w:val="20"/>
        </w:rPr>
        <w:t>Hours of operation are not listed for water heaters but are assumed to be 24/365 or 8760</w:t>
      </w:r>
    </w:p>
    <w:p w14:paraId="393A0BA9" w14:textId="77777777" w:rsidR="00765936" w:rsidRDefault="00765936" w:rsidP="00765936">
      <w:pPr>
        <w:rPr>
          <w:rFonts w:cs="Arial"/>
          <w:sz w:val="20"/>
          <w:szCs w:val="20"/>
        </w:rPr>
      </w:pPr>
    </w:p>
    <w:p w14:paraId="393A0BD4" w14:textId="77777777" w:rsidR="007931BC" w:rsidRPr="008F48E1" w:rsidRDefault="007931BC" w:rsidP="009C5CA7">
      <w:pPr>
        <w:rPr>
          <w:rFonts w:cs="Arial"/>
          <w:b/>
          <w:sz w:val="20"/>
          <w:szCs w:val="20"/>
        </w:rPr>
      </w:pPr>
    </w:p>
    <w:p w14:paraId="393A0BD5" w14:textId="77777777" w:rsidR="007931BC" w:rsidRDefault="000E132D" w:rsidP="009C5CA7">
      <w:pPr>
        <w:rPr>
          <w:rFonts w:cs="Arial"/>
          <w:b/>
          <w:sz w:val="20"/>
          <w:szCs w:val="20"/>
        </w:rPr>
      </w:pPr>
      <w:r>
        <w:rPr>
          <w:rFonts w:cs="Arial"/>
          <w:b/>
          <w:sz w:val="20"/>
          <w:szCs w:val="20"/>
        </w:rPr>
        <w:t>Base Case Costs and Measure Case Costs</w:t>
      </w:r>
    </w:p>
    <w:p w14:paraId="393A0BD6" w14:textId="77777777" w:rsidR="000E132D" w:rsidRDefault="000E132D" w:rsidP="009C5CA7">
      <w:pPr>
        <w:rPr>
          <w:rFonts w:cs="Arial"/>
          <w:b/>
          <w:sz w:val="20"/>
          <w:szCs w:val="20"/>
        </w:rPr>
      </w:pPr>
    </w:p>
    <w:p w14:paraId="393A0BD7" w14:textId="77777777" w:rsidR="000E132D" w:rsidRDefault="000E132D" w:rsidP="009C5CA7">
      <w:pPr>
        <w:rPr>
          <w:rFonts w:cs="Arial"/>
          <w:b/>
          <w:sz w:val="20"/>
          <w:szCs w:val="20"/>
        </w:rPr>
      </w:pPr>
      <w:r>
        <w:rPr>
          <w:rFonts w:cs="Arial"/>
          <w:b/>
          <w:sz w:val="20"/>
          <w:szCs w:val="20"/>
        </w:rPr>
        <w:t>Costs</w:t>
      </w:r>
      <w:r>
        <w:rPr>
          <w:rFonts w:cs="Arial"/>
          <w:b/>
          <w:sz w:val="20"/>
          <w:szCs w:val="20"/>
        </w:rPr>
        <w:tab/>
      </w:r>
      <w:r>
        <w:rPr>
          <w:rFonts w:cs="Arial"/>
          <w:b/>
          <w:sz w:val="20"/>
          <w:szCs w:val="20"/>
        </w:rPr>
        <w:tab/>
      </w:r>
      <w:r>
        <w:rPr>
          <w:rFonts w:cs="Arial"/>
          <w:b/>
          <w:sz w:val="20"/>
          <w:szCs w:val="20"/>
        </w:rPr>
        <w:tab/>
      </w:r>
      <w:r>
        <w:rPr>
          <w:rFonts w:cs="Arial"/>
          <w:b/>
          <w:sz w:val="20"/>
          <w:szCs w:val="20"/>
        </w:rPr>
        <w:tab/>
      </w:r>
      <w:r>
        <w:rPr>
          <w:rFonts w:cs="Arial"/>
          <w:b/>
          <w:sz w:val="20"/>
          <w:szCs w:val="20"/>
        </w:rPr>
        <w:tab/>
      </w:r>
      <w:r>
        <w:rPr>
          <w:rFonts w:cs="Arial"/>
          <w:b/>
          <w:sz w:val="20"/>
          <w:szCs w:val="20"/>
        </w:rPr>
        <w:tab/>
      </w:r>
      <w:r>
        <w:rPr>
          <w:rFonts w:cs="Arial"/>
          <w:b/>
          <w:sz w:val="20"/>
          <w:szCs w:val="20"/>
        </w:rPr>
        <w:tab/>
      </w:r>
      <w:r w:rsidRPr="00BA7D18">
        <w:rPr>
          <w:rFonts w:cs="Arial"/>
          <w:b/>
          <w:sz w:val="20"/>
          <w:szCs w:val="20"/>
        </w:rPr>
        <w:t>DEER Version and Impact Ids</w:t>
      </w:r>
    </w:p>
    <w:p w14:paraId="2033743C" w14:textId="77777777" w:rsidR="004D09C3" w:rsidRDefault="004D09C3" w:rsidP="004D09C3">
      <w:pPr>
        <w:rPr>
          <w:b/>
          <w:bCs/>
          <w:sz w:val="20"/>
          <w:szCs w:val="20"/>
        </w:rPr>
      </w:pPr>
      <w:r>
        <w:rPr>
          <w:b/>
          <w:bCs/>
          <w:sz w:val="20"/>
          <w:szCs w:val="20"/>
        </w:rPr>
        <w:t xml:space="preserve">Costs, </w:t>
      </w:r>
      <w:r w:rsidRPr="00BA7D18">
        <w:rPr>
          <w:b/>
          <w:bCs/>
          <w:sz w:val="20"/>
          <w:szCs w:val="20"/>
        </w:rPr>
        <w:t>DEER</w:t>
      </w:r>
      <w:r>
        <w:rPr>
          <w:b/>
          <w:bCs/>
          <w:sz w:val="20"/>
          <w:szCs w:val="20"/>
        </w:rPr>
        <w:fldChar w:fldCharType="begin"/>
      </w:r>
      <w:r>
        <w:instrText>xe "</w:instrText>
      </w:r>
      <w:r w:rsidRPr="0022607B">
        <w:rPr>
          <w:sz w:val="20"/>
          <w:szCs w:val="20"/>
        </w:rPr>
        <w:instrText>DEER</w:instrText>
      </w:r>
      <w:r>
        <w:instrText>"</w:instrText>
      </w:r>
      <w:r>
        <w:rPr>
          <w:b/>
          <w:bCs/>
          <w:sz w:val="20"/>
          <w:szCs w:val="20"/>
        </w:rPr>
        <w:fldChar w:fldCharType="end"/>
      </w:r>
      <w:r w:rsidRPr="00BA7D18">
        <w:rPr>
          <w:b/>
          <w:bCs/>
          <w:sz w:val="20"/>
          <w:szCs w:val="20"/>
        </w:rPr>
        <w:t xml:space="preserve"> Version and Impact Ids</w:t>
      </w:r>
      <w:r>
        <w:rPr>
          <w:b/>
          <w:bCs/>
          <w:sz w:val="20"/>
          <w:szCs w:val="20"/>
        </w:rPr>
        <w:t>: HA58</w:t>
      </w:r>
    </w:p>
    <w:p w14:paraId="70FEDF76" w14:textId="4F96767A" w:rsidR="004D09C3" w:rsidRPr="00F27116" w:rsidRDefault="004D09C3" w:rsidP="004D09C3">
      <w:pPr>
        <w:numPr>
          <w:ilvl w:val="1"/>
          <w:numId w:val="11"/>
        </w:numPr>
        <w:rPr>
          <w:sz w:val="20"/>
          <w:szCs w:val="20"/>
        </w:rPr>
      </w:pPr>
      <w:r w:rsidRPr="00F27116">
        <w:rPr>
          <w:sz w:val="20"/>
          <w:szCs w:val="20"/>
        </w:rPr>
        <w:t>The base case and measure case costs were downloaded from DEER20</w:t>
      </w:r>
      <w:r>
        <w:rPr>
          <w:sz w:val="20"/>
          <w:szCs w:val="20"/>
        </w:rPr>
        <w:t>14</w:t>
      </w:r>
      <w:r>
        <w:rPr>
          <w:rStyle w:val="EndnoteReference"/>
          <w:sz w:val="20"/>
          <w:szCs w:val="20"/>
        </w:rPr>
        <w:endnoteReference w:id="6"/>
      </w:r>
      <w:r w:rsidRPr="00F27116">
        <w:rPr>
          <w:sz w:val="20"/>
          <w:szCs w:val="20"/>
        </w:rPr>
        <w:t xml:space="preserve">. </w:t>
      </w:r>
      <w:r>
        <w:rPr>
          <w:sz w:val="20"/>
          <w:szCs w:val="20"/>
        </w:rPr>
        <w:t xml:space="preserve">Costs were not updated in DEER 2014, therefore, </w:t>
      </w:r>
      <w:r w:rsidRPr="00F27116">
        <w:rPr>
          <w:sz w:val="20"/>
          <w:szCs w:val="20"/>
        </w:rPr>
        <w:t>he DEER2011 measure cost adjustment factors</w:t>
      </w:r>
      <w:r>
        <w:rPr>
          <w:rStyle w:val="EndnoteReference"/>
          <w:sz w:val="20"/>
          <w:szCs w:val="20"/>
        </w:rPr>
        <w:endnoteReference w:id="7"/>
      </w:r>
      <w:r w:rsidRPr="00F27116">
        <w:rPr>
          <w:sz w:val="20"/>
          <w:szCs w:val="20"/>
        </w:rPr>
        <w:t xml:space="preserve"> were applied to the 2008 costs to determine the updated costs.</w:t>
      </w:r>
      <w:r>
        <w:rPr>
          <w:sz w:val="20"/>
          <w:szCs w:val="20"/>
        </w:rPr>
        <w:t xml:space="preserve"> Similar to the gas energy savings approach, the average costs were determined using the weighted average costs of the 40, 50, and 60-gallon sizes in each climate zone. See sections 4.1 and 4.2 for further detail.   </w:t>
      </w:r>
      <w:r w:rsidRPr="00F27116">
        <w:rPr>
          <w:sz w:val="20"/>
          <w:szCs w:val="20"/>
        </w:rPr>
        <w:t xml:space="preserve"> </w:t>
      </w:r>
    </w:p>
    <w:p w14:paraId="7CCF9E83" w14:textId="77777777" w:rsidR="004D09C3" w:rsidRPr="00F27116" w:rsidRDefault="004D09C3" w:rsidP="004D09C3">
      <w:pPr>
        <w:numPr>
          <w:ilvl w:val="0"/>
          <w:numId w:val="11"/>
        </w:numPr>
        <w:rPr>
          <w:sz w:val="20"/>
          <w:szCs w:val="20"/>
        </w:rPr>
      </w:pPr>
      <w:r w:rsidRPr="00F27116">
        <w:rPr>
          <w:sz w:val="20"/>
          <w:szCs w:val="20"/>
        </w:rPr>
        <w:t xml:space="preserve">Please refer to </w:t>
      </w:r>
      <w:r>
        <w:rPr>
          <w:sz w:val="20"/>
          <w:szCs w:val="20"/>
        </w:rPr>
        <w:t xml:space="preserve">Appendix A </w:t>
      </w:r>
      <w:r w:rsidRPr="00F27116">
        <w:rPr>
          <w:sz w:val="20"/>
          <w:szCs w:val="20"/>
        </w:rPr>
        <w:t>for a full list of DEER costs.</w:t>
      </w:r>
    </w:p>
    <w:p w14:paraId="393A0C11" w14:textId="77777777" w:rsidR="000E132D" w:rsidRPr="008F48E1" w:rsidRDefault="000E132D" w:rsidP="009C5CA7">
      <w:pPr>
        <w:rPr>
          <w:rFonts w:cs="Arial"/>
          <w:b/>
          <w:sz w:val="20"/>
          <w:szCs w:val="20"/>
        </w:rPr>
      </w:pPr>
    </w:p>
    <w:p w14:paraId="0C3702A9" w14:textId="7B346D68" w:rsidR="004D09C3" w:rsidRPr="008F48E1" w:rsidRDefault="009C5CA7" w:rsidP="004D09C3">
      <w:pPr>
        <w:rPr>
          <w:sz w:val="20"/>
          <w:szCs w:val="20"/>
        </w:rPr>
      </w:pPr>
      <w:bookmarkStart w:id="58" w:name="Net_to_Gross"/>
      <w:r w:rsidRPr="008F48E1">
        <w:rPr>
          <w:rFonts w:cs="Arial"/>
          <w:b/>
          <w:sz w:val="20"/>
          <w:szCs w:val="20"/>
        </w:rPr>
        <w:t>Net-to-Gross</w:t>
      </w:r>
      <w:bookmarkEnd w:id="58"/>
      <w:r w:rsidRPr="008F48E1">
        <w:rPr>
          <w:rFonts w:cs="Arial"/>
          <w:b/>
          <w:sz w:val="20"/>
          <w:szCs w:val="20"/>
        </w:rPr>
        <w:t xml:space="preserve"> Assumption:</w:t>
      </w:r>
      <w:r w:rsidR="004D09C3" w:rsidRPr="004D09C3">
        <w:rPr>
          <w:sz w:val="20"/>
          <w:szCs w:val="20"/>
        </w:rPr>
        <w:t xml:space="preserve"> </w:t>
      </w:r>
      <w:r w:rsidR="004D09C3">
        <w:rPr>
          <w:sz w:val="20"/>
          <w:szCs w:val="20"/>
        </w:rPr>
        <w:t>The table</w:t>
      </w:r>
      <w:r w:rsidR="004D09C3" w:rsidRPr="008F48E1">
        <w:rPr>
          <w:sz w:val="20"/>
          <w:szCs w:val="20"/>
        </w:rPr>
        <w:t xml:space="preserve"> below summarizes all applicable DEER</w:t>
      </w:r>
      <w:r w:rsidR="004D09C3">
        <w:rPr>
          <w:sz w:val="20"/>
          <w:szCs w:val="20"/>
        </w:rPr>
        <w:fldChar w:fldCharType="begin"/>
      </w:r>
      <w:r w:rsidR="004D09C3">
        <w:instrText>xe "</w:instrText>
      </w:r>
      <w:r w:rsidR="004D09C3" w:rsidRPr="0022607B">
        <w:rPr>
          <w:sz w:val="20"/>
          <w:szCs w:val="20"/>
        </w:rPr>
        <w:instrText>DEER</w:instrText>
      </w:r>
      <w:r w:rsidR="004D09C3">
        <w:instrText>"</w:instrText>
      </w:r>
      <w:r w:rsidR="004D09C3">
        <w:rPr>
          <w:sz w:val="20"/>
          <w:szCs w:val="20"/>
        </w:rPr>
        <w:fldChar w:fldCharType="end"/>
      </w:r>
      <w:r w:rsidR="004D09C3" w:rsidRPr="008F48E1">
        <w:rPr>
          <w:sz w:val="20"/>
          <w:szCs w:val="20"/>
        </w:rPr>
        <w:t xml:space="preserve"> based </w:t>
      </w:r>
      <w:r w:rsidR="004D09C3">
        <w:rPr>
          <w:sz w:val="20"/>
          <w:szCs w:val="20"/>
        </w:rPr>
        <w:t>n</w:t>
      </w:r>
      <w:r w:rsidR="004D09C3" w:rsidRPr="008F48E1">
        <w:rPr>
          <w:sz w:val="20"/>
          <w:szCs w:val="20"/>
        </w:rPr>
        <w:t>et-to-</w:t>
      </w:r>
      <w:r w:rsidR="004D09C3">
        <w:rPr>
          <w:sz w:val="20"/>
          <w:szCs w:val="20"/>
        </w:rPr>
        <w:t>g</w:t>
      </w:r>
      <w:r w:rsidR="004D09C3" w:rsidRPr="008F48E1">
        <w:rPr>
          <w:sz w:val="20"/>
          <w:szCs w:val="20"/>
        </w:rPr>
        <w:t>ross</w:t>
      </w:r>
      <w:r w:rsidR="004D09C3">
        <w:rPr>
          <w:sz w:val="20"/>
          <w:szCs w:val="20"/>
        </w:rPr>
        <w:t xml:space="preserve"> (NTG)</w:t>
      </w:r>
      <w:r w:rsidR="004D09C3" w:rsidRPr="008F48E1">
        <w:rPr>
          <w:sz w:val="20"/>
          <w:szCs w:val="20"/>
        </w:rPr>
        <w:t xml:space="preserve"> ratios for programs that may be used by this measure</w:t>
      </w:r>
      <w:r w:rsidR="004D09C3">
        <w:rPr>
          <w:rStyle w:val="EndnoteReference"/>
          <w:sz w:val="20"/>
          <w:szCs w:val="20"/>
        </w:rPr>
        <w:endnoteReference w:id="8"/>
      </w:r>
      <w:r w:rsidR="004D09C3" w:rsidRPr="008F48E1">
        <w:rPr>
          <w:sz w:val="20"/>
          <w:szCs w:val="20"/>
        </w:rPr>
        <w:t>.</w:t>
      </w:r>
    </w:p>
    <w:p w14:paraId="356DB495" w14:textId="77777777" w:rsidR="004D09C3" w:rsidRDefault="004D09C3" w:rsidP="004D09C3">
      <w:pPr>
        <w:pStyle w:val="Caption"/>
        <w:keepNext/>
        <w:jc w:val="center"/>
        <w:rPr>
          <w:rFonts w:cs="Arial"/>
        </w:rPr>
      </w:pPr>
    </w:p>
    <w:p w14:paraId="4CB591E4" w14:textId="57BCB7DA" w:rsidR="004D09C3" w:rsidRPr="008F48E1" w:rsidRDefault="004D09C3" w:rsidP="00B44C1A">
      <w:pPr>
        <w:pStyle w:val="Caption"/>
        <w:keepNext/>
        <w:rPr>
          <w:rFonts w:cs="Arial"/>
        </w:rPr>
      </w:pPr>
      <w:bookmarkStart w:id="59" w:name="_Toc327979904"/>
      <w:r w:rsidRPr="008F48E1">
        <w:rPr>
          <w:rFonts w:cs="Arial"/>
        </w:rPr>
        <w:t xml:space="preserve">Table </w:t>
      </w:r>
      <w:r w:rsidR="00C74636">
        <w:rPr>
          <w:rFonts w:cs="Arial"/>
        </w:rPr>
        <w:t>6</w:t>
      </w:r>
      <w:r>
        <w:rPr>
          <w:rFonts w:cs="Arial"/>
        </w:rPr>
        <w:t>: DEER201</w:t>
      </w:r>
      <w:r w:rsidR="00B44C1A">
        <w:rPr>
          <w:rFonts w:cs="Arial"/>
        </w:rPr>
        <w:t>4</w:t>
      </w:r>
      <w:r>
        <w:rPr>
          <w:rFonts w:cs="Arial"/>
        </w:rPr>
        <w:fldChar w:fldCharType="begin"/>
      </w:r>
      <w:r>
        <w:rPr>
          <w:rFonts w:cs="Arial"/>
        </w:rPr>
        <w:instrText>xe "</w:instrText>
      </w:r>
      <w:r w:rsidRPr="0022607B">
        <w:rPr>
          <w:rFonts w:cs="Arial"/>
        </w:rPr>
        <w:instrText>DEER</w:instrText>
      </w:r>
      <w:r>
        <w:rPr>
          <w:rFonts w:cs="Arial"/>
        </w:rPr>
        <w:instrText>"</w:instrText>
      </w:r>
      <w:r>
        <w:rPr>
          <w:rFonts w:cs="Arial"/>
        </w:rPr>
        <w:fldChar w:fldCharType="end"/>
      </w:r>
      <w:r>
        <w:rPr>
          <w:rFonts w:cs="Arial"/>
        </w:rPr>
        <w:t xml:space="preserve"> </w:t>
      </w:r>
      <w:r w:rsidRPr="008F48E1">
        <w:rPr>
          <w:rFonts w:cs="Arial"/>
        </w:rPr>
        <w:t>Net-to-Gross Ratios</w:t>
      </w:r>
      <w:bookmarkEnd w:id="59"/>
    </w:p>
    <w:tbl>
      <w:tblPr>
        <w:tblW w:w="4098" w:type="pct"/>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533"/>
        <w:gridCol w:w="639"/>
        <w:gridCol w:w="2518"/>
        <w:gridCol w:w="1158"/>
      </w:tblGrid>
      <w:tr w:rsidR="004D09C3" w:rsidRPr="00783DAC" w14:paraId="42AA6ADF" w14:textId="77777777" w:rsidTr="004D09C3">
        <w:trPr>
          <w:jc w:val="center"/>
        </w:trPr>
        <w:tc>
          <w:tcPr>
            <w:tcW w:w="2251" w:type="pct"/>
            <w:shd w:val="clear" w:color="auto" w:fill="262626"/>
            <w:vAlign w:val="bottom"/>
          </w:tcPr>
          <w:p w14:paraId="6CAAC8E4" w14:textId="77777777" w:rsidR="004D09C3" w:rsidRPr="001E4C31" w:rsidRDefault="004D09C3" w:rsidP="00595A4A">
            <w:pPr>
              <w:keepNext/>
              <w:keepLines/>
              <w:jc w:val="center"/>
              <w:rPr>
                <w:b/>
                <w:bCs/>
                <w:color w:val="F2F2F2"/>
                <w:sz w:val="20"/>
                <w:szCs w:val="20"/>
              </w:rPr>
            </w:pPr>
          </w:p>
        </w:tc>
        <w:tc>
          <w:tcPr>
            <w:tcW w:w="407" w:type="pct"/>
            <w:shd w:val="clear" w:color="auto" w:fill="262626"/>
            <w:vAlign w:val="bottom"/>
          </w:tcPr>
          <w:p w14:paraId="6EE9D6B3" w14:textId="77777777" w:rsidR="004D09C3" w:rsidRPr="001E4C31" w:rsidRDefault="004D09C3" w:rsidP="00595A4A">
            <w:pPr>
              <w:keepNext/>
              <w:keepLines/>
              <w:jc w:val="center"/>
              <w:rPr>
                <w:b/>
                <w:bCs/>
                <w:color w:val="F2F2F2"/>
                <w:sz w:val="20"/>
                <w:szCs w:val="20"/>
              </w:rPr>
            </w:pPr>
          </w:p>
        </w:tc>
        <w:tc>
          <w:tcPr>
            <w:tcW w:w="2342" w:type="pct"/>
            <w:gridSpan w:val="2"/>
            <w:shd w:val="clear" w:color="auto" w:fill="262626"/>
            <w:vAlign w:val="bottom"/>
          </w:tcPr>
          <w:p w14:paraId="1BDE853E" w14:textId="77777777" w:rsidR="004D09C3" w:rsidRPr="001E4C31" w:rsidRDefault="004D09C3" w:rsidP="00595A4A">
            <w:pPr>
              <w:keepNext/>
              <w:keepLines/>
              <w:jc w:val="center"/>
              <w:rPr>
                <w:b/>
                <w:bCs/>
                <w:color w:val="F2F2F2"/>
                <w:sz w:val="20"/>
                <w:szCs w:val="20"/>
              </w:rPr>
            </w:pPr>
            <w:r w:rsidRPr="001E4C31">
              <w:rPr>
                <w:b/>
                <w:bCs/>
                <w:color w:val="F2F2F2"/>
                <w:sz w:val="20"/>
                <w:szCs w:val="20"/>
              </w:rPr>
              <w:t>DEER</w:t>
            </w:r>
            <w:r>
              <w:rPr>
                <w:b/>
                <w:bCs/>
                <w:color w:val="F2F2F2"/>
                <w:sz w:val="20"/>
                <w:szCs w:val="20"/>
              </w:rPr>
              <w:fldChar w:fldCharType="begin"/>
            </w:r>
            <w:r>
              <w:instrText>xe "</w:instrText>
            </w:r>
            <w:r w:rsidRPr="0022607B">
              <w:rPr>
                <w:sz w:val="20"/>
                <w:szCs w:val="20"/>
              </w:rPr>
              <w:instrText>DEER</w:instrText>
            </w:r>
            <w:r>
              <w:instrText>"</w:instrText>
            </w:r>
            <w:r>
              <w:rPr>
                <w:b/>
                <w:bCs/>
                <w:color w:val="F2F2F2"/>
                <w:sz w:val="20"/>
                <w:szCs w:val="20"/>
              </w:rPr>
              <w:fldChar w:fldCharType="end"/>
            </w:r>
            <w:r w:rsidRPr="001E4C31">
              <w:rPr>
                <w:b/>
                <w:bCs/>
                <w:color w:val="F2F2F2"/>
                <w:sz w:val="20"/>
                <w:szCs w:val="20"/>
              </w:rPr>
              <w:t xml:space="preserve"> Spreadsheet</w:t>
            </w:r>
          </w:p>
        </w:tc>
      </w:tr>
      <w:tr w:rsidR="004D09C3" w:rsidRPr="00783DAC" w14:paraId="0DA45134" w14:textId="77777777" w:rsidTr="004D09C3">
        <w:trPr>
          <w:jc w:val="center"/>
        </w:trPr>
        <w:tc>
          <w:tcPr>
            <w:tcW w:w="2251" w:type="pct"/>
            <w:shd w:val="pct5" w:color="000000" w:fill="FFFFFF"/>
            <w:vAlign w:val="bottom"/>
          </w:tcPr>
          <w:p w14:paraId="1ED2D491" w14:textId="77777777" w:rsidR="004D09C3" w:rsidRPr="001E4C31" w:rsidRDefault="004D09C3" w:rsidP="00595A4A">
            <w:pPr>
              <w:keepNext/>
              <w:jc w:val="center"/>
              <w:rPr>
                <w:sz w:val="20"/>
                <w:szCs w:val="20"/>
              </w:rPr>
            </w:pPr>
            <w:r w:rsidRPr="001E4C31">
              <w:rPr>
                <w:sz w:val="20"/>
                <w:szCs w:val="20"/>
              </w:rPr>
              <w:t>Program Approach</w:t>
            </w:r>
          </w:p>
        </w:tc>
        <w:tc>
          <w:tcPr>
            <w:tcW w:w="407" w:type="pct"/>
            <w:shd w:val="pct5" w:color="000000" w:fill="FFFFFF"/>
            <w:vAlign w:val="bottom"/>
          </w:tcPr>
          <w:p w14:paraId="19317334" w14:textId="77777777" w:rsidR="004D09C3" w:rsidRPr="001E4C31" w:rsidRDefault="004D09C3" w:rsidP="00595A4A">
            <w:pPr>
              <w:keepNext/>
              <w:jc w:val="center"/>
              <w:rPr>
                <w:sz w:val="20"/>
                <w:szCs w:val="20"/>
              </w:rPr>
            </w:pPr>
            <w:r w:rsidRPr="001E4C31">
              <w:rPr>
                <w:sz w:val="20"/>
                <w:szCs w:val="20"/>
              </w:rPr>
              <w:t>NTG</w:t>
            </w:r>
          </w:p>
        </w:tc>
        <w:tc>
          <w:tcPr>
            <w:tcW w:w="1604" w:type="pct"/>
            <w:shd w:val="pct5" w:color="000000" w:fill="FFFFFF"/>
            <w:vAlign w:val="bottom"/>
          </w:tcPr>
          <w:p w14:paraId="191D5208" w14:textId="77777777" w:rsidR="004D09C3" w:rsidRPr="001E4C31" w:rsidRDefault="004D09C3" w:rsidP="00595A4A">
            <w:pPr>
              <w:keepNext/>
              <w:jc w:val="center"/>
              <w:rPr>
                <w:sz w:val="20"/>
                <w:szCs w:val="20"/>
              </w:rPr>
            </w:pPr>
            <w:r w:rsidRPr="001E4C31">
              <w:rPr>
                <w:sz w:val="20"/>
                <w:szCs w:val="20"/>
              </w:rPr>
              <w:t>File name</w:t>
            </w:r>
          </w:p>
        </w:tc>
        <w:tc>
          <w:tcPr>
            <w:tcW w:w="738" w:type="pct"/>
            <w:shd w:val="pct5" w:color="000000" w:fill="FFFFFF"/>
            <w:vAlign w:val="bottom"/>
          </w:tcPr>
          <w:p w14:paraId="14E0C2F8" w14:textId="6E321D79" w:rsidR="004D09C3" w:rsidRPr="001E4C31" w:rsidRDefault="004D09C3" w:rsidP="00595A4A">
            <w:pPr>
              <w:keepNext/>
              <w:jc w:val="center"/>
              <w:rPr>
                <w:sz w:val="20"/>
                <w:szCs w:val="20"/>
              </w:rPr>
            </w:pPr>
          </w:p>
        </w:tc>
      </w:tr>
      <w:tr w:rsidR="00D45F95" w:rsidRPr="00783DAC" w14:paraId="035A273E" w14:textId="77777777" w:rsidTr="004D09C3">
        <w:trPr>
          <w:jc w:val="center"/>
        </w:trPr>
        <w:tc>
          <w:tcPr>
            <w:tcW w:w="2251" w:type="pct"/>
            <w:shd w:val="pct20" w:color="000000" w:fill="FFFFFF"/>
            <w:vAlign w:val="bottom"/>
          </w:tcPr>
          <w:p w14:paraId="193801E1" w14:textId="37B289F4" w:rsidR="00D45F95" w:rsidRPr="00EC6087" w:rsidRDefault="00D45F95" w:rsidP="00595A4A">
            <w:pPr>
              <w:jc w:val="center"/>
              <w:rPr>
                <w:sz w:val="20"/>
                <w:szCs w:val="20"/>
              </w:rPr>
            </w:pPr>
            <w:r>
              <w:rPr>
                <w:sz w:val="20"/>
                <w:szCs w:val="20"/>
              </w:rPr>
              <w:t xml:space="preserve">Default all &lt; 2 </w:t>
            </w:r>
            <w:proofErr w:type="spellStart"/>
            <w:r>
              <w:rPr>
                <w:sz w:val="20"/>
                <w:szCs w:val="20"/>
              </w:rPr>
              <w:t>yrs</w:t>
            </w:r>
            <w:proofErr w:type="spellEnd"/>
          </w:p>
        </w:tc>
        <w:tc>
          <w:tcPr>
            <w:tcW w:w="407" w:type="pct"/>
            <w:shd w:val="pct20" w:color="000000" w:fill="FFFFFF"/>
            <w:vAlign w:val="bottom"/>
          </w:tcPr>
          <w:p w14:paraId="14ACD208" w14:textId="286EA4BC" w:rsidR="00D45F95" w:rsidRDefault="00D45F95" w:rsidP="00595A4A">
            <w:pPr>
              <w:jc w:val="center"/>
              <w:rPr>
                <w:sz w:val="20"/>
                <w:szCs w:val="20"/>
              </w:rPr>
            </w:pPr>
            <w:r>
              <w:rPr>
                <w:sz w:val="20"/>
                <w:szCs w:val="20"/>
              </w:rPr>
              <w:t>0.70</w:t>
            </w:r>
          </w:p>
        </w:tc>
        <w:tc>
          <w:tcPr>
            <w:tcW w:w="1604" w:type="pct"/>
            <w:shd w:val="pct20" w:color="000000" w:fill="FFFFFF"/>
            <w:vAlign w:val="bottom"/>
          </w:tcPr>
          <w:p w14:paraId="450246B6" w14:textId="1A7C2A47" w:rsidR="00D45F95" w:rsidRPr="005079FB" w:rsidRDefault="00D45F95" w:rsidP="004D09C3">
            <w:pPr>
              <w:jc w:val="center"/>
              <w:rPr>
                <w:sz w:val="20"/>
                <w:szCs w:val="20"/>
              </w:rPr>
            </w:pPr>
            <w:r>
              <w:rPr>
                <w:sz w:val="20"/>
                <w:szCs w:val="20"/>
              </w:rPr>
              <w:t>DEER2014V1.01NTGR</w:t>
            </w:r>
          </w:p>
        </w:tc>
        <w:tc>
          <w:tcPr>
            <w:tcW w:w="738" w:type="pct"/>
            <w:shd w:val="pct20" w:color="000000" w:fill="FFFFFF"/>
            <w:vAlign w:val="bottom"/>
          </w:tcPr>
          <w:p w14:paraId="035F8ABD" w14:textId="397361D0" w:rsidR="00D45F95" w:rsidRPr="001E4C31" w:rsidRDefault="00D45F95" w:rsidP="00595A4A">
            <w:pPr>
              <w:jc w:val="center"/>
              <w:rPr>
                <w:sz w:val="20"/>
                <w:szCs w:val="20"/>
              </w:rPr>
            </w:pPr>
            <w:r>
              <w:rPr>
                <w:sz w:val="20"/>
                <w:szCs w:val="20"/>
              </w:rPr>
              <w:t>HA59</w:t>
            </w:r>
          </w:p>
        </w:tc>
      </w:tr>
      <w:tr w:rsidR="004D09C3" w:rsidRPr="00783DAC" w14:paraId="7E8FAB25" w14:textId="77777777" w:rsidTr="004D09C3">
        <w:trPr>
          <w:jc w:val="center"/>
        </w:trPr>
        <w:tc>
          <w:tcPr>
            <w:tcW w:w="2251" w:type="pct"/>
            <w:shd w:val="pct20" w:color="000000" w:fill="FFFFFF"/>
            <w:vAlign w:val="bottom"/>
          </w:tcPr>
          <w:p w14:paraId="6F45B222" w14:textId="77777777" w:rsidR="004D09C3" w:rsidRPr="00975F79" w:rsidRDefault="004D09C3" w:rsidP="00595A4A">
            <w:pPr>
              <w:jc w:val="center"/>
              <w:rPr>
                <w:sz w:val="20"/>
                <w:szCs w:val="20"/>
              </w:rPr>
            </w:pPr>
            <w:r w:rsidRPr="00EC6087">
              <w:rPr>
                <w:sz w:val="20"/>
                <w:szCs w:val="20"/>
              </w:rPr>
              <w:t>All other EEM with no evaluated NTGR; existing EEM with same delivery mechanism for more than 2 years</w:t>
            </w:r>
          </w:p>
        </w:tc>
        <w:tc>
          <w:tcPr>
            <w:tcW w:w="407" w:type="pct"/>
            <w:shd w:val="pct20" w:color="000000" w:fill="FFFFFF"/>
            <w:vAlign w:val="bottom"/>
          </w:tcPr>
          <w:p w14:paraId="5FCFBA03" w14:textId="77777777" w:rsidR="004D09C3" w:rsidRDefault="004D09C3" w:rsidP="00595A4A">
            <w:pPr>
              <w:jc w:val="center"/>
              <w:rPr>
                <w:sz w:val="20"/>
                <w:szCs w:val="20"/>
              </w:rPr>
            </w:pPr>
            <w:r>
              <w:rPr>
                <w:sz w:val="20"/>
                <w:szCs w:val="20"/>
              </w:rPr>
              <w:t>0.55</w:t>
            </w:r>
          </w:p>
        </w:tc>
        <w:tc>
          <w:tcPr>
            <w:tcW w:w="1604" w:type="pct"/>
            <w:shd w:val="pct20" w:color="000000" w:fill="FFFFFF"/>
            <w:vAlign w:val="bottom"/>
          </w:tcPr>
          <w:p w14:paraId="3F1FE214" w14:textId="2A0492ED" w:rsidR="004D09C3" w:rsidRPr="001E4C31" w:rsidRDefault="004D09C3" w:rsidP="004D09C3">
            <w:pPr>
              <w:jc w:val="center"/>
              <w:rPr>
                <w:sz w:val="20"/>
                <w:szCs w:val="20"/>
              </w:rPr>
            </w:pPr>
            <w:r w:rsidRPr="005079FB">
              <w:rPr>
                <w:sz w:val="20"/>
                <w:szCs w:val="20"/>
              </w:rPr>
              <w:t>DEER201</w:t>
            </w:r>
            <w:r>
              <w:rPr>
                <w:sz w:val="20"/>
                <w:szCs w:val="20"/>
              </w:rPr>
              <w:t>4V1.0</w:t>
            </w:r>
            <w:r w:rsidRPr="005079FB">
              <w:rPr>
                <w:sz w:val="20"/>
                <w:szCs w:val="20"/>
              </w:rPr>
              <w:t>NTGR</w:t>
            </w:r>
          </w:p>
        </w:tc>
        <w:tc>
          <w:tcPr>
            <w:tcW w:w="738" w:type="pct"/>
            <w:shd w:val="pct20" w:color="000000" w:fill="FFFFFF"/>
            <w:vAlign w:val="bottom"/>
          </w:tcPr>
          <w:p w14:paraId="4530DCB3" w14:textId="734BAE87" w:rsidR="004D09C3" w:rsidRPr="001E4C31" w:rsidRDefault="00D45F95" w:rsidP="00595A4A">
            <w:pPr>
              <w:jc w:val="center"/>
              <w:rPr>
                <w:sz w:val="20"/>
                <w:szCs w:val="20"/>
              </w:rPr>
            </w:pPr>
            <w:r>
              <w:rPr>
                <w:sz w:val="20"/>
                <w:szCs w:val="20"/>
              </w:rPr>
              <w:t>HA58</w:t>
            </w:r>
          </w:p>
        </w:tc>
      </w:tr>
    </w:tbl>
    <w:p w14:paraId="646C2A59" w14:textId="77777777" w:rsidR="004D09C3" w:rsidRPr="008F48E1" w:rsidRDefault="004D09C3" w:rsidP="004D09C3">
      <w:pPr>
        <w:rPr>
          <w:sz w:val="20"/>
          <w:szCs w:val="20"/>
        </w:rPr>
      </w:pPr>
    </w:p>
    <w:p w14:paraId="24A190AB" w14:textId="77777777" w:rsidR="004D09C3" w:rsidRDefault="004D09C3" w:rsidP="004D09C3">
      <w:pPr>
        <w:rPr>
          <w:sz w:val="20"/>
          <w:szCs w:val="20"/>
        </w:rPr>
      </w:pPr>
      <w:r w:rsidRPr="008F48E1">
        <w:rPr>
          <w:sz w:val="20"/>
          <w:szCs w:val="20"/>
        </w:rPr>
        <w:lastRenderedPageBreak/>
        <w:t xml:space="preserve">The NTG Ratios in </w:t>
      </w:r>
      <w:r>
        <w:rPr>
          <w:sz w:val="20"/>
          <w:szCs w:val="20"/>
        </w:rPr>
        <w:t>the table above are appropriate for the measure</w:t>
      </w:r>
      <w:r w:rsidRPr="008F48E1">
        <w:rPr>
          <w:sz w:val="20"/>
          <w:szCs w:val="20"/>
        </w:rPr>
        <w:t>s because:</w:t>
      </w:r>
    </w:p>
    <w:p w14:paraId="6537BF05" w14:textId="70183989" w:rsidR="004D09C3" w:rsidRPr="00B44C1A" w:rsidRDefault="004D09C3" w:rsidP="00B44C1A">
      <w:pPr>
        <w:pStyle w:val="ListParagraph"/>
        <w:numPr>
          <w:ilvl w:val="0"/>
          <w:numId w:val="24"/>
        </w:numPr>
        <w:rPr>
          <w:sz w:val="20"/>
          <w:szCs w:val="20"/>
        </w:rPr>
      </w:pPr>
      <w:r w:rsidRPr="00B44C1A">
        <w:rPr>
          <w:sz w:val="20"/>
          <w:szCs w:val="20"/>
        </w:rPr>
        <w:t>For HA58 no other Program Approach fit the measure, a</w:t>
      </w:r>
      <w:r w:rsidR="0062108E">
        <w:rPr>
          <w:sz w:val="20"/>
          <w:szCs w:val="20"/>
        </w:rPr>
        <w:t>nd the measure is a new tier but same technology</w:t>
      </w:r>
      <w:r w:rsidRPr="00B44C1A">
        <w:rPr>
          <w:sz w:val="20"/>
          <w:szCs w:val="20"/>
        </w:rPr>
        <w:t>, so the default was used.</w:t>
      </w:r>
    </w:p>
    <w:p w14:paraId="0B19F7CF" w14:textId="77777777" w:rsidR="00B44C1A" w:rsidRPr="00B44C1A" w:rsidRDefault="004D09C3" w:rsidP="00B44C1A">
      <w:pPr>
        <w:pStyle w:val="ListParagraph"/>
        <w:numPr>
          <w:ilvl w:val="0"/>
          <w:numId w:val="24"/>
        </w:numPr>
        <w:rPr>
          <w:sz w:val="20"/>
          <w:szCs w:val="20"/>
        </w:rPr>
      </w:pPr>
      <w:r w:rsidRPr="00B44C1A">
        <w:rPr>
          <w:sz w:val="20"/>
          <w:szCs w:val="20"/>
        </w:rPr>
        <w:t xml:space="preserve">For HA59 no other Program Approach fit the measure, and the measure is a new offering, so the default was used. </w:t>
      </w:r>
    </w:p>
    <w:p w14:paraId="735E7E23" w14:textId="5B8AEA7C" w:rsidR="00B44C1A" w:rsidRPr="00B44C1A" w:rsidRDefault="00D45F95" w:rsidP="00B44C1A">
      <w:pPr>
        <w:pStyle w:val="ListParagraph"/>
        <w:numPr>
          <w:ilvl w:val="0"/>
          <w:numId w:val="24"/>
        </w:numPr>
        <w:rPr>
          <w:rFonts w:cs="Arial"/>
          <w:b/>
          <w:i/>
          <w:sz w:val="20"/>
          <w:szCs w:val="20"/>
        </w:rPr>
      </w:pPr>
      <w:r>
        <w:rPr>
          <w:rFonts w:cs="Arial"/>
          <w:b/>
          <w:i/>
          <w:sz w:val="20"/>
          <w:szCs w:val="20"/>
        </w:rPr>
        <w:t>The rebate is downstream</w:t>
      </w:r>
      <w:r w:rsidR="00B44C1A" w:rsidRPr="00B44C1A">
        <w:rPr>
          <w:rFonts w:cs="Arial"/>
          <w:b/>
          <w:i/>
          <w:sz w:val="20"/>
          <w:szCs w:val="20"/>
        </w:rPr>
        <w:t xml:space="preserve"> provided to the customer at the time of sale upon receipt </w:t>
      </w:r>
      <w:proofErr w:type="gramStart"/>
      <w:r w:rsidR="00B44C1A" w:rsidRPr="00B44C1A">
        <w:rPr>
          <w:rFonts w:cs="Arial"/>
          <w:b/>
          <w:i/>
          <w:sz w:val="20"/>
          <w:szCs w:val="20"/>
        </w:rPr>
        <w:t>of  the</w:t>
      </w:r>
      <w:proofErr w:type="gramEnd"/>
      <w:r w:rsidR="00B44C1A" w:rsidRPr="00B44C1A">
        <w:rPr>
          <w:rFonts w:cs="Arial"/>
          <w:b/>
          <w:i/>
          <w:sz w:val="20"/>
          <w:szCs w:val="20"/>
        </w:rPr>
        <w:t xml:space="preserve"> application and invoice.  This is not a </w:t>
      </w:r>
      <w:proofErr w:type="gramStart"/>
      <w:r w:rsidR="00B44C1A" w:rsidRPr="00B44C1A">
        <w:rPr>
          <w:rFonts w:cs="Arial"/>
          <w:b/>
          <w:i/>
          <w:sz w:val="20"/>
          <w:szCs w:val="20"/>
        </w:rPr>
        <w:t>Direct</w:t>
      </w:r>
      <w:proofErr w:type="gramEnd"/>
      <w:r w:rsidR="00B44C1A" w:rsidRPr="00B44C1A">
        <w:rPr>
          <w:rFonts w:cs="Arial"/>
          <w:b/>
          <w:i/>
          <w:sz w:val="20"/>
          <w:szCs w:val="20"/>
        </w:rPr>
        <w:t xml:space="preserve"> install program.</w:t>
      </w:r>
    </w:p>
    <w:p w14:paraId="61220E8A" w14:textId="77777777" w:rsidR="00B44C1A" w:rsidRPr="00B44C1A" w:rsidRDefault="00B44C1A" w:rsidP="00B44C1A">
      <w:pPr>
        <w:pStyle w:val="ListParagraph"/>
        <w:ind w:left="1080"/>
        <w:contextualSpacing w:val="0"/>
        <w:rPr>
          <w:sz w:val="20"/>
          <w:szCs w:val="20"/>
        </w:rPr>
      </w:pPr>
    </w:p>
    <w:p w14:paraId="171E58FD" w14:textId="77777777" w:rsidR="004D09C3" w:rsidRDefault="004D09C3" w:rsidP="004D09C3">
      <w:pPr>
        <w:ind w:left="720"/>
        <w:rPr>
          <w:sz w:val="20"/>
          <w:szCs w:val="20"/>
        </w:rPr>
      </w:pPr>
    </w:p>
    <w:p w14:paraId="393A0C2A" w14:textId="4743B9AD" w:rsidR="002F2D19" w:rsidRDefault="009C5CA7" w:rsidP="004D09C3">
      <w:r w:rsidRPr="008F48E1">
        <w:rPr>
          <w:rFonts w:cs="Arial"/>
          <w:b/>
          <w:sz w:val="20"/>
          <w:szCs w:val="20"/>
        </w:rPr>
        <w:t>Effective Useful Life</w:t>
      </w:r>
      <w:r w:rsidR="00D719E9" w:rsidRPr="008F48E1">
        <w:rPr>
          <w:rFonts w:cs="Arial"/>
          <w:b/>
          <w:sz w:val="20"/>
          <w:szCs w:val="20"/>
        </w:rPr>
        <w:t xml:space="preserve"> / Remaining Useful Life</w:t>
      </w:r>
      <w:r w:rsidRPr="008F48E1">
        <w:rPr>
          <w:rFonts w:cs="Arial"/>
          <w:b/>
          <w:sz w:val="20"/>
          <w:szCs w:val="20"/>
        </w:rPr>
        <w:t>:</w:t>
      </w:r>
      <w:r w:rsidR="00437BE1">
        <w:t xml:space="preserve"> </w:t>
      </w:r>
    </w:p>
    <w:p w14:paraId="5B30B913" w14:textId="77777777" w:rsidR="004D09C3" w:rsidRPr="00BA7D18" w:rsidRDefault="004D09C3" w:rsidP="004D09C3">
      <w:pPr>
        <w:rPr>
          <w:b/>
          <w:bCs/>
          <w:sz w:val="20"/>
          <w:szCs w:val="20"/>
        </w:rPr>
      </w:pPr>
      <w:r>
        <w:rPr>
          <w:b/>
          <w:bCs/>
          <w:sz w:val="20"/>
          <w:szCs w:val="20"/>
        </w:rPr>
        <w:t xml:space="preserve">Effective Useful Life, </w:t>
      </w:r>
      <w:r w:rsidRPr="00BA7D18">
        <w:rPr>
          <w:b/>
          <w:bCs/>
          <w:sz w:val="20"/>
          <w:szCs w:val="20"/>
        </w:rPr>
        <w:t>DEER</w:t>
      </w:r>
      <w:r>
        <w:rPr>
          <w:b/>
          <w:bCs/>
          <w:sz w:val="20"/>
          <w:szCs w:val="20"/>
        </w:rPr>
        <w:fldChar w:fldCharType="begin"/>
      </w:r>
      <w:r>
        <w:instrText>xe "</w:instrText>
      </w:r>
      <w:r w:rsidRPr="0022607B">
        <w:rPr>
          <w:sz w:val="20"/>
          <w:szCs w:val="20"/>
        </w:rPr>
        <w:instrText>DEER</w:instrText>
      </w:r>
      <w:r>
        <w:instrText>"</w:instrText>
      </w:r>
      <w:r>
        <w:rPr>
          <w:b/>
          <w:bCs/>
          <w:sz w:val="20"/>
          <w:szCs w:val="20"/>
        </w:rPr>
        <w:fldChar w:fldCharType="end"/>
      </w:r>
      <w:r w:rsidRPr="00BA7D18">
        <w:rPr>
          <w:b/>
          <w:bCs/>
          <w:sz w:val="20"/>
          <w:szCs w:val="20"/>
        </w:rPr>
        <w:t xml:space="preserve"> Version and Impact IDs</w:t>
      </w:r>
      <w:r>
        <w:rPr>
          <w:b/>
          <w:bCs/>
          <w:sz w:val="20"/>
          <w:szCs w:val="20"/>
        </w:rPr>
        <w:t xml:space="preserve">: </w:t>
      </w:r>
    </w:p>
    <w:p w14:paraId="7738FA2C" w14:textId="288763D8" w:rsidR="004D09C3" w:rsidRPr="00A8596A" w:rsidRDefault="004D09C3" w:rsidP="00B44C1A">
      <w:pPr>
        <w:ind w:left="360"/>
        <w:rPr>
          <w:sz w:val="20"/>
          <w:szCs w:val="20"/>
        </w:rPr>
      </w:pPr>
      <w:r w:rsidRPr="00A8596A">
        <w:rPr>
          <w:sz w:val="20"/>
          <w:szCs w:val="20"/>
        </w:rPr>
        <w:t>The effective useful life (EUL) estimates were downloaded directly from DEER201</w:t>
      </w:r>
      <w:r>
        <w:rPr>
          <w:sz w:val="20"/>
          <w:szCs w:val="20"/>
        </w:rPr>
        <w:t>4</w:t>
      </w:r>
      <w:r w:rsidRPr="00A8596A">
        <w:rPr>
          <w:rStyle w:val="EndnoteReference"/>
          <w:sz w:val="20"/>
          <w:szCs w:val="20"/>
        </w:rPr>
        <w:endnoteReference w:id="9"/>
      </w:r>
      <w:r w:rsidRPr="00A8596A">
        <w:rPr>
          <w:sz w:val="20"/>
          <w:szCs w:val="20"/>
        </w:rPr>
        <w:t>.</w:t>
      </w:r>
    </w:p>
    <w:p w14:paraId="5FE255E1" w14:textId="77777777" w:rsidR="004D09C3" w:rsidRPr="00A8596A" w:rsidRDefault="004D09C3" w:rsidP="004D09C3">
      <w:pPr>
        <w:numPr>
          <w:ilvl w:val="0"/>
          <w:numId w:val="11"/>
        </w:numPr>
        <w:rPr>
          <w:sz w:val="20"/>
          <w:szCs w:val="20"/>
        </w:rPr>
      </w:pPr>
      <w:r>
        <w:rPr>
          <w:sz w:val="20"/>
          <w:szCs w:val="20"/>
        </w:rPr>
        <w:fldChar w:fldCharType="begin"/>
      </w:r>
      <w:r w:rsidRPr="00A8596A">
        <w:rPr>
          <w:sz w:val="20"/>
          <w:szCs w:val="20"/>
        </w:rPr>
        <w:instrText>xe "DEER"</w:instrText>
      </w:r>
      <w:r>
        <w:rPr>
          <w:sz w:val="20"/>
          <w:szCs w:val="20"/>
        </w:rPr>
        <w:fldChar w:fldCharType="end"/>
      </w:r>
      <w:r w:rsidRPr="00A8596A">
        <w:rPr>
          <w:sz w:val="20"/>
          <w:szCs w:val="20"/>
        </w:rPr>
        <w:t>The EULs for the measures are constant and do not vary by building type, building vintage, or climate zone.</w:t>
      </w:r>
    </w:p>
    <w:p w14:paraId="09058829" w14:textId="77777777" w:rsidR="004D09C3" w:rsidRDefault="004D09C3" w:rsidP="004D09C3">
      <w:pPr>
        <w:numPr>
          <w:ilvl w:val="0"/>
          <w:numId w:val="11"/>
        </w:numPr>
        <w:rPr>
          <w:sz w:val="20"/>
          <w:szCs w:val="20"/>
        </w:rPr>
      </w:pPr>
      <w:r w:rsidRPr="00A8596A">
        <w:rPr>
          <w:sz w:val="20"/>
          <w:szCs w:val="20"/>
        </w:rPr>
        <w:t xml:space="preserve">The EUL for the storage type water heaters in the measure case is 11 years, whereas the EUL for the condensing instantaneous water heaters in the measure case is 20 years. </w:t>
      </w:r>
    </w:p>
    <w:p w14:paraId="1F029533" w14:textId="77777777" w:rsidR="00B44C1A" w:rsidRPr="00B44C1A" w:rsidRDefault="00B44C1A" w:rsidP="00B44C1A">
      <w:pPr>
        <w:rPr>
          <w:rFonts w:cs="Arial"/>
          <w:b/>
          <w:i/>
          <w:sz w:val="20"/>
          <w:szCs w:val="20"/>
        </w:rPr>
      </w:pPr>
    </w:p>
    <w:p w14:paraId="34454431" w14:textId="77777777" w:rsidR="004D09C3" w:rsidRPr="00EC6087" w:rsidRDefault="004D09C3" w:rsidP="004D09C3">
      <w:pPr>
        <w:ind w:left="360"/>
        <w:rPr>
          <w:sz w:val="20"/>
          <w:szCs w:val="20"/>
        </w:rPr>
      </w:pPr>
    </w:p>
    <w:p w14:paraId="6055E796" w14:textId="77777777" w:rsidR="004D09C3" w:rsidRPr="00F65942" w:rsidRDefault="004D09C3" w:rsidP="004D09C3">
      <w:pPr>
        <w:rPr>
          <w:i/>
          <w:iCs/>
        </w:rPr>
      </w:pPr>
    </w:p>
    <w:p w14:paraId="5AA252E3" w14:textId="5171575B" w:rsidR="004D09C3" w:rsidRDefault="004D09C3" w:rsidP="00B44C1A">
      <w:pPr>
        <w:pStyle w:val="Caption"/>
        <w:keepNext/>
        <w:rPr>
          <w:rFonts w:cs="Arial"/>
        </w:rPr>
      </w:pPr>
      <w:bookmarkStart w:id="60" w:name="_Toc327979905"/>
      <w:r>
        <w:rPr>
          <w:rFonts w:cs="Arial"/>
        </w:rPr>
        <w:t xml:space="preserve">Table </w:t>
      </w:r>
      <w:r w:rsidR="00C74636">
        <w:rPr>
          <w:rFonts w:cs="Arial"/>
        </w:rPr>
        <w:t>7: DEER2014</w:t>
      </w:r>
      <w:r>
        <w:rPr>
          <w:rFonts w:cs="Arial"/>
        </w:rPr>
        <w:t xml:space="preserve"> Effective Useful Life</w:t>
      </w:r>
      <w:bookmarkEnd w:id="60"/>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5"/>
        <w:gridCol w:w="1109"/>
        <w:gridCol w:w="1121"/>
        <w:gridCol w:w="805"/>
        <w:gridCol w:w="809"/>
        <w:gridCol w:w="1158"/>
        <w:gridCol w:w="3397"/>
      </w:tblGrid>
      <w:tr w:rsidR="004D09C3" w:rsidRPr="00783DAC" w14:paraId="79C79A30" w14:textId="77777777" w:rsidTr="00595A4A">
        <w:tc>
          <w:tcPr>
            <w:tcW w:w="0" w:type="auto"/>
          </w:tcPr>
          <w:p w14:paraId="2052AFCD" w14:textId="77777777" w:rsidR="004D09C3" w:rsidRPr="00783DAC" w:rsidRDefault="004D09C3" w:rsidP="00595A4A">
            <w:pPr>
              <w:rPr>
                <w:b/>
                <w:bCs/>
                <w:sz w:val="20"/>
                <w:szCs w:val="20"/>
              </w:rPr>
            </w:pPr>
            <w:r w:rsidRPr="00783DAC">
              <w:rPr>
                <w:b/>
                <w:bCs/>
                <w:sz w:val="20"/>
                <w:szCs w:val="20"/>
              </w:rPr>
              <w:t>Building type</w:t>
            </w:r>
            <w:r>
              <w:rPr>
                <w:b/>
                <w:bCs/>
                <w:sz w:val="20"/>
                <w:szCs w:val="20"/>
              </w:rPr>
              <w:t xml:space="preserve"> </w:t>
            </w:r>
          </w:p>
        </w:tc>
        <w:tc>
          <w:tcPr>
            <w:tcW w:w="0" w:type="auto"/>
          </w:tcPr>
          <w:p w14:paraId="1F2EFD14" w14:textId="77777777" w:rsidR="004D09C3" w:rsidRPr="00783DAC" w:rsidRDefault="004D09C3" w:rsidP="00595A4A">
            <w:pPr>
              <w:rPr>
                <w:b/>
                <w:bCs/>
                <w:sz w:val="20"/>
                <w:szCs w:val="20"/>
              </w:rPr>
            </w:pPr>
            <w:r w:rsidRPr="00783DAC">
              <w:rPr>
                <w:b/>
                <w:bCs/>
                <w:sz w:val="20"/>
                <w:szCs w:val="20"/>
              </w:rPr>
              <w:t>Bldg Vintage</w:t>
            </w:r>
            <w:r>
              <w:rPr>
                <w:b/>
                <w:bCs/>
                <w:sz w:val="20"/>
                <w:szCs w:val="20"/>
              </w:rPr>
              <w:t xml:space="preserve"> </w:t>
            </w:r>
          </w:p>
        </w:tc>
        <w:tc>
          <w:tcPr>
            <w:tcW w:w="0" w:type="auto"/>
          </w:tcPr>
          <w:p w14:paraId="68AFA52E" w14:textId="77777777" w:rsidR="004D09C3" w:rsidRPr="00783DAC" w:rsidRDefault="004D09C3" w:rsidP="00595A4A">
            <w:pPr>
              <w:rPr>
                <w:b/>
                <w:bCs/>
                <w:sz w:val="20"/>
                <w:szCs w:val="20"/>
              </w:rPr>
            </w:pPr>
            <w:r w:rsidRPr="00783DAC">
              <w:rPr>
                <w:b/>
                <w:bCs/>
                <w:sz w:val="20"/>
                <w:szCs w:val="20"/>
              </w:rPr>
              <w:t>Climate Zone</w:t>
            </w:r>
            <w:r>
              <w:rPr>
                <w:b/>
                <w:bCs/>
                <w:sz w:val="20"/>
                <w:szCs w:val="20"/>
              </w:rPr>
              <w:t xml:space="preserve"> </w:t>
            </w:r>
          </w:p>
        </w:tc>
        <w:tc>
          <w:tcPr>
            <w:tcW w:w="0" w:type="auto"/>
          </w:tcPr>
          <w:p w14:paraId="3560C967" w14:textId="77777777" w:rsidR="004D09C3" w:rsidRPr="00783DAC" w:rsidRDefault="004D09C3" w:rsidP="00595A4A">
            <w:pPr>
              <w:rPr>
                <w:b/>
                <w:bCs/>
                <w:sz w:val="20"/>
                <w:szCs w:val="20"/>
              </w:rPr>
            </w:pPr>
            <w:r>
              <w:rPr>
                <w:b/>
                <w:bCs/>
                <w:sz w:val="20"/>
                <w:szCs w:val="20"/>
              </w:rPr>
              <w:t>EUL (yrs)</w:t>
            </w:r>
          </w:p>
        </w:tc>
        <w:tc>
          <w:tcPr>
            <w:tcW w:w="0" w:type="auto"/>
          </w:tcPr>
          <w:p w14:paraId="5D1B3947" w14:textId="77777777" w:rsidR="004D09C3" w:rsidRPr="00783DAC" w:rsidRDefault="004D09C3" w:rsidP="00595A4A">
            <w:pPr>
              <w:rPr>
                <w:b/>
                <w:bCs/>
                <w:sz w:val="20"/>
                <w:szCs w:val="20"/>
              </w:rPr>
            </w:pPr>
            <w:r>
              <w:rPr>
                <w:b/>
                <w:bCs/>
                <w:sz w:val="20"/>
                <w:szCs w:val="20"/>
              </w:rPr>
              <w:t>RUL (yrs)</w:t>
            </w:r>
          </w:p>
        </w:tc>
        <w:tc>
          <w:tcPr>
            <w:tcW w:w="0" w:type="auto"/>
          </w:tcPr>
          <w:p w14:paraId="78712FDB" w14:textId="77777777" w:rsidR="004D09C3" w:rsidRPr="00783DAC" w:rsidRDefault="004D09C3" w:rsidP="00595A4A">
            <w:pPr>
              <w:rPr>
                <w:b/>
                <w:bCs/>
                <w:sz w:val="20"/>
                <w:szCs w:val="20"/>
              </w:rPr>
            </w:pPr>
            <w:r w:rsidRPr="00783DAC">
              <w:rPr>
                <w:b/>
                <w:bCs/>
                <w:sz w:val="20"/>
                <w:szCs w:val="20"/>
              </w:rPr>
              <w:t>DEER</w:t>
            </w:r>
            <w:r>
              <w:rPr>
                <w:b/>
                <w:bCs/>
                <w:sz w:val="20"/>
                <w:szCs w:val="20"/>
              </w:rPr>
              <w:fldChar w:fldCharType="begin"/>
            </w:r>
            <w:r>
              <w:instrText>xe "</w:instrText>
            </w:r>
            <w:r w:rsidRPr="0022607B">
              <w:rPr>
                <w:sz w:val="20"/>
                <w:szCs w:val="20"/>
              </w:rPr>
              <w:instrText>DEER</w:instrText>
            </w:r>
            <w:r>
              <w:instrText>"</w:instrText>
            </w:r>
            <w:r>
              <w:rPr>
                <w:b/>
                <w:bCs/>
                <w:sz w:val="20"/>
                <w:szCs w:val="20"/>
              </w:rPr>
              <w:fldChar w:fldCharType="end"/>
            </w:r>
            <w:r w:rsidRPr="00783DAC">
              <w:rPr>
                <w:b/>
                <w:bCs/>
                <w:sz w:val="20"/>
                <w:szCs w:val="20"/>
              </w:rPr>
              <w:t xml:space="preserve"> Version</w:t>
            </w:r>
          </w:p>
        </w:tc>
        <w:tc>
          <w:tcPr>
            <w:tcW w:w="0" w:type="auto"/>
          </w:tcPr>
          <w:p w14:paraId="2945E74F" w14:textId="05BFB197" w:rsidR="004D09C3" w:rsidRPr="00783DAC" w:rsidRDefault="004D09C3" w:rsidP="00595A4A">
            <w:pPr>
              <w:rPr>
                <w:b/>
                <w:bCs/>
                <w:sz w:val="20"/>
                <w:szCs w:val="20"/>
              </w:rPr>
            </w:pPr>
            <w:r w:rsidRPr="00783DAC">
              <w:rPr>
                <w:b/>
                <w:bCs/>
                <w:sz w:val="20"/>
                <w:szCs w:val="20"/>
              </w:rPr>
              <w:t>Impact I</w:t>
            </w:r>
            <w:r w:rsidR="00447BD9" w:rsidRPr="00783DAC">
              <w:rPr>
                <w:b/>
                <w:bCs/>
                <w:sz w:val="20"/>
                <w:szCs w:val="20"/>
              </w:rPr>
              <w:t>d</w:t>
            </w:r>
            <w:r w:rsidRPr="00783DAC">
              <w:rPr>
                <w:b/>
                <w:bCs/>
                <w:sz w:val="20"/>
                <w:szCs w:val="20"/>
              </w:rPr>
              <w:t>s</w:t>
            </w:r>
          </w:p>
        </w:tc>
      </w:tr>
      <w:tr w:rsidR="004D09C3" w:rsidRPr="00783DAC" w14:paraId="4AA820C2" w14:textId="77777777" w:rsidTr="00595A4A">
        <w:tc>
          <w:tcPr>
            <w:tcW w:w="0" w:type="auto"/>
            <w:vAlign w:val="center"/>
          </w:tcPr>
          <w:p w14:paraId="79731121" w14:textId="77777777" w:rsidR="004D09C3" w:rsidRPr="00F8527A" w:rsidRDefault="004D09C3" w:rsidP="00595A4A">
            <w:pPr>
              <w:jc w:val="center"/>
              <w:rPr>
                <w:sz w:val="19"/>
                <w:szCs w:val="19"/>
              </w:rPr>
            </w:pPr>
            <w:r w:rsidRPr="00F8527A">
              <w:rPr>
                <w:sz w:val="19"/>
                <w:szCs w:val="19"/>
              </w:rPr>
              <w:t>ALL</w:t>
            </w:r>
          </w:p>
        </w:tc>
        <w:tc>
          <w:tcPr>
            <w:tcW w:w="0" w:type="auto"/>
            <w:vAlign w:val="center"/>
          </w:tcPr>
          <w:p w14:paraId="4E651C31" w14:textId="77777777" w:rsidR="004D09C3" w:rsidRPr="00F8527A" w:rsidRDefault="004D09C3" w:rsidP="00595A4A">
            <w:pPr>
              <w:jc w:val="center"/>
              <w:rPr>
                <w:sz w:val="19"/>
                <w:szCs w:val="19"/>
              </w:rPr>
            </w:pPr>
            <w:r>
              <w:rPr>
                <w:sz w:val="19"/>
                <w:szCs w:val="19"/>
              </w:rPr>
              <w:t>ANY</w:t>
            </w:r>
          </w:p>
        </w:tc>
        <w:tc>
          <w:tcPr>
            <w:tcW w:w="0" w:type="auto"/>
            <w:vAlign w:val="center"/>
          </w:tcPr>
          <w:p w14:paraId="17F771B9" w14:textId="77777777" w:rsidR="004D09C3" w:rsidRPr="00F8527A" w:rsidRDefault="004D09C3" w:rsidP="00595A4A">
            <w:pPr>
              <w:jc w:val="center"/>
              <w:rPr>
                <w:sz w:val="19"/>
                <w:szCs w:val="19"/>
              </w:rPr>
            </w:pPr>
            <w:r>
              <w:rPr>
                <w:sz w:val="19"/>
                <w:szCs w:val="19"/>
              </w:rPr>
              <w:t>ANY</w:t>
            </w:r>
          </w:p>
        </w:tc>
        <w:tc>
          <w:tcPr>
            <w:tcW w:w="0" w:type="auto"/>
            <w:vAlign w:val="center"/>
          </w:tcPr>
          <w:p w14:paraId="0AD28B98" w14:textId="77777777" w:rsidR="004D09C3" w:rsidRPr="00F8527A" w:rsidRDefault="004D09C3" w:rsidP="00595A4A">
            <w:pPr>
              <w:jc w:val="center"/>
              <w:rPr>
                <w:sz w:val="19"/>
                <w:szCs w:val="19"/>
              </w:rPr>
            </w:pPr>
            <w:r w:rsidRPr="00F8527A">
              <w:rPr>
                <w:sz w:val="19"/>
                <w:szCs w:val="19"/>
              </w:rPr>
              <w:t>20</w:t>
            </w:r>
          </w:p>
        </w:tc>
        <w:tc>
          <w:tcPr>
            <w:tcW w:w="0" w:type="auto"/>
            <w:vAlign w:val="center"/>
          </w:tcPr>
          <w:p w14:paraId="4A420156" w14:textId="77777777" w:rsidR="004D09C3" w:rsidRPr="00F8527A" w:rsidRDefault="004D09C3" w:rsidP="00595A4A">
            <w:pPr>
              <w:jc w:val="center"/>
              <w:rPr>
                <w:sz w:val="19"/>
                <w:szCs w:val="19"/>
              </w:rPr>
            </w:pPr>
            <w:r w:rsidRPr="00F8527A">
              <w:rPr>
                <w:sz w:val="19"/>
                <w:szCs w:val="19"/>
              </w:rPr>
              <w:t>N/A</w:t>
            </w:r>
          </w:p>
        </w:tc>
        <w:tc>
          <w:tcPr>
            <w:tcW w:w="0" w:type="auto"/>
            <w:vAlign w:val="center"/>
          </w:tcPr>
          <w:p w14:paraId="613A2625" w14:textId="77777777" w:rsidR="004D09C3" w:rsidRPr="00F8527A" w:rsidRDefault="004D09C3" w:rsidP="00595A4A">
            <w:pPr>
              <w:jc w:val="center"/>
              <w:rPr>
                <w:sz w:val="19"/>
                <w:szCs w:val="19"/>
              </w:rPr>
            </w:pPr>
            <w:r>
              <w:rPr>
                <w:sz w:val="20"/>
                <w:szCs w:val="20"/>
              </w:rPr>
              <w:t>D11 v4.00</w:t>
            </w:r>
          </w:p>
        </w:tc>
        <w:tc>
          <w:tcPr>
            <w:tcW w:w="0" w:type="auto"/>
            <w:vAlign w:val="center"/>
          </w:tcPr>
          <w:p w14:paraId="0ED6347C" w14:textId="6C642CC9" w:rsidR="004D09C3" w:rsidRPr="00F8527A" w:rsidRDefault="004D09C3" w:rsidP="00595A4A">
            <w:pPr>
              <w:jc w:val="center"/>
              <w:rPr>
                <w:color w:val="000000"/>
                <w:sz w:val="19"/>
                <w:szCs w:val="19"/>
              </w:rPr>
            </w:pPr>
            <w:proofErr w:type="spellStart"/>
            <w:r>
              <w:rPr>
                <w:sz w:val="20"/>
                <w:szCs w:val="20"/>
              </w:rPr>
              <w:t>WtrHt</w:t>
            </w:r>
            <w:proofErr w:type="spellEnd"/>
            <w:r>
              <w:rPr>
                <w:sz w:val="20"/>
                <w:szCs w:val="20"/>
              </w:rPr>
              <w:t>-</w:t>
            </w:r>
            <w:proofErr w:type="spellStart"/>
            <w:r>
              <w:rPr>
                <w:sz w:val="20"/>
                <w:szCs w:val="20"/>
              </w:rPr>
              <w:t>CntLrgInst</w:t>
            </w:r>
            <w:proofErr w:type="spellEnd"/>
            <w:r>
              <w:rPr>
                <w:sz w:val="20"/>
                <w:szCs w:val="20"/>
              </w:rPr>
              <w:t>-Gas</w:t>
            </w:r>
            <w:r w:rsidR="0062108E">
              <w:rPr>
                <w:sz w:val="20"/>
                <w:szCs w:val="20"/>
              </w:rPr>
              <w:t xml:space="preserve"> HA59</w:t>
            </w:r>
          </w:p>
        </w:tc>
      </w:tr>
      <w:tr w:rsidR="004D09C3" w:rsidRPr="00783DAC" w14:paraId="0AFCE671" w14:textId="77777777" w:rsidTr="00595A4A">
        <w:tc>
          <w:tcPr>
            <w:tcW w:w="0" w:type="auto"/>
            <w:vAlign w:val="center"/>
          </w:tcPr>
          <w:p w14:paraId="2EFD96A8" w14:textId="77777777" w:rsidR="004D09C3" w:rsidRPr="00F8527A" w:rsidRDefault="004D09C3" w:rsidP="00595A4A">
            <w:pPr>
              <w:jc w:val="center"/>
              <w:rPr>
                <w:sz w:val="19"/>
                <w:szCs w:val="19"/>
              </w:rPr>
            </w:pPr>
            <w:r w:rsidRPr="00F8527A">
              <w:rPr>
                <w:sz w:val="19"/>
                <w:szCs w:val="19"/>
              </w:rPr>
              <w:t>ALL</w:t>
            </w:r>
          </w:p>
        </w:tc>
        <w:tc>
          <w:tcPr>
            <w:tcW w:w="0" w:type="auto"/>
            <w:vAlign w:val="center"/>
          </w:tcPr>
          <w:p w14:paraId="51897F40" w14:textId="77777777" w:rsidR="004D09C3" w:rsidRPr="00F8527A" w:rsidRDefault="004D09C3" w:rsidP="00595A4A">
            <w:pPr>
              <w:jc w:val="center"/>
              <w:rPr>
                <w:sz w:val="19"/>
                <w:szCs w:val="19"/>
              </w:rPr>
            </w:pPr>
            <w:r>
              <w:rPr>
                <w:sz w:val="19"/>
                <w:szCs w:val="19"/>
              </w:rPr>
              <w:t>ANY</w:t>
            </w:r>
          </w:p>
        </w:tc>
        <w:tc>
          <w:tcPr>
            <w:tcW w:w="0" w:type="auto"/>
            <w:vAlign w:val="center"/>
          </w:tcPr>
          <w:p w14:paraId="22E39A63" w14:textId="77777777" w:rsidR="004D09C3" w:rsidRPr="00F8527A" w:rsidRDefault="004D09C3" w:rsidP="00595A4A">
            <w:pPr>
              <w:jc w:val="center"/>
              <w:rPr>
                <w:sz w:val="19"/>
                <w:szCs w:val="19"/>
              </w:rPr>
            </w:pPr>
            <w:r>
              <w:rPr>
                <w:sz w:val="19"/>
                <w:szCs w:val="19"/>
              </w:rPr>
              <w:t>ANY</w:t>
            </w:r>
          </w:p>
        </w:tc>
        <w:tc>
          <w:tcPr>
            <w:tcW w:w="0" w:type="auto"/>
            <w:vAlign w:val="center"/>
          </w:tcPr>
          <w:p w14:paraId="10A67D2B" w14:textId="77777777" w:rsidR="004D09C3" w:rsidRPr="00F8527A" w:rsidRDefault="004D09C3" w:rsidP="00595A4A">
            <w:pPr>
              <w:jc w:val="center"/>
              <w:rPr>
                <w:sz w:val="19"/>
                <w:szCs w:val="19"/>
              </w:rPr>
            </w:pPr>
            <w:r w:rsidRPr="00F8527A">
              <w:rPr>
                <w:sz w:val="19"/>
                <w:szCs w:val="19"/>
              </w:rPr>
              <w:t>11</w:t>
            </w:r>
          </w:p>
        </w:tc>
        <w:tc>
          <w:tcPr>
            <w:tcW w:w="0" w:type="auto"/>
            <w:vAlign w:val="center"/>
          </w:tcPr>
          <w:p w14:paraId="5E1C8CBF" w14:textId="77777777" w:rsidR="004D09C3" w:rsidRPr="00F8527A" w:rsidRDefault="004D09C3" w:rsidP="00595A4A">
            <w:pPr>
              <w:jc w:val="center"/>
              <w:rPr>
                <w:sz w:val="19"/>
                <w:szCs w:val="19"/>
              </w:rPr>
            </w:pPr>
            <w:r w:rsidRPr="00F8527A">
              <w:rPr>
                <w:sz w:val="19"/>
                <w:szCs w:val="19"/>
              </w:rPr>
              <w:t>N/A</w:t>
            </w:r>
          </w:p>
        </w:tc>
        <w:tc>
          <w:tcPr>
            <w:tcW w:w="0" w:type="auto"/>
            <w:vAlign w:val="center"/>
          </w:tcPr>
          <w:p w14:paraId="08506916" w14:textId="77777777" w:rsidR="004D09C3" w:rsidRPr="00F8527A" w:rsidRDefault="004D09C3" w:rsidP="00595A4A">
            <w:pPr>
              <w:jc w:val="center"/>
              <w:rPr>
                <w:sz w:val="19"/>
                <w:szCs w:val="19"/>
              </w:rPr>
            </w:pPr>
            <w:r>
              <w:rPr>
                <w:sz w:val="20"/>
                <w:szCs w:val="20"/>
              </w:rPr>
              <w:t>D11 v4.00</w:t>
            </w:r>
          </w:p>
        </w:tc>
        <w:tc>
          <w:tcPr>
            <w:tcW w:w="0" w:type="auto"/>
            <w:vAlign w:val="center"/>
          </w:tcPr>
          <w:p w14:paraId="0FDC2179" w14:textId="40ECC8F1" w:rsidR="004D09C3" w:rsidRPr="00F8527A" w:rsidRDefault="004D09C3" w:rsidP="00595A4A">
            <w:pPr>
              <w:jc w:val="center"/>
              <w:rPr>
                <w:b/>
                <w:bCs/>
                <w:sz w:val="19"/>
                <w:szCs w:val="19"/>
              </w:rPr>
            </w:pPr>
            <w:r>
              <w:rPr>
                <w:sz w:val="20"/>
                <w:szCs w:val="20"/>
              </w:rPr>
              <w:t>NG-WtrHt-SmlStrg-Gas-lte75kBtuh-40G-0p62EF, 50G-0p62EF, 60G-0p62EF</w:t>
            </w:r>
            <w:r w:rsidR="0062108E">
              <w:rPr>
                <w:sz w:val="20"/>
                <w:szCs w:val="20"/>
              </w:rPr>
              <w:t xml:space="preserve"> HA58</w:t>
            </w:r>
          </w:p>
        </w:tc>
      </w:tr>
    </w:tbl>
    <w:p w14:paraId="393A0C5C" w14:textId="77777777" w:rsidR="008F48E1" w:rsidRDefault="008F48E1" w:rsidP="00806070">
      <w:pPr>
        <w:rPr>
          <w:rFonts w:cs="Arial"/>
          <w:b/>
          <w:i/>
          <w:color w:val="FF0000"/>
        </w:rPr>
      </w:pPr>
    </w:p>
    <w:p w14:paraId="3E3170A5" w14:textId="05ED0DC1" w:rsidR="006B3774" w:rsidRDefault="00020042" w:rsidP="006B3774">
      <w:pPr>
        <w:rPr>
          <w:rFonts w:asciiTheme="minorHAnsi" w:eastAsiaTheme="minorHAnsi" w:hAnsiTheme="minorHAnsi" w:cstheme="minorBidi"/>
          <w:szCs w:val="22"/>
        </w:rPr>
      </w:pPr>
      <w:r>
        <w:rPr>
          <w:rFonts w:cs="Arial"/>
          <w:b/>
          <w:sz w:val="20"/>
          <w:szCs w:val="20"/>
        </w:rPr>
        <w:t>In-service rate</w:t>
      </w:r>
      <w:r w:rsidR="00806070" w:rsidRPr="008F48E1">
        <w:rPr>
          <w:rFonts w:cs="Arial"/>
          <w:b/>
          <w:sz w:val="20"/>
          <w:szCs w:val="20"/>
        </w:rPr>
        <w:t>/first year installation rate</w:t>
      </w:r>
      <w:r w:rsidR="00806070" w:rsidRPr="00D76849">
        <w:t>:</w:t>
      </w:r>
      <w:r w:rsidR="00437BE1">
        <w:t xml:space="preserve"> </w:t>
      </w:r>
      <w:r w:rsidR="00171B1F">
        <w:rPr>
          <w:rFonts w:cs="Arial"/>
          <w:i/>
          <w:sz w:val="20"/>
          <w:szCs w:val="20"/>
        </w:rPr>
        <w:t>1</w:t>
      </w:r>
    </w:p>
    <w:p w14:paraId="7085DCEE" w14:textId="77777777" w:rsidR="006B3774" w:rsidRDefault="006B3774" w:rsidP="006B3774">
      <w:pPr>
        <w:rPr>
          <w:rFonts w:asciiTheme="minorHAnsi" w:eastAsiaTheme="minorHAnsi" w:hAnsiTheme="minorHAnsi" w:cstheme="minorBidi"/>
          <w:szCs w:val="22"/>
        </w:rPr>
      </w:pPr>
    </w:p>
    <w:p w14:paraId="393A0C5D" w14:textId="1DEBD96C" w:rsidR="009C5CA7" w:rsidRDefault="00B44C1A" w:rsidP="009C5CA7">
      <w:r w:rsidRPr="00B44C1A">
        <w:rPr>
          <w:rFonts w:cs="Arial"/>
          <w:b/>
          <w:i/>
          <w:sz w:val="20"/>
          <w:szCs w:val="20"/>
        </w:rPr>
        <w:t>The rebate is downstream] provided to the customer at the time of sale  upon receipt of  the application and invoice.  This is not a Direct install progra</w:t>
      </w:r>
      <w:r>
        <w:rPr>
          <w:rFonts w:cs="Arial"/>
          <w:b/>
          <w:i/>
          <w:sz w:val="20"/>
          <w:szCs w:val="20"/>
        </w:rPr>
        <w:t>m.</w:t>
      </w:r>
    </w:p>
    <w:p w14:paraId="393A0C5E" w14:textId="77777777" w:rsidR="001A4516" w:rsidRDefault="001A4516" w:rsidP="009F7164">
      <w:pPr>
        <w:rPr>
          <w:b/>
          <w:color w:val="0000FF"/>
        </w:rPr>
      </w:pPr>
    </w:p>
    <w:p w14:paraId="393A0C8A" w14:textId="77777777" w:rsidR="002E0043" w:rsidRPr="002E0043" w:rsidRDefault="001248A3" w:rsidP="002E0043">
      <w:pPr>
        <w:pStyle w:val="Heading2"/>
      </w:pPr>
      <w:bookmarkStart w:id="61" w:name="_Toc304800206"/>
      <w:bookmarkStart w:id="62" w:name="_Toc324318342"/>
      <w:bookmarkStart w:id="63" w:name="_Toc324340486"/>
      <w:bookmarkStart w:id="64" w:name="_Toc389056824"/>
      <w:r>
        <w:t>1.</w:t>
      </w:r>
      <w:r w:rsidR="00FA595F">
        <w:t>4</w:t>
      </w:r>
      <w:r w:rsidR="00793646">
        <w:t>.2</w:t>
      </w:r>
      <w:r w:rsidR="00FA595F">
        <w:t xml:space="preserve"> </w:t>
      </w:r>
      <w:r w:rsidR="00E71EF1" w:rsidRPr="001248A3">
        <w:t xml:space="preserve">Codes &amp; Standards Requirements </w:t>
      </w:r>
      <w:r w:rsidR="009C5CA7">
        <w:t>Base Case and Measure Information</w:t>
      </w:r>
      <w:bookmarkEnd w:id="61"/>
      <w:bookmarkEnd w:id="62"/>
      <w:bookmarkEnd w:id="63"/>
      <w:bookmarkEnd w:id="64"/>
    </w:p>
    <w:p w14:paraId="393A0C8B" w14:textId="02B9F45C" w:rsidR="00393D41" w:rsidRPr="008F48E1" w:rsidRDefault="00393D41" w:rsidP="002E0043">
      <w:pPr>
        <w:rPr>
          <w:rFonts w:cs="Arial"/>
          <w:i/>
          <w:sz w:val="20"/>
          <w:szCs w:val="20"/>
        </w:rPr>
      </w:pPr>
    </w:p>
    <w:p w14:paraId="24D2B909" w14:textId="77777777" w:rsidR="00171B1F" w:rsidRPr="009C4369" w:rsidRDefault="00EE53FF" w:rsidP="00171B1F">
      <w:pPr>
        <w:rPr>
          <w:sz w:val="20"/>
          <w:szCs w:val="20"/>
        </w:rPr>
      </w:pPr>
      <w:r w:rsidRPr="00171B1F">
        <w:rPr>
          <w:rFonts w:cs="Arial"/>
          <w:b/>
          <w:i/>
        </w:rPr>
        <w:t>Title 20:</w:t>
      </w:r>
      <w:r w:rsidRPr="00171B1F">
        <w:rPr>
          <w:rFonts w:cs="Arial"/>
        </w:rPr>
        <w:t xml:space="preserve"> </w:t>
      </w:r>
      <w:r w:rsidR="00171B1F" w:rsidRPr="009C4369">
        <w:rPr>
          <w:sz w:val="20"/>
          <w:szCs w:val="20"/>
        </w:rPr>
        <w:t>Department of Energy</w:t>
      </w:r>
      <w:r w:rsidR="00171B1F">
        <w:rPr>
          <w:sz w:val="20"/>
          <w:szCs w:val="20"/>
        </w:rPr>
        <w:fldChar w:fldCharType="begin"/>
      </w:r>
      <w:r w:rsidR="00171B1F" w:rsidRPr="009C4369">
        <w:rPr>
          <w:sz w:val="20"/>
          <w:szCs w:val="20"/>
        </w:rPr>
        <w:instrText>xe "DOE"</w:instrText>
      </w:r>
      <w:r w:rsidR="00171B1F">
        <w:rPr>
          <w:sz w:val="20"/>
          <w:szCs w:val="20"/>
        </w:rPr>
        <w:fldChar w:fldCharType="end"/>
      </w:r>
      <w:r w:rsidR="00171B1F" w:rsidRPr="009C4369">
        <w:rPr>
          <w:sz w:val="20"/>
          <w:szCs w:val="20"/>
        </w:rPr>
        <w:t xml:space="preserve"> (DOE) Regulations and California Title 20 require that all small gas storage water heaters (&lt;75 kBtu/h) and small gas-fired instantaneous water heaters (&lt;200 kBtu/h) manufactured on or after the </w:t>
      </w:r>
      <w:r w:rsidR="00171B1F" w:rsidRPr="005079FB">
        <w:rPr>
          <w:sz w:val="20"/>
          <w:szCs w:val="20"/>
        </w:rPr>
        <w:t xml:space="preserve">date listed in </w:t>
      </w:r>
      <w:r w:rsidR="00171B1F">
        <w:fldChar w:fldCharType="begin"/>
      </w:r>
      <w:r w:rsidR="00171B1F">
        <w:instrText xml:space="preserve"> REF _Ref327962761 \h  \* MERGEFORMAT </w:instrText>
      </w:r>
      <w:r w:rsidR="00171B1F">
        <w:fldChar w:fldCharType="separate"/>
      </w:r>
      <w:r w:rsidR="00171B1F" w:rsidRPr="0083467A">
        <w:rPr>
          <w:sz w:val="20"/>
          <w:szCs w:val="20"/>
        </w:rPr>
        <w:t>Table 9</w:t>
      </w:r>
      <w:r w:rsidR="00171B1F">
        <w:fldChar w:fldCharType="end"/>
      </w:r>
      <w:r w:rsidR="00171B1F" w:rsidRPr="005079FB">
        <w:rPr>
          <w:sz w:val="20"/>
          <w:szCs w:val="20"/>
        </w:rPr>
        <w:t xml:space="preserve"> below meet the minimum</w:t>
      </w:r>
      <w:r w:rsidR="00171B1F" w:rsidRPr="009C4369">
        <w:rPr>
          <w:sz w:val="20"/>
          <w:szCs w:val="20"/>
        </w:rPr>
        <w:t xml:space="preserve"> energy factor</w:t>
      </w:r>
      <w:r w:rsidR="00171B1F">
        <w:rPr>
          <w:sz w:val="20"/>
          <w:szCs w:val="20"/>
        </w:rPr>
        <w:fldChar w:fldCharType="begin"/>
      </w:r>
      <w:r w:rsidR="00171B1F">
        <w:instrText>xe "</w:instrText>
      </w:r>
      <w:r w:rsidR="00171B1F" w:rsidRPr="003E001C">
        <w:instrText>Energy Factor (EF)</w:instrText>
      </w:r>
      <w:r w:rsidR="00171B1F">
        <w:instrText>"</w:instrText>
      </w:r>
      <w:r w:rsidR="00171B1F">
        <w:rPr>
          <w:sz w:val="20"/>
          <w:szCs w:val="20"/>
        </w:rPr>
        <w:fldChar w:fldCharType="end"/>
      </w:r>
      <w:r w:rsidR="00171B1F" w:rsidRPr="009C4369">
        <w:rPr>
          <w:sz w:val="20"/>
          <w:szCs w:val="20"/>
        </w:rPr>
        <w:t xml:space="preserve"> (EF) requirement.</w:t>
      </w:r>
    </w:p>
    <w:p w14:paraId="43114F9B" w14:textId="77777777" w:rsidR="00171B1F" w:rsidRDefault="00171B1F" w:rsidP="00171B1F"/>
    <w:p w14:paraId="0A27D623" w14:textId="4DA9DDBB" w:rsidR="00171B1F" w:rsidRPr="00AC1F40" w:rsidRDefault="00171B1F" w:rsidP="00171B1F">
      <w:pPr>
        <w:pStyle w:val="Caption"/>
        <w:keepNext/>
        <w:jc w:val="center"/>
        <w:rPr>
          <w:rFonts w:cs="Arial"/>
          <w:sz w:val="24"/>
          <w:szCs w:val="24"/>
        </w:rPr>
      </w:pPr>
      <w:bookmarkStart w:id="65" w:name="_Ref327962761"/>
      <w:bookmarkStart w:id="66" w:name="_Toc257119250"/>
      <w:bookmarkStart w:id="67" w:name="_Toc327979906"/>
      <w:bookmarkStart w:id="68" w:name="_Toc183855831"/>
      <w:bookmarkStart w:id="69" w:name="_Toc188960056"/>
      <w:r w:rsidRPr="00AC1F40">
        <w:rPr>
          <w:rFonts w:cs="Arial"/>
          <w:sz w:val="24"/>
          <w:szCs w:val="24"/>
        </w:rPr>
        <w:t>Table</w:t>
      </w:r>
      <w:bookmarkEnd w:id="65"/>
      <w:r w:rsidR="00447BD9">
        <w:rPr>
          <w:rFonts w:cs="Arial"/>
          <w:sz w:val="24"/>
          <w:szCs w:val="24"/>
        </w:rPr>
        <w:t xml:space="preserve"> 8</w:t>
      </w:r>
      <w:r w:rsidRPr="00AC1F40">
        <w:rPr>
          <w:rFonts w:cs="Arial"/>
          <w:sz w:val="24"/>
          <w:szCs w:val="24"/>
        </w:rPr>
        <w:t xml:space="preserve">: </w:t>
      </w:r>
      <w:r>
        <w:rPr>
          <w:rFonts w:cs="Arial"/>
          <w:sz w:val="24"/>
          <w:szCs w:val="24"/>
        </w:rPr>
        <w:t>Gas Fired Storage</w:t>
      </w:r>
      <w:r w:rsidRPr="00AC1F40">
        <w:rPr>
          <w:rFonts w:cs="Arial"/>
          <w:sz w:val="24"/>
          <w:szCs w:val="24"/>
        </w:rPr>
        <w:t xml:space="preserve"> Water Heater Efficiency Requirements</w:t>
      </w:r>
      <w:bookmarkEnd w:id="66"/>
      <w:r>
        <w:rPr>
          <w:rStyle w:val="EndnoteReference"/>
          <w:rFonts w:cs="Arial"/>
          <w:sz w:val="24"/>
          <w:szCs w:val="24"/>
        </w:rPr>
        <w:endnoteReference w:id="10"/>
      </w:r>
      <w:bookmarkEnd w:id="67"/>
    </w:p>
    <w:tbl>
      <w:tblPr>
        <w:tblW w:w="7925"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3423"/>
        <w:gridCol w:w="4502"/>
      </w:tblGrid>
      <w:tr w:rsidR="00171B1F" w:rsidRPr="00405D1E" w14:paraId="1C7A77E6" w14:textId="77777777" w:rsidTr="00595A4A">
        <w:trPr>
          <w:trHeight w:val="285"/>
          <w:jc w:val="center"/>
        </w:trPr>
        <w:tc>
          <w:tcPr>
            <w:tcW w:w="3423" w:type="dxa"/>
            <w:tcBorders>
              <w:top w:val="single" w:sz="4" w:space="0" w:color="auto"/>
            </w:tcBorders>
            <w:shd w:val="clear" w:color="auto" w:fill="C0C0C0"/>
            <w:noWrap/>
            <w:vAlign w:val="center"/>
          </w:tcPr>
          <w:bookmarkEnd w:id="68"/>
          <w:bookmarkEnd w:id="69"/>
          <w:p w14:paraId="354EB49D" w14:textId="77777777" w:rsidR="00171B1F" w:rsidRPr="00405D1E" w:rsidRDefault="00171B1F" w:rsidP="00595A4A">
            <w:pPr>
              <w:jc w:val="center"/>
              <w:rPr>
                <w:b/>
                <w:bCs/>
              </w:rPr>
            </w:pPr>
            <w:r w:rsidRPr="00405D1E">
              <w:rPr>
                <w:b/>
                <w:bCs/>
              </w:rPr>
              <w:t>Appliance</w:t>
            </w:r>
          </w:p>
        </w:tc>
        <w:tc>
          <w:tcPr>
            <w:tcW w:w="4502" w:type="dxa"/>
            <w:tcBorders>
              <w:top w:val="single" w:sz="4" w:space="0" w:color="auto"/>
            </w:tcBorders>
            <w:shd w:val="clear" w:color="auto" w:fill="C0C0C0"/>
            <w:vAlign w:val="center"/>
          </w:tcPr>
          <w:p w14:paraId="2773B1D8" w14:textId="77777777" w:rsidR="00171B1F" w:rsidRPr="00405D1E" w:rsidRDefault="00171B1F" w:rsidP="00595A4A">
            <w:pPr>
              <w:jc w:val="center"/>
              <w:rPr>
                <w:b/>
                <w:bCs/>
              </w:rPr>
            </w:pPr>
            <w:r w:rsidRPr="00405D1E">
              <w:rPr>
                <w:b/>
                <w:bCs/>
              </w:rPr>
              <w:t xml:space="preserve">Minimum Energy Factor </w:t>
            </w:r>
            <w:r>
              <w:rPr>
                <w:b/>
                <w:bCs/>
              </w:rPr>
              <w:t>as of January 20, 2004</w:t>
            </w:r>
          </w:p>
        </w:tc>
      </w:tr>
      <w:tr w:rsidR="00171B1F" w:rsidRPr="00405D1E" w14:paraId="42E75625" w14:textId="77777777" w:rsidTr="00595A4A">
        <w:trPr>
          <w:trHeight w:val="143"/>
          <w:jc w:val="center"/>
        </w:trPr>
        <w:tc>
          <w:tcPr>
            <w:tcW w:w="3423" w:type="dxa"/>
            <w:vAlign w:val="center"/>
          </w:tcPr>
          <w:p w14:paraId="21567086" w14:textId="77777777" w:rsidR="00171B1F" w:rsidRPr="0036469E" w:rsidRDefault="00171B1F" w:rsidP="00595A4A">
            <w:pPr>
              <w:jc w:val="center"/>
              <w:rPr>
                <w:sz w:val="20"/>
                <w:szCs w:val="20"/>
              </w:rPr>
            </w:pPr>
            <w:r w:rsidRPr="0036469E">
              <w:rPr>
                <w:sz w:val="20"/>
                <w:szCs w:val="20"/>
              </w:rPr>
              <w:t>Gas-fired storage-type water heaters</w:t>
            </w:r>
          </w:p>
        </w:tc>
        <w:tc>
          <w:tcPr>
            <w:tcW w:w="4502" w:type="dxa"/>
            <w:vAlign w:val="center"/>
          </w:tcPr>
          <w:p w14:paraId="0C27807A" w14:textId="77777777" w:rsidR="00171B1F" w:rsidRDefault="00171B1F" w:rsidP="00595A4A">
            <w:pPr>
              <w:jc w:val="center"/>
              <w:rPr>
                <w:sz w:val="20"/>
                <w:szCs w:val="20"/>
              </w:rPr>
            </w:pPr>
            <w:r w:rsidRPr="0036469E">
              <w:rPr>
                <w:sz w:val="20"/>
                <w:szCs w:val="20"/>
              </w:rPr>
              <w:t xml:space="preserve">0.67 – (.0019 x Rated Storage </w:t>
            </w:r>
          </w:p>
          <w:p w14:paraId="627879D9" w14:textId="77777777" w:rsidR="00171B1F" w:rsidRPr="0036469E" w:rsidRDefault="00171B1F" w:rsidP="00595A4A">
            <w:pPr>
              <w:jc w:val="center"/>
              <w:rPr>
                <w:sz w:val="20"/>
                <w:szCs w:val="20"/>
              </w:rPr>
            </w:pPr>
            <w:r w:rsidRPr="0036469E">
              <w:rPr>
                <w:sz w:val="20"/>
                <w:szCs w:val="20"/>
              </w:rPr>
              <w:t>Volume in gallons)</w:t>
            </w:r>
          </w:p>
        </w:tc>
      </w:tr>
      <w:tr w:rsidR="00171B1F" w:rsidRPr="00405D1E" w14:paraId="1815954D" w14:textId="77777777" w:rsidTr="00595A4A">
        <w:trPr>
          <w:trHeight w:val="143"/>
          <w:jc w:val="center"/>
        </w:trPr>
        <w:tc>
          <w:tcPr>
            <w:tcW w:w="3423" w:type="dxa"/>
            <w:tcBorders>
              <w:bottom w:val="single" w:sz="4" w:space="0" w:color="auto"/>
            </w:tcBorders>
            <w:vAlign w:val="center"/>
          </w:tcPr>
          <w:p w14:paraId="3FE09AE4" w14:textId="77777777" w:rsidR="00171B1F" w:rsidRPr="0036469E" w:rsidRDefault="00171B1F" w:rsidP="00595A4A">
            <w:pPr>
              <w:jc w:val="center"/>
              <w:rPr>
                <w:sz w:val="20"/>
                <w:szCs w:val="20"/>
              </w:rPr>
            </w:pPr>
            <w:r w:rsidRPr="0036469E">
              <w:rPr>
                <w:sz w:val="20"/>
                <w:szCs w:val="20"/>
              </w:rPr>
              <w:t>Gas-fired instantaneous water heaters</w:t>
            </w:r>
          </w:p>
        </w:tc>
        <w:tc>
          <w:tcPr>
            <w:tcW w:w="4502" w:type="dxa"/>
            <w:tcBorders>
              <w:bottom w:val="single" w:sz="4" w:space="0" w:color="auto"/>
            </w:tcBorders>
            <w:vAlign w:val="center"/>
          </w:tcPr>
          <w:p w14:paraId="26A2E151" w14:textId="77777777" w:rsidR="00171B1F" w:rsidRPr="0036469E" w:rsidRDefault="00171B1F" w:rsidP="00595A4A">
            <w:pPr>
              <w:jc w:val="center"/>
              <w:rPr>
                <w:sz w:val="20"/>
                <w:szCs w:val="20"/>
              </w:rPr>
            </w:pPr>
            <w:r w:rsidRPr="0036469E">
              <w:rPr>
                <w:sz w:val="20"/>
                <w:szCs w:val="20"/>
              </w:rPr>
              <w:t>0.62 - (0.0019 × Rated Storage</w:t>
            </w:r>
          </w:p>
          <w:p w14:paraId="51AA94A6" w14:textId="77777777" w:rsidR="00171B1F" w:rsidRPr="0036469E" w:rsidRDefault="00171B1F" w:rsidP="00595A4A">
            <w:pPr>
              <w:jc w:val="center"/>
              <w:rPr>
                <w:sz w:val="20"/>
                <w:szCs w:val="20"/>
              </w:rPr>
            </w:pPr>
            <w:r w:rsidRPr="0036469E">
              <w:rPr>
                <w:sz w:val="20"/>
                <w:szCs w:val="20"/>
              </w:rPr>
              <w:t>Volume in gallons)</w:t>
            </w:r>
          </w:p>
        </w:tc>
      </w:tr>
    </w:tbl>
    <w:p w14:paraId="0F0D5B28" w14:textId="77777777" w:rsidR="00171B1F" w:rsidRDefault="00171B1F" w:rsidP="00171B1F">
      <w:pPr>
        <w:rPr>
          <w:b/>
          <w:bCs/>
          <w:i/>
          <w:iCs/>
          <w:color w:val="FF0000"/>
          <w:sz w:val="20"/>
          <w:szCs w:val="20"/>
        </w:rPr>
      </w:pPr>
    </w:p>
    <w:p w14:paraId="0E6EB925" w14:textId="77777777" w:rsidR="00171B1F" w:rsidRPr="004A6DBB" w:rsidRDefault="00171B1F" w:rsidP="00171B1F">
      <w:pPr>
        <w:rPr>
          <w:sz w:val="20"/>
          <w:szCs w:val="20"/>
        </w:rPr>
      </w:pPr>
      <w:r w:rsidRPr="004A6DBB">
        <w:rPr>
          <w:sz w:val="20"/>
          <w:szCs w:val="20"/>
        </w:rPr>
        <w:t>Note the Title 20</w:t>
      </w:r>
      <w:r>
        <w:rPr>
          <w:sz w:val="20"/>
          <w:szCs w:val="20"/>
        </w:rPr>
        <w:fldChar w:fldCharType="begin"/>
      </w:r>
      <w:r w:rsidRPr="004A6DBB">
        <w:rPr>
          <w:sz w:val="20"/>
          <w:szCs w:val="20"/>
        </w:rPr>
        <w:instrText>xe "Title 20"</w:instrText>
      </w:r>
      <w:r>
        <w:rPr>
          <w:sz w:val="20"/>
          <w:szCs w:val="20"/>
        </w:rPr>
        <w:fldChar w:fldCharType="end"/>
      </w:r>
      <w:r w:rsidRPr="004A6DBB">
        <w:rPr>
          <w:sz w:val="20"/>
          <w:szCs w:val="20"/>
        </w:rPr>
        <w:t xml:space="preserve"> definitions of small and large water heaters, as excerpted below:</w:t>
      </w:r>
    </w:p>
    <w:p w14:paraId="48C168FA" w14:textId="77777777" w:rsidR="00171B1F" w:rsidRPr="004A6DBB" w:rsidRDefault="00171B1F" w:rsidP="00171B1F">
      <w:pPr>
        <w:rPr>
          <w:sz w:val="20"/>
          <w:szCs w:val="20"/>
        </w:rPr>
      </w:pPr>
    </w:p>
    <w:p w14:paraId="3EE522ED" w14:textId="77777777" w:rsidR="00171B1F" w:rsidRPr="00E1091A" w:rsidRDefault="00171B1F" w:rsidP="00171B1F">
      <w:pPr>
        <w:widowControl w:val="0"/>
        <w:numPr>
          <w:ilvl w:val="0"/>
          <w:numId w:val="20"/>
        </w:numPr>
        <w:autoSpaceDE w:val="0"/>
        <w:autoSpaceDN w:val="0"/>
        <w:adjustRightInd w:val="0"/>
        <w:rPr>
          <w:sz w:val="20"/>
          <w:szCs w:val="20"/>
        </w:rPr>
      </w:pPr>
      <w:r w:rsidRPr="00E1091A">
        <w:rPr>
          <w:sz w:val="20"/>
          <w:szCs w:val="20"/>
        </w:rPr>
        <w:t>“Small water heater" means a water heater that is a gas storage water heater with an</w:t>
      </w:r>
    </w:p>
    <w:p w14:paraId="7779AB58" w14:textId="77777777" w:rsidR="00171B1F" w:rsidRPr="002022FD" w:rsidRDefault="00171B1F" w:rsidP="00171B1F">
      <w:pPr>
        <w:widowControl w:val="0"/>
        <w:autoSpaceDE w:val="0"/>
        <w:autoSpaceDN w:val="0"/>
        <w:adjustRightInd w:val="0"/>
        <w:rPr>
          <w:sz w:val="20"/>
          <w:szCs w:val="20"/>
        </w:rPr>
      </w:pPr>
      <w:r w:rsidRPr="00E1091A">
        <w:rPr>
          <w:sz w:val="20"/>
          <w:szCs w:val="20"/>
        </w:rPr>
        <w:lastRenderedPageBreak/>
        <w:t xml:space="preserve">input of 75,000 Btu per hour or less… a gas instantaneous water heater with an input of 200,000 Btu per </w:t>
      </w:r>
      <w:r w:rsidRPr="002022FD">
        <w:rPr>
          <w:sz w:val="20"/>
          <w:szCs w:val="20"/>
        </w:rPr>
        <w:t>hour or less,</w:t>
      </w:r>
    </w:p>
    <w:p w14:paraId="11AF5997" w14:textId="77777777" w:rsidR="00171B1F" w:rsidRPr="00DE2F4A" w:rsidRDefault="00171B1F" w:rsidP="00171B1F">
      <w:pPr>
        <w:pStyle w:val="ListParagraph"/>
        <w:numPr>
          <w:ilvl w:val="0"/>
          <w:numId w:val="20"/>
        </w:numPr>
        <w:autoSpaceDE w:val="0"/>
        <w:autoSpaceDN w:val="0"/>
        <w:adjustRightInd w:val="0"/>
        <w:contextualSpacing w:val="0"/>
        <w:rPr>
          <w:b/>
          <w:bCs/>
          <w:i/>
          <w:iCs/>
          <w:color w:val="FF0000"/>
          <w:sz w:val="20"/>
          <w:szCs w:val="20"/>
        </w:rPr>
      </w:pPr>
      <w:r w:rsidRPr="00DE2F4A">
        <w:rPr>
          <w:sz w:val="20"/>
          <w:szCs w:val="20"/>
        </w:rPr>
        <w:t>“Large water heater” means a water heater that is not a small water heater.</w:t>
      </w:r>
      <w:r w:rsidRPr="002022FD">
        <w:rPr>
          <w:rStyle w:val="EndnoteReference"/>
          <w:sz w:val="20"/>
          <w:szCs w:val="20"/>
        </w:rPr>
        <w:endnoteReference w:id="11"/>
      </w:r>
    </w:p>
    <w:p w14:paraId="393A0CA1" w14:textId="361B0ED2" w:rsidR="00640BB6" w:rsidRDefault="00EE53FF" w:rsidP="00171B1F">
      <w:pPr>
        <w:rPr>
          <w:i/>
        </w:rPr>
      </w:pPr>
      <w:r w:rsidRPr="00171B1F">
        <w:rPr>
          <w:rFonts w:cs="Arial"/>
          <w:b/>
          <w:i/>
        </w:rPr>
        <w:t>Title 24:</w:t>
      </w:r>
      <w:r w:rsidRPr="00171B1F">
        <w:t xml:space="preserve"> </w:t>
      </w:r>
      <w:r w:rsidR="00171B1F" w:rsidRPr="00171B1F">
        <w:rPr>
          <w:rFonts w:cs="Arial"/>
          <w:sz w:val="20"/>
          <w:szCs w:val="20"/>
        </w:rPr>
        <w:t xml:space="preserve">These measures do not </w:t>
      </w:r>
      <w:r w:rsidRPr="00171B1F">
        <w:rPr>
          <w:rFonts w:cs="Arial"/>
          <w:sz w:val="20"/>
          <w:szCs w:val="20"/>
        </w:rPr>
        <w:t xml:space="preserve"> fall under Title 24 of the California Energy Regulations.</w:t>
      </w:r>
    </w:p>
    <w:p w14:paraId="393A0DAE" w14:textId="1C1FA680" w:rsidR="00FA595F" w:rsidRPr="00171B1F" w:rsidRDefault="00EE53FF" w:rsidP="00171B1F">
      <w:pPr>
        <w:rPr>
          <w:i/>
        </w:rPr>
      </w:pPr>
      <w:r w:rsidRPr="00171B1F">
        <w:rPr>
          <w:rFonts w:cs="Arial"/>
          <w:b/>
          <w:i/>
        </w:rPr>
        <w:t>Federal Standards:</w:t>
      </w:r>
      <w:r w:rsidRPr="00171B1F">
        <w:t xml:space="preserve"> </w:t>
      </w:r>
      <w:r w:rsidR="00171B1F" w:rsidRPr="00171B1F">
        <w:rPr>
          <w:rFonts w:cs="Arial"/>
          <w:sz w:val="20"/>
          <w:szCs w:val="20"/>
        </w:rPr>
        <w:t>These measures do not</w:t>
      </w:r>
      <w:r w:rsidRPr="00171B1F">
        <w:rPr>
          <w:rFonts w:cs="Arial"/>
          <w:sz w:val="20"/>
          <w:szCs w:val="20"/>
        </w:rPr>
        <w:t xml:space="preserve"> fall under Federal DOE or EPA Energy Regulations.</w:t>
      </w:r>
      <w:r w:rsidR="00437BE1" w:rsidRPr="00171B1F">
        <w:rPr>
          <w:rFonts w:cs="Arial"/>
          <w:sz w:val="20"/>
          <w:szCs w:val="20"/>
        </w:rPr>
        <w:t xml:space="preserve"> </w:t>
      </w:r>
    </w:p>
    <w:p w14:paraId="393A0DAF" w14:textId="77777777" w:rsidR="002E0043" w:rsidRDefault="001248A3" w:rsidP="002E0043">
      <w:pPr>
        <w:pStyle w:val="Heading2"/>
        <w:keepNext w:val="0"/>
      </w:pPr>
      <w:bookmarkStart w:id="70" w:name="_Toc304800207"/>
      <w:bookmarkStart w:id="71" w:name="_Toc324318343"/>
      <w:bookmarkStart w:id="72" w:name="_Toc324340487"/>
      <w:bookmarkStart w:id="73" w:name="_Toc389056825"/>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70"/>
      <w:bookmarkEnd w:id="71"/>
      <w:bookmarkEnd w:id="72"/>
      <w:bookmarkEnd w:id="73"/>
    </w:p>
    <w:p w14:paraId="423CAAFB" w14:textId="77777777" w:rsidR="00171B1F" w:rsidRDefault="00171B1F" w:rsidP="00171B1F">
      <w:r w:rsidRPr="004A6DBB">
        <w:rPr>
          <w:sz w:val="20"/>
          <w:szCs w:val="20"/>
        </w:rPr>
        <w:t>There are no M&amp;V or other studies that apply to these measures. Information on the base</w:t>
      </w:r>
      <w:r>
        <w:rPr>
          <w:sz w:val="20"/>
          <w:szCs w:val="20"/>
        </w:rPr>
        <w:fldChar w:fldCharType="begin"/>
      </w:r>
      <w:r>
        <w:instrText>xe "</w:instrText>
      </w:r>
      <w:r w:rsidRPr="00BF3EB4">
        <w:instrText>Base</w:instrText>
      </w:r>
      <w:r>
        <w:instrText>"</w:instrText>
      </w:r>
      <w:r>
        <w:rPr>
          <w:sz w:val="20"/>
          <w:szCs w:val="20"/>
        </w:rPr>
        <w:fldChar w:fldCharType="end"/>
      </w:r>
      <w:r w:rsidRPr="004A6DBB">
        <w:rPr>
          <w:sz w:val="20"/>
          <w:szCs w:val="20"/>
        </w:rPr>
        <w:t xml:space="preserve"> and measure case</w:t>
      </w:r>
      <w:r>
        <w:rPr>
          <w:sz w:val="20"/>
          <w:szCs w:val="20"/>
        </w:rPr>
        <w:t>s</w:t>
      </w:r>
      <w:r w:rsidRPr="004A6DBB">
        <w:rPr>
          <w:sz w:val="20"/>
          <w:szCs w:val="20"/>
        </w:rPr>
        <w:t xml:space="preserve"> are found in the other sub-sections of 1.4.</w:t>
      </w:r>
      <w:r>
        <w:rPr>
          <w:sz w:val="20"/>
          <w:szCs w:val="20"/>
        </w:rPr>
        <w:t xml:space="preserve"> </w:t>
      </w:r>
    </w:p>
    <w:p w14:paraId="393A0EB9" w14:textId="1C7682F8" w:rsidR="00A35CF8" w:rsidRPr="00171B1F" w:rsidRDefault="00A35CF8" w:rsidP="00A35CF8">
      <w:pPr>
        <w:rPr>
          <w:b/>
          <w:bCs/>
          <w:i/>
          <w:iCs/>
          <w:sz w:val="28"/>
          <w:szCs w:val="28"/>
        </w:rPr>
      </w:pPr>
    </w:p>
    <w:p w14:paraId="393A0EBA" w14:textId="77777777" w:rsidR="009C5CA7" w:rsidRDefault="001248A3" w:rsidP="002E0043">
      <w:pPr>
        <w:pStyle w:val="Heading2"/>
        <w:keepNext w:val="0"/>
      </w:pPr>
      <w:bookmarkStart w:id="74" w:name="_Toc304800208"/>
      <w:bookmarkStart w:id="75" w:name="_Toc324318344"/>
      <w:bookmarkStart w:id="76" w:name="_Toc324340488"/>
      <w:bookmarkStart w:id="77" w:name="_Toc389056826"/>
      <w:r>
        <w:t>1.</w:t>
      </w:r>
      <w:r w:rsidR="00264B03">
        <w:t xml:space="preserve">4.4 </w:t>
      </w:r>
      <w:r w:rsidR="009C5CA7">
        <w:t xml:space="preserve">Assumptions and </w:t>
      </w:r>
      <w:r w:rsidR="00264B03">
        <w:t>Calculations from other sources—Base and Measure Cases</w:t>
      </w:r>
      <w:bookmarkEnd w:id="74"/>
      <w:bookmarkEnd w:id="75"/>
      <w:bookmarkEnd w:id="76"/>
      <w:bookmarkEnd w:id="77"/>
    </w:p>
    <w:p w14:paraId="4E4709F7" w14:textId="77777777" w:rsidR="00171B1F" w:rsidRDefault="00171B1F" w:rsidP="00171B1F">
      <w:pPr>
        <w:rPr>
          <w:b/>
          <w:bCs/>
          <w:sz w:val="20"/>
          <w:szCs w:val="20"/>
        </w:rPr>
      </w:pPr>
    </w:p>
    <w:p w14:paraId="165621E6" w14:textId="77777777" w:rsidR="00171B1F" w:rsidRPr="00B509A1" w:rsidRDefault="00171B1F" w:rsidP="00171B1F">
      <w:pPr>
        <w:rPr>
          <w:sz w:val="20"/>
          <w:szCs w:val="20"/>
        </w:rPr>
      </w:pPr>
      <w:r>
        <w:rPr>
          <w:b/>
          <w:bCs/>
          <w:sz w:val="20"/>
          <w:szCs w:val="20"/>
        </w:rPr>
        <w:t>Energy Savings Assumption (</w:t>
      </w:r>
      <w:r w:rsidRPr="004162E3">
        <w:rPr>
          <w:b/>
          <w:bCs/>
          <w:sz w:val="20"/>
          <w:szCs w:val="20"/>
        </w:rPr>
        <w:t>Δ</w:t>
      </w:r>
      <w:r>
        <w:rPr>
          <w:b/>
          <w:bCs/>
          <w:sz w:val="20"/>
          <w:szCs w:val="20"/>
        </w:rPr>
        <w:t>therm</w:t>
      </w:r>
      <w:r w:rsidRPr="004162E3">
        <w:rPr>
          <w:b/>
          <w:bCs/>
          <w:sz w:val="20"/>
          <w:szCs w:val="20"/>
        </w:rPr>
        <w:t>s):</w:t>
      </w:r>
      <w:r>
        <w:rPr>
          <w:sz w:val="20"/>
          <w:szCs w:val="20"/>
        </w:rPr>
        <w:t xml:space="preserve"> </w:t>
      </w:r>
      <w:r w:rsidRPr="00B509A1">
        <w:rPr>
          <w:sz w:val="20"/>
          <w:szCs w:val="20"/>
        </w:rPr>
        <w:t xml:space="preserve">The energy savings for </w:t>
      </w:r>
      <w:r>
        <w:rPr>
          <w:sz w:val="20"/>
          <w:szCs w:val="20"/>
        </w:rPr>
        <w:t>the Condensing Tankless Natural Gas Water Heater were calculated using the following methodology</w:t>
      </w:r>
      <w:r w:rsidRPr="00B509A1">
        <w:rPr>
          <w:sz w:val="20"/>
          <w:szCs w:val="20"/>
        </w:rPr>
        <w:t>:</w:t>
      </w:r>
    </w:p>
    <w:p w14:paraId="015F2DE1" w14:textId="77777777" w:rsidR="00171B1F" w:rsidRPr="00592722" w:rsidRDefault="00171B1F" w:rsidP="00171B1F">
      <w:pPr>
        <w:numPr>
          <w:ilvl w:val="0"/>
          <w:numId w:val="21"/>
        </w:numPr>
        <w:rPr>
          <w:sz w:val="20"/>
          <w:szCs w:val="20"/>
        </w:rPr>
      </w:pPr>
      <w:r w:rsidRPr="00592722">
        <w:rPr>
          <w:sz w:val="20"/>
          <w:szCs w:val="20"/>
        </w:rPr>
        <w:t>Much of the data and method for the savings estimates of this measure were derived from the domestic hot water boiler and storage</w:t>
      </w:r>
      <w:r>
        <w:rPr>
          <w:sz w:val="20"/>
          <w:szCs w:val="20"/>
        </w:rPr>
        <w:fldChar w:fldCharType="begin"/>
      </w:r>
      <w:r w:rsidRPr="00592722">
        <w:rPr>
          <w:sz w:val="20"/>
          <w:szCs w:val="20"/>
        </w:rPr>
        <w:instrText>xe "Storage"</w:instrText>
      </w:r>
      <w:r>
        <w:rPr>
          <w:sz w:val="20"/>
          <w:szCs w:val="20"/>
        </w:rPr>
        <w:fldChar w:fldCharType="end"/>
      </w:r>
      <w:r w:rsidRPr="00592722">
        <w:rPr>
          <w:sz w:val="20"/>
          <w:szCs w:val="20"/>
        </w:rPr>
        <w:t xml:space="preserve"> capacity design guidelines in the </w:t>
      </w:r>
      <w:bookmarkStart w:id="78" w:name="ASHRAE_Handbook"/>
      <w:r w:rsidRPr="00592722">
        <w:rPr>
          <w:sz w:val="20"/>
          <w:szCs w:val="20"/>
        </w:rPr>
        <w:t>2011 ASHRAE</w:t>
      </w:r>
      <w:r>
        <w:rPr>
          <w:sz w:val="20"/>
          <w:szCs w:val="20"/>
        </w:rPr>
        <w:fldChar w:fldCharType="begin"/>
      </w:r>
      <w:r w:rsidRPr="00592722">
        <w:rPr>
          <w:sz w:val="20"/>
          <w:szCs w:val="20"/>
        </w:rPr>
        <w:instrText>xe "ASHRAE"</w:instrText>
      </w:r>
      <w:r>
        <w:rPr>
          <w:sz w:val="20"/>
          <w:szCs w:val="20"/>
        </w:rPr>
        <w:fldChar w:fldCharType="end"/>
      </w:r>
      <w:r w:rsidRPr="00592722">
        <w:rPr>
          <w:sz w:val="20"/>
          <w:szCs w:val="20"/>
        </w:rPr>
        <w:t xml:space="preserve"> Handbook</w:t>
      </w:r>
      <w:bookmarkEnd w:id="78"/>
      <w:r w:rsidRPr="00592722">
        <w:rPr>
          <w:sz w:val="20"/>
          <w:szCs w:val="20"/>
        </w:rPr>
        <w:t xml:space="preserve"> – HVAC Applications, Chapter </w:t>
      </w:r>
      <w:bookmarkStart w:id="79" w:name="_Ref190241815"/>
      <w:r w:rsidRPr="00592722">
        <w:rPr>
          <w:sz w:val="20"/>
          <w:szCs w:val="20"/>
        </w:rPr>
        <w:t>50</w:t>
      </w:r>
      <w:bookmarkStart w:id="80" w:name="_Ref326311642"/>
      <w:bookmarkEnd w:id="79"/>
      <w:r w:rsidRPr="00592722">
        <w:rPr>
          <w:rStyle w:val="EndnoteReference"/>
          <w:sz w:val="20"/>
          <w:szCs w:val="20"/>
        </w:rPr>
        <w:endnoteReference w:id="12"/>
      </w:r>
      <w:bookmarkEnd w:id="80"/>
      <w:r>
        <w:rPr>
          <w:sz w:val="20"/>
          <w:szCs w:val="20"/>
        </w:rPr>
        <w:t>.</w:t>
      </w:r>
      <w:r w:rsidRPr="00592722">
        <w:rPr>
          <w:sz w:val="20"/>
          <w:szCs w:val="20"/>
        </w:rPr>
        <w:t xml:space="preserve"> These guidelines are based on a study of hot water peak </w:t>
      </w:r>
      <w:r>
        <w:rPr>
          <w:sz w:val="20"/>
          <w:szCs w:val="20"/>
        </w:rPr>
        <w:t xml:space="preserve">demand </w:t>
      </w:r>
      <w:r w:rsidRPr="00592722">
        <w:rPr>
          <w:sz w:val="20"/>
          <w:szCs w:val="20"/>
        </w:rPr>
        <w:t>and average demand in typical homes.</w:t>
      </w:r>
    </w:p>
    <w:p w14:paraId="3B6FC27E" w14:textId="77777777" w:rsidR="00171B1F" w:rsidRPr="00592722" w:rsidRDefault="00171B1F" w:rsidP="00171B1F">
      <w:pPr>
        <w:numPr>
          <w:ilvl w:val="0"/>
          <w:numId w:val="21"/>
        </w:numPr>
        <w:rPr>
          <w:sz w:val="20"/>
          <w:szCs w:val="20"/>
        </w:rPr>
      </w:pPr>
      <w:bookmarkStart w:id="81" w:name="CEC_Appliance_Data"/>
      <w:r w:rsidRPr="00592722">
        <w:rPr>
          <w:sz w:val="20"/>
          <w:szCs w:val="20"/>
        </w:rPr>
        <w:t>California Energy Commission (CEC</w:t>
      </w:r>
      <w:r>
        <w:rPr>
          <w:sz w:val="20"/>
          <w:szCs w:val="20"/>
        </w:rPr>
        <w:fldChar w:fldCharType="begin"/>
      </w:r>
      <w:r w:rsidRPr="00592722">
        <w:rPr>
          <w:sz w:val="20"/>
          <w:szCs w:val="20"/>
        </w:rPr>
        <w:instrText>xe "CEC"</w:instrText>
      </w:r>
      <w:r>
        <w:rPr>
          <w:sz w:val="20"/>
          <w:szCs w:val="20"/>
        </w:rPr>
        <w:fldChar w:fldCharType="end"/>
      </w:r>
      <w:r w:rsidRPr="00592722">
        <w:rPr>
          <w:sz w:val="20"/>
          <w:szCs w:val="20"/>
        </w:rPr>
        <w:t>) Appliance Database</w:t>
      </w:r>
      <w:bookmarkEnd w:id="81"/>
      <w:r w:rsidRPr="00592722">
        <w:rPr>
          <w:sz w:val="20"/>
          <w:szCs w:val="20"/>
        </w:rPr>
        <w:t>s</w:t>
      </w:r>
      <w:bookmarkStart w:id="82" w:name="_Ref327964197"/>
      <w:r>
        <w:rPr>
          <w:rStyle w:val="EndnoteReference"/>
          <w:sz w:val="20"/>
          <w:szCs w:val="20"/>
        </w:rPr>
        <w:endnoteReference w:id="13"/>
      </w:r>
      <w:bookmarkEnd w:id="82"/>
      <w:r w:rsidRPr="00592722">
        <w:rPr>
          <w:sz w:val="20"/>
          <w:szCs w:val="20"/>
        </w:rPr>
        <w:t xml:space="preserve"> were used to provide data on </w:t>
      </w:r>
      <w:r>
        <w:rPr>
          <w:sz w:val="20"/>
          <w:szCs w:val="20"/>
        </w:rPr>
        <w:t xml:space="preserve">code-compliant baseline and measure case </w:t>
      </w:r>
      <w:r w:rsidRPr="00592722">
        <w:rPr>
          <w:sz w:val="20"/>
          <w:szCs w:val="20"/>
        </w:rPr>
        <w:t>water heaters available in the marketplace.</w:t>
      </w:r>
    </w:p>
    <w:p w14:paraId="498526A1" w14:textId="77777777" w:rsidR="00171B1F" w:rsidRPr="00592722" w:rsidRDefault="00171B1F" w:rsidP="00171B1F">
      <w:pPr>
        <w:numPr>
          <w:ilvl w:val="0"/>
          <w:numId w:val="21"/>
        </w:numPr>
        <w:rPr>
          <w:sz w:val="20"/>
          <w:szCs w:val="20"/>
        </w:rPr>
      </w:pPr>
      <w:r w:rsidRPr="00592722">
        <w:rPr>
          <w:sz w:val="20"/>
          <w:szCs w:val="20"/>
        </w:rPr>
        <w:t>These domestic water heaters are assumed to be available continuously, or 8,760 hours per year, in all cases.</w:t>
      </w:r>
    </w:p>
    <w:p w14:paraId="1427BF0A" w14:textId="77777777" w:rsidR="00171B1F" w:rsidRPr="004162E3" w:rsidRDefault="00171B1F" w:rsidP="00171B1F">
      <w:pPr>
        <w:rPr>
          <w:sz w:val="20"/>
          <w:szCs w:val="20"/>
        </w:rPr>
      </w:pPr>
    </w:p>
    <w:p w14:paraId="53D8A039" w14:textId="77777777" w:rsidR="00171B1F" w:rsidRPr="004162E3" w:rsidRDefault="00171B1F" w:rsidP="00171B1F">
      <w:pPr>
        <w:rPr>
          <w:b/>
          <w:bCs/>
          <w:sz w:val="20"/>
          <w:szCs w:val="20"/>
        </w:rPr>
      </w:pPr>
    </w:p>
    <w:p w14:paraId="38879063" w14:textId="6C4596E3" w:rsidR="00171B1F" w:rsidRDefault="00171B1F" w:rsidP="00447BD9">
      <w:pPr>
        <w:pStyle w:val="Caption"/>
        <w:keepNext/>
        <w:rPr>
          <w:rFonts w:cs="Arial"/>
        </w:rPr>
      </w:pPr>
      <w:bookmarkStart w:id="83" w:name="_Toc327979907"/>
      <w:r>
        <w:rPr>
          <w:rFonts w:cs="Arial"/>
        </w:rPr>
        <w:t xml:space="preserve">Table </w:t>
      </w:r>
      <w:r w:rsidR="00E74682">
        <w:rPr>
          <w:rFonts w:cs="Arial"/>
        </w:rPr>
        <w:t>9</w:t>
      </w:r>
      <w:r>
        <w:rPr>
          <w:rFonts w:cs="Arial"/>
        </w:rPr>
        <w:t>: Gas Savings from PG&amp;E Calculations</w:t>
      </w:r>
      <w:bookmarkEnd w:id="83"/>
      <w:r w:rsidR="00447BD9">
        <w:rPr>
          <w:rFonts w:cs="Arial"/>
        </w:rPr>
        <w:t xml:space="preserve"> HA59</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87"/>
        <w:gridCol w:w="939"/>
        <w:gridCol w:w="1078"/>
        <w:gridCol w:w="1217"/>
        <w:gridCol w:w="1226"/>
        <w:gridCol w:w="1339"/>
        <w:gridCol w:w="1721"/>
      </w:tblGrid>
      <w:tr w:rsidR="00171B1F" w:rsidRPr="00783DAC" w14:paraId="3875E5F7" w14:textId="77777777" w:rsidTr="00595A4A">
        <w:trPr>
          <w:jc w:val="center"/>
        </w:trPr>
        <w:tc>
          <w:tcPr>
            <w:tcW w:w="1087" w:type="dxa"/>
          </w:tcPr>
          <w:p w14:paraId="43BAEC19" w14:textId="77777777" w:rsidR="00171B1F" w:rsidRPr="00783DAC" w:rsidRDefault="00171B1F" w:rsidP="00595A4A">
            <w:pPr>
              <w:keepNext/>
              <w:rPr>
                <w:b/>
                <w:bCs/>
                <w:sz w:val="20"/>
                <w:szCs w:val="20"/>
              </w:rPr>
            </w:pPr>
            <w:r w:rsidRPr="00783DAC">
              <w:rPr>
                <w:b/>
                <w:bCs/>
                <w:sz w:val="20"/>
                <w:szCs w:val="20"/>
              </w:rPr>
              <w:t>Building type</w:t>
            </w:r>
            <w:r>
              <w:rPr>
                <w:b/>
                <w:bCs/>
                <w:sz w:val="20"/>
                <w:szCs w:val="20"/>
              </w:rPr>
              <w:t xml:space="preserve"> </w:t>
            </w:r>
          </w:p>
        </w:tc>
        <w:tc>
          <w:tcPr>
            <w:tcW w:w="939" w:type="dxa"/>
          </w:tcPr>
          <w:p w14:paraId="75005584" w14:textId="77777777" w:rsidR="00171B1F" w:rsidRPr="00783DAC" w:rsidRDefault="00171B1F" w:rsidP="00595A4A">
            <w:pPr>
              <w:keepNext/>
              <w:rPr>
                <w:b/>
                <w:bCs/>
                <w:sz w:val="20"/>
                <w:szCs w:val="20"/>
              </w:rPr>
            </w:pPr>
            <w:r w:rsidRPr="00783DAC">
              <w:rPr>
                <w:b/>
                <w:bCs/>
                <w:sz w:val="20"/>
                <w:szCs w:val="20"/>
              </w:rPr>
              <w:t>Bldg Vintage</w:t>
            </w:r>
            <w:r>
              <w:rPr>
                <w:b/>
                <w:bCs/>
                <w:sz w:val="20"/>
                <w:szCs w:val="20"/>
              </w:rPr>
              <w:t xml:space="preserve"> </w:t>
            </w:r>
          </w:p>
        </w:tc>
        <w:tc>
          <w:tcPr>
            <w:tcW w:w="1078" w:type="dxa"/>
          </w:tcPr>
          <w:p w14:paraId="28DDB260" w14:textId="77777777" w:rsidR="00171B1F" w:rsidRPr="00783DAC" w:rsidRDefault="00171B1F" w:rsidP="00595A4A">
            <w:pPr>
              <w:keepNext/>
              <w:rPr>
                <w:b/>
                <w:bCs/>
                <w:sz w:val="20"/>
                <w:szCs w:val="20"/>
              </w:rPr>
            </w:pPr>
            <w:r w:rsidRPr="00783DAC">
              <w:rPr>
                <w:b/>
                <w:bCs/>
                <w:sz w:val="20"/>
                <w:szCs w:val="20"/>
              </w:rPr>
              <w:t>Climate Zone</w:t>
            </w:r>
            <w:r>
              <w:rPr>
                <w:b/>
                <w:bCs/>
                <w:sz w:val="20"/>
                <w:szCs w:val="20"/>
              </w:rPr>
              <w:t xml:space="preserve"> </w:t>
            </w:r>
          </w:p>
        </w:tc>
        <w:tc>
          <w:tcPr>
            <w:tcW w:w="1217" w:type="dxa"/>
          </w:tcPr>
          <w:p w14:paraId="5C10C572" w14:textId="77777777" w:rsidR="00171B1F" w:rsidRPr="00783DAC" w:rsidRDefault="00171B1F" w:rsidP="00595A4A">
            <w:pPr>
              <w:keepNext/>
              <w:rPr>
                <w:b/>
                <w:bCs/>
                <w:sz w:val="20"/>
                <w:szCs w:val="20"/>
              </w:rPr>
            </w:pPr>
            <w:r w:rsidRPr="00783DAC">
              <w:rPr>
                <w:b/>
                <w:bCs/>
                <w:sz w:val="20"/>
                <w:szCs w:val="20"/>
              </w:rPr>
              <w:t>Interactive Only?</w:t>
            </w:r>
          </w:p>
          <w:p w14:paraId="0A738594" w14:textId="77777777" w:rsidR="00171B1F" w:rsidRPr="00783DAC" w:rsidRDefault="00171B1F" w:rsidP="00595A4A">
            <w:pPr>
              <w:keepNext/>
              <w:rPr>
                <w:b/>
                <w:bCs/>
                <w:sz w:val="20"/>
                <w:szCs w:val="20"/>
              </w:rPr>
            </w:pPr>
            <w:r w:rsidRPr="00783DAC">
              <w:rPr>
                <w:b/>
                <w:bCs/>
                <w:sz w:val="20"/>
                <w:szCs w:val="20"/>
              </w:rPr>
              <w:t>Yes / No</w:t>
            </w:r>
          </w:p>
        </w:tc>
        <w:tc>
          <w:tcPr>
            <w:tcW w:w="1226" w:type="dxa"/>
          </w:tcPr>
          <w:p w14:paraId="0CD8261B" w14:textId="77777777" w:rsidR="00171B1F" w:rsidRPr="00783DAC" w:rsidRDefault="00171B1F" w:rsidP="00595A4A">
            <w:pPr>
              <w:keepNext/>
              <w:rPr>
                <w:b/>
                <w:bCs/>
                <w:sz w:val="20"/>
                <w:szCs w:val="20"/>
              </w:rPr>
            </w:pPr>
            <w:r w:rsidRPr="00783DAC">
              <w:rPr>
                <w:b/>
                <w:bCs/>
                <w:sz w:val="20"/>
                <w:szCs w:val="20"/>
              </w:rPr>
              <w:t xml:space="preserve">Gas Savings </w:t>
            </w:r>
            <w:r>
              <w:rPr>
                <w:b/>
                <w:bCs/>
                <w:sz w:val="20"/>
                <w:szCs w:val="20"/>
              </w:rPr>
              <w:t>therm</w:t>
            </w:r>
            <w:r w:rsidRPr="00783DAC">
              <w:rPr>
                <w:b/>
                <w:bCs/>
                <w:sz w:val="20"/>
                <w:szCs w:val="20"/>
              </w:rPr>
              <w:t>s</w:t>
            </w:r>
          </w:p>
        </w:tc>
        <w:tc>
          <w:tcPr>
            <w:tcW w:w="1339" w:type="dxa"/>
          </w:tcPr>
          <w:p w14:paraId="5B3A9B25" w14:textId="77777777" w:rsidR="00171B1F" w:rsidRPr="00783DAC" w:rsidRDefault="00171B1F" w:rsidP="00595A4A">
            <w:pPr>
              <w:keepNext/>
              <w:rPr>
                <w:b/>
                <w:bCs/>
                <w:sz w:val="20"/>
                <w:szCs w:val="20"/>
              </w:rPr>
            </w:pPr>
            <w:r w:rsidRPr="00783DAC">
              <w:rPr>
                <w:b/>
                <w:bCs/>
                <w:sz w:val="20"/>
                <w:szCs w:val="20"/>
              </w:rPr>
              <w:t>Savings units</w:t>
            </w:r>
          </w:p>
        </w:tc>
        <w:tc>
          <w:tcPr>
            <w:tcW w:w="1721" w:type="dxa"/>
          </w:tcPr>
          <w:p w14:paraId="725EC343" w14:textId="77777777" w:rsidR="00171B1F" w:rsidRPr="00783DAC" w:rsidRDefault="00171B1F" w:rsidP="00595A4A">
            <w:pPr>
              <w:keepNext/>
              <w:rPr>
                <w:b/>
                <w:bCs/>
                <w:sz w:val="20"/>
                <w:szCs w:val="20"/>
              </w:rPr>
            </w:pPr>
            <w:r w:rsidRPr="00783DAC">
              <w:rPr>
                <w:b/>
                <w:bCs/>
                <w:sz w:val="20"/>
                <w:szCs w:val="20"/>
              </w:rPr>
              <w:t>Reference</w:t>
            </w:r>
          </w:p>
        </w:tc>
      </w:tr>
      <w:tr w:rsidR="00171B1F" w:rsidRPr="00783DAC" w14:paraId="585634C2" w14:textId="77777777" w:rsidTr="00595A4A">
        <w:trPr>
          <w:jc w:val="center"/>
        </w:trPr>
        <w:tc>
          <w:tcPr>
            <w:tcW w:w="1087" w:type="dxa"/>
          </w:tcPr>
          <w:p w14:paraId="1E03FBB1" w14:textId="77777777" w:rsidR="00171B1F" w:rsidRPr="009C4369" w:rsidRDefault="00171B1F" w:rsidP="00595A4A">
            <w:pPr>
              <w:keepNext/>
              <w:rPr>
                <w:sz w:val="20"/>
                <w:szCs w:val="20"/>
              </w:rPr>
            </w:pPr>
            <w:r w:rsidRPr="009C4369">
              <w:rPr>
                <w:sz w:val="20"/>
                <w:szCs w:val="20"/>
              </w:rPr>
              <w:t>SFm</w:t>
            </w:r>
          </w:p>
        </w:tc>
        <w:tc>
          <w:tcPr>
            <w:tcW w:w="939" w:type="dxa"/>
          </w:tcPr>
          <w:p w14:paraId="19DB694E" w14:textId="77777777" w:rsidR="00171B1F" w:rsidRPr="009C4369" w:rsidRDefault="00171B1F" w:rsidP="00595A4A">
            <w:pPr>
              <w:keepNext/>
              <w:rPr>
                <w:sz w:val="20"/>
                <w:szCs w:val="20"/>
              </w:rPr>
            </w:pPr>
            <w:r w:rsidRPr="009C4369">
              <w:rPr>
                <w:sz w:val="20"/>
                <w:szCs w:val="20"/>
              </w:rPr>
              <w:t>ALL</w:t>
            </w:r>
          </w:p>
        </w:tc>
        <w:tc>
          <w:tcPr>
            <w:tcW w:w="1078" w:type="dxa"/>
          </w:tcPr>
          <w:p w14:paraId="11638B10" w14:textId="77777777" w:rsidR="00171B1F" w:rsidRPr="009C4369" w:rsidRDefault="00171B1F" w:rsidP="00595A4A">
            <w:pPr>
              <w:keepNext/>
              <w:rPr>
                <w:sz w:val="20"/>
                <w:szCs w:val="20"/>
              </w:rPr>
            </w:pPr>
            <w:r w:rsidRPr="009C4369">
              <w:rPr>
                <w:sz w:val="20"/>
                <w:szCs w:val="20"/>
              </w:rPr>
              <w:t>ALL</w:t>
            </w:r>
          </w:p>
        </w:tc>
        <w:tc>
          <w:tcPr>
            <w:tcW w:w="1217" w:type="dxa"/>
          </w:tcPr>
          <w:p w14:paraId="32DAA15B" w14:textId="77777777" w:rsidR="00171B1F" w:rsidRPr="009C4369" w:rsidRDefault="00171B1F" w:rsidP="00595A4A">
            <w:pPr>
              <w:keepNext/>
              <w:rPr>
                <w:sz w:val="20"/>
                <w:szCs w:val="20"/>
              </w:rPr>
            </w:pPr>
            <w:r w:rsidRPr="009C4369">
              <w:rPr>
                <w:sz w:val="20"/>
                <w:szCs w:val="20"/>
              </w:rPr>
              <w:t>No</w:t>
            </w:r>
          </w:p>
        </w:tc>
        <w:tc>
          <w:tcPr>
            <w:tcW w:w="1226" w:type="dxa"/>
          </w:tcPr>
          <w:p w14:paraId="086CF0E9" w14:textId="77777777" w:rsidR="00171B1F" w:rsidRPr="009C4369" w:rsidRDefault="00171B1F" w:rsidP="00595A4A">
            <w:pPr>
              <w:keepNext/>
              <w:rPr>
                <w:sz w:val="20"/>
                <w:szCs w:val="20"/>
              </w:rPr>
            </w:pPr>
            <w:r>
              <w:rPr>
                <w:sz w:val="20"/>
                <w:szCs w:val="20"/>
              </w:rPr>
              <w:t>83.4</w:t>
            </w:r>
          </w:p>
        </w:tc>
        <w:tc>
          <w:tcPr>
            <w:tcW w:w="1339" w:type="dxa"/>
          </w:tcPr>
          <w:p w14:paraId="5662CDBF" w14:textId="77777777" w:rsidR="00171B1F" w:rsidRPr="009C4369" w:rsidRDefault="00171B1F" w:rsidP="00595A4A">
            <w:pPr>
              <w:keepNext/>
              <w:rPr>
                <w:sz w:val="20"/>
                <w:szCs w:val="20"/>
              </w:rPr>
            </w:pPr>
            <w:r w:rsidRPr="009C4369">
              <w:rPr>
                <w:sz w:val="20"/>
                <w:szCs w:val="20"/>
              </w:rPr>
              <w:t>Each</w:t>
            </w:r>
          </w:p>
        </w:tc>
        <w:tc>
          <w:tcPr>
            <w:tcW w:w="1721" w:type="dxa"/>
          </w:tcPr>
          <w:p w14:paraId="277BED95" w14:textId="77777777" w:rsidR="00171B1F" w:rsidRPr="009C4369" w:rsidRDefault="00171B1F" w:rsidP="00595A4A">
            <w:pPr>
              <w:keepNext/>
              <w:rPr>
                <w:sz w:val="20"/>
                <w:szCs w:val="20"/>
              </w:rPr>
            </w:pPr>
            <w:r w:rsidRPr="009C4369">
              <w:rPr>
                <w:sz w:val="20"/>
                <w:szCs w:val="20"/>
              </w:rPr>
              <w:t>PG&amp;E Calcs</w:t>
            </w:r>
          </w:p>
        </w:tc>
      </w:tr>
      <w:tr w:rsidR="00171B1F" w:rsidRPr="00783DAC" w14:paraId="64D589C9" w14:textId="77777777" w:rsidTr="00595A4A">
        <w:trPr>
          <w:jc w:val="center"/>
        </w:trPr>
        <w:tc>
          <w:tcPr>
            <w:tcW w:w="1087" w:type="dxa"/>
          </w:tcPr>
          <w:p w14:paraId="7E32E930" w14:textId="77777777" w:rsidR="00171B1F" w:rsidRPr="009C4369" w:rsidRDefault="00171B1F" w:rsidP="00595A4A">
            <w:pPr>
              <w:keepNext/>
              <w:rPr>
                <w:sz w:val="20"/>
                <w:szCs w:val="20"/>
              </w:rPr>
            </w:pPr>
            <w:r w:rsidRPr="009C4369">
              <w:rPr>
                <w:sz w:val="20"/>
                <w:szCs w:val="20"/>
              </w:rPr>
              <w:t>MFm</w:t>
            </w:r>
          </w:p>
        </w:tc>
        <w:tc>
          <w:tcPr>
            <w:tcW w:w="939" w:type="dxa"/>
          </w:tcPr>
          <w:p w14:paraId="0228DA2A" w14:textId="77777777" w:rsidR="00171B1F" w:rsidRPr="009C4369" w:rsidRDefault="00171B1F" w:rsidP="00595A4A">
            <w:pPr>
              <w:keepNext/>
              <w:rPr>
                <w:sz w:val="20"/>
                <w:szCs w:val="20"/>
              </w:rPr>
            </w:pPr>
            <w:r w:rsidRPr="009C4369">
              <w:rPr>
                <w:sz w:val="20"/>
                <w:szCs w:val="20"/>
              </w:rPr>
              <w:t>ALL</w:t>
            </w:r>
          </w:p>
        </w:tc>
        <w:tc>
          <w:tcPr>
            <w:tcW w:w="1078" w:type="dxa"/>
          </w:tcPr>
          <w:p w14:paraId="74463D52" w14:textId="77777777" w:rsidR="00171B1F" w:rsidRPr="009C4369" w:rsidRDefault="00171B1F" w:rsidP="00595A4A">
            <w:pPr>
              <w:keepNext/>
              <w:rPr>
                <w:sz w:val="20"/>
                <w:szCs w:val="20"/>
              </w:rPr>
            </w:pPr>
            <w:r w:rsidRPr="009C4369">
              <w:rPr>
                <w:sz w:val="20"/>
                <w:szCs w:val="20"/>
              </w:rPr>
              <w:t>ALL</w:t>
            </w:r>
          </w:p>
        </w:tc>
        <w:tc>
          <w:tcPr>
            <w:tcW w:w="1217" w:type="dxa"/>
          </w:tcPr>
          <w:p w14:paraId="45AB583F" w14:textId="77777777" w:rsidR="00171B1F" w:rsidRPr="009C4369" w:rsidRDefault="00171B1F" w:rsidP="00595A4A">
            <w:pPr>
              <w:keepNext/>
              <w:rPr>
                <w:sz w:val="20"/>
                <w:szCs w:val="20"/>
              </w:rPr>
            </w:pPr>
            <w:r w:rsidRPr="009C4369">
              <w:rPr>
                <w:sz w:val="20"/>
                <w:szCs w:val="20"/>
              </w:rPr>
              <w:t>No</w:t>
            </w:r>
          </w:p>
        </w:tc>
        <w:tc>
          <w:tcPr>
            <w:tcW w:w="1226" w:type="dxa"/>
          </w:tcPr>
          <w:p w14:paraId="59653131" w14:textId="77777777" w:rsidR="00171B1F" w:rsidRPr="009C4369" w:rsidRDefault="00171B1F" w:rsidP="00595A4A">
            <w:pPr>
              <w:keepNext/>
              <w:rPr>
                <w:sz w:val="20"/>
                <w:szCs w:val="20"/>
              </w:rPr>
            </w:pPr>
            <w:r>
              <w:rPr>
                <w:sz w:val="20"/>
                <w:szCs w:val="20"/>
              </w:rPr>
              <w:t>50.8</w:t>
            </w:r>
          </w:p>
        </w:tc>
        <w:tc>
          <w:tcPr>
            <w:tcW w:w="1339" w:type="dxa"/>
          </w:tcPr>
          <w:p w14:paraId="1A1D0982" w14:textId="77777777" w:rsidR="00171B1F" w:rsidRPr="009C4369" w:rsidRDefault="00171B1F" w:rsidP="00595A4A">
            <w:pPr>
              <w:keepNext/>
              <w:rPr>
                <w:sz w:val="20"/>
                <w:szCs w:val="20"/>
              </w:rPr>
            </w:pPr>
            <w:r w:rsidRPr="009C4369">
              <w:rPr>
                <w:sz w:val="20"/>
                <w:szCs w:val="20"/>
              </w:rPr>
              <w:t>Each</w:t>
            </w:r>
          </w:p>
        </w:tc>
        <w:tc>
          <w:tcPr>
            <w:tcW w:w="1721" w:type="dxa"/>
          </w:tcPr>
          <w:p w14:paraId="6702787F" w14:textId="77777777" w:rsidR="00171B1F" w:rsidRPr="009C4369" w:rsidRDefault="00171B1F" w:rsidP="00595A4A">
            <w:pPr>
              <w:keepNext/>
              <w:rPr>
                <w:sz w:val="20"/>
                <w:szCs w:val="20"/>
              </w:rPr>
            </w:pPr>
            <w:r w:rsidRPr="009C4369">
              <w:rPr>
                <w:sz w:val="20"/>
                <w:szCs w:val="20"/>
              </w:rPr>
              <w:t>PG&amp;E Calcs</w:t>
            </w:r>
          </w:p>
        </w:tc>
      </w:tr>
      <w:tr w:rsidR="00171B1F" w:rsidRPr="00783DAC" w14:paraId="27F93BE3" w14:textId="77777777" w:rsidTr="00595A4A">
        <w:trPr>
          <w:jc w:val="center"/>
        </w:trPr>
        <w:tc>
          <w:tcPr>
            <w:tcW w:w="1087" w:type="dxa"/>
          </w:tcPr>
          <w:p w14:paraId="6F13C234" w14:textId="77777777" w:rsidR="00171B1F" w:rsidRPr="009C4369" w:rsidRDefault="00171B1F" w:rsidP="00595A4A">
            <w:pPr>
              <w:keepNext/>
              <w:rPr>
                <w:sz w:val="20"/>
                <w:szCs w:val="20"/>
              </w:rPr>
            </w:pPr>
            <w:r w:rsidRPr="009C4369">
              <w:rPr>
                <w:sz w:val="20"/>
                <w:szCs w:val="20"/>
              </w:rPr>
              <w:t>DMo</w:t>
            </w:r>
          </w:p>
        </w:tc>
        <w:tc>
          <w:tcPr>
            <w:tcW w:w="939" w:type="dxa"/>
          </w:tcPr>
          <w:p w14:paraId="640E2B17" w14:textId="77777777" w:rsidR="00171B1F" w:rsidRPr="009C4369" w:rsidRDefault="00171B1F" w:rsidP="00595A4A">
            <w:pPr>
              <w:keepNext/>
              <w:rPr>
                <w:sz w:val="20"/>
                <w:szCs w:val="20"/>
              </w:rPr>
            </w:pPr>
            <w:r w:rsidRPr="009C4369">
              <w:rPr>
                <w:sz w:val="20"/>
                <w:szCs w:val="20"/>
              </w:rPr>
              <w:t>ALL</w:t>
            </w:r>
          </w:p>
        </w:tc>
        <w:tc>
          <w:tcPr>
            <w:tcW w:w="1078" w:type="dxa"/>
          </w:tcPr>
          <w:p w14:paraId="0E980845" w14:textId="77777777" w:rsidR="00171B1F" w:rsidRPr="009C4369" w:rsidRDefault="00171B1F" w:rsidP="00595A4A">
            <w:pPr>
              <w:keepNext/>
              <w:rPr>
                <w:sz w:val="20"/>
                <w:szCs w:val="20"/>
              </w:rPr>
            </w:pPr>
            <w:r w:rsidRPr="009C4369">
              <w:rPr>
                <w:sz w:val="20"/>
                <w:szCs w:val="20"/>
              </w:rPr>
              <w:t>ALL</w:t>
            </w:r>
          </w:p>
        </w:tc>
        <w:tc>
          <w:tcPr>
            <w:tcW w:w="1217" w:type="dxa"/>
          </w:tcPr>
          <w:p w14:paraId="7981FCA7" w14:textId="77777777" w:rsidR="00171B1F" w:rsidRPr="009C4369" w:rsidRDefault="00171B1F" w:rsidP="00595A4A">
            <w:pPr>
              <w:keepNext/>
              <w:rPr>
                <w:sz w:val="20"/>
                <w:szCs w:val="20"/>
              </w:rPr>
            </w:pPr>
            <w:r w:rsidRPr="009C4369">
              <w:rPr>
                <w:sz w:val="20"/>
                <w:szCs w:val="20"/>
              </w:rPr>
              <w:t>No</w:t>
            </w:r>
          </w:p>
        </w:tc>
        <w:tc>
          <w:tcPr>
            <w:tcW w:w="1226" w:type="dxa"/>
          </w:tcPr>
          <w:p w14:paraId="0AC69EB6" w14:textId="77777777" w:rsidR="00171B1F" w:rsidRPr="009C4369" w:rsidRDefault="00171B1F" w:rsidP="00595A4A">
            <w:pPr>
              <w:keepNext/>
              <w:rPr>
                <w:sz w:val="20"/>
                <w:szCs w:val="20"/>
              </w:rPr>
            </w:pPr>
            <w:r>
              <w:rPr>
                <w:sz w:val="20"/>
                <w:szCs w:val="20"/>
              </w:rPr>
              <w:t>50.8</w:t>
            </w:r>
          </w:p>
        </w:tc>
        <w:tc>
          <w:tcPr>
            <w:tcW w:w="1339" w:type="dxa"/>
          </w:tcPr>
          <w:p w14:paraId="00C37254" w14:textId="77777777" w:rsidR="00171B1F" w:rsidRPr="009C4369" w:rsidRDefault="00171B1F" w:rsidP="00595A4A">
            <w:pPr>
              <w:keepNext/>
              <w:rPr>
                <w:sz w:val="20"/>
                <w:szCs w:val="20"/>
              </w:rPr>
            </w:pPr>
            <w:r w:rsidRPr="009C4369">
              <w:rPr>
                <w:sz w:val="20"/>
                <w:szCs w:val="20"/>
              </w:rPr>
              <w:t>Each</w:t>
            </w:r>
          </w:p>
        </w:tc>
        <w:tc>
          <w:tcPr>
            <w:tcW w:w="1721" w:type="dxa"/>
          </w:tcPr>
          <w:p w14:paraId="6505BB8F" w14:textId="77777777" w:rsidR="00171B1F" w:rsidRPr="009C4369" w:rsidRDefault="00171B1F" w:rsidP="00595A4A">
            <w:pPr>
              <w:keepNext/>
              <w:rPr>
                <w:sz w:val="20"/>
                <w:szCs w:val="20"/>
              </w:rPr>
            </w:pPr>
            <w:r w:rsidRPr="009C4369">
              <w:rPr>
                <w:sz w:val="20"/>
                <w:szCs w:val="20"/>
              </w:rPr>
              <w:t>PG&amp;E Calcs</w:t>
            </w:r>
          </w:p>
        </w:tc>
      </w:tr>
    </w:tbl>
    <w:p w14:paraId="1F7B37BA" w14:textId="77777777" w:rsidR="00171B1F" w:rsidRDefault="00171B1F" w:rsidP="00171B1F">
      <w:pPr>
        <w:rPr>
          <w:sz w:val="20"/>
          <w:szCs w:val="20"/>
        </w:rPr>
      </w:pPr>
    </w:p>
    <w:p w14:paraId="5515A041" w14:textId="77777777" w:rsidR="00171B1F" w:rsidRPr="007C4A58" w:rsidRDefault="00171B1F" w:rsidP="00171B1F">
      <w:pPr>
        <w:rPr>
          <w:sz w:val="20"/>
          <w:szCs w:val="20"/>
        </w:rPr>
      </w:pPr>
      <w:r w:rsidRPr="007C4A58">
        <w:rPr>
          <w:sz w:val="20"/>
          <w:szCs w:val="20"/>
        </w:rPr>
        <w:t>Please refer to Section 2.3</w:t>
      </w:r>
      <w:r>
        <w:rPr>
          <w:sz w:val="20"/>
          <w:szCs w:val="20"/>
        </w:rPr>
        <w:t>.2</w:t>
      </w:r>
      <w:r w:rsidRPr="007C4A58">
        <w:rPr>
          <w:sz w:val="20"/>
          <w:szCs w:val="20"/>
        </w:rPr>
        <w:t xml:space="preserve"> for further discussion of the PG&amp;E calculation method. </w:t>
      </w:r>
    </w:p>
    <w:p w14:paraId="1D8C76FE" w14:textId="77777777" w:rsidR="00171B1F" w:rsidRDefault="00171B1F" w:rsidP="00063FA7">
      <w:pPr>
        <w:rPr>
          <w:rFonts w:cs="Arial"/>
          <w:b/>
          <w:i/>
          <w:sz w:val="28"/>
          <w:szCs w:val="28"/>
        </w:rPr>
      </w:pPr>
    </w:p>
    <w:p w14:paraId="393A0FCC" w14:textId="47DDA840" w:rsidR="001C2942" w:rsidRPr="00836F9B" w:rsidRDefault="001C2942" w:rsidP="00063FA7">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14:paraId="1AC7A1EB" w14:textId="77777777" w:rsidR="00171B1F" w:rsidRDefault="00171B1F" w:rsidP="00171B1F">
      <w:pPr>
        <w:pStyle w:val="Reminders"/>
        <w:rPr>
          <w:rFonts w:ascii="Arial" w:hAnsi="Arial" w:cs="Arial"/>
          <w:i w:val="0"/>
          <w:iCs/>
          <w:color w:val="auto"/>
          <w:sz w:val="20"/>
          <w:szCs w:val="20"/>
        </w:rPr>
      </w:pPr>
      <w:r w:rsidRPr="00965B25">
        <w:rPr>
          <w:rFonts w:ascii="Arial" w:hAnsi="Arial" w:cs="Arial"/>
          <w:i w:val="0"/>
          <w:iCs/>
          <w:color w:val="auto"/>
          <w:sz w:val="20"/>
          <w:szCs w:val="20"/>
        </w:rPr>
        <w:t xml:space="preserve">We are required by CPUC decision 06-06-063 dated June 29, 2006 to apply time-of-use (TOU) adjustment factors on residential A/C and commercial A/C (packaged and split-system direct-expansion cooling) measures only.  Since this is not an A/C measure, the TOU adjustment factor is 0. </w:t>
      </w:r>
    </w:p>
    <w:p w14:paraId="393A0FED" w14:textId="77777777" w:rsidR="001C2942" w:rsidRDefault="001C2942" w:rsidP="00A02F0A"/>
    <w:p w14:paraId="393A0FEE" w14:textId="77777777" w:rsidR="00C069A2" w:rsidRPr="00EA38B4" w:rsidRDefault="001248A3" w:rsidP="001178BE">
      <w:pPr>
        <w:keepNext/>
        <w:rPr>
          <w:rFonts w:cs="Arial"/>
          <w:b/>
          <w:i/>
          <w:sz w:val="28"/>
          <w:szCs w:val="28"/>
        </w:rPr>
      </w:pPr>
      <w:bookmarkStart w:id="84" w:name="_Toc304800209"/>
      <w:r w:rsidRPr="00EA38B4">
        <w:rPr>
          <w:rFonts w:cs="Arial"/>
          <w:b/>
          <w:i/>
          <w:sz w:val="28"/>
          <w:szCs w:val="28"/>
        </w:rPr>
        <w:lastRenderedPageBreak/>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84"/>
      <w:r w:rsidR="00814500" w:rsidRPr="00EA38B4">
        <w:rPr>
          <w:rFonts w:cs="Arial"/>
          <w:b/>
          <w:i/>
          <w:sz w:val="28"/>
          <w:szCs w:val="28"/>
        </w:rPr>
        <w:t xml:space="preserve"> </w:t>
      </w:r>
    </w:p>
    <w:p w14:paraId="6268CF22" w14:textId="3F9ECE8D" w:rsidR="00171B1F" w:rsidRDefault="004967A2" w:rsidP="00171B1F">
      <w:pPr>
        <w:keepNext/>
        <w:rPr>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r w:rsidR="00171B1F" w:rsidRPr="00171B1F">
        <w:rPr>
          <w:sz w:val="20"/>
          <w:szCs w:val="20"/>
        </w:rPr>
        <w:t xml:space="preserve"> </w:t>
      </w:r>
      <w:r w:rsidR="00171B1F" w:rsidRPr="004967A2">
        <w:rPr>
          <w:sz w:val="20"/>
          <w:szCs w:val="20"/>
        </w:rPr>
        <w:t xml:space="preserve">The following </w:t>
      </w:r>
      <w:r w:rsidR="00171B1F">
        <w:rPr>
          <w:sz w:val="20"/>
          <w:szCs w:val="20"/>
        </w:rPr>
        <w:t xml:space="preserve">table provides references to </w:t>
      </w:r>
      <w:r w:rsidR="00171B1F" w:rsidRPr="004967A2">
        <w:rPr>
          <w:sz w:val="20"/>
          <w:szCs w:val="20"/>
        </w:rPr>
        <w:t xml:space="preserve">sections </w:t>
      </w:r>
      <w:r w:rsidR="00171B1F">
        <w:rPr>
          <w:sz w:val="20"/>
          <w:szCs w:val="20"/>
        </w:rPr>
        <w:t>that document</w:t>
      </w:r>
      <w:r w:rsidR="00171B1F" w:rsidRPr="004967A2">
        <w:rPr>
          <w:sz w:val="20"/>
          <w:szCs w:val="20"/>
        </w:rPr>
        <w:t xml:space="preserve"> the inputs for calculation:</w:t>
      </w:r>
    </w:p>
    <w:p w14:paraId="69DF44E2" w14:textId="77777777" w:rsidR="00171B1F" w:rsidRPr="00ED4EC4" w:rsidRDefault="00171B1F" w:rsidP="00171B1F">
      <w:pPr>
        <w:keepNext/>
        <w:rPr>
          <w:b/>
          <w:bCs/>
          <w:sz w:val="20"/>
          <w:szCs w:val="20"/>
        </w:rPr>
      </w:pPr>
    </w:p>
    <w:p w14:paraId="356283C5" w14:textId="409E5E2E" w:rsidR="00171B1F" w:rsidRDefault="00171B1F" w:rsidP="00E74682">
      <w:pPr>
        <w:pStyle w:val="Caption"/>
        <w:keepNext/>
        <w:rPr>
          <w:rFonts w:cs="Arial"/>
        </w:rPr>
      </w:pPr>
      <w:bookmarkStart w:id="85" w:name="_Toc327979908"/>
      <w:r>
        <w:rPr>
          <w:rFonts w:cs="Arial"/>
        </w:rPr>
        <w:t xml:space="preserve">Table </w:t>
      </w:r>
      <w:r>
        <w:rPr>
          <w:rFonts w:cs="Arial"/>
        </w:rPr>
        <w:fldChar w:fldCharType="begin"/>
      </w:r>
      <w:r>
        <w:rPr>
          <w:rFonts w:cs="Arial"/>
        </w:rPr>
        <w:instrText xml:space="preserve"> SEQ Table \* ARABIC </w:instrText>
      </w:r>
      <w:r>
        <w:rPr>
          <w:rFonts w:cs="Arial"/>
        </w:rPr>
        <w:fldChar w:fldCharType="separate"/>
      </w:r>
      <w:r>
        <w:rPr>
          <w:rFonts w:cs="Arial"/>
          <w:noProof/>
        </w:rPr>
        <w:t>1</w:t>
      </w:r>
      <w:r w:rsidR="00E74682">
        <w:rPr>
          <w:rFonts w:cs="Arial"/>
          <w:noProof/>
        </w:rPr>
        <w:t>0</w:t>
      </w:r>
      <w:r>
        <w:rPr>
          <w:rFonts w:cs="Arial"/>
        </w:rPr>
        <w:fldChar w:fldCharType="end"/>
      </w:r>
      <w:r>
        <w:rPr>
          <w:rFonts w:cs="Arial"/>
        </w:rPr>
        <w:t>: HA58 Savings Calculation Summary</w:t>
      </w:r>
      <w:bookmarkEnd w:id="85"/>
    </w:p>
    <w:tbl>
      <w:tblPr>
        <w:tblW w:w="0" w:type="auto"/>
        <w:tblInd w:w="2"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527"/>
        <w:gridCol w:w="1423"/>
        <w:gridCol w:w="1205"/>
        <w:gridCol w:w="1177"/>
        <w:gridCol w:w="1595"/>
        <w:gridCol w:w="1222"/>
        <w:gridCol w:w="1425"/>
      </w:tblGrid>
      <w:tr w:rsidR="00171B1F" w:rsidRPr="001E4C31" w14:paraId="053272B4" w14:textId="77777777" w:rsidTr="00595A4A">
        <w:tc>
          <w:tcPr>
            <w:tcW w:w="1528" w:type="dxa"/>
            <w:shd w:val="clear" w:color="auto" w:fill="262626"/>
            <w:vAlign w:val="bottom"/>
          </w:tcPr>
          <w:p w14:paraId="1F65E519" w14:textId="77777777" w:rsidR="00171B1F" w:rsidRPr="001E4C31" w:rsidRDefault="00171B1F" w:rsidP="00595A4A">
            <w:pPr>
              <w:keepNext/>
              <w:keepLines/>
              <w:jc w:val="center"/>
              <w:rPr>
                <w:b/>
                <w:bCs/>
                <w:color w:val="F2F2F2"/>
                <w:sz w:val="20"/>
                <w:szCs w:val="20"/>
              </w:rPr>
            </w:pPr>
            <w:r w:rsidRPr="001E4C31">
              <w:rPr>
                <w:b/>
                <w:bCs/>
                <w:color w:val="F2F2F2"/>
                <w:sz w:val="20"/>
                <w:szCs w:val="20"/>
              </w:rPr>
              <w:t>Input Variable</w:t>
            </w:r>
          </w:p>
        </w:tc>
        <w:tc>
          <w:tcPr>
            <w:tcW w:w="1424" w:type="dxa"/>
            <w:shd w:val="clear" w:color="auto" w:fill="262626"/>
            <w:vAlign w:val="bottom"/>
          </w:tcPr>
          <w:p w14:paraId="2312C354" w14:textId="77777777" w:rsidR="00171B1F" w:rsidRPr="001E4C31" w:rsidRDefault="00171B1F" w:rsidP="00595A4A">
            <w:pPr>
              <w:keepNext/>
              <w:keepLines/>
              <w:jc w:val="center"/>
              <w:rPr>
                <w:b/>
                <w:bCs/>
                <w:color w:val="F2F2F2"/>
                <w:sz w:val="20"/>
                <w:szCs w:val="20"/>
              </w:rPr>
            </w:pPr>
            <w:r w:rsidRPr="001E4C31">
              <w:rPr>
                <w:b/>
                <w:bCs/>
                <w:color w:val="F2F2F2"/>
                <w:sz w:val="20"/>
                <w:szCs w:val="20"/>
              </w:rPr>
              <w:t>Variations</w:t>
            </w:r>
          </w:p>
        </w:tc>
        <w:tc>
          <w:tcPr>
            <w:tcW w:w="1205" w:type="dxa"/>
            <w:shd w:val="clear" w:color="auto" w:fill="262626"/>
            <w:vAlign w:val="bottom"/>
          </w:tcPr>
          <w:p w14:paraId="21DC3FCA" w14:textId="77777777" w:rsidR="00171B1F" w:rsidRPr="001E4C31" w:rsidRDefault="00171B1F" w:rsidP="00595A4A">
            <w:pPr>
              <w:keepNext/>
              <w:keepLines/>
              <w:jc w:val="center"/>
              <w:rPr>
                <w:b/>
                <w:bCs/>
                <w:color w:val="F2F2F2"/>
                <w:sz w:val="20"/>
                <w:szCs w:val="20"/>
              </w:rPr>
            </w:pPr>
            <w:r w:rsidRPr="001E4C31">
              <w:rPr>
                <w:b/>
                <w:bCs/>
                <w:color w:val="F2F2F2"/>
                <w:sz w:val="20"/>
                <w:szCs w:val="20"/>
              </w:rPr>
              <w:t>Base Case 1 Average Value</w:t>
            </w:r>
          </w:p>
        </w:tc>
        <w:tc>
          <w:tcPr>
            <w:tcW w:w="1177" w:type="dxa"/>
            <w:shd w:val="clear" w:color="auto" w:fill="262626"/>
            <w:vAlign w:val="bottom"/>
          </w:tcPr>
          <w:p w14:paraId="1987ECCC" w14:textId="77777777" w:rsidR="00171B1F" w:rsidRPr="001E4C31" w:rsidRDefault="00171B1F" w:rsidP="00595A4A">
            <w:pPr>
              <w:keepNext/>
              <w:keepLines/>
              <w:jc w:val="center"/>
              <w:rPr>
                <w:b/>
                <w:bCs/>
                <w:color w:val="F2F2F2"/>
                <w:sz w:val="20"/>
                <w:szCs w:val="20"/>
              </w:rPr>
            </w:pPr>
            <w:r w:rsidRPr="001E4C31">
              <w:rPr>
                <w:b/>
                <w:bCs/>
                <w:color w:val="F2F2F2"/>
                <w:sz w:val="20"/>
                <w:szCs w:val="20"/>
              </w:rPr>
              <w:t>Base Case 2 Average Value</w:t>
            </w:r>
          </w:p>
        </w:tc>
        <w:tc>
          <w:tcPr>
            <w:tcW w:w="1595" w:type="dxa"/>
            <w:shd w:val="clear" w:color="auto" w:fill="262626"/>
          </w:tcPr>
          <w:p w14:paraId="0E93FB5F" w14:textId="77777777" w:rsidR="00171B1F" w:rsidRPr="001E4C31" w:rsidRDefault="00171B1F" w:rsidP="00595A4A">
            <w:pPr>
              <w:keepNext/>
              <w:keepLines/>
              <w:spacing w:before="240"/>
              <w:jc w:val="center"/>
              <w:rPr>
                <w:b/>
                <w:bCs/>
                <w:color w:val="F2F2F2"/>
                <w:sz w:val="20"/>
                <w:szCs w:val="20"/>
              </w:rPr>
            </w:pPr>
            <w:r>
              <w:rPr>
                <w:b/>
                <w:bCs/>
                <w:color w:val="F2F2F2"/>
                <w:sz w:val="20"/>
                <w:szCs w:val="20"/>
              </w:rPr>
              <w:t>Average Savings/Costs</w:t>
            </w:r>
          </w:p>
        </w:tc>
        <w:tc>
          <w:tcPr>
            <w:tcW w:w="1222" w:type="dxa"/>
            <w:shd w:val="clear" w:color="auto" w:fill="262626"/>
            <w:vAlign w:val="bottom"/>
          </w:tcPr>
          <w:p w14:paraId="5E1F13E6" w14:textId="77777777" w:rsidR="00171B1F" w:rsidRPr="001E4C31" w:rsidRDefault="00171B1F" w:rsidP="00595A4A">
            <w:pPr>
              <w:keepNext/>
              <w:keepLines/>
              <w:jc w:val="center"/>
              <w:rPr>
                <w:b/>
                <w:bCs/>
                <w:color w:val="F2F2F2"/>
                <w:sz w:val="20"/>
                <w:szCs w:val="20"/>
              </w:rPr>
            </w:pPr>
            <w:r w:rsidRPr="001E4C31">
              <w:rPr>
                <w:b/>
                <w:bCs/>
                <w:color w:val="F2F2F2"/>
                <w:sz w:val="20"/>
                <w:szCs w:val="20"/>
              </w:rPr>
              <w:t>Measure Case Average Value</w:t>
            </w:r>
          </w:p>
        </w:tc>
        <w:tc>
          <w:tcPr>
            <w:tcW w:w="1425" w:type="dxa"/>
            <w:shd w:val="clear" w:color="auto" w:fill="262626"/>
            <w:vAlign w:val="bottom"/>
          </w:tcPr>
          <w:p w14:paraId="694B34B8" w14:textId="77777777" w:rsidR="00171B1F" w:rsidRPr="001E4C31" w:rsidRDefault="00171B1F" w:rsidP="00595A4A">
            <w:pPr>
              <w:keepNext/>
              <w:keepLines/>
              <w:jc w:val="center"/>
              <w:rPr>
                <w:b/>
                <w:bCs/>
                <w:color w:val="F2F2F2"/>
                <w:sz w:val="20"/>
                <w:szCs w:val="20"/>
              </w:rPr>
            </w:pPr>
            <w:r w:rsidRPr="001E4C31">
              <w:rPr>
                <w:b/>
                <w:bCs/>
                <w:color w:val="F2F2F2"/>
                <w:sz w:val="20"/>
                <w:szCs w:val="20"/>
              </w:rPr>
              <w:t>Reference Section</w:t>
            </w:r>
          </w:p>
        </w:tc>
      </w:tr>
      <w:tr w:rsidR="00171B1F" w:rsidRPr="00783DAC" w14:paraId="61BFF59A" w14:textId="77777777" w:rsidTr="00595A4A">
        <w:tc>
          <w:tcPr>
            <w:tcW w:w="1528" w:type="dxa"/>
            <w:shd w:val="pct5" w:color="000000" w:fill="FFFFFF"/>
            <w:vAlign w:val="bottom"/>
          </w:tcPr>
          <w:p w14:paraId="7B672087" w14:textId="77777777" w:rsidR="00171B1F" w:rsidRPr="001E4C31" w:rsidRDefault="00171B1F" w:rsidP="00595A4A">
            <w:pPr>
              <w:keepNext/>
              <w:jc w:val="center"/>
              <w:rPr>
                <w:b/>
                <w:bCs/>
                <w:sz w:val="20"/>
                <w:szCs w:val="20"/>
              </w:rPr>
            </w:pPr>
            <w:r w:rsidRPr="001E4C31">
              <w:rPr>
                <w:b/>
                <w:bCs/>
                <w:sz w:val="20"/>
                <w:szCs w:val="20"/>
              </w:rPr>
              <w:t>Electric Savings</w:t>
            </w:r>
          </w:p>
        </w:tc>
        <w:tc>
          <w:tcPr>
            <w:tcW w:w="1424" w:type="dxa"/>
            <w:shd w:val="pct5" w:color="000000" w:fill="FFFFFF"/>
            <w:vAlign w:val="bottom"/>
          </w:tcPr>
          <w:p w14:paraId="3E57E3A3" w14:textId="77777777" w:rsidR="00171B1F" w:rsidRPr="006F4A95" w:rsidRDefault="00171B1F" w:rsidP="00595A4A">
            <w:pPr>
              <w:keepNext/>
              <w:jc w:val="center"/>
              <w:rPr>
                <w:sz w:val="20"/>
                <w:szCs w:val="20"/>
              </w:rPr>
            </w:pPr>
            <w:r w:rsidRPr="006F4A95">
              <w:rPr>
                <w:sz w:val="20"/>
                <w:szCs w:val="20"/>
              </w:rPr>
              <w:t>N/A</w:t>
            </w:r>
          </w:p>
        </w:tc>
        <w:tc>
          <w:tcPr>
            <w:tcW w:w="1205" w:type="dxa"/>
            <w:shd w:val="pct5" w:color="000000" w:fill="FFFFFF"/>
            <w:vAlign w:val="bottom"/>
          </w:tcPr>
          <w:p w14:paraId="4CC4C326" w14:textId="77777777" w:rsidR="00171B1F" w:rsidRPr="006F4A95" w:rsidRDefault="00171B1F" w:rsidP="00595A4A">
            <w:pPr>
              <w:keepNext/>
              <w:jc w:val="center"/>
              <w:rPr>
                <w:sz w:val="20"/>
                <w:szCs w:val="20"/>
              </w:rPr>
            </w:pPr>
            <w:r w:rsidRPr="006F4A95">
              <w:rPr>
                <w:sz w:val="20"/>
                <w:szCs w:val="20"/>
              </w:rPr>
              <w:t>N/A</w:t>
            </w:r>
          </w:p>
        </w:tc>
        <w:tc>
          <w:tcPr>
            <w:tcW w:w="1177" w:type="dxa"/>
            <w:shd w:val="pct5" w:color="000000" w:fill="FFFFFF"/>
            <w:vAlign w:val="bottom"/>
          </w:tcPr>
          <w:p w14:paraId="337F67F7" w14:textId="77777777" w:rsidR="00171B1F" w:rsidRPr="006F4A95" w:rsidRDefault="00171B1F" w:rsidP="00595A4A">
            <w:pPr>
              <w:keepNext/>
              <w:jc w:val="center"/>
              <w:rPr>
                <w:i/>
                <w:iCs/>
                <w:sz w:val="20"/>
                <w:szCs w:val="20"/>
              </w:rPr>
            </w:pPr>
            <w:r w:rsidRPr="006F4A95">
              <w:rPr>
                <w:sz w:val="20"/>
                <w:szCs w:val="20"/>
              </w:rPr>
              <w:t>N/A</w:t>
            </w:r>
          </w:p>
        </w:tc>
        <w:tc>
          <w:tcPr>
            <w:tcW w:w="1595" w:type="dxa"/>
            <w:shd w:val="pct5" w:color="000000" w:fill="FFFFFF"/>
            <w:vAlign w:val="bottom"/>
          </w:tcPr>
          <w:p w14:paraId="39C43C6F" w14:textId="77777777" w:rsidR="00171B1F" w:rsidRPr="006F4A95" w:rsidRDefault="00171B1F" w:rsidP="00595A4A">
            <w:pPr>
              <w:keepNext/>
              <w:jc w:val="center"/>
              <w:rPr>
                <w:sz w:val="20"/>
                <w:szCs w:val="20"/>
              </w:rPr>
            </w:pPr>
            <w:r>
              <w:rPr>
                <w:sz w:val="20"/>
                <w:szCs w:val="20"/>
              </w:rPr>
              <w:t>N/A</w:t>
            </w:r>
          </w:p>
        </w:tc>
        <w:tc>
          <w:tcPr>
            <w:tcW w:w="1222" w:type="dxa"/>
            <w:shd w:val="pct5" w:color="000000" w:fill="FFFFFF"/>
            <w:vAlign w:val="bottom"/>
          </w:tcPr>
          <w:p w14:paraId="384F2FAA" w14:textId="77777777" w:rsidR="00171B1F" w:rsidRPr="006F4A95" w:rsidRDefault="00171B1F" w:rsidP="00595A4A">
            <w:pPr>
              <w:keepNext/>
              <w:jc w:val="center"/>
              <w:rPr>
                <w:i/>
                <w:iCs/>
                <w:sz w:val="20"/>
                <w:szCs w:val="20"/>
              </w:rPr>
            </w:pPr>
            <w:r w:rsidRPr="006F4A95">
              <w:rPr>
                <w:sz w:val="20"/>
                <w:szCs w:val="20"/>
              </w:rPr>
              <w:t>N/A</w:t>
            </w:r>
          </w:p>
        </w:tc>
        <w:tc>
          <w:tcPr>
            <w:tcW w:w="1425" w:type="dxa"/>
            <w:shd w:val="pct5" w:color="000000" w:fill="FFFFFF"/>
            <w:vAlign w:val="bottom"/>
          </w:tcPr>
          <w:p w14:paraId="50E44F38" w14:textId="77777777" w:rsidR="00171B1F" w:rsidRPr="006F4A95" w:rsidRDefault="00171B1F" w:rsidP="00595A4A">
            <w:pPr>
              <w:keepNext/>
              <w:jc w:val="center"/>
              <w:rPr>
                <w:i/>
                <w:iCs/>
                <w:sz w:val="20"/>
                <w:szCs w:val="20"/>
              </w:rPr>
            </w:pPr>
            <w:r w:rsidRPr="006F4A95">
              <w:rPr>
                <w:i/>
                <w:iCs/>
                <w:sz w:val="20"/>
                <w:szCs w:val="20"/>
              </w:rPr>
              <w:t xml:space="preserve">Section </w:t>
            </w:r>
            <w:r>
              <w:rPr>
                <w:i/>
                <w:iCs/>
                <w:sz w:val="20"/>
                <w:szCs w:val="20"/>
              </w:rPr>
              <w:t>2.1</w:t>
            </w:r>
          </w:p>
        </w:tc>
      </w:tr>
      <w:tr w:rsidR="00171B1F" w:rsidRPr="00783DAC" w14:paraId="0999B177" w14:textId="77777777" w:rsidTr="00595A4A">
        <w:tc>
          <w:tcPr>
            <w:tcW w:w="1528" w:type="dxa"/>
            <w:shd w:val="pct20" w:color="000000" w:fill="FFFFFF"/>
            <w:vAlign w:val="bottom"/>
          </w:tcPr>
          <w:p w14:paraId="1C3E021E" w14:textId="77777777" w:rsidR="00171B1F" w:rsidRPr="001E4C31" w:rsidRDefault="00171B1F" w:rsidP="00595A4A">
            <w:pPr>
              <w:keepNext/>
              <w:jc w:val="center"/>
              <w:rPr>
                <w:b/>
                <w:bCs/>
                <w:sz w:val="20"/>
                <w:szCs w:val="20"/>
              </w:rPr>
            </w:pPr>
            <w:r w:rsidRPr="001E4C31">
              <w:rPr>
                <w:b/>
                <w:bCs/>
                <w:sz w:val="20"/>
                <w:szCs w:val="20"/>
              </w:rPr>
              <w:t>Gas Savings</w:t>
            </w:r>
          </w:p>
        </w:tc>
        <w:tc>
          <w:tcPr>
            <w:tcW w:w="1424" w:type="dxa"/>
            <w:shd w:val="pct20" w:color="000000" w:fill="FFFFFF"/>
            <w:vAlign w:val="bottom"/>
          </w:tcPr>
          <w:p w14:paraId="11E40554" w14:textId="77777777" w:rsidR="00171B1F" w:rsidRPr="006F4A95" w:rsidRDefault="00171B1F" w:rsidP="00595A4A">
            <w:pPr>
              <w:keepNext/>
              <w:jc w:val="center"/>
              <w:rPr>
                <w:sz w:val="20"/>
                <w:szCs w:val="20"/>
              </w:rPr>
            </w:pPr>
            <w:r>
              <w:rPr>
                <w:sz w:val="20"/>
                <w:szCs w:val="20"/>
              </w:rPr>
              <w:t>CZ, BT, BV</w:t>
            </w:r>
          </w:p>
        </w:tc>
        <w:tc>
          <w:tcPr>
            <w:tcW w:w="1205" w:type="dxa"/>
            <w:shd w:val="pct20" w:color="000000" w:fill="FFFFFF"/>
            <w:vAlign w:val="bottom"/>
          </w:tcPr>
          <w:p w14:paraId="73AD257A" w14:textId="77777777" w:rsidR="00171B1F" w:rsidRPr="006F4A95" w:rsidRDefault="00171B1F" w:rsidP="00595A4A">
            <w:pPr>
              <w:keepNext/>
              <w:jc w:val="center"/>
              <w:rPr>
                <w:sz w:val="20"/>
                <w:szCs w:val="20"/>
              </w:rPr>
            </w:pPr>
            <w:r>
              <w:rPr>
                <w:sz w:val="20"/>
                <w:szCs w:val="20"/>
              </w:rPr>
              <w:t>N/A</w:t>
            </w:r>
          </w:p>
        </w:tc>
        <w:tc>
          <w:tcPr>
            <w:tcW w:w="1177" w:type="dxa"/>
            <w:shd w:val="pct20" w:color="000000" w:fill="FFFFFF"/>
            <w:vAlign w:val="bottom"/>
          </w:tcPr>
          <w:p w14:paraId="5483C1D7" w14:textId="77777777" w:rsidR="00171B1F" w:rsidRPr="006F4A95" w:rsidRDefault="00171B1F" w:rsidP="00595A4A">
            <w:pPr>
              <w:keepNext/>
              <w:jc w:val="center"/>
              <w:rPr>
                <w:sz w:val="20"/>
                <w:szCs w:val="20"/>
              </w:rPr>
            </w:pPr>
            <w:r w:rsidRPr="006F4A95">
              <w:rPr>
                <w:sz w:val="20"/>
                <w:szCs w:val="20"/>
              </w:rPr>
              <w:t>N/A</w:t>
            </w:r>
          </w:p>
        </w:tc>
        <w:tc>
          <w:tcPr>
            <w:tcW w:w="1595" w:type="dxa"/>
            <w:shd w:val="pct20" w:color="000000" w:fill="FFFFFF"/>
          </w:tcPr>
          <w:p w14:paraId="5DB02D25" w14:textId="56B050DB" w:rsidR="00171B1F" w:rsidRPr="006F4A95" w:rsidRDefault="0062108E" w:rsidP="00595A4A">
            <w:pPr>
              <w:keepNext/>
              <w:spacing w:before="240"/>
              <w:jc w:val="center"/>
              <w:rPr>
                <w:sz w:val="20"/>
                <w:szCs w:val="20"/>
              </w:rPr>
            </w:pPr>
            <w:r>
              <w:rPr>
                <w:sz w:val="20"/>
                <w:szCs w:val="20"/>
              </w:rPr>
              <w:t>44</w:t>
            </w:r>
          </w:p>
        </w:tc>
        <w:tc>
          <w:tcPr>
            <w:tcW w:w="1222" w:type="dxa"/>
            <w:shd w:val="pct20" w:color="000000" w:fill="FFFFFF"/>
            <w:vAlign w:val="bottom"/>
          </w:tcPr>
          <w:p w14:paraId="4AC0CEB0" w14:textId="77777777" w:rsidR="00171B1F" w:rsidRPr="006F4A95" w:rsidRDefault="00171B1F" w:rsidP="00595A4A">
            <w:pPr>
              <w:keepNext/>
              <w:jc w:val="center"/>
              <w:rPr>
                <w:sz w:val="20"/>
                <w:szCs w:val="20"/>
              </w:rPr>
            </w:pPr>
            <w:r>
              <w:rPr>
                <w:sz w:val="20"/>
                <w:szCs w:val="20"/>
              </w:rPr>
              <w:t>N/A</w:t>
            </w:r>
          </w:p>
        </w:tc>
        <w:tc>
          <w:tcPr>
            <w:tcW w:w="1425" w:type="dxa"/>
            <w:shd w:val="pct20" w:color="000000" w:fill="FFFFFF"/>
            <w:vAlign w:val="bottom"/>
          </w:tcPr>
          <w:p w14:paraId="61C62581" w14:textId="77777777" w:rsidR="00171B1F" w:rsidRPr="006F4A95" w:rsidRDefault="00171B1F" w:rsidP="00595A4A">
            <w:pPr>
              <w:keepNext/>
              <w:jc w:val="center"/>
              <w:rPr>
                <w:i/>
                <w:iCs/>
                <w:sz w:val="20"/>
                <w:szCs w:val="20"/>
              </w:rPr>
            </w:pPr>
            <w:r>
              <w:rPr>
                <w:i/>
                <w:iCs/>
                <w:sz w:val="20"/>
                <w:szCs w:val="20"/>
              </w:rPr>
              <w:t>Section 2.3.1</w:t>
            </w:r>
          </w:p>
        </w:tc>
      </w:tr>
      <w:tr w:rsidR="00171B1F" w:rsidRPr="00783DAC" w14:paraId="75FCD2B6" w14:textId="77777777" w:rsidTr="00595A4A">
        <w:tc>
          <w:tcPr>
            <w:tcW w:w="1528" w:type="dxa"/>
            <w:shd w:val="pct5" w:color="000000" w:fill="FFFFFF"/>
            <w:vAlign w:val="bottom"/>
          </w:tcPr>
          <w:p w14:paraId="6839CF69" w14:textId="77777777" w:rsidR="00171B1F" w:rsidRPr="001E4C31" w:rsidRDefault="00171B1F" w:rsidP="00595A4A">
            <w:pPr>
              <w:keepNext/>
              <w:jc w:val="center"/>
              <w:rPr>
                <w:b/>
                <w:bCs/>
                <w:sz w:val="20"/>
                <w:szCs w:val="20"/>
              </w:rPr>
            </w:pPr>
            <w:r w:rsidRPr="001E4C31">
              <w:rPr>
                <w:b/>
                <w:bCs/>
                <w:sz w:val="20"/>
                <w:szCs w:val="20"/>
              </w:rPr>
              <w:t>Hours of operation</w:t>
            </w:r>
          </w:p>
        </w:tc>
        <w:tc>
          <w:tcPr>
            <w:tcW w:w="1424" w:type="dxa"/>
            <w:shd w:val="pct5" w:color="000000" w:fill="FFFFFF"/>
            <w:vAlign w:val="bottom"/>
          </w:tcPr>
          <w:p w14:paraId="0CD6DD4B" w14:textId="77777777" w:rsidR="00171B1F" w:rsidRPr="006F4A95" w:rsidRDefault="00171B1F" w:rsidP="00595A4A">
            <w:pPr>
              <w:keepNext/>
              <w:jc w:val="center"/>
              <w:rPr>
                <w:sz w:val="20"/>
                <w:szCs w:val="20"/>
              </w:rPr>
            </w:pPr>
            <w:r>
              <w:rPr>
                <w:sz w:val="20"/>
                <w:szCs w:val="20"/>
              </w:rPr>
              <w:t>N/A</w:t>
            </w:r>
          </w:p>
        </w:tc>
        <w:tc>
          <w:tcPr>
            <w:tcW w:w="1205" w:type="dxa"/>
            <w:shd w:val="pct5" w:color="000000" w:fill="FFFFFF"/>
            <w:vAlign w:val="bottom"/>
          </w:tcPr>
          <w:p w14:paraId="29F43A2C" w14:textId="77777777" w:rsidR="00171B1F" w:rsidRPr="006F4A95" w:rsidRDefault="00171B1F" w:rsidP="00595A4A">
            <w:pPr>
              <w:keepNext/>
              <w:jc w:val="center"/>
              <w:rPr>
                <w:sz w:val="20"/>
                <w:szCs w:val="20"/>
              </w:rPr>
            </w:pPr>
            <w:r>
              <w:rPr>
                <w:sz w:val="20"/>
                <w:szCs w:val="20"/>
              </w:rPr>
              <w:t>8,760</w:t>
            </w:r>
          </w:p>
        </w:tc>
        <w:tc>
          <w:tcPr>
            <w:tcW w:w="1177" w:type="dxa"/>
            <w:shd w:val="pct5" w:color="000000" w:fill="FFFFFF"/>
            <w:vAlign w:val="bottom"/>
          </w:tcPr>
          <w:p w14:paraId="19687F1B" w14:textId="77777777" w:rsidR="00171B1F" w:rsidRPr="006F4A95" w:rsidRDefault="00171B1F" w:rsidP="00595A4A">
            <w:pPr>
              <w:keepNext/>
              <w:jc w:val="center"/>
              <w:rPr>
                <w:sz w:val="20"/>
                <w:szCs w:val="20"/>
              </w:rPr>
            </w:pPr>
            <w:r w:rsidRPr="006F4A95">
              <w:rPr>
                <w:sz w:val="20"/>
                <w:szCs w:val="20"/>
              </w:rPr>
              <w:t>N/A</w:t>
            </w:r>
          </w:p>
        </w:tc>
        <w:tc>
          <w:tcPr>
            <w:tcW w:w="1595" w:type="dxa"/>
            <w:shd w:val="pct5" w:color="000000" w:fill="FFFFFF"/>
          </w:tcPr>
          <w:p w14:paraId="58E0EF78" w14:textId="77777777" w:rsidR="00171B1F" w:rsidRDefault="00171B1F" w:rsidP="00595A4A">
            <w:pPr>
              <w:keepNext/>
              <w:spacing w:before="240"/>
              <w:jc w:val="center"/>
              <w:rPr>
                <w:sz w:val="20"/>
                <w:szCs w:val="20"/>
              </w:rPr>
            </w:pPr>
            <w:r>
              <w:rPr>
                <w:sz w:val="20"/>
                <w:szCs w:val="20"/>
              </w:rPr>
              <w:t>N/A</w:t>
            </w:r>
          </w:p>
        </w:tc>
        <w:tc>
          <w:tcPr>
            <w:tcW w:w="1222" w:type="dxa"/>
            <w:shd w:val="pct5" w:color="000000" w:fill="FFFFFF"/>
            <w:vAlign w:val="bottom"/>
          </w:tcPr>
          <w:p w14:paraId="484FC56E" w14:textId="77777777" w:rsidR="00171B1F" w:rsidRPr="006F4A95" w:rsidRDefault="00171B1F" w:rsidP="00595A4A">
            <w:pPr>
              <w:keepNext/>
              <w:jc w:val="center"/>
              <w:rPr>
                <w:sz w:val="20"/>
                <w:szCs w:val="20"/>
              </w:rPr>
            </w:pPr>
            <w:r>
              <w:rPr>
                <w:sz w:val="20"/>
                <w:szCs w:val="20"/>
              </w:rPr>
              <w:t>8,760</w:t>
            </w:r>
          </w:p>
        </w:tc>
        <w:tc>
          <w:tcPr>
            <w:tcW w:w="1425" w:type="dxa"/>
            <w:shd w:val="pct5" w:color="000000" w:fill="FFFFFF"/>
            <w:vAlign w:val="bottom"/>
          </w:tcPr>
          <w:p w14:paraId="3755E9F3" w14:textId="77777777" w:rsidR="00171B1F" w:rsidRPr="006F4A95" w:rsidRDefault="00171B1F" w:rsidP="00595A4A">
            <w:pPr>
              <w:keepNext/>
              <w:jc w:val="center"/>
              <w:rPr>
                <w:i/>
                <w:iCs/>
                <w:sz w:val="20"/>
                <w:szCs w:val="20"/>
              </w:rPr>
            </w:pPr>
            <w:r w:rsidRPr="006F4A95">
              <w:rPr>
                <w:i/>
                <w:iCs/>
                <w:sz w:val="20"/>
                <w:szCs w:val="20"/>
              </w:rPr>
              <w:t>Section 1.4.</w:t>
            </w:r>
            <w:r>
              <w:rPr>
                <w:i/>
                <w:iCs/>
                <w:sz w:val="20"/>
                <w:szCs w:val="20"/>
              </w:rPr>
              <w:t>4</w:t>
            </w:r>
          </w:p>
        </w:tc>
      </w:tr>
      <w:tr w:rsidR="00171B1F" w:rsidRPr="00783DAC" w14:paraId="09CBEE49" w14:textId="77777777" w:rsidTr="00595A4A">
        <w:tc>
          <w:tcPr>
            <w:tcW w:w="1528" w:type="dxa"/>
            <w:shd w:val="pct20" w:color="000000" w:fill="FFFFFF"/>
            <w:vAlign w:val="bottom"/>
          </w:tcPr>
          <w:p w14:paraId="7F2C7C3C" w14:textId="77777777" w:rsidR="00171B1F" w:rsidRPr="001E4C31" w:rsidRDefault="00171B1F" w:rsidP="00595A4A">
            <w:pPr>
              <w:keepNext/>
              <w:jc w:val="center"/>
              <w:rPr>
                <w:b/>
                <w:bCs/>
                <w:sz w:val="20"/>
                <w:szCs w:val="20"/>
              </w:rPr>
            </w:pPr>
            <w:r w:rsidRPr="001E4C31">
              <w:rPr>
                <w:b/>
                <w:bCs/>
                <w:sz w:val="20"/>
                <w:szCs w:val="20"/>
              </w:rPr>
              <w:t xml:space="preserve">Full Cost </w:t>
            </w:r>
          </w:p>
        </w:tc>
        <w:tc>
          <w:tcPr>
            <w:tcW w:w="1424" w:type="dxa"/>
            <w:shd w:val="pct20" w:color="000000" w:fill="FFFFFF"/>
            <w:vAlign w:val="bottom"/>
          </w:tcPr>
          <w:p w14:paraId="68A70E31" w14:textId="77777777" w:rsidR="00171B1F" w:rsidRPr="006F4A95" w:rsidRDefault="00171B1F" w:rsidP="00595A4A">
            <w:pPr>
              <w:keepNext/>
              <w:jc w:val="center"/>
              <w:rPr>
                <w:sz w:val="20"/>
                <w:szCs w:val="20"/>
              </w:rPr>
            </w:pPr>
            <w:r>
              <w:rPr>
                <w:sz w:val="20"/>
                <w:szCs w:val="20"/>
              </w:rPr>
              <w:t>ROB, NC</w:t>
            </w:r>
          </w:p>
        </w:tc>
        <w:tc>
          <w:tcPr>
            <w:tcW w:w="1205" w:type="dxa"/>
            <w:shd w:val="pct20" w:color="000000" w:fill="FFFFFF"/>
            <w:vAlign w:val="bottom"/>
          </w:tcPr>
          <w:p w14:paraId="6BD86C81" w14:textId="402F4760" w:rsidR="00171B1F" w:rsidRPr="006F4A95" w:rsidRDefault="00171B1F" w:rsidP="0062108E">
            <w:pPr>
              <w:keepNext/>
              <w:jc w:val="center"/>
              <w:rPr>
                <w:sz w:val="20"/>
                <w:szCs w:val="20"/>
              </w:rPr>
            </w:pPr>
            <w:r>
              <w:rPr>
                <w:sz w:val="20"/>
                <w:szCs w:val="20"/>
              </w:rPr>
              <w:t>$4</w:t>
            </w:r>
            <w:r w:rsidR="0062108E">
              <w:rPr>
                <w:sz w:val="20"/>
                <w:szCs w:val="20"/>
              </w:rPr>
              <w:t>74</w:t>
            </w:r>
          </w:p>
        </w:tc>
        <w:tc>
          <w:tcPr>
            <w:tcW w:w="1177" w:type="dxa"/>
            <w:shd w:val="pct20" w:color="000000" w:fill="FFFFFF"/>
            <w:vAlign w:val="bottom"/>
          </w:tcPr>
          <w:p w14:paraId="68C7709F" w14:textId="77777777" w:rsidR="00171B1F" w:rsidRPr="006F4A95" w:rsidRDefault="00171B1F" w:rsidP="00595A4A">
            <w:pPr>
              <w:keepNext/>
              <w:jc w:val="center"/>
              <w:rPr>
                <w:sz w:val="20"/>
                <w:szCs w:val="20"/>
              </w:rPr>
            </w:pPr>
            <w:r w:rsidRPr="006F4A95">
              <w:rPr>
                <w:sz w:val="20"/>
                <w:szCs w:val="20"/>
              </w:rPr>
              <w:t>N/A</w:t>
            </w:r>
          </w:p>
        </w:tc>
        <w:tc>
          <w:tcPr>
            <w:tcW w:w="1595" w:type="dxa"/>
            <w:shd w:val="pct20" w:color="000000" w:fill="FFFFFF"/>
          </w:tcPr>
          <w:p w14:paraId="463862FF" w14:textId="77777777" w:rsidR="00171B1F" w:rsidRPr="006F4A95" w:rsidRDefault="00171B1F" w:rsidP="00595A4A">
            <w:pPr>
              <w:keepNext/>
              <w:jc w:val="center"/>
              <w:rPr>
                <w:sz w:val="20"/>
                <w:szCs w:val="20"/>
              </w:rPr>
            </w:pPr>
            <w:r>
              <w:rPr>
                <w:sz w:val="20"/>
                <w:szCs w:val="20"/>
              </w:rPr>
              <w:t>N/A</w:t>
            </w:r>
          </w:p>
        </w:tc>
        <w:tc>
          <w:tcPr>
            <w:tcW w:w="1222" w:type="dxa"/>
            <w:shd w:val="pct20" w:color="000000" w:fill="FFFFFF"/>
            <w:vAlign w:val="bottom"/>
          </w:tcPr>
          <w:p w14:paraId="7C3AA54D" w14:textId="4209457A" w:rsidR="00171B1F" w:rsidRPr="006F4A95" w:rsidRDefault="00171B1F" w:rsidP="0062108E">
            <w:pPr>
              <w:keepNext/>
              <w:jc w:val="center"/>
              <w:rPr>
                <w:sz w:val="20"/>
                <w:szCs w:val="20"/>
              </w:rPr>
            </w:pPr>
            <w:r>
              <w:rPr>
                <w:sz w:val="20"/>
                <w:szCs w:val="20"/>
              </w:rPr>
              <w:t>$5</w:t>
            </w:r>
            <w:r w:rsidR="0062108E">
              <w:rPr>
                <w:sz w:val="20"/>
                <w:szCs w:val="20"/>
              </w:rPr>
              <w:t>98</w:t>
            </w:r>
          </w:p>
        </w:tc>
        <w:tc>
          <w:tcPr>
            <w:tcW w:w="1425" w:type="dxa"/>
            <w:shd w:val="pct20" w:color="000000" w:fill="FFFFFF"/>
            <w:vAlign w:val="bottom"/>
          </w:tcPr>
          <w:p w14:paraId="70E484EA" w14:textId="77777777" w:rsidR="00171B1F" w:rsidRPr="006F4A95" w:rsidRDefault="00171B1F" w:rsidP="00595A4A">
            <w:pPr>
              <w:keepNext/>
              <w:jc w:val="center"/>
              <w:rPr>
                <w:i/>
                <w:iCs/>
                <w:sz w:val="20"/>
                <w:szCs w:val="20"/>
              </w:rPr>
            </w:pPr>
            <w:r>
              <w:rPr>
                <w:i/>
                <w:iCs/>
                <w:sz w:val="20"/>
                <w:szCs w:val="20"/>
              </w:rPr>
              <w:t>Sections 4.1, 4.2</w:t>
            </w:r>
          </w:p>
        </w:tc>
      </w:tr>
      <w:tr w:rsidR="00171B1F" w:rsidRPr="00783DAC" w14:paraId="418AA88F" w14:textId="77777777" w:rsidTr="00595A4A">
        <w:tc>
          <w:tcPr>
            <w:tcW w:w="1528" w:type="dxa"/>
            <w:shd w:val="pct5" w:color="000000" w:fill="FFFFFF"/>
            <w:vAlign w:val="bottom"/>
          </w:tcPr>
          <w:p w14:paraId="6F8121EF" w14:textId="77777777" w:rsidR="00171B1F" w:rsidRPr="001E4C31" w:rsidRDefault="00171B1F" w:rsidP="00595A4A">
            <w:pPr>
              <w:keepNext/>
              <w:jc w:val="center"/>
              <w:rPr>
                <w:b/>
                <w:bCs/>
                <w:sz w:val="20"/>
                <w:szCs w:val="20"/>
              </w:rPr>
            </w:pPr>
            <w:r w:rsidRPr="001E4C31">
              <w:rPr>
                <w:b/>
                <w:bCs/>
                <w:sz w:val="20"/>
                <w:szCs w:val="20"/>
              </w:rPr>
              <w:t>Incremental Cost</w:t>
            </w:r>
          </w:p>
        </w:tc>
        <w:tc>
          <w:tcPr>
            <w:tcW w:w="1424" w:type="dxa"/>
            <w:shd w:val="pct5" w:color="000000" w:fill="FFFFFF"/>
            <w:vAlign w:val="bottom"/>
          </w:tcPr>
          <w:p w14:paraId="47FFCF9A" w14:textId="77777777" w:rsidR="00171B1F" w:rsidRPr="006F4A95" w:rsidRDefault="00171B1F" w:rsidP="00595A4A">
            <w:pPr>
              <w:keepNext/>
              <w:jc w:val="center"/>
              <w:rPr>
                <w:sz w:val="20"/>
                <w:szCs w:val="20"/>
              </w:rPr>
            </w:pPr>
            <w:r>
              <w:rPr>
                <w:sz w:val="20"/>
                <w:szCs w:val="20"/>
              </w:rPr>
              <w:t>ROB, NC</w:t>
            </w:r>
          </w:p>
        </w:tc>
        <w:tc>
          <w:tcPr>
            <w:tcW w:w="1205" w:type="dxa"/>
            <w:shd w:val="pct5" w:color="000000" w:fill="FFFFFF"/>
            <w:vAlign w:val="bottom"/>
          </w:tcPr>
          <w:p w14:paraId="3BCC1180" w14:textId="77777777" w:rsidR="00171B1F" w:rsidRPr="006F4A95" w:rsidRDefault="00171B1F" w:rsidP="00595A4A">
            <w:pPr>
              <w:keepNext/>
              <w:jc w:val="center"/>
              <w:rPr>
                <w:sz w:val="20"/>
                <w:szCs w:val="20"/>
              </w:rPr>
            </w:pPr>
            <w:r>
              <w:rPr>
                <w:sz w:val="20"/>
                <w:szCs w:val="20"/>
              </w:rPr>
              <w:t>N/A</w:t>
            </w:r>
          </w:p>
        </w:tc>
        <w:tc>
          <w:tcPr>
            <w:tcW w:w="1177" w:type="dxa"/>
            <w:shd w:val="pct5" w:color="000000" w:fill="FFFFFF"/>
            <w:vAlign w:val="bottom"/>
          </w:tcPr>
          <w:p w14:paraId="1EC82B14" w14:textId="77777777" w:rsidR="00171B1F" w:rsidRPr="006F4A95" w:rsidRDefault="00171B1F" w:rsidP="00595A4A">
            <w:pPr>
              <w:keepNext/>
              <w:jc w:val="center"/>
              <w:rPr>
                <w:sz w:val="20"/>
                <w:szCs w:val="20"/>
              </w:rPr>
            </w:pPr>
            <w:r w:rsidRPr="006F4A95">
              <w:rPr>
                <w:sz w:val="20"/>
                <w:szCs w:val="20"/>
              </w:rPr>
              <w:t>N/A</w:t>
            </w:r>
          </w:p>
        </w:tc>
        <w:tc>
          <w:tcPr>
            <w:tcW w:w="1595" w:type="dxa"/>
            <w:shd w:val="pct5" w:color="000000" w:fill="FFFFFF"/>
          </w:tcPr>
          <w:p w14:paraId="00294E00" w14:textId="3DDD9DA4" w:rsidR="00171B1F" w:rsidRPr="006F4A95" w:rsidRDefault="00171B1F" w:rsidP="0062108E">
            <w:pPr>
              <w:keepNext/>
              <w:spacing w:before="240"/>
              <w:jc w:val="center"/>
              <w:rPr>
                <w:sz w:val="20"/>
                <w:szCs w:val="20"/>
              </w:rPr>
            </w:pPr>
            <w:r>
              <w:rPr>
                <w:sz w:val="20"/>
                <w:szCs w:val="20"/>
              </w:rPr>
              <w:t>$</w:t>
            </w:r>
            <w:r w:rsidR="0062108E">
              <w:rPr>
                <w:sz w:val="20"/>
                <w:szCs w:val="20"/>
              </w:rPr>
              <w:t>124</w:t>
            </w:r>
          </w:p>
        </w:tc>
        <w:tc>
          <w:tcPr>
            <w:tcW w:w="1222" w:type="dxa"/>
            <w:shd w:val="pct5" w:color="000000" w:fill="FFFFFF"/>
            <w:vAlign w:val="bottom"/>
          </w:tcPr>
          <w:p w14:paraId="4BA1FE29" w14:textId="77777777" w:rsidR="00171B1F" w:rsidRPr="006F4A95" w:rsidRDefault="00171B1F" w:rsidP="00595A4A">
            <w:pPr>
              <w:keepNext/>
              <w:jc w:val="center"/>
              <w:rPr>
                <w:sz w:val="20"/>
                <w:szCs w:val="20"/>
              </w:rPr>
            </w:pPr>
            <w:r>
              <w:rPr>
                <w:sz w:val="20"/>
                <w:szCs w:val="20"/>
              </w:rPr>
              <w:t>N/A</w:t>
            </w:r>
          </w:p>
        </w:tc>
        <w:tc>
          <w:tcPr>
            <w:tcW w:w="1425" w:type="dxa"/>
            <w:shd w:val="pct5" w:color="000000" w:fill="FFFFFF"/>
            <w:vAlign w:val="bottom"/>
          </w:tcPr>
          <w:p w14:paraId="20A05286" w14:textId="77777777" w:rsidR="00171B1F" w:rsidRPr="006F4A95" w:rsidRDefault="00171B1F" w:rsidP="00595A4A">
            <w:pPr>
              <w:keepNext/>
              <w:jc w:val="center"/>
              <w:rPr>
                <w:i/>
                <w:iCs/>
                <w:sz w:val="20"/>
                <w:szCs w:val="20"/>
              </w:rPr>
            </w:pPr>
            <w:r>
              <w:rPr>
                <w:i/>
                <w:iCs/>
                <w:sz w:val="20"/>
                <w:szCs w:val="20"/>
              </w:rPr>
              <w:t>Section 4.3.2</w:t>
            </w:r>
          </w:p>
        </w:tc>
      </w:tr>
      <w:tr w:rsidR="00171B1F" w:rsidRPr="00783DAC" w14:paraId="2DEAD522" w14:textId="77777777" w:rsidTr="00595A4A">
        <w:tc>
          <w:tcPr>
            <w:tcW w:w="1528" w:type="dxa"/>
            <w:shd w:val="pct20" w:color="000000" w:fill="FFFFFF"/>
            <w:vAlign w:val="bottom"/>
          </w:tcPr>
          <w:p w14:paraId="7F715388" w14:textId="77777777" w:rsidR="00171B1F" w:rsidRPr="001E4C31" w:rsidRDefault="00171B1F" w:rsidP="00595A4A">
            <w:pPr>
              <w:keepNext/>
              <w:jc w:val="center"/>
              <w:rPr>
                <w:b/>
                <w:bCs/>
                <w:sz w:val="20"/>
                <w:szCs w:val="20"/>
              </w:rPr>
            </w:pPr>
            <w:r w:rsidRPr="001E4C31">
              <w:rPr>
                <w:b/>
                <w:bCs/>
                <w:sz w:val="20"/>
                <w:szCs w:val="20"/>
              </w:rPr>
              <w:t>EUL /RUL</w:t>
            </w:r>
          </w:p>
        </w:tc>
        <w:tc>
          <w:tcPr>
            <w:tcW w:w="1424" w:type="dxa"/>
            <w:shd w:val="pct20" w:color="000000" w:fill="FFFFFF"/>
            <w:vAlign w:val="bottom"/>
          </w:tcPr>
          <w:p w14:paraId="399E8397" w14:textId="77777777" w:rsidR="00171B1F" w:rsidRPr="006F4A95" w:rsidRDefault="00171B1F" w:rsidP="00595A4A">
            <w:pPr>
              <w:keepNext/>
              <w:jc w:val="center"/>
              <w:rPr>
                <w:sz w:val="20"/>
                <w:szCs w:val="20"/>
              </w:rPr>
            </w:pPr>
            <w:r>
              <w:rPr>
                <w:sz w:val="20"/>
                <w:szCs w:val="20"/>
              </w:rPr>
              <w:t>ROB, NC</w:t>
            </w:r>
          </w:p>
        </w:tc>
        <w:tc>
          <w:tcPr>
            <w:tcW w:w="1205" w:type="dxa"/>
            <w:shd w:val="pct20" w:color="000000" w:fill="FFFFFF"/>
            <w:vAlign w:val="bottom"/>
          </w:tcPr>
          <w:p w14:paraId="112B0303" w14:textId="77777777" w:rsidR="00171B1F" w:rsidRPr="006F4A95" w:rsidRDefault="00171B1F" w:rsidP="00595A4A">
            <w:pPr>
              <w:keepNext/>
              <w:jc w:val="center"/>
              <w:rPr>
                <w:sz w:val="20"/>
                <w:szCs w:val="20"/>
              </w:rPr>
            </w:pPr>
            <w:r>
              <w:rPr>
                <w:sz w:val="20"/>
                <w:szCs w:val="20"/>
              </w:rPr>
              <w:t>11</w:t>
            </w:r>
          </w:p>
        </w:tc>
        <w:tc>
          <w:tcPr>
            <w:tcW w:w="1177" w:type="dxa"/>
            <w:shd w:val="pct20" w:color="000000" w:fill="FFFFFF"/>
            <w:vAlign w:val="bottom"/>
          </w:tcPr>
          <w:p w14:paraId="3A1F44AF" w14:textId="77777777" w:rsidR="00171B1F" w:rsidRPr="006F4A95" w:rsidRDefault="00171B1F" w:rsidP="00595A4A">
            <w:pPr>
              <w:keepNext/>
              <w:jc w:val="center"/>
              <w:rPr>
                <w:sz w:val="20"/>
                <w:szCs w:val="20"/>
              </w:rPr>
            </w:pPr>
            <w:r w:rsidRPr="006F4A95">
              <w:rPr>
                <w:sz w:val="20"/>
                <w:szCs w:val="20"/>
              </w:rPr>
              <w:t>N/A</w:t>
            </w:r>
          </w:p>
        </w:tc>
        <w:tc>
          <w:tcPr>
            <w:tcW w:w="1595" w:type="dxa"/>
            <w:shd w:val="pct20" w:color="000000" w:fill="FFFFFF"/>
          </w:tcPr>
          <w:p w14:paraId="5C9AC90F" w14:textId="77777777" w:rsidR="00171B1F" w:rsidRPr="006F4A95" w:rsidRDefault="00171B1F" w:rsidP="00595A4A">
            <w:pPr>
              <w:keepNext/>
              <w:jc w:val="center"/>
              <w:rPr>
                <w:sz w:val="20"/>
                <w:szCs w:val="20"/>
              </w:rPr>
            </w:pPr>
            <w:r>
              <w:rPr>
                <w:sz w:val="20"/>
                <w:szCs w:val="20"/>
              </w:rPr>
              <w:t>N/A</w:t>
            </w:r>
          </w:p>
        </w:tc>
        <w:tc>
          <w:tcPr>
            <w:tcW w:w="1222" w:type="dxa"/>
            <w:shd w:val="pct20" w:color="000000" w:fill="FFFFFF"/>
            <w:vAlign w:val="bottom"/>
          </w:tcPr>
          <w:p w14:paraId="39203C56" w14:textId="77777777" w:rsidR="00171B1F" w:rsidRPr="006F4A95" w:rsidRDefault="00171B1F" w:rsidP="00595A4A">
            <w:pPr>
              <w:keepNext/>
              <w:jc w:val="center"/>
              <w:rPr>
                <w:sz w:val="20"/>
                <w:szCs w:val="20"/>
              </w:rPr>
            </w:pPr>
            <w:r>
              <w:rPr>
                <w:sz w:val="20"/>
                <w:szCs w:val="20"/>
              </w:rPr>
              <w:t>11</w:t>
            </w:r>
          </w:p>
        </w:tc>
        <w:tc>
          <w:tcPr>
            <w:tcW w:w="1425" w:type="dxa"/>
            <w:shd w:val="pct20" w:color="000000" w:fill="FFFFFF"/>
            <w:vAlign w:val="bottom"/>
          </w:tcPr>
          <w:p w14:paraId="24B77AB2" w14:textId="77777777" w:rsidR="00171B1F" w:rsidRPr="006F4A95" w:rsidRDefault="00171B1F" w:rsidP="00595A4A">
            <w:pPr>
              <w:keepNext/>
              <w:jc w:val="center"/>
              <w:rPr>
                <w:i/>
                <w:iCs/>
                <w:sz w:val="20"/>
                <w:szCs w:val="20"/>
              </w:rPr>
            </w:pPr>
            <w:r>
              <w:rPr>
                <w:i/>
                <w:iCs/>
                <w:sz w:val="20"/>
                <w:szCs w:val="20"/>
              </w:rPr>
              <w:t>Section 1.4.1</w:t>
            </w:r>
          </w:p>
        </w:tc>
      </w:tr>
      <w:tr w:rsidR="00171B1F" w:rsidRPr="00783DAC" w14:paraId="178F3806" w14:textId="77777777" w:rsidTr="00595A4A">
        <w:tc>
          <w:tcPr>
            <w:tcW w:w="1528" w:type="dxa"/>
            <w:shd w:val="pct5" w:color="000000" w:fill="FFFFFF"/>
            <w:vAlign w:val="bottom"/>
          </w:tcPr>
          <w:p w14:paraId="24FF445B" w14:textId="77777777" w:rsidR="00171B1F" w:rsidRPr="001E4C31" w:rsidRDefault="00171B1F" w:rsidP="00595A4A">
            <w:pPr>
              <w:keepNext/>
              <w:jc w:val="center"/>
              <w:rPr>
                <w:b/>
                <w:bCs/>
                <w:sz w:val="20"/>
                <w:szCs w:val="20"/>
              </w:rPr>
            </w:pPr>
            <w:r w:rsidRPr="001E4C31">
              <w:rPr>
                <w:b/>
                <w:bCs/>
                <w:sz w:val="20"/>
                <w:szCs w:val="20"/>
              </w:rPr>
              <w:t>NTG</w:t>
            </w:r>
          </w:p>
        </w:tc>
        <w:tc>
          <w:tcPr>
            <w:tcW w:w="1424" w:type="dxa"/>
            <w:shd w:val="pct5" w:color="000000" w:fill="FFFFFF"/>
            <w:vAlign w:val="bottom"/>
          </w:tcPr>
          <w:p w14:paraId="6FEE2A14" w14:textId="77777777" w:rsidR="00171B1F" w:rsidRPr="006F4A95" w:rsidRDefault="00171B1F" w:rsidP="00595A4A">
            <w:pPr>
              <w:keepNext/>
              <w:jc w:val="center"/>
              <w:rPr>
                <w:sz w:val="20"/>
                <w:szCs w:val="20"/>
              </w:rPr>
            </w:pPr>
            <w:r>
              <w:rPr>
                <w:sz w:val="20"/>
                <w:szCs w:val="20"/>
              </w:rPr>
              <w:t>One</w:t>
            </w:r>
          </w:p>
        </w:tc>
        <w:tc>
          <w:tcPr>
            <w:tcW w:w="1205" w:type="dxa"/>
            <w:shd w:val="pct5" w:color="000000" w:fill="FFFFFF"/>
            <w:vAlign w:val="bottom"/>
          </w:tcPr>
          <w:p w14:paraId="1ED124FF" w14:textId="77777777" w:rsidR="00171B1F" w:rsidRPr="006F4A95" w:rsidRDefault="00171B1F" w:rsidP="00595A4A">
            <w:pPr>
              <w:keepNext/>
              <w:jc w:val="center"/>
              <w:rPr>
                <w:sz w:val="20"/>
                <w:szCs w:val="20"/>
              </w:rPr>
            </w:pPr>
            <w:r>
              <w:rPr>
                <w:sz w:val="20"/>
                <w:szCs w:val="20"/>
              </w:rPr>
              <w:t>N/A</w:t>
            </w:r>
          </w:p>
        </w:tc>
        <w:tc>
          <w:tcPr>
            <w:tcW w:w="1177" w:type="dxa"/>
            <w:shd w:val="pct5" w:color="000000" w:fill="FFFFFF"/>
            <w:vAlign w:val="bottom"/>
          </w:tcPr>
          <w:p w14:paraId="58851B7C" w14:textId="77777777" w:rsidR="00171B1F" w:rsidRPr="006F4A95" w:rsidRDefault="00171B1F" w:rsidP="00595A4A">
            <w:pPr>
              <w:keepNext/>
              <w:jc w:val="center"/>
              <w:rPr>
                <w:sz w:val="20"/>
                <w:szCs w:val="20"/>
              </w:rPr>
            </w:pPr>
            <w:r w:rsidRPr="006F4A95">
              <w:rPr>
                <w:sz w:val="20"/>
                <w:szCs w:val="20"/>
              </w:rPr>
              <w:t>N/A</w:t>
            </w:r>
          </w:p>
        </w:tc>
        <w:tc>
          <w:tcPr>
            <w:tcW w:w="1595" w:type="dxa"/>
            <w:shd w:val="pct5" w:color="000000" w:fill="FFFFFF"/>
          </w:tcPr>
          <w:p w14:paraId="057C3D84" w14:textId="77777777" w:rsidR="00171B1F" w:rsidRPr="006F4A95" w:rsidRDefault="00171B1F" w:rsidP="00595A4A">
            <w:pPr>
              <w:keepNext/>
              <w:jc w:val="center"/>
              <w:rPr>
                <w:sz w:val="20"/>
                <w:szCs w:val="20"/>
              </w:rPr>
            </w:pPr>
            <w:r>
              <w:rPr>
                <w:sz w:val="20"/>
                <w:szCs w:val="20"/>
              </w:rPr>
              <w:t>N/A</w:t>
            </w:r>
          </w:p>
        </w:tc>
        <w:tc>
          <w:tcPr>
            <w:tcW w:w="1222" w:type="dxa"/>
            <w:shd w:val="pct5" w:color="000000" w:fill="FFFFFF"/>
            <w:vAlign w:val="bottom"/>
          </w:tcPr>
          <w:p w14:paraId="0A509FC9" w14:textId="77777777" w:rsidR="00171B1F" w:rsidRPr="006F4A95" w:rsidRDefault="00171B1F" w:rsidP="00595A4A">
            <w:pPr>
              <w:keepNext/>
              <w:jc w:val="center"/>
              <w:rPr>
                <w:sz w:val="20"/>
                <w:szCs w:val="20"/>
              </w:rPr>
            </w:pPr>
            <w:r>
              <w:rPr>
                <w:sz w:val="20"/>
                <w:szCs w:val="20"/>
              </w:rPr>
              <w:t>0.55</w:t>
            </w:r>
          </w:p>
        </w:tc>
        <w:tc>
          <w:tcPr>
            <w:tcW w:w="1425" w:type="dxa"/>
            <w:shd w:val="pct5" w:color="000000" w:fill="FFFFFF"/>
            <w:vAlign w:val="bottom"/>
          </w:tcPr>
          <w:p w14:paraId="520EA9A6" w14:textId="77777777" w:rsidR="00171B1F" w:rsidRPr="006F4A95" w:rsidRDefault="00171B1F" w:rsidP="00595A4A">
            <w:pPr>
              <w:keepNext/>
              <w:jc w:val="center"/>
              <w:rPr>
                <w:i/>
                <w:iCs/>
                <w:sz w:val="20"/>
                <w:szCs w:val="20"/>
              </w:rPr>
            </w:pPr>
            <w:r>
              <w:rPr>
                <w:i/>
                <w:iCs/>
                <w:sz w:val="20"/>
                <w:szCs w:val="20"/>
              </w:rPr>
              <w:t>Section 1.4.1</w:t>
            </w:r>
          </w:p>
        </w:tc>
      </w:tr>
      <w:tr w:rsidR="00171B1F" w:rsidRPr="00783DAC" w14:paraId="37B2B200" w14:textId="77777777" w:rsidTr="00595A4A">
        <w:tc>
          <w:tcPr>
            <w:tcW w:w="1528" w:type="dxa"/>
            <w:shd w:val="pct20" w:color="000000" w:fill="FFFFFF"/>
            <w:vAlign w:val="bottom"/>
          </w:tcPr>
          <w:p w14:paraId="6C64F52D" w14:textId="77777777" w:rsidR="00171B1F" w:rsidRPr="001E4C31" w:rsidRDefault="00171B1F" w:rsidP="00595A4A">
            <w:pPr>
              <w:keepNext/>
              <w:jc w:val="center"/>
              <w:rPr>
                <w:b/>
                <w:bCs/>
                <w:sz w:val="20"/>
                <w:szCs w:val="20"/>
              </w:rPr>
            </w:pPr>
            <w:r w:rsidRPr="001E4C31">
              <w:rPr>
                <w:b/>
                <w:bCs/>
                <w:sz w:val="20"/>
                <w:szCs w:val="20"/>
              </w:rPr>
              <w:t>ISR</w:t>
            </w:r>
          </w:p>
        </w:tc>
        <w:tc>
          <w:tcPr>
            <w:tcW w:w="1424" w:type="dxa"/>
            <w:shd w:val="pct20" w:color="000000" w:fill="FFFFFF"/>
            <w:vAlign w:val="bottom"/>
          </w:tcPr>
          <w:p w14:paraId="781EA59F" w14:textId="77777777" w:rsidR="00171B1F" w:rsidRPr="006F4A95" w:rsidRDefault="00171B1F" w:rsidP="00595A4A">
            <w:pPr>
              <w:keepNext/>
              <w:jc w:val="center"/>
              <w:rPr>
                <w:sz w:val="20"/>
                <w:szCs w:val="20"/>
              </w:rPr>
            </w:pPr>
            <w:r>
              <w:rPr>
                <w:sz w:val="20"/>
                <w:szCs w:val="20"/>
              </w:rPr>
              <w:t>No</w:t>
            </w:r>
            <w:r w:rsidRPr="006F4A95">
              <w:rPr>
                <w:sz w:val="20"/>
                <w:szCs w:val="20"/>
              </w:rPr>
              <w:t xml:space="preserve"> </w:t>
            </w:r>
          </w:p>
        </w:tc>
        <w:tc>
          <w:tcPr>
            <w:tcW w:w="1205" w:type="dxa"/>
            <w:shd w:val="pct20" w:color="000000" w:fill="FFFFFF"/>
            <w:vAlign w:val="bottom"/>
          </w:tcPr>
          <w:p w14:paraId="4AC4C2B7" w14:textId="77777777" w:rsidR="00171B1F" w:rsidRPr="006F4A95" w:rsidRDefault="00171B1F" w:rsidP="00595A4A">
            <w:pPr>
              <w:keepNext/>
              <w:jc w:val="center"/>
              <w:rPr>
                <w:sz w:val="20"/>
                <w:szCs w:val="20"/>
              </w:rPr>
            </w:pPr>
            <w:r>
              <w:rPr>
                <w:sz w:val="20"/>
                <w:szCs w:val="20"/>
              </w:rPr>
              <w:t>N/A</w:t>
            </w:r>
          </w:p>
        </w:tc>
        <w:tc>
          <w:tcPr>
            <w:tcW w:w="1177" w:type="dxa"/>
            <w:shd w:val="pct20" w:color="000000" w:fill="FFFFFF"/>
            <w:vAlign w:val="bottom"/>
          </w:tcPr>
          <w:p w14:paraId="796ECD5B" w14:textId="77777777" w:rsidR="00171B1F" w:rsidRPr="006F4A95" w:rsidRDefault="00171B1F" w:rsidP="00595A4A">
            <w:pPr>
              <w:keepNext/>
              <w:jc w:val="center"/>
              <w:rPr>
                <w:sz w:val="20"/>
                <w:szCs w:val="20"/>
              </w:rPr>
            </w:pPr>
            <w:r w:rsidRPr="006F4A95">
              <w:rPr>
                <w:sz w:val="20"/>
                <w:szCs w:val="20"/>
              </w:rPr>
              <w:t>N/A</w:t>
            </w:r>
          </w:p>
        </w:tc>
        <w:tc>
          <w:tcPr>
            <w:tcW w:w="1595" w:type="dxa"/>
            <w:shd w:val="pct20" w:color="000000" w:fill="FFFFFF"/>
          </w:tcPr>
          <w:p w14:paraId="2AC904F6" w14:textId="77777777" w:rsidR="00171B1F" w:rsidRPr="006F4A95" w:rsidRDefault="00171B1F" w:rsidP="00595A4A">
            <w:pPr>
              <w:keepNext/>
              <w:jc w:val="center"/>
              <w:rPr>
                <w:sz w:val="20"/>
                <w:szCs w:val="20"/>
              </w:rPr>
            </w:pPr>
            <w:r>
              <w:rPr>
                <w:sz w:val="20"/>
                <w:szCs w:val="20"/>
              </w:rPr>
              <w:t>N/A</w:t>
            </w:r>
          </w:p>
        </w:tc>
        <w:tc>
          <w:tcPr>
            <w:tcW w:w="1222" w:type="dxa"/>
            <w:shd w:val="pct20" w:color="000000" w:fill="FFFFFF"/>
            <w:vAlign w:val="bottom"/>
          </w:tcPr>
          <w:p w14:paraId="7CD0103B" w14:textId="77777777" w:rsidR="00171B1F" w:rsidRPr="006F4A95" w:rsidRDefault="00171B1F" w:rsidP="00595A4A">
            <w:pPr>
              <w:keepNext/>
              <w:jc w:val="center"/>
              <w:rPr>
                <w:sz w:val="20"/>
                <w:szCs w:val="20"/>
              </w:rPr>
            </w:pPr>
            <w:r>
              <w:rPr>
                <w:sz w:val="20"/>
                <w:szCs w:val="20"/>
              </w:rPr>
              <w:t>N/A</w:t>
            </w:r>
          </w:p>
        </w:tc>
        <w:tc>
          <w:tcPr>
            <w:tcW w:w="1425" w:type="dxa"/>
            <w:shd w:val="pct20" w:color="000000" w:fill="FFFFFF"/>
            <w:vAlign w:val="bottom"/>
          </w:tcPr>
          <w:p w14:paraId="550B907B" w14:textId="77777777" w:rsidR="00171B1F" w:rsidRPr="006F4A95" w:rsidRDefault="00171B1F" w:rsidP="00595A4A">
            <w:pPr>
              <w:keepNext/>
              <w:jc w:val="center"/>
              <w:rPr>
                <w:i/>
                <w:iCs/>
                <w:sz w:val="20"/>
                <w:szCs w:val="20"/>
              </w:rPr>
            </w:pPr>
            <w:r>
              <w:rPr>
                <w:i/>
                <w:iCs/>
                <w:sz w:val="20"/>
                <w:szCs w:val="20"/>
              </w:rPr>
              <w:t>N/A</w:t>
            </w:r>
          </w:p>
        </w:tc>
      </w:tr>
      <w:tr w:rsidR="00171B1F" w:rsidRPr="00783DAC" w14:paraId="4207D3D5" w14:textId="77777777" w:rsidTr="00595A4A">
        <w:tc>
          <w:tcPr>
            <w:tcW w:w="1528" w:type="dxa"/>
            <w:shd w:val="pct5" w:color="000000" w:fill="FFFFFF"/>
            <w:vAlign w:val="bottom"/>
          </w:tcPr>
          <w:p w14:paraId="5D637261" w14:textId="77777777" w:rsidR="00171B1F" w:rsidRPr="001E4C31" w:rsidRDefault="00171B1F" w:rsidP="00595A4A">
            <w:pPr>
              <w:jc w:val="center"/>
              <w:rPr>
                <w:b/>
                <w:bCs/>
                <w:sz w:val="20"/>
                <w:szCs w:val="20"/>
              </w:rPr>
            </w:pPr>
            <w:r w:rsidRPr="001E4C31">
              <w:rPr>
                <w:b/>
                <w:bCs/>
                <w:sz w:val="20"/>
                <w:szCs w:val="20"/>
              </w:rPr>
              <w:t>TOU Factor</w:t>
            </w:r>
          </w:p>
        </w:tc>
        <w:tc>
          <w:tcPr>
            <w:tcW w:w="1424" w:type="dxa"/>
            <w:shd w:val="pct5" w:color="000000" w:fill="FFFFFF"/>
            <w:vAlign w:val="bottom"/>
          </w:tcPr>
          <w:p w14:paraId="4B27DEE9" w14:textId="77777777" w:rsidR="00171B1F" w:rsidRPr="00767655" w:rsidRDefault="00171B1F" w:rsidP="00595A4A">
            <w:pPr>
              <w:jc w:val="center"/>
              <w:rPr>
                <w:sz w:val="20"/>
                <w:szCs w:val="20"/>
              </w:rPr>
            </w:pPr>
            <w:r w:rsidRPr="00767655">
              <w:rPr>
                <w:sz w:val="20"/>
                <w:szCs w:val="20"/>
              </w:rPr>
              <w:t>A/C projects only</w:t>
            </w:r>
          </w:p>
        </w:tc>
        <w:tc>
          <w:tcPr>
            <w:tcW w:w="1205" w:type="dxa"/>
            <w:shd w:val="pct5" w:color="000000" w:fill="FFFFFF"/>
            <w:vAlign w:val="bottom"/>
          </w:tcPr>
          <w:p w14:paraId="539F6B28" w14:textId="77777777" w:rsidR="00171B1F" w:rsidRPr="00767655" w:rsidRDefault="00171B1F" w:rsidP="00595A4A">
            <w:pPr>
              <w:jc w:val="center"/>
              <w:rPr>
                <w:sz w:val="20"/>
                <w:szCs w:val="20"/>
              </w:rPr>
            </w:pPr>
            <w:r w:rsidRPr="00767655">
              <w:rPr>
                <w:sz w:val="20"/>
                <w:szCs w:val="20"/>
              </w:rPr>
              <w:t>N/A</w:t>
            </w:r>
          </w:p>
        </w:tc>
        <w:tc>
          <w:tcPr>
            <w:tcW w:w="1177" w:type="dxa"/>
            <w:shd w:val="pct5" w:color="000000" w:fill="FFFFFF"/>
            <w:vAlign w:val="bottom"/>
          </w:tcPr>
          <w:p w14:paraId="25DEC78F" w14:textId="77777777" w:rsidR="00171B1F" w:rsidRPr="00767655" w:rsidRDefault="00171B1F" w:rsidP="00595A4A">
            <w:pPr>
              <w:jc w:val="center"/>
              <w:rPr>
                <w:sz w:val="20"/>
                <w:szCs w:val="20"/>
              </w:rPr>
            </w:pPr>
            <w:r w:rsidRPr="00767655">
              <w:rPr>
                <w:sz w:val="20"/>
                <w:szCs w:val="20"/>
              </w:rPr>
              <w:t>N/A</w:t>
            </w:r>
          </w:p>
        </w:tc>
        <w:tc>
          <w:tcPr>
            <w:tcW w:w="1595" w:type="dxa"/>
            <w:shd w:val="pct5" w:color="000000" w:fill="FFFFFF"/>
          </w:tcPr>
          <w:p w14:paraId="6E9A6D3F" w14:textId="77777777" w:rsidR="00171B1F" w:rsidRPr="00767655" w:rsidRDefault="00171B1F" w:rsidP="00595A4A">
            <w:pPr>
              <w:spacing w:before="240"/>
              <w:jc w:val="center"/>
              <w:rPr>
                <w:sz w:val="20"/>
                <w:szCs w:val="20"/>
              </w:rPr>
            </w:pPr>
            <w:r w:rsidRPr="00767655">
              <w:rPr>
                <w:sz w:val="20"/>
                <w:szCs w:val="20"/>
              </w:rPr>
              <w:t>N/A</w:t>
            </w:r>
          </w:p>
        </w:tc>
        <w:tc>
          <w:tcPr>
            <w:tcW w:w="1222" w:type="dxa"/>
            <w:shd w:val="pct5" w:color="000000" w:fill="FFFFFF"/>
            <w:vAlign w:val="bottom"/>
          </w:tcPr>
          <w:p w14:paraId="355E01D9" w14:textId="77777777" w:rsidR="00171B1F" w:rsidRPr="00767655" w:rsidRDefault="00171B1F" w:rsidP="00595A4A">
            <w:pPr>
              <w:jc w:val="center"/>
              <w:rPr>
                <w:sz w:val="20"/>
                <w:szCs w:val="20"/>
              </w:rPr>
            </w:pPr>
            <w:r w:rsidRPr="00767655">
              <w:rPr>
                <w:sz w:val="20"/>
                <w:szCs w:val="20"/>
              </w:rPr>
              <w:t>N/A</w:t>
            </w:r>
          </w:p>
        </w:tc>
        <w:tc>
          <w:tcPr>
            <w:tcW w:w="1425" w:type="dxa"/>
            <w:shd w:val="pct5" w:color="000000" w:fill="FFFFFF"/>
            <w:vAlign w:val="bottom"/>
          </w:tcPr>
          <w:p w14:paraId="7279B453" w14:textId="77777777" w:rsidR="00171B1F" w:rsidRPr="006F4A95" w:rsidRDefault="00171B1F" w:rsidP="00595A4A">
            <w:pPr>
              <w:jc w:val="center"/>
              <w:rPr>
                <w:i/>
                <w:iCs/>
                <w:sz w:val="20"/>
                <w:szCs w:val="20"/>
              </w:rPr>
            </w:pPr>
            <w:r w:rsidRPr="006F4A95">
              <w:rPr>
                <w:i/>
                <w:iCs/>
                <w:sz w:val="20"/>
                <w:szCs w:val="20"/>
              </w:rPr>
              <w:t>Section 1.4.5</w:t>
            </w:r>
          </w:p>
        </w:tc>
      </w:tr>
    </w:tbl>
    <w:p w14:paraId="415659A3" w14:textId="77777777" w:rsidR="00171B1F" w:rsidRDefault="00171B1F" w:rsidP="00171B1F">
      <w:pPr>
        <w:pStyle w:val="Heading1"/>
        <w:rPr>
          <w:sz w:val="20"/>
          <w:szCs w:val="20"/>
        </w:rPr>
      </w:pPr>
    </w:p>
    <w:p w14:paraId="28B99217" w14:textId="77777777" w:rsidR="00171B1F" w:rsidRDefault="00171B1F" w:rsidP="00171B1F">
      <w:pPr>
        <w:pStyle w:val="Heading1"/>
        <w:rPr>
          <w:sz w:val="20"/>
          <w:szCs w:val="20"/>
        </w:rPr>
      </w:pPr>
    </w:p>
    <w:p w14:paraId="722647F5" w14:textId="265D0822" w:rsidR="00171B1F" w:rsidRDefault="00171B1F" w:rsidP="00E74682">
      <w:pPr>
        <w:pStyle w:val="Caption"/>
        <w:keepNext/>
        <w:rPr>
          <w:rFonts w:cs="Arial"/>
        </w:rPr>
      </w:pPr>
      <w:bookmarkStart w:id="86" w:name="_Toc327979910"/>
      <w:r>
        <w:rPr>
          <w:rFonts w:cs="Arial"/>
        </w:rPr>
        <w:t xml:space="preserve">Table </w:t>
      </w:r>
      <w:r>
        <w:rPr>
          <w:rFonts w:cs="Arial"/>
        </w:rPr>
        <w:fldChar w:fldCharType="begin"/>
      </w:r>
      <w:r>
        <w:rPr>
          <w:rFonts w:cs="Arial"/>
        </w:rPr>
        <w:instrText xml:space="preserve"> SEQ Table \* ARABIC </w:instrText>
      </w:r>
      <w:r>
        <w:rPr>
          <w:rFonts w:cs="Arial"/>
        </w:rPr>
        <w:fldChar w:fldCharType="separate"/>
      </w:r>
      <w:r>
        <w:rPr>
          <w:rFonts w:cs="Arial"/>
          <w:noProof/>
        </w:rPr>
        <w:t>1</w:t>
      </w:r>
      <w:r w:rsidR="00E74682">
        <w:rPr>
          <w:rFonts w:cs="Arial"/>
          <w:noProof/>
        </w:rPr>
        <w:t>1</w:t>
      </w:r>
      <w:r>
        <w:rPr>
          <w:rFonts w:cs="Arial"/>
        </w:rPr>
        <w:fldChar w:fldCharType="end"/>
      </w:r>
      <w:r>
        <w:rPr>
          <w:rFonts w:cs="Arial"/>
        </w:rPr>
        <w:t>: HA59 Savings Calculation Summary</w:t>
      </w:r>
      <w:bookmarkEnd w:id="86"/>
    </w:p>
    <w:tbl>
      <w:tblPr>
        <w:tblW w:w="0" w:type="auto"/>
        <w:tblInd w:w="2"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527"/>
        <w:gridCol w:w="1423"/>
        <w:gridCol w:w="1205"/>
        <w:gridCol w:w="1177"/>
        <w:gridCol w:w="1595"/>
        <w:gridCol w:w="1222"/>
        <w:gridCol w:w="1425"/>
      </w:tblGrid>
      <w:tr w:rsidR="00171B1F" w:rsidRPr="001E4C31" w14:paraId="049CEC7D" w14:textId="77777777" w:rsidTr="00595A4A">
        <w:tc>
          <w:tcPr>
            <w:tcW w:w="1528" w:type="dxa"/>
            <w:shd w:val="clear" w:color="auto" w:fill="262626"/>
            <w:vAlign w:val="bottom"/>
          </w:tcPr>
          <w:p w14:paraId="41A36668" w14:textId="77777777" w:rsidR="00171B1F" w:rsidRPr="001E4C31" w:rsidRDefault="00171B1F" w:rsidP="00595A4A">
            <w:pPr>
              <w:keepNext/>
              <w:keepLines/>
              <w:jc w:val="center"/>
              <w:rPr>
                <w:b/>
                <w:bCs/>
                <w:color w:val="F2F2F2"/>
                <w:sz w:val="20"/>
                <w:szCs w:val="20"/>
              </w:rPr>
            </w:pPr>
            <w:r w:rsidRPr="001E4C31">
              <w:rPr>
                <w:b/>
                <w:bCs/>
                <w:color w:val="F2F2F2"/>
                <w:sz w:val="20"/>
                <w:szCs w:val="20"/>
              </w:rPr>
              <w:t>Input Variable</w:t>
            </w:r>
          </w:p>
        </w:tc>
        <w:tc>
          <w:tcPr>
            <w:tcW w:w="1424" w:type="dxa"/>
            <w:shd w:val="clear" w:color="auto" w:fill="262626"/>
            <w:vAlign w:val="bottom"/>
          </w:tcPr>
          <w:p w14:paraId="349C8CE8" w14:textId="77777777" w:rsidR="00171B1F" w:rsidRPr="001E4C31" w:rsidRDefault="00171B1F" w:rsidP="00595A4A">
            <w:pPr>
              <w:keepNext/>
              <w:keepLines/>
              <w:jc w:val="center"/>
              <w:rPr>
                <w:b/>
                <w:bCs/>
                <w:color w:val="F2F2F2"/>
                <w:sz w:val="20"/>
                <w:szCs w:val="20"/>
              </w:rPr>
            </w:pPr>
            <w:r w:rsidRPr="001E4C31">
              <w:rPr>
                <w:b/>
                <w:bCs/>
                <w:color w:val="F2F2F2"/>
                <w:sz w:val="20"/>
                <w:szCs w:val="20"/>
              </w:rPr>
              <w:t>Variations</w:t>
            </w:r>
          </w:p>
        </w:tc>
        <w:tc>
          <w:tcPr>
            <w:tcW w:w="1205" w:type="dxa"/>
            <w:shd w:val="clear" w:color="auto" w:fill="262626"/>
            <w:vAlign w:val="bottom"/>
          </w:tcPr>
          <w:p w14:paraId="74D6740C" w14:textId="77777777" w:rsidR="00171B1F" w:rsidRPr="001E4C31" w:rsidRDefault="00171B1F" w:rsidP="00595A4A">
            <w:pPr>
              <w:keepNext/>
              <w:keepLines/>
              <w:jc w:val="center"/>
              <w:rPr>
                <w:b/>
                <w:bCs/>
                <w:color w:val="F2F2F2"/>
                <w:sz w:val="20"/>
                <w:szCs w:val="20"/>
              </w:rPr>
            </w:pPr>
            <w:r w:rsidRPr="001E4C31">
              <w:rPr>
                <w:b/>
                <w:bCs/>
                <w:color w:val="F2F2F2"/>
                <w:sz w:val="20"/>
                <w:szCs w:val="20"/>
              </w:rPr>
              <w:t>Base Case 1 Average Value</w:t>
            </w:r>
          </w:p>
        </w:tc>
        <w:tc>
          <w:tcPr>
            <w:tcW w:w="1177" w:type="dxa"/>
            <w:shd w:val="clear" w:color="auto" w:fill="262626"/>
            <w:vAlign w:val="bottom"/>
          </w:tcPr>
          <w:p w14:paraId="622EF368" w14:textId="77777777" w:rsidR="00171B1F" w:rsidRPr="001E4C31" w:rsidRDefault="00171B1F" w:rsidP="00595A4A">
            <w:pPr>
              <w:keepNext/>
              <w:keepLines/>
              <w:jc w:val="center"/>
              <w:rPr>
                <w:b/>
                <w:bCs/>
                <w:color w:val="F2F2F2"/>
                <w:sz w:val="20"/>
                <w:szCs w:val="20"/>
              </w:rPr>
            </w:pPr>
            <w:r w:rsidRPr="001E4C31">
              <w:rPr>
                <w:b/>
                <w:bCs/>
                <w:color w:val="F2F2F2"/>
                <w:sz w:val="20"/>
                <w:szCs w:val="20"/>
              </w:rPr>
              <w:t>Base Case 2 Average Value</w:t>
            </w:r>
          </w:p>
        </w:tc>
        <w:tc>
          <w:tcPr>
            <w:tcW w:w="1595" w:type="dxa"/>
            <w:shd w:val="clear" w:color="auto" w:fill="262626"/>
          </w:tcPr>
          <w:p w14:paraId="3E3CD125" w14:textId="77777777" w:rsidR="00171B1F" w:rsidRPr="001E4C31" w:rsidRDefault="00171B1F" w:rsidP="00595A4A">
            <w:pPr>
              <w:keepNext/>
              <w:keepLines/>
              <w:spacing w:before="240"/>
              <w:jc w:val="center"/>
              <w:rPr>
                <w:b/>
                <w:bCs/>
                <w:color w:val="F2F2F2"/>
                <w:sz w:val="20"/>
                <w:szCs w:val="20"/>
              </w:rPr>
            </w:pPr>
            <w:r>
              <w:rPr>
                <w:b/>
                <w:bCs/>
                <w:color w:val="F2F2F2"/>
                <w:sz w:val="20"/>
                <w:szCs w:val="20"/>
              </w:rPr>
              <w:t>Average Savings/Costs</w:t>
            </w:r>
          </w:p>
        </w:tc>
        <w:tc>
          <w:tcPr>
            <w:tcW w:w="1222" w:type="dxa"/>
            <w:shd w:val="clear" w:color="auto" w:fill="262626"/>
            <w:vAlign w:val="bottom"/>
          </w:tcPr>
          <w:p w14:paraId="3E3055A7" w14:textId="77777777" w:rsidR="00171B1F" w:rsidRPr="001E4C31" w:rsidRDefault="00171B1F" w:rsidP="00595A4A">
            <w:pPr>
              <w:keepNext/>
              <w:keepLines/>
              <w:jc w:val="center"/>
              <w:rPr>
                <w:b/>
                <w:bCs/>
                <w:color w:val="F2F2F2"/>
                <w:sz w:val="20"/>
                <w:szCs w:val="20"/>
              </w:rPr>
            </w:pPr>
            <w:r w:rsidRPr="001E4C31">
              <w:rPr>
                <w:b/>
                <w:bCs/>
                <w:color w:val="F2F2F2"/>
                <w:sz w:val="20"/>
                <w:szCs w:val="20"/>
              </w:rPr>
              <w:t>Measure Case Average Value</w:t>
            </w:r>
          </w:p>
        </w:tc>
        <w:tc>
          <w:tcPr>
            <w:tcW w:w="1425" w:type="dxa"/>
            <w:shd w:val="clear" w:color="auto" w:fill="262626"/>
            <w:vAlign w:val="bottom"/>
          </w:tcPr>
          <w:p w14:paraId="5F52C002" w14:textId="77777777" w:rsidR="00171B1F" w:rsidRPr="001E4C31" w:rsidRDefault="00171B1F" w:rsidP="00595A4A">
            <w:pPr>
              <w:keepNext/>
              <w:keepLines/>
              <w:jc w:val="center"/>
              <w:rPr>
                <w:b/>
                <w:bCs/>
                <w:color w:val="F2F2F2"/>
                <w:sz w:val="20"/>
                <w:szCs w:val="20"/>
              </w:rPr>
            </w:pPr>
            <w:r w:rsidRPr="001E4C31">
              <w:rPr>
                <w:b/>
                <w:bCs/>
                <w:color w:val="F2F2F2"/>
                <w:sz w:val="20"/>
                <w:szCs w:val="20"/>
              </w:rPr>
              <w:t>Reference Section</w:t>
            </w:r>
          </w:p>
        </w:tc>
      </w:tr>
      <w:tr w:rsidR="00171B1F" w:rsidRPr="00783DAC" w14:paraId="735607B7" w14:textId="77777777" w:rsidTr="00595A4A">
        <w:tc>
          <w:tcPr>
            <w:tcW w:w="1528" w:type="dxa"/>
            <w:shd w:val="pct5" w:color="000000" w:fill="FFFFFF"/>
            <w:vAlign w:val="bottom"/>
          </w:tcPr>
          <w:p w14:paraId="13293022" w14:textId="77777777" w:rsidR="00171B1F" w:rsidRPr="001E4C31" w:rsidRDefault="00171B1F" w:rsidP="00595A4A">
            <w:pPr>
              <w:keepNext/>
              <w:jc w:val="center"/>
              <w:rPr>
                <w:b/>
                <w:bCs/>
                <w:sz w:val="20"/>
                <w:szCs w:val="20"/>
              </w:rPr>
            </w:pPr>
            <w:r w:rsidRPr="001E4C31">
              <w:rPr>
                <w:b/>
                <w:bCs/>
                <w:sz w:val="20"/>
                <w:szCs w:val="20"/>
              </w:rPr>
              <w:t>Electric Savings</w:t>
            </w:r>
          </w:p>
        </w:tc>
        <w:tc>
          <w:tcPr>
            <w:tcW w:w="1424" w:type="dxa"/>
            <w:shd w:val="pct5" w:color="000000" w:fill="FFFFFF"/>
            <w:vAlign w:val="bottom"/>
          </w:tcPr>
          <w:p w14:paraId="2E284F16" w14:textId="77777777" w:rsidR="00171B1F" w:rsidRPr="006F4A95" w:rsidRDefault="00171B1F" w:rsidP="00595A4A">
            <w:pPr>
              <w:keepNext/>
              <w:jc w:val="center"/>
              <w:rPr>
                <w:sz w:val="20"/>
                <w:szCs w:val="20"/>
              </w:rPr>
            </w:pPr>
            <w:r w:rsidRPr="006F4A95">
              <w:rPr>
                <w:sz w:val="20"/>
                <w:szCs w:val="20"/>
              </w:rPr>
              <w:t>N/A</w:t>
            </w:r>
          </w:p>
        </w:tc>
        <w:tc>
          <w:tcPr>
            <w:tcW w:w="1205" w:type="dxa"/>
            <w:shd w:val="pct5" w:color="000000" w:fill="FFFFFF"/>
            <w:vAlign w:val="bottom"/>
          </w:tcPr>
          <w:p w14:paraId="5B6EC473" w14:textId="77777777" w:rsidR="00171B1F" w:rsidRPr="006F4A95" w:rsidRDefault="00171B1F" w:rsidP="00595A4A">
            <w:pPr>
              <w:keepNext/>
              <w:jc w:val="center"/>
              <w:rPr>
                <w:sz w:val="20"/>
                <w:szCs w:val="20"/>
              </w:rPr>
            </w:pPr>
            <w:r w:rsidRPr="006F4A95">
              <w:rPr>
                <w:sz w:val="20"/>
                <w:szCs w:val="20"/>
              </w:rPr>
              <w:t>N/A</w:t>
            </w:r>
          </w:p>
        </w:tc>
        <w:tc>
          <w:tcPr>
            <w:tcW w:w="1177" w:type="dxa"/>
            <w:shd w:val="pct5" w:color="000000" w:fill="FFFFFF"/>
            <w:vAlign w:val="bottom"/>
          </w:tcPr>
          <w:p w14:paraId="4373583A" w14:textId="77777777" w:rsidR="00171B1F" w:rsidRPr="006F4A95" w:rsidRDefault="00171B1F" w:rsidP="00595A4A">
            <w:pPr>
              <w:keepNext/>
              <w:jc w:val="center"/>
              <w:rPr>
                <w:i/>
                <w:iCs/>
                <w:sz w:val="20"/>
                <w:szCs w:val="20"/>
              </w:rPr>
            </w:pPr>
            <w:r w:rsidRPr="006F4A95">
              <w:rPr>
                <w:sz w:val="20"/>
                <w:szCs w:val="20"/>
              </w:rPr>
              <w:t>N/A</w:t>
            </w:r>
          </w:p>
        </w:tc>
        <w:tc>
          <w:tcPr>
            <w:tcW w:w="1595" w:type="dxa"/>
            <w:shd w:val="pct5" w:color="000000" w:fill="FFFFFF"/>
            <w:vAlign w:val="bottom"/>
          </w:tcPr>
          <w:p w14:paraId="3B0C8ADA" w14:textId="77777777" w:rsidR="00171B1F" w:rsidRPr="006F4A95" w:rsidRDefault="00171B1F" w:rsidP="00595A4A">
            <w:pPr>
              <w:keepNext/>
              <w:jc w:val="center"/>
              <w:rPr>
                <w:sz w:val="20"/>
                <w:szCs w:val="20"/>
              </w:rPr>
            </w:pPr>
            <w:r>
              <w:rPr>
                <w:sz w:val="20"/>
                <w:szCs w:val="20"/>
              </w:rPr>
              <w:t>N/A</w:t>
            </w:r>
          </w:p>
        </w:tc>
        <w:tc>
          <w:tcPr>
            <w:tcW w:w="1222" w:type="dxa"/>
            <w:shd w:val="pct5" w:color="000000" w:fill="FFFFFF"/>
            <w:vAlign w:val="bottom"/>
          </w:tcPr>
          <w:p w14:paraId="6B37A89B" w14:textId="77777777" w:rsidR="00171B1F" w:rsidRPr="006F4A95" w:rsidRDefault="00171B1F" w:rsidP="00595A4A">
            <w:pPr>
              <w:keepNext/>
              <w:jc w:val="center"/>
              <w:rPr>
                <w:i/>
                <w:iCs/>
                <w:sz w:val="20"/>
                <w:szCs w:val="20"/>
              </w:rPr>
            </w:pPr>
            <w:r w:rsidRPr="006F4A95">
              <w:rPr>
                <w:sz w:val="20"/>
                <w:szCs w:val="20"/>
              </w:rPr>
              <w:t>N/A</w:t>
            </w:r>
          </w:p>
        </w:tc>
        <w:tc>
          <w:tcPr>
            <w:tcW w:w="1425" w:type="dxa"/>
            <w:shd w:val="pct5" w:color="000000" w:fill="FFFFFF"/>
            <w:vAlign w:val="bottom"/>
          </w:tcPr>
          <w:p w14:paraId="514C333A" w14:textId="77777777" w:rsidR="00171B1F" w:rsidRPr="006F4A95" w:rsidRDefault="00171B1F" w:rsidP="00595A4A">
            <w:pPr>
              <w:keepNext/>
              <w:jc w:val="center"/>
              <w:rPr>
                <w:i/>
                <w:iCs/>
                <w:sz w:val="20"/>
                <w:szCs w:val="20"/>
              </w:rPr>
            </w:pPr>
            <w:r w:rsidRPr="006F4A95">
              <w:rPr>
                <w:i/>
                <w:iCs/>
                <w:sz w:val="20"/>
                <w:szCs w:val="20"/>
              </w:rPr>
              <w:t xml:space="preserve">Section </w:t>
            </w:r>
            <w:r>
              <w:rPr>
                <w:i/>
                <w:iCs/>
                <w:sz w:val="20"/>
                <w:szCs w:val="20"/>
              </w:rPr>
              <w:t>2.1</w:t>
            </w:r>
          </w:p>
        </w:tc>
      </w:tr>
      <w:tr w:rsidR="00171B1F" w:rsidRPr="00783DAC" w14:paraId="0C190BC5" w14:textId="77777777" w:rsidTr="00595A4A">
        <w:tc>
          <w:tcPr>
            <w:tcW w:w="1528" w:type="dxa"/>
            <w:shd w:val="pct20" w:color="000000" w:fill="FFFFFF"/>
            <w:vAlign w:val="bottom"/>
          </w:tcPr>
          <w:p w14:paraId="4672FAE8" w14:textId="77777777" w:rsidR="00171B1F" w:rsidRPr="001E4C31" w:rsidRDefault="00171B1F" w:rsidP="00595A4A">
            <w:pPr>
              <w:keepNext/>
              <w:jc w:val="center"/>
              <w:rPr>
                <w:b/>
                <w:bCs/>
                <w:sz w:val="20"/>
                <w:szCs w:val="20"/>
              </w:rPr>
            </w:pPr>
            <w:r w:rsidRPr="001E4C31">
              <w:rPr>
                <w:b/>
                <w:bCs/>
                <w:sz w:val="20"/>
                <w:szCs w:val="20"/>
              </w:rPr>
              <w:t>Gas Savings</w:t>
            </w:r>
          </w:p>
        </w:tc>
        <w:tc>
          <w:tcPr>
            <w:tcW w:w="1424" w:type="dxa"/>
            <w:shd w:val="pct20" w:color="000000" w:fill="FFFFFF"/>
            <w:vAlign w:val="bottom"/>
          </w:tcPr>
          <w:p w14:paraId="441060D6" w14:textId="77777777" w:rsidR="00171B1F" w:rsidRPr="006F4A95" w:rsidRDefault="00171B1F" w:rsidP="00595A4A">
            <w:pPr>
              <w:keepNext/>
              <w:jc w:val="center"/>
              <w:rPr>
                <w:sz w:val="20"/>
                <w:szCs w:val="20"/>
              </w:rPr>
            </w:pPr>
            <w:r>
              <w:rPr>
                <w:sz w:val="20"/>
                <w:szCs w:val="20"/>
              </w:rPr>
              <w:t>BT</w:t>
            </w:r>
          </w:p>
        </w:tc>
        <w:tc>
          <w:tcPr>
            <w:tcW w:w="1205" w:type="dxa"/>
            <w:shd w:val="pct20" w:color="000000" w:fill="FFFFFF"/>
            <w:vAlign w:val="bottom"/>
          </w:tcPr>
          <w:p w14:paraId="435FC151" w14:textId="77777777" w:rsidR="00171B1F" w:rsidRPr="006F4A95" w:rsidRDefault="00171B1F" w:rsidP="00595A4A">
            <w:pPr>
              <w:keepNext/>
              <w:jc w:val="center"/>
              <w:rPr>
                <w:sz w:val="20"/>
                <w:szCs w:val="20"/>
              </w:rPr>
            </w:pPr>
            <w:r>
              <w:rPr>
                <w:sz w:val="20"/>
                <w:szCs w:val="20"/>
              </w:rPr>
              <w:t>N/A</w:t>
            </w:r>
          </w:p>
        </w:tc>
        <w:tc>
          <w:tcPr>
            <w:tcW w:w="1177" w:type="dxa"/>
            <w:shd w:val="pct20" w:color="000000" w:fill="FFFFFF"/>
            <w:vAlign w:val="bottom"/>
          </w:tcPr>
          <w:p w14:paraId="4B881685" w14:textId="77777777" w:rsidR="00171B1F" w:rsidRPr="006F4A95" w:rsidRDefault="00171B1F" w:rsidP="00595A4A">
            <w:pPr>
              <w:keepNext/>
              <w:jc w:val="center"/>
              <w:rPr>
                <w:sz w:val="20"/>
                <w:szCs w:val="20"/>
              </w:rPr>
            </w:pPr>
            <w:r w:rsidRPr="006F4A95">
              <w:rPr>
                <w:sz w:val="20"/>
                <w:szCs w:val="20"/>
              </w:rPr>
              <w:t>N/A</w:t>
            </w:r>
          </w:p>
        </w:tc>
        <w:tc>
          <w:tcPr>
            <w:tcW w:w="1595" w:type="dxa"/>
            <w:shd w:val="pct20" w:color="000000" w:fill="FFFFFF"/>
          </w:tcPr>
          <w:p w14:paraId="3ED4BAD7" w14:textId="77777777" w:rsidR="00171B1F" w:rsidRPr="006F4A95" w:rsidRDefault="00171B1F" w:rsidP="00595A4A">
            <w:pPr>
              <w:keepNext/>
              <w:spacing w:before="240"/>
              <w:jc w:val="center"/>
              <w:rPr>
                <w:sz w:val="20"/>
                <w:szCs w:val="20"/>
              </w:rPr>
            </w:pPr>
            <w:r>
              <w:rPr>
                <w:sz w:val="20"/>
                <w:szCs w:val="20"/>
              </w:rPr>
              <w:t>61.67</w:t>
            </w:r>
          </w:p>
        </w:tc>
        <w:tc>
          <w:tcPr>
            <w:tcW w:w="1222" w:type="dxa"/>
            <w:shd w:val="pct20" w:color="000000" w:fill="FFFFFF"/>
            <w:vAlign w:val="bottom"/>
          </w:tcPr>
          <w:p w14:paraId="0210B1BC" w14:textId="77777777" w:rsidR="00171B1F" w:rsidRPr="006F4A95" w:rsidRDefault="00171B1F" w:rsidP="00595A4A">
            <w:pPr>
              <w:keepNext/>
              <w:jc w:val="center"/>
              <w:rPr>
                <w:sz w:val="20"/>
                <w:szCs w:val="20"/>
              </w:rPr>
            </w:pPr>
            <w:r>
              <w:rPr>
                <w:sz w:val="20"/>
                <w:szCs w:val="20"/>
              </w:rPr>
              <w:t>N/A</w:t>
            </w:r>
          </w:p>
        </w:tc>
        <w:tc>
          <w:tcPr>
            <w:tcW w:w="1425" w:type="dxa"/>
            <w:shd w:val="pct20" w:color="000000" w:fill="FFFFFF"/>
            <w:vAlign w:val="bottom"/>
          </w:tcPr>
          <w:p w14:paraId="557F34CA" w14:textId="77777777" w:rsidR="00171B1F" w:rsidRPr="006F4A95" w:rsidRDefault="00171B1F" w:rsidP="00595A4A">
            <w:pPr>
              <w:keepNext/>
              <w:jc w:val="center"/>
              <w:rPr>
                <w:i/>
                <w:iCs/>
                <w:sz w:val="20"/>
                <w:szCs w:val="20"/>
              </w:rPr>
            </w:pPr>
            <w:r>
              <w:rPr>
                <w:i/>
                <w:iCs/>
                <w:sz w:val="20"/>
                <w:szCs w:val="20"/>
              </w:rPr>
              <w:t>Section 2.3.2</w:t>
            </w:r>
          </w:p>
        </w:tc>
      </w:tr>
      <w:tr w:rsidR="00171B1F" w:rsidRPr="00783DAC" w14:paraId="0E1A6EFD" w14:textId="77777777" w:rsidTr="00595A4A">
        <w:tc>
          <w:tcPr>
            <w:tcW w:w="1528" w:type="dxa"/>
            <w:shd w:val="pct5" w:color="000000" w:fill="FFFFFF"/>
            <w:vAlign w:val="bottom"/>
          </w:tcPr>
          <w:p w14:paraId="37E53BA4" w14:textId="77777777" w:rsidR="00171B1F" w:rsidRPr="001E4C31" w:rsidRDefault="00171B1F" w:rsidP="00595A4A">
            <w:pPr>
              <w:keepNext/>
              <w:jc w:val="center"/>
              <w:rPr>
                <w:b/>
                <w:bCs/>
                <w:sz w:val="20"/>
                <w:szCs w:val="20"/>
              </w:rPr>
            </w:pPr>
            <w:r w:rsidRPr="001E4C31">
              <w:rPr>
                <w:b/>
                <w:bCs/>
                <w:sz w:val="20"/>
                <w:szCs w:val="20"/>
              </w:rPr>
              <w:t>Hours of operation</w:t>
            </w:r>
          </w:p>
        </w:tc>
        <w:tc>
          <w:tcPr>
            <w:tcW w:w="1424" w:type="dxa"/>
            <w:shd w:val="pct5" w:color="000000" w:fill="FFFFFF"/>
            <w:vAlign w:val="bottom"/>
          </w:tcPr>
          <w:p w14:paraId="702DC975" w14:textId="77777777" w:rsidR="00171B1F" w:rsidRPr="006F4A95" w:rsidRDefault="00171B1F" w:rsidP="00595A4A">
            <w:pPr>
              <w:keepNext/>
              <w:jc w:val="center"/>
              <w:rPr>
                <w:sz w:val="20"/>
                <w:szCs w:val="20"/>
              </w:rPr>
            </w:pPr>
            <w:r>
              <w:rPr>
                <w:sz w:val="20"/>
                <w:szCs w:val="20"/>
              </w:rPr>
              <w:t>N/A</w:t>
            </w:r>
          </w:p>
        </w:tc>
        <w:tc>
          <w:tcPr>
            <w:tcW w:w="1205" w:type="dxa"/>
            <w:shd w:val="pct5" w:color="000000" w:fill="FFFFFF"/>
            <w:vAlign w:val="bottom"/>
          </w:tcPr>
          <w:p w14:paraId="27968744" w14:textId="77777777" w:rsidR="00171B1F" w:rsidRPr="006F4A95" w:rsidRDefault="00171B1F" w:rsidP="00595A4A">
            <w:pPr>
              <w:keepNext/>
              <w:jc w:val="center"/>
              <w:rPr>
                <w:sz w:val="20"/>
                <w:szCs w:val="20"/>
              </w:rPr>
            </w:pPr>
            <w:r>
              <w:rPr>
                <w:sz w:val="20"/>
                <w:szCs w:val="20"/>
              </w:rPr>
              <w:t>8,760</w:t>
            </w:r>
          </w:p>
        </w:tc>
        <w:tc>
          <w:tcPr>
            <w:tcW w:w="1177" w:type="dxa"/>
            <w:shd w:val="pct5" w:color="000000" w:fill="FFFFFF"/>
            <w:vAlign w:val="bottom"/>
          </w:tcPr>
          <w:p w14:paraId="54CFF59F" w14:textId="77777777" w:rsidR="00171B1F" w:rsidRPr="006F4A95" w:rsidRDefault="00171B1F" w:rsidP="00595A4A">
            <w:pPr>
              <w:keepNext/>
              <w:jc w:val="center"/>
              <w:rPr>
                <w:sz w:val="20"/>
                <w:szCs w:val="20"/>
              </w:rPr>
            </w:pPr>
            <w:r w:rsidRPr="006F4A95">
              <w:rPr>
                <w:sz w:val="20"/>
                <w:szCs w:val="20"/>
              </w:rPr>
              <w:t>N/A</w:t>
            </w:r>
          </w:p>
        </w:tc>
        <w:tc>
          <w:tcPr>
            <w:tcW w:w="1595" w:type="dxa"/>
            <w:shd w:val="pct5" w:color="000000" w:fill="FFFFFF"/>
          </w:tcPr>
          <w:p w14:paraId="490EBE43" w14:textId="77777777" w:rsidR="00171B1F" w:rsidRDefault="00171B1F" w:rsidP="00595A4A">
            <w:pPr>
              <w:keepNext/>
              <w:spacing w:before="240"/>
              <w:jc w:val="center"/>
              <w:rPr>
                <w:sz w:val="20"/>
                <w:szCs w:val="20"/>
              </w:rPr>
            </w:pPr>
            <w:r>
              <w:rPr>
                <w:sz w:val="20"/>
                <w:szCs w:val="20"/>
              </w:rPr>
              <w:t>N/A</w:t>
            </w:r>
          </w:p>
        </w:tc>
        <w:tc>
          <w:tcPr>
            <w:tcW w:w="1222" w:type="dxa"/>
            <w:shd w:val="pct5" w:color="000000" w:fill="FFFFFF"/>
            <w:vAlign w:val="bottom"/>
          </w:tcPr>
          <w:p w14:paraId="55A5E096" w14:textId="77777777" w:rsidR="00171B1F" w:rsidRPr="006F4A95" w:rsidRDefault="00171B1F" w:rsidP="00595A4A">
            <w:pPr>
              <w:keepNext/>
              <w:jc w:val="center"/>
              <w:rPr>
                <w:sz w:val="20"/>
                <w:szCs w:val="20"/>
              </w:rPr>
            </w:pPr>
            <w:r>
              <w:rPr>
                <w:sz w:val="20"/>
                <w:szCs w:val="20"/>
              </w:rPr>
              <w:t>8,760</w:t>
            </w:r>
          </w:p>
        </w:tc>
        <w:tc>
          <w:tcPr>
            <w:tcW w:w="1425" w:type="dxa"/>
            <w:shd w:val="pct5" w:color="000000" w:fill="FFFFFF"/>
            <w:vAlign w:val="bottom"/>
          </w:tcPr>
          <w:p w14:paraId="57A5C8EF" w14:textId="77777777" w:rsidR="00171B1F" w:rsidRPr="006F4A95" w:rsidRDefault="00171B1F" w:rsidP="00595A4A">
            <w:pPr>
              <w:keepNext/>
              <w:jc w:val="center"/>
              <w:rPr>
                <w:i/>
                <w:iCs/>
                <w:sz w:val="20"/>
                <w:szCs w:val="20"/>
              </w:rPr>
            </w:pPr>
            <w:r w:rsidRPr="006F4A95">
              <w:rPr>
                <w:i/>
                <w:iCs/>
                <w:sz w:val="20"/>
                <w:szCs w:val="20"/>
              </w:rPr>
              <w:t>Section 1.4.</w:t>
            </w:r>
            <w:r>
              <w:rPr>
                <w:i/>
                <w:iCs/>
                <w:sz w:val="20"/>
                <w:szCs w:val="20"/>
              </w:rPr>
              <w:t>4</w:t>
            </w:r>
          </w:p>
        </w:tc>
      </w:tr>
      <w:tr w:rsidR="00171B1F" w:rsidRPr="00783DAC" w14:paraId="4E9D8C6B" w14:textId="77777777" w:rsidTr="00595A4A">
        <w:tc>
          <w:tcPr>
            <w:tcW w:w="1528" w:type="dxa"/>
            <w:shd w:val="pct20" w:color="000000" w:fill="FFFFFF"/>
            <w:vAlign w:val="bottom"/>
          </w:tcPr>
          <w:p w14:paraId="2720A48C" w14:textId="77777777" w:rsidR="00171B1F" w:rsidRPr="001E4C31" w:rsidRDefault="00171B1F" w:rsidP="00595A4A">
            <w:pPr>
              <w:keepNext/>
              <w:jc w:val="center"/>
              <w:rPr>
                <w:b/>
                <w:bCs/>
                <w:sz w:val="20"/>
                <w:szCs w:val="20"/>
              </w:rPr>
            </w:pPr>
            <w:r w:rsidRPr="001E4C31">
              <w:rPr>
                <w:b/>
                <w:bCs/>
                <w:sz w:val="20"/>
                <w:szCs w:val="20"/>
              </w:rPr>
              <w:t xml:space="preserve">Full Cost </w:t>
            </w:r>
          </w:p>
        </w:tc>
        <w:tc>
          <w:tcPr>
            <w:tcW w:w="1424" w:type="dxa"/>
            <w:shd w:val="pct20" w:color="000000" w:fill="FFFFFF"/>
            <w:vAlign w:val="bottom"/>
          </w:tcPr>
          <w:p w14:paraId="2A555106" w14:textId="77777777" w:rsidR="00171B1F" w:rsidRPr="006F4A95" w:rsidRDefault="00171B1F" w:rsidP="00595A4A">
            <w:pPr>
              <w:keepNext/>
              <w:jc w:val="center"/>
              <w:rPr>
                <w:sz w:val="20"/>
                <w:szCs w:val="20"/>
              </w:rPr>
            </w:pPr>
            <w:r>
              <w:rPr>
                <w:sz w:val="20"/>
                <w:szCs w:val="20"/>
              </w:rPr>
              <w:t>ROB, NC</w:t>
            </w:r>
          </w:p>
        </w:tc>
        <w:tc>
          <w:tcPr>
            <w:tcW w:w="1205" w:type="dxa"/>
            <w:shd w:val="pct20" w:color="000000" w:fill="FFFFFF"/>
            <w:vAlign w:val="bottom"/>
          </w:tcPr>
          <w:p w14:paraId="26121591" w14:textId="61932970" w:rsidR="00171B1F" w:rsidRPr="006F4A95" w:rsidRDefault="00171B1F" w:rsidP="00467CF5">
            <w:pPr>
              <w:keepNext/>
              <w:jc w:val="center"/>
              <w:rPr>
                <w:sz w:val="20"/>
                <w:szCs w:val="20"/>
              </w:rPr>
            </w:pPr>
            <w:r>
              <w:rPr>
                <w:sz w:val="20"/>
                <w:szCs w:val="20"/>
              </w:rPr>
              <w:t>$42</w:t>
            </w:r>
            <w:r w:rsidR="00467CF5">
              <w:rPr>
                <w:sz w:val="20"/>
                <w:szCs w:val="20"/>
              </w:rPr>
              <w:t>8</w:t>
            </w:r>
          </w:p>
        </w:tc>
        <w:tc>
          <w:tcPr>
            <w:tcW w:w="1177" w:type="dxa"/>
            <w:shd w:val="pct20" w:color="000000" w:fill="FFFFFF"/>
            <w:vAlign w:val="bottom"/>
          </w:tcPr>
          <w:p w14:paraId="1ED232F8" w14:textId="77777777" w:rsidR="00171B1F" w:rsidRPr="006F4A95" w:rsidRDefault="00171B1F" w:rsidP="00595A4A">
            <w:pPr>
              <w:keepNext/>
              <w:jc w:val="center"/>
              <w:rPr>
                <w:sz w:val="20"/>
                <w:szCs w:val="20"/>
              </w:rPr>
            </w:pPr>
            <w:r w:rsidRPr="006F4A95">
              <w:rPr>
                <w:sz w:val="20"/>
                <w:szCs w:val="20"/>
              </w:rPr>
              <w:t>N/A</w:t>
            </w:r>
          </w:p>
        </w:tc>
        <w:tc>
          <w:tcPr>
            <w:tcW w:w="1595" w:type="dxa"/>
            <w:shd w:val="pct20" w:color="000000" w:fill="FFFFFF"/>
          </w:tcPr>
          <w:p w14:paraId="00FA1F07" w14:textId="77777777" w:rsidR="00171B1F" w:rsidRPr="006F4A95" w:rsidRDefault="00171B1F" w:rsidP="00595A4A">
            <w:pPr>
              <w:keepNext/>
              <w:jc w:val="center"/>
              <w:rPr>
                <w:sz w:val="20"/>
                <w:szCs w:val="20"/>
              </w:rPr>
            </w:pPr>
            <w:r>
              <w:rPr>
                <w:sz w:val="20"/>
                <w:szCs w:val="20"/>
              </w:rPr>
              <w:t>N/A</w:t>
            </w:r>
          </w:p>
        </w:tc>
        <w:tc>
          <w:tcPr>
            <w:tcW w:w="1222" w:type="dxa"/>
            <w:shd w:val="pct20" w:color="000000" w:fill="FFFFFF"/>
            <w:vAlign w:val="bottom"/>
          </w:tcPr>
          <w:p w14:paraId="1684F53C" w14:textId="35AF8179" w:rsidR="00171B1F" w:rsidRPr="006F4A95" w:rsidRDefault="00171B1F" w:rsidP="00467CF5">
            <w:pPr>
              <w:keepNext/>
              <w:jc w:val="center"/>
              <w:rPr>
                <w:sz w:val="20"/>
                <w:szCs w:val="20"/>
              </w:rPr>
            </w:pPr>
            <w:r>
              <w:rPr>
                <w:sz w:val="20"/>
                <w:szCs w:val="20"/>
              </w:rPr>
              <w:t>$2,23</w:t>
            </w:r>
            <w:r w:rsidR="00467CF5">
              <w:rPr>
                <w:sz w:val="20"/>
                <w:szCs w:val="20"/>
              </w:rPr>
              <w:t>6</w:t>
            </w:r>
          </w:p>
        </w:tc>
        <w:tc>
          <w:tcPr>
            <w:tcW w:w="1425" w:type="dxa"/>
            <w:shd w:val="pct20" w:color="000000" w:fill="FFFFFF"/>
            <w:vAlign w:val="bottom"/>
          </w:tcPr>
          <w:p w14:paraId="05C0C04A" w14:textId="77777777" w:rsidR="00171B1F" w:rsidRPr="006F4A95" w:rsidRDefault="00171B1F" w:rsidP="00595A4A">
            <w:pPr>
              <w:keepNext/>
              <w:jc w:val="center"/>
              <w:rPr>
                <w:i/>
                <w:iCs/>
                <w:sz w:val="20"/>
                <w:szCs w:val="20"/>
              </w:rPr>
            </w:pPr>
            <w:r>
              <w:rPr>
                <w:i/>
                <w:iCs/>
                <w:sz w:val="20"/>
                <w:szCs w:val="20"/>
              </w:rPr>
              <w:t>Sections 4.1, 4.2</w:t>
            </w:r>
          </w:p>
        </w:tc>
      </w:tr>
      <w:tr w:rsidR="00171B1F" w:rsidRPr="00783DAC" w14:paraId="6A48B7A5" w14:textId="77777777" w:rsidTr="00595A4A">
        <w:tc>
          <w:tcPr>
            <w:tcW w:w="1528" w:type="dxa"/>
            <w:shd w:val="pct5" w:color="000000" w:fill="FFFFFF"/>
            <w:vAlign w:val="bottom"/>
          </w:tcPr>
          <w:p w14:paraId="0D20C98A" w14:textId="77777777" w:rsidR="00171B1F" w:rsidRPr="001E4C31" w:rsidRDefault="00171B1F" w:rsidP="00595A4A">
            <w:pPr>
              <w:keepNext/>
              <w:jc w:val="center"/>
              <w:rPr>
                <w:b/>
                <w:bCs/>
                <w:sz w:val="20"/>
                <w:szCs w:val="20"/>
              </w:rPr>
            </w:pPr>
            <w:r w:rsidRPr="001E4C31">
              <w:rPr>
                <w:b/>
                <w:bCs/>
                <w:sz w:val="20"/>
                <w:szCs w:val="20"/>
              </w:rPr>
              <w:t>Incremental Cost</w:t>
            </w:r>
          </w:p>
        </w:tc>
        <w:tc>
          <w:tcPr>
            <w:tcW w:w="1424" w:type="dxa"/>
            <w:shd w:val="pct5" w:color="000000" w:fill="FFFFFF"/>
            <w:vAlign w:val="bottom"/>
          </w:tcPr>
          <w:p w14:paraId="3DE07B10" w14:textId="77777777" w:rsidR="00171B1F" w:rsidRPr="006F4A95" w:rsidRDefault="00171B1F" w:rsidP="00595A4A">
            <w:pPr>
              <w:keepNext/>
              <w:jc w:val="center"/>
              <w:rPr>
                <w:sz w:val="20"/>
                <w:szCs w:val="20"/>
              </w:rPr>
            </w:pPr>
            <w:r>
              <w:rPr>
                <w:sz w:val="20"/>
                <w:szCs w:val="20"/>
              </w:rPr>
              <w:t>ROB, NC</w:t>
            </w:r>
          </w:p>
        </w:tc>
        <w:tc>
          <w:tcPr>
            <w:tcW w:w="1205" w:type="dxa"/>
            <w:shd w:val="pct5" w:color="000000" w:fill="FFFFFF"/>
            <w:vAlign w:val="bottom"/>
          </w:tcPr>
          <w:p w14:paraId="67DDFD09" w14:textId="77777777" w:rsidR="00171B1F" w:rsidRPr="006F4A95" w:rsidRDefault="00171B1F" w:rsidP="00595A4A">
            <w:pPr>
              <w:keepNext/>
              <w:jc w:val="center"/>
              <w:rPr>
                <w:sz w:val="20"/>
                <w:szCs w:val="20"/>
              </w:rPr>
            </w:pPr>
            <w:r>
              <w:rPr>
                <w:sz w:val="20"/>
                <w:szCs w:val="20"/>
              </w:rPr>
              <w:t>N/A</w:t>
            </w:r>
          </w:p>
        </w:tc>
        <w:tc>
          <w:tcPr>
            <w:tcW w:w="1177" w:type="dxa"/>
            <w:shd w:val="pct5" w:color="000000" w:fill="FFFFFF"/>
            <w:vAlign w:val="bottom"/>
          </w:tcPr>
          <w:p w14:paraId="4A413582" w14:textId="77777777" w:rsidR="00171B1F" w:rsidRPr="006F4A95" w:rsidRDefault="00171B1F" w:rsidP="00595A4A">
            <w:pPr>
              <w:keepNext/>
              <w:jc w:val="center"/>
              <w:rPr>
                <w:sz w:val="20"/>
                <w:szCs w:val="20"/>
              </w:rPr>
            </w:pPr>
            <w:r w:rsidRPr="006F4A95">
              <w:rPr>
                <w:sz w:val="20"/>
                <w:szCs w:val="20"/>
              </w:rPr>
              <w:t>N/A</w:t>
            </w:r>
          </w:p>
        </w:tc>
        <w:tc>
          <w:tcPr>
            <w:tcW w:w="1595" w:type="dxa"/>
            <w:shd w:val="pct5" w:color="000000" w:fill="FFFFFF"/>
          </w:tcPr>
          <w:p w14:paraId="42AEA401" w14:textId="03E93C1E" w:rsidR="00171B1F" w:rsidRPr="006F4A95" w:rsidRDefault="00171B1F" w:rsidP="00467CF5">
            <w:pPr>
              <w:keepNext/>
              <w:spacing w:before="240"/>
              <w:jc w:val="center"/>
              <w:rPr>
                <w:sz w:val="20"/>
                <w:szCs w:val="20"/>
              </w:rPr>
            </w:pPr>
            <w:r>
              <w:rPr>
                <w:sz w:val="20"/>
                <w:szCs w:val="20"/>
              </w:rPr>
              <w:t>$1,80</w:t>
            </w:r>
            <w:r w:rsidR="00467CF5">
              <w:rPr>
                <w:sz w:val="20"/>
                <w:szCs w:val="20"/>
              </w:rPr>
              <w:t>8</w:t>
            </w:r>
          </w:p>
        </w:tc>
        <w:tc>
          <w:tcPr>
            <w:tcW w:w="1222" w:type="dxa"/>
            <w:shd w:val="pct5" w:color="000000" w:fill="FFFFFF"/>
            <w:vAlign w:val="bottom"/>
          </w:tcPr>
          <w:p w14:paraId="40D683CB" w14:textId="77777777" w:rsidR="00171B1F" w:rsidRPr="006F4A95" w:rsidRDefault="00171B1F" w:rsidP="00595A4A">
            <w:pPr>
              <w:keepNext/>
              <w:jc w:val="center"/>
              <w:rPr>
                <w:sz w:val="20"/>
                <w:szCs w:val="20"/>
              </w:rPr>
            </w:pPr>
            <w:r>
              <w:rPr>
                <w:sz w:val="20"/>
                <w:szCs w:val="20"/>
              </w:rPr>
              <w:t>N/A</w:t>
            </w:r>
          </w:p>
        </w:tc>
        <w:tc>
          <w:tcPr>
            <w:tcW w:w="1425" w:type="dxa"/>
            <w:shd w:val="pct5" w:color="000000" w:fill="FFFFFF"/>
            <w:vAlign w:val="bottom"/>
          </w:tcPr>
          <w:p w14:paraId="008ADCE4" w14:textId="77777777" w:rsidR="00171B1F" w:rsidRPr="006F4A95" w:rsidRDefault="00171B1F" w:rsidP="00595A4A">
            <w:pPr>
              <w:keepNext/>
              <w:jc w:val="center"/>
              <w:rPr>
                <w:i/>
                <w:iCs/>
                <w:sz w:val="20"/>
                <w:szCs w:val="20"/>
              </w:rPr>
            </w:pPr>
            <w:r>
              <w:rPr>
                <w:i/>
                <w:iCs/>
                <w:sz w:val="20"/>
                <w:szCs w:val="20"/>
              </w:rPr>
              <w:t>Section 4.3.2</w:t>
            </w:r>
          </w:p>
        </w:tc>
      </w:tr>
      <w:tr w:rsidR="00171B1F" w:rsidRPr="00783DAC" w14:paraId="4E280A37" w14:textId="77777777" w:rsidTr="00595A4A">
        <w:tc>
          <w:tcPr>
            <w:tcW w:w="1528" w:type="dxa"/>
            <w:shd w:val="pct20" w:color="000000" w:fill="FFFFFF"/>
            <w:vAlign w:val="bottom"/>
          </w:tcPr>
          <w:p w14:paraId="02BA2437" w14:textId="77777777" w:rsidR="00171B1F" w:rsidRPr="001E4C31" w:rsidRDefault="00171B1F" w:rsidP="00595A4A">
            <w:pPr>
              <w:keepNext/>
              <w:jc w:val="center"/>
              <w:rPr>
                <w:b/>
                <w:bCs/>
                <w:sz w:val="20"/>
                <w:szCs w:val="20"/>
              </w:rPr>
            </w:pPr>
            <w:r w:rsidRPr="001E4C31">
              <w:rPr>
                <w:b/>
                <w:bCs/>
                <w:sz w:val="20"/>
                <w:szCs w:val="20"/>
              </w:rPr>
              <w:t>EUL /RUL</w:t>
            </w:r>
          </w:p>
        </w:tc>
        <w:tc>
          <w:tcPr>
            <w:tcW w:w="1424" w:type="dxa"/>
            <w:shd w:val="pct20" w:color="000000" w:fill="FFFFFF"/>
            <w:vAlign w:val="bottom"/>
          </w:tcPr>
          <w:p w14:paraId="3A0C06CE" w14:textId="77777777" w:rsidR="00171B1F" w:rsidRPr="006F4A95" w:rsidRDefault="00171B1F" w:rsidP="00595A4A">
            <w:pPr>
              <w:keepNext/>
              <w:jc w:val="center"/>
              <w:rPr>
                <w:sz w:val="20"/>
                <w:szCs w:val="20"/>
              </w:rPr>
            </w:pPr>
            <w:r>
              <w:rPr>
                <w:sz w:val="20"/>
                <w:szCs w:val="20"/>
              </w:rPr>
              <w:t>ROB, NC</w:t>
            </w:r>
          </w:p>
        </w:tc>
        <w:tc>
          <w:tcPr>
            <w:tcW w:w="1205" w:type="dxa"/>
            <w:shd w:val="pct20" w:color="000000" w:fill="FFFFFF"/>
            <w:vAlign w:val="bottom"/>
          </w:tcPr>
          <w:p w14:paraId="7A6DE8D9" w14:textId="77777777" w:rsidR="00171B1F" w:rsidRPr="006F4A95" w:rsidRDefault="00171B1F" w:rsidP="00595A4A">
            <w:pPr>
              <w:keepNext/>
              <w:jc w:val="center"/>
              <w:rPr>
                <w:sz w:val="20"/>
                <w:szCs w:val="20"/>
              </w:rPr>
            </w:pPr>
            <w:r>
              <w:rPr>
                <w:sz w:val="20"/>
                <w:szCs w:val="20"/>
              </w:rPr>
              <w:t>11</w:t>
            </w:r>
          </w:p>
        </w:tc>
        <w:tc>
          <w:tcPr>
            <w:tcW w:w="1177" w:type="dxa"/>
            <w:shd w:val="pct20" w:color="000000" w:fill="FFFFFF"/>
            <w:vAlign w:val="bottom"/>
          </w:tcPr>
          <w:p w14:paraId="658ABFC5" w14:textId="77777777" w:rsidR="00171B1F" w:rsidRPr="006F4A95" w:rsidRDefault="00171B1F" w:rsidP="00595A4A">
            <w:pPr>
              <w:keepNext/>
              <w:jc w:val="center"/>
              <w:rPr>
                <w:sz w:val="20"/>
                <w:szCs w:val="20"/>
              </w:rPr>
            </w:pPr>
            <w:r w:rsidRPr="006F4A95">
              <w:rPr>
                <w:sz w:val="20"/>
                <w:szCs w:val="20"/>
              </w:rPr>
              <w:t>N/A</w:t>
            </w:r>
          </w:p>
        </w:tc>
        <w:tc>
          <w:tcPr>
            <w:tcW w:w="1595" w:type="dxa"/>
            <w:shd w:val="pct20" w:color="000000" w:fill="FFFFFF"/>
          </w:tcPr>
          <w:p w14:paraId="16EBDAFC" w14:textId="77777777" w:rsidR="00171B1F" w:rsidRPr="006F4A95" w:rsidRDefault="00171B1F" w:rsidP="00595A4A">
            <w:pPr>
              <w:keepNext/>
              <w:jc w:val="center"/>
              <w:rPr>
                <w:sz w:val="20"/>
                <w:szCs w:val="20"/>
              </w:rPr>
            </w:pPr>
            <w:r>
              <w:rPr>
                <w:sz w:val="20"/>
                <w:szCs w:val="20"/>
              </w:rPr>
              <w:t>N/A</w:t>
            </w:r>
          </w:p>
        </w:tc>
        <w:tc>
          <w:tcPr>
            <w:tcW w:w="1222" w:type="dxa"/>
            <w:shd w:val="pct20" w:color="000000" w:fill="FFFFFF"/>
            <w:vAlign w:val="bottom"/>
          </w:tcPr>
          <w:p w14:paraId="713CB708" w14:textId="77777777" w:rsidR="00171B1F" w:rsidRPr="006F4A95" w:rsidRDefault="00171B1F" w:rsidP="00595A4A">
            <w:pPr>
              <w:keepNext/>
              <w:jc w:val="center"/>
              <w:rPr>
                <w:sz w:val="20"/>
                <w:szCs w:val="20"/>
              </w:rPr>
            </w:pPr>
            <w:r>
              <w:rPr>
                <w:sz w:val="20"/>
                <w:szCs w:val="20"/>
              </w:rPr>
              <w:t>20</w:t>
            </w:r>
          </w:p>
        </w:tc>
        <w:tc>
          <w:tcPr>
            <w:tcW w:w="1425" w:type="dxa"/>
            <w:shd w:val="pct20" w:color="000000" w:fill="FFFFFF"/>
            <w:vAlign w:val="bottom"/>
          </w:tcPr>
          <w:p w14:paraId="4146A4AB" w14:textId="77777777" w:rsidR="00171B1F" w:rsidRPr="006F4A95" w:rsidRDefault="00171B1F" w:rsidP="00595A4A">
            <w:pPr>
              <w:keepNext/>
              <w:jc w:val="center"/>
              <w:rPr>
                <w:i/>
                <w:iCs/>
                <w:sz w:val="20"/>
                <w:szCs w:val="20"/>
              </w:rPr>
            </w:pPr>
            <w:r>
              <w:rPr>
                <w:i/>
                <w:iCs/>
                <w:sz w:val="20"/>
                <w:szCs w:val="20"/>
              </w:rPr>
              <w:t>Section 1.4.1</w:t>
            </w:r>
          </w:p>
        </w:tc>
      </w:tr>
      <w:tr w:rsidR="00171B1F" w:rsidRPr="00783DAC" w14:paraId="126B5486" w14:textId="77777777" w:rsidTr="00595A4A">
        <w:tc>
          <w:tcPr>
            <w:tcW w:w="1528" w:type="dxa"/>
            <w:shd w:val="pct5" w:color="000000" w:fill="FFFFFF"/>
            <w:vAlign w:val="bottom"/>
          </w:tcPr>
          <w:p w14:paraId="711CAE81" w14:textId="77777777" w:rsidR="00171B1F" w:rsidRPr="001E4C31" w:rsidRDefault="00171B1F" w:rsidP="00595A4A">
            <w:pPr>
              <w:keepNext/>
              <w:jc w:val="center"/>
              <w:rPr>
                <w:b/>
                <w:bCs/>
                <w:sz w:val="20"/>
                <w:szCs w:val="20"/>
              </w:rPr>
            </w:pPr>
            <w:r w:rsidRPr="001E4C31">
              <w:rPr>
                <w:b/>
                <w:bCs/>
                <w:sz w:val="20"/>
                <w:szCs w:val="20"/>
              </w:rPr>
              <w:t>NTG</w:t>
            </w:r>
          </w:p>
        </w:tc>
        <w:tc>
          <w:tcPr>
            <w:tcW w:w="1424" w:type="dxa"/>
            <w:shd w:val="pct5" w:color="000000" w:fill="FFFFFF"/>
            <w:vAlign w:val="bottom"/>
          </w:tcPr>
          <w:p w14:paraId="745F727C" w14:textId="77777777" w:rsidR="00171B1F" w:rsidRPr="006F4A95" w:rsidRDefault="00171B1F" w:rsidP="00595A4A">
            <w:pPr>
              <w:keepNext/>
              <w:jc w:val="center"/>
              <w:rPr>
                <w:sz w:val="20"/>
                <w:szCs w:val="20"/>
              </w:rPr>
            </w:pPr>
            <w:r>
              <w:rPr>
                <w:sz w:val="20"/>
                <w:szCs w:val="20"/>
              </w:rPr>
              <w:t>One</w:t>
            </w:r>
          </w:p>
        </w:tc>
        <w:tc>
          <w:tcPr>
            <w:tcW w:w="1205" w:type="dxa"/>
            <w:shd w:val="pct5" w:color="000000" w:fill="FFFFFF"/>
            <w:vAlign w:val="bottom"/>
          </w:tcPr>
          <w:p w14:paraId="0CB80758" w14:textId="77777777" w:rsidR="00171B1F" w:rsidRPr="006F4A95" w:rsidRDefault="00171B1F" w:rsidP="00595A4A">
            <w:pPr>
              <w:keepNext/>
              <w:jc w:val="center"/>
              <w:rPr>
                <w:sz w:val="20"/>
                <w:szCs w:val="20"/>
              </w:rPr>
            </w:pPr>
            <w:r>
              <w:rPr>
                <w:sz w:val="20"/>
                <w:szCs w:val="20"/>
              </w:rPr>
              <w:t>N/A</w:t>
            </w:r>
          </w:p>
        </w:tc>
        <w:tc>
          <w:tcPr>
            <w:tcW w:w="1177" w:type="dxa"/>
            <w:shd w:val="pct5" w:color="000000" w:fill="FFFFFF"/>
            <w:vAlign w:val="bottom"/>
          </w:tcPr>
          <w:p w14:paraId="0AFE7E08" w14:textId="77777777" w:rsidR="00171B1F" w:rsidRPr="006F4A95" w:rsidRDefault="00171B1F" w:rsidP="00595A4A">
            <w:pPr>
              <w:keepNext/>
              <w:jc w:val="center"/>
              <w:rPr>
                <w:sz w:val="20"/>
                <w:szCs w:val="20"/>
              </w:rPr>
            </w:pPr>
            <w:r w:rsidRPr="006F4A95">
              <w:rPr>
                <w:sz w:val="20"/>
                <w:szCs w:val="20"/>
              </w:rPr>
              <w:t>N/A</w:t>
            </w:r>
          </w:p>
        </w:tc>
        <w:tc>
          <w:tcPr>
            <w:tcW w:w="1595" w:type="dxa"/>
            <w:shd w:val="pct5" w:color="000000" w:fill="FFFFFF"/>
          </w:tcPr>
          <w:p w14:paraId="6035C22F" w14:textId="77777777" w:rsidR="00171B1F" w:rsidRPr="006F4A95" w:rsidRDefault="00171B1F" w:rsidP="00595A4A">
            <w:pPr>
              <w:keepNext/>
              <w:jc w:val="center"/>
              <w:rPr>
                <w:sz w:val="20"/>
                <w:szCs w:val="20"/>
              </w:rPr>
            </w:pPr>
            <w:r>
              <w:rPr>
                <w:sz w:val="20"/>
                <w:szCs w:val="20"/>
              </w:rPr>
              <w:t>N/A</w:t>
            </w:r>
          </w:p>
        </w:tc>
        <w:tc>
          <w:tcPr>
            <w:tcW w:w="1222" w:type="dxa"/>
            <w:shd w:val="pct5" w:color="000000" w:fill="FFFFFF"/>
            <w:vAlign w:val="bottom"/>
          </w:tcPr>
          <w:p w14:paraId="096777A5" w14:textId="77777777" w:rsidR="00171B1F" w:rsidRPr="006F4A95" w:rsidRDefault="00171B1F" w:rsidP="00595A4A">
            <w:pPr>
              <w:keepNext/>
              <w:jc w:val="center"/>
              <w:rPr>
                <w:sz w:val="20"/>
                <w:szCs w:val="20"/>
              </w:rPr>
            </w:pPr>
            <w:r>
              <w:rPr>
                <w:sz w:val="20"/>
                <w:szCs w:val="20"/>
              </w:rPr>
              <w:t>0.70</w:t>
            </w:r>
          </w:p>
        </w:tc>
        <w:tc>
          <w:tcPr>
            <w:tcW w:w="1425" w:type="dxa"/>
            <w:shd w:val="pct5" w:color="000000" w:fill="FFFFFF"/>
            <w:vAlign w:val="bottom"/>
          </w:tcPr>
          <w:p w14:paraId="61659E00" w14:textId="77777777" w:rsidR="00171B1F" w:rsidRPr="006F4A95" w:rsidRDefault="00171B1F" w:rsidP="00595A4A">
            <w:pPr>
              <w:keepNext/>
              <w:jc w:val="center"/>
              <w:rPr>
                <w:i/>
                <w:iCs/>
                <w:sz w:val="20"/>
                <w:szCs w:val="20"/>
              </w:rPr>
            </w:pPr>
            <w:r>
              <w:rPr>
                <w:i/>
                <w:iCs/>
                <w:sz w:val="20"/>
                <w:szCs w:val="20"/>
              </w:rPr>
              <w:t>Section 1.4.1</w:t>
            </w:r>
          </w:p>
        </w:tc>
      </w:tr>
      <w:tr w:rsidR="00171B1F" w:rsidRPr="00783DAC" w14:paraId="004212D8" w14:textId="77777777" w:rsidTr="00595A4A">
        <w:tc>
          <w:tcPr>
            <w:tcW w:w="1528" w:type="dxa"/>
            <w:shd w:val="pct20" w:color="000000" w:fill="FFFFFF"/>
            <w:vAlign w:val="bottom"/>
          </w:tcPr>
          <w:p w14:paraId="3A964916" w14:textId="77777777" w:rsidR="00171B1F" w:rsidRPr="001E4C31" w:rsidRDefault="00171B1F" w:rsidP="00595A4A">
            <w:pPr>
              <w:keepNext/>
              <w:jc w:val="center"/>
              <w:rPr>
                <w:b/>
                <w:bCs/>
                <w:sz w:val="20"/>
                <w:szCs w:val="20"/>
              </w:rPr>
            </w:pPr>
            <w:r w:rsidRPr="001E4C31">
              <w:rPr>
                <w:b/>
                <w:bCs/>
                <w:sz w:val="20"/>
                <w:szCs w:val="20"/>
              </w:rPr>
              <w:t>ISR</w:t>
            </w:r>
          </w:p>
        </w:tc>
        <w:tc>
          <w:tcPr>
            <w:tcW w:w="1424" w:type="dxa"/>
            <w:shd w:val="pct20" w:color="000000" w:fill="FFFFFF"/>
            <w:vAlign w:val="bottom"/>
          </w:tcPr>
          <w:p w14:paraId="327E9182" w14:textId="77777777" w:rsidR="00171B1F" w:rsidRPr="006F4A95" w:rsidRDefault="00171B1F" w:rsidP="00595A4A">
            <w:pPr>
              <w:keepNext/>
              <w:jc w:val="center"/>
              <w:rPr>
                <w:sz w:val="20"/>
                <w:szCs w:val="20"/>
              </w:rPr>
            </w:pPr>
            <w:r>
              <w:rPr>
                <w:sz w:val="20"/>
                <w:szCs w:val="20"/>
              </w:rPr>
              <w:t>No</w:t>
            </w:r>
            <w:r w:rsidRPr="006F4A95">
              <w:rPr>
                <w:sz w:val="20"/>
                <w:szCs w:val="20"/>
              </w:rPr>
              <w:t xml:space="preserve"> </w:t>
            </w:r>
          </w:p>
        </w:tc>
        <w:tc>
          <w:tcPr>
            <w:tcW w:w="1205" w:type="dxa"/>
            <w:shd w:val="pct20" w:color="000000" w:fill="FFFFFF"/>
            <w:vAlign w:val="bottom"/>
          </w:tcPr>
          <w:p w14:paraId="3CA0EAC3" w14:textId="77777777" w:rsidR="00171B1F" w:rsidRPr="006F4A95" w:rsidRDefault="00171B1F" w:rsidP="00595A4A">
            <w:pPr>
              <w:keepNext/>
              <w:jc w:val="center"/>
              <w:rPr>
                <w:sz w:val="20"/>
                <w:szCs w:val="20"/>
              </w:rPr>
            </w:pPr>
            <w:r>
              <w:rPr>
                <w:sz w:val="20"/>
                <w:szCs w:val="20"/>
              </w:rPr>
              <w:t>N/A</w:t>
            </w:r>
          </w:p>
        </w:tc>
        <w:tc>
          <w:tcPr>
            <w:tcW w:w="1177" w:type="dxa"/>
            <w:shd w:val="pct20" w:color="000000" w:fill="FFFFFF"/>
            <w:vAlign w:val="bottom"/>
          </w:tcPr>
          <w:p w14:paraId="045B2012" w14:textId="77777777" w:rsidR="00171B1F" w:rsidRPr="006F4A95" w:rsidRDefault="00171B1F" w:rsidP="00595A4A">
            <w:pPr>
              <w:keepNext/>
              <w:jc w:val="center"/>
              <w:rPr>
                <w:sz w:val="20"/>
                <w:szCs w:val="20"/>
              </w:rPr>
            </w:pPr>
            <w:r w:rsidRPr="006F4A95">
              <w:rPr>
                <w:sz w:val="20"/>
                <w:szCs w:val="20"/>
              </w:rPr>
              <w:t>N/A</w:t>
            </w:r>
          </w:p>
        </w:tc>
        <w:tc>
          <w:tcPr>
            <w:tcW w:w="1595" w:type="dxa"/>
            <w:shd w:val="pct20" w:color="000000" w:fill="FFFFFF"/>
          </w:tcPr>
          <w:p w14:paraId="36EA153A" w14:textId="77777777" w:rsidR="00171B1F" w:rsidRPr="006F4A95" w:rsidRDefault="00171B1F" w:rsidP="00595A4A">
            <w:pPr>
              <w:keepNext/>
              <w:jc w:val="center"/>
              <w:rPr>
                <w:sz w:val="20"/>
                <w:szCs w:val="20"/>
              </w:rPr>
            </w:pPr>
            <w:r>
              <w:rPr>
                <w:sz w:val="20"/>
                <w:szCs w:val="20"/>
              </w:rPr>
              <w:t>N/A</w:t>
            </w:r>
          </w:p>
        </w:tc>
        <w:tc>
          <w:tcPr>
            <w:tcW w:w="1222" w:type="dxa"/>
            <w:shd w:val="pct20" w:color="000000" w:fill="FFFFFF"/>
            <w:vAlign w:val="bottom"/>
          </w:tcPr>
          <w:p w14:paraId="4D3D1EDF" w14:textId="77777777" w:rsidR="00171B1F" w:rsidRPr="006F4A95" w:rsidRDefault="00171B1F" w:rsidP="00595A4A">
            <w:pPr>
              <w:keepNext/>
              <w:jc w:val="center"/>
              <w:rPr>
                <w:sz w:val="20"/>
                <w:szCs w:val="20"/>
              </w:rPr>
            </w:pPr>
            <w:r>
              <w:rPr>
                <w:sz w:val="20"/>
                <w:szCs w:val="20"/>
              </w:rPr>
              <w:t>N/A</w:t>
            </w:r>
          </w:p>
        </w:tc>
        <w:tc>
          <w:tcPr>
            <w:tcW w:w="1425" w:type="dxa"/>
            <w:shd w:val="pct20" w:color="000000" w:fill="FFFFFF"/>
            <w:vAlign w:val="bottom"/>
          </w:tcPr>
          <w:p w14:paraId="3CD631D2" w14:textId="77777777" w:rsidR="00171B1F" w:rsidRPr="006F4A95" w:rsidRDefault="00171B1F" w:rsidP="00595A4A">
            <w:pPr>
              <w:keepNext/>
              <w:jc w:val="center"/>
              <w:rPr>
                <w:i/>
                <w:iCs/>
                <w:sz w:val="20"/>
                <w:szCs w:val="20"/>
              </w:rPr>
            </w:pPr>
            <w:r>
              <w:rPr>
                <w:i/>
                <w:iCs/>
                <w:sz w:val="20"/>
                <w:szCs w:val="20"/>
              </w:rPr>
              <w:t>N/A</w:t>
            </w:r>
          </w:p>
        </w:tc>
      </w:tr>
      <w:tr w:rsidR="00171B1F" w:rsidRPr="00783DAC" w14:paraId="7253BE71" w14:textId="77777777" w:rsidTr="00595A4A">
        <w:tc>
          <w:tcPr>
            <w:tcW w:w="1528" w:type="dxa"/>
            <w:shd w:val="pct5" w:color="000000" w:fill="FFFFFF"/>
            <w:vAlign w:val="bottom"/>
          </w:tcPr>
          <w:p w14:paraId="01D99BE0" w14:textId="77777777" w:rsidR="00171B1F" w:rsidRPr="001E4C31" w:rsidRDefault="00171B1F" w:rsidP="00595A4A">
            <w:pPr>
              <w:jc w:val="center"/>
              <w:rPr>
                <w:b/>
                <w:bCs/>
                <w:sz w:val="20"/>
                <w:szCs w:val="20"/>
              </w:rPr>
            </w:pPr>
            <w:r w:rsidRPr="001E4C31">
              <w:rPr>
                <w:b/>
                <w:bCs/>
                <w:sz w:val="20"/>
                <w:szCs w:val="20"/>
              </w:rPr>
              <w:t>TOU Factor</w:t>
            </w:r>
          </w:p>
        </w:tc>
        <w:tc>
          <w:tcPr>
            <w:tcW w:w="1424" w:type="dxa"/>
            <w:shd w:val="pct5" w:color="000000" w:fill="FFFFFF"/>
            <w:vAlign w:val="bottom"/>
          </w:tcPr>
          <w:p w14:paraId="143D84B8" w14:textId="77777777" w:rsidR="00171B1F" w:rsidRPr="00767655" w:rsidRDefault="00171B1F" w:rsidP="00595A4A">
            <w:pPr>
              <w:jc w:val="center"/>
              <w:rPr>
                <w:sz w:val="20"/>
                <w:szCs w:val="20"/>
              </w:rPr>
            </w:pPr>
            <w:r w:rsidRPr="00767655">
              <w:rPr>
                <w:sz w:val="20"/>
                <w:szCs w:val="20"/>
              </w:rPr>
              <w:t>A/C projects only</w:t>
            </w:r>
          </w:p>
        </w:tc>
        <w:tc>
          <w:tcPr>
            <w:tcW w:w="1205" w:type="dxa"/>
            <w:shd w:val="pct5" w:color="000000" w:fill="FFFFFF"/>
            <w:vAlign w:val="bottom"/>
          </w:tcPr>
          <w:p w14:paraId="17194C5E" w14:textId="77777777" w:rsidR="00171B1F" w:rsidRPr="00767655" w:rsidRDefault="00171B1F" w:rsidP="00595A4A">
            <w:pPr>
              <w:jc w:val="center"/>
              <w:rPr>
                <w:sz w:val="20"/>
                <w:szCs w:val="20"/>
              </w:rPr>
            </w:pPr>
            <w:r w:rsidRPr="00767655">
              <w:rPr>
                <w:sz w:val="20"/>
                <w:szCs w:val="20"/>
              </w:rPr>
              <w:t>N/A</w:t>
            </w:r>
          </w:p>
        </w:tc>
        <w:tc>
          <w:tcPr>
            <w:tcW w:w="1177" w:type="dxa"/>
            <w:shd w:val="pct5" w:color="000000" w:fill="FFFFFF"/>
            <w:vAlign w:val="bottom"/>
          </w:tcPr>
          <w:p w14:paraId="40937B51" w14:textId="77777777" w:rsidR="00171B1F" w:rsidRPr="00767655" w:rsidRDefault="00171B1F" w:rsidP="00595A4A">
            <w:pPr>
              <w:jc w:val="center"/>
              <w:rPr>
                <w:sz w:val="20"/>
                <w:szCs w:val="20"/>
              </w:rPr>
            </w:pPr>
            <w:r w:rsidRPr="00767655">
              <w:rPr>
                <w:sz w:val="20"/>
                <w:szCs w:val="20"/>
              </w:rPr>
              <w:t>N/A</w:t>
            </w:r>
          </w:p>
        </w:tc>
        <w:tc>
          <w:tcPr>
            <w:tcW w:w="1595" w:type="dxa"/>
            <w:shd w:val="pct5" w:color="000000" w:fill="FFFFFF"/>
          </w:tcPr>
          <w:p w14:paraId="74EEA75B" w14:textId="77777777" w:rsidR="00171B1F" w:rsidRPr="00767655" w:rsidRDefault="00171B1F" w:rsidP="00595A4A">
            <w:pPr>
              <w:spacing w:before="240"/>
              <w:jc w:val="center"/>
              <w:rPr>
                <w:sz w:val="20"/>
                <w:szCs w:val="20"/>
              </w:rPr>
            </w:pPr>
            <w:r w:rsidRPr="00767655">
              <w:rPr>
                <w:sz w:val="20"/>
                <w:szCs w:val="20"/>
              </w:rPr>
              <w:t>N/A</w:t>
            </w:r>
          </w:p>
        </w:tc>
        <w:tc>
          <w:tcPr>
            <w:tcW w:w="1222" w:type="dxa"/>
            <w:shd w:val="pct5" w:color="000000" w:fill="FFFFFF"/>
            <w:vAlign w:val="bottom"/>
          </w:tcPr>
          <w:p w14:paraId="029736D0" w14:textId="77777777" w:rsidR="00171B1F" w:rsidRPr="00767655" w:rsidRDefault="00171B1F" w:rsidP="00595A4A">
            <w:pPr>
              <w:jc w:val="center"/>
              <w:rPr>
                <w:sz w:val="20"/>
                <w:szCs w:val="20"/>
              </w:rPr>
            </w:pPr>
            <w:r w:rsidRPr="00767655">
              <w:rPr>
                <w:sz w:val="20"/>
                <w:szCs w:val="20"/>
              </w:rPr>
              <w:t>N/A</w:t>
            </w:r>
          </w:p>
        </w:tc>
        <w:tc>
          <w:tcPr>
            <w:tcW w:w="1425" w:type="dxa"/>
            <w:shd w:val="pct5" w:color="000000" w:fill="FFFFFF"/>
            <w:vAlign w:val="bottom"/>
          </w:tcPr>
          <w:p w14:paraId="7E1E7AA3" w14:textId="77777777" w:rsidR="00171B1F" w:rsidRPr="006F4A95" w:rsidRDefault="00171B1F" w:rsidP="00595A4A">
            <w:pPr>
              <w:jc w:val="center"/>
              <w:rPr>
                <w:i/>
                <w:iCs/>
                <w:sz w:val="20"/>
                <w:szCs w:val="20"/>
              </w:rPr>
            </w:pPr>
            <w:r w:rsidRPr="006F4A95">
              <w:rPr>
                <w:i/>
                <w:iCs/>
                <w:sz w:val="20"/>
                <w:szCs w:val="20"/>
              </w:rPr>
              <w:t>Section 1.4.5</w:t>
            </w:r>
          </w:p>
        </w:tc>
      </w:tr>
    </w:tbl>
    <w:p w14:paraId="393A0FEF" w14:textId="11BDF64E" w:rsidR="00755961" w:rsidRDefault="00171B1F" w:rsidP="001178BE">
      <w:pPr>
        <w:keepNext/>
        <w:rPr>
          <w:rFonts w:cs="Arial"/>
          <w:sz w:val="20"/>
          <w:szCs w:val="20"/>
        </w:rPr>
      </w:pPr>
      <w:r>
        <w:rPr>
          <w:sz w:val="20"/>
          <w:szCs w:val="20"/>
        </w:rPr>
        <w:br w:type="page"/>
      </w:r>
    </w:p>
    <w:p w14:paraId="4D89C042" w14:textId="77777777" w:rsidR="00171B1F" w:rsidRDefault="00171B1F" w:rsidP="001178BE">
      <w:pPr>
        <w:keepNext/>
        <w:rPr>
          <w:rFonts w:cs="Arial"/>
          <w:sz w:val="20"/>
          <w:szCs w:val="20"/>
        </w:rPr>
      </w:pPr>
    </w:p>
    <w:p w14:paraId="393A0FF0" w14:textId="77777777" w:rsidR="001A3026" w:rsidRPr="00ED4EC4" w:rsidRDefault="001A3026" w:rsidP="001178BE">
      <w:pPr>
        <w:keepNext/>
        <w:rPr>
          <w:rFonts w:cs="Arial"/>
          <w:b/>
          <w:sz w:val="20"/>
          <w:szCs w:val="20"/>
        </w:rPr>
      </w:pPr>
    </w:p>
    <w:p w14:paraId="393A1037" w14:textId="4A66C440" w:rsidR="00C069A2" w:rsidRDefault="00CF3FF0" w:rsidP="00C41E61">
      <w:pPr>
        <w:pStyle w:val="Heading1"/>
      </w:pPr>
      <w:bookmarkStart w:id="87" w:name="_Toc304800210"/>
      <w:bookmarkStart w:id="88" w:name="_Toc324340489"/>
      <w:bookmarkStart w:id="89" w:name="_Toc389056827"/>
      <w:r w:rsidRPr="00CF3FF0">
        <w:t xml:space="preserve">Section </w:t>
      </w:r>
      <w:r w:rsidR="00C069A2" w:rsidRPr="00CF3FF0">
        <w:t>2</w:t>
      </w:r>
      <w:r w:rsidR="003129E8" w:rsidRPr="00CF3FF0">
        <w:t>.</w:t>
      </w:r>
      <w:r w:rsidR="00C069A2" w:rsidRPr="00CF3FF0">
        <w:t xml:space="preserve"> Calculation Methods</w:t>
      </w:r>
      <w:bookmarkEnd w:id="87"/>
      <w:bookmarkEnd w:id="88"/>
      <w:bookmarkEnd w:id="89"/>
    </w:p>
    <w:p w14:paraId="393A1038" w14:textId="5E25563E" w:rsidR="00BC2A83" w:rsidRPr="00ED7D3D" w:rsidRDefault="00ED7D3D" w:rsidP="00E74682">
      <w:pPr>
        <w:pStyle w:val="Caption"/>
        <w:rPr>
          <w:rFonts w:cs="Arial"/>
          <w:b w:val="0"/>
          <w:sz w:val="22"/>
          <w:szCs w:val="22"/>
        </w:rPr>
      </w:pPr>
      <w:bookmarkStart w:id="90" w:name="_Toc324427648"/>
      <w:r>
        <w:t xml:space="preserve">Table </w:t>
      </w:r>
      <w:r w:rsidR="00E74682">
        <w:t>12</w:t>
      </w:r>
      <w:r w:rsidR="0007589E">
        <w:t xml:space="preserve"> Baseline </w:t>
      </w:r>
      <w:r>
        <w:t>by Measure Application Type</w:t>
      </w:r>
      <w:bookmarkEnd w:id="90"/>
    </w:p>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9B1863" w:rsidRPr="001E4C31" w14:paraId="393A103D" w14:textId="77777777" w:rsidTr="00ED7D3D">
        <w:trPr>
          <w:trHeight w:val="927"/>
        </w:trPr>
        <w:tc>
          <w:tcPr>
            <w:tcW w:w="2808" w:type="dxa"/>
            <w:shd w:val="clear" w:color="auto" w:fill="262626"/>
            <w:vAlign w:val="bottom"/>
          </w:tcPr>
          <w:p w14:paraId="393A1039" w14:textId="77777777" w:rsidR="00673682" w:rsidRPr="001E4C31" w:rsidRDefault="003541A6" w:rsidP="001E4C31">
            <w:pPr>
              <w:pStyle w:val="Heading2"/>
              <w:keepLines/>
              <w:jc w:val="center"/>
              <w:rPr>
                <w:rStyle w:val="Strong"/>
                <w:b/>
                <w:bCs/>
                <w:i w:val="0"/>
                <w:color w:val="F2F2F2"/>
              </w:rPr>
            </w:pPr>
            <w:bookmarkStart w:id="91" w:name="_Toc324340490"/>
            <w:bookmarkStart w:id="92" w:name="_Toc389056828"/>
            <w:r>
              <w:rPr>
                <w:rStyle w:val="Strong"/>
                <w:b/>
                <w:bCs/>
                <w:i w:val="0"/>
                <w:color w:val="F2F2F2"/>
              </w:rPr>
              <w:t xml:space="preserve">Measure Application </w:t>
            </w:r>
            <w:r w:rsidR="00673682" w:rsidRPr="001E4C31">
              <w:rPr>
                <w:rStyle w:val="Strong"/>
                <w:b/>
                <w:bCs/>
                <w:i w:val="0"/>
                <w:color w:val="F2F2F2"/>
              </w:rPr>
              <w:t>Type</w:t>
            </w:r>
            <w:bookmarkEnd w:id="91"/>
            <w:bookmarkEnd w:id="92"/>
          </w:p>
        </w:tc>
        <w:tc>
          <w:tcPr>
            <w:tcW w:w="1710" w:type="dxa"/>
            <w:shd w:val="clear" w:color="auto" w:fill="262626"/>
            <w:vAlign w:val="bottom"/>
          </w:tcPr>
          <w:p w14:paraId="393A103A" w14:textId="77777777" w:rsidR="00673682" w:rsidRPr="001E4C31" w:rsidRDefault="00673682" w:rsidP="001E4C31">
            <w:pPr>
              <w:pStyle w:val="Heading2"/>
              <w:keepLines/>
              <w:jc w:val="center"/>
              <w:rPr>
                <w:rStyle w:val="Strong"/>
                <w:b/>
                <w:bCs/>
                <w:i w:val="0"/>
                <w:color w:val="F2F2F2"/>
              </w:rPr>
            </w:pPr>
            <w:bookmarkStart w:id="93" w:name="_Toc324340491"/>
            <w:bookmarkStart w:id="94" w:name="_Toc389056829"/>
            <w:r w:rsidRPr="001E4C31">
              <w:rPr>
                <w:rStyle w:val="Strong"/>
                <w:b/>
                <w:bCs/>
                <w:i w:val="0"/>
                <w:color w:val="F2F2F2"/>
              </w:rPr>
              <w:t>Measure Life Basis</w:t>
            </w:r>
            <w:bookmarkEnd w:id="93"/>
            <w:bookmarkEnd w:id="94"/>
          </w:p>
        </w:tc>
        <w:tc>
          <w:tcPr>
            <w:tcW w:w="2790" w:type="dxa"/>
            <w:shd w:val="clear" w:color="auto" w:fill="262626"/>
            <w:vAlign w:val="bottom"/>
          </w:tcPr>
          <w:p w14:paraId="393A103B" w14:textId="77777777" w:rsidR="00673682" w:rsidRPr="001E4C31" w:rsidRDefault="00673682" w:rsidP="001E4C31">
            <w:pPr>
              <w:pStyle w:val="Heading2"/>
              <w:keepLines/>
              <w:jc w:val="center"/>
              <w:rPr>
                <w:rStyle w:val="Strong"/>
                <w:b/>
                <w:bCs/>
                <w:i w:val="0"/>
                <w:color w:val="F2F2F2"/>
              </w:rPr>
            </w:pPr>
            <w:bookmarkStart w:id="95" w:name="_Toc324340492"/>
            <w:bookmarkStart w:id="96" w:name="_Toc389056830"/>
            <w:r w:rsidRPr="001E4C31">
              <w:rPr>
                <w:rStyle w:val="Strong"/>
                <w:b/>
                <w:bCs/>
                <w:i w:val="0"/>
                <w:color w:val="F2F2F2"/>
              </w:rPr>
              <w:t>First Baseline Period: Energy Savings Baseline</w:t>
            </w:r>
            <w:bookmarkEnd w:id="95"/>
            <w:bookmarkEnd w:id="96"/>
          </w:p>
        </w:tc>
        <w:tc>
          <w:tcPr>
            <w:tcW w:w="2268" w:type="dxa"/>
            <w:shd w:val="clear" w:color="auto" w:fill="262626"/>
            <w:vAlign w:val="bottom"/>
          </w:tcPr>
          <w:p w14:paraId="393A103C" w14:textId="77777777" w:rsidR="00673682" w:rsidRPr="001E4C31" w:rsidRDefault="00673682" w:rsidP="001E4C31">
            <w:pPr>
              <w:pStyle w:val="Heading2"/>
              <w:keepLines/>
              <w:jc w:val="center"/>
              <w:rPr>
                <w:rStyle w:val="Strong"/>
                <w:b/>
                <w:bCs/>
                <w:i w:val="0"/>
                <w:color w:val="F2F2F2"/>
              </w:rPr>
            </w:pPr>
            <w:bookmarkStart w:id="97" w:name="_Toc324340493"/>
            <w:bookmarkStart w:id="98" w:name="_Toc389056831"/>
            <w:r w:rsidRPr="001E4C31">
              <w:rPr>
                <w:rStyle w:val="Strong"/>
                <w:b/>
                <w:bCs/>
                <w:i w:val="0"/>
                <w:color w:val="F2F2F2"/>
              </w:rPr>
              <w:t>Second Baseline Period: Energy Savings Baseline</w:t>
            </w:r>
            <w:bookmarkEnd w:id="97"/>
            <w:bookmarkEnd w:id="98"/>
          </w:p>
        </w:tc>
      </w:tr>
      <w:tr w:rsidR="009B1863" w:rsidRPr="00C41E61" w14:paraId="393A1042" w14:textId="77777777" w:rsidTr="00C74F44">
        <w:tc>
          <w:tcPr>
            <w:tcW w:w="2808" w:type="dxa"/>
            <w:shd w:val="pct5" w:color="000000" w:fill="FFFFFF"/>
            <w:vAlign w:val="bottom"/>
          </w:tcPr>
          <w:p w14:paraId="393A103E" w14:textId="77777777" w:rsidR="00645027" w:rsidRPr="001E4C31" w:rsidRDefault="00EA38B4" w:rsidP="00EA38B4">
            <w:pPr>
              <w:spacing w:before="120" w:after="120"/>
              <w:jc w:val="center"/>
              <w:rPr>
                <w:rStyle w:val="Strong"/>
                <w:b w:val="0"/>
              </w:rPr>
            </w:pPr>
            <w:bookmarkStart w:id="99" w:name="_Toc324318349"/>
            <w:r>
              <w:rPr>
                <w:rStyle w:val="Strong"/>
                <w:i/>
              </w:rPr>
              <w:t>ER</w:t>
            </w:r>
            <w:r w:rsidR="00645027" w:rsidRPr="001E4C31">
              <w:rPr>
                <w:rStyle w:val="Strong"/>
                <w:b w:val="0"/>
              </w:rPr>
              <w:t xml:space="preserve"> (</w:t>
            </w:r>
            <w:r>
              <w:rPr>
                <w:rStyle w:val="Strong"/>
                <w:b w:val="0"/>
              </w:rPr>
              <w:t>early retirement</w:t>
            </w:r>
            <w:r w:rsidR="00645027" w:rsidRPr="001E4C31">
              <w:rPr>
                <w:rStyle w:val="Strong"/>
                <w:b w:val="0"/>
              </w:rPr>
              <w:t>)</w:t>
            </w:r>
            <w:bookmarkEnd w:id="99"/>
          </w:p>
        </w:tc>
        <w:tc>
          <w:tcPr>
            <w:tcW w:w="1710" w:type="dxa"/>
            <w:shd w:val="pct5" w:color="000000" w:fill="FFFFFF"/>
            <w:vAlign w:val="bottom"/>
          </w:tcPr>
          <w:p w14:paraId="393A103F" w14:textId="77777777" w:rsidR="00645027" w:rsidRPr="001E4C31" w:rsidRDefault="00645027" w:rsidP="001E4C31">
            <w:pPr>
              <w:spacing w:before="120" w:after="120"/>
              <w:jc w:val="center"/>
              <w:rPr>
                <w:rStyle w:val="Strong"/>
                <w:b w:val="0"/>
              </w:rPr>
            </w:pPr>
            <w:bookmarkStart w:id="100" w:name="_Toc324318350"/>
            <w:r w:rsidRPr="001E4C31">
              <w:rPr>
                <w:rStyle w:val="Strong"/>
                <w:b w:val="0"/>
              </w:rPr>
              <w:t>EUL</w:t>
            </w:r>
            <w:bookmarkEnd w:id="100"/>
          </w:p>
        </w:tc>
        <w:tc>
          <w:tcPr>
            <w:tcW w:w="2790" w:type="dxa"/>
            <w:shd w:val="pct5" w:color="000000" w:fill="FFFFFF"/>
            <w:vAlign w:val="bottom"/>
          </w:tcPr>
          <w:p w14:paraId="393A1040" w14:textId="77777777" w:rsidR="00645027" w:rsidRPr="001E4C31" w:rsidRDefault="00EA38B4" w:rsidP="001E4C31">
            <w:pPr>
              <w:spacing w:before="120" w:after="120"/>
              <w:jc w:val="center"/>
              <w:rPr>
                <w:sz w:val="20"/>
                <w:szCs w:val="20"/>
              </w:rPr>
            </w:pPr>
            <w:r>
              <w:rPr>
                <w:sz w:val="20"/>
                <w:szCs w:val="20"/>
              </w:rPr>
              <w:t>Customer Average Baseline</w:t>
            </w:r>
          </w:p>
        </w:tc>
        <w:tc>
          <w:tcPr>
            <w:tcW w:w="2268" w:type="dxa"/>
            <w:shd w:val="pct5" w:color="000000" w:fill="FFFFFF"/>
            <w:vAlign w:val="bottom"/>
          </w:tcPr>
          <w:p w14:paraId="393A1041" w14:textId="77777777" w:rsidR="00645027" w:rsidRPr="001E4C31" w:rsidRDefault="00EA38B4" w:rsidP="001E4C31">
            <w:pPr>
              <w:spacing w:before="120" w:after="120"/>
              <w:jc w:val="center"/>
              <w:rPr>
                <w:sz w:val="20"/>
                <w:szCs w:val="20"/>
              </w:rPr>
            </w:pPr>
            <w:r>
              <w:rPr>
                <w:sz w:val="20"/>
                <w:szCs w:val="20"/>
              </w:rPr>
              <w:t>Code Baseline</w:t>
            </w:r>
          </w:p>
        </w:tc>
      </w:tr>
      <w:tr w:rsidR="009B1863" w:rsidRPr="00C41E61" w14:paraId="393A1047" w14:textId="77777777" w:rsidTr="00C74F44">
        <w:tc>
          <w:tcPr>
            <w:tcW w:w="2808" w:type="dxa"/>
            <w:shd w:val="pct20" w:color="000000" w:fill="FFFFFF"/>
            <w:vAlign w:val="bottom"/>
          </w:tcPr>
          <w:p w14:paraId="393A1043" w14:textId="77777777" w:rsidR="00645027" w:rsidRPr="001E4C31" w:rsidRDefault="00645027" w:rsidP="001E4C31">
            <w:pPr>
              <w:spacing w:before="120" w:after="120"/>
              <w:jc w:val="center"/>
              <w:rPr>
                <w:rStyle w:val="Strong"/>
                <w:b w:val="0"/>
              </w:rPr>
            </w:pPr>
            <w:bookmarkStart w:id="101" w:name="_Toc324318353"/>
            <w:r w:rsidRPr="001E4C31">
              <w:rPr>
                <w:rStyle w:val="Strong"/>
                <w:i/>
              </w:rPr>
              <w:t>ROB</w:t>
            </w:r>
            <w:r w:rsidRPr="001E4C31">
              <w:rPr>
                <w:rStyle w:val="Strong"/>
                <w:b w:val="0"/>
              </w:rPr>
              <w:t xml:space="preserve"> (replace-on-burnout)</w:t>
            </w:r>
            <w:bookmarkEnd w:id="101"/>
          </w:p>
        </w:tc>
        <w:tc>
          <w:tcPr>
            <w:tcW w:w="1710" w:type="dxa"/>
            <w:shd w:val="pct20" w:color="000000" w:fill="FFFFFF"/>
            <w:vAlign w:val="bottom"/>
          </w:tcPr>
          <w:p w14:paraId="393A1044" w14:textId="77777777" w:rsidR="00645027" w:rsidRPr="001E4C31" w:rsidRDefault="00645027" w:rsidP="001E4C31">
            <w:pPr>
              <w:spacing w:before="120" w:after="120"/>
              <w:jc w:val="center"/>
              <w:rPr>
                <w:rStyle w:val="Strong"/>
                <w:b w:val="0"/>
              </w:rPr>
            </w:pPr>
            <w:bookmarkStart w:id="102" w:name="_Toc324318354"/>
            <w:r w:rsidRPr="001E4C31">
              <w:rPr>
                <w:rStyle w:val="Strong"/>
                <w:b w:val="0"/>
              </w:rPr>
              <w:t>EUL</w:t>
            </w:r>
            <w:bookmarkEnd w:id="102"/>
          </w:p>
        </w:tc>
        <w:tc>
          <w:tcPr>
            <w:tcW w:w="2790" w:type="dxa"/>
            <w:shd w:val="pct20" w:color="000000" w:fill="FFFFFF"/>
            <w:vAlign w:val="bottom"/>
          </w:tcPr>
          <w:p w14:paraId="393A1045" w14:textId="77777777" w:rsidR="00645027" w:rsidRPr="001E4C31" w:rsidRDefault="00645027" w:rsidP="001E4C31">
            <w:pPr>
              <w:spacing w:before="120" w:after="120"/>
              <w:jc w:val="center"/>
              <w:rPr>
                <w:sz w:val="20"/>
                <w:szCs w:val="20"/>
              </w:rPr>
            </w:pPr>
            <w:bookmarkStart w:id="103" w:name="_Toc324318355"/>
            <w:r w:rsidRPr="001E4C31">
              <w:rPr>
                <w:sz w:val="20"/>
                <w:szCs w:val="20"/>
              </w:rPr>
              <w:t>Code Baseline</w:t>
            </w:r>
            <w:bookmarkEnd w:id="103"/>
          </w:p>
        </w:tc>
        <w:tc>
          <w:tcPr>
            <w:tcW w:w="2268" w:type="dxa"/>
            <w:shd w:val="pct20" w:color="000000" w:fill="FFFFFF"/>
            <w:vAlign w:val="bottom"/>
          </w:tcPr>
          <w:p w14:paraId="393A1046" w14:textId="77777777" w:rsidR="00645027" w:rsidRPr="001E4C31" w:rsidRDefault="00645027" w:rsidP="001E4C31">
            <w:pPr>
              <w:spacing w:before="120" w:after="120"/>
              <w:jc w:val="center"/>
              <w:rPr>
                <w:sz w:val="20"/>
                <w:szCs w:val="20"/>
              </w:rPr>
            </w:pPr>
            <w:bookmarkStart w:id="104" w:name="_Toc324318356"/>
            <w:r w:rsidRPr="001E4C31">
              <w:rPr>
                <w:sz w:val="20"/>
                <w:szCs w:val="20"/>
              </w:rPr>
              <w:t>N/A</w:t>
            </w:r>
            <w:bookmarkEnd w:id="104"/>
          </w:p>
        </w:tc>
      </w:tr>
      <w:tr w:rsidR="009B1863" w:rsidRPr="00C41E61" w14:paraId="393A104C" w14:textId="77777777" w:rsidTr="00C74F44">
        <w:tc>
          <w:tcPr>
            <w:tcW w:w="2808" w:type="dxa"/>
            <w:shd w:val="pct5" w:color="000000" w:fill="FFFFFF"/>
            <w:vAlign w:val="bottom"/>
          </w:tcPr>
          <w:p w14:paraId="393A1048" w14:textId="77777777" w:rsidR="00645027" w:rsidRPr="001E4C31" w:rsidRDefault="00EA38B4" w:rsidP="00EA38B4">
            <w:pPr>
              <w:spacing w:before="120" w:after="120"/>
              <w:jc w:val="center"/>
              <w:rPr>
                <w:rStyle w:val="Strong"/>
                <w:b w:val="0"/>
              </w:rPr>
            </w:pPr>
            <w:bookmarkStart w:id="105" w:name="_Toc324318357"/>
            <w:r>
              <w:rPr>
                <w:rStyle w:val="Strong"/>
                <w:i/>
              </w:rPr>
              <w:t>NC</w:t>
            </w:r>
            <w:r w:rsidR="00645027" w:rsidRPr="001E4C31">
              <w:rPr>
                <w:rStyle w:val="Strong"/>
                <w:b w:val="0"/>
              </w:rPr>
              <w:t xml:space="preserve"> (</w:t>
            </w:r>
            <w:r w:rsidRPr="00ED7D3D">
              <w:rPr>
                <w:rStyle w:val="Strong"/>
                <w:b w:val="0"/>
              </w:rPr>
              <w:t>new</w:t>
            </w:r>
            <w:r>
              <w:rPr>
                <w:rStyle w:val="Strong"/>
                <w:b w:val="0"/>
              </w:rPr>
              <w:t xml:space="preserve"> construction</w:t>
            </w:r>
            <w:r w:rsidR="00645027" w:rsidRPr="001E4C31">
              <w:rPr>
                <w:rStyle w:val="Strong"/>
                <w:b w:val="0"/>
              </w:rPr>
              <w:t>)</w:t>
            </w:r>
            <w:bookmarkEnd w:id="105"/>
          </w:p>
        </w:tc>
        <w:tc>
          <w:tcPr>
            <w:tcW w:w="1710" w:type="dxa"/>
            <w:shd w:val="pct5" w:color="000000" w:fill="FFFFFF"/>
            <w:vAlign w:val="bottom"/>
          </w:tcPr>
          <w:p w14:paraId="393A1049" w14:textId="77777777" w:rsidR="00645027" w:rsidRPr="001E4C31" w:rsidRDefault="00645027" w:rsidP="001E4C31">
            <w:pPr>
              <w:spacing w:before="120" w:after="120"/>
              <w:jc w:val="center"/>
              <w:rPr>
                <w:rStyle w:val="Strong"/>
                <w:b w:val="0"/>
              </w:rPr>
            </w:pPr>
            <w:bookmarkStart w:id="106" w:name="_Toc324318358"/>
            <w:r w:rsidRPr="001E4C31">
              <w:rPr>
                <w:rStyle w:val="Strong"/>
                <w:b w:val="0"/>
              </w:rPr>
              <w:t>RUL/EUL-RUL</w:t>
            </w:r>
            <w:bookmarkEnd w:id="106"/>
          </w:p>
        </w:tc>
        <w:tc>
          <w:tcPr>
            <w:tcW w:w="2790" w:type="dxa"/>
            <w:shd w:val="pct5" w:color="000000" w:fill="FFFFFF"/>
            <w:vAlign w:val="bottom"/>
          </w:tcPr>
          <w:p w14:paraId="393A104A" w14:textId="77777777" w:rsidR="00645027" w:rsidRPr="001E4C31" w:rsidRDefault="00EA38B4" w:rsidP="001E4C31">
            <w:pPr>
              <w:spacing w:before="120" w:after="120"/>
              <w:jc w:val="center"/>
              <w:rPr>
                <w:sz w:val="20"/>
                <w:szCs w:val="20"/>
              </w:rPr>
            </w:pPr>
            <w:bookmarkStart w:id="107" w:name="_Toc324318359"/>
            <w:r>
              <w:rPr>
                <w:sz w:val="20"/>
                <w:szCs w:val="20"/>
              </w:rPr>
              <w:t>Code</w:t>
            </w:r>
            <w:r w:rsidR="00645027" w:rsidRPr="001E4C31">
              <w:rPr>
                <w:sz w:val="20"/>
                <w:szCs w:val="20"/>
              </w:rPr>
              <w:t xml:space="preserve"> Baseline</w:t>
            </w:r>
            <w:bookmarkEnd w:id="107"/>
          </w:p>
        </w:tc>
        <w:tc>
          <w:tcPr>
            <w:tcW w:w="2268" w:type="dxa"/>
            <w:shd w:val="pct5" w:color="000000" w:fill="FFFFFF"/>
            <w:vAlign w:val="bottom"/>
          </w:tcPr>
          <w:p w14:paraId="393A104B" w14:textId="77777777" w:rsidR="00645027" w:rsidRPr="001E4C31" w:rsidRDefault="00EA38B4" w:rsidP="001E4C31">
            <w:pPr>
              <w:spacing w:before="120" w:after="120"/>
              <w:jc w:val="center"/>
              <w:rPr>
                <w:sz w:val="20"/>
                <w:szCs w:val="20"/>
              </w:rPr>
            </w:pPr>
            <w:r>
              <w:rPr>
                <w:sz w:val="20"/>
                <w:szCs w:val="20"/>
              </w:rPr>
              <w:t>N/A</w:t>
            </w:r>
          </w:p>
        </w:tc>
      </w:tr>
    </w:tbl>
    <w:p w14:paraId="393A104D" w14:textId="77777777" w:rsidR="007F2147" w:rsidRPr="007F2147" w:rsidRDefault="007F2147" w:rsidP="009B1863">
      <w:pPr>
        <w:rPr>
          <w:rFonts w:cs="Arial"/>
          <w:sz w:val="20"/>
          <w:szCs w:val="20"/>
        </w:rPr>
      </w:pPr>
      <w:bookmarkStart w:id="108" w:name="_Toc304800211"/>
      <w:bookmarkStart w:id="109" w:name="_Toc324318365"/>
      <w:bookmarkStart w:id="110" w:name="_Toc324340494"/>
      <w:r w:rsidRPr="007F2147">
        <w:rPr>
          <w:rFonts w:cs="Arial"/>
          <w:sz w:val="20"/>
          <w:szCs w:val="20"/>
        </w:rPr>
        <w:t xml:space="preserve">Notes: </w:t>
      </w:r>
    </w:p>
    <w:p w14:paraId="393A104E" w14:textId="77777777" w:rsidR="009B1863" w:rsidRPr="007F2147" w:rsidRDefault="00916468" w:rsidP="007F2147">
      <w:pPr>
        <w:numPr>
          <w:ilvl w:val="0"/>
          <w:numId w:val="19"/>
        </w:numPr>
        <w:rPr>
          <w:rFonts w:cs="Arial"/>
          <w:sz w:val="20"/>
          <w:szCs w:val="20"/>
        </w:rPr>
      </w:pPr>
      <w:r w:rsidRPr="007F2147">
        <w:rPr>
          <w:rFonts w:cs="Arial"/>
          <w:sz w:val="20"/>
          <w:szCs w:val="20"/>
        </w:rPr>
        <w:t>For ROB measures, First Baseline is the baseline for the full EUL.</w:t>
      </w:r>
      <w:r w:rsidR="007F2147">
        <w:rPr>
          <w:rFonts w:cs="Arial"/>
          <w:sz w:val="20"/>
          <w:szCs w:val="20"/>
        </w:rPr>
        <w:t xml:space="preserve"> There is no second baseline.</w:t>
      </w:r>
    </w:p>
    <w:p w14:paraId="393A104F" w14:textId="77777777" w:rsidR="00916468" w:rsidRDefault="00916468" w:rsidP="007F2147">
      <w:pPr>
        <w:numPr>
          <w:ilvl w:val="0"/>
          <w:numId w:val="19"/>
        </w:numPr>
        <w:rPr>
          <w:rFonts w:cs="Arial"/>
          <w:sz w:val="20"/>
          <w:szCs w:val="20"/>
        </w:rPr>
      </w:pPr>
      <w:r w:rsidRPr="007F2147">
        <w:rPr>
          <w:rFonts w:cs="Arial"/>
          <w:sz w:val="20"/>
          <w:szCs w:val="20"/>
        </w:rPr>
        <w:t xml:space="preserve">For ER measures, First Baseline </w:t>
      </w:r>
      <w:r w:rsidR="00EA38B4">
        <w:rPr>
          <w:rFonts w:cs="Arial"/>
          <w:sz w:val="20"/>
          <w:szCs w:val="20"/>
        </w:rPr>
        <w:t>Period is the period</w:t>
      </w:r>
      <w:r w:rsidRPr="007F2147">
        <w:rPr>
          <w:rFonts w:cs="Arial"/>
          <w:sz w:val="20"/>
          <w:szCs w:val="20"/>
        </w:rPr>
        <w:t xml:space="preserve"> for the RUL</w:t>
      </w:r>
      <w:r w:rsidR="007F2147">
        <w:rPr>
          <w:rFonts w:cs="Arial"/>
          <w:sz w:val="20"/>
          <w:szCs w:val="20"/>
        </w:rPr>
        <w:t>(remaining useful life)</w:t>
      </w:r>
      <w:r w:rsidRPr="007F2147">
        <w:rPr>
          <w:rFonts w:cs="Arial"/>
          <w:sz w:val="20"/>
          <w:szCs w:val="20"/>
        </w:rPr>
        <w:t>,</w:t>
      </w:r>
      <w:r w:rsidR="007F2147">
        <w:rPr>
          <w:rFonts w:cs="Arial"/>
          <w:sz w:val="20"/>
          <w:szCs w:val="20"/>
        </w:rPr>
        <w:t xml:space="preserve">defined by </w:t>
      </w:r>
      <w:r w:rsidR="00EA38B4">
        <w:rPr>
          <w:rFonts w:cs="Arial"/>
          <w:sz w:val="20"/>
          <w:szCs w:val="20"/>
        </w:rPr>
        <w:t xml:space="preserve">the </w:t>
      </w:r>
      <w:r w:rsidR="007F2147">
        <w:rPr>
          <w:rFonts w:cs="Arial"/>
          <w:sz w:val="20"/>
          <w:szCs w:val="20"/>
        </w:rPr>
        <w:t>CPUC as</w:t>
      </w:r>
      <w:r w:rsidR="00437BE1">
        <w:rPr>
          <w:rFonts w:cs="Arial"/>
          <w:sz w:val="20"/>
          <w:szCs w:val="20"/>
        </w:rPr>
        <w:t xml:space="preserve"> </w:t>
      </w:r>
      <w:r w:rsidRPr="007F2147">
        <w:rPr>
          <w:rFonts w:cs="Arial"/>
          <w:sz w:val="20"/>
          <w:szCs w:val="20"/>
        </w:rPr>
        <w:t>RUL=1/3</w:t>
      </w:r>
      <w:r w:rsidR="007F2147">
        <w:rPr>
          <w:rFonts w:cs="Arial"/>
          <w:sz w:val="20"/>
          <w:szCs w:val="20"/>
        </w:rPr>
        <w:t xml:space="preserve"> </w:t>
      </w:r>
      <w:r w:rsidRPr="007F2147">
        <w:rPr>
          <w:rFonts w:cs="Arial"/>
          <w:sz w:val="20"/>
          <w:szCs w:val="20"/>
        </w:rPr>
        <w:t>EUL.</w:t>
      </w:r>
      <w:r w:rsidR="005F3E96" w:rsidRPr="007F2147">
        <w:rPr>
          <w:rFonts w:cs="Arial"/>
          <w:sz w:val="20"/>
          <w:szCs w:val="20"/>
        </w:rPr>
        <w:t xml:space="preserve"> </w:t>
      </w:r>
      <w:r w:rsidRPr="007F2147">
        <w:rPr>
          <w:rFonts w:cs="Arial"/>
          <w:sz w:val="20"/>
          <w:szCs w:val="20"/>
        </w:rPr>
        <w:t>Second baseline</w:t>
      </w:r>
      <w:r w:rsidR="00EA38B4">
        <w:rPr>
          <w:rFonts w:cs="Arial"/>
          <w:sz w:val="20"/>
          <w:szCs w:val="20"/>
        </w:rPr>
        <w:t xml:space="preserve"> period</w:t>
      </w:r>
      <w:r w:rsidRPr="007F2147">
        <w:rPr>
          <w:rFonts w:cs="Arial"/>
          <w:sz w:val="20"/>
          <w:szCs w:val="20"/>
        </w:rPr>
        <w:t xml:space="preserve"> for ER i</w:t>
      </w:r>
      <w:r w:rsidR="005F3E96" w:rsidRPr="007F2147">
        <w:rPr>
          <w:rFonts w:cs="Arial"/>
          <w:sz w:val="20"/>
          <w:szCs w:val="20"/>
        </w:rPr>
        <w:t>s Code baseline for the period EUL-RUL.</w:t>
      </w:r>
    </w:p>
    <w:p w14:paraId="393A1050" w14:textId="77777777" w:rsidR="00121A22" w:rsidRDefault="00121A22" w:rsidP="00D20486">
      <w:pPr>
        <w:pStyle w:val="Heading2"/>
      </w:pPr>
    </w:p>
    <w:p w14:paraId="0749E76A" w14:textId="77777777" w:rsidR="00B44C1A" w:rsidRDefault="00B44C1A" w:rsidP="00B44C1A">
      <w:pPr>
        <w:pStyle w:val="Heading2"/>
      </w:pPr>
      <w:bookmarkStart w:id="111" w:name="_Toc327979943"/>
      <w:bookmarkStart w:id="112" w:name="_Toc389056832"/>
      <w:bookmarkEnd w:id="108"/>
      <w:bookmarkEnd w:id="109"/>
      <w:bookmarkEnd w:id="110"/>
      <w:r>
        <w:t>2.1 Electric Energy Savings Estimation Methodologies</w:t>
      </w:r>
      <w:bookmarkEnd w:id="111"/>
      <w:bookmarkEnd w:id="112"/>
    </w:p>
    <w:p w14:paraId="393F8D6C" w14:textId="77777777" w:rsidR="00B44C1A" w:rsidRPr="004967A2" w:rsidRDefault="00B44C1A" w:rsidP="00B44C1A">
      <w:pPr>
        <w:numPr>
          <w:ilvl w:val="0"/>
          <w:numId w:val="14"/>
        </w:numPr>
        <w:tabs>
          <w:tab w:val="clear" w:pos="1440"/>
          <w:tab w:val="num" w:pos="360"/>
        </w:tabs>
        <w:ind w:left="360"/>
        <w:rPr>
          <w:sz w:val="20"/>
          <w:szCs w:val="20"/>
        </w:rPr>
      </w:pPr>
      <w:r w:rsidRPr="00965B25">
        <w:rPr>
          <w:sz w:val="20"/>
          <w:szCs w:val="20"/>
        </w:rPr>
        <w:t>There were no electric energy savings associated with</w:t>
      </w:r>
      <w:r>
        <w:rPr>
          <w:sz w:val="20"/>
          <w:szCs w:val="20"/>
        </w:rPr>
        <w:t xml:space="preserve"> these measures.</w:t>
      </w:r>
    </w:p>
    <w:p w14:paraId="56213FC0" w14:textId="77777777" w:rsidR="00B44C1A" w:rsidRPr="004967A2" w:rsidRDefault="00B44C1A" w:rsidP="00B44C1A">
      <w:pPr>
        <w:rPr>
          <w:sz w:val="20"/>
          <w:szCs w:val="20"/>
        </w:rPr>
      </w:pPr>
    </w:p>
    <w:p w14:paraId="54978895" w14:textId="77777777" w:rsidR="00B44C1A" w:rsidRDefault="00B44C1A" w:rsidP="00B44C1A">
      <w:pPr>
        <w:pStyle w:val="Heading2"/>
        <w:keepNext w:val="0"/>
      </w:pPr>
      <w:bookmarkStart w:id="113" w:name="_Toc304800212"/>
      <w:bookmarkStart w:id="114" w:name="_Toc324318366"/>
      <w:bookmarkStart w:id="115" w:name="_Toc324340495"/>
      <w:bookmarkStart w:id="116" w:name="_Toc327979944"/>
      <w:bookmarkStart w:id="117" w:name="_Toc389056833"/>
      <w:r>
        <w:t>2.2. Demand Reduction Estimation Methodologies</w:t>
      </w:r>
      <w:bookmarkEnd w:id="113"/>
      <w:bookmarkEnd w:id="114"/>
      <w:bookmarkEnd w:id="115"/>
      <w:bookmarkEnd w:id="116"/>
      <w:bookmarkEnd w:id="117"/>
    </w:p>
    <w:p w14:paraId="545FA22E" w14:textId="77777777" w:rsidR="00B44C1A" w:rsidRDefault="00B44C1A" w:rsidP="00B44C1A">
      <w:pPr>
        <w:rPr>
          <w:sz w:val="20"/>
          <w:szCs w:val="20"/>
          <w:highlight w:val="yellow"/>
        </w:rPr>
      </w:pPr>
    </w:p>
    <w:p w14:paraId="73DDA7AF" w14:textId="77777777" w:rsidR="00B44C1A" w:rsidRPr="00965B25" w:rsidRDefault="00B44C1A" w:rsidP="00B44C1A">
      <w:pPr>
        <w:numPr>
          <w:ilvl w:val="0"/>
          <w:numId w:val="15"/>
        </w:numPr>
        <w:tabs>
          <w:tab w:val="clear" w:pos="1440"/>
          <w:tab w:val="num" w:pos="360"/>
        </w:tabs>
        <w:ind w:left="360"/>
        <w:rPr>
          <w:i/>
          <w:iCs/>
          <w:sz w:val="20"/>
          <w:szCs w:val="20"/>
        </w:rPr>
      </w:pPr>
      <w:r w:rsidRPr="00965B25">
        <w:rPr>
          <w:sz w:val="20"/>
          <w:szCs w:val="20"/>
        </w:rPr>
        <w:t xml:space="preserve">There is no anticipated demand reduction associated with this measure </w:t>
      </w:r>
    </w:p>
    <w:p w14:paraId="1976D0C6" w14:textId="77777777" w:rsidR="00B44C1A" w:rsidRPr="00CF3FF0" w:rsidRDefault="00B44C1A" w:rsidP="00B44C1A">
      <w:pPr>
        <w:ind w:left="720"/>
        <w:rPr>
          <w:i/>
          <w:iCs/>
          <w:sz w:val="20"/>
          <w:szCs w:val="20"/>
        </w:rPr>
      </w:pPr>
    </w:p>
    <w:p w14:paraId="7E33FA7E" w14:textId="77777777" w:rsidR="00B44C1A" w:rsidRPr="00BF0332" w:rsidRDefault="00B44C1A" w:rsidP="00B44C1A">
      <w:pPr>
        <w:pStyle w:val="Heading2"/>
      </w:pPr>
      <w:bookmarkStart w:id="118" w:name="_Toc304800213"/>
      <w:bookmarkStart w:id="119" w:name="_Toc324318367"/>
      <w:bookmarkStart w:id="120" w:name="_Toc324340496"/>
      <w:bookmarkStart w:id="121" w:name="_Toc327979945"/>
      <w:bookmarkStart w:id="122" w:name="_Toc389056834"/>
      <w:r w:rsidRPr="00BF0332">
        <w:t>2.3. Gas Energy Savings Estimation Methodologies</w:t>
      </w:r>
      <w:bookmarkEnd w:id="118"/>
      <w:bookmarkEnd w:id="119"/>
      <w:bookmarkEnd w:id="120"/>
      <w:bookmarkEnd w:id="121"/>
      <w:bookmarkEnd w:id="122"/>
    </w:p>
    <w:p w14:paraId="2B1DA751" w14:textId="77777777" w:rsidR="00B44C1A" w:rsidRDefault="00B44C1A" w:rsidP="00B44C1A"/>
    <w:p w14:paraId="2BA88580" w14:textId="77777777" w:rsidR="00B44C1A" w:rsidRPr="00CF3FF0" w:rsidRDefault="00B44C1A" w:rsidP="00B44C1A">
      <w:pPr>
        <w:rPr>
          <w:b/>
          <w:bCs/>
          <w:sz w:val="20"/>
          <w:szCs w:val="20"/>
        </w:rPr>
      </w:pPr>
      <w:r w:rsidRPr="00CF3FF0">
        <w:rPr>
          <w:b/>
          <w:bCs/>
          <w:sz w:val="20"/>
          <w:szCs w:val="20"/>
        </w:rPr>
        <w:t>Annual Gas Savings:</w:t>
      </w:r>
    </w:p>
    <w:p w14:paraId="7B164661" w14:textId="77777777" w:rsidR="00B44C1A" w:rsidRDefault="00B44C1A" w:rsidP="00B44C1A"/>
    <w:p w14:paraId="2096F100" w14:textId="77777777" w:rsidR="00B44C1A" w:rsidRPr="00CF3FF0" w:rsidRDefault="00B44C1A" w:rsidP="00B44C1A">
      <w:pPr>
        <w:rPr>
          <w:b/>
          <w:bCs/>
          <w:sz w:val="20"/>
          <w:szCs w:val="20"/>
        </w:rPr>
      </w:pPr>
      <w:r>
        <w:t xml:space="preserve">EUL </w:t>
      </w:r>
      <w:r w:rsidRPr="00CF3FF0">
        <w:rPr>
          <w:b/>
          <w:bCs/>
          <w:sz w:val="20"/>
          <w:szCs w:val="20"/>
        </w:rPr>
        <w:t>Energy Savings [therms/unit] = Annual</w:t>
      </w:r>
      <w:r>
        <w:rPr>
          <w:b/>
          <w:bCs/>
          <w:sz w:val="20"/>
          <w:szCs w:val="20"/>
        </w:rPr>
        <w:t xml:space="preserve"> Code/Industry std.</w:t>
      </w:r>
      <w:r w:rsidRPr="00CF3FF0">
        <w:rPr>
          <w:b/>
          <w:bCs/>
          <w:sz w:val="20"/>
          <w:szCs w:val="20"/>
        </w:rPr>
        <w:t xml:space="preserve"> Base Gas Usage – Annual Energy Efficient Gas Usage</w:t>
      </w:r>
    </w:p>
    <w:p w14:paraId="59A846EB" w14:textId="77777777" w:rsidR="00B44C1A" w:rsidRDefault="00B44C1A" w:rsidP="00B44C1A">
      <w:pPr>
        <w:rPr>
          <w:b/>
          <w:bCs/>
          <w:sz w:val="20"/>
          <w:szCs w:val="20"/>
          <w:highlight w:val="cyan"/>
        </w:rPr>
      </w:pPr>
    </w:p>
    <w:p w14:paraId="27B58EDF" w14:textId="77777777" w:rsidR="00B44C1A" w:rsidRDefault="00B44C1A" w:rsidP="00B44C1A">
      <w:pPr>
        <w:rPr>
          <w:sz w:val="20"/>
          <w:szCs w:val="20"/>
        </w:rPr>
      </w:pPr>
      <w:r w:rsidRPr="00965B25">
        <w:rPr>
          <w:sz w:val="20"/>
          <w:szCs w:val="20"/>
        </w:rPr>
        <w:t>The annual gas savings were determined using two distinct calculation methods – one for the gas storage water heater measures, and one for the instantaneous water heater measure.</w:t>
      </w:r>
    </w:p>
    <w:p w14:paraId="7B36D142" w14:textId="77777777" w:rsidR="00B44C1A" w:rsidRPr="00631F41" w:rsidRDefault="00B44C1A" w:rsidP="00B44C1A">
      <w:pPr>
        <w:rPr>
          <w:sz w:val="24"/>
        </w:rPr>
      </w:pPr>
    </w:p>
    <w:p w14:paraId="0106BF6D" w14:textId="77777777" w:rsidR="00B44C1A" w:rsidRPr="00A8596A" w:rsidRDefault="00B44C1A" w:rsidP="00B44C1A">
      <w:pPr>
        <w:pStyle w:val="Heading3"/>
      </w:pPr>
      <w:bookmarkStart w:id="123" w:name="_Toc327979946"/>
      <w:bookmarkStart w:id="124" w:name="_Toc389056835"/>
      <w:r>
        <w:t xml:space="preserve">2.3.1. </w:t>
      </w:r>
      <w:r w:rsidRPr="00631F41">
        <w:t>Gas Storage Measures (</w:t>
      </w:r>
      <w:r>
        <w:t>HA58</w:t>
      </w:r>
      <w:r w:rsidRPr="00631F41">
        <w:t>):</w:t>
      </w:r>
      <w:bookmarkEnd w:id="123"/>
      <w:bookmarkEnd w:id="124"/>
    </w:p>
    <w:p w14:paraId="7AEA622E" w14:textId="245086DF" w:rsidR="00B44C1A" w:rsidRDefault="00B44C1A" w:rsidP="00B44C1A">
      <w:pPr>
        <w:rPr>
          <w:sz w:val="20"/>
          <w:szCs w:val="20"/>
        </w:rPr>
      </w:pPr>
      <w:r>
        <w:rPr>
          <w:sz w:val="20"/>
          <w:szCs w:val="20"/>
        </w:rPr>
        <w:t xml:space="preserve">The natural gas energy savings for these measures use DEER2014 data.  DEER2014 now includes savings for single family homes (SFm), multi-family homes (MFm), and mobile homes (DMo), as well as for all commercial building types. Savings vary by climate zone and building vintage in addition to building </w:t>
      </w:r>
      <w:r>
        <w:rPr>
          <w:sz w:val="20"/>
          <w:szCs w:val="20"/>
        </w:rPr>
        <w:lastRenderedPageBreak/>
        <w:t>type. The DEER2014 data had to be averaged and normalized in order to properly fit the catalog description. For all building types, the data was averaged using the following approach:</w:t>
      </w:r>
    </w:p>
    <w:p w14:paraId="0CC577A6" w14:textId="77777777" w:rsidR="00B44C1A" w:rsidRDefault="00B44C1A" w:rsidP="00B44C1A">
      <w:pPr>
        <w:rPr>
          <w:sz w:val="20"/>
          <w:szCs w:val="20"/>
        </w:rPr>
      </w:pPr>
    </w:p>
    <w:p w14:paraId="0E8BE0C4" w14:textId="77777777" w:rsidR="00B44C1A" w:rsidRDefault="00B44C1A" w:rsidP="00B44C1A">
      <w:pPr>
        <w:rPr>
          <w:sz w:val="20"/>
          <w:szCs w:val="20"/>
          <w:u w:val="single"/>
        </w:rPr>
      </w:pPr>
      <w:r>
        <w:rPr>
          <w:sz w:val="20"/>
          <w:szCs w:val="20"/>
          <w:u w:val="single"/>
        </w:rPr>
        <w:t>Averaging DEER Data:</w:t>
      </w:r>
    </w:p>
    <w:p w14:paraId="273A814B" w14:textId="789E1A64" w:rsidR="00B44C1A" w:rsidRDefault="00B44C1A" w:rsidP="00B44C1A">
      <w:pPr>
        <w:rPr>
          <w:sz w:val="20"/>
          <w:szCs w:val="20"/>
        </w:rPr>
      </w:pPr>
      <w:r>
        <w:rPr>
          <w:sz w:val="20"/>
          <w:szCs w:val="20"/>
        </w:rPr>
        <w:t>The catalog requirements for HA58 specify required energy factors (&gt;0.67)</w:t>
      </w:r>
      <w:r w:rsidR="0062108E">
        <w:rPr>
          <w:sz w:val="20"/>
          <w:szCs w:val="20"/>
        </w:rPr>
        <w:t>. T</w:t>
      </w:r>
      <w:r>
        <w:rPr>
          <w:sz w:val="20"/>
          <w:szCs w:val="20"/>
        </w:rPr>
        <w:t>he DEER201</w:t>
      </w:r>
      <w:r w:rsidR="00E74682">
        <w:rPr>
          <w:sz w:val="20"/>
          <w:szCs w:val="20"/>
        </w:rPr>
        <w:t>4</w:t>
      </w:r>
      <w:r>
        <w:rPr>
          <w:sz w:val="20"/>
          <w:szCs w:val="20"/>
        </w:rPr>
        <w:t xml:space="preserve"> data for 40-gallon, 50-gallon, and 60-gallon water heaters was averaged for each building vintage, building </w:t>
      </w:r>
      <w:proofErr w:type="gramStart"/>
      <w:r>
        <w:rPr>
          <w:sz w:val="20"/>
          <w:szCs w:val="20"/>
        </w:rPr>
        <w:t>type,</w:t>
      </w:r>
      <w:proofErr w:type="gramEnd"/>
      <w:r>
        <w:rPr>
          <w:sz w:val="20"/>
          <w:szCs w:val="20"/>
        </w:rPr>
        <w:t xml:space="preserve"> and climate zone in order to determine the average savings for the eligible water heater sizes. Based on the CEC Appliance Database, however, there are significantly more 40-gallon and 50-gallon water heaters than 60-gallon water heaters on the market, so the savings for the 60-gallon units should be weighted less heavily than for the other sizes</w:t>
      </w:r>
      <w:r>
        <w:fldChar w:fldCharType="begin"/>
      </w:r>
      <w:r>
        <w:instrText xml:space="preserve"> NOTEREF _Ref327964197 \h  \* MERGEFORMAT </w:instrText>
      </w:r>
      <w:r>
        <w:fldChar w:fldCharType="separate"/>
      </w:r>
      <w:r w:rsidRPr="0083467A">
        <w:rPr>
          <w:sz w:val="20"/>
          <w:szCs w:val="20"/>
          <w:vertAlign w:val="superscript"/>
        </w:rPr>
        <w:t>13</w:t>
      </w:r>
      <w:r>
        <w:fldChar w:fldCharType="end"/>
      </w:r>
      <w:r>
        <w:rPr>
          <w:sz w:val="20"/>
          <w:szCs w:val="20"/>
        </w:rPr>
        <w:t>. We therefore applied a weighted average to the DEER201</w:t>
      </w:r>
      <w:r w:rsidR="00E74682">
        <w:rPr>
          <w:sz w:val="20"/>
          <w:szCs w:val="20"/>
        </w:rPr>
        <w:t>4</w:t>
      </w:r>
      <w:r>
        <w:rPr>
          <w:sz w:val="20"/>
          <w:szCs w:val="20"/>
        </w:rPr>
        <w:t xml:space="preserve"> energy savings based on the number of water heaters of each size listed on the CEC database. As shown in </w:t>
      </w:r>
      <w:r>
        <w:rPr>
          <w:sz w:val="20"/>
          <w:szCs w:val="20"/>
        </w:rPr>
        <w:fldChar w:fldCharType="begin"/>
      </w:r>
      <w:r>
        <w:rPr>
          <w:sz w:val="20"/>
          <w:szCs w:val="20"/>
        </w:rPr>
        <w:instrText xml:space="preserve"> REF _Ref327963938 \h </w:instrText>
      </w:r>
      <w:r>
        <w:rPr>
          <w:sz w:val="20"/>
          <w:szCs w:val="20"/>
        </w:rPr>
      </w:r>
      <w:r>
        <w:rPr>
          <w:sz w:val="20"/>
          <w:szCs w:val="20"/>
        </w:rPr>
        <w:fldChar w:fldCharType="separate"/>
      </w:r>
      <w:r>
        <w:t xml:space="preserve">Table </w:t>
      </w:r>
      <w:r>
        <w:rPr>
          <w:noProof/>
        </w:rPr>
        <w:t>1</w:t>
      </w:r>
      <w:r w:rsidR="00E74682">
        <w:rPr>
          <w:noProof/>
        </w:rPr>
        <w:t>3</w:t>
      </w:r>
      <w:r>
        <w:rPr>
          <w:sz w:val="20"/>
          <w:szCs w:val="20"/>
        </w:rPr>
        <w:fldChar w:fldCharType="end"/>
      </w:r>
      <w:r>
        <w:rPr>
          <w:sz w:val="20"/>
          <w:szCs w:val="20"/>
        </w:rPr>
        <w:t xml:space="preserve">, </w:t>
      </w:r>
      <w:r>
        <w:rPr>
          <w:sz w:val="20"/>
          <w:szCs w:val="20"/>
        </w:rPr>
        <w:fldChar w:fldCharType="begin"/>
      </w:r>
      <w:r>
        <w:rPr>
          <w:sz w:val="20"/>
          <w:szCs w:val="20"/>
        </w:rPr>
        <w:instrText xml:space="preserve"> REF _Ref327963942 \p \h </w:instrText>
      </w:r>
      <w:r>
        <w:rPr>
          <w:sz w:val="20"/>
          <w:szCs w:val="20"/>
        </w:rPr>
      </w:r>
      <w:r>
        <w:rPr>
          <w:sz w:val="20"/>
          <w:szCs w:val="20"/>
        </w:rPr>
        <w:fldChar w:fldCharType="separate"/>
      </w:r>
      <w:r>
        <w:rPr>
          <w:sz w:val="20"/>
          <w:szCs w:val="20"/>
        </w:rPr>
        <w:t>below</w:t>
      </w:r>
      <w:r>
        <w:rPr>
          <w:sz w:val="20"/>
          <w:szCs w:val="20"/>
        </w:rPr>
        <w:fldChar w:fldCharType="end"/>
      </w:r>
      <w:r>
        <w:rPr>
          <w:sz w:val="20"/>
          <w:szCs w:val="20"/>
        </w:rPr>
        <w:t xml:space="preserve">, the weighting factors for the 40, 50, and 60-gallon water heaters are 50.1%, 47.5%, and 2.4% respectively.  </w:t>
      </w:r>
    </w:p>
    <w:p w14:paraId="0A7ED5AB" w14:textId="77777777" w:rsidR="00B44C1A" w:rsidRDefault="00B44C1A" w:rsidP="00B44C1A">
      <w:pPr>
        <w:rPr>
          <w:sz w:val="20"/>
          <w:szCs w:val="20"/>
        </w:rPr>
      </w:pPr>
    </w:p>
    <w:p w14:paraId="3ED7B62C" w14:textId="2415E75C" w:rsidR="00B44C1A" w:rsidRDefault="00B44C1A" w:rsidP="00E74682">
      <w:pPr>
        <w:pStyle w:val="Caption"/>
        <w:keepNext/>
        <w:ind w:firstLine="720"/>
        <w:rPr>
          <w:rFonts w:cs="Arial"/>
        </w:rPr>
      </w:pPr>
      <w:bookmarkStart w:id="125" w:name="_Ref327963938"/>
      <w:bookmarkStart w:id="126" w:name="_Ref327963942"/>
      <w:bookmarkStart w:id="127" w:name="_Toc327979912"/>
      <w:r>
        <w:rPr>
          <w:rFonts w:cs="Arial"/>
        </w:rPr>
        <w:t xml:space="preserve">Table </w:t>
      </w:r>
      <w:bookmarkEnd w:id="125"/>
      <w:r w:rsidR="00E74682">
        <w:rPr>
          <w:rFonts w:cs="Arial"/>
        </w:rPr>
        <w:t>13</w:t>
      </w:r>
      <w:r>
        <w:rPr>
          <w:rFonts w:cs="Arial"/>
        </w:rPr>
        <w:t>: CEC Water Heater Data</w:t>
      </w:r>
      <w:bookmarkEnd w:id="126"/>
      <w:bookmarkEnd w:id="127"/>
    </w:p>
    <w:p w14:paraId="74748089" w14:textId="77777777" w:rsidR="00B44C1A" w:rsidRDefault="00B44C1A" w:rsidP="00B44C1A">
      <w:pPr>
        <w:jc w:val="center"/>
        <w:rPr>
          <w:sz w:val="20"/>
          <w:szCs w:val="20"/>
        </w:rPr>
      </w:pPr>
      <w:r>
        <w:rPr>
          <w:noProof/>
          <w:sz w:val="20"/>
          <w:szCs w:val="20"/>
        </w:rPr>
        <w:drawing>
          <wp:inline distT="0" distB="0" distL="0" distR="0" wp14:anchorId="35B3558C" wp14:editId="3BE5B577">
            <wp:extent cx="3305175" cy="1104900"/>
            <wp:effectExtent l="0" t="0" r="9525"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305175" cy="1104900"/>
                    </a:xfrm>
                    <a:prstGeom prst="rect">
                      <a:avLst/>
                    </a:prstGeom>
                    <a:noFill/>
                    <a:ln>
                      <a:noFill/>
                    </a:ln>
                  </pic:spPr>
                </pic:pic>
              </a:graphicData>
            </a:graphic>
          </wp:inline>
        </w:drawing>
      </w:r>
    </w:p>
    <w:p w14:paraId="3473FDB5" w14:textId="77777777" w:rsidR="00B44C1A" w:rsidRDefault="00B44C1A" w:rsidP="00B44C1A">
      <w:pPr>
        <w:jc w:val="center"/>
        <w:rPr>
          <w:sz w:val="20"/>
          <w:szCs w:val="20"/>
        </w:rPr>
      </w:pPr>
    </w:p>
    <w:p w14:paraId="60D8DEFF" w14:textId="77777777" w:rsidR="00B44C1A" w:rsidRDefault="00B44C1A" w:rsidP="00B44C1A">
      <w:pPr>
        <w:rPr>
          <w:sz w:val="20"/>
          <w:szCs w:val="20"/>
          <w:u w:val="single"/>
        </w:rPr>
      </w:pPr>
      <w:r>
        <w:rPr>
          <w:sz w:val="20"/>
          <w:szCs w:val="20"/>
          <w:u w:val="single"/>
        </w:rPr>
        <w:t>Normalizing the Results:</w:t>
      </w:r>
    </w:p>
    <w:p w14:paraId="7AEFB918" w14:textId="28E94F1D" w:rsidR="00B44C1A" w:rsidRDefault="00B44C1A" w:rsidP="00B44C1A">
      <w:pPr>
        <w:rPr>
          <w:sz w:val="20"/>
          <w:szCs w:val="20"/>
        </w:rPr>
      </w:pPr>
      <w:r>
        <w:rPr>
          <w:sz w:val="20"/>
          <w:szCs w:val="20"/>
        </w:rPr>
        <w:t>The catalog offerings H</w:t>
      </w:r>
      <w:r w:rsidR="00E74682">
        <w:rPr>
          <w:sz w:val="20"/>
          <w:szCs w:val="20"/>
        </w:rPr>
        <w:t>A58</w:t>
      </w:r>
      <w:r>
        <w:rPr>
          <w:sz w:val="20"/>
          <w:szCs w:val="20"/>
        </w:rPr>
        <w:t xml:space="preserve"> and H</w:t>
      </w:r>
      <w:r w:rsidR="00E74682">
        <w:rPr>
          <w:sz w:val="20"/>
          <w:szCs w:val="20"/>
        </w:rPr>
        <w:t>A59</w:t>
      </w:r>
      <w:r>
        <w:rPr>
          <w:sz w:val="20"/>
          <w:szCs w:val="20"/>
        </w:rPr>
        <w:t xml:space="preserve"> are normalized per gas storage water heater. In DEER201</w:t>
      </w:r>
      <w:r w:rsidR="00E74682">
        <w:rPr>
          <w:sz w:val="20"/>
          <w:szCs w:val="20"/>
        </w:rPr>
        <w:t>4</w:t>
      </w:r>
      <w:r>
        <w:rPr>
          <w:sz w:val="20"/>
          <w:szCs w:val="20"/>
        </w:rPr>
        <w:t>, the residential data is already normalized in the same manner, so no adjustment was required. For the commercial building types, however</w:t>
      </w:r>
      <w:r w:rsidR="00E74682">
        <w:rPr>
          <w:sz w:val="20"/>
          <w:szCs w:val="20"/>
        </w:rPr>
        <w:t>, the DEER204</w:t>
      </w:r>
      <w:r>
        <w:rPr>
          <w:sz w:val="20"/>
          <w:szCs w:val="20"/>
        </w:rPr>
        <w:t xml:space="preserve">1 energy savings data is normalized per water heater input capacity (kBtu/h). We therefore had to re-normalize the DEER commercial savings to a per water heater basis using the following steps. </w:t>
      </w:r>
    </w:p>
    <w:p w14:paraId="599CD377" w14:textId="77777777" w:rsidR="00B44C1A" w:rsidRDefault="00B44C1A" w:rsidP="00B44C1A">
      <w:pPr>
        <w:rPr>
          <w:sz w:val="20"/>
          <w:szCs w:val="20"/>
        </w:rPr>
      </w:pPr>
    </w:p>
    <w:p w14:paraId="70695EE9" w14:textId="56B7A88D" w:rsidR="00B44C1A" w:rsidRDefault="00B44C1A" w:rsidP="00B44C1A">
      <w:pPr>
        <w:pStyle w:val="ListParagraph"/>
        <w:numPr>
          <w:ilvl w:val="0"/>
          <w:numId w:val="22"/>
        </w:numPr>
        <w:contextualSpacing w:val="0"/>
        <w:rPr>
          <w:sz w:val="20"/>
          <w:szCs w:val="20"/>
        </w:rPr>
      </w:pPr>
      <w:r>
        <w:rPr>
          <w:sz w:val="20"/>
          <w:szCs w:val="20"/>
        </w:rPr>
        <w:t>We determined the total required water heater capacity for each building type (kBtu/h) from the DEER201</w:t>
      </w:r>
      <w:r w:rsidR="00E74682">
        <w:rPr>
          <w:sz w:val="20"/>
          <w:szCs w:val="20"/>
        </w:rPr>
        <w:t>4</w:t>
      </w:r>
      <w:r>
        <w:rPr>
          <w:sz w:val="20"/>
          <w:szCs w:val="20"/>
        </w:rPr>
        <w:t xml:space="preserve"> data.</w:t>
      </w:r>
    </w:p>
    <w:p w14:paraId="156AF2F4" w14:textId="0B1FFDBB" w:rsidR="00B44C1A" w:rsidRPr="000F3EB1" w:rsidRDefault="00B44C1A" w:rsidP="00B44C1A">
      <w:pPr>
        <w:pStyle w:val="ListParagraph"/>
        <w:numPr>
          <w:ilvl w:val="0"/>
          <w:numId w:val="22"/>
        </w:numPr>
        <w:contextualSpacing w:val="0"/>
        <w:rPr>
          <w:sz w:val="20"/>
          <w:szCs w:val="20"/>
        </w:rPr>
      </w:pPr>
      <w:r w:rsidRPr="000F3EB1">
        <w:rPr>
          <w:sz w:val="20"/>
          <w:szCs w:val="20"/>
        </w:rPr>
        <w:t xml:space="preserve">We </w:t>
      </w:r>
      <w:r>
        <w:rPr>
          <w:sz w:val="20"/>
          <w:szCs w:val="20"/>
        </w:rPr>
        <w:t xml:space="preserve">multiplied the total required capacities for each building type (step 1), by </w:t>
      </w:r>
      <w:r w:rsidRPr="000F3EB1">
        <w:rPr>
          <w:sz w:val="20"/>
          <w:szCs w:val="20"/>
        </w:rPr>
        <w:t>the DEER201</w:t>
      </w:r>
      <w:r w:rsidR="00E74682">
        <w:rPr>
          <w:sz w:val="20"/>
          <w:szCs w:val="20"/>
        </w:rPr>
        <w:t>4</w:t>
      </w:r>
      <w:r w:rsidRPr="000F3EB1">
        <w:rPr>
          <w:sz w:val="20"/>
          <w:szCs w:val="20"/>
        </w:rPr>
        <w:t xml:space="preserve"> energy savings (listed in therms per kBtu/h) </w:t>
      </w:r>
      <w:r>
        <w:rPr>
          <w:sz w:val="20"/>
          <w:szCs w:val="20"/>
        </w:rPr>
        <w:t xml:space="preserve">in order to determine the total therms saved for each building type, building vintage, and climate zone. </w:t>
      </w:r>
    </w:p>
    <w:p w14:paraId="42F73A1B" w14:textId="1C87B82F" w:rsidR="00B44C1A" w:rsidRDefault="00B44C1A" w:rsidP="00B44C1A">
      <w:pPr>
        <w:pStyle w:val="ListParagraph"/>
        <w:numPr>
          <w:ilvl w:val="0"/>
          <w:numId w:val="22"/>
        </w:numPr>
        <w:contextualSpacing w:val="0"/>
        <w:rPr>
          <w:sz w:val="20"/>
          <w:szCs w:val="20"/>
        </w:rPr>
      </w:pPr>
      <w:r w:rsidRPr="00C01F19">
        <w:rPr>
          <w:sz w:val="20"/>
          <w:szCs w:val="20"/>
        </w:rPr>
        <w:t xml:space="preserve">We then used the CEC Appliance Database to determine the average heating capacity </w:t>
      </w:r>
      <w:r>
        <w:rPr>
          <w:sz w:val="20"/>
          <w:szCs w:val="20"/>
        </w:rPr>
        <w:t>(kBtu/h) of</w:t>
      </w:r>
      <w:r w:rsidRPr="00C01F19">
        <w:rPr>
          <w:sz w:val="20"/>
          <w:szCs w:val="20"/>
        </w:rPr>
        <w:t xml:space="preserve"> each size of eligible water heater (40, 50, and 6</w:t>
      </w:r>
      <w:r>
        <w:rPr>
          <w:sz w:val="20"/>
          <w:szCs w:val="20"/>
        </w:rPr>
        <w:t xml:space="preserve">0 </w:t>
      </w:r>
      <w:r w:rsidRPr="00C01F19">
        <w:rPr>
          <w:sz w:val="20"/>
          <w:szCs w:val="20"/>
        </w:rPr>
        <w:t xml:space="preserve">gallons). The average capacities are listed in </w:t>
      </w:r>
      <w:r w:rsidRPr="00C01F19">
        <w:rPr>
          <w:sz w:val="20"/>
          <w:szCs w:val="20"/>
        </w:rPr>
        <w:fldChar w:fldCharType="begin"/>
      </w:r>
      <w:r w:rsidRPr="00C01F19">
        <w:rPr>
          <w:sz w:val="20"/>
          <w:szCs w:val="20"/>
        </w:rPr>
        <w:instrText xml:space="preserve"> REF _Ref327963938 \h </w:instrText>
      </w:r>
      <w:r w:rsidRPr="00C01F19">
        <w:rPr>
          <w:sz w:val="20"/>
          <w:szCs w:val="20"/>
        </w:rPr>
      </w:r>
      <w:r w:rsidRPr="00C01F19">
        <w:rPr>
          <w:sz w:val="20"/>
          <w:szCs w:val="20"/>
        </w:rPr>
        <w:fldChar w:fldCharType="separate"/>
      </w:r>
      <w:r>
        <w:t xml:space="preserve">Table </w:t>
      </w:r>
      <w:r>
        <w:rPr>
          <w:noProof/>
        </w:rPr>
        <w:t>1</w:t>
      </w:r>
      <w:r w:rsidRPr="00C01F19">
        <w:rPr>
          <w:sz w:val="20"/>
          <w:szCs w:val="20"/>
        </w:rPr>
        <w:fldChar w:fldCharType="end"/>
      </w:r>
      <w:proofErr w:type="gramStart"/>
      <w:r w:rsidR="00E74682">
        <w:rPr>
          <w:sz w:val="20"/>
          <w:szCs w:val="20"/>
        </w:rPr>
        <w:t xml:space="preserve">3 </w:t>
      </w:r>
      <w:r w:rsidRPr="00C01F19">
        <w:rPr>
          <w:sz w:val="20"/>
          <w:szCs w:val="20"/>
        </w:rPr>
        <w:t xml:space="preserve"> </w:t>
      </w:r>
      <w:proofErr w:type="gramEnd"/>
      <w:r w:rsidRPr="00C01F19">
        <w:rPr>
          <w:sz w:val="20"/>
          <w:szCs w:val="20"/>
        </w:rPr>
        <w:fldChar w:fldCharType="begin"/>
      </w:r>
      <w:r w:rsidRPr="00C01F19">
        <w:rPr>
          <w:sz w:val="20"/>
          <w:szCs w:val="20"/>
        </w:rPr>
        <w:instrText xml:space="preserve"> REF _Ref327963942 \p \h </w:instrText>
      </w:r>
      <w:r w:rsidRPr="00C01F19">
        <w:rPr>
          <w:sz w:val="20"/>
          <w:szCs w:val="20"/>
        </w:rPr>
      </w:r>
      <w:r w:rsidRPr="00C01F19">
        <w:rPr>
          <w:sz w:val="20"/>
          <w:szCs w:val="20"/>
        </w:rPr>
        <w:fldChar w:fldCharType="separate"/>
      </w:r>
      <w:r>
        <w:rPr>
          <w:sz w:val="20"/>
          <w:szCs w:val="20"/>
        </w:rPr>
        <w:t>above</w:t>
      </w:r>
      <w:r w:rsidRPr="00C01F19">
        <w:rPr>
          <w:sz w:val="20"/>
          <w:szCs w:val="20"/>
        </w:rPr>
        <w:fldChar w:fldCharType="end"/>
      </w:r>
      <w:r w:rsidRPr="00C01F19">
        <w:rPr>
          <w:sz w:val="20"/>
          <w:szCs w:val="20"/>
        </w:rPr>
        <w:t xml:space="preserve">. </w:t>
      </w:r>
    </w:p>
    <w:p w14:paraId="217CF1E1" w14:textId="77777777" w:rsidR="00B44C1A" w:rsidRDefault="00B44C1A" w:rsidP="00B44C1A">
      <w:pPr>
        <w:pStyle w:val="ListParagraph"/>
        <w:numPr>
          <w:ilvl w:val="0"/>
          <w:numId w:val="22"/>
        </w:numPr>
        <w:contextualSpacing w:val="0"/>
        <w:rPr>
          <w:sz w:val="20"/>
          <w:szCs w:val="20"/>
        </w:rPr>
      </w:pPr>
      <w:r w:rsidRPr="00C01F19">
        <w:rPr>
          <w:sz w:val="20"/>
          <w:szCs w:val="20"/>
        </w:rPr>
        <w:t>By dividing the total required water heater capacity for each building type</w:t>
      </w:r>
      <w:r>
        <w:rPr>
          <w:sz w:val="20"/>
          <w:szCs w:val="20"/>
        </w:rPr>
        <w:t xml:space="preserve"> (step 1)</w:t>
      </w:r>
      <w:r w:rsidRPr="00C01F19">
        <w:rPr>
          <w:sz w:val="20"/>
          <w:szCs w:val="20"/>
        </w:rPr>
        <w:t xml:space="preserve"> by the average water heater capacity</w:t>
      </w:r>
      <w:r>
        <w:rPr>
          <w:sz w:val="20"/>
          <w:szCs w:val="20"/>
        </w:rPr>
        <w:t xml:space="preserve"> (step 2)</w:t>
      </w:r>
      <w:r w:rsidRPr="00C01F19">
        <w:rPr>
          <w:sz w:val="20"/>
          <w:szCs w:val="20"/>
        </w:rPr>
        <w:t xml:space="preserve">, we determined how many 40, 50, or 60 gallon water heaters would be required to meet each building’s hot water needs. </w:t>
      </w:r>
    </w:p>
    <w:p w14:paraId="515816EF" w14:textId="77777777" w:rsidR="00B44C1A" w:rsidRPr="000F3EB1" w:rsidRDefault="00B44C1A" w:rsidP="00B44C1A">
      <w:pPr>
        <w:pStyle w:val="ListParagraph"/>
        <w:numPr>
          <w:ilvl w:val="0"/>
          <w:numId w:val="22"/>
        </w:numPr>
        <w:contextualSpacing w:val="0"/>
        <w:rPr>
          <w:sz w:val="20"/>
          <w:szCs w:val="20"/>
        </w:rPr>
      </w:pPr>
      <w:r>
        <w:rPr>
          <w:sz w:val="20"/>
          <w:szCs w:val="20"/>
        </w:rPr>
        <w:t xml:space="preserve">Finally, </w:t>
      </w:r>
      <w:r w:rsidRPr="000F3EB1">
        <w:rPr>
          <w:sz w:val="20"/>
          <w:szCs w:val="20"/>
        </w:rPr>
        <w:t>we normalized the gas energy savings on a per water heater basis</w:t>
      </w:r>
      <w:r>
        <w:rPr>
          <w:sz w:val="20"/>
          <w:szCs w:val="20"/>
        </w:rPr>
        <w:t xml:space="preserve"> by</w:t>
      </w:r>
      <w:r w:rsidRPr="000F3EB1">
        <w:rPr>
          <w:sz w:val="20"/>
          <w:szCs w:val="20"/>
        </w:rPr>
        <w:t xml:space="preserve"> dividing the total therms saved for each building type (step </w:t>
      </w:r>
      <w:r>
        <w:rPr>
          <w:sz w:val="20"/>
          <w:szCs w:val="20"/>
        </w:rPr>
        <w:t>2</w:t>
      </w:r>
      <w:r w:rsidRPr="000F3EB1">
        <w:rPr>
          <w:sz w:val="20"/>
          <w:szCs w:val="20"/>
        </w:rPr>
        <w:t xml:space="preserve">) by the number of </w:t>
      </w:r>
      <w:r>
        <w:rPr>
          <w:sz w:val="20"/>
          <w:szCs w:val="20"/>
        </w:rPr>
        <w:t xml:space="preserve">required </w:t>
      </w:r>
      <w:r w:rsidRPr="000F3EB1">
        <w:rPr>
          <w:sz w:val="20"/>
          <w:szCs w:val="20"/>
        </w:rPr>
        <w:t xml:space="preserve">water heaters (step 4). </w:t>
      </w:r>
    </w:p>
    <w:p w14:paraId="3B74B2A1" w14:textId="77777777" w:rsidR="00B44C1A" w:rsidRDefault="00B44C1A" w:rsidP="00B44C1A">
      <w:pPr>
        <w:rPr>
          <w:sz w:val="20"/>
          <w:szCs w:val="20"/>
        </w:rPr>
      </w:pPr>
    </w:p>
    <w:p w14:paraId="06F5A23C" w14:textId="77777777" w:rsidR="00B44C1A" w:rsidRPr="00BB7188" w:rsidRDefault="00B44C1A" w:rsidP="00B44C1A">
      <w:pPr>
        <w:rPr>
          <w:sz w:val="20"/>
          <w:szCs w:val="20"/>
          <w:u w:val="single"/>
        </w:rPr>
      </w:pPr>
      <w:r>
        <w:rPr>
          <w:sz w:val="20"/>
          <w:szCs w:val="20"/>
          <w:u w:val="single"/>
        </w:rPr>
        <w:t>Example Calculation:</w:t>
      </w:r>
    </w:p>
    <w:p w14:paraId="185D7FD0" w14:textId="77777777" w:rsidR="00B44C1A" w:rsidRDefault="00B44C1A" w:rsidP="00B44C1A">
      <w:pPr>
        <w:rPr>
          <w:sz w:val="20"/>
          <w:szCs w:val="20"/>
        </w:rPr>
      </w:pPr>
      <w:r>
        <w:rPr>
          <w:sz w:val="20"/>
          <w:szCs w:val="20"/>
        </w:rPr>
        <w:t>The following is an example of the previously described normalization and averaging methods:</w:t>
      </w:r>
    </w:p>
    <w:p w14:paraId="55FD01E3" w14:textId="77777777" w:rsidR="00B44C1A" w:rsidRDefault="00B44C1A" w:rsidP="00B44C1A">
      <w:pPr>
        <w:rPr>
          <w:sz w:val="20"/>
          <w:szCs w:val="20"/>
        </w:rPr>
      </w:pPr>
    </w:p>
    <w:p w14:paraId="663E4B90" w14:textId="4111BA96" w:rsidR="00B44C1A" w:rsidRPr="009D0E82" w:rsidRDefault="00B44C1A" w:rsidP="00B44C1A">
      <w:pPr>
        <w:rPr>
          <w:sz w:val="20"/>
          <w:szCs w:val="20"/>
        </w:rPr>
      </w:pPr>
      <w:r w:rsidRPr="00DE2F4A">
        <w:rPr>
          <w:i/>
          <w:iCs/>
          <w:sz w:val="20"/>
          <w:szCs w:val="20"/>
        </w:rPr>
        <w:t>DEER201</w:t>
      </w:r>
      <w:r w:rsidR="00E74682">
        <w:rPr>
          <w:i/>
          <w:iCs/>
          <w:sz w:val="20"/>
          <w:szCs w:val="20"/>
        </w:rPr>
        <w:t>4</w:t>
      </w:r>
      <w:r w:rsidRPr="00DE2F4A">
        <w:rPr>
          <w:i/>
          <w:iCs/>
          <w:sz w:val="20"/>
          <w:szCs w:val="20"/>
        </w:rPr>
        <w:t xml:space="preserve"> Energy Impact ID:</w:t>
      </w:r>
      <w:r w:rsidRPr="009D0E82">
        <w:rPr>
          <w:sz w:val="20"/>
          <w:szCs w:val="20"/>
        </w:rPr>
        <w:t xml:space="preserve"> </w:t>
      </w:r>
      <w:r w:rsidRPr="009D0E82">
        <w:rPr>
          <w:sz w:val="20"/>
          <w:szCs w:val="20"/>
        </w:rPr>
        <w:tab/>
      </w:r>
      <w:r w:rsidRPr="009D0E82">
        <w:rPr>
          <w:sz w:val="20"/>
          <w:szCs w:val="20"/>
        </w:rPr>
        <w:tab/>
      </w:r>
      <w:r w:rsidRPr="009D0E82">
        <w:rPr>
          <w:sz w:val="20"/>
          <w:szCs w:val="20"/>
        </w:rPr>
        <w:tab/>
      </w:r>
      <w:r w:rsidRPr="009D0E82">
        <w:rPr>
          <w:sz w:val="20"/>
          <w:szCs w:val="20"/>
        </w:rPr>
        <w:tab/>
        <w:t>NG-WtrHt-SmlStrg-Gas-lte75kBtuh-40G-0p62EF</w:t>
      </w:r>
    </w:p>
    <w:p w14:paraId="7EE5B4F1" w14:textId="3912410A" w:rsidR="00B44C1A" w:rsidRPr="009D0E82" w:rsidRDefault="00E74682" w:rsidP="00B44C1A">
      <w:pPr>
        <w:rPr>
          <w:sz w:val="20"/>
          <w:szCs w:val="20"/>
        </w:rPr>
      </w:pPr>
      <w:r>
        <w:rPr>
          <w:i/>
          <w:iCs/>
          <w:sz w:val="20"/>
          <w:szCs w:val="20"/>
        </w:rPr>
        <w:t>DEER2014</w:t>
      </w:r>
      <w:r w:rsidR="00B44C1A" w:rsidRPr="00DE2F4A">
        <w:rPr>
          <w:i/>
          <w:iCs/>
          <w:sz w:val="20"/>
          <w:szCs w:val="20"/>
        </w:rPr>
        <w:t xml:space="preserve"> Building Type:</w:t>
      </w:r>
      <w:r w:rsidR="00B44C1A" w:rsidRPr="009D0E82">
        <w:rPr>
          <w:sz w:val="20"/>
          <w:szCs w:val="20"/>
        </w:rPr>
        <w:t xml:space="preserve"> </w:t>
      </w:r>
      <w:r w:rsidR="00B44C1A" w:rsidRPr="009D0E82">
        <w:rPr>
          <w:sz w:val="20"/>
          <w:szCs w:val="20"/>
        </w:rPr>
        <w:tab/>
      </w:r>
      <w:r w:rsidR="00B44C1A" w:rsidRPr="009D0E82">
        <w:rPr>
          <w:sz w:val="20"/>
          <w:szCs w:val="20"/>
        </w:rPr>
        <w:tab/>
      </w:r>
      <w:r w:rsidR="00B44C1A" w:rsidRPr="009D0E82">
        <w:rPr>
          <w:sz w:val="20"/>
          <w:szCs w:val="20"/>
        </w:rPr>
        <w:tab/>
      </w:r>
      <w:r w:rsidR="00B44C1A" w:rsidRPr="009D0E82">
        <w:rPr>
          <w:sz w:val="20"/>
          <w:szCs w:val="20"/>
        </w:rPr>
        <w:tab/>
        <w:t>Hospital</w:t>
      </w:r>
    </w:p>
    <w:p w14:paraId="4D5B7564" w14:textId="5D94224A" w:rsidR="00B44C1A" w:rsidRPr="009D0E82" w:rsidRDefault="00E74682" w:rsidP="00B44C1A">
      <w:pPr>
        <w:rPr>
          <w:sz w:val="20"/>
          <w:szCs w:val="20"/>
        </w:rPr>
      </w:pPr>
      <w:r>
        <w:rPr>
          <w:i/>
          <w:iCs/>
          <w:sz w:val="20"/>
          <w:szCs w:val="20"/>
        </w:rPr>
        <w:t>DEER2014</w:t>
      </w:r>
      <w:r w:rsidR="00B44C1A" w:rsidRPr="00DE2F4A">
        <w:rPr>
          <w:i/>
          <w:iCs/>
          <w:sz w:val="20"/>
          <w:szCs w:val="20"/>
        </w:rPr>
        <w:t xml:space="preserve"> Building Vintage:</w:t>
      </w:r>
      <w:r w:rsidR="00B44C1A" w:rsidRPr="009D0E82">
        <w:rPr>
          <w:sz w:val="20"/>
          <w:szCs w:val="20"/>
        </w:rPr>
        <w:t xml:space="preserve"> </w:t>
      </w:r>
      <w:r w:rsidR="00B44C1A" w:rsidRPr="009D0E82">
        <w:rPr>
          <w:sz w:val="20"/>
          <w:szCs w:val="20"/>
        </w:rPr>
        <w:tab/>
      </w:r>
      <w:r w:rsidR="00B44C1A" w:rsidRPr="009D0E82">
        <w:rPr>
          <w:sz w:val="20"/>
          <w:szCs w:val="20"/>
        </w:rPr>
        <w:tab/>
      </w:r>
      <w:r w:rsidR="00B44C1A" w:rsidRPr="009D0E82">
        <w:rPr>
          <w:sz w:val="20"/>
          <w:szCs w:val="20"/>
        </w:rPr>
        <w:tab/>
      </w:r>
      <w:r w:rsidR="00B44C1A" w:rsidRPr="009D0E82">
        <w:rPr>
          <w:sz w:val="20"/>
          <w:szCs w:val="20"/>
        </w:rPr>
        <w:tab/>
        <w:t>1975</w:t>
      </w:r>
    </w:p>
    <w:p w14:paraId="48B35046" w14:textId="15BBB132" w:rsidR="00B44C1A" w:rsidRPr="009D0E82" w:rsidRDefault="00E74682" w:rsidP="00B44C1A">
      <w:pPr>
        <w:rPr>
          <w:sz w:val="20"/>
          <w:szCs w:val="20"/>
        </w:rPr>
      </w:pPr>
      <w:r>
        <w:rPr>
          <w:i/>
          <w:iCs/>
          <w:sz w:val="20"/>
          <w:szCs w:val="20"/>
        </w:rPr>
        <w:t>DEER2014</w:t>
      </w:r>
      <w:r w:rsidR="00B44C1A" w:rsidRPr="00DE2F4A">
        <w:rPr>
          <w:i/>
          <w:iCs/>
          <w:sz w:val="20"/>
          <w:szCs w:val="20"/>
        </w:rPr>
        <w:t xml:space="preserve"> Building Location:</w:t>
      </w:r>
      <w:r w:rsidR="00B44C1A" w:rsidRPr="009D0E82">
        <w:rPr>
          <w:sz w:val="20"/>
          <w:szCs w:val="20"/>
        </w:rPr>
        <w:t xml:space="preserve"> </w:t>
      </w:r>
      <w:r w:rsidR="00B44C1A" w:rsidRPr="009D0E82">
        <w:rPr>
          <w:sz w:val="20"/>
          <w:szCs w:val="20"/>
        </w:rPr>
        <w:tab/>
      </w:r>
      <w:r w:rsidR="00B44C1A" w:rsidRPr="009D0E82">
        <w:rPr>
          <w:sz w:val="20"/>
          <w:szCs w:val="20"/>
        </w:rPr>
        <w:tab/>
      </w:r>
      <w:r w:rsidR="00B44C1A" w:rsidRPr="009D0E82">
        <w:rPr>
          <w:sz w:val="20"/>
          <w:szCs w:val="20"/>
        </w:rPr>
        <w:tab/>
      </w:r>
      <w:r w:rsidR="00B44C1A" w:rsidRPr="009D0E82">
        <w:rPr>
          <w:sz w:val="20"/>
          <w:szCs w:val="20"/>
        </w:rPr>
        <w:tab/>
        <w:t>CZ01</w:t>
      </w:r>
    </w:p>
    <w:p w14:paraId="221B6A31" w14:textId="758466E7" w:rsidR="00B44C1A" w:rsidRPr="009D0E82" w:rsidRDefault="00E74682" w:rsidP="00B44C1A">
      <w:pPr>
        <w:rPr>
          <w:sz w:val="20"/>
          <w:szCs w:val="20"/>
        </w:rPr>
      </w:pPr>
      <w:r>
        <w:rPr>
          <w:i/>
          <w:iCs/>
          <w:sz w:val="20"/>
          <w:szCs w:val="20"/>
        </w:rPr>
        <w:t>DEER2014</w:t>
      </w:r>
      <w:r w:rsidR="00B44C1A" w:rsidRPr="00DE2F4A">
        <w:rPr>
          <w:i/>
          <w:iCs/>
          <w:sz w:val="20"/>
          <w:szCs w:val="20"/>
        </w:rPr>
        <w:t xml:space="preserve"> Normalizing Units:</w:t>
      </w:r>
      <w:r w:rsidR="00B44C1A" w:rsidRPr="009D0E82">
        <w:rPr>
          <w:sz w:val="20"/>
          <w:szCs w:val="20"/>
        </w:rPr>
        <w:t xml:space="preserve"> </w:t>
      </w:r>
      <w:r w:rsidR="00B44C1A" w:rsidRPr="009D0E82">
        <w:rPr>
          <w:sz w:val="20"/>
          <w:szCs w:val="20"/>
        </w:rPr>
        <w:tab/>
      </w:r>
      <w:r w:rsidR="00B44C1A" w:rsidRPr="009D0E82">
        <w:rPr>
          <w:sz w:val="20"/>
          <w:szCs w:val="20"/>
        </w:rPr>
        <w:tab/>
      </w:r>
      <w:r w:rsidR="00B44C1A" w:rsidRPr="009D0E82">
        <w:rPr>
          <w:sz w:val="20"/>
          <w:szCs w:val="20"/>
        </w:rPr>
        <w:tab/>
      </w:r>
      <w:r w:rsidR="00B44C1A" w:rsidRPr="009D0E82">
        <w:rPr>
          <w:sz w:val="20"/>
          <w:szCs w:val="20"/>
        </w:rPr>
        <w:tab/>
        <w:t>Cap-kBTUh</w:t>
      </w:r>
    </w:p>
    <w:p w14:paraId="10C5AEB3" w14:textId="4B1E0B70" w:rsidR="00B44C1A" w:rsidRPr="009D0E82" w:rsidRDefault="00E74682" w:rsidP="00B44C1A">
      <w:pPr>
        <w:rPr>
          <w:sz w:val="20"/>
          <w:szCs w:val="20"/>
        </w:rPr>
      </w:pPr>
      <w:r>
        <w:rPr>
          <w:i/>
          <w:iCs/>
          <w:sz w:val="20"/>
          <w:szCs w:val="20"/>
        </w:rPr>
        <w:t>DEER2014</w:t>
      </w:r>
      <w:r w:rsidR="00B44C1A" w:rsidRPr="00DE2F4A">
        <w:rPr>
          <w:i/>
          <w:iCs/>
          <w:sz w:val="20"/>
          <w:szCs w:val="20"/>
        </w:rPr>
        <w:t xml:space="preserve"> AStdWBtherm:</w:t>
      </w:r>
      <w:r w:rsidR="00B44C1A" w:rsidRPr="009D0E82">
        <w:rPr>
          <w:sz w:val="20"/>
          <w:szCs w:val="20"/>
        </w:rPr>
        <w:t xml:space="preserve"> </w:t>
      </w:r>
      <w:r w:rsidR="00B44C1A" w:rsidRPr="009D0E82">
        <w:rPr>
          <w:sz w:val="20"/>
          <w:szCs w:val="20"/>
        </w:rPr>
        <w:tab/>
      </w:r>
      <w:r w:rsidR="00B44C1A" w:rsidRPr="009D0E82">
        <w:rPr>
          <w:sz w:val="20"/>
          <w:szCs w:val="20"/>
        </w:rPr>
        <w:tab/>
      </w:r>
      <w:r w:rsidR="00B44C1A" w:rsidRPr="009D0E82">
        <w:rPr>
          <w:sz w:val="20"/>
          <w:szCs w:val="20"/>
        </w:rPr>
        <w:tab/>
      </w:r>
      <w:r w:rsidR="00B44C1A" w:rsidRPr="009D0E82">
        <w:rPr>
          <w:sz w:val="20"/>
          <w:szCs w:val="20"/>
        </w:rPr>
        <w:tab/>
        <w:t>0.857 (therms/kBtu/h capacity)</w:t>
      </w:r>
    </w:p>
    <w:p w14:paraId="0ACBB4CA" w14:textId="71616214" w:rsidR="00B44C1A" w:rsidRPr="009D0E82" w:rsidRDefault="00E74682" w:rsidP="00B44C1A">
      <w:pPr>
        <w:rPr>
          <w:sz w:val="20"/>
          <w:szCs w:val="20"/>
        </w:rPr>
      </w:pPr>
      <w:r>
        <w:rPr>
          <w:i/>
          <w:iCs/>
          <w:sz w:val="20"/>
          <w:szCs w:val="20"/>
        </w:rPr>
        <w:t>DEER2014</w:t>
      </w:r>
      <w:r w:rsidR="00B44C1A" w:rsidRPr="00DE2F4A">
        <w:rPr>
          <w:i/>
          <w:iCs/>
          <w:sz w:val="20"/>
          <w:szCs w:val="20"/>
        </w:rPr>
        <w:t xml:space="preserve"> Num Units:</w:t>
      </w:r>
      <w:r w:rsidR="00B44C1A" w:rsidRPr="009D0E82">
        <w:rPr>
          <w:sz w:val="20"/>
          <w:szCs w:val="20"/>
        </w:rPr>
        <w:t xml:space="preserve"> </w:t>
      </w:r>
      <w:r w:rsidR="00B44C1A" w:rsidRPr="009D0E82">
        <w:rPr>
          <w:sz w:val="20"/>
          <w:szCs w:val="20"/>
        </w:rPr>
        <w:tab/>
      </w:r>
      <w:r w:rsidR="00B44C1A" w:rsidRPr="009D0E82">
        <w:rPr>
          <w:sz w:val="20"/>
          <w:szCs w:val="20"/>
        </w:rPr>
        <w:tab/>
      </w:r>
      <w:r w:rsidR="00B44C1A" w:rsidRPr="009D0E82">
        <w:rPr>
          <w:sz w:val="20"/>
          <w:szCs w:val="20"/>
        </w:rPr>
        <w:tab/>
      </w:r>
      <w:r w:rsidR="00B44C1A" w:rsidRPr="009D0E82">
        <w:rPr>
          <w:sz w:val="20"/>
          <w:szCs w:val="20"/>
        </w:rPr>
        <w:tab/>
      </w:r>
      <w:r w:rsidR="00B44C1A" w:rsidRPr="009D0E82">
        <w:rPr>
          <w:sz w:val="20"/>
          <w:szCs w:val="20"/>
        </w:rPr>
        <w:tab/>
      </w:r>
      <w:r w:rsidR="00B44C1A">
        <w:rPr>
          <w:sz w:val="20"/>
          <w:szCs w:val="20"/>
        </w:rPr>
        <w:t xml:space="preserve">2530 </w:t>
      </w:r>
    </w:p>
    <w:p w14:paraId="43E35FDB" w14:textId="77777777" w:rsidR="00B44C1A" w:rsidRDefault="00B44C1A" w:rsidP="00B44C1A">
      <w:pPr>
        <w:rPr>
          <w:sz w:val="20"/>
          <w:szCs w:val="20"/>
        </w:rPr>
      </w:pPr>
      <w:r w:rsidRPr="00DE2F4A">
        <w:rPr>
          <w:i/>
          <w:iCs/>
          <w:sz w:val="20"/>
          <w:szCs w:val="20"/>
        </w:rPr>
        <w:lastRenderedPageBreak/>
        <w:t>Average Heating Capacity of a 40 gallon water heater</w:t>
      </w:r>
      <w:r>
        <w:rPr>
          <w:sz w:val="20"/>
          <w:szCs w:val="20"/>
        </w:rPr>
        <w:t xml:space="preserve">: </w:t>
      </w:r>
      <w:r>
        <w:rPr>
          <w:sz w:val="20"/>
          <w:szCs w:val="20"/>
        </w:rPr>
        <w:tab/>
        <w:t>38.95 kBtu/h (Average of CEC Appliance data).</w:t>
      </w:r>
    </w:p>
    <w:p w14:paraId="04E1306D" w14:textId="77777777" w:rsidR="00B44C1A" w:rsidRDefault="00B44C1A" w:rsidP="00B44C1A">
      <w:pPr>
        <w:rPr>
          <w:sz w:val="20"/>
          <w:szCs w:val="20"/>
        </w:rPr>
      </w:pPr>
    </w:p>
    <w:p w14:paraId="4E0B6D3C" w14:textId="77777777" w:rsidR="00B44C1A" w:rsidRDefault="00B44C1A" w:rsidP="00B44C1A">
      <w:pPr>
        <w:pStyle w:val="ListParagraph"/>
        <w:numPr>
          <w:ilvl w:val="0"/>
          <w:numId w:val="23"/>
        </w:numPr>
        <w:contextualSpacing w:val="0"/>
        <w:rPr>
          <w:sz w:val="20"/>
          <w:szCs w:val="20"/>
        </w:rPr>
      </w:pPr>
      <w:r>
        <w:rPr>
          <w:sz w:val="20"/>
          <w:szCs w:val="20"/>
        </w:rPr>
        <w:t>Total required capacity = 2530 kBtu/h (Normalizing Units x Num Units)</w:t>
      </w:r>
    </w:p>
    <w:p w14:paraId="276A7402" w14:textId="77777777" w:rsidR="00B44C1A" w:rsidRDefault="00B44C1A" w:rsidP="00B44C1A">
      <w:pPr>
        <w:pStyle w:val="ListParagraph"/>
        <w:numPr>
          <w:ilvl w:val="0"/>
          <w:numId w:val="23"/>
        </w:numPr>
        <w:contextualSpacing w:val="0"/>
        <w:rPr>
          <w:sz w:val="20"/>
          <w:szCs w:val="20"/>
        </w:rPr>
      </w:pPr>
      <w:r>
        <w:rPr>
          <w:sz w:val="20"/>
          <w:szCs w:val="20"/>
        </w:rPr>
        <w:t>Total therm savings = 0.857 x 2530 = 2168.21 therms</w:t>
      </w:r>
    </w:p>
    <w:p w14:paraId="39F14911" w14:textId="77777777" w:rsidR="00B44C1A" w:rsidRDefault="00B44C1A" w:rsidP="00B44C1A">
      <w:pPr>
        <w:pStyle w:val="ListParagraph"/>
        <w:numPr>
          <w:ilvl w:val="0"/>
          <w:numId w:val="23"/>
        </w:numPr>
        <w:contextualSpacing w:val="0"/>
        <w:rPr>
          <w:sz w:val="20"/>
          <w:szCs w:val="20"/>
        </w:rPr>
      </w:pPr>
      <w:r>
        <w:rPr>
          <w:sz w:val="20"/>
          <w:szCs w:val="20"/>
        </w:rPr>
        <w:t>Average heating capacity of a 40-gallon water heater = 38.95 kBtu/h</w:t>
      </w:r>
    </w:p>
    <w:p w14:paraId="788CF0EE" w14:textId="77777777" w:rsidR="00B44C1A" w:rsidRDefault="00B44C1A" w:rsidP="00B44C1A">
      <w:pPr>
        <w:pStyle w:val="ListParagraph"/>
        <w:numPr>
          <w:ilvl w:val="0"/>
          <w:numId w:val="23"/>
        </w:numPr>
        <w:contextualSpacing w:val="0"/>
        <w:rPr>
          <w:sz w:val="20"/>
          <w:szCs w:val="20"/>
        </w:rPr>
      </w:pPr>
      <w:r>
        <w:rPr>
          <w:sz w:val="20"/>
          <w:szCs w:val="20"/>
        </w:rPr>
        <w:t># of 40 gal water heaters required to meet capacity = 2530 / 38.95 = 64.96 water heaters.</w:t>
      </w:r>
    </w:p>
    <w:p w14:paraId="5203DFE8" w14:textId="77777777" w:rsidR="00B44C1A" w:rsidRPr="00123257" w:rsidRDefault="00B44C1A" w:rsidP="00B44C1A">
      <w:pPr>
        <w:pStyle w:val="ListParagraph"/>
        <w:numPr>
          <w:ilvl w:val="0"/>
          <w:numId w:val="23"/>
        </w:numPr>
        <w:contextualSpacing w:val="0"/>
        <w:rPr>
          <w:sz w:val="20"/>
          <w:szCs w:val="20"/>
        </w:rPr>
      </w:pPr>
      <w:r w:rsidRPr="00123257">
        <w:rPr>
          <w:sz w:val="20"/>
          <w:szCs w:val="20"/>
        </w:rPr>
        <w:t>S</w:t>
      </w:r>
      <w:r>
        <w:rPr>
          <w:sz w:val="20"/>
          <w:szCs w:val="20"/>
        </w:rPr>
        <w:t>avings normalized per water h</w:t>
      </w:r>
      <w:r w:rsidRPr="00123257">
        <w:rPr>
          <w:sz w:val="20"/>
          <w:szCs w:val="20"/>
        </w:rPr>
        <w:t xml:space="preserve">eater = 2168.21 / 64.96 = </w:t>
      </w:r>
      <w:r w:rsidRPr="00123257">
        <w:rPr>
          <w:b/>
          <w:bCs/>
          <w:sz w:val="20"/>
          <w:szCs w:val="20"/>
        </w:rPr>
        <w:t>33.38 therms/water heater</w:t>
      </w:r>
    </w:p>
    <w:p w14:paraId="79B1B473" w14:textId="77777777" w:rsidR="00B44C1A" w:rsidRPr="000F3EB1" w:rsidRDefault="00B44C1A" w:rsidP="00B44C1A">
      <w:pPr>
        <w:pStyle w:val="ListParagraph"/>
        <w:rPr>
          <w:sz w:val="20"/>
          <w:szCs w:val="20"/>
        </w:rPr>
      </w:pPr>
    </w:p>
    <w:p w14:paraId="31649292" w14:textId="77777777" w:rsidR="00B44C1A" w:rsidRDefault="00B44C1A" w:rsidP="00B44C1A">
      <w:pPr>
        <w:rPr>
          <w:sz w:val="20"/>
          <w:szCs w:val="20"/>
        </w:rPr>
      </w:pPr>
    </w:p>
    <w:p w14:paraId="7A57A900" w14:textId="77777777" w:rsidR="00B44C1A" w:rsidRDefault="00B44C1A" w:rsidP="00B44C1A">
      <w:pPr>
        <w:rPr>
          <w:sz w:val="20"/>
          <w:szCs w:val="20"/>
        </w:rPr>
      </w:pPr>
      <w:r>
        <w:rPr>
          <w:sz w:val="20"/>
          <w:szCs w:val="20"/>
        </w:rPr>
        <w:t xml:space="preserve">By repeating the above calculation for the 50 gallon and 60 gallon water heaters (using the same CZ, BT, and BV), we find the savings to </w:t>
      </w:r>
      <w:r w:rsidRPr="00DE2F4A">
        <w:rPr>
          <w:sz w:val="20"/>
          <w:szCs w:val="20"/>
        </w:rPr>
        <w:t xml:space="preserve">be </w:t>
      </w:r>
      <w:r w:rsidRPr="009D0E82">
        <w:rPr>
          <w:b/>
          <w:bCs/>
          <w:sz w:val="20"/>
          <w:szCs w:val="20"/>
        </w:rPr>
        <w:t>38.48 therms/water heater</w:t>
      </w:r>
      <w:r>
        <w:rPr>
          <w:sz w:val="20"/>
          <w:szCs w:val="20"/>
        </w:rPr>
        <w:t xml:space="preserve"> and </w:t>
      </w:r>
      <w:r w:rsidRPr="009D0E82">
        <w:rPr>
          <w:b/>
          <w:bCs/>
          <w:sz w:val="20"/>
          <w:szCs w:val="20"/>
        </w:rPr>
        <w:t>13.28 therms/water heater</w:t>
      </w:r>
      <w:r>
        <w:rPr>
          <w:sz w:val="20"/>
          <w:szCs w:val="20"/>
        </w:rPr>
        <w:t xml:space="preserve">, respectively. </w:t>
      </w:r>
    </w:p>
    <w:p w14:paraId="0FFB6D86" w14:textId="77777777" w:rsidR="00B44C1A" w:rsidRDefault="00B44C1A" w:rsidP="00B44C1A">
      <w:pPr>
        <w:rPr>
          <w:sz w:val="20"/>
          <w:szCs w:val="20"/>
        </w:rPr>
      </w:pPr>
    </w:p>
    <w:p w14:paraId="3BA55F5C" w14:textId="5E7FE4D7" w:rsidR="00B44C1A" w:rsidRDefault="00B44C1A" w:rsidP="00B44C1A">
      <w:pPr>
        <w:rPr>
          <w:sz w:val="20"/>
          <w:szCs w:val="20"/>
        </w:rPr>
      </w:pPr>
      <w:r>
        <w:rPr>
          <w:sz w:val="20"/>
          <w:szCs w:val="20"/>
        </w:rPr>
        <w:t xml:space="preserve">The average savings are then calculated using the weighting factors listed in </w:t>
      </w:r>
      <w:r>
        <w:rPr>
          <w:sz w:val="20"/>
          <w:szCs w:val="20"/>
        </w:rPr>
        <w:fldChar w:fldCharType="begin"/>
      </w:r>
      <w:r>
        <w:rPr>
          <w:sz w:val="20"/>
          <w:szCs w:val="20"/>
        </w:rPr>
        <w:instrText xml:space="preserve"> REF _Ref327963938 \h </w:instrText>
      </w:r>
      <w:r>
        <w:rPr>
          <w:sz w:val="20"/>
          <w:szCs w:val="20"/>
        </w:rPr>
      </w:r>
      <w:r>
        <w:rPr>
          <w:sz w:val="20"/>
          <w:szCs w:val="20"/>
        </w:rPr>
        <w:fldChar w:fldCharType="separate"/>
      </w:r>
      <w:r>
        <w:t xml:space="preserve">Table </w:t>
      </w:r>
      <w:r w:rsidR="00E74682">
        <w:rPr>
          <w:noProof/>
        </w:rPr>
        <w:t>13</w:t>
      </w:r>
      <w:r>
        <w:rPr>
          <w:sz w:val="20"/>
          <w:szCs w:val="20"/>
        </w:rPr>
        <w:fldChar w:fldCharType="end"/>
      </w:r>
      <w:r>
        <w:rPr>
          <w:sz w:val="20"/>
          <w:szCs w:val="20"/>
        </w:rPr>
        <w:t xml:space="preserve">, </w:t>
      </w:r>
      <w:r>
        <w:rPr>
          <w:sz w:val="20"/>
          <w:szCs w:val="20"/>
        </w:rPr>
        <w:fldChar w:fldCharType="begin"/>
      </w:r>
      <w:r>
        <w:rPr>
          <w:sz w:val="20"/>
          <w:szCs w:val="20"/>
        </w:rPr>
        <w:instrText xml:space="preserve"> REF _Ref327963942 \p \h </w:instrText>
      </w:r>
      <w:r>
        <w:rPr>
          <w:sz w:val="20"/>
          <w:szCs w:val="20"/>
        </w:rPr>
      </w:r>
      <w:r>
        <w:rPr>
          <w:sz w:val="20"/>
          <w:szCs w:val="20"/>
        </w:rPr>
        <w:fldChar w:fldCharType="separate"/>
      </w:r>
      <w:r>
        <w:rPr>
          <w:sz w:val="20"/>
          <w:szCs w:val="20"/>
        </w:rPr>
        <w:t>above</w:t>
      </w:r>
      <w:r>
        <w:rPr>
          <w:sz w:val="20"/>
          <w:szCs w:val="20"/>
        </w:rPr>
        <w:fldChar w:fldCharType="end"/>
      </w:r>
      <w:r>
        <w:rPr>
          <w:sz w:val="20"/>
          <w:szCs w:val="20"/>
        </w:rPr>
        <w:t>:</w:t>
      </w:r>
    </w:p>
    <w:p w14:paraId="5248104E" w14:textId="77777777" w:rsidR="00B44C1A" w:rsidRDefault="00B44C1A" w:rsidP="00B44C1A">
      <w:pPr>
        <w:rPr>
          <w:sz w:val="20"/>
          <w:szCs w:val="20"/>
        </w:rPr>
      </w:pPr>
    </w:p>
    <w:tbl>
      <w:tblPr>
        <w:tblW w:w="0" w:type="auto"/>
        <w:jc w:val="center"/>
        <w:tblLook w:val="00A0" w:firstRow="1" w:lastRow="0" w:firstColumn="1" w:lastColumn="0" w:noHBand="0" w:noVBand="0"/>
      </w:tblPr>
      <w:tblGrid>
        <w:gridCol w:w="2394"/>
        <w:gridCol w:w="4788"/>
        <w:gridCol w:w="846"/>
      </w:tblGrid>
      <w:tr w:rsidR="00B44C1A" w14:paraId="706A0147" w14:textId="77777777" w:rsidTr="00595A4A">
        <w:trPr>
          <w:jc w:val="center"/>
        </w:trPr>
        <w:tc>
          <w:tcPr>
            <w:tcW w:w="2394" w:type="dxa"/>
          </w:tcPr>
          <w:p w14:paraId="31A66FE8" w14:textId="77777777" w:rsidR="00B44C1A" w:rsidRPr="000279A3" w:rsidRDefault="00B44C1A" w:rsidP="00595A4A">
            <w:pPr>
              <w:rPr>
                <w:sz w:val="20"/>
                <w:szCs w:val="20"/>
              </w:rPr>
            </w:pPr>
            <w:r w:rsidRPr="000279A3">
              <w:rPr>
                <w:sz w:val="20"/>
                <w:szCs w:val="20"/>
              </w:rPr>
              <w:t>40 gallon:</w:t>
            </w:r>
          </w:p>
        </w:tc>
        <w:tc>
          <w:tcPr>
            <w:tcW w:w="4788" w:type="dxa"/>
          </w:tcPr>
          <w:p w14:paraId="591FDC84" w14:textId="77777777" w:rsidR="00B44C1A" w:rsidRPr="000279A3" w:rsidRDefault="00B44C1A" w:rsidP="00595A4A">
            <w:pPr>
              <w:jc w:val="center"/>
              <w:rPr>
                <w:sz w:val="20"/>
                <w:szCs w:val="20"/>
              </w:rPr>
            </w:pPr>
            <w:r w:rsidRPr="000279A3">
              <w:rPr>
                <w:sz w:val="20"/>
                <w:szCs w:val="20"/>
              </w:rPr>
              <w:t>33.38 therms/water heater * 0.501    =</w:t>
            </w:r>
          </w:p>
        </w:tc>
        <w:tc>
          <w:tcPr>
            <w:tcW w:w="846" w:type="dxa"/>
          </w:tcPr>
          <w:p w14:paraId="365B8780" w14:textId="77777777" w:rsidR="00B44C1A" w:rsidRPr="000279A3" w:rsidRDefault="00B44C1A" w:rsidP="00595A4A">
            <w:pPr>
              <w:jc w:val="right"/>
              <w:rPr>
                <w:sz w:val="20"/>
                <w:szCs w:val="20"/>
              </w:rPr>
            </w:pPr>
            <w:r w:rsidRPr="000279A3">
              <w:rPr>
                <w:sz w:val="20"/>
                <w:szCs w:val="20"/>
              </w:rPr>
              <w:t>16.72</w:t>
            </w:r>
          </w:p>
        </w:tc>
      </w:tr>
      <w:tr w:rsidR="00B44C1A" w14:paraId="03F1C3B1" w14:textId="77777777" w:rsidTr="00595A4A">
        <w:trPr>
          <w:jc w:val="center"/>
        </w:trPr>
        <w:tc>
          <w:tcPr>
            <w:tcW w:w="2394" w:type="dxa"/>
          </w:tcPr>
          <w:p w14:paraId="2DC00172" w14:textId="77777777" w:rsidR="00B44C1A" w:rsidRPr="000279A3" w:rsidRDefault="00B44C1A" w:rsidP="00595A4A">
            <w:pPr>
              <w:rPr>
                <w:sz w:val="20"/>
                <w:szCs w:val="20"/>
              </w:rPr>
            </w:pPr>
            <w:r w:rsidRPr="000279A3">
              <w:rPr>
                <w:sz w:val="20"/>
                <w:szCs w:val="20"/>
              </w:rPr>
              <w:t>50 gallon:</w:t>
            </w:r>
          </w:p>
        </w:tc>
        <w:tc>
          <w:tcPr>
            <w:tcW w:w="4788" w:type="dxa"/>
          </w:tcPr>
          <w:p w14:paraId="3A04479C" w14:textId="77777777" w:rsidR="00B44C1A" w:rsidRPr="000279A3" w:rsidRDefault="00B44C1A" w:rsidP="00595A4A">
            <w:pPr>
              <w:jc w:val="center"/>
              <w:rPr>
                <w:sz w:val="20"/>
                <w:szCs w:val="20"/>
              </w:rPr>
            </w:pPr>
            <w:r w:rsidRPr="000279A3">
              <w:rPr>
                <w:sz w:val="20"/>
                <w:szCs w:val="20"/>
              </w:rPr>
              <w:t>38.48 therms/water heater * 0.475    =</w:t>
            </w:r>
          </w:p>
        </w:tc>
        <w:tc>
          <w:tcPr>
            <w:tcW w:w="846" w:type="dxa"/>
          </w:tcPr>
          <w:p w14:paraId="513BF34D" w14:textId="77777777" w:rsidR="00B44C1A" w:rsidRPr="000279A3" w:rsidRDefault="00B44C1A" w:rsidP="00595A4A">
            <w:pPr>
              <w:jc w:val="right"/>
              <w:rPr>
                <w:sz w:val="20"/>
                <w:szCs w:val="20"/>
              </w:rPr>
            </w:pPr>
            <w:r w:rsidRPr="000279A3">
              <w:rPr>
                <w:sz w:val="20"/>
                <w:szCs w:val="20"/>
              </w:rPr>
              <w:t>18.28</w:t>
            </w:r>
          </w:p>
        </w:tc>
      </w:tr>
      <w:tr w:rsidR="00B44C1A" w14:paraId="6EF4A0E3" w14:textId="77777777" w:rsidTr="00595A4A">
        <w:trPr>
          <w:jc w:val="center"/>
        </w:trPr>
        <w:tc>
          <w:tcPr>
            <w:tcW w:w="2394" w:type="dxa"/>
            <w:tcBorders>
              <w:bottom w:val="single" w:sz="4" w:space="0" w:color="auto"/>
            </w:tcBorders>
          </w:tcPr>
          <w:p w14:paraId="6CED144C" w14:textId="77777777" w:rsidR="00B44C1A" w:rsidRPr="000279A3" w:rsidRDefault="00B44C1A" w:rsidP="00595A4A">
            <w:pPr>
              <w:rPr>
                <w:sz w:val="20"/>
                <w:szCs w:val="20"/>
              </w:rPr>
            </w:pPr>
            <w:r w:rsidRPr="000279A3">
              <w:rPr>
                <w:sz w:val="20"/>
                <w:szCs w:val="20"/>
              </w:rPr>
              <w:t>60 gallon:</w:t>
            </w:r>
          </w:p>
        </w:tc>
        <w:tc>
          <w:tcPr>
            <w:tcW w:w="4788" w:type="dxa"/>
            <w:tcBorders>
              <w:bottom w:val="single" w:sz="4" w:space="0" w:color="auto"/>
            </w:tcBorders>
          </w:tcPr>
          <w:p w14:paraId="5E308DE3" w14:textId="77777777" w:rsidR="00B44C1A" w:rsidRPr="000279A3" w:rsidRDefault="00B44C1A" w:rsidP="00595A4A">
            <w:pPr>
              <w:jc w:val="center"/>
              <w:rPr>
                <w:sz w:val="20"/>
                <w:szCs w:val="20"/>
              </w:rPr>
            </w:pPr>
            <w:r w:rsidRPr="000279A3">
              <w:rPr>
                <w:sz w:val="20"/>
                <w:szCs w:val="20"/>
              </w:rPr>
              <w:t>13.28 therms/water heater * 0.024    =</w:t>
            </w:r>
          </w:p>
        </w:tc>
        <w:tc>
          <w:tcPr>
            <w:tcW w:w="846" w:type="dxa"/>
            <w:tcBorders>
              <w:bottom w:val="single" w:sz="4" w:space="0" w:color="auto"/>
            </w:tcBorders>
          </w:tcPr>
          <w:p w14:paraId="07C0150F" w14:textId="77777777" w:rsidR="00B44C1A" w:rsidRPr="000279A3" w:rsidRDefault="00B44C1A" w:rsidP="00595A4A">
            <w:pPr>
              <w:jc w:val="right"/>
              <w:rPr>
                <w:sz w:val="20"/>
                <w:szCs w:val="20"/>
              </w:rPr>
            </w:pPr>
            <w:r w:rsidRPr="000279A3">
              <w:rPr>
                <w:sz w:val="20"/>
                <w:szCs w:val="20"/>
              </w:rPr>
              <w:t>0.32</w:t>
            </w:r>
          </w:p>
        </w:tc>
      </w:tr>
      <w:tr w:rsidR="00B44C1A" w14:paraId="329D62EA" w14:textId="77777777" w:rsidTr="00595A4A">
        <w:trPr>
          <w:jc w:val="center"/>
        </w:trPr>
        <w:tc>
          <w:tcPr>
            <w:tcW w:w="2394" w:type="dxa"/>
            <w:tcBorders>
              <w:top w:val="single" w:sz="4" w:space="0" w:color="auto"/>
            </w:tcBorders>
          </w:tcPr>
          <w:p w14:paraId="39CD0666" w14:textId="77777777" w:rsidR="00B44C1A" w:rsidRPr="000279A3" w:rsidRDefault="00B44C1A" w:rsidP="00595A4A">
            <w:pPr>
              <w:rPr>
                <w:sz w:val="20"/>
                <w:szCs w:val="20"/>
              </w:rPr>
            </w:pPr>
          </w:p>
        </w:tc>
        <w:tc>
          <w:tcPr>
            <w:tcW w:w="4788" w:type="dxa"/>
            <w:tcBorders>
              <w:top w:val="single" w:sz="4" w:space="0" w:color="auto"/>
            </w:tcBorders>
          </w:tcPr>
          <w:p w14:paraId="097B3A1F" w14:textId="77777777" w:rsidR="00B44C1A" w:rsidRPr="000279A3" w:rsidRDefault="00B44C1A" w:rsidP="00595A4A">
            <w:pPr>
              <w:jc w:val="center"/>
              <w:rPr>
                <w:b/>
                <w:bCs/>
                <w:sz w:val="20"/>
                <w:szCs w:val="20"/>
              </w:rPr>
            </w:pPr>
            <w:r w:rsidRPr="000279A3">
              <w:rPr>
                <w:b/>
                <w:bCs/>
                <w:sz w:val="20"/>
                <w:szCs w:val="20"/>
              </w:rPr>
              <w:t xml:space="preserve">                                   Total Savings =</w:t>
            </w:r>
          </w:p>
        </w:tc>
        <w:tc>
          <w:tcPr>
            <w:tcW w:w="846" w:type="dxa"/>
            <w:tcBorders>
              <w:top w:val="single" w:sz="4" w:space="0" w:color="auto"/>
            </w:tcBorders>
          </w:tcPr>
          <w:p w14:paraId="57715A2D" w14:textId="77777777" w:rsidR="00B44C1A" w:rsidRPr="000279A3" w:rsidRDefault="00B44C1A" w:rsidP="00595A4A">
            <w:pPr>
              <w:jc w:val="right"/>
              <w:rPr>
                <w:b/>
                <w:bCs/>
                <w:sz w:val="20"/>
                <w:szCs w:val="20"/>
              </w:rPr>
            </w:pPr>
            <w:r w:rsidRPr="000279A3">
              <w:rPr>
                <w:b/>
                <w:bCs/>
                <w:sz w:val="20"/>
                <w:szCs w:val="20"/>
              </w:rPr>
              <w:t>35.32</w:t>
            </w:r>
          </w:p>
        </w:tc>
      </w:tr>
    </w:tbl>
    <w:p w14:paraId="5AE87A6E" w14:textId="77777777" w:rsidR="00B44C1A" w:rsidRDefault="00B44C1A" w:rsidP="00B44C1A">
      <w:pPr>
        <w:rPr>
          <w:sz w:val="20"/>
          <w:szCs w:val="20"/>
        </w:rPr>
      </w:pPr>
    </w:p>
    <w:p w14:paraId="23ADBC7B" w14:textId="77777777" w:rsidR="00B44C1A" w:rsidRDefault="00B44C1A" w:rsidP="00B44C1A">
      <w:pPr>
        <w:rPr>
          <w:sz w:val="20"/>
          <w:szCs w:val="20"/>
        </w:rPr>
      </w:pPr>
    </w:p>
    <w:p w14:paraId="5B249173" w14:textId="77777777" w:rsidR="00B44C1A" w:rsidRDefault="00B44C1A" w:rsidP="00B44C1A">
      <w:pPr>
        <w:rPr>
          <w:sz w:val="20"/>
          <w:szCs w:val="20"/>
        </w:rPr>
      </w:pPr>
      <w:r>
        <w:rPr>
          <w:sz w:val="20"/>
          <w:szCs w:val="20"/>
        </w:rPr>
        <w:t xml:space="preserve">These normalized and averaged energy savings were calculated for each variation in commercial building type, climate zone, and building vintage. </w:t>
      </w:r>
    </w:p>
    <w:p w14:paraId="24ECCFA8" w14:textId="77777777" w:rsidR="00B44C1A" w:rsidRPr="00631F41" w:rsidRDefault="00B44C1A" w:rsidP="00B44C1A">
      <w:pPr>
        <w:rPr>
          <w:sz w:val="24"/>
          <w:u w:val="single"/>
        </w:rPr>
      </w:pPr>
    </w:p>
    <w:p w14:paraId="2BE72292" w14:textId="77777777" w:rsidR="00B44C1A" w:rsidRPr="00631F41" w:rsidRDefault="00B44C1A" w:rsidP="00B44C1A">
      <w:pPr>
        <w:pStyle w:val="Heading3"/>
      </w:pPr>
      <w:bookmarkStart w:id="128" w:name="_Toc327979947"/>
      <w:bookmarkStart w:id="129" w:name="_Toc389056836"/>
      <w:r>
        <w:t xml:space="preserve">2.3.2. </w:t>
      </w:r>
      <w:r w:rsidRPr="00631F41">
        <w:t>Condensing Tankless Measure</w:t>
      </w:r>
      <w:r>
        <w:t xml:space="preserve"> (HA59)</w:t>
      </w:r>
      <w:r w:rsidRPr="00631F41">
        <w:t>:</w:t>
      </w:r>
      <w:bookmarkEnd w:id="128"/>
      <w:bookmarkEnd w:id="129"/>
      <w:r w:rsidRPr="00631F41">
        <w:t xml:space="preserve">  </w:t>
      </w:r>
    </w:p>
    <w:p w14:paraId="5D25F9E7" w14:textId="39A88AEF" w:rsidR="00B44C1A" w:rsidRDefault="00B44C1A" w:rsidP="00B44C1A">
      <w:pPr>
        <w:rPr>
          <w:sz w:val="20"/>
          <w:szCs w:val="20"/>
        </w:rPr>
      </w:pPr>
      <w:r>
        <w:rPr>
          <w:sz w:val="20"/>
          <w:szCs w:val="20"/>
        </w:rPr>
        <w:t>DEER201</w:t>
      </w:r>
      <w:r w:rsidR="00E74682">
        <w:rPr>
          <w:sz w:val="20"/>
          <w:szCs w:val="20"/>
        </w:rPr>
        <w:t xml:space="preserve">4 </w:t>
      </w:r>
      <w:r>
        <w:rPr>
          <w:sz w:val="20"/>
          <w:szCs w:val="20"/>
        </w:rPr>
        <w:t xml:space="preserve">does not contain a measure for </w:t>
      </w:r>
      <w:r w:rsidR="00E74682">
        <w:rPr>
          <w:sz w:val="20"/>
          <w:szCs w:val="20"/>
        </w:rPr>
        <w:t xml:space="preserve">residential </w:t>
      </w:r>
      <w:r>
        <w:rPr>
          <w:sz w:val="20"/>
          <w:szCs w:val="20"/>
        </w:rPr>
        <w:t>condensing tankless water heaters. We therefore generated custom calculations to determine the savings:</w:t>
      </w:r>
    </w:p>
    <w:p w14:paraId="14F0FBF8" w14:textId="77777777" w:rsidR="00B44C1A" w:rsidRDefault="00B44C1A" w:rsidP="00B44C1A">
      <w:pPr>
        <w:rPr>
          <w:sz w:val="20"/>
          <w:szCs w:val="20"/>
        </w:rPr>
      </w:pPr>
      <w:r>
        <w:rPr>
          <w:sz w:val="20"/>
          <w:szCs w:val="20"/>
        </w:rPr>
        <w:t xml:space="preserve"> </w:t>
      </w:r>
    </w:p>
    <w:p w14:paraId="7BFF25E4" w14:textId="77777777" w:rsidR="00B44C1A" w:rsidRPr="005D519B" w:rsidRDefault="00B44C1A" w:rsidP="00B44C1A">
      <w:pPr>
        <w:rPr>
          <w:sz w:val="20"/>
          <w:szCs w:val="20"/>
        </w:rPr>
      </w:pPr>
      <w:r w:rsidRPr="005D519B">
        <w:rPr>
          <w:sz w:val="20"/>
          <w:szCs w:val="20"/>
        </w:rPr>
        <w:t>Much of the data and method for the savings estimates of this measure were derived from the domestic hot water boiler and storage</w:t>
      </w:r>
      <w:r>
        <w:rPr>
          <w:sz w:val="20"/>
          <w:szCs w:val="20"/>
        </w:rPr>
        <w:fldChar w:fldCharType="begin"/>
      </w:r>
      <w:r w:rsidRPr="005D519B">
        <w:rPr>
          <w:sz w:val="20"/>
          <w:szCs w:val="20"/>
        </w:rPr>
        <w:instrText>xe "Storage"</w:instrText>
      </w:r>
      <w:r>
        <w:rPr>
          <w:sz w:val="20"/>
          <w:szCs w:val="20"/>
        </w:rPr>
        <w:fldChar w:fldCharType="end"/>
      </w:r>
      <w:r w:rsidRPr="005D519B">
        <w:rPr>
          <w:sz w:val="20"/>
          <w:szCs w:val="20"/>
        </w:rPr>
        <w:t xml:space="preserve"> capacity design guidelines in the 2011 ASHRAE</w:t>
      </w:r>
      <w:r>
        <w:rPr>
          <w:sz w:val="20"/>
          <w:szCs w:val="20"/>
        </w:rPr>
        <w:fldChar w:fldCharType="begin"/>
      </w:r>
      <w:r w:rsidRPr="005D519B">
        <w:rPr>
          <w:sz w:val="20"/>
          <w:szCs w:val="20"/>
        </w:rPr>
        <w:instrText>xe "ASHRAE"</w:instrText>
      </w:r>
      <w:r>
        <w:rPr>
          <w:sz w:val="20"/>
          <w:szCs w:val="20"/>
        </w:rPr>
        <w:fldChar w:fldCharType="end"/>
      </w:r>
      <w:r w:rsidRPr="005D519B">
        <w:rPr>
          <w:sz w:val="20"/>
          <w:szCs w:val="20"/>
        </w:rPr>
        <w:t xml:space="preserve"> Handbook – HVAC Applications, Chapter 50</w:t>
      </w:r>
      <w:r>
        <w:fldChar w:fldCharType="begin"/>
      </w:r>
      <w:r>
        <w:instrText xml:space="preserve"> NOTEREF _Ref326311642 \h  \* MERGEFORMAT </w:instrText>
      </w:r>
      <w:r>
        <w:fldChar w:fldCharType="separate"/>
      </w:r>
      <w:r w:rsidRPr="0083467A">
        <w:rPr>
          <w:sz w:val="20"/>
          <w:szCs w:val="20"/>
          <w:vertAlign w:val="superscript"/>
        </w:rPr>
        <w:t>12</w:t>
      </w:r>
      <w:r>
        <w:fldChar w:fldCharType="end"/>
      </w:r>
      <w:r>
        <w:rPr>
          <w:sz w:val="20"/>
          <w:szCs w:val="20"/>
        </w:rPr>
        <w:t>.</w:t>
      </w:r>
      <w:r w:rsidRPr="005D519B">
        <w:rPr>
          <w:sz w:val="20"/>
          <w:szCs w:val="20"/>
        </w:rPr>
        <w:t xml:space="preserve"> These guidelines are based on a study of hot water peak and average demand</w:t>
      </w:r>
      <w:r>
        <w:rPr>
          <w:sz w:val="20"/>
          <w:szCs w:val="20"/>
        </w:rPr>
        <w:t xml:space="preserve"> in single family homes and apartments</w:t>
      </w:r>
      <w:r w:rsidRPr="005D519B">
        <w:rPr>
          <w:sz w:val="20"/>
          <w:szCs w:val="20"/>
        </w:rPr>
        <w:t xml:space="preserve">. </w:t>
      </w:r>
      <w:r w:rsidRPr="00134D9B">
        <w:rPr>
          <w:sz w:val="20"/>
          <w:szCs w:val="20"/>
          <w:u w:val="single"/>
        </w:rPr>
        <w:t>No data was available for mobile homes</w:t>
      </w:r>
      <w:r>
        <w:rPr>
          <w:sz w:val="20"/>
          <w:szCs w:val="20"/>
        </w:rPr>
        <w:t xml:space="preserve">. Since no data was available, we estimated the water usage and overall energy savings for mobile homes by using the data from the multi-family residences, as that provided the most conservative savings estimates. </w:t>
      </w:r>
    </w:p>
    <w:p w14:paraId="065DA301" w14:textId="77777777" w:rsidR="00B44C1A" w:rsidRPr="005D519B" w:rsidRDefault="00B44C1A" w:rsidP="00B44C1A">
      <w:pPr>
        <w:rPr>
          <w:sz w:val="20"/>
          <w:szCs w:val="20"/>
        </w:rPr>
      </w:pPr>
    </w:p>
    <w:p w14:paraId="5143048D" w14:textId="77777777" w:rsidR="00B44C1A" w:rsidRPr="005D519B" w:rsidRDefault="00B44C1A" w:rsidP="00B44C1A">
      <w:pPr>
        <w:rPr>
          <w:sz w:val="20"/>
          <w:szCs w:val="20"/>
        </w:rPr>
      </w:pPr>
      <w:r w:rsidRPr="005D519B">
        <w:rPr>
          <w:sz w:val="20"/>
          <w:szCs w:val="20"/>
        </w:rPr>
        <w:t>In addition, the California Energy Commission (CEC</w:t>
      </w:r>
      <w:r>
        <w:rPr>
          <w:sz w:val="20"/>
          <w:szCs w:val="20"/>
        </w:rPr>
        <w:fldChar w:fldCharType="begin"/>
      </w:r>
      <w:r w:rsidRPr="005D519B">
        <w:rPr>
          <w:sz w:val="20"/>
          <w:szCs w:val="20"/>
        </w:rPr>
        <w:instrText>xe "CEC"</w:instrText>
      </w:r>
      <w:r>
        <w:rPr>
          <w:sz w:val="20"/>
          <w:szCs w:val="20"/>
        </w:rPr>
        <w:fldChar w:fldCharType="end"/>
      </w:r>
      <w:r w:rsidRPr="005D519B">
        <w:rPr>
          <w:sz w:val="20"/>
          <w:szCs w:val="20"/>
        </w:rPr>
        <w:t>) Appliance Databases were used extensively to provide data on water heaters available in the marketplace</w:t>
      </w:r>
      <w:r>
        <w:fldChar w:fldCharType="begin"/>
      </w:r>
      <w:r>
        <w:instrText xml:space="preserve"> NOTEREF _Ref327964197 \h  \* MERGEFORMAT </w:instrText>
      </w:r>
      <w:r>
        <w:fldChar w:fldCharType="separate"/>
      </w:r>
      <w:r w:rsidRPr="0083467A">
        <w:rPr>
          <w:sz w:val="20"/>
          <w:szCs w:val="20"/>
          <w:vertAlign w:val="superscript"/>
        </w:rPr>
        <w:t>13</w:t>
      </w:r>
      <w:r>
        <w:fldChar w:fldCharType="end"/>
      </w:r>
      <w:r w:rsidRPr="005D519B">
        <w:rPr>
          <w:sz w:val="20"/>
          <w:szCs w:val="20"/>
        </w:rPr>
        <w:t>.</w:t>
      </w:r>
    </w:p>
    <w:p w14:paraId="13126EFD" w14:textId="77777777" w:rsidR="00B44C1A" w:rsidRPr="005D519B" w:rsidRDefault="00B44C1A" w:rsidP="00B44C1A">
      <w:pPr>
        <w:rPr>
          <w:sz w:val="20"/>
          <w:szCs w:val="20"/>
        </w:rPr>
      </w:pPr>
    </w:p>
    <w:p w14:paraId="4538AA9D" w14:textId="77777777" w:rsidR="00B44C1A" w:rsidRDefault="00B44C1A" w:rsidP="00B44C1A">
      <w:pPr>
        <w:rPr>
          <w:sz w:val="20"/>
          <w:szCs w:val="20"/>
        </w:rPr>
      </w:pPr>
      <w:r w:rsidRPr="005D519B">
        <w:rPr>
          <w:sz w:val="20"/>
          <w:szCs w:val="20"/>
        </w:rPr>
        <w:t>These domestic water heaters are assumed to be available continuously, or 8,760 hours per year, in all cases.</w:t>
      </w:r>
    </w:p>
    <w:p w14:paraId="29F6268C" w14:textId="77777777" w:rsidR="00B44C1A" w:rsidRPr="005D519B" w:rsidRDefault="00B44C1A" w:rsidP="00B44C1A">
      <w:pPr>
        <w:rPr>
          <w:sz w:val="20"/>
          <w:szCs w:val="20"/>
        </w:rPr>
      </w:pPr>
    </w:p>
    <w:p w14:paraId="633196B5" w14:textId="77777777" w:rsidR="00B44C1A" w:rsidRPr="00631F41" w:rsidRDefault="00B44C1A" w:rsidP="00B44C1A">
      <w:pPr>
        <w:rPr>
          <w:b/>
          <w:bCs/>
          <w:i/>
          <w:iCs/>
          <w:sz w:val="24"/>
        </w:rPr>
      </w:pPr>
      <w:r w:rsidRPr="00631F41">
        <w:rPr>
          <w:b/>
          <w:bCs/>
          <w:i/>
          <w:iCs/>
          <w:sz w:val="24"/>
        </w:rPr>
        <w:t>Sizing Ratio</w:t>
      </w:r>
    </w:p>
    <w:p w14:paraId="006F9365" w14:textId="77777777" w:rsidR="00B44C1A" w:rsidRDefault="00B44C1A" w:rsidP="00B44C1A">
      <w:pPr>
        <w:rPr>
          <w:sz w:val="20"/>
          <w:szCs w:val="20"/>
        </w:rPr>
      </w:pPr>
      <w:r w:rsidRPr="005D519B">
        <w:rPr>
          <w:sz w:val="20"/>
          <w:szCs w:val="20"/>
        </w:rPr>
        <w:t>An instantaneous water heater for a given application needs a higher kBtu/h input rating than a storage-type water heater for the same application. Without storage, the instantaneous water heater must have a much higher burner ca</w:t>
      </w:r>
      <w:r>
        <w:rPr>
          <w:sz w:val="20"/>
          <w:szCs w:val="20"/>
        </w:rPr>
        <w:t>pacity to handle peak demands, s</w:t>
      </w:r>
      <w:r w:rsidRPr="005D519B">
        <w:rPr>
          <w:sz w:val="20"/>
          <w:szCs w:val="20"/>
        </w:rPr>
        <w:t>o the kBtu/h input rating of a given base</w:t>
      </w:r>
      <w:r>
        <w:rPr>
          <w:sz w:val="20"/>
          <w:szCs w:val="20"/>
        </w:rPr>
        <w:fldChar w:fldCharType="begin"/>
      </w:r>
      <w:r>
        <w:instrText>xe "</w:instrText>
      </w:r>
      <w:r w:rsidRPr="00BF3EB4">
        <w:instrText>Base</w:instrText>
      </w:r>
      <w:r>
        <w:instrText>"</w:instrText>
      </w:r>
      <w:r>
        <w:rPr>
          <w:sz w:val="20"/>
          <w:szCs w:val="20"/>
        </w:rPr>
        <w:fldChar w:fldCharType="end"/>
      </w:r>
      <w:r w:rsidRPr="005D519B">
        <w:rPr>
          <w:sz w:val="20"/>
          <w:szCs w:val="20"/>
        </w:rPr>
        <w:t xml:space="preserve"> case storage-type water heater is much lower than the me</w:t>
      </w:r>
      <w:r>
        <w:rPr>
          <w:sz w:val="20"/>
          <w:szCs w:val="20"/>
        </w:rPr>
        <w:t>asure case instantaneous heater.</w:t>
      </w:r>
    </w:p>
    <w:p w14:paraId="537643E9" w14:textId="77777777" w:rsidR="00B44C1A" w:rsidRPr="005D519B" w:rsidRDefault="00B44C1A" w:rsidP="00B44C1A">
      <w:pPr>
        <w:rPr>
          <w:sz w:val="20"/>
          <w:szCs w:val="20"/>
        </w:rPr>
      </w:pPr>
    </w:p>
    <w:p w14:paraId="7B1820A7" w14:textId="77777777" w:rsidR="00B44C1A" w:rsidRDefault="00B44C1A" w:rsidP="00B44C1A">
      <w:pPr>
        <w:rPr>
          <w:sz w:val="20"/>
          <w:szCs w:val="20"/>
        </w:rPr>
      </w:pPr>
      <w:r w:rsidRPr="005D519B">
        <w:rPr>
          <w:sz w:val="20"/>
          <w:szCs w:val="20"/>
        </w:rPr>
        <w:t xml:space="preserve">Based on a review of the ASHRAE service water heating sizing recommendations for various </w:t>
      </w:r>
      <w:r>
        <w:rPr>
          <w:sz w:val="20"/>
          <w:szCs w:val="20"/>
        </w:rPr>
        <w:t>residential</w:t>
      </w:r>
      <w:r w:rsidRPr="005D519B">
        <w:rPr>
          <w:sz w:val="20"/>
          <w:szCs w:val="20"/>
        </w:rPr>
        <w:t xml:space="preserve"> applications</w:t>
      </w:r>
      <w:r>
        <w:rPr>
          <w:sz w:val="20"/>
          <w:szCs w:val="20"/>
        </w:rPr>
        <w:t>,</w:t>
      </w:r>
      <w:r w:rsidRPr="005D519B">
        <w:rPr>
          <w:sz w:val="20"/>
          <w:szCs w:val="20"/>
        </w:rPr>
        <w:t xml:space="preserve"> typical sizing ratios between the base</w:t>
      </w:r>
      <w:r>
        <w:rPr>
          <w:sz w:val="20"/>
          <w:szCs w:val="20"/>
        </w:rPr>
        <w:fldChar w:fldCharType="begin"/>
      </w:r>
      <w:r>
        <w:instrText>xe "</w:instrText>
      </w:r>
      <w:r w:rsidRPr="00BF3EB4">
        <w:instrText>Base</w:instrText>
      </w:r>
      <w:r>
        <w:instrText>"</w:instrText>
      </w:r>
      <w:r>
        <w:rPr>
          <w:sz w:val="20"/>
          <w:szCs w:val="20"/>
        </w:rPr>
        <w:fldChar w:fldCharType="end"/>
      </w:r>
      <w:r w:rsidRPr="005D519B">
        <w:rPr>
          <w:sz w:val="20"/>
          <w:szCs w:val="20"/>
        </w:rPr>
        <w:t xml:space="preserve"> and measure cases were estimated</w:t>
      </w:r>
      <w:r w:rsidRPr="005D519B">
        <w:rPr>
          <w:rStyle w:val="EndnoteReference"/>
          <w:sz w:val="20"/>
          <w:szCs w:val="20"/>
        </w:rPr>
        <w:endnoteReference w:id="14"/>
      </w:r>
      <w:r w:rsidRPr="005D519B">
        <w:rPr>
          <w:sz w:val="20"/>
          <w:szCs w:val="20"/>
        </w:rPr>
        <w:t xml:space="preserve">. These sizing ratios represent typical relative input ratings for instantaneous-type water heaters vs. storage-type water heaters for the same application. These ratios range from </w:t>
      </w:r>
      <w:r>
        <w:rPr>
          <w:sz w:val="20"/>
          <w:szCs w:val="20"/>
        </w:rPr>
        <w:t>2.2 to 2.7, and are presented in the following table</w:t>
      </w:r>
      <w:r w:rsidRPr="005D519B">
        <w:rPr>
          <w:sz w:val="20"/>
          <w:szCs w:val="20"/>
        </w:rPr>
        <w:t>.</w:t>
      </w:r>
    </w:p>
    <w:p w14:paraId="67A99842" w14:textId="77777777" w:rsidR="00B44C1A" w:rsidRDefault="00B44C1A" w:rsidP="00B44C1A"/>
    <w:p w14:paraId="704303E6" w14:textId="42B6B2E6" w:rsidR="00B44C1A" w:rsidRDefault="00B44C1A" w:rsidP="00B44C1A">
      <w:pPr>
        <w:pStyle w:val="Caption"/>
        <w:keepNext/>
        <w:jc w:val="center"/>
        <w:rPr>
          <w:rFonts w:cs="Arial"/>
        </w:rPr>
      </w:pPr>
      <w:bookmarkStart w:id="130" w:name="_Toc327979913"/>
      <w:r>
        <w:rPr>
          <w:rFonts w:cs="Arial"/>
        </w:rPr>
        <w:lastRenderedPageBreak/>
        <w:t xml:space="preserve">Table </w:t>
      </w:r>
      <w:r>
        <w:rPr>
          <w:rFonts w:cs="Arial"/>
        </w:rPr>
        <w:fldChar w:fldCharType="begin"/>
      </w:r>
      <w:r>
        <w:rPr>
          <w:rFonts w:cs="Arial"/>
        </w:rPr>
        <w:instrText xml:space="preserve"> SEQ Table \* ARABIC </w:instrText>
      </w:r>
      <w:r>
        <w:rPr>
          <w:rFonts w:cs="Arial"/>
        </w:rPr>
        <w:fldChar w:fldCharType="separate"/>
      </w:r>
      <w:r>
        <w:rPr>
          <w:rFonts w:cs="Arial"/>
          <w:noProof/>
        </w:rPr>
        <w:t>1</w:t>
      </w:r>
      <w:r w:rsidR="00293A66">
        <w:rPr>
          <w:rFonts w:cs="Arial"/>
          <w:noProof/>
        </w:rPr>
        <w:t>4</w:t>
      </w:r>
      <w:r>
        <w:rPr>
          <w:rFonts w:cs="Arial"/>
        </w:rPr>
        <w:fldChar w:fldCharType="end"/>
      </w:r>
      <w:r>
        <w:rPr>
          <w:rFonts w:cs="Arial"/>
        </w:rPr>
        <w:t>: Instantaneous to Storage-Type Water Heater Sizing Ratios</w:t>
      </w:r>
      <w:bookmarkEnd w:id="130"/>
    </w:p>
    <w:p w14:paraId="55F98C49" w14:textId="77777777" w:rsidR="00B44C1A" w:rsidRDefault="00B44C1A" w:rsidP="00B44C1A">
      <w:pPr>
        <w:rPr>
          <w:sz w:val="20"/>
          <w:szCs w:val="20"/>
        </w:rPr>
      </w:pPr>
      <w:r>
        <w:rPr>
          <w:noProof/>
        </w:rPr>
        <w:drawing>
          <wp:inline distT="0" distB="0" distL="0" distR="0" wp14:anchorId="766F6A12" wp14:editId="2B453E8F">
            <wp:extent cx="5905500" cy="2257425"/>
            <wp:effectExtent l="0" t="0" r="0" b="9525"/>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05500" cy="2257425"/>
                    </a:xfrm>
                    <a:prstGeom prst="rect">
                      <a:avLst/>
                    </a:prstGeom>
                    <a:noFill/>
                    <a:ln>
                      <a:noFill/>
                    </a:ln>
                  </pic:spPr>
                </pic:pic>
              </a:graphicData>
            </a:graphic>
          </wp:inline>
        </w:drawing>
      </w:r>
    </w:p>
    <w:p w14:paraId="61879E90" w14:textId="77777777" w:rsidR="00B44C1A" w:rsidRDefault="00B44C1A" w:rsidP="00B44C1A">
      <w:pPr>
        <w:rPr>
          <w:sz w:val="20"/>
          <w:szCs w:val="20"/>
        </w:rPr>
      </w:pPr>
    </w:p>
    <w:p w14:paraId="2ADAF68C" w14:textId="77777777" w:rsidR="00B44C1A" w:rsidRDefault="00B44C1A" w:rsidP="00B44C1A">
      <w:pPr>
        <w:rPr>
          <w:sz w:val="20"/>
          <w:szCs w:val="20"/>
        </w:rPr>
      </w:pPr>
      <w:r>
        <w:rPr>
          <w:sz w:val="20"/>
          <w:szCs w:val="20"/>
        </w:rPr>
        <w:t xml:space="preserve">Small gas storage water heaters (&lt;75 kBtu/h) are appropriate for residential applications. Based on the sizing ratio mentioned above, the appropriate capacity for the measure-case condensing instantaneous water heater is less than 200 kBtu/h (75 kBtu/h x 2.7 = approx. 200 kBtu/h). </w:t>
      </w:r>
    </w:p>
    <w:p w14:paraId="2D31127B" w14:textId="77777777" w:rsidR="00B44C1A" w:rsidRDefault="00B44C1A" w:rsidP="00B44C1A">
      <w:pPr>
        <w:rPr>
          <w:sz w:val="20"/>
          <w:szCs w:val="20"/>
        </w:rPr>
      </w:pPr>
    </w:p>
    <w:p w14:paraId="4E9EC64F" w14:textId="77777777" w:rsidR="00B44C1A" w:rsidRPr="00A6054B" w:rsidRDefault="00B44C1A" w:rsidP="00B44C1A">
      <w:pPr>
        <w:rPr>
          <w:sz w:val="20"/>
          <w:szCs w:val="20"/>
        </w:rPr>
      </w:pPr>
      <w:r w:rsidRPr="00A6054B">
        <w:rPr>
          <w:b/>
          <w:bCs/>
          <w:i/>
          <w:iCs/>
          <w:sz w:val="24"/>
        </w:rPr>
        <w:t>Efficiency</w:t>
      </w:r>
      <w:r>
        <w:rPr>
          <w:sz w:val="20"/>
          <w:szCs w:val="20"/>
        </w:rPr>
        <w:t xml:space="preserve"> </w:t>
      </w:r>
      <w:r>
        <w:rPr>
          <w:b/>
          <w:bCs/>
          <w:i/>
          <w:iCs/>
          <w:sz w:val="24"/>
        </w:rPr>
        <w:t>Ratings</w:t>
      </w:r>
      <w:r w:rsidRPr="00A6054B">
        <w:rPr>
          <w:sz w:val="20"/>
          <w:szCs w:val="20"/>
        </w:rPr>
        <w:t xml:space="preserve"> </w:t>
      </w:r>
    </w:p>
    <w:p w14:paraId="3C2AA56F" w14:textId="77777777" w:rsidR="00B44C1A" w:rsidRDefault="00B44C1A" w:rsidP="00B44C1A">
      <w:pPr>
        <w:rPr>
          <w:sz w:val="20"/>
          <w:szCs w:val="20"/>
        </w:rPr>
      </w:pPr>
      <w:r>
        <w:rPr>
          <w:sz w:val="20"/>
          <w:szCs w:val="20"/>
        </w:rPr>
        <w:t>Energy savings for this measure result from the increased efficiency (energy factor</w:t>
      </w:r>
      <w:r>
        <w:rPr>
          <w:sz w:val="20"/>
          <w:szCs w:val="20"/>
        </w:rPr>
        <w:fldChar w:fldCharType="begin"/>
      </w:r>
      <w:r>
        <w:instrText>xe "</w:instrText>
      </w:r>
      <w:r w:rsidRPr="003E001C">
        <w:instrText>Energy Factor (EF)</w:instrText>
      </w:r>
      <w:r>
        <w:instrText>"</w:instrText>
      </w:r>
      <w:r>
        <w:rPr>
          <w:sz w:val="20"/>
          <w:szCs w:val="20"/>
        </w:rPr>
        <w:fldChar w:fldCharType="end"/>
      </w:r>
      <w:r>
        <w:rPr>
          <w:sz w:val="20"/>
          <w:szCs w:val="20"/>
        </w:rPr>
        <w:t xml:space="preserve">) of the condensing tankless water heater compared to a base case Title 20-compliant storage-type water heater. We calculated the measure case and base case energy factors (EF) to be 0.93 and 0.61, respectively, using the </w:t>
      </w:r>
      <w:r>
        <w:rPr>
          <w:sz w:val="20"/>
          <w:szCs w:val="20"/>
        </w:rPr>
        <w:fldChar w:fldCharType="begin"/>
      </w:r>
      <w:r>
        <w:rPr>
          <w:sz w:val="20"/>
          <w:szCs w:val="20"/>
        </w:rPr>
        <w:instrText xml:space="preserve"> REF CEC_Appliance_Data \h </w:instrText>
      </w:r>
      <w:r>
        <w:rPr>
          <w:sz w:val="20"/>
          <w:szCs w:val="20"/>
        </w:rPr>
      </w:r>
      <w:r>
        <w:rPr>
          <w:sz w:val="20"/>
          <w:szCs w:val="20"/>
        </w:rPr>
        <w:fldChar w:fldCharType="separate"/>
      </w:r>
      <w:r w:rsidRPr="00592722">
        <w:rPr>
          <w:sz w:val="20"/>
          <w:szCs w:val="20"/>
        </w:rPr>
        <w:t>California Energy Commission (CEC</w:t>
      </w:r>
      <w:r>
        <w:rPr>
          <w:sz w:val="20"/>
          <w:szCs w:val="20"/>
        </w:rPr>
        <w:fldChar w:fldCharType="begin"/>
      </w:r>
      <w:r w:rsidRPr="00592722">
        <w:rPr>
          <w:sz w:val="20"/>
          <w:szCs w:val="20"/>
        </w:rPr>
        <w:instrText>xe "CEC"</w:instrText>
      </w:r>
      <w:r>
        <w:rPr>
          <w:sz w:val="20"/>
          <w:szCs w:val="20"/>
        </w:rPr>
        <w:fldChar w:fldCharType="end"/>
      </w:r>
      <w:r w:rsidRPr="00592722">
        <w:rPr>
          <w:sz w:val="20"/>
          <w:szCs w:val="20"/>
        </w:rPr>
        <w:t>) Appliance Database</w:t>
      </w:r>
      <w:r>
        <w:rPr>
          <w:sz w:val="20"/>
          <w:szCs w:val="20"/>
        </w:rPr>
        <w:fldChar w:fldCharType="end"/>
      </w:r>
      <w:r>
        <w:rPr>
          <w:sz w:val="20"/>
          <w:szCs w:val="20"/>
        </w:rPr>
        <w:t xml:space="preserve"> </w:t>
      </w:r>
      <w:r>
        <w:rPr>
          <w:sz w:val="20"/>
          <w:szCs w:val="20"/>
        </w:rPr>
        <w:fldChar w:fldCharType="begin"/>
      </w:r>
      <w:r>
        <w:rPr>
          <w:sz w:val="20"/>
          <w:szCs w:val="20"/>
        </w:rPr>
        <w:instrText xml:space="preserve"> REF CEC_Appliance_Data \p \h </w:instrText>
      </w:r>
      <w:r>
        <w:rPr>
          <w:sz w:val="20"/>
          <w:szCs w:val="20"/>
        </w:rPr>
      </w:r>
      <w:r>
        <w:rPr>
          <w:sz w:val="20"/>
          <w:szCs w:val="20"/>
        </w:rPr>
        <w:fldChar w:fldCharType="separate"/>
      </w:r>
      <w:r>
        <w:rPr>
          <w:sz w:val="20"/>
          <w:szCs w:val="20"/>
        </w:rPr>
        <w:t>above</w:t>
      </w:r>
      <w:r>
        <w:rPr>
          <w:sz w:val="20"/>
          <w:szCs w:val="20"/>
        </w:rPr>
        <w:fldChar w:fldCharType="end"/>
      </w:r>
      <w:r>
        <w:rPr>
          <w:sz w:val="20"/>
          <w:szCs w:val="20"/>
        </w:rPr>
        <w:t xml:space="preserve">. </w:t>
      </w:r>
    </w:p>
    <w:p w14:paraId="4B1959E8" w14:textId="77777777" w:rsidR="00B44C1A" w:rsidRDefault="00B44C1A" w:rsidP="00B44C1A">
      <w:pPr>
        <w:rPr>
          <w:sz w:val="20"/>
          <w:szCs w:val="20"/>
        </w:rPr>
      </w:pPr>
    </w:p>
    <w:p w14:paraId="269AF72B" w14:textId="77777777" w:rsidR="00B44C1A" w:rsidRDefault="00B44C1A" w:rsidP="00B44C1A">
      <w:pPr>
        <w:rPr>
          <w:sz w:val="20"/>
          <w:szCs w:val="20"/>
        </w:rPr>
      </w:pPr>
      <w:r>
        <w:rPr>
          <w:sz w:val="20"/>
          <w:szCs w:val="20"/>
        </w:rPr>
        <w:t>The base case efficiency, 0.61 EF, is the average energy factor</w:t>
      </w:r>
      <w:r>
        <w:rPr>
          <w:sz w:val="20"/>
          <w:szCs w:val="20"/>
        </w:rPr>
        <w:fldChar w:fldCharType="begin"/>
      </w:r>
      <w:r>
        <w:instrText>xe "</w:instrText>
      </w:r>
      <w:r w:rsidRPr="003E001C">
        <w:instrText>Energy Factor (EF)</w:instrText>
      </w:r>
      <w:r>
        <w:instrText>"</w:instrText>
      </w:r>
      <w:r>
        <w:rPr>
          <w:sz w:val="20"/>
          <w:szCs w:val="20"/>
        </w:rPr>
        <w:fldChar w:fldCharType="end"/>
      </w:r>
      <w:r>
        <w:rPr>
          <w:sz w:val="20"/>
          <w:szCs w:val="20"/>
        </w:rPr>
        <w:t xml:space="preserve"> of all Title 20-compliant natural gas storage-type water heaters with an input rating less than 75 kBtu/h listed in the database.</w:t>
      </w:r>
    </w:p>
    <w:p w14:paraId="2208F6F4" w14:textId="77777777" w:rsidR="00B44C1A" w:rsidRDefault="00B44C1A" w:rsidP="00B44C1A">
      <w:pPr>
        <w:rPr>
          <w:sz w:val="20"/>
          <w:szCs w:val="20"/>
        </w:rPr>
      </w:pPr>
    </w:p>
    <w:p w14:paraId="4CF6A94F" w14:textId="77777777" w:rsidR="00B44C1A" w:rsidRDefault="00B44C1A" w:rsidP="00B44C1A">
      <w:pPr>
        <w:rPr>
          <w:sz w:val="20"/>
          <w:szCs w:val="20"/>
        </w:rPr>
      </w:pPr>
      <w:r>
        <w:rPr>
          <w:sz w:val="20"/>
          <w:szCs w:val="20"/>
        </w:rPr>
        <w:t>The measure case efficiency, 0.93 EF, is the average energy factor</w:t>
      </w:r>
      <w:r>
        <w:rPr>
          <w:sz w:val="20"/>
          <w:szCs w:val="20"/>
        </w:rPr>
        <w:fldChar w:fldCharType="begin"/>
      </w:r>
      <w:r>
        <w:instrText>xe "</w:instrText>
      </w:r>
      <w:r w:rsidRPr="003E001C">
        <w:instrText>Energy Factor (EF)</w:instrText>
      </w:r>
      <w:r>
        <w:instrText>"</w:instrText>
      </w:r>
      <w:r>
        <w:rPr>
          <w:sz w:val="20"/>
          <w:szCs w:val="20"/>
        </w:rPr>
        <w:fldChar w:fldCharType="end"/>
      </w:r>
      <w:r>
        <w:rPr>
          <w:sz w:val="20"/>
          <w:szCs w:val="20"/>
        </w:rPr>
        <w:t xml:space="preserve"> of all Title 20-compliant instantaneous natural gas water heaters with an input rating less than 200 kBtu/h and with an EF &gt; 0.85, as specified by the catalog offering. </w:t>
      </w:r>
    </w:p>
    <w:p w14:paraId="2DCA1E28" w14:textId="77777777" w:rsidR="00B44C1A" w:rsidRDefault="00B44C1A" w:rsidP="00B44C1A">
      <w:pPr>
        <w:rPr>
          <w:sz w:val="20"/>
          <w:szCs w:val="20"/>
        </w:rPr>
      </w:pPr>
    </w:p>
    <w:p w14:paraId="3DF3B1EF" w14:textId="77777777" w:rsidR="00B44C1A" w:rsidRPr="005D519B" w:rsidRDefault="00B44C1A" w:rsidP="00B44C1A">
      <w:pPr>
        <w:rPr>
          <w:sz w:val="20"/>
          <w:szCs w:val="20"/>
        </w:rPr>
      </w:pPr>
    </w:p>
    <w:p w14:paraId="48FDE9A7" w14:textId="77777777" w:rsidR="00B44C1A" w:rsidRDefault="00B44C1A" w:rsidP="00B44C1A">
      <w:pPr>
        <w:rPr>
          <w:b/>
          <w:bCs/>
          <w:i/>
          <w:iCs/>
          <w:sz w:val="24"/>
        </w:rPr>
      </w:pPr>
      <w:r>
        <w:rPr>
          <w:b/>
          <w:bCs/>
          <w:i/>
          <w:iCs/>
          <w:sz w:val="24"/>
        </w:rPr>
        <w:t>Energy Savings</w:t>
      </w:r>
    </w:p>
    <w:p w14:paraId="4FF97E9D" w14:textId="77777777" w:rsidR="00B44C1A" w:rsidRDefault="00B44C1A" w:rsidP="00B44C1A">
      <w:pPr>
        <w:rPr>
          <w:sz w:val="20"/>
          <w:szCs w:val="20"/>
        </w:rPr>
      </w:pPr>
      <w:r>
        <w:rPr>
          <w:sz w:val="20"/>
          <w:szCs w:val="20"/>
        </w:rPr>
        <w:t>The base case and measure case energy consumption was calculated using the following equation</w:t>
      </w:r>
      <w:r>
        <w:rPr>
          <w:rStyle w:val="EndnoteReference"/>
          <w:sz w:val="20"/>
          <w:szCs w:val="20"/>
        </w:rPr>
        <w:endnoteReference w:id="15"/>
      </w:r>
      <w:r>
        <w:rPr>
          <w:sz w:val="20"/>
          <w:szCs w:val="20"/>
        </w:rPr>
        <w:t>:</w:t>
      </w:r>
    </w:p>
    <w:p w14:paraId="317B29CC" w14:textId="77777777" w:rsidR="00B44C1A" w:rsidRDefault="00B44C1A" w:rsidP="00B44C1A">
      <w:pPr>
        <w:rPr>
          <w:sz w:val="20"/>
          <w:szCs w:val="20"/>
        </w:rPr>
      </w:pPr>
    </w:p>
    <w:p w14:paraId="5CFF4C00" w14:textId="77777777" w:rsidR="00B44C1A" w:rsidRPr="005D519B" w:rsidRDefault="00B44C1A" w:rsidP="00B44C1A">
      <w:pPr>
        <w:ind w:firstLine="720"/>
        <w:rPr>
          <w:sz w:val="20"/>
          <w:szCs w:val="20"/>
        </w:rPr>
      </w:pPr>
      <w:r w:rsidRPr="005D519B">
        <w:rPr>
          <w:sz w:val="20"/>
          <w:szCs w:val="20"/>
        </w:rPr>
        <w:t>Annual gas use [therms]</w:t>
      </w:r>
      <w:r w:rsidRPr="005D519B">
        <w:rPr>
          <w:sz w:val="20"/>
          <w:szCs w:val="20"/>
        </w:rPr>
        <w:tab/>
        <w:t>=</w:t>
      </w:r>
      <w:r w:rsidRPr="005D519B">
        <w:rPr>
          <w:sz w:val="20"/>
          <w:szCs w:val="20"/>
        </w:rPr>
        <w:tab/>
      </w:r>
      <w:r w:rsidRPr="005D519B">
        <w:rPr>
          <w:sz w:val="20"/>
          <w:szCs w:val="20"/>
          <w:u w:val="single"/>
        </w:rPr>
        <w:t>V/yr * Cp * dT</w:t>
      </w:r>
    </w:p>
    <w:p w14:paraId="4913947C" w14:textId="77777777" w:rsidR="00B44C1A" w:rsidRPr="005D519B" w:rsidRDefault="00B44C1A" w:rsidP="00B44C1A">
      <w:pPr>
        <w:rPr>
          <w:sz w:val="20"/>
          <w:szCs w:val="20"/>
        </w:rPr>
      </w:pPr>
      <w:r>
        <w:rPr>
          <w:sz w:val="20"/>
          <w:szCs w:val="20"/>
        </w:rPr>
        <w:tab/>
      </w:r>
      <w:r>
        <w:rPr>
          <w:sz w:val="20"/>
          <w:szCs w:val="20"/>
        </w:rPr>
        <w:tab/>
      </w:r>
      <w:r>
        <w:rPr>
          <w:sz w:val="20"/>
          <w:szCs w:val="20"/>
        </w:rPr>
        <w:tab/>
      </w:r>
      <w:r>
        <w:rPr>
          <w:sz w:val="20"/>
          <w:szCs w:val="20"/>
        </w:rPr>
        <w:tab/>
      </w:r>
      <w:r>
        <w:rPr>
          <w:sz w:val="20"/>
          <w:szCs w:val="20"/>
        </w:rPr>
        <w:tab/>
      </w:r>
      <w:r w:rsidRPr="005D519B">
        <w:rPr>
          <w:sz w:val="20"/>
          <w:szCs w:val="20"/>
        </w:rPr>
        <w:t>100,000 * EF</w:t>
      </w:r>
    </w:p>
    <w:p w14:paraId="0F3435E3" w14:textId="77777777" w:rsidR="00B44C1A" w:rsidRPr="005D519B" w:rsidRDefault="00B44C1A" w:rsidP="00B44C1A">
      <w:pPr>
        <w:rPr>
          <w:sz w:val="20"/>
          <w:szCs w:val="20"/>
        </w:rPr>
      </w:pPr>
    </w:p>
    <w:p w14:paraId="6103FAF6" w14:textId="77777777" w:rsidR="00B44C1A" w:rsidRPr="005D519B" w:rsidRDefault="00B44C1A" w:rsidP="00B44C1A">
      <w:pPr>
        <w:rPr>
          <w:sz w:val="20"/>
          <w:szCs w:val="20"/>
        </w:rPr>
      </w:pPr>
      <w:r w:rsidRPr="005D519B">
        <w:rPr>
          <w:sz w:val="20"/>
          <w:szCs w:val="20"/>
        </w:rPr>
        <w:t>where</w:t>
      </w:r>
    </w:p>
    <w:p w14:paraId="70BFA3BA" w14:textId="77777777" w:rsidR="00B44C1A" w:rsidRPr="005D519B" w:rsidRDefault="00B44C1A" w:rsidP="00B44C1A">
      <w:pPr>
        <w:rPr>
          <w:sz w:val="20"/>
          <w:szCs w:val="20"/>
        </w:rPr>
      </w:pPr>
      <w:r w:rsidRPr="005D519B">
        <w:rPr>
          <w:sz w:val="20"/>
          <w:szCs w:val="20"/>
        </w:rPr>
        <w:tab/>
      </w:r>
      <w:r w:rsidRPr="005D519B">
        <w:rPr>
          <w:sz w:val="20"/>
          <w:szCs w:val="20"/>
        </w:rPr>
        <w:tab/>
      </w:r>
      <w:r w:rsidRPr="005D519B">
        <w:rPr>
          <w:sz w:val="20"/>
          <w:szCs w:val="20"/>
        </w:rPr>
        <w:tab/>
        <w:t>V/yr</w:t>
      </w:r>
      <w:r w:rsidRPr="005D519B">
        <w:rPr>
          <w:sz w:val="20"/>
          <w:szCs w:val="20"/>
        </w:rPr>
        <w:tab/>
      </w:r>
      <w:r w:rsidRPr="005D519B">
        <w:rPr>
          <w:sz w:val="20"/>
          <w:szCs w:val="20"/>
        </w:rPr>
        <w:tab/>
        <w:t>=</w:t>
      </w:r>
      <w:r w:rsidRPr="005D519B">
        <w:rPr>
          <w:sz w:val="20"/>
          <w:szCs w:val="20"/>
        </w:rPr>
        <w:tab/>
        <w:t>Volume per year [gallons/yr]</w:t>
      </w:r>
    </w:p>
    <w:p w14:paraId="02F91A26" w14:textId="77777777" w:rsidR="00B44C1A" w:rsidRPr="005D519B" w:rsidRDefault="00B44C1A" w:rsidP="00B44C1A">
      <w:pPr>
        <w:rPr>
          <w:sz w:val="20"/>
          <w:szCs w:val="20"/>
        </w:rPr>
      </w:pPr>
      <w:r w:rsidRPr="005D519B">
        <w:rPr>
          <w:sz w:val="20"/>
          <w:szCs w:val="20"/>
        </w:rPr>
        <w:tab/>
      </w:r>
      <w:r w:rsidRPr="005D519B">
        <w:rPr>
          <w:sz w:val="20"/>
          <w:szCs w:val="20"/>
        </w:rPr>
        <w:tab/>
      </w:r>
      <w:r w:rsidRPr="005D519B">
        <w:rPr>
          <w:sz w:val="20"/>
          <w:szCs w:val="20"/>
        </w:rPr>
        <w:tab/>
        <w:t>Cp</w:t>
      </w:r>
      <w:r w:rsidRPr="005D519B">
        <w:rPr>
          <w:sz w:val="20"/>
          <w:szCs w:val="20"/>
        </w:rPr>
        <w:tab/>
      </w:r>
      <w:r w:rsidRPr="005D519B">
        <w:rPr>
          <w:sz w:val="20"/>
          <w:szCs w:val="20"/>
        </w:rPr>
        <w:tab/>
        <w:t>=</w:t>
      </w:r>
      <w:r w:rsidRPr="005D519B">
        <w:rPr>
          <w:sz w:val="20"/>
          <w:szCs w:val="20"/>
        </w:rPr>
        <w:tab/>
        <w:t>Heat capacity of water [Btu//gal°F]</w:t>
      </w:r>
    </w:p>
    <w:p w14:paraId="296CD5C9" w14:textId="77777777" w:rsidR="00B44C1A" w:rsidRPr="005D519B" w:rsidRDefault="00B44C1A" w:rsidP="00B44C1A">
      <w:pPr>
        <w:rPr>
          <w:sz w:val="20"/>
          <w:szCs w:val="20"/>
        </w:rPr>
      </w:pPr>
      <w:r w:rsidRPr="005D519B">
        <w:rPr>
          <w:sz w:val="20"/>
          <w:szCs w:val="20"/>
        </w:rPr>
        <w:tab/>
      </w:r>
      <w:r w:rsidRPr="005D519B">
        <w:rPr>
          <w:sz w:val="20"/>
          <w:szCs w:val="20"/>
        </w:rPr>
        <w:tab/>
      </w:r>
      <w:r w:rsidRPr="005D519B">
        <w:rPr>
          <w:sz w:val="20"/>
          <w:szCs w:val="20"/>
        </w:rPr>
        <w:tab/>
        <w:t>dT</w:t>
      </w:r>
      <w:r w:rsidRPr="005D519B">
        <w:rPr>
          <w:sz w:val="20"/>
          <w:szCs w:val="20"/>
        </w:rPr>
        <w:tab/>
      </w:r>
      <w:r w:rsidRPr="005D519B">
        <w:rPr>
          <w:sz w:val="20"/>
          <w:szCs w:val="20"/>
        </w:rPr>
        <w:tab/>
        <w:t>=</w:t>
      </w:r>
      <w:r w:rsidRPr="005D519B">
        <w:rPr>
          <w:sz w:val="20"/>
          <w:szCs w:val="20"/>
        </w:rPr>
        <w:tab/>
        <w:t>Temperature increase [°F]</w:t>
      </w:r>
    </w:p>
    <w:p w14:paraId="4F52396B" w14:textId="77777777" w:rsidR="00B44C1A" w:rsidRPr="005D519B" w:rsidRDefault="00B44C1A" w:rsidP="00B44C1A">
      <w:pPr>
        <w:rPr>
          <w:sz w:val="20"/>
          <w:szCs w:val="20"/>
        </w:rPr>
      </w:pPr>
      <w:r w:rsidRPr="005D519B">
        <w:rPr>
          <w:sz w:val="20"/>
          <w:szCs w:val="20"/>
        </w:rPr>
        <w:tab/>
      </w:r>
      <w:r w:rsidRPr="005D519B">
        <w:rPr>
          <w:sz w:val="20"/>
          <w:szCs w:val="20"/>
        </w:rPr>
        <w:tab/>
      </w:r>
      <w:r w:rsidRPr="005D519B">
        <w:rPr>
          <w:sz w:val="20"/>
          <w:szCs w:val="20"/>
        </w:rPr>
        <w:tab/>
        <w:t>EF</w:t>
      </w:r>
      <w:r w:rsidRPr="005D519B">
        <w:rPr>
          <w:sz w:val="20"/>
          <w:szCs w:val="20"/>
        </w:rPr>
        <w:tab/>
      </w:r>
      <w:r w:rsidRPr="005D519B">
        <w:rPr>
          <w:sz w:val="20"/>
          <w:szCs w:val="20"/>
        </w:rPr>
        <w:tab/>
        <w:t xml:space="preserve">= </w:t>
      </w:r>
      <w:r w:rsidRPr="005D519B">
        <w:rPr>
          <w:sz w:val="20"/>
          <w:szCs w:val="20"/>
        </w:rPr>
        <w:tab/>
        <w:t>Energy Factor</w:t>
      </w:r>
    </w:p>
    <w:p w14:paraId="20718D99" w14:textId="77777777" w:rsidR="00B44C1A" w:rsidRPr="005D519B" w:rsidRDefault="00B44C1A" w:rsidP="00B44C1A">
      <w:pPr>
        <w:rPr>
          <w:sz w:val="20"/>
          <w:szCs w:val="20"/>
        </w:rPr>
      </w:pPr>
      <w:r w:rsidRPr="005D519B">
        <w:rPr>
          <w:sz w:val="20"/>
          <w:szCs w:val="20"/>
        </w:rPr>
        <w:tab/>
      </w:r>
      <w:r w:rsidRPr="005D519B">
        <w:rPr>
          <w:sz w:val="20"/>
          <w:szCs w:val="20"/>
        </w:rPr>
        <w:tab/>
      </w:r>
      <w:r w:rsidRPr="005D519B">
        <w:rPr>
          <w:sz w:val="20"/>
          <w:szCs w:val="20"/>
        </w:rPr>
        <w:tab/>
        <w:t>100,000</w:t>
      </w:r>
      <w:r w:rsidRPr="005D519B">
        <w:rPr>
          <w:sz w:val="20"/>
          <w:szCs w:val="20"/>
        </w:rPr>
        <w:tab/>
        <w:t xml:space="preserve">= </w:t>
      </w:r>
      <w:r w:rsidRPr="005D519B">
        <w:rPr>
          <w:sz w:val="20"/>
          <w:szCs w:val="20"/>
        </w:rPr>
        <w:tab/>
        <w:t>Conversion factor, Btu to therms</w:t>
      </w:r>
    </w:p>
    <w:p w14:paraId="3F51E440" w14:textId="77777777" w:rsidR="00B44C1A" w:rsidRDefault="00B44C1A" w:rsidP="00B44C1A">
      <w:pPr>
        <w:rPr>
          <w:sz w:val="20"/>
          <w:szCs w:val="20"/>
        </w:rPr>
      </w:pPr>
    </w:p>
    <w:p w14:paraId="43AE3188" w14:textId="77777777" w:rsidR="00B44C1A" w:rsidRDefault="00B44C1A" w:rsidP="00B44C1A">
      <w:pPr>
        <w:rPr>
          <w:sz w:val="20"/>
          <w:szCs w:val="20"/>
        </w:rPr>
      </w:pPr>
    </w:p>
    <w:p w14:paraId="0CAF16C9" w14:textId="77777777" w:rsidR="00B44C1A" w:rsidRPr="005D519B" w:rsidRDefault="00B44C1A" w:rsidP="00B44C1A">
      <w:pPr>
        <w:rPr>
          <w:sz w:val="20"/>
          <w:szCs w:val="20"/>
        </w:rPr>
      </w:pPr>
      <w:r w:rsidRPr="005D519B">
        <w:rPr>
          <w:sz w:val="20"/>
          <w:szCs w:val="20"/>
        </w:rPr>
        <w:t>The heat capacity of water is 1</w:t>
      </w:r>
      <w:r>
        <w:rPr>
          <w:sz w:val="20"/>
          <w:szCs w:val="20"/>
        </w:rPr>
        <w:t xml:space="preserve">.0 Btu/lb°F, or 8.34 Btu/gal°F, and the assumed </w:t>
      </w:r>
      <w:proofErr w:type="gramStart"/>
      <w:r>
        <w:rPr>
          <w:sz w:val="20"/>
          <w:szCs w:val="20"/>
        </w:rPr>
        <w:t>dT</w:t>
      </w:r>
      <w:proofErr w:type="gramEnd"/>
      <w:r>
        <w:rPr>
          <w:sz w:val="20"/>
          <w:szCs w:val="20"/>
        </w:rPr>
        <w:t xml:space="preserve"> is</w:t>
      </w:r>
      <w:r w:rsidRPr="005D519B">
        <w:rPr>
          <w:sz w:val="20"/>
          <w:szCs w:val="20"/>
        </w:rPr>
        <w:t xml:space="preserve"> 77°F</w:t>
      </w:r>
      <w:r>
        <w:rPr>
          <w:sz w:val="20"/>
          <w:szCs w:val="20"/>
        </w:rPr>
        <w:t xml:space="preserve"> based on ASHRAE</w:t>
      </w:r>
      <w:r>
        <w:fldChar w:fldCharType="begin"/>
      </w:r>
      <w:r>
        <w:instrText xml:space="preserve"> NOTEREF _Ref326311642 \h  \* MERGEFORMAT </w:instrText>
      </w:r>
      <w:r>
        <w:fldChar w:fldCharType="separate"/>
      </w:r>
      <w:r w:rsidRPr="0083467A">
        <w:rPr>
          <w:sz w:val="20"/>
          <w:szCs w:val="20"/>
          <w:vertAlign w:val="superscript"/>
        </w:rPr>
        <w:t>12</w:t>
      </w:r>
      <w:r>
        <w:fldChar w:fldCharType="end"/>
      </w:r>
      <w:r w:rsidRPr="005D519B">
        <w:rPr>
          <w:sz w:val="20"/>
          <w:szCs w:val="20"/>
        </w:rPr>
        <w:t>.</w:t>
      </w:r>
      <w:r>
        <w:rPr>
          <w:sz w:val="20"/>
          <w:szCs w:val="20"/>
        </w:rPr>
        <w:t xml:space="preserve"> </w:t>
      </w:r>
      <w:r w:rsidRPr="005D519B">
        <w:rPr>
          <w:sz w:val="20"/>
          <w:szCs w:val="20"/>
        </w:rPr>
        <w:t>Converting to Volume per day, and entering values, the above equation becomes:</w:t>
      </w:r>
    </w:p>
    <w:p w14:paraId="3409D178" w14:textId="77777777" w:rsidR="00B44C1A" w:rsidRPr="005D519B" w:rsidRDefault="00B44C1A" w:rsidP="00B44C1A">
      <w:pPr>
        <w:rPr>
          <w:sz w:val="20"/>
          <w:szCs w:val="20"/>
        </w:rPr>
      </w:pPr>
      <w:r w:rsidRPr="005D519B">
        <w:rPr>
          <w:sz w:val="20"/>
          <w:szCs w:val="20"/>
        </w:rPr>
        <w:tab/>
      </w:r>
    </w:p>
    <w:p w14:paraId="77B5C820" w14:textId="77777777" w:rsidR="00B44C1A" w:rsidRPr="005D519B" w:rsidRDefault="00B44C1A" w:rsidP="00B44C1A">
      <w:pPr>
        <w:ind w:firstLine="720"/>
        <w:rPr>
          <w:sz w:val="20"/>
          <w:szCs w:val="20"/>
        </w:rPr>
      </w:pPr>
      <w:r w:rsidRPr="005D519B">
        <w:rPr>
          <w:sz w:val="20"/>
          <w:szCs w:val="20"/>
        </w:rPr>
        <w:t>Annual gas use [therms]</w:t>
      </w:r>
      <w:r w:rsidRPr="005D519B">
        <w:rPr>
          <w:sz w:val="20"/>
          <w:szCs w:val="20"/>
        </w:rPr>
        <w:tab/>
        <w:t>=</w:t>
      </w:r>
      <w:r w:rsidRPr="005D519B">
        <w:rPr>
          <w:sz w:val="20"/>
          <w:szCs w:val="20"/>
        </w:rPr>
        <w:tab/>
      </w:r>
      <w:r w:rsidRPr="005D519B">
        <w:rPr>
          <w:sz w:val="20"/>
          <w:szCs w:val="20"/>
          <w:u w:val="single"/>
        </w:rPr>
        <w:t>365 days/yr * V/day * 8.34 Btu/gal°F * 77°F</w:t>
      </w:r>
    </w:p>
    <w:p w14:paraId="13CB642C" w14:textId="77777777" w:rsidR="00B44C1A" w:rsidRPr="005D519B" w:rsidRDefault="00B44C1A" w:rsidP="00B44C1A">
      <w:pP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5D519B">
        <w:rPr>
          <w:sz w:val="20"/>
          <w:szCs w:val="20"/>
        </w:rPr>
        <w:t>100,000 * EF</w:t>
      </w:r>
    </w:p>
    <w:p w14:paraId="7CCE98DD" w14:textId="77777777" w:rsidR="00B44C1A" w:rsidRPr="005D519B" w:rsidRDefault="00B44C1A" w:rsidP="00B44C1A">
      <w:pPr>
        <w:rPr>
          <w:sz w:val="20"/>
          <w:szCs w:val="20"/>
        </w:rPr>
      </w:pPr>
    </w:p>
    <w:p w14:paraId="1CCB4EEC" w14:textId="77777777" w:rsidR="00B44C1A" w:rsidRPr="005D519B" w:rsidRDefault="00B44C1A" w:rsidP="00B44C1A">
      <w:pPr>
        <w:rPr>
          <w:sz w:val="20"/>
          <w:szCs w:val="20"/>
        </w:rPr>
      </w:pPr>
    </w:p>
    <w:p w14:paraId="3E9F784B" w14:textId="77777777" w:rsidR="00B44C1A" w:rsidRPr="005D519B" w:rsidRDefault="00B44C1A" w:rsidP="00B44C1A">
      <w:pPr>
        <w:rPr>
          <w:sz w:val="20"/>
          <w:szCs w:val="20"/>
        </w:rPr>
      </w:pPr>
      <w:r w:rsidRPr="005D519B">
        <w:rPr>
          <w:sz w:val="20"/>
          <w:szCs w:val="20"/>
        </w:rPr>
        <w:tab/>
        <w:t>Annual gas use [therms]</w:t>
      </w:r>
      <w:r w:rsidRPr="005D519B">
        <w:rPr>
          <w:sz w:val="20"/>
          <w:szCs w:val="20"/>
        </w:rPr>
        <w:tab/>
        <w:t>=</w:t>
      </w:r>
      <w:r w:rsidRPr="005D519B">
        <w:rPr>
          <w:sz w:val="20"/>
          <w:szCs w:val="20"/>
        </w:rPr>
        <w:tab/>
      </w:r>
      <w:r w:rsidRPr="005D519B">
        <w:rPr>
          <w:sz w:val="20"/>
          <w:szCs w:val="20"/>
          <w:u w:val="single"/>
        </w:rPr>
        <w:t>2.344 * V/day</w:t>
      </w:r>
    </w:p>
    <w:p w14:paraId="06D6B6CE" w14:textId="77777777" w:rsidR="00B44C1A" w:rsidRPr="005D519B" w:rsidRDefault="00B44C1A" w:rsidP="00B44C1A">
      <w:pPr>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          </w:t>
      </w:r>
      <w:r w:rsidRPr="005D519B">
        <w:rPr>
          <w:sz w:val="20"/>
          <w:szCs w:val="20"/>
        </w:rPr>
        <w:t>EF</w:t>
      </w:r>
    </w:p>
    <w:p w14:paraId="762FC357" w14:textId="77777777" w:rsidR="00B44C1A" w:rsidRPr="005D519B" w:rsidRDefault="00B44C1A" w:rsidP="00B44C1A">
      <w:pPr>
        <w:rPr>
          <w:sz w:val="20"/>
          <w:szCs w:val="20"/>
        </w:rPr>
      </w:pPr>
      <w:r w:rsidRPr="005D519B">
        <w:rPr>
          <w:sz w:val="20"/>
          <w:szCs w:val="20"/>
        </w:rPr>
        <w:t>where</w:t>
      </w:r>
    </w:p>
    <w:p w14:paraId="2165DDE3" w14:textId="77777777" w:rsidR="00B44C1A" w:rsidRDefault="00B44C1A" w:rsidP="00B44C1A">
      <w:pPr>
        <w:rPr>
          <w:sz w:val="20"/>
          <w:szCs w:val="20"/>
        </w:rPr>
      </w:pPr>
      <w:r w:rsidRPr="005D519B">
        <w:rPr>
          <w:sz w:val="20"/>
          <w:szCs w:val="20"/>
        </w:rPr>
        <w:tab/>
      </w:r>
      <w:r w:rsidRPr="005D519B">
        <w:rPr>
          <w:sz w:val="20"/>
          <w:szCs w:val="20"/>
        </w:rPr>
        <w:tab/>
      </w:r>
      <w:r w:rsidRPr="005D519B">
        <w:rPr>
          <w:sz w:val="20"/>
          <w:szCs w:val="20"/>
        </w:rPr>
        <w:tab/>
        <w:t>V/day</w:t>
      </w:r>
      <w:r w:rsidRPr="005D519B">
        <w:rPr>
          <w:sz w:val="20"/>
          <w:szCs w:val="20"/>
        </w:rPr>
        <w:tab/>
      </w:r>
      <w:r w:rsidRPr="005D519B">
        <w:rPr>
          <w:sz w:val="20"/>
          <w:szCs w:val="20"/>
        </w:rPr>
        <w:tab/>
        <w:t>=</w:t>
      </w:r>
      <w:r w:rsidRPr="005D519B">
        <w:rPr>
          <w:sz w:val="20"/>
          <w:szCs w:val="20"/>
        </w:rPr>
        <w:tab/>
        <w:t>average Volume per day [gallons].</w:t>
      </w:r>
    </w:p>
    <w:p w14:paraId="5BFE1BEA" w14:textId="77777777" w:rsidR="00B44C1A" w:rsidRDefault="00B44C1A" w:rsidP="00B44C1A">
      <w:pPr>
        <w:rPr>
          <w:sz w:val="20"/>
          <w:szCs w:val="20"/>
        </w:rPr>
      </w:pPr>
    </w:p>
    <w:p w14:paraId="3E81C0AA" w14:textId="77777777" w:rsidR="00B44C1A" w:rsidRDefault="00B44C1A" w:rsidP="00B44C1A">
      <w:pPr>
        <w:rPr>
          <w:sz w:val="20"/>
          <w:szCs w:val="20"/>
        </w:rPr>
      </w:pPr>
      <w:r>
        <w:rPr>
          <w:sz w:val="20"/>
          <w:szCs w:val="20"/>
        </w:rPr>
        <w:t xml:space="preserve">The ‘volume per day’ input comes from the average daily residential water usage in the </w:t>
      </w:r>
      <w:r>
        <w:rPr>
          <w:sz w:val="20"/>
          <w:szCs w:val="20"/>
        </w:rPr>
        <w:fldChar w:fldCharType="begin"/>
      </w:r>
      <w:r>
        <w:rPr>
          <w:sz w:val="20"/>
          <w:szCs w:val="20"/>
        </w:rPr>
        <w:instrText xml:space="preserve"> REF ASHRAE_Handbook \h </w:instrText>
      </w:r>
      <w:r>
        <w:rPr>
          <w:sz w:val="20"/>
          <w:szCs w:val="20"/>
        </w:rPr>
      </w:r>
      <w:r>
        <w:rPr>
          <w:sz w:val="20"/>
          <w:szCs w:val="20"/>
        </w:rPr>
        <w:fldChar w:fldCharType="separate"/>
      </w:r>
      <w:r w:rsidRPr="00592722">
        <w:rPr>
          <w:sz w:val="20"/>
          <w:szCs w:val="20"/>
        </w:rPr>
        <w:t>2011 ASHRAE</w:t>
      </w:r>
      <w:r>
        <w:rPr>
          <w:sz w:val="20"/>
          <w:szCs w:val="20"/>
        </w:rPr>
        <w:fldChar w:fldCharType="begin"/>
      </w:r>
      <w:r w:rsidRPr="00592722">
        <w:rPr>
          <w:sz w:val="20"/>
          <w:szCs w:val="20"/>
        </w:rPr>
        <w:instrText>xe "ASHRAE"</w:instrText>
      </w:r>
      <w:r>
        <w:rPr>
          <w:sz w:val="20"/>
          <w:szCs w:val="20"/>
        </w:rPr>
        <w:fldChar w:fldCharType="end"/>
      </w:r>
      <w:r w:rsidRPr="00592722">
        <w:rPr>
          <w:sz w:val="20"/>
          <w:szCs w:val="20"/>
        </w:rPr>
        <w:t xml:space="preserve"> Handbook</w:t>
      </w:r>
      <w:r>
        <w:rPr>
          <w:sz w:val="20"/>
          <w:szCs w:val="20"/>
        </w:rPr>
        <w:fldChar w:fldCharType="end"/>
      </w:r>
      <w:r>
        <w:rPr>
          <w:sz w:val="20"/>
          <w:szCs w:val="20"/>
        </w:rPr>
        <w:t xml:space="preserve">, as referenced </w:t>
      </w:r>
      <w:r>
        <w:rPr>
          <w:sz w:val="20"/>
          <w:szCs w:val="20"/>
        </w:rPr>
        <w:fldChar w:fldCharType="begin"/>
      </w:r>
      <w:r>
        <w:rPr>
          <w:sz w:val="20"/>
          <w:szCs w:val="20"/>
        </w:rPr>
        <w:instrText xml:space="preserve"> REF ASHRAE_Handbook \p \h </w:instrText>
      </w:r>
      <w:r>
        <w:rPr>
          <w:sz w:val="20"/>
          <w:szCs w:val="20"/>
        </w:rPr>
      </w:r>
      <w:r>
        <w:rPr>
          <w:sz w:val="20"/>
          <w:szCs w:val="20"/>
        </w:rPr>
        <w:fldChar w:fldCharType="separate"/>
      </w:r>
      <w:r>
        <w:rPr>
          <w:sz w:val="20"/>
          <w:szCs w:val="20"/>
        </w:rPr>
        <w:t>above</w:t>
      </w:r>
      <w:r>
        <w:rPr>
          <w:sz w:val="20"/>
          <w:szCs w:val="20"/>
        </w:rPr>
        <w:fldChar w:fldCharType="end"/>
      </w:r>
      <w:r>
        <w:rPr>
          <w:sz w:val="20"/>
          <w:szCs w:val="20"/>
        </w:rPr>
        <w:t>. The energy factor</w:t>
      </w:r>
      <w:r>
        <w:rPr>
          <w:sz w:val="20"/>
          <w:szCs w:val="20"/>
        </w:rPr>
        <w:fldChar w:fldCharType="begin"/>
      </w:r>
      <w:r>
        <w:instrText>xe "</w:instrText>
      </w:r>
      <w:r w:rsidRPr="003E001C">
        <w:instrText>Energy Factor (EF)</w:instrText>
      </w:r>
      <w:r>
        <w:instrText>"</w:instrText>
      </w:r>
      <w:r>
        <w:rPr>
          <w:sz w:val="20"/>
          <w:szCs w:val="20"/>
        </w:rPr>
        <w:fldChar w:fldCharType="end"/>
      </w:r>
      <w:r>
        <w:rPr>
          <w:sz w:val="20"/>
          <w:szCs w:val="20"/>
        </w:rPr>
        <w:t xml:space="preserve"> (EF) comes from the </w:t>
      </w:r>
      <w:r>
        <w:rPr>
          <w:sz w:val="20"/>
          <w:szCs w:val="20"/>
        </w:rPr>
        <w:fldChar w:fldCharType="begin"/>
      </w:r>
      <w:r>
        <w:rPr>
          <w:sz w:val="20"/>
          <w:szCs w:val="20"/>
        </w:rPr>
        <w:instrText xml:space="preserve"> REF CEC_Appliance_Data \h </w:instrText>
      </w:r>
      <w:r>
        <w:rPr>
          <w:sz w:val="20"/>
          <w:szCs w:val="20"/>
        </w:rPr>
      </w:r>
      <w:r>
        <w:rPr>
          <w:sz w:val="20"/>
          <w:szCs w:val="20"/>
        </w:rPr>
        <w:fldChar w:fldCharType="separate"/>
      </w:r>
      <w:r w:rsidRPr="00592722">
        <w:rPr>
          <w:sz w:val="20"/>
          <w:szCs w:val="20"/>
        </w:rPr>
        <w:t>California Energy Commission (CEC</w:t>
      </w:r>
      <w:r>
        <w:rPr>
          <w:sz w:val="20"/>
          <w:szCs w:val="20"/>
        </w:rPr>
        <w:fldChar w:fldCharType="begin"/>
      </w:r>
      <w:r w:rsidRPr="00592722">
        <w:rPr>
          <w:sz w:val="20"/>
          <w:szCs w:val="20"/>
        </w:rPr>
        <w:instrText>xe "CEC"</w:instrText>
      </w:r>
      <w:r>
        <w:rPr>
          <w:sz w:val="20"/>
          <w:szCs w:val="20"/>
        </w:rPr>
        <w:fldChar w:fldCharType="end"/>
      </w:r>
      <w:r w:rsidRPr="00592722">
        <w:rPr>
          <w:sz w:val="20"/>
          <w:szCs w:val="20"/>
        </w:rPr>
        <w:t>) Appliance Database</w:t>
      </w:r>
      <w:r>
        <w:rPr>
          <w:sz w:val="20"/>
          <w:szCs w:val="20"/>
        </w:rPr>
        <w:fldChar w:fldCharType="end"/>
      </w:r>
      <w:r>
        <w:rPr>
          <w:sz w:val="20"/>
          <w:szCs w:val="20"/>
        </w:rPr>
        <w:t xml:space="preserve">, also referenced </w:t>
      </w:r>
      <w:r>
        <w:rPr>
          <w:sz w:val="20"/>
          <w:szCs w:val="20"/>
        </w:rPr>
        <w:fldChar w:fldCharType="begin"/>
      </w:r>
      <w:r>
        <w:rPr>
          <w:sz w:val="20"/>
          <w:szCs w:val="20"/>
        </w:rPr>
        <w:instrText xml:space="preserve"> REF CEC_Appliance_Data \p \h </w:instrText>
      </w:r>
      <w:r>
        <w:rPr>
          <w:sz w:val="20"/>
          <w:szCs w:val="20"/>
        </w:rPr>
      </w:r>
      <w:r>
        <w:rPr>
          <w:sz w:val="20"/>
          <w:szCs w:val="20"/>
        </w:rPr>
        <w:fldChar w:fldCharType="separate"/>
      </w:r>
      <w:r>
        <w:rPr>
          <w:sz w:val="20"/>
          <w:szCs w:val="20"/>
        </w:rPr>
        <w:t>above</w:t>
      </w:r>
      <w:r>
        <w:rPr>
          <w:sz w:val="20"/>
          <w:szCs w:val="20"/>
        </w:rPr>
        <w:fldChar w:fldCharType="end"/>
      </w:r>
      <w:r>
        <w:rPr>
          <w:sz w:val="20"/>
          <w:szCs w:val="20"/>
        </w:rPr>
        <w:t>.</w:t>
      </w:r>
    </w:p>
    <w:p w14:paraId="12C91FBD" w14:textId="77777777" w:rsidR="00B44C1A" w:rsidRPr="005D519B" w:rsidRDefault="00B44C1A" w:rsidP="00B44C1A">
      <w:pPr>
        <w:rPr>
          <w:sz w:val="20"/>
          <w:szCs w:val="20"/>
        </w:rPr>
      </w:pPr>
      <w:r>
        <w:rPr>
          <w:sz w:val="20"/>
          <w:szCs w:val="20"/>
        </w:rPr>
        <w:t xml:space="preserve"> </w:t>
      </w:r>
    </w:p>
    <w:p w14:paraId="48D3514E" w14:textId="77777777" w:rsidR="00B44C1A" w:rsidRDefault="00B44C1A" w:rsidP="00B44C1A">
      <w:pPr>
        <w:rPr>
          <w:sz w:val="20"/>
          <w:szCs w:val="20"/>
        </w:rPr>
      </w:pPr>
      <w:r>
        <w:rPr>
          <w:sz w:val="20"/>
          <w:szCs w:val="20"/>
        </w:rPr>
        <w:t>Using the above equation and the collected data, we determined the savings which are tabulated below.</w:t>
      </w:r>
    </w:p>
    <w:p w14:paraId="6DE2E74A" w14:textId="77777777" w:rsidR="00B44C1A" w:rsidRDefault="00B44C1A" w:rsidP="00B44C1A">
      <w:pPr>
        <w:rPr>
          <w:sz w:val="20"/>
          <w:szCs w:val="20"/>
        </w:rPr>
      </w:pPr>
    </w:p>
    <w:p w14:paraId="34CFE670" w14:textId="10D25304" w:rsidR="00B44C1A" w:rsidRDefault="00B44C1A" w:rsidP="00B44C1A">
      <w:pPr>
        <w:pStyle w:val="Caption"/>
        <w:keepNext/>
        <w:jc w:val="center"/>
        <w:rPr>
          <w:rFonts w:cs="Arial"/>
        </w:rPr>
      </w:pPr>
      <w:bookmarkStart w:id="131" w:name="_Toc327979914"/>
      <w:r>
        <w:rPr>
          <w:rFonts w:cs="Arial"/>
        </w:rPr>
        <w:t xml:space="preserve">Table </w:t>
      </w:r>
      <w:r>
        <w:rPr>
          <w:rFonts w:cs="Arial"/>
        </w:rPr>
        <w:fldChar w:fldCharType="begin"/>
      </w:r>
      <w:r>
        <w:rPr>
          <w:rFonts w:cs="Arial"/>
        </w:rPr>
        <w:instrText xml:space="preserve"> SEQ Table \* ARABIC </w:instrText>
      </w:r>
      <w:r>
        <w:rPr>
          <w:rFonts w:cs="Arial"/>
        </w:rPr>
        <w:fldChar w:fldCharType="separate"/>
      </w:r>
      <w:r>
        <w:rPr>
          <w:rFonts w:cs="Arial"/>
          <w:noProof/>
        </w:rPr>
        <w:t>1</w:t>
      </w:r>
      <w:r w:rsidR="00293A66">
        <w:rPr>
          <w:rFonts w:cs="Arial"/>
          <w:noProof/>
        </w:rPr>
        <w:t>5</w:t>
      </w:r>
      <w:r>
        <w:rPr>
          <w:rFonts w:cs="Arial"/>
        </w:rPr>
        <w:fldChar w:fldCharType="end"/>
      </w:r>
      <w:r>
        <w:rPr>
          <w:rFonts w:cs="Arial"/>
        </w:rPr>
        <w:t>: Condensing Tankless Water Heater Savings Calculations</w:t>
      </w:r>
      <w:bookmarkEnd w:id="131"/>
    </w:p>
    <w:p w14:paraId="26C82789" w14:textId="77777777" w:rsidR="00B44C1A" w:rsidRPr="00C82E81" w:rsidRDefault="00B44C1A" w:rsidP="00B44C1A">
      <w:pPr>
        <w:rPr>
          <w:sz w:val="20"/>
          <w:szCs w:val="20"/>
        </w:rPr>
      </w:pPr>
      <w:r>
        <w:rPr>
          <w:noProof/>
        </w:rPr>
        <w:drawing>
          <wp:inline distT="0" distB="0" distL="0" distR="0" wp14:anchorId="1A7DBDE8" wp14:editId="64EB2B78">
            <wp:extent cx="5857875" cy="1971675"/>
            <wp:effectExtent l="0" t="0" r="9525" b="9525"/>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857875" cy="1971675"/>
                    </a:xfrm>
                    <a:prstGeom prst="rect">
                      <a:avLst/>
                    </a:prstGeom>
                    <a:noFill/>
                    <a:ln>
                      <a:noFill/>
                    </a:ln>
                  </pic:spPr>
                </pic:pic>
              </a:graphicData>
            </a:graphic>
          </wp:inline>
        </w:drawing>
      </w:r>
    </w:p>
    <w:p w14:paraId="67A18C3B" w14:textId="77777777" w:rsidR="00B44C1A" w:rsidRPr="00965B25" w:rsidRDefault="00B44C1A" w:rsidP="00B44C1A">
      <w:pPr>
        <w:rPr>
          <w:sz w:val="20"/>
          <w:szCs w:val="20"/>
        </w:rPr>
      </w:pPr>
    </w:p>
    <w:p w14:paraId="3B8DAEFE" w14:textId="77777777" w:rsidR="00B44C1A" w:rsidRPr="00631F41" w:rsidRDefault="00B44C1A" w:rsidP="00B44C1A">
      <w:pPr>
        <w:pStyle w:val="Heading1"/>
      </w:pPr>
      <w:bookmarkStart w:id="132" w:name="_Toc304800214"/>
      <w:bookmarkStart w:id="133" w:name="_Toc324318368"/>
      <w:bookmarkStart w:id="134" w:name="_Toc324340497"/>
      <w:bookmarkStart w:id="135" w:name="_Toc327979948"/>
      <w:bookmarkStart w:id="136" w:name="_Toc389056837"/>
      <w:r w:rsidRPr="00631F41">
        <w:t>Section 3. Load Shapes</w:t>
      </w:r>
      <w:bookmarkEnd w:id="132"/>
      <w:bookmarkEnd w:id="133"/>
      <w:bookmarkEnd w:id="134"/>
      <w:bookmarkEnd w:id="135"/>
      <w:bookmarkEnd w:id="136"/>
      <w:r w:rsidRPr="00631F41">
        <w:t xml:space="preserve"> </w:t>
      </w:r>
    </w:p>
    <w:p w14:paraId="457F0DE8" w14:textId="77777777" w:rsidR="00B44C1A" w:rsidRPr="002A0FC8" w:rsidRDefault="00B44C1A" w:rsidP="00B44C1A">
      <w:pPr>
        <w:autoSpaceDE w:val="0"/>
        <w:autoSpaceDN w:val="0"/>
        <w:adjustRightInd w:val="0"/>
        <w:rPr>
          <w:sz w:val="20"/>
          <w:szCs w:val="20"/>
        </w:rPr>
      </w:pPr>
      <w:bookmarkStart w:id="137" w:name="_Toc173742996"/>
      <w:bookmarkStart w:id="138" w:name="_Toc304800215"/>
      <w:bookmarkStart w:id="139" w:name="_Toc324318369"/>
      <w:bookmarkStart w:id="140" w:name="_Toc324340498"/>
      <w:r w:rsidRPr="002A0FC8">
        <w:rPr>
          <w:sz w:val="20"/>
          <w:szCs w:val="20"/>
        </w:rPr>
        <w:t>Load Shapes are an important part of the life-cycle cost analysis of any energy efficiency</w:t>
      </w:r>
      <w:r>
        <w:rPr>
          <w:sz w:val="20"/>
          <w:szCs w:val="20"/>
        </w:rPr>
        <w:fldChar w:fldCharType="begin"/>
      </w:r>
      <w:r w:rsidRPr="002A0FC8">
        <w:rPr>
          <w:sz w:val="20"/>
          <w:szCs w:val="20"/>
        </w:rPr>
        <w:instrText>xe "Efficiency"</w:instrText>
      </w:r>
      <w:r>
        <w:rPr>
          <w:sz w:val="20"/>
          <w:szCs w:val="20"/>
        </w:rPr>
        <w:fldChar w:fldCharType="end"/>
      </w:r>
      <w:r w:rsidRPr="002A0FC8">
        <w:rPr>
          <w:sz w:val="20"/>
          <w:szCs w:val="20"/>
        </w:rPr>
        <w:t xml:space="preserve"> program portfolio.  The net benefits associated with a measure</w:t>
      </w:r>
      <w:r>
        <w:rPr>
          <w:sz w:val="20"/>
          <w:szCs w:val="20"/>
        </w:rPr>
        <w:fldChar w:fldCharType="begin"/>
      </w:r>
      <w:r w:rsidRPr="002A0FC8">
        <w:rPr>
          <w:sz w:val="20"/>
          <w:szCs w:val="20"/>
        </w:rPr>
        <w:instrText>xe "Measure"</w:instrText>
      </w:r>
      <w:r>
        <w:rPr>
          <w:sz w:val="20"/>
          <w:szCs w:val="20"/>
        </w:rPr>
        <w:fldChar w:fldCharType="end"/>
      </w:r>
      <w:r w:rsidRPr="002A0FC8">
        <w:rPr>
          <w:sz w:val="20"/>
          <w:szCs w:val="20"/>
        </w:rPr>
        <w:t xml:space="preserve"> are based on the amount of energy saved and the avoided cost per unit of energy saved.  For electricity, the avoided cost varies hourly over an entire year.  Thus, the net benefits calculation for a measure</w:t>
      </w:r>
      <w:r>
        <w:rPr>
          <w:sz w:val="20"/>
          <w:szCs w:val="20"/>
        </w:rPr>
        <w:fldChar w:fldCharType="begin"/>
      </w:r>
      <w:r w:rsidRPr="002A0FC8">
        <w:rPr>
          <w:sz w:val="20"/>
          <w:szCs w:val="20"/>
        </w:rPr>
        <w:instrText>xe "Measure"</w:instrText>
      </w:r>
      <w:r>
        <w:rPr>
          <w:sz w:val="20"/>
          <w:szCs w:val="20"/>
        </w:rPr>
        <w:fldChar w:fldCharType="end"/>
      </w:r>
      <w:r w:rsidRPr="002A0FC8">
        <w:rPr>
          <w:sz w:val="20"/>
          <w:szCs w:val="20"/>
        </w:rPr>
        <w:t xml:space="preserve"> requires both the total annual energy savings</w:t>
      </w:r>
      <w:r>
        <w:rPr>
          <w:sz w:val="20"/>
          <w:szCs w:val="20"/>
        </w:rPr>
        <w:fldChar w:fldCharType="begin"/>
      </w:r>
      <w:r w:rsidRPr="002A0FC8">
        <w:rPr>
          <w:sz w:val="20"/>
          <w:szCs w:val="20"/>
        </w:rPr>
        <w:instrText>xe "Savings"</w:instrText>
      </w:r>
      <w:r>
        <w:rPr>
          <w:sz w:val="20"/>
          <w:szCs w:val="20"/>
        </w:rPr>
        <w:fldChar w:fldCharType="end"/>
      </w:r>
      <w:r w:rsidRPr="002A0FC8">
        <w:rPr>
          <w:sz w:val="20"/>
          <w:szCs w:val="20"/>
        </w:rPr>
        <w:t xml:space="preserve"> (kWh) of the measure</w:t>
      </w:r>
      <w:r>
        <w:rPr>
          <w:sz w:val="20"/>
          <w:szCs w:val="20"/>
        </w:rPr>
        <w:fldChar w:fldCharType="begin"/>
      </w:r>
      <w:r w:rsidRPr="002A0FC8">
        <w:rPr>
          <w:sz w:val="20"/>
          <w:szCs w:val="20"/>
        </w:rPr>
        <w:instrText>xe "Measure"</w:instrText>
      </w:r>
      <w:r>
        <w:rPr>
          <w:sz w:val="20"/>
          <w:szCs w:val="20"/>
        </w:rPr>
        <w:fldChar w:fldCharType="end"/>
      </w:r>
      <w:r w:rsidRPr="002A0FC8">
        <w:rPr>
          <w:sz w:val="20"/>
          <w:szCs w:val="20"/>
        </w:rPr>
        <w:t xml:space="preserve"> and the distribution of that savings</w:t>
      </w:r>
      <w:r>
        <w:rPr>
          <w:sz w:val="20"/>
          <w:szCs w:val="20"/>
        </w:rPr>
        <w:fldChar w:fldCharType="begin"/>
      </w:r>
      <w:r w:rsidRPr="002A0FC8">
        <w:rPr>
          <w:sz w:val="20"/>
          <w:szCs w:val="20"/>
        </w:rPr>
        <w:instrText>xe "Savings"</w:instrText>
      </w:r>
      <w:r>
        <w:rPr>
          <w:sz w:val="20"/>
          <w:szCs w:val="20"/>
        </w:rPr>
        <w:fldChar w:fldCharType="end"/>
      </w:r>
      <w:r w:rsidRPr="002A0FC8">
        <w:rPr>
          <w:sz w:val="20"/>
          <w:szCs w:val="20"/>
        </w:rPr>
        <w:t xml:space="preserve"> over the year.  The distribution of savings</w:t>
      </w:r>
      <w:r>
        <w:rPr>
          <w:sz w:val="20"/>
          <w:szCs w:val="20"/>
        </w:rPr>
        <w:fldChar w:fldCharType="begin"/>
      </w:r>
      <w:r w:rsidRPr="002A0FC8">
        <w:rPr>
          <w:sz w:val="20"/>
          <w:szCs w:val="20"/>
        </w:rPr>
        <w:instrText>xe "Savings"</w:instrText>
      </w:r>
      <w:r>
        <w:rPr>
          <w:sz w:val="20"/>
          <w:szCs w:val="20"/>
        </w:rPr>
        <w:fldChar w:fldCharType="end"/>
      </w:r>
      <w:r w:rsidRPr="002A0FC8">
        <w:rPr>
          <w:sz w:val="20"/>
          <w:szCs w:val="20"/>
        </w:rPr>
        <w:t xml:space="preserve"> over the year is represented by the measure</w:t>
      </w:r>
      <w:r>
        <w:rPr>
          <w:sz w:val="20"/>
          <w:szCs w:val="20"/>
        </w:rPr>
        <w:fldChar w:fldCharType="begin"/>
      </w:r>
      <w:r w:rsidRPr="002A0FC8">
        <w:rPr>
          <w:sz w:val="20"/>
          <w:szCs w:val="20"/>
        </w:rPr>
        <w:instrText>xe "Measure"</w:instrText>
      </w:r>
      <w:r>
        <w:rPr>
          <w:sz w:val="20"/>
          <w:szCs w:val="20"/>
        </w:rPr>
        <w:fldChar w:fldCharType="end"/>
      </w:r>
      <w:r w:rsidRPr="002A0FC8">
        <w:rPr>
          <w:sz w:val="20"/>
          <w:szCs w:val="20"/>
        </w:rPr>
        <w:t>’s load shape.  The measure</w:t>
      </w:r>
      <w:r>
        <w:rPr>
          <w:sz w:val="20"/>
          <w:szCs w:val="20"/>
        </w:rPr>
        <w:fldChar w:fldCharType="begin"/>
      </w:r>
      <w:r w:rsidRPr="002A0FC8">
        <w:rPr>
          <w:sz w:val="20"/>
          <w:szCs w:val="20"/>
        </w:rPr>
        <w:instrText>xe "Measure"</w:instrText>
      </w:r>
      <w:r>
        <w:rPr>
          <w:sz w:val="20"/>
          <w:szCs w:val="20"/>
        </w:rPr>
        <w:fldChar w:fldCharType="end"/>
      </w:r>
      <w:r w:rsidRPr="002A0FC8">
        <w:rPr>
          <w:sz w:val="20"/>
          <w:szCs w:val="20"/>
        </w:rPr>
        <w:t>’s load shape indicates what fraction of annual energy savings</w:t>
      </w:r>
      <w:r>
        <w:rPr>
          <w:sz w:val="20"/>
          <w:szCs w:val="20"/>
        </w:rPr>
        <w:fldChar w:fldCharType="begin"/>
      </w:r>
      <w:r w:rsidRPr="002A0FC8">
        <w:rPr>
          <w:sz w:val="20"/>
          <w:szCs w:val="20"/>
        </w:rPr>
        <w:instrText>xe "Savings"</w:instrText>
      </w:r>
      <w:r>
        <w:rPr>
          <w:sz w:val="20"/>
          <w:szCs w:val="20"/>
        </w:rPr>
        <w:fldChar w:fldCharType="end"/>
      </w:r>
      <w:r w:rsidRPr="002A0FC8">
        <w:rPr>
          <w:sz w:val="20"/>
          <w:szCs w:val="20"/>
        </w:rPr>
        <w:t xml:space="preserve"> occurs in each time period of the year.  An hourly load shape indicates what fraction of annual savings</w:t>
      </w:r>
      <w:r>
        <w:rPr>
          <w:sz w:val="20"/>
          <w:szCs w:val="20"/>
        </w:rPr>
        <w:fldChar w:fldCharType="begin"/>
      </w:r>
      <w:r w:rsidRPr="002A0FC8">
        <w:rPr>
          <w:sz w:val="20"/>
          <w:szCs w:val="20"/>
        </w:rPr>
        <w:instrText>xe "Savings"</w:instrText>
      </w:r>
      <w:r>
        <w:rPr>
          <w:sz w:val="20"/>
          <w:szCs w:val="20"/>
        </w:rPr>
        <w:fldChar w:fldCharType="end"/>
      </w:r>
      <w:r w:rsidRPr="002A0FC8">
        <w:rPr>
          <w:sz w:val="20"/>
          <w:szCs w:val="20"/>
        </w:rPr>
        <w:t xml:space="preserve"> occurs for each hour of the year.  A Time-of-Use (TOU) load shape indicates what fraction occurs within five or six broad time-of-use periods, typically defined by a specific utility rate tariff.  Formally, a load shape is a set of fractions summing to unity, one fraction for each hour or for each TOU period.  Multiplying the measure</w:t>
      </w:r>
      <w:r>
        <w:rPr>
          <w:sz w:val="20"/>
          <w:szCs w:val="20"/>
        </w:rPr>
        <w:fldChar w:fldCharType="begin"/>
      </w:r>
      <w:r w:rsidRPr="002A0FC8">
        <w:rPr>
          <w:sz w:val="20"/>
          <w:szCs w:val="20"/>
        </w:rPr>
        <w:instrText>xe "Measure"</w:instrText>
      </w:r>
      <w:r>
        <w:rPr>
          <w:sz w:val="20"/>
          <w:szCs w:val="20"/>
        </w:rPr>
        <w:fldChar w:fldCharType="end"/>
      </w:r>
      <w:r w:rsidRPr="002A0FC8">
        <w:rPr>
          <w:sz w:val="20"/>
          <w:szCs w:val="20"/>
        </w:rPr>
        <w:t xml:space="preserve"> load shape with the hourly avoided cost stream determines the average avoided cost per kWh for use in the life cycle cost analysis that determines a measure</w:t>
      </w:r>
      <w:r>
        <w:rPr>
          <w:sz w:val="20"/>
          <w:szCs w:val="20"/>
        </w:rPr>
        <w:fldChar w:fldCharType="begin"/>
      </w:r>
      <w:r w:rsidRPr="002A0FC8">
        <w:rPr>
          <w:sz w:val="20"/>
          <w:szCs w:val="20"/>
        </w:rPr>
        <w:instrText>xe "Measure"</w:instrText>
      </w:r>
      <w:r>
        <w:rPr>
          <w:sz w:val="20"/>
          <w:szCs w:val="20"/>
        </w:rPr>
        <w:fldChar w:fldCharType="end"/>
      </w:r>
      <w:r w:rsidRPr="002A0FC8">
        <w:rPr>
          <w:sz w:val="20"/>
          <w:szCs w:val="20"/>
        </w:rPr>
        <w:t>’s Total Resource Cost (TRC) benefit.</w:t>
      </w:r>
    </w:p>
    <w:p w14:paraId="364549A2" w14:textId="77777777" w:rsidR="00B44C1A" w:rsidRPr="007A4D97" w:rsidRDefault="00B44C1A" w:rsidP="00B44C1A">
      <w:pPr>
        <w:pStyle w:val="Heading2"/>
      </w:pPr>
      <w:bookmarkStart w:id="141" w:name="_Toc327979949"/>
      <w:bookmarkStart w:id="142" w:name="_Toc389056838"/>
      <w:r w:rsidRPr="007A4D97">
        <w:t>3.1 Base Case Load Shapes</w:t>
      </w:r>
      <w:bookmarkEnd w:id="137"/>
      <w:bookmarkEnd w:id="138"/>
      <w:bookmarkEnd w:id="139"/>
      <w:bookmarkEnd w:id="140"/>
      <w:bookmarkEnd w:id="141"/>
      <w:bookmarkEnd w:id="142"/>
    </w:p>
    <w:p w14:paraId="1B26A937" w14:textId="77777777" w:rsidR="00B44C1A" w:rsidRPr="002A0FC8" w:rsidRDefault="00B44C1A" w:rsidP="00B44C1A">
      <w:pPr>
        <w:rPr>
          <w:sz w:val="20"/>
          <w:szCs w:val="20"/>
        </w:rPr>
      </w:pPr>
      <w:bookmarkStart w:id="143" w:name="_Toc173742997"/>
      <w:r w:rsidRPr="002A0FC8">
        <w:rPr>
          <w:sz w:val="20"/>
          <w:szCs w:val="20"/>
        </w:rPr>
        <w:t>Load shapes are not applicable to gas measures, however, because the price of gas is not dependent on time-of-use.</w:t>
      </w:r>
    </w:p>
    <w:p w14:paraId="353662E5" w14:textId="77777777" w:rsidR="00B44C1A" w:rsidRPr="007A4D97" w:rsidRDefault="00B44C1A" w:rsidP="00B44C1A">
      <w:pPr>
        <w:rPr>
          <w:sz w:val="20"/>
          <w:szCs w:val="20"/>
        </w:rPr>
      </w:pPr>
    </w:p>
    <w:p w14:paraId="027CC2B6" w14:textId="77777777" w:rsidR="00B44C1A" w:rsidRPr="007A4D97" w:rsidRDefault="00B44C1A" w:rsidP="00B44C1A">
      <w:pPr>
        <w:pStyle w:val="Heading2"/>
        <w:keepNext w:val="0"/>
      </w:pPr>
      <w:bookmarkStart w:id="144" w:name="_Toc304800216"/>
      <w:bookmarkStart w:id="145" w:name="_Toc324318370"/>
      <w:bookmarkStart w:id="146" w:name="_Toc324340499"/>
      <w:bookmarkStart w:id="147" w:name="_Toc327979950"/>
      <w:bookmarkStart w:id="148" w:name="_Toc389056839"/>
      <w:r w:rsidRPr="007A4D97">
        <w:t>3.2 Measure Load Shapes</w:t>
      </w:r>
      <w:bookmarkEnd w:id="143"/>
      <w:bookmarkEnd w:id="144"/>
      <w:bookmarkEnd w:id="145"/>
      <w:bookmarkEnd w:id="146"/>
      <w:bookmarkEnd w:id="147"/>
      <w:bookmarkEnd w:id="148"/>
    </w:p>
    <w:p w14:paraId="07467997" w14:textId="77777777" w:rsidR="00B44C1A" w:rsidRDefault="00B44C1A" w:rsidP="00B44C1A">
      <w:pPr>
        <w:rPr>
          <w:sz w:val="20"/>
          <w:szCs w:val="20"/>
        </w:rPr>
      </w:pPr>
      <w:r w:rsidRPr="002A0FC8">
        <w:rPr>
          <w:sz w:val="20"/>
          <w:szCs w:val="20"/>
        </w:rPr>
        <w:t>Load shapes are not applicable to gas measures, however, because the price of gas is not dependent on time-of-use.</w:t>
      </w:r>
    </w:p>
    <w:p w14:paraId="393A10D5" w14:textId="77777777" w:rsidR="00D87EFF" w:rsidRPr="002E0043" w:rsidRDefault="00D87EFF" w:rsidP="002E0043"/>
    <w:p w14:paraId="393A10D6" w14:textId="77777777" w:rsidR="0091058D" w:rsidRDefault="00C069A2" w:rsidP="00663A00">
      <w:pPr>
        <w:pStyle w:val="Heading1"/>
        <w:keepNext w:val="0"/>
      </w:pPr>
      <w:bookmarkStart w:id="149" w:name="_Toc304800217"/>
      <w:bookmarkStart w:id="150" w:name="_Toc324318371"/>
      <w:bookmarkStart w:id="151" w:name="_Toc324340500"/>
      <w:bookmarkStart w:id="152" w:name="_Toc389056840"/>
      <w:r>
        <w:t>Section 4</w:t>
      </w:r>
      <w:r w:rsidR="003129E8">
        <w:t>.</w:t>
      </w:r>
      <w:r>
        <w:t xml:space="preserve"> Base Case &amp; Measure Costs</w:t>
      </w:r>
      <w:bookmarkEnd w:id="149"/>
      <w:bookmarkEnd w:id="150"/>
      <w:bookmarkEnd w:id="151"/>
      <w:bookmarkEnd w:id="152"/>
    </w:p>
    <w:p w14:paraId="393A10D7" w14:textId="77777777" w:rsidR="00B16BE4" w:rsidRDefault="00B16BE4" w:rsidP="00B16BE4"/>
    <w:p w14:paraId="393A10D8" w14:textId="51A603E8" w:rsidR="00B16BE4" w:rsidRPr="00293A66" w:rsidRDefault="00293A66" w:rsidP="00B16BE4">
      <w:pPr>
        <w:rPr>
          <w:b/>
        </w:rPr>
      </w:pPr>
      <w:r w:rsidRPr="00293A66">
        <w:rPr>
          <w:b/>
        </w:rPr>
        <w:t>Table 16 DEER 2014 Measure Application Types</w:t>
      </w:r>
    </w:p>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964"/>
        <w:gridCol w:w="1202"/>
        <w:gridCol w:w="2699"/>
        <w:gridCol w:w="2790"/>
      </w:tblGrid>
      <w:tr w:rsidR="009B1863" w:rsidRPr="00104A00" w14:paraId="393A10DD" w14:textId="77777777" w:rsidTr="0064609B">
        <w:trPr>
          <w:trHeight w:val="255"/>
        </w:trPr>
        <w:tc>
          <w:tcPr>
            <w:tcW w:w="1964" w:type="dxa"/>
            <w:shd w:val="clear" w:color="auto" w:fill="262626"/>
            <w:noWrap/>
            <w:vAlign w:val="bottom"/>
          </w:tcPr>
          <w:p w14:paraId="393A10D9" w14:textId="77777777" w:rsidR="00B16BE4" w:rsidRPr="001E4C31" w:rsidRDefault="003541A6" w:rsidP="003541A6">
            <w:pPr>
              <w:jc w:val="center"/>
              <w:rPr>
                <w:rFonts w:cs="Arial"/>
                <w:b/>
              </w:rPr>
            </w:pPr>
            <w:bookmarkStart w:id="153" w:name="_Toc304800218"/>
            <w:r>
              <w:rPr>
                <w:rFonts w:cs="Arial"/>
                <w:b/>
              </w:rPr>
              <w:t>Measure Application</w:t>
            </w:r>
            <w:r w:rsidR="00B16BE4" w:rsidRPr="001E4C31">
              <w:rPr>
                <w:rFonts w:cs="Arial"/>
                <w:b/>
              </w:rPr>
              <w:t xml:space="preserve"> Type</w:t>
            </w:r>
          </w:p>
        </w:tc>
        <w:tc>
          <w:tcPr>
            <w:tcW w:w="1202" w:type="dxa"/>
            <w:shd w:val="clear" w:color="auto" w:fill="262626"/>
            <w:noWrap/>
            <w:vAlign w:val="bottom"/>
          </w:tcPr>
          <w:p w14:paraId="393A10DA" w14:textId="77777777" w:rsidR="00B16BE4" w:rsidRPr="001E4C31" w:rsidRDefault="00B16BE4" w:rsidP="001E4C31">
            <w:pPr>
              <w:jc w:val="center"/>
              <w:rPr>
                <w:rFonts w:cs="Arial"/>
                <w:b/>
              </w:rPr>
            </w:pPr>
            <w:r w:rsidRPr="001E4C31">
              <w:rPr>
                <w:rFonts w:cs="Arial"/>
                <w:b/>
              </w:rPr>
              <w:t>Measure Life Basis</w:t>
            </w:r>
          </w:p>
        </w:tc>
        <w:tc>
          <w:tcPr>
            <w:tcW w:w="2699" w:type="dxa"/>
            <w:shd w:val="clear" w:color="auto" w:fill="262626"/>
            <w:vAlign w:val="bottom"/>
          </w:tcPr>
          <w:p w14:paraId="393A10DB" w14:textId="0EB31A56" w:rsidR="00B16BE4" w:rsidRPr="001E4C31" w:rsidRDefault="00E564BA" w:rsidP="001E4C31">
            <w:pPr>
              <w:jc w:val="center"/>
              <w:rPr>
                <w:rFonts w:cs="Arial"/>
                <w:b/>
              </w:rPr>
            </w:pPr>
            <w:r>
              <w:rPr>
                <w:rFonts w:cs="Arial"/>
                <w:b/>
              </w:rPr>
              <w:t>First Baseline Period Full</w:t>
            </w:r>
            <w:r w:rsidR="00B16BE4" w:rsidRPr="001E4C31">
              <w:rPr>
                <w:rFonts w:cs="Arial"/>
                <w:b/>
              </w:rPr>
              <w:t xml:space="preserve"> Measure Cost (RUL)</w:t>
            </w:r>
          </w:p>
        </w:tc>
        <w:tc>
          <w:tcPr>
            <w:tcW w:w="2790" w:type="dxa"/>
            <w:shd w:val="clear" w:color="auto" w:fill="262626"/>
            <w:noWrap/>
            <w:vAlign w:val="bottom"/>
          </w:tcPr>
          <w:p w14:paraId="393A10DC" w14:textId="771602E7" w:rsidR="00B16BE4" w:rsidRPr="001E4C31" w:rsidRDefault="00E564BA" w:rsidP="001E4C31">
            <w:pPr>
              <w:jc w:val="center"/>
              <w:rPr>
                <w:rFonts w:cs="Arial"/>
                <w:b/>
              </w:rPr>
            </w:pPr>
            <w:r>
              <w:rPr>
                <w:rFonts w:cs="Arial"/>
                <w:b/>
              </w:rPr>
              <w:t>Second Baseline Period Full</w:t>
            </w:r>
            <w:r w:rsidR="00B16BE4" w:rsidRPr="001E4C31">
              <w:rPr>
                <w:rFonts w:cs="Arial"/>
                <w:b/>
              </w:rPr>
              <w:t xml:space="preserve"> Measure Cost (EUL – RUL)</w:t>
            </w:r>
          </w:p>
        </w:tc>
      </w:tr>
      <w:tr w:rsidR="009B1863" w:rsidRPr="00104A00" w14:paraId="393A10E2" w14:textId="77777777" w:rsidTr="001E4C31">
        <w:trPr>
          <w:trHeight w:val="170"/>
        </w:trPr>
        <w:tc>
          <w:tcPr>
            <w:tcW w:w="1964" w:type="dxa"/>
            <w:shd w:val="pct20" w:color="000000" w:fill="FFFFFF"/>
            <w:noWrap/>
            <w:vAlign w:val="bottom"/>
          </w:tcPr>
          <w:p w14:paraId="393A10DE" w14:textId="77777777" w:rsidR="00B16BE4" w:rsidRPr="001E4C31" w:rsidRDefault="00B16BE4" w:rsidP="001E4C31">
            <w:pPr>
              <w:jc w:val="center"/>
              <w:rPr>
                <w:rFonts w:cs="Arial"/>
                <w:b/>
                <w:i/>
              </w:rPr>
            </w:pPr>
            <w:r w:rsidRPr="00ED7D3D">
              <w:rPr>
                <w:rFonts w:cs="Arial"/>
                <w:b/>
                <w:i/>
              </w:rPr>
              <w:t>N</w:t>
            </w:r>
            <w:r w:rsidR="00ED7D3D">
              <w:rPr>
                <w:rFonts w:cs="Arial"/>
                <w:b/>
                <w:i/>
              </w:rPr>
              <w:t>C (new construction)</w:t>
            </w:r>
          </w:p>
        </w:tc>
        <w:tc>
          <w:tcPr>
            <w:tcW w:w="1202" w:type="dxa"/>
            <w:shd w:val="pct20" w:color="000000" w:fill="FFFFFF"/>
            <w:noWrap/>
            <w:vAlign w:val="bottom"/>
          </w:tcPr>
          <w:p w14:paraId="393A10DF"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20" w:color="000000" w:fill="FFFFFF"/>
            <w:vAlign w:val="bottom"/>
          </w:tcPr>
          <w:p w14:paraId="393A10E0"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20" w:color="000000" w:fill="FFFFFF"/>
            <w:vAlign w:val="bottom"/>
          </w:tcPr>
          <w:p w14:paraId="393A10E1"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7" w14:textId="77777777" w:rsidTr="001E4C31">
        <w:trPr>
          <w:trHeight w:val="170"/>
        </w:trPr>
        <w:tc>
          <w:tcPr>
            <w:tcW w:w="1964" w:type="dxa"/>
            <w:shd w:val="pct5" w:color="000000" w:fill="FFFFFF"/>
            <w:noWrap/>
            <w:vAlign w:val="bottom"/>
          </w:tcPr>
          <w:p w14:paraId="393A10E3" w14:textId="77777777" w:rsidR="00B16BE4" w:rsidRPr="001E4C31" w:rsidRDefault="00B16BE4" w:rsidP="001E4C31">
            <w:pPr>
              <w:jc w:val="center"/>
              <w:rPr>
                <w:rFonts w:cs="Arial"/>
                <w:b/>
                <w:i/>
              </w:rPr>
            </w:pPr>
            <w:r w:rsidRPr="001E4C31">
              <w:rPr>
                <w:rFonts w:cs="Arial"/>
                <w:b/>
                <w:i/>
              </w:rPr>
              <w:t>ROB</w:t>
            </w:r>
            <w:r w:rsidR="00B44D59" w:rsidRPr="001E4C31">
              <w:rPr>
                <w:rFonts w:cs="Arial"/>
                <w:b/>
                <w:i/>
              </w:rPr>
              <w:t>(replace on burnout)</w:t>
            </w:r>
          </w:p>
        </w:tc>
        <w:tc>
          <w:tcPr>
            <w:tcW w:w="1202" w:type="dxa"/>
            <w:shd w:val="pct5" w:color="000000" w:fill="FFFFFF"/>
            <w:noWrap/>
            <w:vAlign w:val="bottom"/>
          </w:tcPr>
          <w:p w14:paraId="393A10E4" w14:textId="77777777" w:rsidR="00B16BE4" w:rsidRPr="001E4C31" w:rsidRDefault="00B16BE4" w:rsidP="001E4C31">
            <w:pPr>
              <w:jc w:val="center"/>
              <w:rPr>
                <w:rFonts w:cs="Arial"/>
                <w:sz w:val="20"/>
                <w:szCs w:val="20"/>
              </w:rPr>
            </w:pPr>
            <w:r w:rsidRPr="001E4C31">
              <w:rPr>
                <w:rFonts w:cs="Arial"/>
                <w:sz w:val="20"/>
                <w:szCs w:val="20"/>
              </w:rPr>
              <w:t>EUL</w:t>
            </w:r>
          </w:p>
        </w:tc>
        <w:tc>
          <w:tcPr>
            <w:tcW w:w="2699" w:type="dxa"/>
            <w:shd w:val="pct5" w:color="000000" w:fill="FFFFFF"/>
            <w:vAlign w:val="bottom"/>
          </w:tcPr>
          <w:p w14:paraId="393A10E5" w14:textId="77777777" w:rsidR="00B16BE4" w:rsidRPr="001E4C31" w:rsidRDefault="00B16BE4" w:rsidP="001E4C31">
            <w:pPr>
              <w:jc w:val="center"/>
              <w:rPr>
                <w:rFonts w:cs="Arial"/>
                <w:sz w:val="20"/>
                <w:szCs w:val="20"/>
              </w:rPr>
            </w:pPr>
            <w:r w:rsidRPr="001E4C31">
              <w:rPr>
                <w:rFonts w:cs="Arial"/>
                <w:sz w:val="20"/>
                <w:szCs w:val="20"/>
              </w:rPr>
              <w:t>Calculated as Incremental Measure Cost</w:t>
            </w:r>
          </w:p>
        </w:tc>
        <w:tc>
          <w:tcPr>
            <w:tcW w:w="2790" w:type="dxa"/>
            <w:shd w:val="pct5" w:color="000000" w:fill="FFFFFF"/>
            <w:vAlign w:val="bottom"/>
          </w:tcPr>
          <w:p w14:paraId="393A10E6" w14:textId="77777777" w:rsidR="00B16BE4" w:rsidRPr="001E4C31" w:rsidRDefault="00B16BE4" w:rsidP="001E4C31">
            <w:pPr>
              <w:jc w:val="center"/>
              <w:rPr>
                <w:rFonts w:cs="Arial"/>
                <w:sz w:val="20"/>
                <w:szCs w:val="20"/>
              </w:rPr>
            </w:pPr>
            <w:r w:rsidRPr="001E4C31">
              <w:rPr>
                <w:rFonts w:cs="Arial"/>
                <w:sz w:val="20"/>
                <w:szCs w:val="20"/>
              </w:rPr>
              <w:t>N/A</w:t>
            </w:r>
          </w:p>
        </w:tc>
      </w:tr>
      <w:tr w:rsidR="009B1863" w:rsidRPr="00104A00" w14:paraId="393A10ED" w14:textId="77777777" w:rsidTr="001E4C31">
        <w:trPr>
          <w:trHeight w:val="255"/>
        </w:trPr>
        <w:tc>
          <w:tcPr>
            <w:tcW w:w="1964" w:type="dxa"/>
            <w:shd w:val="pct20" w:color="000000" w:fill="FFFFFF"/>
            <w:noWrap/>
            <w:vAlign w:val="bottom"/>
          </w:tcPr>
          <w:p w14:paraId="393A10E8" w14:textId="77777777" w:rsidR="00B16BE4" w:rsidRPr="001E4C31" w:rsidRDefault="009B1863" w:rsidP="001E4C31">
            <w:pPr>
              <w:jc w:val="center"/>
              <w:rPr>
                <w:rFonts w:cs="Arial"/>
                <w:b/>
                <w:i/>
              </w:rPr>
            </w:pPr>
            <w:r>
              <w:rPr>
                <w:rFonts w:cs="Arial"/>
                <w:b/>
                <w:i/>
              </w:rPr>
              <w:t>ER (early retirement)</w:t>
            </w:r>
          </w:p>
        </w:tc>
        <w:tc>
          <w:tcPr>
            <w:tcW w:w="1202" w:type="dxa"/>
            <w:shd w:val="pct20" w:color="000000" w:fill="FFFFFF"/>
            <w:noWrap/>
            <w:vAlign w:val="bottom"/>
          </w:tcPr>
          <w:p w14:paraId="393A10E9" w14:textId="77777777" w:rsidR="00B16BE4" w:rsidRPr="001E4C31" w:rsidRDefault="00B16BE4" w:rsidP="001E4C31">
            <w:pPr>
              <w:jc w:val="center"/>
              <w:rPr>
                <w:rFonts w:cs="Arial"/>
                <w:sz w:val="20"/>
                <w:szCs w:val="20"/>
              </w:rPr>
            </w:pPr>
            <w:r w:rsidRPr="001E4C31">
              <w:rPr>
                <w:rFonts w:cs="Arial"/>
                <w:sz w:val="20"/>
                <w:szCs w:val="20"/>
              </w:rPr>
              <w:t>RUL/</w:t>
            </w:r>
          </w:p>
          <w:p w14:paraId="393A10EA" w14:textId="77777777" w:rsidR="00B16BE4" w:rsidRPr="001E4C31" w:rsidRDefault="00B16BE4" w:rsidP="001E4C31">
            <w:pPr>
              <w:jc w:val="center"/>
              <w:rPr>
                <w:rFonts w:cs="Arial"/>
                <w:sz w:val="20"/>
                <w:szCs w:val="20"/>
              </w:rPr>
            </w:pPr>
            <w:r w:rsidRPr="001E4C31">
              <w:rPr>
                <w:rFonts w:cs="Arial"/>
                <w:sz w:val="20"/>
                <w:szCs w:val="20"/>
              </w:rPr>
              <w:t>EUL-RUL</w:t>
            </w:r>
          </w:p>
        </w:tc>
        <w:tc>
          <w:tcPr>
            <w:tcW w:w="2699" w:type="dxa"/>
            <w:shd w:val="pct20" w:color="000000" w:fill="FFFFFF"/>
            <w:vAlign w:val="bottom"/>
          </w:tcPr>
          <w:p w14:paraId="393A10EB" w14:textId="77777777" w:rsidR="00B16BE4" w:rsidRPr="001E4C31" w:rsidRDefault="00B16BE4" w:rsidP="001E4C31">
            <w:pPr>
              <w:jc w:val="center"/>
              <w:rPr>
                <w:rFonts w:cs="Arial"/>
                <w:sz w:val="20"/>
                <w:szCs w:val="20"/>
              </w:rPr>
            </w:pPr>
            <w:r w:rsidRPr="001E4C31">
              <w:rPr>
                <w:rFonts w:cs="Arial"/>
                <w:sz w:val="20"/>
                <w:szCs w:val="20"/>
              </w:rPr>
              <w:t>Calculated as Full Gross Measure Cost</w:t>
            </w:r>
          </w:p>
        </w:tc>
        <w:tc>
          <w:tcPr>
            <w:tcW w:w="2790" w:type="dxa"/>
            <w:shd w:val="pct20" w:color="000000" w:fill="FFFFFF"/>
            <w:noWrap/>
            <w:vAlign w:val="bottom"/>
          </w:tcPr>
          <w:p w14:paraId="393A10EC" w14:textId="77777777" w:rsidR="00B16BE4" w:rsidRPr="001E4C31" w:rsidRDefault="00B16BE4" w:rsidP="001E4C31">
            <w:pPr>
              <w:jc w:val="center"/>
              <w:rPr>
                <w:rFonts w:cs="Arial"/>
                <w:sz w:val="20"/>
                <w:szCs w:val="20"/>
              </w:rPr>
            </w:pPr>
            <w:r w:rsidRPr="001E4C31">
              <w:rPr>
                <w:rFonts w:cs="Arial"/>
                <w:sz w:val="20"/>
                <w:szCs w:val="20"/>
              </w:rPr>
              <w:t>Calculated as Negative Full Gross Base Case Cost</w:t>
            </w:r>
          </w:p>
        </w:tc>
      </w:tr>
    </w:tbl>
    <w:p w14:paraId="393A10EE" w14:textId="4327D30E" w:rsidR="006D5AAB" w:rsidRDefault="0062108E" w:rsidP="00D20486">
      <w:pPr>
        <w:pStyle w:val="Heading2"/>
        <w:keepNext w:val="0"/>
      </w:pPr>
      <w:r>
        <w:t>4.1 Base Case Costs</w:t>
      </w:r>
    </w:p>
    <w:p w14:paraId="03E0016D" w14:textId="77777777" w:rsidR="00B44C1A" w:rsidRPr="00F27116" w:rsidRDefault="00B44C1A" w:rsidP="00B44C1A">
      <w:pPr>
        <w:rPr>
          <w:sz w:val="20"/>
          <w:szCs w:val="20"/>
        </w:rPr>
      </w:pPr>
      <w:bookmarkStart w:id="154" w:name="_Toc304800221"/>
      <w:bookmarkEnd w:id="153"/>
      <w:r w:rsidRPr="00F27116">
        <w:rPr>
          <w:sz w:val="20"/>
          <w:szCs w:val="20"/>
        </w:rPr>
        <w:t xml:space="preserve">The following table is a sample of the </w:t>
      </w:r>
      <w:r>
        <w:rPr>
          <w:sz w:val="20"/>
          <w:szCs w:val="20"/>
        </w:rPr>
        <w:t>base case</w:t>
      </w:r>
      <w:r w:rsidRPr="00F27116">
        <w:rPr>
          <w:sz w:val="20"/>
          <w:szCs w:val="20"/>
        </w:rPr>
        <w:t xml:space="preserve"> costs. Please refer to </w:t>
      </w:r>
      <w:r>
        <w:rPr>
          <w:sz w:val="20"/>
          <w:szCs w:val="20"/>
        </w:rPr>
        <w:t>Appendix A</w:t>
      </w:r>
      <w:r w:rsidRPr="00F27116">
        <w:rPr>
          <w:sz w:val="20"/>
          <w:szCs w:val="20"/>
        </w:rPr>
        <w:t xml:space="preserve"> for a full list of </w:t>
      </w:r>
      <w:r>
        <w:rPr>
          <w:sz w:val="20"/>
          <w:szCs w:val="20"/>
        </w:rPr>
        <w:t>base</w:t>
      </w:r>
      <w:r w:rsidRPr="00F27116">
        <w:rPr>
          <w:sz w:val="20"/>
          <w:szCs w:val="20"/>
        </w:rPr>
        <w:t xml:space="preserve"> costs.</w:t>
      </w:r>
    </w:p>
    <w:p w14:paraId="43A37835" w14:textId="77777777" w:rsidR="00B44C1A" w:rsidRDefault="00B44C1A" w:rsidP="00B44C1A">
      <w:pPr>
        <w:rPr>
          <w:i/>
          <w:iCs/>
        </w:rPr>
      </w:pPr>
    </w:p>
    <w:p w14:paraId="71475946" w14:textId="79048E07" w:rsidR="00B44C1A" w:rsidRDefault="00B44C1A" w:rsidP="00293A66">
      <w:pPr>
        <w:pStyle w:val="Caption"/>
        <w:keepNext/>
        <w:rPr>
          <w:rFonts w:cs="Arial"/>
        </w:rPr>
      </w:pPr>
      <w:bookmarkStart w:id="155" w:name="_Toc327979916"/>
      <w:r>
        <w:rPr>
          <w:rFonts w:cs="Arial"/>
        </w:rPr>
        <w:t xml:space="preserve">Table </w:t>
      </w:r>
      <w:r>
        <w:rPr>
          <w:rFonts w:cs="Arial"/>
        </w:rPr>
        <w:fldChar w:fldCharType="begin"/>
      </w:r>
      <w:r>
        <w:rPr>
          <w:rFonts w:cs="Arial"/>
        </w:rPr>
        <w:instrText xml:space="preserve"> SEQ Table \* ARABIC </w:instrText>
      </w:r>
      <w:r>
        <w:rPr>
          <w:rFonts w:cs="Arial"/>
        </w:rPr>
        <w:fldChar w:fldCharType="separate"/>
      </w:r>
      <w:r>
        <w:rPr>
          <w:rFonts w:cs="Arial"/>
          <w:noProof/>
        </w:rPr>
        <w:t>1</w:t>
      </w:r>
      <w:r w:rsidR="00293A66">
        <w:rPr>
          <w:rFonts w:cs="Arial"/>
          <w:noProof/>
        </w:rPr>
        <w:t>7</w:t>
      </w:r>
      <w:r>
        <w:rPr>
          <w:rFonts w:cs="Arial"/>
        </w:rPr>
        <w:fldChar w:fldCharType="end"/>
      </w:r>
      <w:r>
        <w:rPr>
          <w:rFonts w:cs="Arial"/>
        </w:rPr>
        <w:t>: Baseline Costs</w:t>
      </w:r>
      <w:bookmarkEnd w:id="155"/>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8"/>
        <w:gridCol w:w="1330"/>
        <w:gridCol w:w="1980"/>
        <w:gridCol w:w="1260"/>
        <w:gridCol w:w="1260"/>
        <w:gridCol w:w="1504"/>
        <w:gridCol w:w="1214"/>
      </w:tblGrid>
      <w:tr w:rsidR="00B44C1A" w:rsidRPr="00A01631" w14:paraId="56FD7E19" w14:textId="77777777" w:rsidTr="00595A4A">
        <w:tc>
          <w:tcPr>
            <w:tcW w:w="1028" w:type="dxa"/>
          </w:tcPr>
          <w:p w14:paraId="5938D255" w14:textId="77777777" w:rsidR="00B44C1A" w:rsidRPr="00437E91" w:rsidRDefault="00B44C1A" w:rsidP="00595A4A">
            <w:pPr>
              <w:rPr>
                <w:b/>
                <w:bCs/>
                <w:i/>
                <w:iCs/>
                <w:sz w:val="19"/>
                <w:szCs w:val="19"/>
              </w:rPr>
            </w:pPr>
            <w:r w:rsidRPr="00437E91">
              <w:rPr>
                <w:b/>
                <w:bCs/>
                <w:i/>
                <w:iCs/>
                <w:sz w:val="19"/>
                <w:szCs w:val="19"/>
              </w:rPr>
              <w:t>Measure Code</w:t>
            </w:r>
          </w:p>
        </w:tc>
        <w:tc>
          <w:tcPr>
            <w:tcW w:w="1330" w:type="dxa"/>
          </w:tcPr>
          <w:p w14:paraId="73E9E31D" w14:textId="77777777" w:rsidR="00B44C1A" w:rsidRPr="00437E91" w:rsidRDefault="00B44C1A" w:rsidP="00595A4A">
            <w:pPr>
              <w:rPr>
                <w:b/>
                <w:bCs/>
                <w:sz w:val="19"/>
                <w:szCs w:val="19"/>
              </w:rPr>
            </w:pPr>
            <w:r w:rsidRPr="00437E91">
              <w:rPr>
                <w:b/>
                <w:bCs/>
                <w:sz w:val="19"/>
                <w:szCs w:val="19"/>
              </w:rPr>
              <w:t>Measure Application Type</w:t>
            </w:r>
          </w:p>
        </w:tc>
        <w:tc>
          <w:tcPr>
            <w:tcW w:w="1980" w:type="dxa"/>
          </w:tcPr>
          <w:p w14:paraId="6EBAC060" w14:textId="77777777" w:rsidR="00B44C1A" w:rsidRPr="00437E91" w:rsidRDefault="00B44C1A" w:rsidP="00595A4A">
            <w:pPr>
              <w:rPr>
                <w:b/>
                <w:bCs/>
                <w:sz w:val="19"/>
                <w:szCs w:val="19"/>
              </w:rPr>
            </w:pPr>
            <w:r w:rsidRPr="00437E91">
              <w:rPr>
                <w:b/>
                <w:bCs/>
                <w:sz w:val="19"/>
                <w:szCs w:val="19"/>
              </w:rPr>
              <w:t>Baseline</w:t>
            </w:r>
          </w:p>
        </w:tc>
        <w:tc>
          <w:tcPr>
            <w:tcW w:w="1260" w:type="dxa"/>
          </w:tcPr>
          <w:p w14:paraId="0D7311FF" w14:textId="77777777" w:rsidR="00B44C1A" w:rsidRPr="00437E91" w:rsidRDefault="00B44C1A" w:rsidP="00595A4A">
            <w:pPr>
              <w:rPr>
                <w:b/>
                <w:bCs/>
                <w:sz w:val="19"/>
                <w:szCs w:val="19"/>
              </w:rPr>
            </w:pPr>
            <w:r w:rsidRPr="00437E91">
              <w:rPr>
                <w:b/>
                <w:bCs/>
                <w:sz w:val="19"/>
                <w:szCs w:val="19"/>
              </w:rPr>
              <w:t>Equipment Cost</w:t>
            </w:r>
          </w:p>
        </w:tc>
        <w:tc>
          <w:tcPr>
            <w:tcW w:w="1260" w:type="dxa"/>
          </w:tcPr>
          <w:p w14:paraId="12862580" w14:textId="77777777" w:rsidR="00B44C1A" w:rsidRPr="00437E91" w:rsidRDefault="00B44C1A" w:rsidP="00595A4A">
            <w:pPr>
              <w:rPr>
                <w:b/>
                <w:bCs/>
                <w:sz w:val="19"/>
                <w:szCs w:val="19"/>
              </w:rPr>
            </w:pPr>
            <w:r w:rsidRPr="00437E91">
              <w:rPr>
                <w:b/>
                <w:bCs/>
                <w:sz w:val="19"/>
                <w:szCs w:val="19"/>
              </w:rPr>
              <w:t>Labor / Installation Cost</w:t>
            </w:r>
          </w:p>
        </w:tc>
        <w:tc>
          <w:tcPr>
            <w:tcW w:w="1504" w:type="dxa"/>
          </w:tcPr>
          <w:p w14:paraId="3F596C60" w14:textId="77777777" w:rsidR="00B44C1A" w:rsidRPr="00437E91" w:rsidRDefault="00B44C1A" w:rsidP="00595A4A">
            <w:pPr>
              <w:rPr>
                <w:b/>
                <w:bCs/>
                <w:sz w:val="19"/>
                <w:szCs w:val="19"/>
              </w:rPr>
            </w:pPr>
            <w:r w:rsidRPr="00437E91">
              <w:rPr>
                <w:b/>
                <w:bCs/>
                <w:sz w:val="19"/>
                <w:szCs w:val="19"/>
              </w:rPr>
              <w:t>Maintenance / Other Cost</w:t>
            </w:r>
          </w:p>
        </w:tc>
        <w:tc>
          <w:tcPr>
            <w:tcW w:w="1214" w:type="dxa"/>
          </w:tcPr>
          <w:p w14:paraId="649F86A6" w14:textId="77777777" w:rsidR="00B44C1A" w:rsidRPr="00437E91" w:rsidRDefault="00B44C1A" w:rsidP="00595A4A">
            <w:pPr>
              <w:rPr>
                <w:b/>
                <w:bCs/>
                <w:sz w:val="19"/>
                <w:szCs w:val="19"/>
              </w:rPr>
            </w:pPr>
            <w:r w:rsidRPr="00437E91">
              <w:rPr>
                <w:b/>
                <w:bCs/>
                <w:sz w:val="19"/>
                <w:szCs w:val="19"/>
              </w:rPr>
              <w:t>Total Base Case Cost</w:t>
            </w:r>
          </w:p>
        </w:tc>
      </w:tr>
      <w:tr w:rsidR="00B44C1A" w:rsidRPr="00A01631" w14:paraId="05787E76" w14:textId="77777777" w:rsidTr="00595A4A">
        <w:tc>
          <w:tcPr>
            <w:tcW w:w="1028" w:type="dxa"/>
            <w:vAlign w:val="center"/>
          </w:tcPr>
          <w:p w14:paraId="55DB5F38" w14:textId="413E9E2A" w:rsidR="00B44C1A" w:rsidRPr="00437E91" w:rsidRDefault="00B370A5" w:rsidP="00595A4A">
            <w:pPr>
              <w:jc w:val="center"/>
              <w:rPr>
                <w:sz w:val="19"/>
                <w:szCs w:val="19"/>
              </w:rPr>
            </w:pPr>
            <w:r>
              <w:rPr>
                <w:sz w:val="20"/>
                <w:szCs w:val="20"/>
              </w:rPr>
              <w:t>HA59</w:t>
            </w:r>
          </w:p>
        </w:tc>
        <w:tc>
          <w:tcPr>
            <w:tcW w:w="1330" w:type="dxa"/>
            <w:vAlign w:val="center"/>
          </w:tcPr>
          <w:p w14:paraId="5BE0D4E3" w14:textId="77777777" w:rsidR="00B44C1A" w:rsidRPr="00437E91" w:rsidRDefault="00B44C1A" w:rsidP="00595A4A">
            <w:pPr>
              <w:jc w:val="center"/>
              <w:rPr>
                <w:sz w:val="19"/>
                <w:szCs w:val="19"/>
              </w:rPr>
            </w:pPr>
            <w:r w:rsidRPr="00437E91">
              <w:rPr>
                <w:sz w:val="19"/>
                <w:szCs w:val="19"/>
              </w:rPr>
              <w:t>NC, ROB</w:t>
            </w:r>
          </w:p>
        </w:tc>
        <w:tc>
          <w:tcPr>
            <w:tcW w:w="1980" w:type="dxa"/>
            <w:vAlign w:val="center"/>
          </w:tcPr>
          <w:p w14:paraId="5B53F7BB" w14:textId="36D43CFE" w:rsidR="00B44C1A" w:rsidRPr="00437E91" w:rsidRDefault="00B44C1A" w:rsidP="00595A4A">
            <w:pPr>
              <w:jc w:val="center"/>
              <w:rPr>
                <w:sz w:val="19"/>
                <w:szCs w:val="19"/>
              </w:rPr>
            </w:pPr>
            <w:r>
              <w:rPr>
                <w:color w:val="000000"/>
                <w:sz w:val="20"/>
                <w:szCs w:val="20"/>
              </w:rPr>
              <w:t xml:space="preserve">Title 20 – compliant natural gas storage water heater </w:t>
            </w:r>
            <w:r w:rsidR="00B370A5">
              <w:rPr>
                <w:color w:val="000000"/>
                <w:sz w:val="20"/>
                <w:szCs w:val="20"/>
              </w:rPr>
              <w:t>–</w:t>
            </w:r>
            <w:r>
              <w:rPr>
                <w:color w:val="000000"/>
                <w:sz w:val="20"/>
                <w:szCs w:val="20"/>
              </w:rPr>
              <w:t xml:space="preserve"> Small</w:t>
            </w:r>
          </w:p>
        </w:tc>
        <w:tc>
          <w:tcPr>
            <w:tcW w:w="1260" w:type="dxa"/>
            <w:vAlign w:val="center"/>
          </w:tcPr>
          <w:p w14:paraId="3F53B705" w14:textId="71D00995" w:rsidR="00B44C1A" w:rsidRPr="00437E91" w:rsidRDefault="00B44C1A" w:rsidP="00595A4A">
            <w:pPr>
              <w:jc w:val="center"/>
              <w:rPr>
                <w:sz w:val="19"/>
                <w:szCs w:val="19"/>
              </w:rPr>
            </w:pPr>
            <w:r>
              <w:rPr>
                <w:rFonts w:ascii="Calibri" w:hAnsi="Calibri" w:cs="Calibri"/>
                <w:color w:val="000000"/>
              </w:rPr>
              <w:t>$      42</w:t>
            </w:r>
            <w:r w:rsidR="00467CF5">
              <w:rPr>
                <w:rFonts w:ascii="Calibri" w:hAnsi="Calibri" w:cs="Calibri"/>
                <w:color w:val="000000"/>
              </w:rPr>
              <w:t>8</w:t>
            </w:r>
          </w:p>
        </w:tc>
        <w:tc>
          <w:tcPr>
            <w:tcW w:w="1260" w:type="dxa"/>
            <w:vAlign w:val="center"/>
          </w:tcPr>
          <w:p w14:paraId="09A11ED9" w14:textId="77777777" w:rsidR="00B44C1A" w:rsidRPr="00437E91" w:rsidRDefault="00B44C1A" w:rsidP="00595A4A">
            <w:pPr>
              <w:jc w:val="center"/>
              <w:rPr>
                <w:sz w:val="19"/>
                <w:szCs w:val="19"/>
              </w:rPr>
            </w:pPr>
            <w:r w:rsidRPr="00437E91">
              <w:rPr>
                <w:sz w:val="19"/>
                <w:szCs w:val="19"/>
              </w:rPr>
              <w:t>N/A</w:t>
            </w:r>
          </w:p>
        </w:tc>
        <w:tc>
          <w:tcPr>
            <w:tcW w:w="1504" w:type="dxa"/>
            <w:vAlign w:val="center"/>
          </w:tcPr>
          <w:p w14:paraId="0529311E" w14:textId="77777777" w:rsidR="00B44C1A" w:rsidRPr="00437E91" w:rsidRDefault="00B44C1A" w:rsidP="00595A4A">
            <w:pPr>
              <w:jc w:val="center"/>
              <w:rPr>
                <w:sz w:val="19"/>
                <w:szCs w:val="19"/>
              </w:rPr>
            </w:pPr>
            <w:r w:rsidRPr="00437E91">
              <w:rPr>
                <w:sz w:val="19"/>
                <w:szCs w:val="19"/>
              </w:rPr>
              <w:t>N/A</w:t>
            </w:r>
          </w:p>
        </w:tc>
        <w:tc>
          <w:tcPr>
            <w:tcW w:w="1214" w:type="dxa"/>
            <w:vAlign w:val="center"/>
          </w:tcPr>
          <w:p w14:paraId="184E0DEA" w14:textId="77777777" w:rsidR="00B44C1A" w:rsidRPr="00437E91" w:rsidRDefault="00B44C1A" w:rsidP="00595A4A">
            <w:pPr>
              <w:jc w:val="center"/>
              <w:rPr>
                <w:sz w:val="19"/>
                <w:szCs w:val="19"/>
              </w:rPr>
            </w:pPr>
            <w:r>
              <w:rPr>
                <w:rFonts w:ascii="Calibri" w:hAnsi="Calibri" w:cs="Calibri"/>
                <w:color w:val="000000"/>
              </w:rPr>
              <w:t>$     427.98</w:t>
            </w:r>
          </w:p>
        </w:tc>
      </w:tr>
      <w:tr w:rsidR="00B44C1A" w:rsidRPr="00A01631" w14:paraId="6F318AE3" w14:textId="77777777" w:rsidTr="00595A4A">
        <w:tc>
          <w:tcPr>
            <w:tcW w:w="1028" w:type="dxa"/>
            <w:vAlign w:val="center"/>
          </w:tcPr>
          <w:p w14:paraId="7A982E09" w14:textId="5DABCB9C" w:rsidR="00B44C1A" w:rsidRPr="00437E91" w:rsidRDefault="00B370A5" w:rsidP="00595A4A">
            <w:pPr>
              <w:jc w:val="center"/>
              <w:rPr>
                <w:sz w:val="19"/>
                <w:szCs w:val="19"/>
              </w:rPr>
            </w:pPr>
            <w:r>
              <w:rPr>
                <w:rFonts w:ascii="Calibri" w:hAnsi="Calibri" w:cs="Calibri"/>
                <w:color w:val="000000"/>
              </w:rPr>
              <w:t>HA58</w:t>
            </w:r>
          </w:p>
        </w:tc>
        <w:tc>
          <w:tcPr>
            <w:tcW w:w="1330" w:type="dxa"/>
            <w:vAlign w:val="center"/>
          </w:tcPr>
          <w:p w14:paraId="3B2AFFD0" w14:textId="77777777" w:rsidR="00B44C1A" w:rsidRPr="00437E91" w:rsidRDefault="00B44C1A" w:rsidP="00595A4A">
            <w:pPr>
              <w:jc w:val="center"/>
              <w:rPr>
                <w:sz w:val="19"/>
                <w:szCs w:val="19"/>
                <w:highlight w:val="yellow"/>
              </w:rPr>
            </w:pPr>
            <w:r w:rsidRPr="00437E91">
              <w:rPr>
                <w:sz w:val="19"/>
                <w:szCs w:val="19"/>
              </w:rPr>
              <w:t>NC, ROB</w:t>
            </w:r>
          </w:p>
        </w:tc>
        <w:tc>
          <w:tcPr>
            <w:tcW w:w="1980" w:type="dxa"/>
            <w:vAlign w:val="center"/>
          </w:tcPr>
          <w:p w14:paraId="7BA4A1CE" w14:textId="0AF0B715" w:rsidR="00B44C1A" w:rsidRPr="00437E91" w:rsidRDefault="00B44C1A" w:rsidP="00595A4A">
            <w:pPr>
              <w:jc w:val="center"/>
              <w:rPr>
                <w:sz w:val="19"/>
                <w:szCs w:val="19"/>
              </w:rPr>
            </w:pPr>
            <w:r>
              <w:rPr>
                <w:color w:val="000000"/>
                <w:sz w:val="20"/>
                <w:szCs w:val="20"/>
              </w:rPr>
              <w:t xml:space="preserve">Title 20 – compliant natural gas storage water heater </w:t>
            </w:r>
            <w:r w:rsidR="00B370A5">
              <w:rPr>
                <w:color w:val="000000"/>
                <w:sz w:val="20"/>
                <w:szCs w:val="20"/>
              </w:rPr>
              <w:t>–</w:t>
            </w:r>
            <w:r>
              <w:rPr>
                <w:color w:val="000000"/>
                <w:sz w:val="20"/>
                <w:szCs w:val="20"/>
              </w:rPr>
              <w:t xml:space="preserve"> Small</w:t>
            </w:r>
          </w:p>
        </w:tc>
        <w:tc>
          <w:tcPr>
            <w:tcW w:w="1260" w:type="dxa"/>
            <w:vAlign w:val="center"/>
          </w:tcPr>
          <w:p w14:paraId="75E05478" w14:textId="044C84E6" w:rsidR="00B44C1A" w:rsidRPr="00437E91" w:rsidRDefault="00B44C1A" w:rsidP="00467CF5">
            <w:pPr>
              <w:jc w:val="center"/>
              <w:rPr>
                <w:sz w:val="19"/>
                <w:szCs w:val="19"/>
              </w:rPr>
            </w:pPr>
            <w:r>
              <w:rPr>
                <w:rFonts w:ascii="Calibri" w:hAnsi="Calibri" w:cs="Calibri"/>
                <w:color w:val="000000"/>
              </w:rPr>
              <w:t>$      4</w:t>
            </w:r>
            <w:r w:rsidR="00467CF5">
              <w:rPr>
                <w:rFonts w:ascii="Calibri" w:hAnsi="Calibri" w:cs="Calibri"/>
                <w:color w:val="000000"/>
              </w:rPr>
              <w:t>74</w:t>
            </w:r>
          </w:p>
        </w:tc>
        <w:tc>
          <w:tcPr>
            <w:tcW w:w="1260" w:type="dxa"/>
            <w:vAlign w:val="center"/>
          </w:tcPr>
          <w:p w14:paraId="3A156A84" w14:textId="77777777" w:rsidR="00B44C1A" w:rsidRPr="00437E91" w:rsidRDefault="00B44C1A" w:rsidP="00595A4A">
            <w:pPr>
              <w:jc w:val="center"/>
              <w:rPr>
                <w:sz w:val="19"/>
                <w:szCs w:val="19"/>
              </w:rPr>
            </w:pPr>
            <w:r w:rsidRPr="00437E91">
              <w:rPr>
                <w:sz w:val="19"/>
                <w:szCs w:val="19"/>
              </w:rPr>
              <w:t>N/A</w:t>
            </w:r>
          </w:p>
        </w:tc>
        <w:tc>
          <w:tcPr>
            <w:tcW w:w="1504" w:type="dxa"/>
            <w:vAlign w:val="center"/>
          </w:tcPr>
          <w:p w14:paraId="62A42B95" w14:textId="77777777" w:rsidR="00B44C1A" w:rsidRPr="00437E91" w:rsidRDefault="00B44C1A" w:rsidP="00595A4A">
            <w:pPr>
              <w:jc w:val="center"/>
              <w:rPr>
                <w:sz w:val="19"/>
                <w:szCs w:val="19"/>
              </w:rPr>
            </w:pPr>
            <w:r w:rsidRPr="00437E91">
              <w:rPr>
                <w:sz w:val="19"/>
                <w:szCs w:val="19"/>
              </w:rPr>
              <w:t>N/A</w:t>
            </w:r>
          </w:p>
        </w:tc>
        <w:tc>
          <w:tcPr>
            <w:tcW w:w="1214" w:type="dxa"/>
            <w:vAlign w:val="center"/>
          </w:tcPr>
          <w:p w14:paraId="4F28E6F8" w14:textId="601EBCBA" w:rsidR="00B44C1A" w:rsidRPr="00437E91" w:rsidRDefault="00B44C1A" w:rsidP="0062108E">
            <w:pPr>
              <w:jc w:val="center"/>
              <w:rPr>
                <w:sz w:val="19"/>
                <w:szCs w:val="19"/>
              </w:rPr>
            </w:pPr>
            <w:r>
              <w:rPr>
                <w:rFonts w:ascii="Calibri" w:hAnsi="Calibri" w:cs="Calibri"/>
                <w:color w:val="000000"/>
              </w:rPr>
              <w:t>$     4</w:t>
            </w:r>
            <w:r w:rsidR="0062108E">
              <w:rPr>
                <w:rFonts w:ascii="Calibri" w:hAnsi="Calibri" w:cs="Calibri"/>
                <w:color w:val="000000"/>
              </w:rPr>
              <w:t>74.33</w:t>
            </w:r>
          </w:p>
        </w:tc>
      </w:tr>
      <w:tr w:rsidR="00B44C1A" w:rsidRPr="00A01631" w14:paraId="1B00ADBA" w14:textId="77777777" w:rsidTr="00595A4A">
        <w:tc>
          <w:tcPr>
            <w:tcW w:w="1028" w:type="dxa"/>
            <w:vAlign w:val="center"/>
          </w:tcPr>
          <w:p w14:paraId="5AAA1BA7" w14:textId="30EB62A1" w:rsidR="00B44C1A" w:rsidRPr="00437E91" w:rsidRDefault="00B370A5" w:rsidP="00595A4A">
            <w:pPr>
              <w:jc w:val="center"/>
              <w:rPr>
                <w:sz w:val="19"/>
                <w:szCs w:val="19"/>
              </w:rPr>
            </w:pPr>
            <w:r>
              <w:rPr>
                <w:rFonts w:ascii="Calibri" w:hAnsi="Calibri" w:cs="Calibri"/>
                <w:color w:val="000000"/>
              </w:rPr>
              <w:t>HA58</w:t>
            </w:r>
          </w:p>
        </w:tc>
        <w:tc>
          <w:tcPr>
            <w:tcW w:w="1330" w:type="dxa"/>
            <w:vAlign w:val="center"/>
          </w:tcPr>
          <w:p w14:paraId="4AF3B2CE" w14:textId="77777777" w:rsidR="00B44C1A" w:rsidRPr="00437E91" w:rsidRDefault="00B44C1A" w:rsidP="00595A4A">
            <w:pPr>
              <w:jc w:val="center"/>
              <w:rPr>
                <w:sz w:val="19"/>
                <w:szCs w:val="19"/>
                <w:highlight w:val="yellow"/>
              </w:rPr>
            </w:pPr>
            <w:r w:rsidRPr="00437E91">
              <w:rPr>
                <w:sz w:val="19"/>
                <w:szCs w:val="19"/>
              </w:rPr>
              <w:t>NC, ROB</w:t>
            </w:r>
          </w:p>
        </w:tc>
        <w:tc>
          <w:tcPr>
            <w:tcW w:w="1980" w:type="dxa"/>
            <w:vAlign w:val="center"/>
          </w:tcPr>
          <w:p w14:paraId="021F5A36" w14:textId="231A6ADA" w:rsidR="00B44C1A" w:rsidRPr="00437E91" w:rsidRDefault="00B44C1A" w:rsidP="00595A4A">
            <w:pPr>
              <w:jc w:val="center"/>
              <w:rPr>
                <w:sz w:val="19"/>
                <w:szCs w:val="19"/>
              </w:rPr>
            </w:pPr>
            <w:r>
              <w:rPr>
                <w:color w:val="000000"/>
                <w:sz w:val="20"/>
                <w:szCs w:val="20"/>
              </w:rPr>
              <w:t xml:space="preserve">Title 20 – compliant natural gas storage water heater </w:t>
            </w:r>
            <w:r w:rsidR="00B370A5">
              <w:rPr>
                <w:color w:val="000000"/>
                <w:sz w:val="20"/>
                <w:szCs w:val="20"/>
              </w:rPr>
              <w:t>–</w:t>
            </w:r>
            <w:r>
              <w:rPr>
                <w:color w:val="000000"/>
                <w:sz w:val="20"/>
                <w:szCs w:val="20"/>
              </w:rPr>
              <w:t xml:space="preserve"> Small</w:t>
            </w:r>
          </w:p>
        </w:tc>
        <w:tc>
          <w:tcPr>
            <w:tcW w:w="1260" w:type="dxa"/>
            <w:vAlign w:val="center"/>
          </w:tcPr>
          <w:p w14:paraId="07D48723" w14:textId="184DA16F" w:rsidR="00B44C1A" w:rsidRPr="00437E91" w:rsidRDefault="00B44C1A" w:rsidP="00595A4A">
            <w:pPr>
              <w:jc w:val="center"/>
              <w:rPr>
                <w:sz w:val="19"/>
                <w:szCs w:val="19"/>
              </w:rPr>
            </w:pPr>
            <w:r>
              <w:rPr>
                <w:rFonts w:ascii="Calibri" w:hAnsi="Calibri" w:cs="Calibri"/>
                <w:color w:val="000000"/>
              </w:rPr>
              <w:t>$      4</w:t>
            </w:r>
            <w:r w:rsidR="00467CF5">
              <w:rPr>
                <w:rFonts w:ascii="Calibri" w:hAnsi="Calibri" w:cs="Calibri"/>
                <w:color w:val="000000"/>
              </w:rPr>
              <w:t>74</w:t>
            </w:r>
          </w:p>
        </w:tc>
        <w:tc>
          <w:tcPr>
            <w:tcW w:w="1260" w:type="dxa"/>
            <w:vAlign w:val="center"/>
          </w:tcPr>
          <w:p w14:paraId="7F51020F" w14:textId="77777777" w:rsidR="00B44C1A" w:rsidRPr="00437E91" w:rsidRDefault="00B44C1A" w:rsidP="00595A4A">
            <w:pPr>
              <w:jc w:val="center"/>
              <w:rPr>
                <w:sz w:val="19"/>
                <w:szCs w:val="19"/>
              </w:rPr>
            </w:pPr>
            <w:r w:rsidRPr="00437E91">
              <w:rPr>
                <w:sz w:val="19"/>
                <w:szCs w:val="19"/>
              </w:rPr>
              <w:t>N/A</w:t>
            </w:r>
          </w:p>
        </w:tc>
        <w:tc>
          <w:tcPr>
            <w:tcW w:w="1504" w:type="dxa"/>
            <w:vAlign w:val="center"/>
          </w:tcPr>
          <w:p w14:paraId="61C9010F" w14:textId="77777777" w:rsidR="00B44C1A" w:rsidRPr="00437E91" w:rsidRDefault="00B44C1A" w:rsidP="00595A4A">
            <w:pPr>
              <w:jc w:val="center"/>
              <w:rPr>
                <w:sz w:val="19"/>
                <w:szCs w:val="19"/>
              </w:rPr>
            </w:pPr>
            <w:r w:rsidRPr="00437E91">
              <w:rPr>
                <w:sz w:val="19"/>
                <w:szCs w:val="19"/>
              </w:rPr>
              <w:t>N/A</w:t>
            </w:r>
          </w:p>
        </w:tc>
        <w:tc>
          <w:tcPr>
            <w:tcW w:w="1214" w:type="dxa"/>
            <w:vAlign w:val="center"/>
          </w:tcPr>
          <w:p w14:paraId="773A84AC" w14:textId="71E977B3" w:rsidR="00B44C1A" w:rsidRPr="00437E91" w:rsidRDefault="00B44C1A" w:rsidP="0062108E">
            <w:pPr>
              <w:jc w:val="center"/>
              <w:rPr>
                <w:sz w:val="19"/>
                <w:szCs w:val="19"/>
              </w:rPr>
            </w:pPr>
            <w:r>
              <w:rPr>
                <w:rFonts w:ascii="Calibri" w:hAnsi="Calibri" w:cs="Calibri"/>
                <w:color w:val="000000"/>
              </w:rPr>
              <w:t xml:space="preserve">$    </w:t>
            </w:r>
            <w:r w:rsidR="0062108E">
              <w:rPr>
                <w:rFonts w:ascii="Calibri" w:hAnsi="Calibri" w:cs="Calibri"/>
                <w:color w:val="000000"/>
              </w:rPr>
              <w:t>474.33</w:t>
            </w:r>
          </w:p>
        </w:tc>
      </w:tr>
    </w:tbl>
    <w:p w14:paraId="04157A23" w14:textId="77777777" w:rsidR="00B44C1A" w:rsidRPr="00DD1C47" w:rsidRDefault="00B44C1A" w:rsidP="00B44C1A">
      <w:pPr>
        <w:rPr>
          <w:i/>
          <w:iCs/>
          <w:sz w:val="20"/>
          <w:szCs w:val="20"/>
        </w:rPr>
      </w:pPr>
      <w:r w:rsidRPr="00DD1C47">
        <w:rPr>
          <w:i/>
          <w:iCs/>
          <w:sz w:val="20"/>
          <w:szCs w:val="20"/>
        </w:rPr>
        <w:t>All costs are noted as $ per measure unit</w:t>
      </w:r>
    </w:p>
    <w:p w14:paraId="46FB41B8" w14:textId="77777777" w:rsidR="00B44C1A" w:rsidRDefault="00B44C1A" w:rsidP="00B44C1A">
      <w:pPr>
        <w:rPr>
          <w:i/>
          <w:iCs/>
        </w:rPr>
      </w:pPr>
    </w:p>
    <w:p w14:paraId="301501BE" w14:textId="274942FD" w:rsidR="00B44C1A" w:rsidRPr="00B915DD" w:rsidRDefault="00B370A5" w:rsidP="00B44C1A">
      <w:pPr>
        <w:rPr>
          <w:sz w:val="20"/>
          <w:szCs w:val="20"/>
        </w:rPr>
      </w:pPr>
      <w:r>
        <w:rPr>
          <w:sz w:val="20"/>
          <w:szCs w:val="20"/>
        </w:rPr>
        <w:t xml:space="preserve">DEER 2014 refers to previous cost data. </w:t>
      </w:r>
      <w:r w:rsidR="00B44C1A" w:rsidRPr="00B915DD">
        <w:rPr>
          <w:sz w:val="20"/>
          <w:szCs w:val="20"/>
        </w:rPr>
        <w:t xml:space="preserve">All base case costs are calculated by applying the measure cost adjustment factors in DEER2011 to the base case costs listed in DEER2008, and averaging the savings across the 40, 50, and 60 gallon water heater sizes using the weighting percentages </w:t>
      </w:r>
      <w:r w:rsidR="00B44C1A">
        <w:rPr>
          <w:sz w:val="20"/>
          <w:szCs w:val="20"/>
        </w:rPr>
        <w:t xml:space="preserve">tabulated in </w:t>
      </w:r>
      <w:r w:rsidR="00B44C1A">
        <w:rPr>
          <w:sz w:val="20"/>
          <w:szCs w:val="20"/>
        </w:rPr>
        <w:fldChar w:fldCharType="begin"/>
      </w:r>
      <w:r w:rsidR="00B44C1A">
        <w:rPr>
          <w:sz w:val="20"/>
          <w:szCs w:val="20"/>
        </w:rPr>
        <w:instrText xml:space="preserve"> REF _Ref327963938 \h </w:instrText>
      </w:r>
      <w:r w:rsidR="00B44C1A">
        <w:rPr>
          <w:sz w:val="20"/>
          <w:szCs w:val="20"/>
        </w:rPr>
      </w:r>
      <w:r w:rsidR="00B44C1A">
        <w:rPr>
          <w:sz w:val="20"/>
          <w:szCs w:val="20"/>
        </w:rPr>
        <w:fldChar w:fldCharType="separate"/>
      </w:r>
      <w:r w:rsidR="00B44C1A">
        <w:t xml:space="preserve">Table </w:t>
      </w:r>
      <w:r w:rsidR="00B44C1A">
        <w:rPr>
          <w:noProof/>
        </w:rPr>
        <w:t>1</w:t>
      </w:r>
      <w:r>
        <w:rPr>
          <w:noProof/>
        </w:rPr>
        <w:t>3</w:t>
      </w:r>
      <w:r w:rsidR="00B44C1A">
        <w:rPr>
          <w:sz w:val="20"/>
          <w:szCs w:val="20"/>
        </w:rPr>
        <w:fldChar w:fldCharType="end"/>
      </w:r>
      <w:r w:rsidR="00B44C1A">
        <w:rPr>
          <w:sz w:val="20"/>
          <w:szCs w:val="20"/>
        </w:rPr>
        <w:t>.</w:t>
      </w:r>
    </w:p>
    <w:p w14:paraId="30F09DF5" w14:textId="6CB70603" w:rsidR="00B44C1A" w:rsidRDefault="00B44C1A" w:rsidP="00572E10">
      <w:pPr>
        <w:pStyle w:val="Heading2"/>
        <w:keepNext w:val="0"/>
      </w:pPr>
      <w:bookmarkStart w:id="156" w:name="_Toc304800219"/>
      <w:bookmarkStart w:id="157" w:name="_Toc324318373"/>
      <w:bookmarkStart w:id="158" w:name="_Toc324340502"/>
      <w:r>
        <w:br w:type="page"/>
      </w:r>
      <w:bookmarkStart w:id="159" w:name="_Toc327979953"/>
      <w:bookmarkStart w:id="160" w:name="_Toc389056841"/>
      <w:r>
        <w:lastRenderedPageBreak/>
        <w:t>4.2 Measure Case Costs</w:t>
      </w:r>
      <w:bookmarkEnd w:id="156"/>
      <w:bookmarkEnd w:id="157"/>
      <w:bookmarkEnd w:id="158"/>
      <w:bookmarkEnd w:id="159"/>
      <w:bookmarkEnd w:id="160"/>
      <w:r>
        <w:t xml:space="preserve"> </w:t>
      </w:r>
    </w:p>
    <w:p w14:paraId="19E881DE" w14:textId="0B3CE608" w:rsidR="00B44C1A" w:rsidRPr="00F27116" w:rsidRDefault="00B44C1A" w:rsidP="0062108E">
      <w:pPr>
        <w:rPr>
          <w:sz w:val="20"/>
          <w:szCs w:val="20"/>
        </w:rPr>
      </w:pPr>
      <w:r w:rsidRPr="00F27116">
        <w:rPr>
          <w:sz w:val="20"/>
          <w:szCs w:val="20"/>
        </w:rPr>
        <w:t xml:space="preserve">The following table is a sample of the </w:t>
      </w:r>
      <w:r>
        <w:rPr>
          <w:sz w:val="20"/>
          <w:szCs w:val="20"/>
        </w:rPr>
        <w:t>measure case</w:t>
      </w:r>
      <w:r w:rsidRPr="00F27116">
        <w:rPr>
          <w:sz w:val="20"/>
          <w:szCs w:val="20"/>
        </w:rPr>
        <w:t xml:space="preserve"> costs. Please refer to </w:t>
      </w:r>
      <w:r>
        <w:rPr>
          <w:sz w:val="20"/>
          <w:szCs w:val="20"/>
        </w:rPr>
        <w:t>Appendix A</w:t>
      </w:r>
      <w:r w:rsidRPr="00F27116">
        <w:rPr>
          <w:sz w:val="20"/>
          <w:szCs w:val="20"/>
        </w:rPr>
        <w:t xml:space="preserve"> for a full list of </w:t>
      </w:r>
      <w:r>
        <w:rPr>
          <w:sz w:val="20"/>
          <w:szCs w:val="20"/>
        </w:rPr>
        <w:t>measure</w:t>
      </w:r>
      <w:r w:rsidRPr="00F27116">
        <w:rPr>
          <w:sz w:val="20"/>
          <w:szCs w:val="20"/>
        </w:rPr>
        <w:t xml:space="preserve"> costs.</w:t>
      </w:r>
    </w:p>
    <w:p w14:paraId="07CAEE87" w14:textId="3A517EB9" w:rsidR="00B44C1A" w:rsidRDefault="00B44C1A" w:rsidP="0062108E"/>
    <w:p w14:paraId="0F2D7275" w14:textId="029BD9C8" w:rsidR="00B44C1A" w:rsidRDefault="00B44C1A" w:rsidP="0062108E">
      <w:pPr>
        <w:pStyle w:val="Caption"/>
        <w:keepNext/>
      </w:pPr>
      <w:bookmarkStart w:id="161" w:name="_Toc327979917"/>
      <w:r>
        <w:t xml:space="preserve">Table </w:t>
      </w:r>
      <w:r w:rsidR="00293A66">
        <w:t>1</w:t>
      </w:r>
      <w:r w:rsidR="00B370A5">
        <w:t>8</w:t>
      </w:r>
      <w:r>
        <w:t>: Measure Case Costs</w:t>
      </w:r>
      <w:bookmarkEnd w:id="161"/>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8"/>
        <w:gridCol w:w="1330"/>
        <w:gridCol w:w="1890"/>
        <w:gridCol w:w="1260"/>
        <w:gridCol w:w="1440"/>
        <w:gridCol w:w="1414"/>
        <w:gridCol w:w="1214"/>
      </w:tblGrid>
      <w:tr w:rsidR="00B44C1A" w:rsidRPr="00A01631" w14:paraId="1467B914" w14:textId="77777777" w:rsidTr="00595A4A">
        <w:tc>
          <w:tcPr>
            <w:tcW w:w="1028" w:type="dxa"/>
          </w:tcPr>
          <w:p w14:paraId="5D8CBBEF" w14:textId="4D5E3532" w:rsidR="00B44C1A" w:rsidRPr="00A01631" w:rsidRDefault="00B44C1A" w:rsidP="00595A4A">
            <w:pPr>
              <w:rPr>
                <w:b/>
                <w:bCs/>
                <w:i/>
                <w:iCs/>
                <w:sz w:val="20"/>
                <w:szCs w:val="20"/>
              </w:rPr>
            </w:pPr>
            <w:r w:rsidRPr="00A01631">
              <w:rPr>
                <w:b/>
                <w:bCs/>
                <w:i/>
                <w:iCs/>
                <w:sz w:val="20"/>
                <w:szCs w:val="20"/>
              </w:rPr>
              <w:t>Measure Code</w:t>
            </w:r>
          </w:p>
        </w:tc>
        <w:tc>
          <w:tcPr>
            <w:tcW w:w="1330" w:type="dxa"/>
          </w:tcPr>
          <w:p w14:paraId="7B1299F6" w14:textId="09BDB1E4" w:rsidR="00B44C1A" w:rsidRPr="00A01631" w:rsidRDefault="00B44C1A" w:rsidP="00595A4A">
            <w:pPr>
              <w:rPr>
                <w:b/>
                <w:bCs/>
                <w:sz w:val="20"/>
                <w:szCs w:val="20"/>
              </w:rPr>
            </w:pPr>
            <w:r>
              <w:rPr>
                <w:b/>
                <w:bCs/>
                <w:sz w:val="20"/>
                <w:szCs w:val="20"/>
              </w:rPr>
              <w:t>Measure Application Type</w:t>
            </w:r>
          </w:p>
        </w:tc>
        <w:tc>
          <w:tcPr>
            <w:tcW w:w="1890" w:type="dxa"/>
          </w:tcPr>
          <w:p w14:paraId="13A95FEA" w14:textId="7AC8F075" w:rsidR="00B44C1A" w:rsidRPr="00A01631" w:rsidRDefault="00B44C1A" w:rsidP="00595A4A">
            <w:pPr>
              <w:rPr>
                <w:b/>
                <w:bCs/>
                <w:sz w:val="20"/>
                <w:szCs w:val="20"/>
              </w:rPr>
            </w:pPr>
            <w:r w:rsidRPr="00A01631">
              <w:rPr>
                <w:b/>
                <w:bCs/>
                <w:sz w:val="20"/>
                <w:szCs w:val="20"/>
              </w:rPr>
              <w:t>Baseline</w:t>
            </w:r>
          </w:p>
        </w:tc>
        <w:tc>
          <w:tcPr>
            <w:tcW w:w="1260" w:type="dxa"/>
          </w:tcPr>
          <w:p w14:paraId="63D15D10" w14:textId="663AD9F8" w:rsidR="00B44C1A" w:rsidRPr="00A01631" w:rsidRDefault="00B44C1A" w:rsidP="00595A4A">
            <w:pPr>
              <w:rPr>
                <w:b/>
                <w:bCs/>
                <w:sz w:val="20"/>
                <w:szCs w:val="20"/>
              </w:rPr>
            </w:pPr>
            <w:r w:rsidRPr="00A01631">
              <w:rPr>
                <w:b/>
                <w:bCs/>
                <w:sz w:val="20"/>
                <w:szCs w:val="20"/>
              </w:rPr>
              <w:t>Equipment Cost</w:t>
            </w:r>
          </w:p>
        </w:tc>
        <w:tc>
          <w:tcPr>
            <w:tcW w:w="1440" w:type="dxa"/>
          </w:tcPr>
          <w:p w14:paraId="71EC0C78" w14:textId="3A3EB9F5" w:rsidR="00B44C1A" w:rsidRPr="00A01631" w:rsidRDefault="00B44C1A" w:rsidP="00595A4A">
            <w:pPr>
              <w:rPr>
                <w:b/>
                <w:bCs/>
                <w:sz w:val="20"/>
                <w:szCs w:val="20"/>
              </w:rPr>
            </w:pPr>
            <w:r w:rsidRPr="00A01631">
              <w:rPr>
                <w:b/>
                <w:bCs/>
                <w:sz w:val="20"/>
                <w:szCs w:val="20"/>
              </w:rPr>
              <w:t>Labor / Installation Cost</w:t>
            </w:r>
          </w:p>
        </w:tc>
        <w:tc>
          <w:tcPr>
            <w:tcW w:w="1414" w:type="dxa"/>
          </w:tcPr>
          <w:p w14:paraId="07A759BF" w14:textId="36FA453B" w:rsidR="00B44C1A" w:rsidRPr="00A01631" w:rsidRDefault="00B44C1A" w:rsidP="00595A4A">
            <w:pPr>
              <w:rPr>
                <w:b/>
                <w:bCs/>
                <w:sz w:val="20"/>
                <w:szCs w:val="20"/>
              </w:rPr>
            </w:pPr>
            <w:r w:rsidRPr="00A01631">
              <w:rPr>
                <w:b/>
                <w:bCs/>
                <w:sz w:val="20"/>
                <w:szCs w:val="20"/>
              </w:rPr>
              <w:t>Maintenance / Other Cost</w:t>
            </w:r>
          </w:p>
        </w:tc>
        <w:tc>
          <w:tcPr>
            <w:tcW w:w="1214" w:type="dxa"/>
          </w:tcPr>
          <w:p w14:paraId="3A2ABB7F" w14:textId="58225755" w:rsidR="00B44C1A" w:rsidRPr="00A01631" w:rsidRDefault="00B44C1A" w:rsidP="00595A4A">
            <w:pPr>
              <w:rPr>
                <w:b/>
                <w:bCs/>
                <w:sz w:val="20"/>
                <w:szCs w:val="20"/>
              </w:rPr>
            </w:pPr>
            <w:r w:rsidRPr="00A01631">
              <w:rPr>
                <w:b/>
                <w:bCs/>
                <w:sz w:val="20"/>
                <w:szCs w:val="20"/>
              </w:rPr>
              <w:t>Total Measure Case Cost</w:t>
            </w:r>
          </w:p>
        </w:tc>
      </w:tr>
      <w:tr w:rsidR="00B44C1A" w:rsidRPr="00A01631" w14:paraId="6CCFC837" w14:textId="77777777" w:rsidTr="00595A4A">
        <w:tc>
          <w:tcPr>
            <w:tcW w:w="1028" w:type="dxa"/>
            <w:vAlign w:val="center"/>
          </w:tcPr>
          <w:p w14:paraId="6A33E1BF" w14:textId="056A1C29" w:rsidR="00B44C1A" w:rsidRPr="00474B87" w:rsidRDefault="0062108E" w:rsidP="00595A4A">
            <w:pPr>
              <w:jc w:val="center"/>
              <w:rPr>
                <w:sz w:val="20"/>
                <w:szCs w:val="20"/>
              </w:rPr>
            </w:pPr>
            <w:r>
              <w:rPr>
                <w:sz w:val="20"/>
                <w:szCs w:val="20"/>
              </w:rPr>
              <w:t>HA59</w:t>
            </w:r>
          </w:p>
        </w:tc>
        <w:tc>
          <w:tcPr>
            <w:tcW w:w="1330" w:type="dxa"/>
            <w:vAlign w:val="center"/>
          </w:tcPr>
          <w:p w14:paraId="6368400A" w14:textId="5B709732" w:rsidR="00B44C1A" w:rsidRPr="00474B87" w:rsidRDefault="00B44C1A" w:rsidP="00595A4A">
            <w:pPr>
              <w:jc w:val="center"/>
              <w:rPr>
                <w:sz w:val="20"/>
                <w:szCs w:val="20"/>
              </w:rPr>
            </w:pPr>
            <w:r w:rsidRPr="00474B87">
              <w:rPr>
                <w:sz w:val="20"/>
                <w:szCs w:val="20"/>
              </w:rPr>
              <w:t>NC, ROB</w:t>
            </w:r>
          </w:p>
        </w:tc>
        <w:tc>
          <w:tcPr>
            <w:tcW w:w="1890" w:type="dxa"/>
            <w:vAlign w:val="center"/>
          </w:tcPr>
          <w:p w14:paraId="316DAFCD" w14:textId="3715D3F1" w:rsidR="00B44C1A" w:rsidRPr="00474B87" w:rsidRDefault="00B44C1A" w:rsidP="00595A4A">
            <w:pPr>
              <w:jc w:val="center"/>
              <w:rPr>
                <w:sz w:val="20"/>
                <w:szCs w:val="20"/>
              </w:rPr>
            </w:pPr>
            <w:r>
              <w:rPr>
                <w:color w:val="000000"/>
                <w:sz w:val="20"/>
                <w:szCs w:val="20"/>
              </w:rPr>
              <w:t>Title 20 – compliant natural gas storage water heater - Small</w:t>
            </w:r>
          </w:p>
        </w:tc>
        <w:tc>
          <w:tcPr>
            <w:tcW w:w="1260" w:type="dxa"/>
            <w:vAlign w:val="center"/>
          </w:tcPr>
          <w:p w14:paraId="57FE2217" w14:textId="26476ABD" w:rsidR="00B44C1A" w:rsidRPr="00474B87" w:rsidRDefault="00B44C1A" w:rsidP="007A1999">
            <w:pPr>
              <w:jc w:val="center"/>
              <w:rPr>
                <w:sz w:val="20"/>
                <w:szCs w:val="20"/>
              </w:rPr>
            </w:pPr>
            <w:r>
              <w:rPr>
                <w:rFonts w:ascii="Calibri" w:hAnsi="Calibri" w:cs="Calibri"/>
                <w:color w:val="000000"/>
              </w:rPr>
              <w:t xml:space="preserve">$   </w:t>
            </w:r>
            <w:r w:rsidR="007A1999">
              <w:rPr>
                <w:rFonts w:ascii="Calibri" w:hAnsi="Calibri" w:cs="Calibri"/>
                <w:color w:val="000000"/>
              </w:rPr>
              <w:t>2236</w:t>
            </w:r>
          </w:p>
        </w:tc>
        <w:tc>
          <w:tcPr>
            <w:tcW w:w="1440" w:type="dxa"/>
            <w:vAlign w:val="center"/>
          </w:tcPr>
          <w:p w14:paraId="4B6EA54C" w14:textId="122CABDF" w:rsidR="00B44C1A" w:rsidRPr="00474B87" w:rsidRDefault="007A1999" w:rsidP="00595A4A">
            <w:pPr>
              <w:jc w:val="center"/>
              <w:rPr>
                <w:sz w:val="20"/>
                <w:szCs w:val="20"/>
              </w:rPr>
            </w:pPr>
            <w:r>
              <w:rPr>
                <w:rFonts w:ascii="Calibri" w:hAnsi="Calibri" w:cs="Calibri"/>
                <w:color w:val="000000"/>
              </w:rPr>
              <w:t>N/A</w:t>
            </w:r>
          </w:p>
        </w:tc>
        <w:tc>
          <w:tcPr>
            <w:tcW w:w="1414" w:type="dxa"/>
            <w:vAlign w:val="center"/>
          </w:tcPr>
          <w:p w14:paraId="6EC81F63" w14:textId="4C3DBCAF" w:rsidR="00B44C1A" w:rsidRPr="00474B87" w:rsidRDefault="00B44C1A" w:rsidP="00595A4A">
            <w:pPr>
              <w:jc w:val="center"/>
              <w:rPr>
                <w:sz w:val="20"/>
                <w:szCs w:val="20"/>
              </w:rPr>
            </w:pPr>
            <w:r w:rsidRPr="00474B87">
              <w:rPr>
                <w:sz w:val="20"/>
                <w:szCs w:val="20"/>
              </w:rPr>
              <w:t>N/A</w:t>
            </w:r>
          </w:p>
        </w:tc>
        <w:tc>
          <w:tcPr>
            <w:tcW w:w="1214" w:type="dxa"/>
            <w:vAlign w:val="center"/>
          </w:tcPr>
          <w:p w14:paraId="0E68FD72" w14:textId="322B8FF0" w:rsidR="00B44C1A" w:rsidRPr="00474B87" w:rsidRDefault="00B44C1A" w:rsidP="00595A4A">
            <w:pPr>
              <w:jc w:val="center"/>
              <w:rPr>
                <w:sz w:val="20"/>
                <w:szCs w:val="20"/>
              </w:rPr>
            </w:pPr>
            <w:r>
              <w:rPr>
                <w:rFonts w:ascii="Calibri" w:hAnsi="Calibri" w:cs="Calibri"/>
                <w:color w:val="000000"/>
              </w:rPr>
              <w:t>$  2,235.78</w:t>
            </w:r>
          </w:p>
        </w:tc>
      </w:tr>
      <w:tr w:rsidR="00B44C1A" w:rsidRPr="00A01631" w14:paraId="338FC78D" w14:textId="77777777" w:rsidTr="00595A4A">
        <w:tc>
          <w:tcPr>
            <w:tcW w:w="1028" w:type="dxa"/>
            <w:vAlign w:val="center"/>
          </w:tcPr>
          <w:p w14:paraId="7A40E2F5" w14:textId="2DC131B6" w:rsidR="00B44C1A" w:rsidRPr="00474B87" w:rsidRDefault="0062108E" w:rsidP="00595A4A">
            <w:pPr>
              <w:jc w:val="center"/>
              <w:rPr>
                <w:sz w:val="20"/>
                <w:szCs w:val="20"/>
              </w:rPr>
            </w:pPr>
            <w:r>
              <w:rPr>
                <w:rFonts w:ascii="Calibri" w:hAnsi="Calibri" w:cs="Calibri"/>
                <w:color w:val="000000"/>
              </w:rPr>
              <w:t>HA58</w:t>
            </w:r>
          </w:p>
        </w:tc>
        <w:tc>
          <w:tcPr>
            <w:tcW w:w="1330" w:type="dxa"/>
            <w:vAlign w:val="center"/>
          </w:tcPr>
          <w:p w14:paraId="264FD04F" w14:textId="5BFD68A7" w:rsidR="00B44C1A" w:rsidRPr="00474B87" w:rsidRDefault="00B44C1A" w:rsidP="00595A4A">
            <w:pPr>
              <w:jc w:val="center"/>
              <w:rPr>
                <w:sz w:val="20"/>
                <w:szCs w:val="20"/>
                <w:highlight w:val="yellow"/>
              </w:rPr>
            </w:pPr>
            <w:r w:rsidRPr="00474B87">
              <w:rPr>
                <w:sz w:val="20"/>
                <w:szCs w:val="20"/>
              </w:rPr>
              <w:t>NC, ROB</w:t>
            </w:r>
          </w:p>
        </w:tc>
        <w:tc>
          <w:tcPr>
            <w:tcW w:w="1890" w:type="dxa"/>
            <w:vAlign w:val="center"/>
          </w:tcPr>
          <w:p w14:paraId="5EF7318D" w14:textId="2B32EEBC" w:rsidR="00B44C1A" w:rsidRPr="00474B87" w:rsidRDefault="00B44C1A" w:rsidP="00595A4A">
            <w:pPr>
              <w:jc w:val="center"/>
              <w:rPr>
                <w:sz w:val="20"/>
                <w:szCs w:val="20"/>
              </w:rPr>
            </w:pPr>
            <w:r>
              <w:rPr>
                <w:color w:val="000000"/>
                <w:sz w:val="20"/>
                <w:szCs w:val="20"/>
              </w:rPr>
              <w:t>Title 20 – compliant natural gas storage water heater - Small</w:t>
            </w:r>
          </w:p>
        </w:tc>
        <w:tc>
          <w:tcPr>
            <w:tcW w:w="1260" w:type="dxa"/>
            <w:vAlign w:val="center"/>
          </w:tcPr>
          <w:p w14:paraId="4C34D9AB" w14:textId="1CD6A1FD" w:rsidR="00B44C1A" w:rsidRPr="00474B87" w:rsidRDefault="00B44C1A" w:rsidP="007A1999">
            <w:pPr>
              <w:jc w:val="center"/>
              <w:rPr>
                <w:sz w:val="20"/>
                <w:szCs w:val="20"/>
              </w:rPr>
            </w:pPr>
            <w:r>
              <w:rPr>
                <w:rFonts w:ascii="Calibri" w:hAnsi="Calibri" w:cs="Calibri"/>
                <w:color w:val="000000"/>
              </w:rPr>
              <w:t xml:space="preserve">$      </w:t>
            </w:r>
            <w:r w:rsidR="00467CF5">
              <w:rPr>
                <w:rFonts w:ascii="Calibri" w:hAnsi="Calibri" w:cs="Calibri"/>
                <w:color w:val="000000"/>
              </w:rPr>
              <w:t>598</w:t>
            </w:r>
          </w:p>
        </w:tc>
        <w:tc>
          <w:tcPr>
            <w:tcW w:w="1440" w:type="dxa"/>
            <w:vAlign w:val="center"/>
          </w:tcPr>
          <w:p w14:paraId="228F6118" w14:textId="792F16E9" w:rsidR="00B44C1A" w:rsidRPr="00474B87" w:rsidRDefault="00B44C1A" w:rsidP="00595A4A">
            <w:pPr>
              <w:jc w:val="center"/>
              <w:rPr>
                <w:sz w:val="20"/>
                <w:szCs w:val="20"/>
              </w:rPr>
            </w:pPr>
            <w:r>
              <w:rPr>
                <w:rFonts w:ascii="Calibri" w:hAnsi="Calibri" w:cs="Calibri"/>
                <w:color w:val="000000"/>
              </w:rPr>
              <w:t>N/A</w:t>
            </w:r>
          </w:p>
        </w:tc>
        <w:tc>
          <w:tcPr>
            <w:tcW w:w="1414" w:type="dxa"/>
            <w:vAlign w:val="center"/>
          </w:tcPr>
          <w:p w14:paraId="718CA5BD" w14:textId="1AEC6017" w:rsidR="00B44C1A" w:rsidRPr="00474B87" w:rsidRDefault="00B44C1A" w:rsidP="00595A4A">
            <w:pPr>
              <w:jc w:val="center"/>
              <w:rPr>
                <w:sz w:val="20"/>
                <w:szCs w:val="20"/>
              </w:rPr>
            </w:pPr>
            <w:r w:rsidRPr="00474B87">
              <w:rPr>
                <w:sz w:val="20"/>
                <w:szCs w:val="20"/>
              </w:rPr>
              <w:t>N/A</w:t>
            </w:r>
          </w:p>
        </w:tc>
        <w:tc>
          <w:tcPr>
            <w:tcW w:w="1214" w:type="dxa"/>
            <w:vAlign w:val="center"/>
          </w:tcPr>
          <w:p w14:paraId="3BBF4390" w14:textId="6885962C" w:rsidR="00B44C1A" w:rsidRPr="00474B87" w:rsidRDefault="00B44C1A" w:rsidP="00467CF5">
            <w:pPr>
              <w:jc w:val="center"/>
              <w:rPr>
                <w:sz w:val="20"/>
                <w:szCs w:val="20"/>
              </w:rPr>
            </w:pPr>
            <w:r>
              <w:rPr>
                <w:rFonts w:ascii="Calibri" w:hAnsi="Calibri" w:cs="Calibri"/>
                <w:color w:val="000000"/>
              </w:rPr>
              <w:t xml:space="preserve">$     </w:t>
            </w:r>
            <w:r w:rsidR="00467CF5">
              <w:rPr>
                <w:rFonts w:ascii="Calibri" w:hAnsi="Calibri" w:cs="Calibri"/>
                <w:color w:val="000000"/>
              </w:rPr>
              <w:t>598.46</w:t>
            </w:r>
          </w:p>
        </w:tc>
      </w:tr>
      <w:tr w:rsidR="00B44C1A" w:rsidRPr="00A01631" w14:paraId="78FA637B" w14:textId="77777777" w:rsidTr="00595A4A">
        <w:tc>
          <w:tcPr>
            <w:tcW w:w="1028" w:type="dxa"/>
            <w:vAlign w:val="center"/>
          </w:tcPr>
          <w:p w14:paraId="2DE736B4" w14:textId="33FDC899" w:rsidR="00B44C1A" w:rsidRPr="00474B87" w:rsidRDefault="0062108E" w:rsidP="00595A4A">
            <w:pPr>
              <w:jc w:val="center"/>
              <w:rPr>
                <w:sz w:val="20"/>
                <w:szCs w:val="20"/>
              </w:rPr>
            </w:pPr>
            <w:r>
              <w:rPr>
                <w:rFonts w:ascii="Calibri" w:hAnsi="Calibri" w:cs="Calibri"/>
                <w:color w:val="000000"/>
              </w:rPr>
              <w:t>HA58</w:t>
            </w:r>
          </w:p>
        </w:tc>
        <w:tc>
          <w:tcPr>
            <w:tcW w:w="1330" w:type="dxa"/>
            <w:vAlign w:val="center"/>
          </w:tcPr>
          <w:p w14:paraId="1A2A6000" w14:textId="4E0F85B4" w:rsidR="00B44C1A" w:rsidRPr="00474B87" w:rsidRDefault="00B44C1A" w:rsidP="00595A4A">
            <w:pPr>
              <w:jc w:val="center"/>
              <w:rPr>
                <w:sz w:val="20"/>
                <w:szCs w:val="20"/>
                <w:highlight w:val="yellow"/>
              </w:rPr>
            </w:pPr>
            <w:r w:rsidRPr="00474B87">
              <w:rPr>
                <w:sz w:val="20"/>
                <w:szCs w:val="20"/>
              </w:rPr>
              <w:t>NC, ROB</w:t>
            </w:r>
          </w:p>
        </w:tc>
        <w:tc>
          <w:tcPr>
            <w:tcW w:w="1890" w:type="dxa"/>
            <w:vAlign w:val="center"/>
          </w:tcPr>
          <w:p w14:paraId="66B193D9" w14:textId="00FEE7CE" w:rsidR="00B44C1A" w:rsidRPr="00474B87" w:rsidRDefault="00B44C1A" w:rsidP="00595A4A">
            <w:pPr>
              <w:jc w:val="center"/>
              <w:rPr>
                <w:sz w:val="20"/>
                <w:szCs w:val="20"/>
              </w:rPr>
            </w:pPr>
            <w:r>
              <w:rPr>
                <w:color w:val="000000"/>
                <w:sz w:val="20"/>
                <w:szCs w:val="20"/>
              </w:rPr>
              <w:t>Title 20 – compliant natural gas storage water heater - Small</w:t>
            </w:r>
          </w:p>
        </w:tc>
        <w:tc>
          <w:tcPr>
            <w:tcW w:w="1260" w:type="dxa"/>
            <w:vAlign w:val="center"/>
          </w:tcPr>
          <w:p w14:paraId="4581E058" w14:textId="4B6A5263" w:rsidR="00B44C1A" w:rsidRPr="00474B87" w:rsidRDefault="00B44C1A" w:rsidP="00467CF5">
            <w:pPr>
              <w:jc w:val="center"/>
              <w:rPr>
                <w:sz w:val="20"/>
                <w:szCs w:val="20"/>
              </w:rPr>
            </w:pPr>
            <w:r>
              <w:rPr>
                <w:rFonts w:ascii="Calibri" w:hAnsi="Calibri" w:cs="Calibri"/>
                <w:color w:val="000000"/>
              </w:rPr>
              <w:t xml:space="preserve">$      </w:t>
            </w:r>
            <w:r w:rsidR="00467CF5">
              <w:rPr>
                <w:rFonts w:ascii="Calibri" w:hAnsi="Calibri" w:cs="Calibri"/>
                <w:color w:val="000000"/>
              </w:rPr>
              <w:t>598</w:t>
            </w:r>
          </w:p>
        </w:tc>
        <w:tc>
          <w:tcPr>
            <w:tcW w:w="1440" w:type="dxa"/>
            <w:vAlign w:val="center"/>
          </w:tcPr>
          <w:p w14:paraId="22887B1E" w14:textId="59BE0056" w:rsidR="00B44C1A" w:rsidRPr="00474B87" w:rsidRDefault="00B44C1A" w:rsidP="00595A4A">
            <w:pPr>
              <w:jc w:val="center"/>
              <w:rPr>
                <w:sz w:val="20"/>
                <w:szCs w:val="20"/>
              </w:rPr>
            </w:pPr>
            <w:r>
              <w:rPr>
                <w:rFonts w:ascii="Calibri" w:hAnsi="Calibri" w:cs="Calibri"/>
                <w:color w:val="000000"/>
              </w:rPr>
              <w:t>N/A</w:t>
            </w:r>
          </w:p>
        </w:tc>
        <w:tc>
          <w:tcPr>
            <w:tcW w:w="1414" w:type="dxa"/>
            <w:vAlign w:val="center"/>
          </w:tcPr>
          <w:p w14:paraId="68E7FDFF" w14:textId="46738B90" w:rsidR="00B44C1A" w:rsidRPr="00474B87" w:rsidRDefault="00B44C1A" w:rsidP="00595A4A">
            <w:pPr>
              <w:jc w:val="center"/>
              <w:rPr>
                <w:sz w:val="20"/>
                <w:szCs w:val="20"/>
              </w:rPr>
            </w:pPr>
            <w:r w:rsidRPr="00474B87">
              <w:rPr>
                <w:sz w:val="20"/>
                <w:szCs w:val="20"/>
              </w:rPr>
              <w:t>N/A</w:t>
            </w:r>
          </w:p>
        </w:tc>
        <w:tc>
          <w:tcPr>
            <w:tcW w:w="1214" w:type="dxa"/>
            <w:vAlign w:val="center"/>
          </w:tcPr>
          <w:p w14:paraId="27080025" w14:textId="7229DAB7" w:rsidR="00B44C1A" w:rsidRPr="00474B87" w:rsidRDefault="00B44C1A" w:rsidP="00467CF5">
            <w:pPr>
              <w:jc w:val="center"/>
              <w:rPr>
                <w:sz w:val="20"/>
                <w:szCs w:val="20"/>
              </w:rPr>
            </w:pPr>
            <w:r>
              <w:rPr>
                <w:rFonts w:ascii="Calibri" w:hAnsi="Calibri" w:cs="Calibri"/>
                <w:color w:val="000000"/>
              </w:rPr>
              <w:t xml:space="preserve">$     </w:t>
            </w:r>
            <w:r w:rsidR="00467CF5">
              <w:rPr>
                <w:rFonts w:ascii="Calibri" w:hAnsi="Calibri" w:cs="Calibri"/>
                <w:color w:val="000000"/>
              </w:rPr>
              <w:t>598.46</w:t>
            </w:r>
          </w:p>
        </w:tc>
      </w:tr>
    </w:tbl>
    <w:p w14:paraId="38C74FEF" w14:textId="77777777" w:rsidR="00B44C1A" w:rsidRPr="00DD1C47" w:rsidRDefault="00B44C1A" w:rsidP="00B44C1A">
      <w:pPr>
        <w:rPr>
          <w:i/>
          <w:iCs/>
          <w:sz w:val="20"/>
          <w:szCs w:val="20"/>
        </w:rPr>
      </w:pPr>
      <w:r w:rsidRPr="00DD1C47">
        <w:rPr>
          <w:i/>
          <w:iCs/>
          <w:sz w:val="20"/>
          <w:szCs w:val="20"/>
        </w:rPr>
        <w:t>All costs</w:t>
      </w:r>
      <w:r>
        <w:rPr>
          <w:i/>
          <w:iCs/>
          <w:sz w:val="20"/>
          <w:szCs w:val="20"/>
        </w:rPr>
        <w:t xml:space="preserve"> are noted as $ per measure unit</w:t>
      </w:r>
    </w:p>
    <w:p w14:paraId="51524D2E" w14:textId="77777777" w:rsidR="00B44C1A" w:rsidRDefault="00B44C1A" w:rsidP="00B44C1A">
      <w:pPr>
        <w:rPr>
          <w:i/>
          <w:iCs/>
        </w:rPr>
      </w:pPr>
    </w:p>
    <w:p w14:paraId="5D67B0E1" w14:textId="4A0D9E57" w:rsidR="00B44C1A" w:rsidRPr="00B915DD" w:rsidDel="00572E10" w:rsidRDefault="00B44C1A" w:rsidP="00B44C1A">
      <w:pPr>
        <w:rPr>
          <w:del w:id="162" w:author="Wilhelm, Delaina" w:date="2014-06-05T12:57:00Z"/>
          <w:sz w:val="20"/>
          <w:szCs w:val="20"/>
        </w:rPr>
      </w:pPr>
      <w:r w:rsidRPr="00810023">
        <w:rPr>
          <w:sz w:val="20"/>
          <w:szCs w:val="20"/>
        </w:rPr>
        <w:t>For the DEER</w:t>
      </w:r>
      <w:r>
        <w:rPr>
          <w:sz w:val="20"/>
          <w:szCs w:val="20"/>
        </w:rPr>
        <w:fldChar w:fldCharType="begin"/>
      </w:r>
      <w:r>
        <w:instrText>xe "</w:instrText>
      </w:r>
      <w:r w:rsidRPr="0022607B">
        <w:rPr>
          <w:sz w:val="20"/>
          <w:szCs w:val="20"/>
        </w:rPr>
        <w:instrText>DEER</w:instrText>
      </w:r>
      <w:r>
        <w:instrText>"</w:instrText>
      </w:r>
      <w:r>
        <w:rPr>
          <w:sz w:val="20"/>
          <w:szCs w:val="20"/>
        </w:rPr>
        <w:fldChar w:fldCharType="end"/>
      </w:r>
      <w:r w:rsidRPr="00810023">
        <w:rPr>
          <w:sz w:val="20"/>
          <w:szCs w:val="20"/>
        </w:rPr>
        <w:t xml:space="preserve"> measures, measure costs are calculated by applying the measure cost adjustment factors in DEER2011 to the measure costs listed in DEER2008</w:t>
      </w:r>
      <w:r>
        <w:rPr>
          <w:sz w:val="20"/>
          <w:szCs w:val="20"/>
        </w:rPr>
        <w:t>, and averaging the</w:t>
      </w:r>
      <w:r w:rsidRPr="00C11739">
        <w:rPr>
          <w:sz w:val="20"/>
          <w:szCs w:val="20"/>
        </w:rPr>
        <w:t xml:space="preserve"> </w:t>
      </w:r>
      <w:r>
        <w:rPr>
          <w:sz w:val="20"/>
          <w:szCs w:val="20"/>
        </w:rPr>
        <w:t xml:space="preserve">savings across the 40, 50, and 60 gallon water heater sizes using the weighting percentages discussed </w:t>
      </w:r>
      <w:r w:rsidRPr="00B915DD">
        <w:rPr>
          <w:sz w:val="20"/>
          <w:szCs w:val="20"/>
        </w:rPr>
        <w:t>in</w:t>
      </w:r>
      <w:r>
        <w:rPr>
          <w:sz w:val="20"/>
          <w:szCs w:val="20"/>
        </w:rPr>
        <w:t xml:space="preserve"> </w:t>
      </w:r>
      <w:r>
        <w:fldChar w:fldCharType="begin"/>
      </w:r>
      <w:r>
        <w:instrText xml:space="preserve"> REF _Ref327963938 \h  \* MERGEFORMAT </w:instrText>
      </w:r>
      <w:r>
        <w:fldChar w:fldCharType="separate"/>
      </w:r>
      <w:r w:rsidRPr="0083467A">
        <w:rPr>
          <w:sz w:val="20"/>
          <w:szCs w:val="20"/>
        </w:rPr>
        <w:t xml:space="preserve">Table </w:t>
      </w:r>
      <w:r w:rsidRPr="0083467A">
        <w:rPr>
          <w:noProof/>
          <w:sz w:val="20"/>
          <w:szCs w:val="20"/>
        </w:rPr>
        <w:t>15</w:t>
      </w:r>
      <w:r>
        <w:fldChar w:fldCharType="end"/>
      </w:r>
      <w:r w:rsidRPr="00B915DD">
        <w:rPr>
          <w:sz w:val="20"/>
          <w:szCs w:val="20"/>
        </w:rPr>
        <w:t>.</w:t>
      </w:r>
    </w:p>
    <w:p w14:paraId="6DF99967" w14:textId="77777777" w:rsidR="00B44C1A" w:rsidRPr="00B915DD" w:rsidRDefault="00B44C1A" w:rsidP="00B44C1A">
      <w:pPr>
        <w:rPr>
          <w:sz w:val="20"/>
          <w:szCs w:val="20"/>
        </w:rPr>
      </w:pPr>
    </w:p>
    <w:p w14:paraId="1B7EF350" w14:textId="77777777" w:rsidR="00B44C1A" w:rsidRDefault="00B44C1A" w:rsidP="00B44C1A">
      <w:pPr>
        <w:rPr>
          <w:sz w:val="20"/>
          <w:szCs w:val="20"/>
        </w:rPr>
      </w:pPr>
      <w:r>
        <w:rPr>
          <w:sz w:val="20"/>
          <w:szCs w:val="20"/>
        </w:rPr>
        <w:t xml:space="preserve">For the instantaneous water heater measure, the equipment costs are based on a survey of nine condensing tankless water heaters &lt;200 kBtu/h and &gt; 0.85 EF. </w:t>
      </w:r>
    </w:p>
    <w:p w14:paraId="7049174E" w14:textId="77777777" w:rsidR="00B44C1A" w:rsidRDefault="00B44C1A" w:rsidP="00B44C1A">
      <w:pPr>
        <w:rPr>
          <w:sz w:val="20"/>
          <w:szCs w:val="20"/>
        </w:rPr>
      </w:pPr>
    </w:p>
    <w:p w14:paraId="3F1003F9" w14:textId="77777777" w:rsidR="00B44C1A" w:rsidRDefault="00B44C1A" w:rsidP="00B44C1A">
      <w:pPr>
        <w:rPr>
          <w:sz w:val="20"/>
          <w:szCs w:val="20"/>
        </w:rPr>
      </w:pPr>
      <w:r>
        <w:rPr>
          <w:sz w:val="20"/>
          <w:szCs w:val="20"/>
        </w:rPr>
        <w:t>Additionally, since instantaneous water heaters require higher input ratings to serve the same loads as storage-type water heaters, larger natural gas piping is required</w:t>
      </w:r>
      <w:r w:rsidRPr="002A0FC8">
        <w:rPr>
          <w:sz w:val="20"/>
          <w:szCs w:val="20"/>
        </w:rPr>
        <w:t xml:space="preserve">. </w:t>
      </w:r>
      <w:r>
        <w:rPr>
          <w:sz w:val="20"/>
          <w:szCs w:val="20"/>
        </w:rPr>
        <w:t>The costs for this additional piping</w:t>
      </w:r>
      <w:r w:rsidRPr="002A0FC8">
        <w:rPr>
          <w:sz w:val="20"/>
          <w:szCs w:val="20"/>
        </w:rPr>
        <w:t xml:space="preserve"> were calculated using average instantaneous water heater size for each measure, typical length of new pipe required (based on engineering judgment), Natural Gas Pipe Sizing tables</w:t>
      </w:r>
      <w:r>
        <w:rPr>
          <w:rStyle w:val="EndnoteReference"/>
          <w:sz w:val="20"/>
          <w:szCs w:val="20"/>
        </w:rPr>
        <w:endnoteReference w:id="16"/>
      </w:r>
      <w:r w:rsidRPr="002A0FC8">
        <w:rPr>
          <w:sz w:val="20"/>
          <w:szCs w:val="20"/>
        </w:rPr>
        <w:t xml:space="preserve"> and RS Means 2010 Mechanical Cost Data for schedule 40 steel Gas Service Piping</w:t>
      </w:r>
      <w:r>
        <w:rPr>
          <w:rStyle w:val="EndnoteReference"/>
          <w:sz w:val="20"/>
          <w:szCs w:val="20"/>
        </w:rPr>
        <w:endnoteReference w:id="17"/>
      </w:r>
      <w:r>
        <w:rPr>
          <w:sz w:val="20"/>
          <w:szCs w:val="20"/>
        </w:rPr>
        <w:t xml:space="preserve">. </w:t>
      </w:r>
      <w:r w:rsidRPr="002A0FC8">
        <w:rPr>
          <w:sz w:val="20"/>
          <w:szCs w:val="20"/>
        </w:rPr>
        <w:t>See the following table.</w:t>
      </w:r>
    </w:p>
    <w:p w14:paraId="64752C04" w14:textId="77777777" w:rsidR="00B44C1A" w:rsidRPr="00DD1C47" w:rsidRDefault="00B44C1A" w:rsidP="00B44C1A">
      <w:pPr>
        <w:rPr>
          <w:b/>
          <w:bCs/>
          <w:i/>
          <w:iCs/>
          <w:sz w:val="20"/>
          <w:szCs w:val="20"/>
        </w:rPr>
      </w:pPr>
    </w:p>
    <w:p w14:paraId="7E267702" w14:textId="0765275C" w:rsidR="00B44C1A" w:rsidRDefault="00B44C1A" w:rsidP="00293A66">
      <w:pPr>
        <w:pStyle w:val="Caption"/>
        <w:keepNext/>
        <w:rPr>
          <w:rFonts w:cs="Arial"/>
        </w:rPr>
      </w:pPr>
      <w:bookmarkStart w:id="163" w:name="_Toc327979918"/>
      <w:r>
        <w:rPr>
          <w:rFonts w:cs="Arial"/>
        </w:rPr>
        <w:t xml:space="preserve">Table </w:t>
      </w:r>
      <w:r w:rsidR="00B370A5">
        <w:rPr>
          <w:rFonts w:cs="Arial"/>
        </w:rPr>
        <w:t>19</w:t>
      </w:r>
      <w:r>
        <w:rPr>
          <w:rFonts w:cs="Arial"/>
        </w:rPr>
        <w:t>: Natural Gas Piping Costs</w:t>
      </w:r>
      <w:bookmarkEnd w:id="163"/>
    </w:p>
    <w:p w14:paraId="24B07499" w14:textId="77777777" w:rsidR="00B44C1A" w:rsidRDefault="00B44C1A" w:rsidP="00B44C1A">
      <w:r>
        <w:rPr>
          <w:noProof/>
        </w:rPr>
        <w:drawing>
          <wp:inline distT="0" distB="0" distL="0" distR="0" wp14:anchorId="1BE6078E" wp14:editId="62BCA3A8">
            <wp:extent cx="5753100" cy="15335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53100" cy="1533525"/>
                    </a:xfrm>
                    <a:prstGeom prst="rect">
                      <a:avLst/>
                    </a:prstGeom>
                    <a:noFill/>
                    <a:ln>
                      <a:noFill/>
                    </a:ln>
                  </pic:spPr>
                </pic:pic>
              </a:graphicData>
            </a:graphic>
          </wp:inline>
        </w:drawing>
      </w:r>
    </w:p>
    <w:p w14:paraId="2075E893" w14:textId="77777777" w:rsidR="00B44C1A" w:rsidRDefault="00B44C1A" w:rsidP="00B44C1A">
      <w:pPr>
        <w:rPr>
          <w:b/>
          <w:bCs/>
          <w:i/>
          <w:iCs/>
          <w:sz w:val="28"/>
          <w:szCs w:val="28"/>
        </w:rPr>
      </w:pPr>
      <w:bookmarkStart w:id="164" w:name="_Toc304800220"/>
      <w:bookmarkStart w:id="165" w:name="_Toc324318374"/>
      <w:bookmarkStart w:id="166" w:name="_Toc324340503"/>
      <w:r>
        <w:br w:type="page"/>
      </w:r>
    </w:p>
    <w:p w14:paraId="666824D2" w14:textId="77777777" w:rsidR="00B44C1A" w:rsidRDefault="00B44C1A" w:rsidP="00B44C1A">
      <w:pPr>
        <w:pStyle w:val="Heading2"/>
        <w:keepNext w:val="0"/>
      </w:pPr>
      <w:bookmarkStart w:id="167" w:name="_Toc327979954"/>
      <w:bookmarkStart w:id="168" w:name="_Toc389056842"/>
      <w:r>
        <w:lastRenderedPageBreak/>
        <w:t>4.3 Incremental &amp; Full Measure Costs</w:t>
      </w:r>
      <w:bookmarkEnd w:id="164"/>
      <w:bookmarkEnd w:id="165"/>
      <w:bookmarkEnd w:id="166"/>
      <w:bookmarkEnd w:id="167"/>
      <w:bookmarkEnd w:id="168"/>
    </w:p>
    <w:p w14:paraId="445968D3" w14:textId="77777777" w:rsidR="00B44C1A" w:rsidRPr="006C6D88" w:rsidRDefault="00B44C1A" w:rsidP="00B44C1A"/>
    <w:p w14:paraId="35174D01" w14:textId="7595896F" w:rsidR="00B44C1A" w:rsidRDefault="00B44C1A" w:rsidP="00293A66">
      <w:pPr>
        <w:pStyle w:val="Caption"/>
        <w:keepNext/>
        <w:rPr>
          <w:rFonts w:cs="Arial"/>
        </w:rPr>
      </w:pPr>
      <w:bookmarkStart w:id="169" w:name="_Toc327979919"/>
      <w:r>
        <w:rPr>
          <w:rFonts w:cs="Arial"/>
        </w:rPr>
        <w:t xml:space="preserve">Table </w:t>
      </w:r>
      <w:r>
        <w:rPr>
          <w:rFonts w:cs="Arial"/>
        </w:rPr>
        <w:fldChar w:fldCharType="begin"/>
      </w:r>
      <w:r>
        <w:rPr>
          <w:rFonts w:cs="Arial"/>
        </w:rPr>
        <w:instrText xml:space="preserve"> SEQ Table \* ARABIC </w:instrText>
      </w:r>
      <w:r>
        <w:rPr>
          <w:rFonts w:cs="Arial"/>
        </w:rPr>
        <w:fldChar w:fldCharType="separate"/>
      </w:r>
      <w:r>
        <w:rPr>
          <w:rFonts w:cs="Arial"/>
          <w:noProof/>
        </w:rPr>
        <w:t>2</w:t>
      </w:r>
      <w:r w:rsidR="00B370A5">
        <w:rPr>
          <w:rFonts w:cs="Arial"/>
          <w:noProof/>
        </w:rPr>
        <w:t>0</w:t>
      </w:r>
      <w:r>
        <w:rPr>
          <w:rFonts w:cs="Arial"/>
        </w:rPr>
        <w:fldChar w:fldCharType="end"/>
      </w:r>
      <w:r>
        <w:rPr>
          <w:rFonts w:cs="Arial"/>
        </w:rPr>
        <w:t>: Cost Definitions by Measure Type</w:t>
      </w:r>
      <w:bookmarkEnd w:id="169"/>
    </w:p>
    <w:tbl>
      <w:tblPr>
        <w:tblW w:w="9558" w:type="dxa"/>
        <w:tblInd w:w="2"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B44C1A" w:rsidRPr="003F57BD" w14:paraId="45F927E6" w14:textId="77777777" w:rsidTr="00595A4A">
        <w:trPr>
          <w:trHeight w:val="255"/>
        </w:trPr>
        <w:tc>
          <w:tcPr>
            <w:tcW w:w="1305" w:type="dxa"/>
            <w:shd w:val="clear" w:color="auto" w:fill="0D0D0D"/>
            <w:noWrap/>
            <w:vAlign w:val="bottom"/>
          </w:tcPr>
          <w:p w14:paraId="59F1FDD9" w14:textId="77777777" w:rsidR="00B44C1A" w:rsidRPr="00623BA1" w:rsidRDefault="00B44C1A" w:rsidP="00595A4A">
            <w:pPr>
              <w:jc w:val="center"/>
              <w:rPr>
                <w:b/>
                <w:bCs/>
                <w:sz w:val="20"/>
                <w:szCs w:val="20"/>
              </w:rPr>
            </w:pPr>
            <w:r>
              <w:rPr>
                <w:b/>
                <w:bCs/>
                <w:sz w:val="20"/>
                <w:szCs w:val="20"/>
              </w:rPr>
              <w:t>Measure Application</w:t>
            </w:r>
            <w:r w:rsidRPr="00623BA1">
              <w:rPr>
                <w:b/>
                <w:bCs/>
                <w:sz w:val="20"/>
                <w:szCs w:val="20"/>
              </w:rPr>
              <w:t xml:space="preserve"> Type</w:t>
            </w:r>
          </w:p>
        </w:tc>
        <w:tc>
          <w:tcPr>
            <w:tcW w:w="3213" w:type="dxa"/>
            <w:shd w:val="clear" w:color="auto" w:fill="0D0D0D"/>
            <w:vAlign w:val="bottom"/>
          </w:tcPr>
          <w:p w14:paraId="33A4498C" w14:textId="77777777" w:rsidR="00B44C1A" w:rsidRPr="00623BA1" w:rsidRDefault="00B44C1A" w:rsidP="00595A4A">
            <w:pPr>
              <w:jc w:val="center"/>
              <w:rPr>
                <w:b/>
                <w:bCs/>
                <w:sz w:val="20"/>
                <w:szCs w:val="20"/>
              </w:rPr>
            </w:pPr>
            <w:r w:rsidRPr="00623BA1">
              <w:rPr>
                <w:b/>
                <w:bCs/>
                <w:sz w:val="20"/>
                <w:szCs w:val="20"/>
              </w:rPr>
              <w:t>Gross Measure Cost</w:t>
            </w:r>
          </w:p>
          <w:p w14:paraId="40A63FEC" w14:textId="77777777" w:rsidR="00B44C1A" w:rsidRPr="00623BA1" w:rsidRDefault="00B44C1A" w:rsidP="00595A4A">
            <w:pPr>
              <w:jc w:val="center"/>
              <w:rPr>
                <w:b/>
                <w:bCs/>
                <w:sz w:val="20"/>
                <w:szCs w:val="20"/>
              </w:rPr>
            </w:pPr>
            <w:r w:rsidRPr="00623BA1">
              <w:rPr>
                <w:b/>
                <w:bCs/>
                <w:sz w:val="20"/>
                <w:szCs w:val="20"/>
              </w:rPr>
              <w:t>(RUL Period/First Baseline)</w:t>
            </w:r>
          </w:p>
        </w:tc>
        <w:tc>
          <w:tcPr>
            <w:tcW w:w="2070" w:type="dxa"/>
            <w:shd w:val="clear" w:color="auto" w:fill="0D0D0D"/>
            <w:noWrap/>
            <w:vAlign w:val="bottom"/>
          </w:tcPr>
          <w:p w14:paraId="44EF2630" w14:textId="77777777" w:rsidR="00B44C1A" w:rsidRPr="00623BA1" w:rsidRDefault="00B44C1A" w:rsidP="00595A4A">
            <w:pPr>
              <w:jc w:val="center"/>
              <w:rPr>
                <w:b/>
                <w:bCs/>
                <w:sz w:val="20"/>
                <w:szCs w:val="20"/>
              </w:rPr>
            </w:pPr>
            <w:r w:rsidRPr="00623BA1">
              <w:rPr>
                <w:b/>
                <w:bCs/>
                <w:sz w:val="20"/>
                <w:szCs w:val="20"/>
              </w:rPr>
              <w:t>Gross Measure Cost</w:t>
            </w:r>
          </w:p>
          <w:p w14:paraId="2598D708" w14:textId="77777777" w:rsidR="00B44C1A" w:rsidRPr="00623BA1" w:rsidRDefault="00B44C1A" w:rsidP="00595A4A">
            <w:pPr>
              <w:jc w:val="center"/>
              <w:rPr>
                <w:b/>
                <w:bCs/>
                <w:sz w:val="20"/>
                <w:szCs w:val="20"/>
              </w:rPr>
            </w:pPr>
            <w:r w:rsidRPr="00623BA1">
              <w:rPr>
                <w:b/>
                <w:bCs/>
                <w:sz w:val="20"/>
                <w:szCs w:val="20"/>
              </w:rPr>
              <w:t>(EUL-RUL Period/ Second Baseline)</w:t>
            </w:r>
          </w:p>
        </w:tc>
        <w:tc>
          <w:tcPr>
            <w:tcW w:w="2970" w:type="dxa"/>
            <w:shd w:val="clear" w:color="auto" w:fill="0D0D0D"/>
            <w:noWrap/>
            <w:vAlign w:val="bottom"/>
          </w:tcPr>
          <w:p w14:paraId="737E0E57" w14:textId="77777777" w:rsidR="00B44C1A" w:rsidRPr="00623BA1" w:rsidRDefault="00B44C1A" w:rsidP="00595A4A">
            <w:pPr>
              <w:jc w:val="center"/>
              <w:rPr>
                <w:b/>
                <w:bCs/>
                <w:sz w:val="20"/>
                <w:szCs w:val="20"/>
              </w:rPr>
            </w:pPr>
            <w:r w:rsidRPr="00623BA1">
              <w:rPr>
                <w:b/>
                <w:bCs/>
                <w:sz w:val="20"/>
                <w:szCs w:val="20"/>
              </w:rPr>
              <w:t>Incremental Measure Cost</w:t>
            </w:r>
          </w:p>
        </w:tc>
      </w:tr>
      <w:tr w:rsidR="00B44C1A" w:rsidRPr="003F57BD" w14:paraId="20E68C7D" w14:textId="77777777" w:rsidTr="00595A4A">
        <w:trPr>
          <w:trHeight w:val="170"/>
        </w:trPr>
        <w:tc>
          <w:tcPr>
            <w:tcW w:w="1305" w:type="dxa"/>
            <w:shd w:val="pct5" w:color="000000" w:fill="FFFFFF"/>
            <w:noWrap/>
            <w:vAlign w:val="bottom"/>
          </w:tcPr>
          <w:p w14:paraId="027C8BFC" w14:textId="77777777" w:rsidR="00B44C1A" w:rsidRPr="00623BA1" w:rsidRDefault="00B44C1A" w:rsidP="00595A4A">
            <w:pPr>
              <w:jc w:val="center"/>
              <w:rPr>
                <w:sz w:val="20"/>
                <w:szCs w:val="20"/>
              </w:rPr>
            </w:pPr>
            <w:r w:rsidRPr="00623BA1">
              <w:rPr>
                <w:sz w:val="20"/>
                <w:szCs w:val="20"/>
              </w:rPr>
              <w:t>ROB</w:t>
            </w:r>
          </w:p>
        </w:tc>
        <w:tc>
          <w:tcPr>
            <w:tcW w:w="3213" w:type="dxa"/>
            <w:shd w:val="pct5" w:color="000000" w:fill="FFFFFF"/>
            <w:vAlign w:val="bottom"/>
          </w:tcPr>
          <w:p w14:paraId="7F12E576" w14:textId="77777777" w:rsidR="00B44C1A" w:rsidRPr="00623BA1" w:rsidRDefault="00B44C1A" w:rsidP="00595A4A">
            <w:pPr>
              <w:jc w:val="center"/>
              <w:rPr>
                <w:sz w:val="20"/>
                <w:szCs w:val="20"/>
              </w:rPr>
            </w:pPr>
            <w:r w:rsidRPr="00623BA1">
              <w:rPr>
                <w:sz w:val="20"/>
                <w:szCs w:val="20"/>
              </w:rPr>
              <w:t xml:space="preserve">Measure Equipment Cost </w:t>
            </w:r>
          </w:p>
          <w:p w14:paraId="12F9D270" w14:textId="77777777" w:rsidR="00B44C1A" w:rsidRPr="00623BA1" w:rsidRDefault="00B44C1A" w:rsidP="00595A4A">
            <w:pPr>
              <w:jc w:val="center"/>
              <w:rPr>
                <w:sz w:val="20"/>
                <w:szCs w:val="20"/>
              </w:rPr>
            </w:pPr>
            <w:r w:rsidRPr="00623BA1">
              <w:rPr>
                <w:sz w:val="20"/>
                <w:szCs w:val="20"/>
              </w:rPr>
              <w:t>– Base Case Equipment Cost</w:t>
            </w:r>
          </w:p>
        </w:tc>
        <w:tc>
          <w:tcPr>
            <w:tcW w:w="2070" w:type="dxa"/>
            <w:shd w:val="pct5" w:color="000000" w:fill="FFFFFF"/>
            <w:noWrap/>
            <w:vAlign w:val="bottom"/>
          </w:tcPr>
          <w:p w14:paraId="150AD2C1" w14:textId="77777777" w:rsidR="00B44C1A" w:rsidRPr="00623BA1" w:rsidRDefault="00B44C1A" w:rsidP="00595A4A">
            <w:pPr>
              <w:jc w:val="center"/>
              <w:rPr>
                <w:sz w:val="20"/>
                <w:szCs w:val="20"/>
              </w:rPr>
            </w:pPr>
            <w:r w:rsidRPr="00623BA1">
              <w:rPr>
                <w:sz w:val="20"/>
                <w:szCs w:val="20"/>
              </w:rPr>
              <w:t>N/A</w:t>
            </w:r>
          </w:p>
        </w:tc>
        <w:tc>
          <w:tcPr>
            <w:tcW w:w="2970" w:type="dxa"/>
            <w:shd w:val="pct5" w:color="000000" w:fill="FFFFFF"/>
            <w:vAlign w:val="bottom"/>
          </w:tcPr>
          <w:p w14:paraId="5B43F534" w14:textId="77777777" w:rsidR="00B44C1A" w:rsidRPr="00623BA1" w:rsidRDefault="00B44C1A" w:rsidP="00595A4A">
            <w:pPr>
              <w:jc w:val="center"/>
              <w:rPr>
                <w:sz w:val="20"/>
                <w:szCs w:val="20"/>
              </w:rPr>
            </w:pPr>
            <w:r w:rsidRPr="00623BA1">
              <w:rPr>
                <w:sz w:val="20"/>
                <w:szCs w:val="20"/>
              </w:rPr>
              <w:t xml:space="preserve">Measure Equipment Cost </w:t>
            </w:r>
          </w:p>
          <w:p w14:paraId="5922A37B" w14:textId="77777777" w:rsidR="00B44C1A" w:rsidRPr="00623BA1" w:rsidRDefault="00B44C1A" w:rsidP="00595A4A">
            <w:pPr>
              <w:jc w:val="center"/>
              <w:rPr>
                <w:sz w:val="20"/>
                <w:szCs w:val="20"/>
              </w:rPr>
            </w:pPr>
            <w:r w:rsidRPr="00623BA1">
              <w:rPr>
                <w:sz w:val="20"/>
                <w:szCs w:val="20"/>
              </w:rPr>
              <w:t>– Base Case Equipment Cost</w:t>
            </w:r>
          </w:p>
        </w:tc>
      </w:tr>
      <w:tr w:rsidR="00B44C1A" w:rsidRPr="003F57BD" w14:paraId="20CDB8F8" w14:textId="77777777" w:rsidTr="00595A4A">
        <w:trPr>
          <w:trHeight w:val="170"/>
        </w:trPr>
        <w:tc>
          <w:tcPr>
            <w:tcW w:w="1305" w:type="dxa"/>
            <w:shd w:val="clear" w:color="auto" w:fill="BFBFBF"/>
            <w:noWrap/>
            <w:vAlign w:val="bottom"/>
          </w:tcPr>
          <w:p w14:paraId="47A852FA" w14:textId="77777777" w:rsidR="00B44C1A" w:rsidRPr="00623BA1" w:rsidRDefault="00B44C1A" w:rsidP="00595A4A">
            <w:pPr>
              <w:jc w:val="center"/>
              <w:rPr>
                <w:sz w:val="20"/>
                <w:szCs w:val="20"/>
              </w:rPr>
            </w:pPr>
            <w:r>
              <w:rPr>
                <w:sz w:val="20"/>
                <w:szCs w:val="20"/>
              </w:rPr>
              <w:t>NC</w:t>
            </w:r>
          </w:p>
        </w:tc>
        <w:tc>
          <w:tcPr>
            <w:tcW w:w="3213" w:type="dxa"/>
            <w:shd w:val="clear" w:color="auto" w:fill="BFBFBF"/>
            <w:vAlign w:val="bottom"/>
          </w:tcPr>
          <w:p w14:paraId="1F842A2C" w14:textId="77777777" w:rsidR="00B44C1A" w:rsidRPr="00623BA1" w:rsidRDefault="00B44C1A" w:rsidP="00595A4A">
            <w:pPr>
              <w:jc w:val="center"/>
              <w:rPr>
                <w:sz w:val="20"/>
                <w:szCs w:val="20"/>
              </w:rPr>
            </w:pPr>
            <w:r w:rsidRPr="00623BA1">
              <w:rPr>
                <w:sz w:val="20"/>
                <w:szCs w:val="20"/>
              </w:rPr>
              <w:t xml:space="preserve">Measure Equipment Cost </w:t>
            </w:r>
          </w:p>
          <w:p w14:paraId="2C529C4C" w14:textId="77777777" w:rsidR="00B44C1A" w:rsidRPr="00623BA1" w:rsidRDefault="00B44C1A" w:rsidP="00595A4A">
            <w:pPr>
              <w:jc w:val="center"/>
              <w:rPr>
                <w:sz w:val="20"/>
                <w:szCs w:val="20"/>
              </w:rPr>
            </w:pPr>
            <w:r w:rsidRPr="00623BA1">
              <w:rPr>
                <w:sz w:val="20"/>
                <w:szCs w:val="20"/>
              </w:rPr>
              <w:t>– Base Case Equipment Cost</w:t>
            </w:r>
          </w:p>
        </w:tc>
        <w:tc>
          <w:tcPr>
            <w:tcW w:w="2070" w:type="dxa"/>
            <w:shd w:val="clear" w:color="auto" w:fill="BFBFBF"/>
            <w:noWrap/>
            <w:vAlign w:val="bottom"/>
          </w:tcPr>
          <w:p w14:paraId="7842DFEE" w14:textId="77777777" w:rsidR="00B44C1A" w:rsidRPr="00623BA1" w:rsidRDefault="00B44C1A" w:rsidP="00595A4A">
            <w:pPr>
              <w:jc w:val="center"/>
              <w:rPr>
                <w:sz w:val="20"/>
                <w:szCs w:val="20"/>
              </w:rPr>
            </w:pPr>
            <w:r w:rsidRPr="00623BA1">
              <w:rPr>
                <w:sz w:val="20"/>
                <w:szCs w:val="20"/>
              </w:rPr>
              <w:t>N/A</w:t>
            </w:r>
          </w:p>
        </w:tc>
        <w:tc>
          <w:tcPr>
            <w:tcW w:w="2970" w:type="dxa"/>
            <w:shd w:val="clear" w:color="auto" w:fill="BFBFBF"/>
            <w:vAlign w:val="bottom"/>
          </w:tcPr>
          <w:p w14:paraId="3895A2E0" w14:textId="77777777" w:rsidR="00B44C1A" w:rsidRPr="00623BA1" w:rsidRDefault="00B44C1A" w:rsidP="00595A4A">
            <w:pPr>
              <w:jc w:val="center"/>
              <w:rPr>
                <w:sz w:val="20"/>
                <w:szCs w:val="20"/>
              </w:rPr>
            </w:pPr>
            <w:r w:rsidRPr="00623BA1">
              <w:rPr>
                <w:sz w:val="20"/>
                <w:szCs w:val="20"/>
              </w:rPr>
              <w:t xml:space="preserve">Measure Equipment Cost </w:t>
            </w:r>
          </w:p>
          <w:p w14:paraId="5F963720" w14:textId="77777777" w:rsidR="00B44C1A" w:rsidRPr="00623BA1" w:rsidRDefault="00B44C1A" w:rsidP="00595A4A">
            <w:pPr>
              <w:jc w:val="center"/>
              <w:rPr>
                <w:sz w:val="20"/>
                <w:szCs w:val="20"/>
              </w:rPr>
            </w:pPr>
            <w:r w:rsidRPr="00623BA1">
              <w:rPr>
                <w:sz w:val="20"/>
                <w:szCs w:val="20"/>
              </w:rPr>
              <w:t>– Base Case Equipment Cost</w:t>
            </w:r>
          </w:p>
        </w:tc>
      </w:tr>
    </w:tbl>
    <w:p w14:paraId="0F3DBC9E" w14:textId="77777777" w:rsidR="00B44C1A" w:rsidRPr="001E4C31" w:rsidRDefault="00B44C1A" w:rsidP="00B44C1A">
      <w:pPr>
        <w:pStyle w:val="Heading3"/>
      </w:pPr>
      <w:bookmarkStart w:id="170" w:name="_Toc324318375"/>
      <w:bookmarkStart w:id="171" w:name="_Toc324340504"/>
      <w:bookmarkStart w:id="172" w:name="_Toc327979955"/>
      <w:bookmarkStart w:id="173" w:name="_Toc389056843"/>
      <w:r w:rsidRPr="003F57BD">
        <w:t>4.3.1 Gross Measure Cost</w:t>
      </w:r>
      <w:bookmarkEnd w:id="170"/>
      <w:bookmarkEnd w:id="171"/>
      <w:bookmarkEnd w:id="172"/>
      <w:bookmarkEnd w:id="173"/>
    </w:p>
    <w:p w14:paraId="4E79A78E" w14:textId="77777777" w:rsidR="00B44C1A" w:rsidRPr="00F24A54" w:rsidRDefault="00B44C1A" w:rsidP="00B44C1A">
      <w:pPr>
        <w:rPr>
          <w:sz w:val="20"/>
          <w:szCs w:val="20"/>
        </w:rPr>
      </w:pPr>
      <w:r w:rsidRPr="003F57BD">
        <w:rPr>
          <w:sz w:val="20"/>
          <w:szCs w:val="20"/>
        </w:rPr>
        <w:t xml:space="preserve">Gross Measure Cost is the cost to install an energy efficient measure per the </w:t>
      </w:r>
      <w:r>
        <w:rPr>
          <w:sz w:val="20"/>
          <w:szCs w:val="20"/>
        </w:rPr>
        <w:t xml:space="preserve">CPUC calculators. </w:t>
      </w:r>
      <w:r w:rsidRPr="003F57BD">
        <w:rPr>
          <w:sz w:val="20"/>
          <w:szCs w:val="20"/>
        </w:rPr>
        <w:t xml:space="preserve">This definition implies </w:t>
      </w:r>
      <w:r>
        <w:rPr>
          <w:sz w:val="20"/>
          <w:szCs w:val="20"/>
        </w:rPr>
        <w:t>a</w:t>
      </w:r>
      <w:r w:rsidRPr="003F57BD">
        <w:rPr>
          <w:sz w:val="20"/>
          <w:szCs w:val="20"/>
        </w:rPr>
        <w:t xml:space="preserve"> different meaning depending on the </w:t>
      </w:r>
      <w:r>
        <w:rPr>
          <w:sz w:val="20"/>
          <w:szCs w:val="20"/>
        </w:rPr>
        <w:t>Measure Application</w:t>
      </w:r>
      <w:r w:rsidRPr="003F57BD">
        <w:rPr>
          <w:sz w:val="20"/>
          <w:szCs w:val="20"/>
        </w:rPr>
        <w:t xml:space="preserve"> type.</w:t>
      </w:r>
      <w:r>
        <w:rPr>
          <w:sz w:val="20"/>
          <w:szCs w:val="20"/>
        </w:rPr>
        <w:t xml:space="preserve"> Since the approved measures are all NC or ROB, the Gross Measure Cost is the same as the Incremental Measure Cost. </w:t>
      </w:r>
    </w:p>
    <w:p w14:paraId="2C1DC83B" w14:textId="77777777" w:rsidR="00B44C1A" w:rsidRDefault="00B44C1A" w:rsidP="00B44C1A">
      <w:pPr>
        <w:pStyle w:val="Heading3"/>
      </w:pPr>
      <w:bookmarkStart w:id="174" w:name="_Toc324318376"/>
      <w:bookmarkStart w:id="175" w:name="_Toc324340505"/>
      <w:bookmarkStart w:id="176" w:name="_Toc327979956"/>
      <w:bookmarkStart w:id="177" w:name="_Toc389056844"/>
      <w:r>
        <w:t xml:space="preserve">4.3.2 </w:t>
      </w:r>
      <w:r w:rsidRPr="00A47BFE">
        <w:t>Incremental Measure Costs</w:t>
      </w:r>
      <w:bookmarkEnd w:id="174"/>
      <w:bookmarkEnd w:id="175"/>
      <w:bookmarkEnd w:id="176"/>
      <w:bookmarkEnd w:id="177"/>
    </w:p>
    <w:p w14:paraId="0D974A84" w14:textId="77777777" w:rsidR="00B44C1A" w:rsidRPr="00ED3B31" w:rsidRDefault="00B44C1A" w:rsidP="00B44C1A">
      <w:pPr>
        <w:rPr>
          <w:sz w:val="20"/>
          <w:szCs w:val="20"/>
        </w:rPr>
      </w:pPr>
      <w:r w:rsidRPr="00ED3B31">
        <w:rPr>
          <w:sz w:val="20"/>
          <w:szCs w:val="20"/>
        </w:rPr>
        <w:t>Incremental Measure Cost is the premium cost to install an energy efficient measure over a standard efficiency measure or code baseline measure.</w:t>
      </w:r>
      <w:r>
        <w:rPr>
          <w:sz w:val="20"/>
          <w:szCs w:val="20"/>
        </w:rPr>
        <w:t xml:space="preserve"> </w:t>
      </w:r>
      <w:r w:rsidRPr="00ED3B31">
        <w:rPr>
          <w:sz w:val="20"/>
          <w:szCs w:val="20"/>
        </w:rPr>
        <w:t>While IMC</w:t>
      </w:r>
      <w:r>
        <w:rPr>
          <w:sz w:val="20"/>
          <w:szCs w:val="20"/>
        </w:rPr>
        <w:t xml:space="preserve"> has a straight</w:t>
      </w:r>
      <w:r w:rsidRPr="00ED3B31">
        <w:rPr>
          <w:sz w:val="20"/>
          <w:szCs w:val="20"/>
        </w:rPr>
        <w:t xml:space="preserve">forward definition depending on the </w:t>
      </w:r>
      <w:r>
        <w:rPr>
          <w:sz w:val="20"/>
          <w:szCs w:val="20"/>
        </w:rPr>
        <w:t>Measure Application</w:t>
      </w:r>
      <w:r w:rsidRPr="00ED3B31">
        <w:rPr>
          <w:sz w:val="20"/>
          <w:szCs w:val="20"/>
        </w:rPr>
        <w:t xml:space="preserve"> type, the equation does vary.</w:t>
      </w:r>
      <w:r>
        <w:rPr>
          <w:sz w:val="20"/>
          <w:szCs w:val="20"/>
        </w:rPr>
        <w:t xml:space="preserve"> </w:t>
      </w:r>
    </w:p>
    <w:p w14:paraId="00125D95" w14:textId="77777777" w:rsidR="00B44C1A" w:rsidRDefault="00B44C1A" w:rsidP="00B44C1A"/>
    <w:p w14:paraId="5B9CD65F" w14:textId="77777777" w:rsidR="00B44C1A" w:rsidRPr="00F24A54" w:rsidRDefault="00B44C1A" w:rsidP="00B44C1A">
      <w:pPr>
        <w:rPr>
          <w:sz w:val="20"/>
          <w:szCs w:val="20"/>
        </w:rPr>
      </w:pPr>
      <w:r w:rsidRPr="00F24A54">
        <w:rPr>
          <w:sz w:val="20"/>
          <w:szCs w:val="20"/>
        </w:rPr>
        <w:t>This Measure Application Types is</w:t>
      </w:r>
      <w:r w:rsidRPr="00313C1B">
        <w:rPr>
          <w:sz w:val="20"/>
          <w:szCs w:val="20"/>
        </w:rPr>
        <w:t xml:space="preserve">: </w:t>
      </w:r>
      <w:r w:rsidRPr="00313C1B">
        <w:rPr>
          <w:b/>
          <w:bCs/>
          <w:sz w:val="20"/>
          <w:szCs w:val="20"/>
        </w:rPr>
        <w:t>ROB</w:t>
      </w:r>
      <w:r w:rsidRPr="00313C1B">
        <w:rPr>
          <w:sz w:val="20"/>
          <w:szCs w:val="20"/>
        </w:rPr>
        <w:t xml:space="preserve"> and </w:t>
      </w:r>
      <w:r w:rsidRPr="00313C1B">
        <w:rPr>
          <w:b/>
          <w:bCs/>
          <w:sz w:val="20"/>
          <w:szCs w:val="20"/>
        </w:rPr>
        <w:t>NC</w:t>
      </w:r>
      <w:r w:rsidRPr="00F24A54">
        <w:rPr>
          <w:b/>
          <w:bCs/>
          <w:sz w:val="20"/>
          <w:szCs w:val="20"/>
        </w:rPr>
        <w:t xml:space="preserve"> </w:t>
      </w:r>
      <w:r w:rsidRPr="00F24A54">
        <w:rPr>
          <w:sz w:val="20"/>
          <w:szCs w:val="20"/>
        </w:rPr>
        <w:t>so the Incremental</w:t>
      </w:r>
      <w:r>
        <w:rPr>
          <w:sz w:val="20"/>
          <w:szCs w:val="20"/>
        </w:rPr>
        <w:t xml:space="preserve"> Measure Cost (I</w:t>
      </w:r>
      <w:r w:rsidRPr="00F24A54">
        <w:rPr>
          <w:sz w:val="20"/>
          <w:szCs w:val="20"/>
        </w:rPr>
        <w:t>MC) is represented by the appropriate equation below:</w:t>
      </w:r>
    </w:p>
    <w:p w14:paraId="2AD8F206" w14:textId="77777777" w:rsidR="00B44C1A" w:rsidRPr="00F24A54" w:rsidRDefault="00B44C1A" w:rsidP="00B44C1A"/>
    <w:p w14:paraId="5FC9ACCA" w14:textId="77777777" w:rsidR="00B44C1A" w:rsidRPr="00F24A54" w:rsidRDefault="00B44C1A" w:rsidP="00B44C1A">
      <w:pPr>
        <w:ind w:firstLine="720"/>
        <w:rPr>
          <w:sz w:val="20"/>
          <w:szCs w:val="20"/>
        </w:rPr>
      </w:pPr>
      <w:r w:rsidRPr="00F24A54">
        <w:rPr>
          <w:sz w:val="20"/>
          <w:szCs w:val="20"/>
        </w:rPr>
        <w:t>IMC = (Measure Equipment Cost + Measure Labor Cost) –</w:t>
      </w:r>
    </w:p>
    <w:p w14:paraId="56F6AEB4" w14:textId="77777777" w:rsidR="00B44C1A" w:rsidRPr="00F24A54" w:rsidRDefault="00B44C1A" w:rsidP="00B44C1A">
      <w:pPr>
        <w:ind w:left="720" w:firstLine="720"/>
        <w:rPr>
          <w:sz w:val="20"/>
          <w:szCs w:val="20"/>
        </w:rPr>
      </w:pPr>
      <w:r w:rsidRPr="00F24A54">
        <w:rPr>
          <w:sz w:val="20"/>
          <w:szCs w:val="20"/>
        </w:rPr>
        <w:t xml:space="preserve">    (Base Case Equipment Cost + Base Case Labor Cost)</w:t>
      </w:r>
    </w:p>
    <w:p w14:paraId="509909C1" w14:textId="77777777" w:rsidR="00B44C1A" w:rsidRPr="00F24A54" w:rsidRDefault="00B44C1A" w:rsidP="00B44C1A">
      <w:pPr>
        <w:rPr>
          <w:b/>
          <w:bCs/>
        </w:rPr>
      </w:pPr>
    </w:p>
    <w:p w14:paraId="1A180D34" w14:textId="77777777" w:rsidR="00B44C1A" w:rsidRPr="00F24A54" w:rsidRDefault="00B44C1A" w:rsidP="00B44C1A">
      <w:pPr>
        <w:ind w:left="720" w:right="720"/>
        <w:rPr>
          <w:sz w:val="20"/>
          <w:szCs w:val="20"/>
        </w:rPr>
      </w:pPr>
      <w:r w:rsidRPr="00F24A54">
        <w:rPr>
          <w:sz w:val="20"/>
          <w:szCs w:val="20"/>
        </w:rPr>
        <w:t>*Note: Unless stated otherwise the measure case and base case labor costs are typically the same, reducing the equation to the following:</w:t>
      </w:r>
    </w:p>
    <w:p w14:paraId="27BF406F" w14:textId="77777777" w:rsidR="00B44C1A" w:rsidRPr="00F24A54" w:rsidRDefault="00B44C1A" w:rsidP="00B44C1A">
      <w:pPr>
        <w:ind w:left="720" w:right="720"/>
        <w:rPr>
          <w:sz w:val="20"/>
          <w:szCs w:val="20"/>
        </w:rPr>
      </w:pPr>
    </w:p>
    <w:p w14:paraId="6F17B32B" w14:textId="77777777" w:rsidR="00B44C1A" w:rsidRPr="00F24A54" w:rsidRDefault="00B44C1A" w:rsidP="00B44C1A">
      <w:pPr>
        <w:ind w:firstLine="720"/>
        <w:rPr>
          <w:sz w:val="20"/>
          <w:szCs w:val="20"/>
        </w:rPr>
      </w:pPr>
      <w:r w:rsidRPr="00F24A54">
        <w:rPr>
          <w:sz w:val="20"/>
          <w:szCs w:val="20"/>
        </w:rPr>
        <w:t>IMC = Measure Equipment Cost – Base Case Equipment Cost</w:t>
      </w:r>
    </w:p>
    <w:p w14:paraId="7B417872" w14:textId="77777777" w:rsidR="00B44C1A" w:rsidRPr="00F24A54" w:rsidRDefault="00B44C1A" w:rsidP="00B44C1A">
      <w:pPr>
        <w:ind w:firstLine="720"/>
        <w:rPr>
          <w:sz w:val="20"/>
          <w:szCs w:val="20"/>
        </w:rPr>
      </w:pPr>
    </w:p>
    <w:p w14:paraId="19B6A920" w14:textId="77777777" w:rsidR="00B44C1A" w:rsidRPr="00ED3B31" w:rsidRDefault="00B44C1A" w:rsidP="00B44C1A">
      <w:pPr>
        <w:ind w:firstLine="720"/>
        <w:rPr>
          <w:i/>
          <w:iCs/>
          <w:sz w:val="20"/>
          <w:szCs w:val="20"/>
        </w:rPr>
      </w:pPr>
      <w:r w:rsidRPr="00F24A54">
        <w:rPr>
          <w:i/>
          <w:iCs/>
          <w:sz w:val="20"/>
          <w:szCs w:val="20"/>
        </w:rPr>
        <w:t>IMC = $                         per (unit) -- $                           per (unit) = $                         per (unit)</w:t>
      </w:r>
    </w:p>
    <w:p w14:paraId="0F82DFE8" w14:textId="77777777" w:rsidR="00B44C1A" w:rsidRDefault="00B44C1A" w:rsidP="00B44C1A"/>
    <w:p w14:paraId="2AD4925C" w14:textId="77777777" w:rsidR="00B44C1A" w:rsidRPr="0021230C" w:rsidRDefault="00B44C1A" w:rsidP="00B44C1A">
      <w:pPr>
        <w:rPr>
          <w:sz w:val="20"/>
          <w:szCs w:val="20"/>
        </w:rPr>
      </w:pPr>
      <w:r>
        <w:rPr>
          <w:sz w:val="20"/>
          <w:szCs w:val="20"/>
        </w:rPr>
        <w:t>In this work paper, the measure case and base</w:t>
      </w:r>
      <w:r>
        <w:rPr>
          <w:sz w:val="20"/>
          <w:szCs w:val="20"/>
        </w:rPr>
        <w:fldChar w:fldCharType="begin"/>
      </w:r>
      <w:r>
        <w:instrText>xe "</w:instrText>
      </w:r>
      <w:r w:rsidRPr="00BF3EB4">
        <w:instrText>Base</w:instrText>
      </w:r>
      <w:r>
        <w:instrText>"</w:instrText>
      </w:r>
      <w:r>
        <w:rPr>
          <w:sz w:val="20"/>
          <w:szCs w:val="20"/>
        </w:rPr>
        <w:fldChar w:fldCharType="end"/>
      </w:r>
      <w:r>
        <w:rPr>
          <w:sz w:val="20"/>
          <w:szCs w:val="20"/>
        </w:rPr>
        <w:t xml:space="preserve"> case labor costs are assumed to be the same for all measures. However, the measure case for condensing instantaneous water heaters requires larger natural gas piping. The additional cost of the larger piping is included in the measure case cost. </w:t>
      </w:r>
    </w:p>
    <w:p w14:paraId="37FFAD69" w14:textId="77777777" w:rsidR="00B44C1A" w:rsidRPr="0021230C" w:rsidRDefault="00B44C1A" w:rsidP="00B44C1A">
      <w:pPr>
        <w:rPr>
          <w:sz w:val="20"/>
          <w:szCs w:val="20"/>
        </w:rPr>
      </w:pPr>
      <w:r>
        <w:rPr>
          <w:sz w:val="20"/>
          <w:szCs w:val="20"/>
        </w:rPr>
        <w:t xml:space="preserve"> </w:t>
      </w:r>
    </w:p>
    <w:p w14:paraId="66AC74C0" w14:textId="4839D1EA" w:rsidR="00B44C1A" w:rsidRDefault="00B44C1A" w:rsidP="00293A66">
      <w:pPr>
        <w:pStyle w:val="Caption"/>
        <w:keepNext/>
        <w:rPr>
          <w:rFonts w:cs="Arial"/>
        </w:rPr>
      </w:pPr>
      <w:bookmarkStart w:id="178" w:name="_Toc327979920"/>
      <w:r>
        <w:rPr>
          <w:rFonts w:cs="Arial"/>
        </w:rPr>
        <w:t xml:space="preserve">Table </w:t>
      </w:r>
      <w:r>
        <w:rPr>
          <w:rFonts w:cs="Arial"/>
        </w:rPr>
        <w:fldChar w:fldCharType="begin"/>
      </w:r>
      <w:r>
        <w:rPr>
          <w:rFonts w:cs="Arial"/>
        </w:rPr>
        <w:instrText xml:space="preserve"> SEQ Table \* ARABIC </w:instrText>
      </w:r>
      <w:r>
        <w:rPr>
          <w:rFonts w:cs="Arial"/>
        </w:rPr>
        <w:fldChar w:fldCharType="separate"/>
      </w:r>
      <w:r>
        <w:rPr>
          <w:rFonts w:cs="Arial"/>
          <w:noProof/>
        </w:rPr>
        <w:t>2</w:t>
      </w:r>
      <w:r w:rsidR="00B370A5">
        <w:rPr>
          <w:rFonts w:cs="Arial"/>
          <w:noProof/>
        </w:rPr>
        <w:t>1</w:t>
      </w:r>
      <w:r>
        <w:rPr>
          <w:rFonts w:cs="Arial"/>
        </w:rPr>
        <w:fldChar w:fldCharType="end"/>
      </w:r>
      <w:r>
        <w:rPr>
          <w:rFonts w:cs="Arial"/>
        </w:rPr>
        <w:t xml:space="preserve">: </w:t>
      </w:r>
      <w:r w:rsidRPr="008E666A">
        <w:rPr>
          <w:rFonts w:cs="Arial"/>
        </w:rPr>
        <w:t>Summary Table for Section 4</w:t>
      </w:r>
      <w:bookmarkEnd w:id="178"/>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B44C1A" w:rsidRPr="00A01631" w14:paraId="6D2AF155" w14:textId="77777777" w:rsidTr="00595A4A">
        <w:tc>
          <w:tcPr>
            <w:tcW w:w="758" w:type="pct"/>
          </w:tcPr>
          <w:p w14:paraId="0107E144" w14:textId="77777777" w:rsidR="00B44C1A" w:rsidRPr="00A01631" w:rsidRDefault="00B44C1A" w:rsidP="00595A4A">
            <w:pPr>
              <w:rPr>
                <w:b/>
                <w:bCs/>
                <w:sz w:val="20"/>
                <w:szCs w:val="20"/>
              </w:rPr>
            </w:pPr>
            <w:r w:rsidRPr="00A01631">
              <w:rPr>
                <w:b/>
                <w:bCs/>
                <w:sz w:val="20"/>
                <w:szCs w:val="20"/>
              </w:rPr>
              <w:t>Measure ID</w:t>
            </w:r>
          </w:p>
        </w:tc>
        <w:tc>
          <w:tcPr>
            <w:tcW w:w="968" w:type="pct"/>
          </w:tcPr>
          <w:p w14:paraId="26599651" w14:textId="77777777" w:rsidR="00B44C1A" w:rsidRPr="00A01631" w:rsidRDefault="00B44C1A" w:rsidP="00595A4A">
            <w:pPr>
              <w:rPr>
                <w:b/>
                <w:bCs/>
                <w:sz w:val="20"/>
                <w:szCs w:val="20"/>
              </w:rPr>
            </w:pPr>
            <w:r>
              <w:rPr>
                <w:b/>
                <w:bCs/>
                <w:sz w:val="20"/>
                <w:szCs w:val="20"/>
              </w:rPr>
              <w:t>Measure Application Types</w:t>
            </w:r>
          </w:p>
        </w:tc>
        <w:tc>
          <w:tcPr>
            <w:tcW w:w="838" w:type="pct"/>
          </w:tcPr>
          <w:p w14:paraId="55E86623" w14:textId="77777777" w:rsidR="00B44C1A" w:rsidRPr="00A01631" w:rsidRDefault="00B44C1A" w:rsidP="00595A4A">
            <w:pPr>
              <w:rPr>
                <w:b/>
                <w:bCs/>
                <w:sz w:val="20"/>
                <w:szCs w:val="20"/>
              </w:rPr>
            </w:pPr>
            <w:r w:rsidRPr="00A01631">
              <w:rPr>
                <w:b/>
                <w:bCs/>
                <w:sz w:val="20"/>
                <w:szCs w:val="20"/>
              </w:rPr>
              <w:t>Base Case Total Cost</w:t>
            </w:r>
          </w:p>
        </w:tc>
        <w:tc>
          <w:tcPr>
            <w:tcW w:w="739" w:type="pct"/>
          </w:tcPr>
          <w:p w14:paraId="4FA32159" w14:textId="77777777" w:rsidR="00B44C1A" w:rsidRPr="00A01631" w:rsidRDefault="00B44C1A" w:rsidP="00595A4A">
            <w:pPr>
              <w:rPr>
                <w:b/>
                <w:bCs/>
                <w:sz w:val="20"/>
                <w:szCs w:val="20"/>
              </w:rPr>
            </w:pPr>
            <w:r w:rsidRPr="00A01631">
              <w:rPr>
                <w:b/>
                <w:bCs/>
                <w:sz w:val="20"/>
                <w:szCs w:val="20"/>
              </w:rPr>
              <w:t>Measure Case Total Cost</w:t>
            </w:r>
            <w:r>
              <w:rPr>
                <w:rStyle w:val="EndnoteReference"/>
                <w:b/>
                <w:bCs/>
                <w:sz w:val="20"/>
                <w:szCs w:val="20"/>
              </w:rPr>
              <w:endnoteReference w:id="18"/>
            </w:r>
          </w:p>
        </w:tc>
        <w:tc>
          <w:tcPr>
            <w:tcW w:w="737" w:type="pct"/>
          </w:tcPr>
          <w:p w14:paraId="40432035" w14:textId="77777777" w:rsidR="00B44C1A" w:rsidRPr="00A01631" w:rsidRDefault="00B44C1A" w:rsidP="00595A4A">
            <w:pPr>
              <w:rPr>
                <w:b/>
                <w:bCs/>
                <w:sz w:val="20"/>
                <w:szCs w:val="20"/>
              </w:rPr>
            </w:pPr>
            <w:r w:rsidRPr="00A01631">
              <w:rPr>
                <w:b/>
                <w:bCs/>
                <w:sz w:val="20"/>
                <w:szCs w:val="20"/>
              </w:rPr>
              <w:t>Gross Measure Case Cost</w:t>
            </w:r>
          </w:p>
        </w:tc>
        <w:tc>
          <w:tcPr>
            <w:tcW w:w="960" w:type="pct"/>
          </w:tcPr>
          <w:p w14:paraId="6A377907" w14:textId="77777777" w:rsidR="00B44C1A" w:rsidRPr="00A01631" w:rsidRDefault="00B44C1A" w:rsidP="00595A4A">
            <w:pPr>
              <w:rPr>
                <w:b/>
                <w:bCs/>
                <w:sz w:val="20"/>
                <w:szCs w:val="20"/>
              </w:rPr>
            </w:pPr>
            <w:r w:rsidRPr="00A01631">
              <w:rPr>
                <w:b/>
                <w:bCs/>
                <w:sz w:val="20"/>
                <w:szCs w:val="20"/>
              </w:rPr>
              <w:t>Incremental Measure Cost</w:t>
            </w:r>
          </w:p>
        </w:tc>
      </w:tr>
      <w:tr w:rsidR="00B44C1A" w:rsidRPr="00A01631" w14:paraId="2317383A" w14:textId="77777777" w:rsidTr="00595A4A">
        <w:tc>
          <w:tcPr>
            <w:tcW w:w="758" w:type="pct"/>
            <w:vAlign w:val="bottom"/>
          </w:tcPr>
          <w:p w14:paraId="23794A62" w14:textId="48319A5A" w:rsidR="00B44C1A" w:rsidRPr="005B46F5" w:rsidRDefault="00467CF5" w:rsidP="00595A4A">
            <w:pPr>
              <w:rPr>
                <w:sz w:val="20"/>
                <w:szCs w:val="20"/>
              </w:rPr>
            </w:pPr>
            <w:r>
              <w:rPr>
                <w:sz w:val="20"/>
                <w:szCs w:val="20"/>
              </w:rPr>
              <w:t>HA59</w:t>
            </w:r>
          </w:p>
        </w:tc>
        <w:tc>
          <w:tcPr>
            <w:tcW w:w="968" w:type="pct"/>
          </w:tcPr>
          <w:p w14:paraId="7F2758DB" w14:textId="77777777" w:rsidR="00B44C1A" w:rsidRPr="005B46F5" w:rsidRDefault="00B44C1A" w:rsidP="00595A4A">
            <w:pPr>
              <w:rPr>
                <w:sz w:val="20"/>
                <w:szCs w:val="20"/>
              </w:rPr>
            </w:pPr>
            <w:r w:rsidRPr="005B46F5">
              <w:rPr>
                <w:sz w:val="20"/>
                <w:szCs w:val="20"/>
              </w:rPr>
              <w:t>NC, ROB</w:t>
            </w:r>
          </w:p>
        </w:tc>
        <w:tc>
          <w:tcPr>
            <w:tcW w:w="838" w:type="pct"/>
            <w:vAlign w:val="bottom"/>
          </w:tcPr>
          <w:p w14:paraId="2388BFCC" w14:textId="77777777" w:rsidR="00B44C1A" w:rsidRPr="005B46F5" w:rsidRDefault="00B44C1A" w:rsidP="00595A4A">
            <w:pPr>
              <w:rPr>
                <w:sz w:val="20"/>
                <w:szCs w:val="20"/>
              </w:rPr>
            </w:pPr>
            <w:r>
              <w:rPr>
                <w:color w:val="000000"/>
                <w:sz w:val="20"/>
                <w:szCs w:val="20"/>
              </w:rPr>
              <w:t xml:space="preserve"> $          </w:t>
            </w:r>
            <w:r w:rsidRPr="005B46F5">
              <w:rPr>
                <w:color w:val="000000"/>
                <w:sz w:val="20"/>
                <w:szCs w:val="20"/>
              </w:rPr>
              <w:t xml:space="preserve">427.98 </w:t>
            </w:r>
          </w:p>
        </w:tc>
        <w:tc>
          <w:tcPr>
            <w:tcW w:w="739" w:type="pct"/>
            <w:vAlign w:val="bottom"/>
          </w:tcPr>
          <w:p w14:paraId="5032C0DC" w14:textId="77777777" w:rsidR="00B44C1A" w:rsidRPr="005B46F5" w:rsidRDefault="00B44C1A" w:rsidP="00595A4A">
            <w:pPr>
              <w:rPr>
                <w:sz w:val="20"/>
                <w:szCs w:val="20"/>
              </w:rPr>
            </w:pPr>
            <w:r>
              <w:rPr>
                <w:color w:val="000000"/>
                <w:sz w:val="20"/>
                <w:szCs w:val="20"/>
              </w:rPr>
              <w:t xml:space="preserve"> $    </w:t>
            </w:r>
            <w:r w:rsidRPr="005B46F5">
              <w:rPr>
                <w:color w:val="000000"/>
                <w:sz w:val="20"/>
                <w:szCs w:val="20"/>
              </w:rPr>
              <w:t xml:space="preserve">2,235.78 </w:t>
            </w:r>
          </w:p>
        </w:tc>
        <w:tc>
          <w:tcPr>
            <w:tcW w:w="737" w:type="pct"/>
            <w:vAlign w:val="bottom"/>
          </w:tcPr>
          <w:p w14:paraId="461DAA43" w14:textId="77777777" w:rsidR="00B44C1A" w:rsidRPr="005B46F5" w:rsidRDefault="00B44C1A" w:rsidP="00595A4A">
            <w:pPr>
              <w:rPr>
                <w:sz w:val="20"/>
                <w:szCs w:val="20"/>
              </w:rPr>
            </w:pPr>
            <w:r>
              <w:rPr>
                <w:color w:val="000000"/>
                <w:sz w:val="20"/>
                <w:szCs w:val="20"/>
              </w:rPr>
              <w:t xml:space="preserve"> $    </w:t>
            </w:r>
            <w:r w:rsidRPr="005B46F5">
              <w:rPr>
                <w:color w:val="000000"/>
                <w:sz w:val="20"/>
                <w:szCs w:val="20"/>
              </w:rPr>
              <w:t xml:space="preserve">1,807.80 </w:t>
            </w:r>
          </w:p>
        </w:tc>
        <w:tc>
          <w:tcPr>
            <w:tcW w:w="960" w:type="pct"/>
            <w:vAlign w:val="bottom"/>
          </w:tcPr>
          <w:p w14:paraId="7B19AD38" w14:textId="77777777" w:rsidR="00B44C1A" w:rsidRPr="005B46F5" w:rsidRDefault="00B44C1A" w:rsidP="00595A4A">
            <w:pPr>
              <w:rPr>
                <w:sz w:val="20"/>
                <w:szCs w:val="20"/>
              </w:rPr>
            </w:pPr>
            <w:r w:rsidRPr="005B46F5">
              <w:rPr>
                <w:color w:val="000000"/>
                <w:sz w:val="20"/>
                <w:szCs w:val="20"/>
              </w:rPr>
              <w:t xml:space="preserve"> $      1,807.80 </w:t>
            </w:r>
          </w:p>
        </w:tc>
      </w:tr>
      <w:tr w:rsidR="00B44C1A" w:rsidRPr="00A01631" w14:paraId="477D785A" w14:textId="77777777" w:rsidTr="00595A4A">
        <w:tc>
          <w:tcPr>
            <w:tcW w:w="758" w:type="pct"/>
            <w:vAlign w:val="bottom"/>
          </w:tcPr>
          <w:p w14:paraId="4CD4DEB7" w14:textId="0492FF47" w:rsidR="00B44C1A" w:rsidRPr="005B46F5" w:rsidRDefault="00467CF5" w:rsidP="00595A4A">
            <w:pPr>
              <w:rPr>
                <w:sz w:val="20"/>
                <w:szCs w:val="20"/>
              </w:rPr>
            </w:pPr>
            <w:r>
              <w:rPr>
                <w:color w:val="000000"/>
                <w:sz w:val="20"/>
                <w:szCs w:val="20"/>
              </w:rPr>
              <w:t>HA58</w:t>
            </w:r>
          </w:p>
        </w:tc>
        <w:tc>
          <w:tcPr>
            <w:tcW w:w="968" w:type="pct"/>
          </w:tcPr>
          <w:p w14:paraId="1D70DD90" w14:textId="77777777" w:rsidR="00B44C1A" w:rsidRPr="005B46F5" w:rsidRDefault="00B44C1A" w:rsidP="00595A4A">
            <w:pPr>
              <w:rPr>
                <w:sz w:val="20"/>
                <w:szCs w:val="20"/>
                <w:highlight w:val="yellow"/>
              </w:rPr>
            </w:pPr>
            <w:r w:rsidRPr="005B46F5">
              <w:rPr>
                <w:sz w:val="20"/>
                <w:szCs w:val="20"/>
              </w:rPr>
              <w:t>NC, ROB</w:t>
            </w:r>
          </w:p>
        </w:tc>
        <w:tc>
          <w:tcPr>
            <w:tcW w:w="838" w:type="pct"/>
            <w:vAlign w:val="bottom"/>
          </w:tcPr>
          <w:p w14:paraId="0DF090F1" w14:textId="7518AFE8" w:rsidR="00B44C1A" w:rsidRPr="005B46F5" w:rsidRDefault="00B44C1A" w:rsidP="007A1999">
            <w:pPr>
              <w:rPr>
                <w:sz w:val="20"/>
                <w:szCs w:val="20"/>
              </w:rPr>
            </w:pPr>
            <w:r>
              <w:rPr>
                <w:color w:val="000000"/>
                <w:sz w:val="20"/>
                <w:szCs w:val="20"/>
              </w:rPr>
              <w:t xml:space="preserve"> $          </w:t>
            </w:r>
            <w:r w:rsidRPr="005B46F5">
              <w:rPr>
                <w:color w:val="000000"/>
                <w:sz w:val="20"/>
                <w:szCs w:val="20"/>
              </w:rPr>
              <w:t>4</w:t>
            </w:r>
            <w:r w:rsidR="007A1999">
              <w:rPr>
                <w:color w:val="000000"/>
                <w:sz w:val="20"/>
                <w:szCs w:val="20"/>
              </w:rPr>
              <w:t>74.33</w:t>
            </w:r>
            <w:r w:rsidRPr="005B46F5">
              <w:rPr>
                <w:color w:val="000000"/>
                <w:sz w:val="20"/>
                <w:szCs w:val="20"/>
              </w:rPr>
              <w:t xml:space="preserve"> </w:t>
            </w:r>
          </w:p>
        </w:tc>
        <w:tc>
          <w:tcPr>
            <w:tcW w:w="739" w:type="pct"/>
            <w:vAlign w:val="bottom"/>
          </w:tcPr>
          <w:p w14:paraId="60F526CB" w14:textId="012338E6" w:rsidR="00B44C1A" w:rsidRPr="005B46F5" w:rsidRDefault="00B44C1A" w:rsidP="007A1999">
            <w:pPr>
              <w:rPr>
                <w:sz w:val="20"/>
                <w:szCs w:val="20"/>
              </w:rPr>
            </w:pPr>
            <w:r>
              <w:rPr>
                <w:color w:val="000000"/>
                <w:sz w:val="20"/>
                <w:szCs w:val="20"/>
              </w:rPr>
              <w:t xml:space="preserve"> $       </w:t>
            </w:r>
            <w:r w:rsidRPr="005B46F5">
              <w:rPr>
                <w:color w:val="000000"/>
                <w:sz w:val="20"/>
                <w:szCs w:val="20"/>
              </w:rPr>
              <w:t>5</w:t>
            </w:r>
            <w:r w:rsidR="007A1999">
              <w:rPr>
                <w:color w:val="000000"/>
                <w:sz w:val="20"/>
                <w:szCs w:val="20"/>
              </w:rPr>
              <w:t>98.46</w:t>
            </w:r>
            <w:r w:rsidRPr="005B46F5">
              <w:rPr>
                <w:color w:val="000000"/>
                <w:sz w:val="20"/>
                <w:szCs w:val="20"/>
              </w:rPr>
              <w:t xml:space="preserve"> </w:t>
            </w:r>
          </w:p>
        </w:tc>
        <w:tc>
          <w:tcPr>
            <w:tcW w:w="737" w:type="pct"/>
            <w:vAlign w:val="bottom"/>
          </w:tcPr>
          <w:p w14:paraId="37DE3142" w14:textId="2FA80790" w:rsidR="00B44C1A" w:rsidRPr="005B46F5" w:rsidRDefault="007A1999" w:rsidP="0062108E">
            <w:pPr>
              <w:rPr>
                <w:sz w:val="20"/>
                <w:szCs w:val="20"/>
              </w:rPr>
            </w:pPr>
            <w:r>
              <w:rPr>
                <w:color w:val="000000"/>
                <w:sz w:val="20"/>
                <w:szCs w:val="20"/>
              </w:rPr>
              <w:t xml:space="preserve"> $</w:t>
            </w:r>
            <w:r w:rsidR="00467CF5">
              <w:rPr>
                <w:color w:val="000000"/>
                <w:sz w:val="20"/>
                <w:szCs w:val="20"/>
              </w:rPr>
              <w:t>1</w:t>
            </w:r>
            <w:r w:rsidR="0062108E">
              <w:rPr>
                <w:color w:val="000000"/>
                <w:sz w:val="20"/>
                <w:szCs w:val="20"/>
              </w:rPr>
              <w:t>24.14</w:t>
            </w:r>
          </w:p>
        </w:tc>
        <w:tc>
          <w:tcPr>
            <w:tcW w:w="960" w:type="pct"/>
            <w:vAlign w:val="bottom"/>
          </w:tcPr>
          <w:p w14:paraId="62147FF3" w14:textId="5CF55790" w:rsidR="00B44C1A" w:rsidRPr="005B46F5" w:rsidRDefault="007A1999" w:rsidP="00467CF5">
            <w:pPr>
              <w:rPr>
                <w:sz w:val="20"/>
                <w:szCs w:val="20"/>
              </w:rPr>
            </w:pPr>
            <w:r>
              <w:rPr>
                <w:color w:val="000000"/>
                <w:sz w:val="20"/>
                <w:szCs w:val="20"/>
              </w:rPr>
              <w:t xml:space="preserve"> $   </w:t>
            </w:r>
            <w:r w:rsidR="00B44C1A" w:rsidRPr="005B46F5">
              <w:rPr>
                <w:color w:val="000000"/>
                <w:sz w:val="20"/>
                <w:szCs w:val="20"/>
              </w:rPr>
              <w:t xml:space="preserve">   </w:t>
            </w:r>
            <w:r w:rsidR="00467CF5">
              <w:rPr>
                <w:color w:val="000000"/>
                <w:sz w:val="20"/>
                <w:szCs w:val="20"/>
              </w:rPr>
              <w:t>124.14</w:t>
            </w:r>
          </w:p>
        </w:tc>
      </w:tr>
      <w:tr w:rsidR="00B44C1A" w:rsidRPr="00A01631" w14:paraId="3721412E" w14:textId="77777777" w:rsidTr="00595A4A">
        <w:tc>
          <w:tcPr>
            <w:tcW w:w="758" w:type="pct"/>
            <w:vAlign w:val="bottom"/>
          </w:tcPr>
          <w:p w14:paraId="337EDDD4" w14:textId="1F476930" w:rsidR="00B44C1A" w:rsidRPr="005B46F5" w:rsidRDefault="00467CF5" w:rsidP="00595A4A">
            <w:pPr>
              <w:rPr>
                <w:sz w:val="20"/>
                <w:szCs w:val="20"/>
              </w:rPr>
            </w:pPr>
            <w:r>
              <w:rPr>
                <w:color w:val="000000"/>
                <w:sz w:val="20"/>
                <w:szCs w:val="20"/>
              </w:rPr>
              <w:t>HA58</w:t>
            </w:r>
          </w:p>
        </w:tc>
        <w:tc>
          <w:tcPr>
            <w:tcW w:w="968" w:type="pct"/>
          </w:tcPr>
          <w:p w14:paraId="2510CC48" w14:textId="77777777" w:rsidR="00B44C1A" w:rsidRPr="005B46F5" w:rsidRDefault="00B44C1A" w:rsidP="00595A4A">
            <w:pPr>
              <w:rPr>
                <w:sz w:val="20"/>
                <w:szCs w:val="20"/>
                <w:highlight w:val="yellow"/>
              </w:rPr>
            </w:pPr>
            <w:r w:rsidRPr="005B46F5">
              <w:rPr>
                <w:sz w:val="20"/>
                <w:szCs w:val="20"/>
              </w:rPr>
              <w:t>NC, ROB</w:t>
            </w:r>
          </w:p>
        </w:tc>
        <w:tc>
          <w:tcPr>
            <w:tcW w:w="838" w:type="pct"/>
            <w:vAlign w:val="bottom"/>
          </w:tcPr>
          <w:p w14:paraId="1079BDD3" w14:textId="60FE91D9" w:rsidR="00B44C1A" w:rsidRPr="005B46F5" w:rsidRDefault="00B44C1A" w:rsidP="00595A4A">
            <w:pPr>
              <w:rPr>
                <w:sz w:val="20"/>
                <w:szCs w:val="20"/>
              </w:rPr>
            </w:pPr>
            <w:r>
              <w:rPr>
                <w:color w:val="000000"/>
                <w:sz w:val="20"/>
                <w:szCs w:val="20"/>
              </w:rPr>
              <w:t xml:space="preserve"> $          </w:t>
            </w:r>
            <w:r w:rsidR="007A1999">
              <w:rPr>
                <w:color w:val="000000"/>
                <w:sz w:val="20"/>
                <w:szCs w:val="20"/>
              </w:rPr>
              <w:t>474.33</w:t>
            </w:r>
            <w:r w:rsidRPr="005B46F5">
              <w:rPr>
                <w:color w:val="000000"/>
                <w:sz w:val="20"/>
                <w:szCs w:val="20"/>
              </w:rPr>
              <w:t xml:space="preserve"> </w:t>
            </w:r>
          </w:p>
        </w:tc>
        <w:tc>
          <w:tcPr>
            <w:tcW w:w="739" w:type="pct"/>
            <w:vAlign w:val="bottom"/>
          </w:tcPr>
          <w:p w14:paraId="29740F10" w14:textId="27B72569" w:rsidR="00B44C1A" w:rsidRPr="005B46F5" w:rsidRDefault="00B44C1A" w:rsidP="007A1999">
            <w:pPr>
              <w:rPr>
                <w:sz w:val="20"/>
                <w:szCs w:val="20"/>
              </w:rPr>
            </w:pPr>
            <w:r>
              <w:rPr>
                <w:color w:val="000000"/>
                <w:sz w:val="20"/>
                <w:szCs w:val="20"/>
              </w:rPr>
              <w:t xml:space="preserve"> $       </w:t>
            </w:r>
            <w:r w:rsidRPr="005B46F5">
              <w:rPr>
                <w:color w:val="000000"/>
                <w:sz w:val="20"/>
                <w:szCs w:val="20"/>
              </w:rPr>
              <w:t>5</w:t>
            </w:r>
            <w:r w:rsidR="007A1999">
              <w:rPr>
                <w:color w:val="000000"/>
                <w:sz w:val="20"/>
                <w:szCs w:val="20"/>
              </w:rPr>
              <w:t>98.46</w:t>
            </w:r>
            <w:r w:rsidRPr="005B46F5">
              <w:rPr>
                <w:color w:val="000000"/>
                <w:sz w:val="20"/>
                <w:szCs w:val="20"/>
              </w:rPr>
              <w:t xml:space="preserve"> </w:t>
            </w:r>
          </w:p>
        </w:tc>
        <w:tc>
          <w:tcPr>
            <w:tcW w:w="737" w:type="pct"/>
            <w:vAlign w:val="bottom"/>
          </w:tcPr>
          <w:p w14:paraId="64729042" w14:textId="77CF20F4" w:rsidR="00B44C1A" w:rsidRPr="005B46F5" w:rsidRDefault="00B44C1A" w:rsidP="0062108E">
            <w:pPr>
              <w:rPr>
                <w:sz w:val="20"/>
                <w:szCs w:val="20"/>
              </w:rPr>
            </w:pPr>
            <w:r>
              <w:rPr>
                <w:color w:val="000000"/>
                <w:sz w:val="20"/>
                <w:szCs w:val="20"/>
              </w:rPr>
              <w:t xml:space="preserve"> </w:t>
            </w:r>
            <w:r w:rsidR="0062108E">
              <w:rPr>
                <w:color w:val="000000"/>
                <w:sz w:val="20"/>
                <w:szCs w:val="20"/>
              </w:rPr>
              <w:t>$124.14</w:t>
            </w:r>
            <w:r w:rsidRPr="005B46F5">
              <w:rPr>
                <w:color w:val="000000"/>
                <w:sz w:val="20"/>
                <w:szCs w:val="20"/>
              </w:rPr>
              <w:t xml:space="preserve"> </w:t>
            </w:r>
          </w:p>
        </w:tc>
        <w:tc>
          <w:tcPr>
            <w:tcW w:w="960" w:type="pct"/>
            <w:vAlign w:val="bottom"/>
          </w:tcPr>
          <w:p w14:paraId="1A151DB4" w14:textId="7468DC38" w:rsidR="00B44C1A" w:rsidRPr="005B46F5" w:rsidRDefault="007A1999" w:rsidP="00467CF5">
            <w:pPr>
              <w:rPr>
                <w:sz w:val="20"/>
                <w:szCs w:val="20"/>
              </w:rPr>
            </w:pPr>
            <w:r>
              <w:rPr>
                <w:color w:val="000000"/>
                <w:sz w:val="20"/>
                <w:szCs w:val="20"/>
              </w:rPr>
              <w:t xml:space="preserve">  $     </w:t>
            </w:r>
            <w:r w:rsidR="00467CF5">
              <w:rPr>
                <w:color w:val="000000"/>
                <w:sz w:val="20"/>
                <w:szCs w:val="20"/>
              </w:rPr>
              <w:t>124.14</w:t>
            </w:r>
          </w:p>
        </w:tc>
      </w:tr>
    </w:tbl>
    <w:p w14:paraId="35D733AB" w14:textId="31FB3BB9" w:rsidR="00B44C1A" w:rsidRPr="00467CF5" w:rsidDel="00D45F95" w:rsidRDefault="00B44C1A" w:rsidP="00467CF5">
      <w:pPr>
        <w:rPr>
          <w:del w:id="182" w:author="Spoor, Charlene" w:date="2014-06-06T13:04:00Z"/>
        </w:rPr>
      </w:pPr>
      <w:r>
        <w:rPr>
          <w:sz w:val="20"/>
          <w:szCs w:val="20"/>
        </w:rPr>
        <w:t>(</w:t>
      </w:r>
      <w:proofErr w:type="gramStart"/>
      <w:r>
        <w:rPr>
          <w:sz w:val="20"/>
          <w:szCs w:val="20"/>
        </w:rPr>
        <w:t>not</w:t>
      </w:r>
      <w:proofErr w:type="gramEnd"/>
      <w:r>
        <w:rPr>
          <w:sz w:val="20"/>
          <w:szCs w:val="20"/>
        </w:rPr>
        <w:t xml:space="preserve"> a summary of all measures, just of the sample measures tabulated in Section 4)</w:t>
      </w:r>
      <w:r>
        <w:br w:type="page"/>
      </w:r>
    </w:p>
    <w:p w14:paraId="35B27254" w14:textId="2AD2E4A1" w:rsidR="00293A66" w:rsidRPr="00F52572" w:rsidRDefault="00293A66" w:rsidP="00293A66">
      <w:bookmarkStart w:id="183" w:name="_MON_1382719630"/>
      <w:bookmarkEnd w:id="154"/>
      <w:bookmarkEnd w:id="183"/>
    </w:p>
    <w:p w14:paraId="19D8C6CD" w14:textId="391D9CC2" w:rsidR="00293A66" w:rsidRPr="00430775" w:rsidRDefault="00293A66" w:rsidP="00293A66">
      <w:pPr>
        <w:rPr>
          <w:rStyle w:val="Strong"/>
        </w:rPr>
      </w:pPr>
      <w:r>
        <w:rPr>
          <w:rStyle w:val="Strong"/>
        </w:rPr>
        <w:t>References</w:t>
      </w:r>
    </w:p>
    <w:sectPr w:rsidR="00293A66" w:rsidRPr="00430775"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440E2C" w14:textId="77777777" w:rsidR="007A0838" w:rsidRDefault="007A0838">
      <w:r>
        <w:separator/>
      </w:r>
    </w:p>
    <w:p w14:paraId="7CE0AF88" w14:textId="77777777" w:rsidR="007A0838" w:rsidRDefault="007A0838"/>
  </w:endnote>
  <w:endnote w:type="continuationSeparator" w:id="0">
    <w:p w14:paraId="699D1289" w14:textId="77777777" w:rsidR="007A0838" w:rsidRDefault="007A0838">
      <w:r>
        <w:continuationSeparator/>
      </w:r>
    </w:p>
    <w:p w14:paraId="49DD0FF3" w14:textId="77777777" w:rsidR="007A0838" w:rsidRDefault="007A0838"/>
  </w:endnote>
  <w:endnote w:id="1">
    <w:p w14:paraId="597BC2FD" w14:textId="77777777" w:rsidR="00D45F95" w:rsidRDefault="00D45F95" w:rsidP="00084EE9">
      <w:pPr>
        <w:pStyle w:val="EndnoteText"/>
      </w:pPr>
      <w:r>
        <w:rPr>
          <w:rStyle w:val="EndnoteReference"/>
        </w:rPr>
        <w:endnoteRef/>
      </w:r>
      <w:r>
        <w:t xml:space="preserve"> </w:t>
      </w:r>
      <w:r w:rsidRPr="005079FB">
        <w:rPr>
          <w:i/>
          <w:iCs/>
        </w:rPr>
        <w:t xml:space="preserve">2010-2012 Residential Rebates List. </w:t>
      </w:r>
      <w:r w:rsidRPr="005079FB">
        <w:t>PG&amp;E. Web. Accessed June 20</w:t>
      </w:r>
      <w:r w:rsidRPr="005079FB">
        <w:rPr>
          <w:vertAlign w:val="superscript"/>
        </w:rPr>
        <w:t>th</w:t>
      </w:r>
      <w:r w:rsidRPr="005079FB">
        <w:t xml:space="preserve">, 2012. </w:t>
      </w:r>
    </w:p>
    <w:p w14:paraId="7BF44B75" w14:textId="77777777" w:rsidR="00D45F95" w:rsidRPr="00ED464B" w:rsidRDefault="00D45F95" w:rsidP="00084EE9">
      <w:pPr>
        <w:pStyle w:val="EndnoteText"/>
        <w:rPr>
          <w:sz w:val="18"/>
          <w:szCs w:val="18"/>
        </w:rPr>
      </w:pPr>
      <w:r w:rsidRPr="00ED464B">
        <w:rPr>
          <w:sz w:val="18"/>
          <w:szCs w:val="18"/>
        </w:rPr>
        <w:t>&lt;</w:t>
      </w:r>
      <w:hyperlink r:id="rId1" w:history="1">
        <w:r w:rsidRPr="00ED464B">
          <w:rPr>
            <w:rStyle w:val="Hyperlink"/>
            <w:sz w:val="18"/>
            <w:szCs w:val="18"/>
          </w:rPr>
          <w:t>http://www.pge.com/includes/docs/pdfs/shared/saveenergymoney/rebates/Residential_Rebates_List.pdf</w:t>
        </w:r>
      </w:hyperlink>
      <w:r w:rsidRPr="00ED464B">
        <w:rPr>
          <w:sz w:val="18"/>
          <w:szCs w:val="18"/>
        </w:rPr>
        <w:t>&gt;</w:t>
      </w:r>
    </w:p>
    <w:p w14:paraId="65FFC8C1" w14:textId="77777777" w:rsidR="00D45F95" w:rsidRDefault="00D45F95" w:rsidP="00084EE9">
      <w:pPr>
        <w:pStyle w:val="EndnoteText"/>
      </w:pPr>
    </w:p>
  </w:endnote>
  <w:endnote w:id="2">
    <w:p w14:paraId="0EF5E5F2" w14:textId="77777777" w:rsidR="00D45F95" w:rsidRPr="005079FB" w:rsidRDefault="00D45F95" w:rsidP="00993516">
      <w:pPr>
        <w:rPr>
          <w:sz w:val="20"/>
          <w:szCs w:val="20"/>
        </w:rPr>
      </w:pPr>
      <w:r w:rsidRPr="005079FB">
        <w:rPr>
          <w:rStyle w:val="EndnoteReference"/>
          <w:sz w:val="20"/>
          <w:szCs w:val="20"/>
        </w:rPr>
        <w:endnoteRef/>
      </w:r>
      <w:r w:rsidRPr="005079FB">
        <w:rPr>
          <w:sz w:val="20"/>
          <w:szCs w:val="20"/>
        </w:rPr>
        <w:t xml:space="preserve"> </w:t>
      </w:r>
      <w:r w:rsidRPr="005079FB">
        <w:rPr>
          <w:i/>
          <w:iCs/>
          <w:sz w:val="20"/>
          <w:szCs w:val="20"/>
        </w:rPr>
        <w:t>ENERGY STAR® Residential Water Heaters: Draft Criteria Analysis</w:t>
      </w:r>
      <w:r w:rsidRPr="005079FB">
        <w:rPr>
          <w:sz w:val="20"/>
          <w:szCs w:val="20"/>
        </w:rPr>
        <w:t xml:space="preserve">. U.S. Environmental Protection Agency and US Department of Energy October 2007. </w:t>
      </w:r>
    </w:p>
    <w:p w14:paraId="0A831F41" w14:textId="77777777" w:rsidR="00D45F95" w:rsidRPr="005079FB" w:rsidRDefault="00D45F95" w:rsidP="00993516">
      <w:pPr>
        <w:rPr>
          <w:sz w:val="20"/>
          <w:szCs w:val="20"/>
        </w:rPr>
      </w:pPr>
      <w:r w:rsidRPr="005079FB">
        <w:rPr>
          <w:sz w:val="20"/>
          <w:szCs w:val="20"/>
        </w:rPr>
        <w:t>&lt;</w:t>
      </w:r>
      <w:hyperlink r:id="rId2" w:history="1">
        <w:r w:rsidRPr="005079FB">
          <w:rPr>
            <w:rStyle w:val="Hyperlink"/>
            <w:sz w:val="20"/>
            <w:szCs w:val="20"/>
          </w:rPr>
          <w:t>http://www.energystar.gov/ia/partners/prod_development/new_specs/downloads/water_heaters/WaterHeaterDraftCriteriaAnalysis.pdf</w:t>
        </w:r>
      </w:hyperlink>
      <w:r w:rsidRPr="005079FB">
        <w:rPr>
          <w:sz w:val="20"/>
          <w:szCs w:val="20"/>
        </w:rPr>
        <w:t>&gt;</w:t>
      </w:r>
    </w:p>
    <w:p w14:paraId="6352A5C7" w14:textId="77777777" w:rsidR="00D45F95" w:rsidRDefault="00D45F95" w:rsidP="00993516"/>
  </w:endnote>
  <w:endnote w:id="3">
    <w:p w14:paraId="26D4B3F8" w14:textId="77777777" w:rsidR="00D45F95" w:rsidRPr="005079FB" w:rsidRDefault="00D45F95" w:rsidP="00B22D01">
      <w:pPr>
        <w:pStyle w:val="EndnoteText"/>
      </w:pPr>
      <w:r w:rsidRPr="005079FB">
        <w:rPr>
          <w:rStyle w:val="EndnoteReference"/>
        </w:rPr>
        <w:endnoteRef/>
      </w:r>
      <w:r w:rsidRPr="005079FB">
        <w:t xml:space="preserve"> How It Works – Gas Condensing Water Heaters. Energy Star. Web. Accessed 5/29/2012. </w:t>
      </w:r>
    </w:p>
    <w:p w14:paraId="490904F0" w14:textId="77777777" w:rsidR="00D45F95" w:rsidRPr="005079FB" w:rsidRDefault="00D45F95" w:rsidP="00B22D01">
      <w:pPr>
        <w:pStyle w:val="EndnoteText"/>
      </w:pPr>
      <w:r w:rsidRPr="005079FB">
        <w:t xml:space="preserve">&lt; </w:t>
      </w:r>
      <w:hyperlink r:id="rId3" w:history="1">
        <w:r w:rsidRPr="005079FB">
          <w:rPr>
            <w:rStyle w:val="Hyperlink"/>
          </w:rPr>
          <w:t>http://www.energystar.gov/index.cfm?c=gas_cond.pr_how_it_works</w:t>
        </w:r>
      </w:hyperlink>
      <w:r w:rsidRPr="005079FB">
        <w:t>&gt;</w:t>
      </w:r>
    </w:p>
    <w:p w14:paraId="7A0F4ED7" w14:textId="77777777" w:rsidR="00D45F95" w:rsidRDefault="00D45F95" w:rsidP="00B22D01">
      <w:pPr>
        <w:pStyle w:val="EndnoteText"/>
      </w:pPr>
    </w:p>
  </w:endnote>
  <w:endnote w:id="4">
    <w:p w14:paraId="3520B204" w14:textId="77777777" w:rsidR="00D45F95" w:rsidRPr="005079FB" w:rsidRDefault="00D45F95" w:rsidP="00B22D01">
      <w:pPr>
        <w:pStyle w:val="EndnoteText"/>
        <w:rPr>
          <w:i/>
          <w:iCs/>
        </w:rPr>
      </w:pPr>
      <w:r w:rsidRPr="005079FB">
        <w:rPr>
          <w:rStyle w:val="EndnoteReference"/>
        </w:rPr>
        <w:endnoteRef/>
      </w:r>
      <w:r w:rsidRPr="005079FB">
        <w:t xml:space="preserve"> The DEER</w:t>
      </w:r>
      <w:r>
        <w:fldChar w:fldCharType="begin"/>
      </w:r>
      <w:r w:rsidRPr="005079FB">
        <w:instrText>xe "DEER"</w:instrText>
      </w:r>
      <w:r>
        <w:fldChar w:fldCharType="end"/>
      </w:r>
      <w:r w:rsidRPr="005079FB">
        <w:t xml:space="preserve"> Measure Cost Data Users Guide found on </w:t>
      </w:r>
      <w:hyperlink r:id="rId4" w:history="1">
        <w:r w:rsidRPr="005079FB">
          <w:rPr>
            <w:rStyle w:val="Hyperlink"/>
          </w:rPr>
          <w:t>www.deeresources.com</w:t>
        </w:r>
      </w:hyperlink>
      <w:r w:rsidRPr="005079FB">
        <w:t xml:space="preserve"> under </w:t>
      </w:r>
      <w:r w:rsidRPr="005079FB">
        <w:rPr>
          <w:i/>
          <w:iCs/>
        </w:rPr>
        <w:t>DEER2011 Database Format</w:t>
      </w:r>
      <w:r w:rsidRPr="005079FB">
        <w:t xml:space="preserve"> hyperlink, </w:t>
      </w:r>
      <w:r w:rsidRPr="005079FB">
        <w:rPr>
          <w:rStyle w:val="breadcrumbs"/>
          <w:rFonts w:cs="Arial"/>
          <w:color w:val="333333"/>
          <w:lang w:val="en-GB"/>
        </w:rPr>
        <w:t>DEER2011 for 13-14</w:t>
      </w:r>
      <w:r w:rsidRPr="005079FB">
        <w:rPr>
          <w:color w:val="333333"/>
          <w:lang w:val="en-GB"/>
        </w:rPr>
        <w:t>,</w:t>
      </w:r>
      <w:r w:rsidRPr="005079FB">
        <w:t xml:space="preserve"> spreadsheet </w:t>
      </w:r>
      <w:r w:rsidRPr="005079FB">
        <w:rPr>
          <w:i/>
          <w:iCs/>
        </w:rPr>
        <w:t>SPTdata_format-V0.97.xls.</w:t>
      </w:r>
    </w:p>
    <w:p w14:paraId="425A1F2A" w14:textId="77777777" w:rsidR="00D45F95" w:rsidRDefault="00D45F95" w:rsidP="00B22D01">
      <w:pPr>
        <w:pStyle w:val="EndnoteText"/>
      </w:pPr>
    </w:p>
  </w:endnote>
  <w:endnote w:id="5">
    <w:p w14:paraId="161A4EAE" w14:textId="77777777" w:rsidR="00D45F95" w:rsidRDefault="00D45F95" w:rsidP="00B22D01">
      <w:pPr>
        <w:pStyle w:val="EndnoteText"/>
      </w:pPr>
      <w:r>
        <w:rPr>
          <w:rStyle w:val="EndnoteReference"/>
        </w:rPr>
        <w:endnoteRef/>
      </w:r>
      <w:r>
        <w:t xml:space="preserve"> </w:t>
      </w:r>
      <w:r w:rsidRPr="00A354E8">
        <w:rPr>
          <w:i/>
          <w:iCs/>
        </w:rPr>
        <w:t>DEER2011 EnergyImpacts.</w:t>
      </w:r>
      <w:r>
        <w:t xml:space="preserve"> READI (DEER for 13-14 Planning). Version 0.99.7. </w:t>
      </w:r>
    </w:p>
    <w:p w14:paraId="0A49168C" w14:textId="77777777" w:rsidR="00D45F95" w:rsidRDefault="00D45F95" w:rsidP="00B22D01">
      <w:pPr>
        <w:pStyle w:val="EndnoteText"/>
      </w:pPr>
    </w:p>
  </w:endnote>
  <w:endnote w:id="6">
    <w:p w14:paraId="4400F01D" w14:textId="77777777" w:rsidR="00D45F95" w:rsidRDefault="00D45F95" w:rsidP="004D09C3">
      <w:pPr>
        <w:pStyle w:val="EndnoteText"/>
        <w:rPr>
          <w:i/>
          <w:iCs/>
        </w:rPr>
      </w:pPr>
      <w:r>
        <w:rPr>
          <w:rStyle w:val="EndnoteReference"/>
        </w:rPr>
        <w:endnoteRef/>
      </w:r>
      <w:r>
        <w:t xml:space="preserve"> </w:t>
      </w:r>
      <w:r w:rsidRPr="00302A0C">
        <w:rPr>
          <w:i/>
          <w:iCs/>
        </w:rPr>
        <w:t>Revised DEER Measure Cost Summary (05_30_2008) Revised (06_02_2008)</w:t>
      </w:r>
      <w:r>
        <w:rPr>
          <w:i/>
          <w:iCs/>
        </w:rPr>
        <w:t>.xls. DEER2008 v2.05.</w:t>
      </w:r>
    </w:p>
    <w:p w14:paraId="7308715B" w14:textId="77777777" w:rsidR="00D45F95" w:rsidRDefault="00D45F95" w:rsidP="004D09C3">
      <w:pPr>
        <w:pStyle w:val="EndnoteText"/>
      </w:pPr>
    </w:p>
  </w:endnote>
  <w:endnote w:id="7">
    <w:p w14:paraId="25F1B4AF" w14:textId="77777777" w:rsidR="00D45F95" w:rsidRDefault="00D45F95" w:rsidP="004D09C3">
      <w:pPr>
        <w:pStyle w:val="EndnoteText"/>
      </w:pPr>
      <w:r>
        <w:rPr>
          <w:rStyle w:val="EndnoteReference"/>
        </w:rPr>
        <w:endnoteRef/>
      </w:r>
      <w:r>
        <w:t xml:space="preserve"> </w:t>
      </w:r>
      <w:r w:rsidRPr="00302A0C">
        <w:rPr>
          <w:i/>
          <w:iCs/>
        </w:rPr>
        <w:t>SupportTable_CostAdjust,</w:t>
      </w:r>
      <w:r>
        <w:t xml:space="preserve"> DEER2011 v4.01. </w:t>
      </w:r>
    </w:p>
    <w:p w14:paraId="44AD6488" w14:textId="77777777" w:rsidR="00D45F95" w:rsidRDefault="00D45F95" w:rsidP="004D09C3">
      <w:pPr>
        <w:pStyle w:val="EndnoteText"/>
      </w:pPr>
    </w:p>
  </w:endnote>
  <w:endnote w:id="8">
    <w:p w14:paraId="02489FCE" w14:textId="77777777" w:rsidR="00D45F95" w:rsidRPr="005079FB" w:rsidRDefault="00D45F95" w:rsidP="004D09C3">
      <w:pPr>
        <w:pStyle w:val="EndnoteText"/>
        <w:rPr>
          <w:i/>
          <w:iCs/>
        </w:rPr>
      </w:pPr>
      <w:r w:rsidRPr="00302A0C">
        <w:rPr>
          <w:rStyle w:val="EndnoteReference"/>
          <w:i/>
          <w:iCs/>
        </w:rPr>
        <w:endnoteRef/>
      </w:r>
      <w:r w:rsidRPr="00302A0C">
        <w:rPr>
          <w:i/>
          <w:iCs/>
        </w:rPr>
        <w:t xml:space="preserve"> DEER2011 Update Net-To-Gross table</w:t>
      </w:r>
      <w:r>
        <w:t>.</w:t>
      </w:r>
      <w:r w:rsidRPr="005079FB">
        <w:rPr>
          <w:i/>
          <w:iCs/>
        </w:rPr>
        <w:t xml:space="preserve"> </w:t>
      </w:r>
      <w:r>
        <w:t>DEER2011 v4.01.</w:t>
      </w:r>
    </w:p>
    <w:p w14:paraId="372756A9" w14:textId="77777777" w:rsidR="00D45F95" w:rsidRDefault="00D45F95" w:rsidP="004D09C3">
      <w:pPr>
        <w:pStyle w:val="EndnoteText"/>
      </w:pPr>
    </w:p>
  </w:endnote>
  <w:endnote w:id="9">
    <w:p w14:paraId="23213B78" w14:textId="77777777" w:rsidR="00D45F95" w:rsidRPr="005079FB" w:rsidRDefault="00D45F95" w:rsidP="004D09C3">
      <w:pPr>
        <w:pStyle w:val="EndnoteText"/>
      </w:pPr>
      <w:r w:rsidRPr="005079FB">
        <w:rPr>
          <w:rStyle w:val="EndnoteReference"/>
        </w:rPr>
        <w:endnoteRef/>
      </w:r>
      <w:r w:rsidRPr="005079FB">
        <w:t xml:space="preserve"> </w:t>
      </w:r>
      <w:r w:rsidRPr="00302A0C">
        <w:rPr>
          <w:i/>
          <w:iCs/>
        </w:rPr>
        <w:t>EUL/RUL Values</w:t>
      </w:r>
      <w:r w:rsidRPr="005079FB">
        <w:t xml:space="preserve">. </w:t>
      </w:r>
      <w:r>
        <w:t>DEER2011 v4.01.</w:t>
      </w:r>
    </w:p>
    <w:p w14:paraId="4CF329D5" w14:textId="77777777" w:rsidR="00D45F95" w:rsidRDefault="00D45F95" w:rsidP="004D09C3">
      <w:pPr>
        <w:pStyle w:val="EndnoteText"/>
      </w:pPr>
    </w:p>
  </w:endnote>
  <w:endnote w:id="10">
    <w:p w14:paraId="0F0CAAD5" w14:textId="77777777" w:rsidR="00D45F95" w:rsidRDefault="00D45F95" w:rsidP="00171B1F">
      <w:pPr>
        <w:pStyle w:val="EndnoteText"/>
      </w:pPr>
      <w:r>
        <w:rPr>
          <w:rStyle w:val="EndnoteReference"/>
        </w:rPr>
        <w:endnoteRef/>
      </w:r>
      <w:r>
        <w:t xml:space="preserve"> </w:t>
      </w:r>
      <w:r w:rsidRPr="00ED41D3">
        <w:t>2010 Appliance Efficiency Regulations (Title 20</w:t>
      </w:r>
      <w:r>
        <w:fldChar w:fldCharType="begin"/>
      </w:r>
      <w:r w:rsidRPr="00ED41D3">
        <w:instrText>xe "Title 20"</w:instrText>
      </w:r>
      <w:r>
        <w:fldChar w:fldCharType="end"/>
      </w:r>
      <w:r w:rsidRPr="00ED41D3">
        <w:t>). California Energy Commission. Section 1602</w:t>
      </w:r>
      <w:r>
        <w:t>.1</w:t>
      </w:r>
      <w:r w:rsidRPr="00ED41D3">
        <w:t xml:space="preserve">(f), page </w:t>
      </w:r>
      <w:r>
        <w:t>114</w:t>
      </w:r>
      <w:r w:rsidRPr="00ED41D3">
        <w:t>. December, 2010.</w:t>
      </w:r>
    </w:p>
    <w:p w14:paraId="740270F6" w14:textId="77777777" w:rsidR="00D45F95" w:rsidRDefault="00D45F95" w:rsidP="00171B1F">
      <w:pPr>
        <w:pStyle w:val="EndnoteText"/>
      </w:pPr>
    </w:p>
  </w:endnote>
  <w:endnote w:id="11">
    <w:p w14:paraId="1CB4876E" w14:textId="77777777" w:rsidR="00D45F95" w:rsidRPr="005079FB" w:rsidRDefault="00D45F95" w:rsidP="00171B1F">
      <w:pPr>
        <w:pStyle w:val="EndnoteText"/>
      </w:pPr>
      <w:r w:rsidRPr="005079FB">
        <w:rPr>
          <w:rStyle w:val="EndnoteReference"/>
        </w:rPr>
        <w:endnoteRef/>
      </w:r>
      <w:r w:rsidRPr="005079FB">
        <w:t xml:space="preserve"> </w:t>
      </w:r>
      <w:r>
        <w:t>Ibid</w:t>
      </w:r>
      <w:r w:rsidRPr="005079FB">
        <w:t xml:space="preserve">.  Section 1602(f), page 27. December, 2010. </w:t>
      </w:r>
    </w:p>
    <w:p w14:paraId="54BC3664" w14:textId="77777777" w:rsidR="00D45F95" w:rsidRDefault="00D45F95" w:rsidP="00171B1F">
      <w:pPr>
        <w:pStyle w:val="EndnoteText"/>
      </w:pPr>
    </w:p>
  </w:endnote>
  <w:endnote w:id="12">
    <w:p w14:paraId="39B1B49B" w14:textId="77777777" w:rsidR="00D45F95" w:rsidRDefault="00D45F95" w:rsidP="00171B1F">
      <w:pPr>
        <w:pStyle w:val="EndnoteText"/>
      </w:pPr>
      <w:r w:rsidRPr="00702146">
        <w:rPr>
          <w:rStyle w:val="EndnoteReference"/>
        </w:rPr>
        <w:endnoteRef/>
      </w:r>
      <w:r w:rsidRPr="00702146">
        <w:t xml:space="preserve"> 2011 ASHRAE Handbook - HVAC Applications. I-P Edition. Chapter 50: Service Water Heating. </w:t>
      </w:r>
    </w:p>
    <w:p w14:paraId="716A73B9" w14:textId="77777777" w:rsidR="00D45F95" w:rsidRDefault="00D45F95" w:rsidP="00171B1F">
      <w:pPr>
        <w:pStyle w:val="EndnoteText"/>
      </w:pPr>
    </w:p>
  </w:endnote>
  <w:endnote w:id="13">
    <w:p w14:paraId="1BE6831C" w14:textId="77777777" w:rsidR="00D45F95" w:rsidRDefault="00D45F95" w:rsidP="00171B1F">
      <w:pPr>
        <w:pStyle w:val="EndnoteText"/>
      </w:pPr>
      <w:r>
        <w:rPr>
          <w:rStyle w:val="EndnoteReference"/>
        </w:rPr>
        <w:endnoteRef/>
      </w:r>
      <w:r>
        <w:t xml:space="preserve"> </w:t>
      </w:r>
      <w:r w:rsidRPr="00ED41D3">
        <w:t>CEC Appliance Databases</w:t>
      </w:r>
      <w:r>
        <w:t>. Web. Accessed 5/24/12.</w:t>
      </w:r>
      <w:r w:rsidRPr="00ED41D3">
        <w:t xml:space="preserve"> </w:t>
      </w:r>
      <w:hyperlink r:id="rId5" w:history="1">
        <w:r w:rsidRPr="00ED41D3">
          <w:rPr>
            <w:rStyle w:val="Hyperlink"/>
          </w:rPr>
          <w:t>http://www.appliances.energy.ca.gov/</w:t>
        </w:r>
      </w:hyperlink>
      <w:r>
        <w:t>.</w:t>
      </w:r>
    </w:p>
    <w:p w14:paraId="7540893C" w14:textId="77777777" w:rsidR="00D45F95" w:rsidRDefault="00D45F95" w:rsidP="00171B1F">
      <w:pPr>
        <w:pStyle w:val="EndnoteText"/>
      </w:pPr>
    </w:p>
  </w:endnote>
  <w:endnote w:id="14">
    <w:p w14:paraId="2CEF91A8" w14:textId="77777777" w:rsidR="00D45F95" w:rsidRPr="00702146" w:rsidRDefault="00D45F95" w:rsidP="00B44C1A">
      <w:pPr>
        <w:pStyle w:val="EndnoteText"/>
      </w:pPr>
      <w:r w:rsidRPr="00702146">
        <w:rPr>
          <w:rStyle w:val="EndnoteReference"/>
        </w:rPr>
        <w:endnoteRef/>
      </w:r>
      <w:r w:rsidRPr="00702146">
        <w:t xml:space="preserve"> See Endnote #</w:t>
      </w:r>
      <w:r>
        <w:t>12</w:t>
      </w:r>
      <w:r w:rsidRPr="00702146">
        <w:t>. Table 7 Hot-Water Demands and Use for Var</w:t>
      </w:r>
      <w:r>
        <w:t>i</w:t>
      </w:r>
      <w:r w:rsidRPr="00702146">
        <w:t>ous Types of Buildings, page 50.14.</w:t>
      </w:r>
    </w:p>
    <w:p w14:paraId="7DB3A58E" w14:textId="77777777" w:rsidR="00D45F95" w:rsidRDefault="00D45F95" w:rsidP="00B44C1A">
      <w:pPr>
        <w:pStyle w:val="EndnoteText"/>
      </w:pPr>
    </w:p>
  </w:endnote>
  <w:endnote w:id="15">
    <w:p w14:paraId="6FE33C62" w14:textId="77777777" w:rsidR="00D45F95" w:rsidRPr="00702146" w:rsidRDefault="00D45F95" w:rsidP="00B44C1A">
      <w:pPr>
        <w:pStyle w:val="EndnoteText"/>
      </w:pPr>
      <w:r w:rsidRPr="00702146">
        <w:rPr>
          <w:rStyle w:val="EndnoteReference"/>
        </w:rPr>
        <w:endnoteRef/>
      </w:r>
      <w:r w:rsidRPr="00702146">
        <w:t xml:space="preserve"> Lindeburg, Michael R. </w:t>
      </w:r>
      <w:r w:rsidRPr="00702146">
        <w:rPr>
          <w:i/>
          <w:iCs/>
        </w:rPr>
        <w:t>Mechanical Engineering Reference Manual for the PE Exam - Twelfth Edition</w:t>
      </w:r>
      <w:r w:rsidRPr="00702146">
        <w:t>. Professional Publications, Inc. Belmont, California. 2006.</w:t>
      </w:r>
    </w:p>
    <w:p w14:paraId="7B9068EB" w14:textId="77777777" w:rsidR="00D45F95" w:rsidRDefault="00D45F95" w:rsidP="00B44C1A">
      <w:pPr>
        <w:pStyle w:val="EndnoteText"/>
      </w:pPr>
    </w:p>
  </w:endnote>
  <w:endnote w:id="16">
    <w:p w14:paraId="79DF5266" w14:textId="77777777" w:rsidR="00D45F95" w:rsidRPr="00702146" w:rsidRDefault="00D45F95" w:rsidP="00B44C1A">
      <w:pPr>
        <w:pStyle w:val="EndnoteText"/>
      </w:pPr>
      <w:r w:rsidRPr="00702146">
        <w:rPr>
          <w:rStyle w:val="EndnoteReference"/>
        </w:rPr>
        <w:endnoteRef/>
      </w:r>
      <w:r w:rsidRPr="00702146">
        <w:t xml:space="preserve"> </w:t>
      </w:r>
      <w:proofErr w:type="gramStart"/>
      <w:r w:rsidRPr="00702146">
        <w:rPr>
          <w:i/>
          <w:iCs/>
        </w:rPr>
        <w:t>Natural Gas – Pipe Sizing.</w:t>
      </w:r>
      <w:proofErr w:type="gramEnd"/>
      <w:r w:rsidRPr="00702146">
        <w:rPr>
          <w:i/>
          <w:iCs/>
        </w:rPr>
        <w:t xml:space="preserve"> </w:t>
      </w:r>
      <w:r w:rsidRPr="00702146">
        <w:t xml:space="preserve">The Engineering ToolBox. Web. Accessed 5/29/12. </w:t>
      </w:r>
    </w:p>
    <w:p w14:paraId="07690241" w14:textId="77777777" w:rsidR="00D45F95" w:rsidRPr="00702146" w:rsidRDefault="00D45F95" w:rsidP="00B44C1A">
      <w:pPr>
        <w:pStyle w:val="EndnoteText"/>
      </w:pPr>
      <w:r w:rsidRPr="00702146">
        <w:t>&lt;http://www.engineeringtoolbox.com/natural-gas-pipe-sizing-d_826.html&gt;</w:t>
      </w:r>
    </w:p>
    <w:p w14:paraId="62881A01" w14:textId="77777777" w:rsidR="00D45F95" w:rsidRDefault="00D45F95" w:rsidP="00B44C1A">
      <w:pPr>
        <w:pStyle w:val="EndnoteText"/>
      </w:pPr>
    </w:p>
  </w:endnote>
  <w:endnote w:id="17">
    <w:p w14:paraId="1A5A8084" w14:textId="77777777" w:rsidR="00D45F95" w:rsidRPr="00702146" w:rsidRDefault="00D45F95" w:rsidP="00B44C1A">
      <w:pPr>
        <w:pStyle w:val="EndnoteText"/>
      </w:pPr>
      <w:r w:rsidRPr="00702146">
        <w:rPr>
          <w:rStyle w:val="EndnoteReference"/>
        </w:rPr>
        <w:endnoteRef/>
      </w:r>
      <w:r w:rsidRPr="00702146">
        <w:t xml:space="preserve"> RS.Means 2010 Mechanical Cost Data, G3060-110 Gas Service Piping, p.575, including material, installation and 25% O&amp;P, Schedule 40 steel pipe.</w:t>
      </w:r>
    </w:p>
    <w:p w14:paraId="1D010DDD" w14:textId="77777777" w:rsidR="00D45F95" w:rsidRDefault="00D45F95" w:rsidP="00B44C1A">
      <w:pPr>
        <w:pStyle w:val="EndnoteText"/>
      </w:pPr>
    </w:p>
  </w:endnote>
  <w:endnote w:id="18">
    <w:p w14:paraId="4C7D9CD1" w14:textId="77777777" w:rsidR="00D45F95" w:rsidRPr="00702146" w:rsidRDefault="00D45F95" w:rsidP="00B44C1A">
      <w:pPr>
        <w:pStyle w:val="EndnoteText"/>
      </w:pPr>
      <w:r w:rsidRPr="00702146">
        <w:rPr>
          <w:rStyle w:val="EndnoteReference"/>
        </w:rPr>
        <w:endnoteRef/>
      </w:r>
      <w:r w:rsidRPr="00702146">
        <w:t xml:space="preserve"> SCE, Measure Cost Revision 5 revised for PG&amp;E by S.L. Blanc 2012</w:t>
      </w:r>
    </w:p>
    <w:p w14:paraId="09F5ED59" w14:textId="77777777" w:rsidR="00D45F95" w:rsidRDefault="00D45F95" w:rsidP="00B44C1A">
      <w:pPr>
        <w:pStyle w:val="EndnoteText"/>
      </w:pPr>
      <w:r w:rsidRPr="00702146">
        <w:t xml:space="preserve"> </w:t>
      </w:r>
      <w:bookmarkStart w:id="179" w:name="_MON_1398083315"/>
      <w:bookmarkStart w:id="180" w:name="_MON_1382719778"/>
      <w:bookmarkStart w:id="181" w:name="_MON_1398086104"/>
      <w:bookmarkEnd w:id="179"/>
      <w:bookmarkEnd w:id="180"/>
      <w:bookmarkEnd w:id="18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D45F95" w:rsidRDefault="00D45F95"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D45F95" w:rsidRDefault="00D45F9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D45F95" w:rsidRPr="00846195" w:rsidRDefault="00D45F95"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D45F95" w:rsidRDefault="00D45F95" w:rsidP="00D7047A">
    <w:pPr>
      <w:pStyle w:val="Footer"/>
      <w:pBdr>
        <w:top w:val="single" w:sz="4" w:space="1" w:color="auto"/>
      </w:pBdr>
      <w:tabs>
        <w:tab w:val="clear" w:pos="8640"/>
        <w:tab w:val="right" w:pos="9360"/>
      </w:tabs>
      <w:rPr>
        <w:b/>
        <w:sz w:val="20"/>
        <w:szCs w:val="20"/>
      </w:rPr>
    </w:pPr>
    <w:r>
      <w:rPr>
        <w:b/>
        <w:color w:val="FF0000"/>
        <w:sz w:val="20"/>
        <w:szCs w:val="20"/>
      </w:rPr>
      <w:t>Work Paper PGE(End-Use)###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D45F95" w:rsidRDefault="00D45F95" w:rsidP="00D7047A">
    <w:pPr>
      <w:pStyle w:val="Footer"/>
      <w:rPr>
        <w:b/>
        <w:sz w:val="20"/>
        <w:szCs w:val="20"/>
      </w:rPr>
    </w:pPr>
    <w:r>
      <w:rPr>
        <w:b/>
        <w:sz w:val="20"/>
        <w:szCs w:val="20"/>
      </w:rPr>
      <w:t>Pacific Gas &amp; Electric Company</w:t>
    </w:r>
  </w:p>
  <w:p w14:paraId="393A15AB" w14:textId="77777777" w:rsidR="00D45F95" w:rsidRPr="00844B27" w:rsidRDefault="00D45F95"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WORK PAPER - PGE Core WP Template-jdj 2011-0508a.docx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D" w14:textId="39D33163" w:rsidR="00D45F95" w:rsidRPr="002E0E3F" w:rsidRDefault="00D45F95" w:rsidP="00274A7E">
    <w:pPr>
      <w:pStyle w:val="Footer"/>
      <w:jc w:val="right"/>
      <w:rPr>
        <w:rFonts w:cs="Arial"/>
        <w:b/>
        <w:sz w:val="36"/>
        <w:szCs w:val="36"/>
      </w:rPr>
    </w:pPr>
    <w:r>
      <w:rPr>
        <w:rFonts w:cs="Arial"/>
        <w:b/>
        <w:sz w:val="36"/>
        <w:szCs w:val="36"/>
      </w:rPr>
      <w:t>May 28, 2014</w:t>
    </w:r>
  </w:p>
  <w:p w14:paraId="393A15AE" w14:textId="77777777" w:rsidR="00D45F95" w:rsidRDefault="00D45F9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D45F95" w:rsidRDefault="00D45F95"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D45F95" w:rsidRDefault="00D45F9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4109040"/>
      <w:docPartObj>
        <w:docPartGallery w:val="Page Numbers (Bottom of Page)"/>
        <w:docPartUnique/>
      </w:docPartObj>
    </w:sdtPr>
    <w:sdtEndPr>
      <w:rPr>
        <w:noProof/>
      </w:rPr>
    </w:sdtEndPr>
    <w:sdtContent>
      <w:p w14:paraId="4BBE70B9" w14:textId="2271B6E7" w:rsidR="00D45F95" w:rsidRDefault="00D45F95">
        <w:pPr>
          <w:pStyle w:val="Footer"/>
          <w:jc w:val="right"/>
        </w:pPr>
        <w:r>
          <w:fldChar w:fldCharType="begin"/>
        </w:r>
        <w:r>
          <w:instrText xml:space="preserve"> PAGE   \* MERGEFORMAT </w:instrText>
        </w:r>
        <w:r>
          <w:fldChar w:fldCharType="separate"/>
        </w:r>
        <w:r w:rsidR="002C6943">
          <w:rPr>
            <w:noProof/>
          </w:rPr>
          <w:t>vi</w:t>
        </w:r>
        <w:r>
          <w:rPr>
            <w:noProof/>
          </w:rPr>
          <w:fldChar w:fldCharType="end"/>
        </w:r>
      </w:p>
    </w:sdtContent>
  </w:sdt>
  <w:p w14:paraId="393A15B6" w14:textId="0C46E0C7" w:rsidR="00D45F95" w:rsidRDefault="00D45F95" w:rsidP="00084EE9">
    <w:pPr>
      <w:pStyle w:val="Footer"/>
      <w:tabs>
        <w:tab w:val="clear" w:pos="4320"/>
        <w:tab w:val="clear" w:pos="8640"/>
        <w:tab w:val="left" w:pos="5660"/>
      </w:tabs>
      <w:rPr>
        <w:b/>
        <w:sz w:val="20"/>
        <w:szCs w:val="20"/>
      </w:rPr>
    </w:pPr>
    <w:r>
      <w:rPr>
        <w:b/>
        <w:sz w:val="20"/>
        <w:szCs w:val="20"/>
      </w:rPr>
      <w:t>PGECODHW103 Revision 4, Gas Water Heater</w:t>
    </w:r>
    <w:r>
      <w:rPr>
        <w:b/>
        <w:sz w:val="20"/>
        <w:szCs w:val="20"/>
      </w:rPr>
      <w:tab/>
    </w:r>
    <w:r>
      <w:rPr>
        <w:b/>
        <w:sz w:val="20"/>
        <w:szCs w:val="20"/>
      </w:rPr>
      <w:tab/>
    </w:r>
    <w:r>
      <w:rPr>
        <w:b/>
        <w:sz w:val="20"/>
        <w:szCs w:val="20"/>
      </w:rPr>
      <w:tab/>
    </w:r>
    <w:r>
      <w:rPr>
        <w:b/>
        <w:sz w:val="20"/>
        <w:szCs w:val="20"/>
      </w:rPr>
      <w:tab/>
    </w:r>
    <w:r>
      <w:rPr>
        <w:b/>
        <w:sz w:val="20"/>
        <w:szCs w:val="20"/>
      </w:rPr>
      <w:tab/>
      <w:t>May 28, 2014</w:t>
    </w:r>
  </w:p>
  <w:p w14:paraId="5E0F91F5" w14:textId="5E39201F" w:rsidR="00D45F95" w:rsidRDefault="00D45F95" w:rsidP="00084EE9">
    <w:pPr>
      <w:pStyle w:val="Footer"/>
      <w:tabs>
        <w:tab w:val="clear" w:pos="4320"/>
        <w:tab w:val="clear" w:pos="8640"/>
        <w:tab w:val="left" w:pos="5660"/>
      </w:tabs>
      <w:rPr>
        <w:b/>
        <w:sz w:val="20"/>
        <w:szCs w:val="20"/>
      </w:rPr>
    </w:pPr>
    <w:r>
      <w:rPr>
        <w:b/>
        <w:sz w:val="20"/>
        <w:szCs w:val="20"/>
      </w:rPr>
      <w:t>Pacific Gas and Electric Company</w:t>
    </w:r>
  </w:p>
  <w:p w14:paraId="165F39CD" w14:textId="72CD953B" w:rsidR="00D45F95" w:rsidRPr="00084EE9" w:rsidRDefault="00D45F95" w:rsidP="00084EE9">
    <w:pPr>
      <w:pStyle w:val="Footer"/>
      <w:tabs>
        <w:tab w:val="clear" w:pos="4320"/>
        <w:tab w:val="clear" w:pos="8640"/>
        <w:tab w:val="left" w:pos="5660"/>
      </w:tabs>
      <w:rPr>
        <w:b/>
        <w:sz w:val="20"/>
        <w:szCs w:val="20"/>
      </w:rPr>
    </w:pPr>
    <w:r>
      <w:rPr>
        <w:b/>
        <w:sz w:val="20"/>
        <w:szCs w:val="20"/>
      </w:rPr>
      <w:t>PGECODHW103 R4 Gas Storage Water Heater.docx</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D45F95" w:rsidRPr="002E0E3F" w:rsidRDefault="00D45F95" w:rsidP="00D7047A">
    <w:pPr>
      <w:pStyle w:val="Footer"/>
      <w:jc w:val="right"/>
      <w:rPr>
        <w:rFonts w:cs="Arial"/>
        <w:b/>
        <w:sz w:val="36"/>
        <w:szCs w:val="36"/>
      </w:rPr>
    </w:pPr>
    <w:r>
      <w:rPr>
        <w:rFonts w:cs="Arial"/>
        <w:b/>
        <w:sz w:val="36"/>
        <w:szCs w:val="36"/>
      </w:rPr>
      <w:t>Date of Last Revision</w:t>
    </w:r>
  </w:p>
  <w:p w14:paraId="393A15B9" w14:textId="77777777" w:rsidR="00D45F95" w:rsidRDefault="00D45F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0FD2FD" w14:textId="77777777" w:rsidR="007A0838" w:rsidRDefault="007A0838">
      <w:r>
        <w:separator/>
      </w:r>
    </w:p>
    <w:p w14:paraId="6F1E3D53" w14:textId="77777777" w:rsidR="007A0838" w:rsidRDefault="007A0838"/>
  </w:footnote>
  <w:footnote w:type="continuationSeparator" w:id="0">
    <w:p w14:paraId="4F828103" w14:textId="77777777" w:rsidR="007A0838" w:rsidRDefault="007A0838">
      <w:r>
        <w:continuationSeparator/>
      </w:r>
    </w:p>
    <w:p w14:paraId="5C9C24D5" w14:textId="77777777" w:rsidR="007A0838" w:rsidRDefault="007A08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D45F95" w:rsidRDefault="00D45F95">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7216;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D45F95" w:rsidRDefault="00D45F95" w:rsidP="001A573F">
    <w:pPr>
      <w:pStyle w:val="Header"/>
      <w:jc w:val="right"/>
    </w:pPr>
  </w:p>
  <w:p w14:paraId="393A15A5" w14:textId="77777777" w:rsidR="00D45F95" w:rsidRDefault="00D45F95"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77777777" w:rsidR="00D45F95" w:rsidRDefault="00D45F95">
    <w:pPr>
      <w:pStyle w:val="Header"/>
    </w:pPr>
    <w:r>
      <w:rPr>
        <w:noProof/>
      </w:rPr>
      <w:pict w14:anchorId="393A15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D45F95" w:rsidRDefault="00D45F95" w:rsidP="001A573F">
    <w:pPr>
      <w:pStyle w:val="Header"/>
      <w:jc w:val="right"/>
    </w:pPr>
  </w:p>
  <w:p w14:paraId="393A15B1" w14:textId="77777777" w:rsidR="00D45F95" w:rsidRDefault="00D45F95"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77777777" w:rsidR="00D45F95" w:rsidRDefault="00D45F95">
    <w:pPr>
      <w:pStyle w:val="Header"/>
    </w:pPr>
    <w:r>
      <w:rPr>
        <w:noProof/>
      </w:rPr>
      <w:pict w14:anchorId="393A15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438C3"/>
    <w:multiLevelType w:val="hybridMultilevel"/>
    <w:tmpl w:val="B5866CF6"/>
    <w:lvl w:ilvl="0" w:tplc="E4623342">
      <w:start w:val="2011"/>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25E20119"/>
    <w:multiLevelType w:val="hybridMultilevel"/>
    <w:tmpl w:val="4D10B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1">
    <w:nsid w:val="31E26FCA"/>
    <w:multiLevelType w:val="hybridMultilevel"/>
    <w:tmpl w:val="1B8AE85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3091834"/>
    <w:multiLevelType w:val="hybridMultilevel"/>
    <w:tmpl w:val="475C27B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8">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4BA747D"/>
    <w:multiLevelType w:val="hybridMultilevel"/>
    <w:tmpl w:val="E0FA975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1">
    <w:nsid w:val="77820856"/>
    <w:multiLevelType w:val="singleLevel"/>
    <w:tmpl w:val="6C78A414"/>
    <w:lvl w:ilvl="0">
      <w:start w:val="1"/>
      <w:numFmt w:val="decimal"/>
      <w:lvlText w:val="%1."/>
      <w:legacy w:legacy="1" w:legacySpace="0" w:legacyIndent="0"/>
      <w:lvlJc w:val="left"/>
    </w:lvl>
  </w:abstractNum>
  <w:abstractNum w:abstractNumId="22">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3"/>
  </w:num>
  <w:num w:numId="3">
    <w:abstractNumId w:val="5"/>
  </w:num>
  <w:num w:numId="4">
    <w:abstractNumId w:val="7"/>
  </w:num>
  <w:num w:numId="5">
    <w:abstractNumId w:val="21"/>
  </w:num>
  <w:num w:numId="6">
    <w:abstractNumId w:val="10"/>
  </w:num>
  <w:num w:numId="7">
    <w:abstractNumId w:val="6"/>
  </w:num>
  <w:num w:numId="8">
    <w:abstractNumId w:val="14"/>
  </w:num>
  <w:num w:numId="9">
    <w:abstractNumId w:val="9"/>
  </w:num>
  <w:num w:numId="10">
    <w:abstractNumId w:val="2"/>
  </w:num>
  <w:num w:numId="11">
    <w:abstractNumId w:val="17"/>
  </w:num>
  <w:num w:numId="12">
    <w:abstractNumId w:val="18"/>
  </w:num>
  <w:num w:numId="13">
    <w:abstractNumId w:val="4"/>
  </w:num>
  <w:num w:numId="14">
    <w:abstractNumId w:val="23"/>
  </w:num>
  <w:num w:numId="15">
    <w:abstractNumId w:val="15"/>
  </w:num>
  <w:num w:numId="16">
    <w:abstractNumId w:val="16"/>
  </w:num>
  <w:num w:numId="17">
    <w:abstractNumId w:val="1"/>
  </w:num>
  <w:num w:numId="18">
    <w:abstractNumId w:val="22"/>
  </w:num>
  <w:num w:numId="19">
    <w:abstractNumId w:val="19"/>
  </w:num>
  <w:num w:numId="20">
    <w:abstractNumId w:val="0"/>
  </w:num>
  <w:num w:numId="21">
    <w:abstractNumId w:val="20"/>
  </w:num>
  <w:num w:numId="22">
    <w:abstractNumId w:val="12"/>
  </w:num>
  <w:num w:numId="23">
    <w:abstractNumId w:val="11"/>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F86"/>
    <w:rsid w:val="00014740"/>
    <w:rsid w:val="000170B5"/>
    <w:rsid w:val="00017488"/>
    <w:rsid w:val="00020042"/>
    <w:rsid w:val="0002129F"/>
    <w:rsid w:val="00024AA9"/>
    <w:rsid w:val="00026F78"/>
    <w:rsid w:val="000272C2"/>
    <w:rsid w:val="0003064A"/>
    <w:rsid w:val="00032B63"/>
    <w:rsid w:val="000351CB"/>
    <w:rsid w:val="000374A5"/>
    <w:rsid w:val="00044570"/>
    <w:rsid w:val="00056348"/>
    <w:rsid w:val="000571F6"/>
    <w:rsid w:val="00057C09"/>
    <w:rsid w:val="00063FA7"/>
    <w:rsid w:val="0006490F"/>
    <w:rsid w:val="00065A01"/>
    <w:rsid w:val="00066D5B"/>
    <w:rsid w:val="000678A2"/>
    <w:rsid w:val="00067EB5"/>
    <w:rsid w:val="000701EB"/>
    <w:rsid w:val="000719AA"/>
    <w:rsid w:val="000749EA"/>
    <w:rsid w:val="0007589E"/>
    <w:rsid w:val="00077161"/>
    <w:rsid w:val="000814B9"/>
    <w:rsid w:val="000842B9"/>
    <w:rsid w:val="00084EE9"/>
    <w:rsid w:val="00085DF5"/>
    <w:rsid w:val="00086594"/>
    <w:rsid w:val="00087378"/>
    <w:rsid w:val="00095610"/>
    <w:rsid w:val="000966CC"/>
    <w:rsid w:val="000A17BE"/>
    <w:rsid w:val="000A2ABA"/>
    <w:rsid w:val="000A2FB3"/>
    <w:rsid w:val="000A48F2"/>
    <w:rsid w:val="000B0B1E"/>
    <w:rsid w:val="000C0FD3"/>
    <w:rsid w:val="000C5B2D"/>
    <w:rsid w:val="000C6D7B"/>
    <w:rsid w:val="000D17B9"/>
    <w:rsid w:val="000E132D"/>
    <w:rsid w:val="000E22C9"/>
    <w:rsid w:val="000E31B5"/>
    <w:rsid w:val="000F0069"/>
    <w:rsid w:val="000F11DD"/>
    <w:rsid w:val="00113464"/>
    <w:rsid w:val="00115EB1"/>
    <w:rsid w:val="001178BE"/>
    <w:rsid w:val="0012176A"/>
    <w:rsid w:val="00121A22"/>
    <w:rsid w:val="001248A3"/>
    <w:rsid w:val="00124F32"/>
    <w:rsid w:val="00126483"/>
    <w:rsid w:val="00126A4E"/>
    <w:rsid w:val="00127CC8"/>
    <w:rsid w:val="0013046A"/>
    <w:rsid w:val="0013080C"/>
    <w:rsid w:val="0013087E"/>
    <w:rsid w:val="00133198"/>
    <w:rsid w:val="00133C60"/>
    <w:rsid w:val="00136D56"/>
    <w:rsid w:val="00146434"/>
    <w:rsid w:val="001465B1"/>
    <w:rsid w:val="00150EC7"/>
    <w:rsid w:val="00155EF5"/>
    <w:rsid w:val="00167F2B"/>
    <w:rsid w:val="0017179F"/>
    <w:rsid w:val="00171B1F"/>
    <w:rsid w:val="00172149"/>
    <w:rsid w:val="00175673"/>
    <w:rsid w:val="00176431"/>
    <w:rsid w:val="00183C8E"/>
    <w:rsid w:val="00190BBB"/>
    <w:rsid w:val="00192AF9"/>
    <w:rsid w:val="00192B77"/>
    <w:rsid w:val="001946B1"/>
    <w:rsid w:val="00194E14"/>
    <w:rsid w:val="0019648A"/>
    <w:rsid w:val="001965AF"/>
    <w:rsid w:val="00196D7C"/>
    <w:rsid w:val="00197A23"/>
    <w:rsid w:val="001A3026"/>
    <w:rsid w:val="001A4516"/>
    <w:rsid w:val="001A550C"/>
    <w:rsid w:val="001A573F"/>
    <w:rsid w:val="001A64C6"/>
    <w:rsid w:val="001A7081"/>
    <w:rsid w:val="001A70AD"/>
    <w:rsid w:val="001A73E3"/>
    <w:rsid w:val="001B238D"/>
    <w:rsid w:val="001B242B"/>
    <w:rsid w:val="001B4ACB"/>
    <w:rsid w:val="001B5E15"/>
    <w:rsid w:val="001B75E6"/>
    <w:rsid w:val="001B792D"/>
    <w:rsid w:val="001C0CB0"/>
    <w:rsid w:val="001C2942"/>
    <w:rsid w:val="001C63A2"/>
    <w:rsid w:val="001D11CE"/>
    <w:rsid w:val="001D16C2"/>
    <w:rsid w:val="001D3F48"/>
    <w:rsid w:val="001D483C"/>
    <w:rsid w:val="001E049C"/>
    <w:rsid w:val="001E4C31"/>
    <w:rsid w:val="001E7CA0"/>
    <w:rsid w:val="001F4083"/>
    <w:rsid w:val="001F60D5"/>
    <w:rsid w:val="001F627F"/>
    <w:rsid w:val="001F7023"/>
    <w:rsid w:val="00200174"/>
    <w:rsid w:val="00211BAC"/>
    <w:rsid w:val="002154B2"/>
    <w:rsid w:val="002170D6"/>
    <w:rsid w:val="002203EA"/>
    <w:rsid w:val="0022055B"/>
    <w:rsid w:val="0022067C"/>
    <w:rsid w:val="002207C3"/>
    <w:rsid w:val="0022428B"/>
    <w:rsid w:val="002257FA"/>
    <w:rsid w:val="0023267B"/>
    <w:rsid w:val="00235694"/>
    <w:rsid w:val="0024233E"/>
    <w:rsid w:val="00243BAC"/>
    <w:rsid w:val="00244BD6"/>
    <w:rsid w:val="00245A56"/>
    <w:rsid w:val="002466F4"/>
    <w:rsid w:val="0025112F"/>
    <w:rsid w:val="00251E83"/>
    <w:rsid w:val="00252352"/>
    <w:rsid w:val="00255067"/>
    <w:rsid w:val="0025738E"/>
    <w:rsid w:val="00257989"/>
    <w:rsid w:val="002628B9"/>
    <w:rsid w:val="00264B03"/>
    <w:rsid w:val="0027474D"/>
    <w:rsid w:val="00274A7E"/>
    <w:rsid w:val="00276918"/>
    <w:rsid w:val="00276ED1"/>
    <w:rsid w:val="002775AB"/>
    <w:rsid w:val="0027792C"/>
    <w:rsid w:val="00283CA0"/>
    <w:rsid w:val="00285AF5"/>
    <w:rsid w:val="0028709C"/>
    <w:rsid w:val="00291D75"/>
    <w:rsid w:val="00293A66"/>
    <w:rsid w:val="00295B67"/>
    <w:rsid w:val="002A2C2E"/>
    <w:rsid w:val="002A4B6C"/>
    <w:rsid w:val="002A669E"/>
    <w:rsid w:val="002B0ECF"/>
    <w:rsid w:val="002B4FEF"/>
    <w:rsid w:val="002C12FA"/>
    <w:rsid w:val="002C21F9"/>
    <w:rsid w:val="002C26EB"/>
    <w:rsid w:val="002C321E"/>
    <w:rsid w:val="002C42E0"/>
    <w:rsid w:val="002C4F1C"/>
    <w:rsid w:val="002C518C"/>
    <w:rsid w:val="002C6943"/>
    <w:rsid w:val="002C7B46"/>
    <w:rsid w:val="002D0F51"/>
    <w:rsid w:val="002D27DC"/>
    <w:rsid w:val="002D4621"/>
    <w:rsid w:val="002E0043"/>
    <w:rsid w:val="002E40A2"/>
    <w:rsid w:val="002E47B4"/>
    <w:rsid w:val="002E4B46"/>
    <w:rsid w:val="002E5671"/>
    <w:rsid w:val="002E6162"/>
    <w:rsid w:val="002F105C"/>
    <w:rsid w:val="002F2D19"/>
    <w:rsid w:val="002F3610"/>
    <w:rsid w:val="002F3FE5"/>
    <w:rsid w:val="002F4E8C"/>
    <w:rsid w:val="0030080B"/>
    <w:rsid w:val="0030114D"/>
    <w:rsid w:val="00302B74"/>
    <w:rsid w:val="003032B7"/>
    <w:rsid w:val="0030550A"/>
    <w:rsid w:val="003129E8"/>
    <w:rsid w:val="00315AB7"/>
    <w:rsid w:val="00324AFE"/>
    <w:rsid w:val="00324D0F"/>
    <w:rsid w:val="003259CD"/>
    <w:rsid w:val="0032657A"/>
    <w:rsid w:val="00333E01"/>
    <w:rsid w:val="00335017"/>
    <w:rsid w:val="003408A4"/>
    <w:rsid w:val="00340DAD"/>
    <w:rsid w:val="00340DC8"/>
    <w:rsid w:val="00345971"/>
    <w:rsid w:val="00345DE6"/>
    <w:rsid w:val="0034647B"/>
    <w:rsid w:val="00350382"/>
    <w:rsid w:val="00353DC2"/>
    <w:rsid w:val="003541A6"/>
    <w:rsid w:val="00362067"/>
    <w:rsid w:val="00374640"/>
    <w:rsid w:val="00377407"/>
    <w:rsid w:val="0038391A"/>
    <w:rsid w:val="00392B5E"/>
    <w:rsid w:val="00392C05"/>
    <w:rsid w:val="00393618"/>
    <w:rsid w:val="00393D41"/>
    <w:rsid w:val="00395845"/>
    <w:rsid w:val="003A1B51"/>
    <w:rsid w:val="003A648E"/>
    <w:rsid w:val="003A66D0"/>
    <w:rsid w:val="003A7230"/>
    <w:rsid w:val="003B384E"/>
    <w:rsid w:val="003B51DE"/>
    <w:rsid w:val="003B6B5B"/>
    <w:rsid w:val="003C27C4"/>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540D"/>
    <w:rsid w:val="003E7422"/>
    <w:rsid w:val="003E7CF9"/>
    <w:rsid w:val="003E7D3D"/>
    <w:rsid w:val="003E7E0A"/>
    <w:rsid w:val="003F0CBE"/>
    <w:rsid w:val="003F3179"/>
    <w:rsid w:val="003F3DED"/>
    <w:rsid w:val="003F57BD"/>
    <w:rsid w:val="003F5B70"/>
    <w:rsid w:val="004018B3"/>
    <w:rsid w:val="0040323C"/>
    <w:rsid w:val="00403FBE"/>
    <w:rsid w:val="00406EDD"/>
    <w:rsid w:val="004078BB"/>
    <w:rsid w:val="0041339D"/>
    <w:rsid w:val="0041365D"/>
    <w:rsid w:val="00415754"/>
    <w:rsid w:val="004162E3"/>
    <w:rsid w:val="00421ED8"/>
    <w:rsid w:val="0042297B"/>
    <w:rsid w:val="00422F19"/>
    <w:rsid w:val="00423B48"/>
    <w:rsid w:val="00425FE9"/>
    <w:rsid w:val="00427131"/>
    <w:rsid w:val="00430775"/>
    <w:rsid w:val="004323E9"/>
    <w:rsid w:val="00432C65"/>
    <w:rsid w:val="004339ED"/>
    <w:rsid w:val="00433B89"/>
    <w:rsid w:val="00436F7E"/>
    <w:rsid w:val="00437947"/>
    <w:rsid w:val="00437BE1"/>
    <w:rsid w:val="0044128D"/>
    <w:rsid w:val="004419D3"/>
    <w:rsid w:val="0044337C"/>
    <w:rsid w:val="00445790"/>
    <w:rsid w:val="00447BD9"/>
    <w:rsid w:val="00450273"/>
    <w:rsid w:val="004509A5"/>
    <w:rsid w:val="00453CE7"/>
    <w:rsid w:val="004551F3"/>
    <w:rsid w:val="00455856"/>
    <w:rsid w:val="004563F1"/>
    <w:rsid w:val="004602EC"/>
    <w:rsid w:val="004617A6"/>
    <w:rsid w:val="00467CF5"/>
    <w:rsid w:val="00467FE9"/>
    <w:rsid w:val="00474025"/>
    <w:rsid w:val="0048008C"/>
    <w:rsid w:val="004809C9"/>
    <w:rsid w:val="00480BAD"/>
    <w:rsid w:val="00480C7E"/>
    <w:rsid w:val="00481EE4"/>
    <w:rsid w:val="00481F63"/>
    <w:rsid w:val="00486CF9"/>
    <w:rsid w:val="00487A47"/>
    <w:rsid w:val="00487D95"/>
    <w:rsid w:val="00492048"/>
    <w:rsid w:val="004959B4"/>
    <w:rsid w:val="004967A2"/>
    <w:rsid w:val="00497CD3"/>
    <w:rsid w:val="004A2D46"/>
    <w:rsid w:val="004A3A35"/>
    <w:rsid w:val="004A6FCA"/>
    <w:rsid w:val="004B0F48"/>
    <w:rsid w:val="004B2CFB"/>
    <w:rsid w:val="004B3924"/>
    <w:rsid w:val="004B4489"/>
    <w:rsid w:val="004C4E2A"/>
    <w:rsid w:val="004C56D1"/>
    <w:rsid w:val="004D09C3"/>
    <w:rsid w:val="004D2C76"/>
    <w:rsid w:val="004D58D5"/>
    <w:rsid w:val="004D71AF"/>
    <w:rsid w:val="004D7301"/>
    <w:rsid w:val="004E2777"/>
    <w:rsid w:val="004F1DB8"/>
    <w:rsid w:val="004F21BC"/>
    <w:rsid w:val="004F3EDB"/>
    <w:rsid w:val="004F55EC"/>
    <w:rsid w:val="004F61DD"/>
    <w:rsid w:val="00502569"/>
    <w:rsid w:val="00503A6A"/>
    <w:rsid w:val="00506204"/>
    <w:rsid w:val="00511171"/>
    <w:rsid w:val="005136CC"/>
    <w:rsid w:val="00513858"/>
    <w:rsid w:val="00514B37"/>
    <w:rsid w:val="00514EEC"/>
    <w:rsid w:val="005164A6"/>
    <w:rsid w:val="00521874"/>
    <w:rsid w:val="00521920"/>
    <w:rsid w:val="005246B1"/>
    <w:rsid w:val="00530B04"/>
    <w:rsid w:val="00534386"/>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7397"/>
    <w:rsid w:val="00572E10"/>
    <w:rsid w:val="00574FBD"/>
    <w:rsid w:val="005773BB"/>
    <w:rsid w:val="00585C83"/>
    <w:rsid w:val="00586604"/>
    <w:rsid w:val="00587DDD"/>
    <w:rsid w:val="00591FDD"/>
    <w:rsid w:val="00595A4A"/>
    <w:rsid w:val="005A1F9D"/>
    <w:rsid w:val="005A3798"/>
    <w:rsid w:val="005A67E5"/>
    <w:rsid w:val="005A7302"/>
    <w:rsid w:val="005B00A6"/>
    <w:rsid w:val="005C2844"/>
    <w:rsid w:val="005C7F3F"/>
    <w:rsid w:val="005D6266"/>
    <w:rsid w:val="005E2187"/>
    <w:rsid w:val="005E4FE9"/>
    <w:rsid w:val="005F19E0"/>
    <w:rsid w:val="005F3E96"/>
    <w:rsid w:val="005F57B5"/>
    <w:rsid w:val="005F7AA1"/>
    <w:rsid w:val="00604FAE"/>
    <w:rsid w:val="00607605"/>
    <w:rsid w:val="0061001E"/>
    <w:rsid w:val="00610B3C"/>
    <w:rsid w:val="00610FC6"/>
    <w:rsid w:val="0062108E"/>
    <w:rsid w:val="00622319"/>
    <w:rsid w:val="00623394"/>
    <w:rsid w:val="00623BA1"/>
    <w:rsid w:val="0062416A"/>
    <w:rsid w:val="00625FB3"/>
    <w:rsid w:val="00626129"/>
    <w:rsid w:val="00632A52"/>
    <w:rsid w:val="00633A9C"/>
    <w:rsid w:val="00634414"/>
    <w:rsid w:val="00636012"/>
    <w:rsid w:val="00636987"/>
    <w:rsid w:val="00640BB6"/>
    <w:rsid w:val="00642FCD"/>
    <w:rsid w:val="006433B2"/>
    <w:rsid w:val="00644D17"/>
    <w:rsid w:val="00645027"/>
    <w:rsid w:val="0064609B"/>
    <w:rsid w:val="00652DD9"/>
    <w:rsid w:val="006559C8"/>
    <w:rsid w:val="00657405"/>
    <w:rsid w:val="006605C2"/>
    <w:rsid w:val="00661864"/>
    <w:rsid w:val="00663A00"/>
    <w:rsid w:val="00664FA6"/>
    <w:rsid w:val="0066632E"/>
    <w:rsid w:val="00671943"/>
    <w:rsid w:val="00673682"/>
    <w:rsid w:val="006832A4"/>
    <w:rsid w:val="006846E9"/>
    <w:rsid w:val="006872DB"/>
    <w:rsid w:val="00695ED2"/>
    <w:rsid w:val="006968B4"/>
    <w:rsid w:val="006A1022"/>
    <w:rsid w:val="006A1A83"/>
    <w:rsid w:val="006A2C4B"/>
    <w:rsid w:val="006A541C"/>
    <w:rsid w:val="006A55D2"/>
    <w:rsid w:val="006B3774"/>
    <w:rsid w:val="006B42B8"/>
    <w:rsid w:val="006B4563"/>
    <w:rsid w:val="006B6104"/>
    <w:rsid w:val="006B763D"/>
    <w:rsid w:val="006B7EDD"/>
    <w:rsid w:val="006C44B4"/>
    <w:rsid w:val="006D0365"/>
    <w:rsid w:val="006D2068"/>
    <w:rsid w:val="006D3725"/>
    <w:rsid w:val="006D3FC3"/>
    <w:rsid w:val="006D4AE1"/>
    <w:rsid w:val="006D52D8"/>
    <w:rsid w:val="006D5AAB"/>
    <w:rsid w:val="006E0111"/>
    <w:rsid w:val="006E3C13"/>
    <w:rsid w:val="006E5CB6"/>
    <w:rsid w:val="006F0139"/>
    <w:rsid w:val="006F214B"/>
    <w:rsid w:val="006F28C7"/>
    <w:rsid w:val="007001DD"/>
    <w:rsid w:val="0070443C"/>
    <w:rsid w:val="00712407"/>
    <w:rsid w:val="00712477"/>
    <w:rsid w:val="00721A54"/>
    <w:rsid w:val="00721C75"/>
    <w:rsid w:val="007228DB"/>
    <w:rsid w:val="00723862"/>
    <w:rsid w:val="00731859"/>
    <w:rsid w:val="00733275"/>
    <w:rsid w:val="00735A4C"/>
    <w:rsid w:val="00735CB1"/>
    <w:rsid w:val="00741F74"/>
    <w:rsid w:val="00742E8A"/>
    <w:rsid w:val="007431B7"/>
    <w:rsid w:val="00745482"/>
    <w:rsid w:val="0074677C"/>
    <w:rsid w:val="00746DDC"/>
    <w:rsid w:val="007475AA"/>
    <w:rsid w:val="0075061C"/>
    <w:rsid w:val="00754D25"/>
    <w:rsid w:val="00755961"/>
    <w:rsid w:val="00756A18"/>
    <w:rsid w:val="00757590"/>
    <w:rsid w:val="00762F0E"/>
    <w:rsid w:val="007652CE"/>
    <w:rsid w:val="00765936"/>
    <w:rsid w:val="0077416A"/>
    <w:rsid w:val="0077706D"/>
    <w:rsid w:val="00781316"/>
    <w:rsid w:val="007821CF"/>
    <w:rsid w:val="00783DAC"/>
    <w:rsid w:val="00784500"/>
    <w:rsid w:val="00785112"/>
    <w:rsid w:val="00786700"/>
    <w:rsid w:val="007867D9"/>
    <w:rsid w:val="007878B9"/>
    <w:rsid w:val="00790C15"/>
    <w:rsid w:val="007931BC"/>
    <w:rsid w:val="00793646"/>
    <w:rsid w:val="0079521E"/>
    <w:rsid w:val="00796071"/>
    <w:rsid w:val="007A0838"/>
    <w:rsid w:val="007A0C2E"/>
    <w:rsid w:val="007A1510"/>
    <w:rsid w:val="007A1999"/>
    <w:rsid w:val="007A4D97"/>
    <w:rsid w:val="007A768C"/>
    <w:rsid w:val="007B2CAC"/>
    <w:rsid w:val="007B2E26"/>
    <w:rsid w:val="007B41C0"/>
    <w:rsid w:val="007B44FB"/>
    <w:rsid w:val="007C0E38"/>
    <w:rsid w:val="007C18E3"/>
    <w:rsid w:val="007C1F0A"/>
    <w:rsid w:val="007C4E08"/>
    <w:rsid w:val="007D0411"/>
    <w:rsid w:val="007D2F4C"/>
    <w:rsid w:val="007D3DFF"/>
    <w:rsid w:val="007D3F38"/>
    <w:rsid w:val="007D4DB8"/>
    <w:rsid w:val="007E2197"/>
    <w:rsid w:val="007E3304"/>
    <w:rsid w:val="007E6C79"/>
    <w:rsid w:val="007F1E48"/>
    <w:rsid w:val="007F2147"/>
    <w:rsid w:val="007F36E9"/>
    <w:rsid w:val="007F4605"/>
    <w:rsid w:val="007F6C7D"/>
    <w:rsid w:val="008026F6"/>
    <w:rsid w:val="00803F84"/>
    <w:rsid w:val="00806070"/>
    <w:rsid w:val="00806EE8"/>
    <w:rsid w:val="00811D89"/>
    <w:rsid w:val="00814500"/>
    <w:rsid w:val="00822F77"/>
    <w:rsid w:val="00833AF7"/>
    <w:rsid w:val="00834023"/>
    <w:rsid w:val="00835579"/>
    <w:rsid w:val="00836F9B"/>
    <w:rsid w:val="00844106"/>
    <w:rsid w:val="00844B27"/>
    <w:rsid w:val="00844D29"/>
    <w:rsid w:val="00846195"/>
    <w:rsid w:val="00846FA0"/>
    <w:rsid w:val="008479B6"/>
    <w:rsid w:val="00851ABA"/>
    <w:rsid w:val="00853B76"/>
    <w:rsid w:val="0086002F"/>
    <w:rsid w:val="00863F9D"/>
    <w:rsid w:val="008645F9"/>
    <w:rsid w:val="0086628A"/>
    <w:rsid w:val="00871279"/>
    <w:rsid w:val="00872913"/>
    <w:rsid w:val="00873F82"/>
    <w:rsid w:val="0087599D"/>
    <w:rsid w:val="00880CA5"/>
    <w:rsid w:val="008817B1"/>
    <w:rsid w:val="008834BB"/>
    <w:rsid w:val="008840FA"/>
    <w:rsid w:val="008846D2"/>
    <w:rsid w:val="00890F95"/>
    <w:rsid w:val="0089311A"/>
    <w:rsid w:val="008946C3"/>
    <w:rsid w:val="008948E0"/>
    <w:rsid w:val="0089528C"/>
    <w:rsid w:val="008A1884"/>
    <w:rsid w:val="008A6467"/>
    <w:rsid w:val="008B034D"/>
    <w:rsid w:val="008B0BBC"/>
    <w:rsid w:val="008B4153"/>
    <w:rsid w:val="008B5356"/>
    <w:rsid w:val="008B7927"/>
    <w:rsid w:val="008C5AF3"/>
    <w:rsid w:val="008C6AD1"/>
    <w:rsid w:val="008C71B5"/>
    <w:rsid w:val="008E431F"/>
    <w:rsid w:val="008E5E12"/>
    <w:rsid w:val="008F0D2A"/>
    <w:rsid w:val="008F12D4"/>
    <w:rsid w:val="008F17A0"/>
    <w:rsid w:val="008F23EF"/>
    <w:rsid w:val="008F386F"/>
    <w:rsid w:val="008F48E1"/>
    <w:rsid w:val="008F5BD0"/>
    <w:rsid w:val="009003FE"/>
    <w:rsid w:val="00903C95"/>
    <w:rsid w:val="009046D4"/>
    <w:rsid w:val="0091058D"/>
    <w:rsid w:val="00913858"/>
    <w:rsid w:val="00913A0F"/>
    <w:rsid w:val="00914959"/>
    <w:rsid w:val="00915CE6"/>
    <w:rsid w:val="00916468"/>
    <w:rsid w:val="009168A1"/>
    <w:rsid w:val="009241E2"/>
    <w:rsid w:val="00924681"/>
    <w:rsid w:val="0092622E"/>
    <w:rsid w:val="00930877"/>
    <w:rsid w:val="00945CB0"/>
    <w:rsid w:val="00951188"/>
    <w:rsid w:val="00955732"/>
    <w:rsid w:val="00955CBA"/>
    <w:rsid w:val="00960F2F"/>
    <w:rsid w:val="009634F6"/>
    <w:rsid w:val="00963B5E"/>
    <w:rsid w:val="00963FA0"/>
    <w:rsid w:val="0096491F"/>
    <w:rsid w:val="00974E95"/>
    <w:rsid w:val="00975F2D"/>
    <w:rsid w:val="00977BF5"/>
    <w:rsid w:val="0098302D"/>
    <w:rsid w:val="009833EF"/>
    <w:rsid w:val="00987608"/>
    <w:rsid w:val="00993516"/>
    <w:rsid w:val="009943A0"/>
    <w:rsid w:val="009953BC"/>
    <w:rsid w:val="009963D2"/>
    <w:rsid w:val="009A0568"/>
    <w:rsid w:val="009A0AF9"/>
    <w:rsid w:val="009A16BE"/>
    <w:rsid w:val="009A2337"/>
    <w:rsid w:val="009A2E00"/>
    <w:rsid w:val="009A355A"/>
    <w:rsid w:val="009A5CE8"/>
    <w:rsid w:val="009A7B5A"/>
    <w:rsid w:val="009A7F79"/>
    <w:rsid w:val="009B1863"/>
    <w:rsid w:val="009B2BDC"/>
    <w:rsid w:val="009B5F5D"/>
    <w:rsid w:val="009B6201"/>
    <w:rsid w:val="009B6326"/>
    <w:rsid w:val="009B73BA"/>
    <w:rsid w:val="009C10D9"/>
    <w:rsid w:val="009C30F9"/>
    <w:rsid w:val="009C425A"/>
    <w:rsid w:val="009C5CA7"/>
    <w:rsid w:val="009D03F8"/>
    <w:rsid w:val="009D1DF4"/>
    <w:rsid w:val="009D7A24"/>
    <w:rsid w:val="009E00E4"/>
    <w:rsid w:val="009E0D20"/>
    <w:rsid w:val="009E0F6B"/>
    <w:rsid w:val="009E23B7"/>
    <w:rsid w:val="009E27D7"/>
    <w:rsid w:val="009E2964"/>
    <w:rsid w:val="009E5D18"/>
    <w:rsid w:val="009E7DCD"/>
    <w:rsid w:val="009F55F9"/>
    <w:rsid w:val="009F5CC0"/>
    <w:rsid w:val="009F6F8B"/>
    <w:rsid w:val="009F7164"/>
    <w:rsid w:val="00A01631"/>
    <w:rsid w:val="00A02F0A"/>
    <w:rsid w:val="00A1074D"/>
    <w:rsid w:val="00A127DD"/>
    <w:rsid w:val="00A14E6C"/>
    <w:rsid w:val="00A167EC"/>
    <w:rsid w:val="00A172E6"/>
    <w:rsid w:val="00A24434"/>
    <w:rsid w:val="00A24C8D"/>
    <w:rsid w:val="00A26F15"/>
    <w:rsid w:val="00A30E37"/>
    <w:rsid w:val="00A32AE2"/>
    <w:rsid w:val="00A35CF8"/>
    <w:rsid w:val="00A360E7"/>
    <w:rsid w:val="00A400FB"/>
    <w:rsid w:val="00A40854"/>
    <w:rsid w:val="00A443D1"/>
    <w:rsid w:val="00A456B3"/>
    <w:rsid w:val="00A47BFE"/>
    <w:rsid w:val="00A5087E"/>
    <w:rsid w:val="00A51808"/>
    <w:rsid w:val="00A51D78"/>
    <w:rsid w:val="00A51EA8"/>
    <w:rsid w:val="00A549C3"/>
    <w:rsid w:val="00A55DD1"/>
    <w:rsid w:val="00A561A8"/>
    <w:rsid w:val="00A562A6"/>
    <w:rsid w:val="00A614C3"/>
    <w:rsid w:val="00A646B3"/>
    <w:rsid w:val="00A7007B"/>
    <w:rsid w:val="00A71623"/>
    <w:rsid w:val="00A71F50"/>
    <w:rsid w:val="00A77CF2"/>
    <w:rsid w:val="00A81CF8"/>
    <w:rsid w:val="00A84B87"/>
    <w:rsid w:val="00A84D4B"/>
    <w:rsid w:val="00A8592D"/>
    <w:rsid w:val="00A90D08"/>
    <w:rsid w:val="00A93FFF"/>
    <w:rsid w:val="00A95746"/>
    <w:rsid w:val="00A95AB5"/>
    <w:rsid w:val="00A96D45"/>
    <w:rsid w:val="00A973EE"/>
    <w:rsid w:val="00AA18DD"/>
    <w:rsid w:val="00AA1F91"/>
    <w:rsid w:val="00AA5CE1"/>
    <w:rsid w:val="00AB2137"/>
    <w:rsid w:val="00AB2D9E"/>
    <w:rsid w:val="00AB4404"/>
    <w:rsid w:val="00AB68E3"/>
    <w:rsid w:val="00AB723D"/>
    <w:rsid w:val="00AC21EE"/>
    <w:rsid w:val="00AC3B22"/>
    <w:rsid w:val="00AC4101"/>
    <w:rsid w:val="00AC5597"/>
    <w:rsid w:val="00AC6C3F"/>
    <w:rsid w:val="00AD0116"/>
    <w:rsid w:val="00AD1B42"/>
    <w:rsid w:val="00AD4177"/>
    <w:rsid w:val="00AD4B84"/>
    <w:rsid w:val="00AE23BE"/>
    <w:rsid w:val="00AE5772"/>
    <w:rsid w:val="00AF0AC0"/>
    <w:rsid w:val="00AF1807"/>
    <w:rsid w:val="00AF4CA9"/>
    <w:rsid w:val="00AF5B52"/>
    <w:rsid w:val="00B008BF"/>
    <w:rsid w:val="00B07460"/>
    <w:rsid w:val="00B16978"/>
    <w:rsid w:val="00B16BE4"/>
    <w:rsid w:val="00B17EBB"/>
    <w:rsid w:val="00B22D01"/>
    <w:rsid w:val="00B24A6F"/>
    <w:rsid w:val="00B278DB"/>
    <w:rsid w:val="00B30D4F"/>
    <w:rsid w:val="00B3434E"/>
    <w:rsid w:val="00B351FD"/>
    <w:rsid w:val="00B35BFD"/>
    <w:rsid w:val="00B370A5"/>
    <w:rsid w:val="00B421F2"/>
    <w:rsid w:val="00B42822"/>
    <w:rsid w:val="00B42C54"/>
    <w:rsid w:val="00B4395A"/>
    <w:rsid w:val="00B44C1A"/>
    <w:rsid w:val="00B44D59"/>
    <w:rsid w:val="00B4553E"/>
    <w:rsid w:val="00B46773"/>
    <w:rsid w:val="00B47091"/>
    <w:rsid w:val="00B4731E"/>
    <w:rsid w:val="00B47E14"/>
    <w:rsid w:val="00B54256"/>
    <w:rsid w:val="00B545F4"/>
    <w:rsid w:val="00B56303"/>
    <w:rsid w:val="00B64F62"/>
    <w:rsid w:val="00B66898"/>
    <w:rsid w:val="00B7164C"/>
    <w:rsid w:val="00B74832"/>
    <w:rsid w:val="00B74917"/>
    <w:rsid w:val="00B807AB"/>
    <w:rsid w:val="00B80F53"/>
    <w:rsid w:val="00B82E26"/>
    <w:rsid w:val="00B95FBC"/>
    <w:rsid w:val="00B97C44"/>
    <w:rsid w:val="00BA05AE"/>
    <w:rsid w:val="00BA2FA3"/>
    <w:rsid w:val="00BA6418"/>
    <w:rsid w:val="00BA7D18"/>
    <w:rsid w:val="00BB3A8F"/>
    <w:rsid w:val="00BC19F6"/>
    <w:rsid w:val="00BC2A83"/>
    <w:rsid w:val="00BD02D0"/>
    <w:rsid w:val="00BD0D15"/>
    <w:rsid w:val="00BD5425"/>
    <w:rsid w:val="00BD6F74"/>
    <w:rsid w:val="00BE5E74"/>
    <w:rsid w:val="00BF0332"/>
    <w:rsid w:val="00BF5FCC"/>
    <w:rsid w:val="00C00FA2"/>
    <w:rsid w:val="00C069A2"/>
    <w:rsid w:val="00C069EC"/>
    <w:rsid w:val="00C17416"/>
    <w:rsid w:val="00C1748F"/>
    <w:rsid w:val="00C221D5"/>
    <w:rsid w:val="00C2280A"/>
    <w:rsid w:val="00C2652B"/>
    <w:rsid w:val="00C274E0"/>
    <w:rsid w:val="00C30598"/>
    <w:rsid w:val="00C346C7"/>
    <w:rsid w:val="00C373FB"/>
    <w:rsid w:val="00C41E61"/>
    <w:rsid w:val="00C4349F"/>
    <w:rsid w:val="00C45C85"/>
    <w:rsid w:val="00C515CA"/>
    <w:rsid w:val="00C533E6"/>
    <w:rsid w:val="00C56730"/>
    <w:rsid w:val="00C6024F"/>
    <w:rsid w:val="00C60CE3"/>
    <w:rsid w:val="00C63D95"/>
    <w:rsid w:val="00C64B94"/>
    <w:rsid w:val="00C739BF"/>
    <w:rsid w:val="00C74636"/>
    <w:rsid w:val="00C747DF"/>
    <w:rsid w:val="00C74F44"/>
    <w:rsid w:val="00C768C1"/>
    <w:rsid w:val="00C76C24"/>
    <w:rsid w:val="00C7740D"/>
    <w:rsid w:val="00C80E3F"/>
    <w:rsid w:val="00C87539"/>
    <w:rsid w:val="00C90663"/>
    <w:rsid w:val="00C93DCA"/>
    <w:rsid w:val="00CA071B"/>
    <w:rsid w:val="00CA5466"/>
    <w:rsid w:val="00CA591D"/>
    <w:rsid w:val="00CA734B"/>
    <w:rsid w:val="00CB0475"/>
    <w:rsid w:val="00CB2C4F"/>
    <w:rsid w:val="00CB3583"/>
    <w:rsid w:val="00CB6A8C"/>
    <w:rsid w:val="00CC34FF"/>
    <w:rsid w:val="00CC44F0"/>
    <w:rsid w:val="00CD0E5B"/>
    <w:rsid w:val="00CD0FE9"/>
    <w:rsid w:val="00CD396E"/>
    <w:rsid w:val="00CD5104"/>
    <w:rsid w:val="00CD6046"/>
    <w:rsid w:val="00CE06A5"/>
    <w:rsid w:val="00CE202E"/>
    <w:rsid w:val="00CE2229"/>
    <w:rsid w:val="00CE374E"/>
    <w:rsid w:val="00CF0534"/>
    <w:rsid w:val="00CF3FF0"/>
    <w:rsid w:val="00CF41AF"/>
    <w:rsid w:val="00CF4567"/>
    <w:rsid w:val="00CF53AB"/>
    <w:rsid w:val="00CF6815"/>
    <w:rsid w:val="00D04D3D"/>
    <w:rsid w:val="00D11B02"/>
    <w:rsid w:val="00D1202C"/>
    <w:rsid w:val="00D12617"/>
    <w:rsid w:val="00D16DDF"/>
    <w:rsid w:val="00D16E24"/>
    <w:rsid w:val="00D20486"/>
    <w:rsid w:val="00D228D8"/>
    <w:rsid w:val="00D278B7"/>
    <w:rsid w:val="00D31439"/>
    <w:rsid w:val="00D33677"/>
    <w:rsid w:val="00D34934"/>
    <w:rsid w:val="00D373EC"/>
    <w:rsid w:val="00D4180D"/>
    <w:rsid w:val="00D42875"/>
    <w:rsid w:val="00D42B44"/>
    <w:rsid w:val="00D44A14"/>
    <w:rsid w:val="00D45F95"/>
    <w:rsid w:val="00D47738"/>
    <w:rsid w:val="00D51A9B"/>
    <w:rsid w:val="00D51D95"/>
    <w:rsid w:val="00D53EC6"/>
    <w:rsid w:val="00D55107"/>
    <w:rsid w:val="00D55A00"/>
    <w:rsid w:val="00D56F77"/>
    <w:rsid w:val="00D61E9F"/>
    <w:rsid w:val="00D62CC8"/>
    <w:rsid w:val="00D6402F"/>
    <w:rsid w:val="00D7047A"/>
    <w:rsid w:val="00D719E9"/>
    <w:rsid w:val="00D72225"/>
    <w:rsid w:val="00D73550"/>
    <w:rsid w:val="00D838F7"/>
    <w:rsid w:val="00D8479E"/>
    <w:rsid w:val="00D868F1"/>
    <w:rsid w:val="00D87EFF"/>
    <w:rsid w:val="00D90C99"/>
    <w:rsid w:val="00D91AE6"/>
    <w:rsid w:val="00D941E0"/>
    <w:rsid w:val="00D95840"/>
    <w:rsid w:val="00DA554C"/>
    <w:rsid w:val="00DA5F07"/>
    <w:rsid w:val="00DB1388"/>
    <w:rsid w:val="00DB42FB"/>
    <w:rsid w:val="00DB7AEE"/>
    <w:rsid w:val="00DC39C4"/>
    <w:rsid w:val="00DC4019"/>
    <w:rsid w:val="00DC4568"/>
    <w:rsid w:val="00DD0941"/>
    <w:rsid w:val="00DD1C47"/>
    <w:rsid w:val="00DD6B5E"/>
    <w:rsid w:val="00DE21B1"/>
    <w:rsid w:val="00DE4BF6"/>
    <w:rsid w:val="00DE69D0"/>
    <w:rsid w:val="00DE7070"/>
    <w:rsid w:val="00DE77A3"/>
    <w:rsid w:val="00DF02F6"/>
    <w:rsid w:val="00DF21B8"/>
    <w:rsid w:val="00DF31EE"/>
    <w:rsid w:val="00DF3395"/>
    <w:rsid w:val="00DF7681"/>
    <w:rsid w:val="00E02D36"/>
    <w:rsid w:val="00E03431"/>
    <w:rsid w:val="00E04E43"/>
    <w:rsid w:val="00E05E74"/>
    <w:rsid w:val="00E079A3"/>
    <w:rsid w:val="00E149CE"/>
    <w:rsid w:val="00E16AC4"/>
    <w:rsid w:val="00E17C58"/>
    <w:rsid w:val="00E2178D"/>
    <w:rsid w:val="00E23958"/>
    <w:rsid w:val="00E23AD4"/>
    <w:rsid w:val="00E23BEC"/>
    <w:rsid w:val="00E23EC3"/>
    <w:rsid w:val="00E24E4D"/>
    <w:rsid w:val="00E2618B"/>
    <w:rsid w:val="00E267F1"/>
    <w:rsid w:val="00E34E73"/>
    <w:rsid w:val="00E375C8"/>
    <w:rsid w:val="00E40320"/>
    <w:rsid w:val="00E4302B"/>
    <w:rsid w:val="00E528AF"/>
    <w:rsid w:val="00E53131"/>
    <w:rsid w:val="00E5518E"/>
    <w:rsid w:val="00E56222"/>
    <w:rsid w:val="00E564BA"/>
    <w:rsid w:val="00E566D8"/>
    <w:rsid w:val="00E57743"/>
    <w:rsid w:val="00E577C9"/>
    <w:rsid w:val="00E57A97"/>
    <w:rsid w:val="00E62C06"/>
    <w:rsid w:val="00E62DD3"/>
    <w:rsid w:val="00E66D8F"/>
    <w:rsid w:val="00E6742D"/>
    <w:rsid w:val="00E71707"/>
    <w:rsid w:val="00E71EF1"/>
    <w:rsid w:val="00E731C6"/>
    <w:rsid w:val="00E740C4"/>
    <w:rsid w:val="00E74682"/>
    <w:rsid w:val="00E74686"/>
    <w:rsid w:val="00E74750"/>
    <w:rsid w:val="00E76686"/>
    <w:rsid w:val="00E80520"/>
    <w:rsid w:val="00E81BD0"/>
    <w:rsid w:val="00E83C98"/>
    <w:rsid w:val="00E840FE"/>
    <w:rsid w:val="00E84DBD"/>
    <w:rsid w:val="00E879C6"/>
    <w:rsid w:val="00E9128A"/>
    <w:rsid w:val="00E91C15"/>
    <w:rsid w:val="00E943E8"/>
    <w:rsid w:val="00E945CE"/>
    <w:rsid w:val="00E94FAF"/>
    <w:rsid w:val="00E9724F"/>
    <w:rsid w:val="00EA0528"/>
    <w:rsid w:val="00EA0B55"/>
    <w:rsid w:val="00EA347E"/>
    <w:rsid w:val="00EA38B4"/>
    <w:rsid w:val="00EA4E02"/>
    <w:rsid w:val="00EA6276"/>
    <w:rsid w:val="00EB048C"/>
    <w:rsid w:val="00EB2C67"/>
    <w:rsid w:val="00EB367C"/>
    <w:rsid w:val="00EB43BA"/>
    <w:rsid w:val="00EB4429"/>
    <w:rsid w:val="00EB46D0"/>
    <w:rsid w:val="00EB4700"/>
    <w:rsid w:val="00EB7F72"/>
    <w:rsid w:val="00EC4357"/>
    <w:rsid w:val="00EC45F7"/>
    <w:rsid w:val="00EC49A4"/>
    <w:rsid w:val="00EC4EF3"/>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2F5C"/>
    <w:rsid w:val="00EF3A92"/>
    <w:rsid w:val="00EF7590"/>
    <w:rsid w:val="00F024CA"/>
    <w:rsid w:val="00F0354F"/>
    <w:rsid w:val="00F1013F"/>
    <w:rsid w:val="00F10A99"/>
    <w:rsid w:val="00F138A2"/>
    <w:rsid w:val="00F154EB"/>
    <w:rsid w:val="00F20632"/>
    <w:rsid w:val="00F23738"/>
    <w:rsid w:val="00F2392E"/>
    <w:rsid w:val="00F30846"/>
    <w:rsid w:val="00F30878"/>
    <w:rsid w:val="00F30CAB"/>
    <w:rsid w:val="00F32479"/>
    <w:rsid w:val="00F327DF"/>
    <w:rsid w:val="00F33121"/>
    <w:rsid w:val="00F33769"/>
    <w:rsid w:val="00F36DEB"/>
    <w:rsid w:val="00F406FD"/>
    <w:rsid w:val="00F414D0"/>
    <w:rsid w:val="00F434DF"/>
    <w:rsid w:val="00F4532C"/>
    <w:rsid w:val="00F47D9D"/>
    <w:rsid w:val="00F50558"/>
    <w:rsid w:val="00F50A8E"/>
    <w:rsid w:val="00F52372"/>
    <w:rsid w:val="00F52572"/>
    <w:rsid w:val="00F55847"/>
    <w:rsid w:val="00F57142"/>
    <w:rsid w:val="00F5756D"/>
    <w:rsid w:val="00F630A2"/>
    <w:rsid w:val="00F63E1C"/>
    <w:rsid w:val="00F652AB"/>
    <w:rsid w:val="00F65942"/>
    <w:rsid w:val="00F72AA0"/>
    <w:rsid w:val="00F76A40"/>
    <w:rsid w:val="00F80C07"/>
    <w:rsid w:val="00F853BD"/>
    <w:rsid w:val="00F87264"/>
    <w:rsid w:val="00F908E9"/>
    <w:rsid w:val="00F96C94"/>
    <w:rsid w:val="00FA2B8F"/>
    <w:rsid w:val="00FA47E6"/>
    <w:rsid w:val="00FA56D6"/>
    <w:rsid w:val="00FA595F"/>
    <w:rsid w:val="00FA6C24"/>
    <w:rsid w:val="00FB651A"/>
    <w:rsid w:val="00FC0CB3"/>
    <w:rsid w:val="00FC2999"/>
    <w:rsid w:val="00FC4D55"/>
    <w:rsid w:val="00FC765F"/>
    <w:rsid w:val="00FC781D"/>
    <w:rsid w:val="00FD1861"/>
    <w:rsid w:val="00FD5375"/>
    <w:rsid w:val="00FD61A3"/>
    <w:rsid w:val="00FD66C9"/>
    <w:rsid w:val="00FD79F6"/>
    <w:rsid w:val="00FE0371"/>
    <w:rsid w:val="00FE1258"/>
    <w:rsid w:val="00FE31D0"/>
    <w:rsid w:val="00FE3581"/>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uiPriority="99" w:qFormat="1"/>
    <w:lsdException w:name="table of figures" w:uiPriority="99"/>
    <w:lsdException w:name="endnote reference" w:uiPriority="99"/>
    <w:lsdException w:name="endnote text" w:uiPriority="99"/>
    <w:lsdException w:name="Title" w:qFormat="1"/>
    <w:lsdException w:name="Subtitle" w:qFormat="1"/>
    <w:lsdException w:name="Hyperlink" w:uiPriority="99"/>
    <w:lsdException w:name="Strong" w:uiPriority="99"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4C1A"/>
    <w:rPr>
      <w:rFonts w:ascii="Arial" w:hAnsi="Arial"/>
      <w:sz w:val="22"/>
      <w:szCs w:val="24"/>
    </w:rPr>
  </w:style>
  <w:style w:type="paragraph" w:styleId="Heading1">
    <w:name w:val="heading 1"/>
    <w:basedOn w:val="Normal"/>
    <w:next w:val="Normal"/>
    <w:link w:val="Heading1Char"/>
    <w:uiPriority w:val="99"/>
    <w:qFormat/>
    <w:rsid w:val="00E71EF1"/>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71EF1"/>
    <w:pPr>
      <w:keepNext/>
      <w:spacing w:before="240" w:after="60"/>
      <w:outlineLvl w:val="1"/>
    </w:pPr>
    <w:rPr>
      <w:rFonts w:cs="Arial"/>
      <w:b/>
      <w:bCs/>
      <w:i/>
      <w:iCs/>
      <w:sz w:val="28"/>
      <w:szCs w:val="28"/>
    </w:rPr>
  </w:style>
  <w:style w:type="paragraph" w:styleId="Heading3">
    <w:name w:val="heading 3"/>
    <w:basedOn w:val="Normal"/>
    <w:next w:val="Normal"/>
    <w:link w:val="Heading3Char"/>
    <w:uiPriority w:val="99"/>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uiPriority w:val="99"/>
    <w:semiHidden/>
    <w:rsid w:val="004551F3"/>
    <w:rPr>
      <w:sz w:val="20"/>
      <w:szCs w:val="20"/>
    </w:rPr>
  </w:style>
  <w:style w:type="character" w:styleId="EndnoteReference">
    <w:name w:val="endnote reference"/>
    <w:uiPriority w:val="99"/>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uiPriority w:val="99"/>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uiPriority w:val="99"/>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uiPriority w:val="99"/>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uiPriority w:val="99"/>
    <w:locked/>
    <w:rsid w:val="001C2942"/>
    <w:rPr>
      <w:b/>
      <w:bCs/>
      <w:lang w:val="en-US" w:eastAsia="en-US" w:bidi="ar-SA"/>
    </w:rPr>
  </w:style>
  <w:style w:type="character" w:styleId="Strong">
    <w:name w:val="Strong"/>
    <w:link w:val="TitleChar"/>
    <w:uiPriority w:val="99"/>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uiPriority w:val="99"/>
    <w:locked/>
    <w:rsid w:val="002F3610"/>
    <w:rPr>
      <w:rFonts w:ascii="Arial" w:hAnsi="Arial" w:cs="Arial"/>
      <w:b/>
      <w:bCs/>
      <w:kern w:val="32"/>
      <w:sz w:val="32"/>
      <w:szCs w:val="32"/>
      <w:lang w:val="en-US" w:eastAsia="en-US" w:bidi="ar-SA"/>
    </w:rPr>
  </w:style>
  <w:style w:type="character" w:customStyle="1" w:styleId="Strong1">
    <w:name w:val="Strong1"/>
    <w:uiPriority w:val="99"/>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uiPriority w:val="99"/>
    <w:rsid w:val="007B2E26"/>
  </w:style>
  <w:style w:type="character" w:customStyle="1" w:styleId="FooterChar">
    <w:name w:val="Footer Char"/>
    <w:link w:val="Footer"/>
    <w:uiPriority w:val="99"/>
    <w:rsid w:val="00E9724F"/>
    <w:rPr>
      <w:rFonts w:ascii="Arial" w:hAnsi="Arial"/>
      <w:sz w:val="22"/>
      <w:szCs w:val="24"/>
    </w:rPr>
  </w:style>
  <w:style w:type="table" w:styleId="Table3Deffects1">
    <w:name w:val="Table 3D effects 1"/>
    <w:basedOn w:val="TableNormal"/>
    <w:rsid w:val="00A40854"/>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EndnoteTextChar">
    <w:name w:val="Endnote Text Char"/>
    <w:basedOn w:val="DefaultParagraphFont"/>
    <w:link w:val="EndnoteText"/>
    <w:uiPriority w:val="99"/>
    <w:semiHidden/>
    <w:rsid w:val="00084EE9"/>
    <w:rPr>
      <w:rFonts w:ascii="Arial" w:hAnsi="Arial"/>
    </w:rPr>
  </w:style>
  <w:style w:type="character" w:customStyle="1" w:styleId="Heading3Char">
    <w:name w:val="Heading 3 Char"/>
    <w:basedOn w:val="DefaultParagraphFont"/>
    <w:link w:val="Heading3"/>
    <w:uiPriority w:val="99"/>
    <w:rsid w:val="00B22D01"/>
    <w:rPr>
      <w:rFonts w:ascii="Arial" w:hAnsi="Arial" w:cs="Arial"/>
      <w:b/>
      <w:bCs/>
      <w:sz w:val="26"/>
      <w:szCs w:val="26"/>
    </w:rPr>
  </w:style>
  <w:style w:type="paragraph" w:styleId="ListParagraph">
    <w:name w:val="List Paragraph"/>
    <w:basedOn w:val="Normal"/>
    <w:uiPriority w:val="99"/>
    <w:qFormat/>
    <w:rsid w:val="00B22D01"/>
    <w:pPr>
      <w:ind w:left="720"/>
      <w:contextualSpacing/>
    </w:pPr>
  </w:style>
  <w:style w:type="character" w:customStyle="1" w:styleId="Heading2Char">
    <w:name w:val="Heading 2 Char"/>
    <w:basedOn w:val="DefaultParagraphFont"/>
    <w:link w:val="Heading2"/>
    <w:uiPriority w:val="99"/>
    <w:rsid w:val="00B44C1A"/>
    <w:rPr>
      <w:rFonts w:ascii="Arial" w:hAnsi="Arial" w:cs="Arial"/>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uiPriority="99" w:qFormat="1"/>
    <w:lsdException w:name="table of figures" w:uiPriority="99"/>
    <w:lsdException w:name="endnote reference" w:uiPriority="99"/>
    <w:lsdException w:name="endnote text" w:uiPriority="99"/>
    <w:lsdException w:name="Title" w:qFormat="1"/>
    <w:lsdException w:name="Subtitle" w:qFormat="1"/>
    <w:lsdException w:name="Hyperlink" w:uiPriority="99"/>
    <w:lsdException w:name="Strong" w:uiPriority="99"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4C1A"/>
    <w:rPr>
      <w:rFonts w:ascii="Arial" w:hAnsi="Arial"/>
      <w:sz w:val="22"/>
      <w:szCs w:val="24"/>
    </w:rPr>
  </w:style>
  <w:style w:type="paragraph" w:styleId="Heading1">
    <w:name w:val="heading 1"/>
    <w:basedOn w:val="Normal"/>
    <w:next w:val="Normal"/>
    <w:link w:val="Heading1Char"/>
    <w:uiPriority w:val="99"/>
    <w:qFormat/>
    <w:rsid w:val="00E71EF1"/>
    <w:pPr>
      <w:keepNext/>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71EF1"/>
    <w:pPr>
      <w:keepNext/>
      <w:spacing w:before="240" w:after="60"/>
      <w:outlineLvl w:val="1"/>
    </w:pPr>
    <w:rPr>
      <w:rFonts w:cs="Arial"/>
      <w:b/>
      <w:bCs/>
      <w:i/>
      <w:iCs/>
      <w:sz w:val="28"/>
      <w:szCs w:val="28"/>
    </w:rPr>
  </w:style>
  <w:style w:type="paragraph" w:styleId="Heading3">
    <w:name w:val="heading 3"/>
    <w:basedOn w:val="Normal"/>
    <w:next w:val="Normal"/>
    <w:link w:val="Heading3Char"/>
    <w:uiPriority w:val="99"/>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uiPriority w:val="99"/>
    <w:semiHidden/>
    <w:rsid w:val="004551F3"/>
    <w:rPr>
      <w:sz w:val="20"/>
      <w:szCs w:val="20"/>
    </w:rPr>
  </w:style>
  <w:style w:type="character" w:styleId="EndnoteReference">
    <w:name w:val="endnote reference"/>
    <w:uiPriority w:val="99"/>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uiPriority w:val="99"/>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uiPriority w:val="99"/>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uiPriority w:val="99"/>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uiPriority w:val="99"/>
    <w:locked/>
    <w:rsid w:val="001C2942"/>
    <w:rPr>
      <w:b/>
      <w:bCs/>
      <w:lang w:val="en-US" w:eastAsia="en-US" w:bidi="ar-SA"/>
    </w:rPr>
  </w:style>
  <w:style w:type="character" w:styleId="Strong">
    <w:name w:val="Strong"/>
    <w:link w:val="TitleChar"/>
    <w:uiPriority w:val="99"/>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uiPriority w:val="99"/>
    <w:locked/>
    <w:rsid w:val="002F3610"/>
    <w:rPr>
      <w:rFonts w:ascii="Arial" w:hAnsi="Arial" w:cs="Arial"/>
      <w:b/>
      <w:bCs/>
      <w:kern w:val="32"/>
      <w:sz w:val="32"/>
      <w:szCs w:val="32"/>
      <w:lang w:val="en-US" w:eastAsia="en-US" w:bidi="ar-SA"/>
    </w:rPr>
  </w:style>
  <w:style w:type="character" w:customStyle="1" w:styleId="Strong1">
    <w:name w:val="Strong1"/>
    <w:uiPriority w:val="99"/>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StyleRowBandSize w:val="1"/>
      <w:tblInd w:w="0"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CellMar>
        <w:top w:w="0" w:type="dxa"/>
        <w:left w:w="108" w:type="dxa"/>
        <w:bottom w:w="0" w:type="dxa"/>
        <w:right w:w="108" w:type="dxa"/>
      </w:tblCellMar>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uiPriority w:val="99"/>
    <w:rsid w:val="007B2E26"/>
  </w:style>
  <w:style w:type="character" w:customStyle="1" w:styleId="FooterChar">
    <w:name w:val="Footer Char"/>
    <w:link w:val="Footer"/>
    <w:uiPriority w:val="99"/>
    <w:rsid w:val="00E9724F"/>
    <w:rPr>
      <w:rFonts w:ascii="Arial" w:hAnsi="Arial"/>
      <w:sz w:val="22"/>
      <w:szCs w:val="24"/>
    </w:rPr>
  </w:style>
  <w:style w:type="table" w:styleId="Table3Deffects1">
    <w:name w:val="Table 3D effects 1"/>
    <w:basedOn w:val="TableNormal"/>
    <w:rsid w:val="00A40854"/>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EndnoteTextChar">
    <w:name w:val="Endnote Text Char"/>
    <w:basedOn w:val="DefaultParagraphFont"/>
    <w:link w:val="EndnoteText"/>
    <w:uiPriority w:val="99"/>
    <w:semiHidden/>
    <w:rsid w:val="00084EE9"/>
    <w:rPr>
      <w:rFonts w:ascii="Arial" w:hAnsi="Arial"/>
    </w:rPr>
  </w:style>
  <w:style w:type="character" w:customStyle="1" w:styleId="Heading3Char">
    <w:name w:val="Heading 3 Char"/>
    <w:basedOn w:val="DefaultParagraphFont"/>
    <w:link w:val="Heading3"/>
    <w:uiPriority w:val="99"/>
    <w:rsid w:val="00B22D01"/>
    <w:rPr>
      <w:rFonts w:ascii="Arial" w:hAnsi="Arial" w:cs="Arial"/>
      <w:b/>
      <w:bCs/>
      <w:sz w:val="26"/>
      <w:szCs w:val="26"/>
    </w:rPr>
  </w:style>
  <w:style w:type="paragraph" w:styleId="ListParagraph">
    <w:name w:val="List Paragraph"/>
    <w:basedOn w:val="Normal"/>
    <w:uiPriority w:val="99"/>
    <w:qFormat/>
    <w:rsid w:val="00B22D01"/>
    <w:pPr>
      <w:ind w:left="720"/>
      <w:contextualSpacing/>
    </w:pPr>
  </w:style>
  <w:style w:type="character" w:customStyle="1" w:styleId="Heading2Char">
    <w:name w:val="Heading 2 Char"/>
    <w:basedOn w:val="DefaultParagraphFont"/>
    <w:link w:val="Heading2"/>
    <w:uiPriority w:val="99"/>
    <w:rsid w:val="00B44C1A"/>
    <w:rPr>
      <w:rFonts w:ascii="Arial" w:hAnsi="Arial" w:cs="Arial"/>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deeresources.com" TargetMode="External"/><Relationship Id="rId28" Type="http://schemas.openxmlformats.org/officeDocument/2006/relationships/image" Target="media/image5.emf"/><Relationship Id="rId10" Type="http://schemas.openxmlformats.org/officeDocument/2006/relationships/footnotes" Target="foot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image" Target="media/image4.emf"/><Relationship Id="rId30" Type="http://schemas.openxmlformats.org/officeDocument/2006/relationships/fontTable" Target="fontTable.xml"/></Relationships>
</file>

<file path=word/_rels/endnotes.xml.rels><?xml version="1.0" encoding="UTF-8" standalone="yes"?>
<Relationships xmlns="http://schemas.openxmlformats.org/package/2006/relationships"><Relationship Id="rId3" Type="http://schemas.openxmlformats.org/officeDocument/2006/relationships/hyperlink" Target="http://www.energystar.gov/index.cfm?c=gas_cond.pr_how_it_works" TargetMode="External"/><Relationship Id="rId2" Type="http://schemas.openxmlformats.org/officeDocument/2006/relationships/hyperlink" Target="http://www.energystar.gov/ia/partners/prod_development/new_specs/downloads/water_heaters/WaterHeaterDraftCriteriaAnalysis.pdf" TargetMode="External"/><Relationship Id="rId1" Type="http://schemas.openxmlformats.org/officeDocument/2006/relationships/hyperlink" Target="http://www.pge.com/includes/docs/pdfs/shared/saveenergymoney/rebates/Residential_Rebates_List.pdf" TargetMode="External"/><Relationship Id="rId5" Type="http://schemas.openxmlformats.org/officeDocument/2006/relationships/hyperlink" Target="http://www.appliances.energy.ca.gov/" TargetMode="External"/><Relationship Id="rId4"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2.xml><?xml version="1.0" encoding="utf-8"?>
<ds:datastoreItem xmlns:ds="http://schemas.openxmlformats.org/officeDocument/2006/customXml" ds:itemID="{90AC4E56-104E-4524-9907-9F647E8A417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4F72AB3-3614-44E4-AD3D-4602D8619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B90560D-9AA1-41CF-8D55-2252103D5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TotalTime>
  <Pages>22</Pages>
  <Words>6362</Words>
  <Characters>36268</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42545</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Spoor, Charlene</cp:lastModifiedBy>
  <cp:revision>3</cp:revision>
  <cp:lastPrinted>2011-11-17T03:58:00Z</cp:lastPrinted>
  <dcterms:created xsi:type="dcterms:W3CDTF">2014-06-06T20:40:00Z</dcterms:created>
  <dcterms:modified xsi:type="dcterms:W3CDTF">2014-06-06T20:41:00Z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