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30A496E" w:rsidR="003F3A41" w:rsidRPr="00500C4E" w:rsidRDefault="00A57D36" w:rsidP="00A57D36">
      <w:pPr>
        <w:pStyle w:val="WPnumber"/>
      </w:pPr>
      <w:bookmarkStart w:id="0" w:name="_Toc153189647"/>
      <w:bookmarkStart w:id="1" w:name="_Toc214003082"/>
      <w:r w:rsidRPr="00500C4E">
        <w:t xml:space="preserve">Work Paper </w:t>
      </w:r>
      <w:sdt>
        <w:sdtPr>
          <w:rPr>
            <w:rFonts w:ascii="Arial" w:hAnsi="Arial" w:cs="Arial"/>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611799" w:rsidRPr="00611799">
            <w:rPr>
              <w:rFonts w:ascii="Arial" w:hAnsi="Arial" w:cs="Arial"/>
            </w:rPr>
            <w:t>PGE3PHVC152</w:t>
          </w:r>
        </w:sdtContent>
      </w:sdt>
    </w:p>
    <w:bookmarkEnd w:id="0"/>
    <w:p w14:paraId="7601CE2F" w14:textId="5A4989F8" w:rsidR="00DA690B" w:rsidRPr="00500C4E" w:rsidRDefault="002D64F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C33E0" w:rsidRPr="00500C4E">
            <w:rPr>
              <w:rStyle w:val="CaptionChar"/>
              <w:rFonts w:asciiTheme="minorHAnsi" w:hAnsiTheme="minorHAnsi" w:cstheme="minorHAnsi"/>
              <w:b/>
              <w:bCs w:val="0"/>
              <w:sz w:val="48"/>
              <w:szCs w:val="48"/>
            </w:rPr>
            <w:t xml:space="preserve">Revision </w:t>
          </w:r>
          <w:r w:rsidR="003C33E0">
            <w:rPr>
              <w:rStyle w:val="CaptionChar"/>
              <w:rFonts w:asciiTheme="minorHAnsi" w:hAnsiTheme="minorHAnsi" w:cstheme="minorHAnsi"/>
              <w:b/>
              <w:bCs w:val="0"/>
              <w:sz w:val="48"/>
              <w:szCs w:val="48"/>
            </w:rPr>
            <w:t>4</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2D64F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7E5666">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EFE3B73" w:rsidR="00DA690B" w:rsidRPr="00500C4E" w:rsidRDefault="009473F6" w:rsidP="00DA690B">
      <w:pPr>
        <w:rPr>
          <w:rFonts w:cstheme="minorHAnsi"/>
          <w:b/>
          <w:sz w:val="72"/>
          <w:szCs w:val="72"/>
        </w:rPr>
      </w:pPr>
      <w:commentRangeStart w:id="3"/>
      <w:r>
        <w:rPr>
          <w:rFonts w:cstheme="minorHAnsi"/>
          <w:b/>
          <w:sz w:val="72"/>
          <w:szCs w:val="72"/>
        </w:rPr>
        <w:t>Economizer Control</w:t>
      </w:r>
      <w:r w:rsidR="00611799">
        <w:rPr>
          <w:rFonts w:cstheme="minorHAnsi"/>
          <w:b/>
          <w:sz w:val="72"/>
          <w:szCs w:val="72"/>
        </w:rPr>
        <w:t>s</w:t>
      </w:r>
      <w:r w:rsidR="00DA690B" w:rsidRPr="00500C4E">
        <w:rPr>
          <w:rFonts w:cstheme="minorHAnsi"/>
          <w:b/>
          <w:sz w:val="72"/>
          <w:szCs w:val="72"/>
        </w:rPr>
        <w:t xml:space="preserve"> </w:t>
      </w:r>
      <w:commentRangeEnd w:id="3"/>
      <w:r w:rsidR="003C33E0">
        <w:rPr>
          <w:rStyle w:val="CommentReference"/>
        </w:rPr>
        <w:commentReference w:id="3"/>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4"/>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8" w:name="_Toc304800192"/>
      <w:bookmarkStart w:id="9" w:name="_Toc324318330"/>
      <w:bookmarkStart w:id="10" w:name="_Toc324340474"/>
      <w:bookmarkStart w:id="11" w:name="_Toc324433427"/>
      <w:r w:rsidRPr="00500C4E">
        <w:lastRenderedPageBreak/>
        <w:t>At-a-Glance Summary</w:t>
      </w:r>
      <w:bookmarkEnd w:id="8"/>
      <w:bookmarkEnd w:id="9"/>
      <w:bookmarkEnd w:id="10"/>
      <w:bookmarkEnd w:id="11"/>
    </w:p>
    <w:tbl>
      <w:tblPr>
        <w:tblStyle w:val="TableGrid1"/>
        <w:tblW w:w="5000" w:type="pct"/>
        <w:tblLook w:val="01E0" w:firstRow="1" w:lastRow="1" w:firstColumn="1" w:lastColumn="1" w:noHBand="0" w:noVBand="0"/>
      </w:tblPr>
      <w:tblGrid>
        <w:gridCol w:w="3591"/>
        <w:gridCol w:w="5985"/>
      </w:tblGrid>
      <w:tr w:rsidR="000C2B50" w:rsidRPr="000C2B50" w14:paraId="4D3A4AB5" w14:textId="77777777" w:rsidTr="00920905">
        <w:trPr>
          <w:trHeight w:val="465"/>
        </w:trPr>
        <w:tc>
          <w:tcPr>
            <w:tcW w:w="1875" w:type="pct"/>
          </w:tcPr>
          <w:p w14:paraId="4D8DADAE" w14:textId="129EB9BE" w:rsidR="00AC5309" w:rsidRPr="000C2B50" w:rsidRDefault="00AC5309">
            <w:pPr>
              <w:rPr>
                <w:rStyle w:val="Strong"/>
                <w:rFonts w:asciiTheme="minorHAnsi" w:hAnsiTheme="minorHAnsi"/>
                <w:b w:val="0"/>
                <w:sz w:val="20"/>
                <w:szCs w:val="20"/>
              </w:rPr>
            </w:pPr>
            <w:r w:rsidRPr="000C2B50">
              <w:rPr>
                <w:rStyle w:val="Strong"/>
                <w:rFonts w:asciiTheme="minorHAnsi" w:hAnsiTheme="minorHAnsi"/>
                <w:sz w:val="20"/>
                <w:szCs w:val="20"/>
              </w:rPr>
              <w:t>Measure Codes</w:t>
            </w:r>
          </w:p>
        </w:tc>
        <w:tc>
          <w:tcPr>
            <w:tcW w:w="3125" w:type="pct"/>
          </w:tcPr>
          <w:p w14:paraId="4F4CB7F6" w14:textId="7EA2F5AD" w:rsidR="00AC5309" w:rsidRPr="000C2B50" w:rsidRDefault="00A26914">
            <w:pPr>
              <w:rPr>
                <w:rFonts w:cs="Arial"/>
                <w:bCs/>
                <w:szCs w:val="20"/>
              </w:rPr>
            </w:pPr>
            <w:r w:rsidRPr="000C2B50">
              <w:rPr>
                <w:rFonts w:cs="Arial"/>
                <w:szCs w:val="20"/>
              </w:rPr>
              <w:t>HV299, HV298, HV300, HV301, HV295, HV294, HV296, HV297</w:t>
            </w:r>
          </w:p>
        </w:tc>
      </w:tr>
      <w:tr w:rsidR="000C2B50" w:rsidRPr="000C2B50" w14:paraId="63B310F0" w14:textId="77777777" w:rsidTr="00920905">
        <w:trPr>
          <w:trHeight w:val="465"/>
        </w:trPr>
        <w:tc>
          <w:tcPr>
            <w:tcW w:w="1875" w:type="pct"/>
          </w:tcPr>
          <w:p w14:paraId="5050E2A3" w14:textId="2CBF1387" w:rsidR="00290ED8" w:rsidRPr="000C2B50" w:rsidRDefault="00290ED8">
            <w:pPr>
              <w:rPr>
                <w:rStyle w:val="Strong"/>
                <w:rFonts w:asciiTheme="minorHAnsi" w:hAnsiTheme="minorHAnsi"/>
                <w:sz w:val="20"/>
                <w:szCs w:val="20"/>
              </w:rPr>
            </w:pPr>
            <w:r w:rsidRPr="000C2B50">
              <w:rPr>
                <w:rStyle w:val="Strong"/>
                <w:rFonts w:asciiTheme="minorHAnsi" w:hAnsiTheme="minorHAnsi"/>
                <w:sz w:val="20"/>
                <w:szCs w:val="20"/>
              </w:rPr>
              <w:t>Measure</w:t>
            </w:r>
            <w:r w:rsidR="001D3223" w:rsidRPr="000C2B50">
              <w:rPr>
                <w:rStyle w:val="Strong"/>
                <w:rFonts w:asciiTheme="minorHAnsi" w:hAnsiTheme="minorHAnsi"/>
                <w:sz w:val="20"/>
                <w:szCs w:val="20"/>
              </w:rPr>
              <w:t xml:space="preserve"> </w:t>
            </w:r>
            <w:r w:rsidRPr="000C2B50">
              <w:rPr>
                <w:rStyle w:val="Strong"/>
                <w:rFonts w:asciiTheme="minorHAnsi" w:hAnsiTheme="minorHAnsi"/>
                <w:sz w:val="20"/>
                <w:szCs w:val="20"/>
              </w:rPr>
              <w:t>Description</w:t>
            </w:r>
          </w:p>
        </w:tc>
        <w:tc>
          <w:tcPr>
            <w:tcW w:w="3125" w:type="pct"/>
          </w:tcPr>
          <w:p w14:paraId="4A135BBC" w14:textId="542D7918" w:rsidR="00290ED8" w:rsidRPr="000C2B50" w:rsidRDefault="00D015B8" w:rsidP="00A247A7">
            <w:pPr>
              <w:rPr>
                <w:rFonts w:cs="Arial"/>
                <w:szCs w:val="20"/>
              </w:rPr>
            </w:pPr>
            <w:r w:rsidRPr="000C2B50">
              <w:rPr>
                <w:szCs w:val="20"/>
              </w:rPr>
              <w:t>Replace existing economizer control sensor or optimizing existing economizer controls by adjusting the changeover setpoint</w:t>
            </w:r>
          </w:p>
        </w:tc>
      </w:tr>
      <w:tr w:rsidR="000C2B50" w:rsidRPr="000C2B50" w14:paraId="085771EF" w14:textId="77777777" w:rsidTr="00920905">
        <w:trPr>
          <w:trHeight w:val="465"/>
        </w:trPr>
        <w:tc>
          <w:tcPr>
            <w:tcW w:w="1875" w:type="pct"/>
          </w:tcPr>
          <w:p w14:paraId="679DB8A0" w14:textId="3D691398"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Base Case Description</w:t>
            </w:r>
          </w:p>
        </w:tc>
        <w:tc>
          <w:tcPr>
            <w:tcW w:w="3125" w:type="pct"/>
          </w:tcPr>
          <w:p w14:paraId="28C0D27B" w14:textId="26122A1F" w:rsidR="00A247A7" w:rsidRPr="000C2B50" w:rsidRDefault="00D015B8" w:rsidP="00A247A7">
            <w:pPr>
              <w:rPr>
                <w:rFonts w:cs="Arial"/>
                <w:szCs w:val="20"/>
              </w:rPr>
            </w:pPr>
            <w:r w:rsidRPr="000C2B50">
              <w:t>Existing economizer is either equipped with a snapdisc or malfunctioning analog sensor or has a fully operational analog sensor but requires adjustment</w:t>
            </w:r>
          </w:p>
        </w:tc>
      </w:tr>
      <w:tr w:rsidR="000C2B50" w:rsidRPr="000C2B50" w14:paraId="5C218003" w14:textId="77777777" w:rsidTr="00920905">
        <w:trPr>
          <w:trHeight w:val="465"/>
        </w:trPr>
        <w:tc>
          <w:tcPr>
            <w:tcW w:w="1875" w:type="pct"/>
          </w:tcPr>
          <w:p w14:paraId="1DBA889C" w14:textId="032192ED"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Units</w:t>
            </w:r>
          </w:p>
        </w:tc>
        <w:tc>
          <w:tcPr>
            <w:tcW w:w="3125" w:type="pct"/>
          </w:tcPr>
          <w:p w14:paraId="181797A6" w14:textId="0E78596F" w:rsidR="00A247A7" w:rsidRPr="000C2B50" w:rsidRDefault="00A247A7">
            <w:pPr>
              <w:rPr>
                <w:rFonts w:cs="Arial"/>
                <w:szCs w:val="20"/>
              </w:rPr>
            </w:pPr>
            <w:r w:rsidRPr="000C2B50">
              <w:rPr>
                <w:rFonts w:cs="Arial"/>
                <w:szCs w:val="20"/>
              </w:rPr>
              <w:t>Per ton cooling capacity</w:t>
            </w:r>
            <w:r w:rsidR="009B45BB" w:rsidRPr="000C2B50">
              <w:rPr>
                <w:rFonts w:cs="Arial"/>
                <w:szCs w:val="20"/>
              </w:rPr>
              <w:t>, Cap-Tons</w:t>
            </w:r>
            <w:r w:rsidRPr="000C2B50">
              <w:rPr>
                <w:rFonts w:cs="Arial"/>
                <w:szCs w:val="20"/>
              </w:rPr>
              <w:t>.</w:t>
            </w:r>
          </w:p>
        </w:tc>
      </w:tr>
      <w:tr w:rsidR="000C2B50" w:rsidRPr="000C2B50" w14:paraId="66C8B424" w14:textId="77777777" w:rsidTr="00920905">
        <w:trPr>
          <w:trHeight w:val="465"/>
        </w:trPr>
        <w:tc>
          <w:tcPr>
            <w:tcW w:w="1875" w:type="pct"/>
          </w:tcPr>
          <w:p w14:paraId="0C38E296" w14:textId="625EE0BE" w:rsidR="00A247A7" w:rsidRPr="000C2B50" w:rsidRDefault="00A247A7">
            <w:pPr>
              <w:rPr>
                <w:rStyle w:val="Strong1"/>
                <w:szCs w:val="20"/>
              </w:rPr>
            </w:pPr>
            <w:r w:rsidRPr="000C2B50">
              <w:rPr>
                <w:rStyle w:val="Strong"/>
                <w:rFonts w:asciiTheme="minorHAnsi" w:hAnsiTheme="minorHAnsi"/>
                <w:sz w:val="20"/>
                <w:szCs w:val="20"/>
              </w:rPr>
              <w:t>Energy Savings</w:t>
            </w:r>
          </w:p>
        </w:tc>
        <w:tc>
          <w:tcPr>
            <w:tcW w:w="3125" w:type="pct"/>
          </w:tcPr>
          <w:p w14:paraId="7D5952C1" w14:textId="59F02FD7" w:rsidR="00A247A7" w:rsidRPr="000C2B50" w:rsidRDefault="00A247A7">
            <w:pPr>
              <w:rPr>
                <w:rFonts w:cs="Arial"/>
                <w:szCs w:val="20"/>
              </w:rPr>
            </w:pPr>
            <w:r w:rsidRPr="000C2B50">
              <w:rPr>
                <w:rFonts w:cs="Arial"/>
                <w:szCs w:val="20"/>
              </w:rPr>
              <w:t>Refer to Excel Calculation Attachment</w:t>
            </w:r>
          </w:p>
        </w:tc>
      </w:tr>
      <w:tr w:rsidR="000C2B50" w:rsidRPr="000C2B50" w14:paraId="3432D116" w14:textId="77777777" w:rsidTr="00920905">
        <w:trPr>
          <w:trHeight w:val="465"/>
        </w:trPr>
        <w:tc>
          <w:tcPr>
            <w:tcW w:w="1875" w:type="pct"/>
            <w:vMerge w:val="restart"/>
          </w:tcPr>
          <w:p w14:paraId="3CB3B700" w14:textId="30D3563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Full Measure Cost ($/unit)</w:t>
            </w:r>
          </w:p>
        </w:tc>
        <w:tc>
          <w:tcPr>
            <w:tcW w:w="3125" w:type="pct"/>
          </w:tcPr>
          <w:p w14:paraId="55804062" w14:textId="7F876E18" w:rsidR="00A247A7" w:rsidRPr="000C2B50" w:rsidRDefault="00A247A7" w:rsidP="00AC2F5B">
            <w:pPr>
              <w:rPr>
                <w:rFonts w:cs="Arial"/>
                <w:szCs w:val="20"/>
              </w:rPr>
            </w:pPr>
            <w:r w:rsidRPr="000C2B50">
              <w:t>Economizer Control Replacement: $5.43/ton</w:t>
            </w:r>
          </w:p>
        </w:tc>
      </w:tr>
      <w:tr w:rsidR="000C2B50" w:rsidRPr="000C2B50" w14:paraId="67C208F8" w14:textId="77777777" w:rsidTr="00920905">
        <w:trPr>
          <w:trHeight w:val="465"/>
        </w:trPr>
        <w:tc>
          <w:tcPr>
            <w:tcW w:w="1875" w:type="pct"/>
            <w:vMerge/>
          </w:tcPr>
          <w:p w14:paraId="3A85F6E7" w14:textId="77777777" w:rsidR="00A247A7" w:rsidRPr="000C2B50" w:rsidRDefault="00A247A7">
            <w:pPr>
              <w:rPr>
                <w:rStyle w:val="Strong"/>
                <w:rFonts w:asciiTheme="minorHAnsi" w:hAnsiTheme="minorHAnsi"/>
                <w:sz w:val="20"/>
                <w:szCs w:val="20"/>
              </w:rPr>
            </w:pPr>
          </w:p>
        </w:tc>
        <w:tc>
          <w:tcPr>
            <w:tcW w:w="3125" w:type="pct"/>
          </w:tcPr>
          <w:p w14:paraId="405DC101" w14:textId="48B5BFAF" w:rsidR="00A247A7" w:rsidRPr="000C2B50" w:rsidRDefault="00A247A7" w:rsidP="00AC2F5B">
            <w:pPr>
              <w:rPr>
                <w:rFonts w:cs="Arial"/>
                <w:szCs w:val="20"/>
              </w:rPr>
            </w:pPr>
            <w:r w:rsidRPr="000C2B50">
              <w:t>Economizer Control Adjustment: $13.74/ton</w:t>
            </w:r>
          </w:p>
        </w:tc>
      </w:tr>
      <w:tr w:rsidR="000C2B50" w:rsidRPr="000C2B50" w14:paraId="2D16677E" w14:textId="77777777" w:rsidTr="00920905">
        <w:trPr>
          <w:trHeight w:val="465"/>
        </w:trPr>
        <w:tc>
          <w:tcPr>
            <w:tcW w:w="1875" w:type="pct"/>
          </w:tcPr>
          <w:p w14:paraId="1C8BF889" w14:textId="38512425"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Incremental Measure Cost ($/unit)</w:t>
            </w:r>
          </w:p>
        </w:tc>
        <w:tc>
          <w:tcPr>
            <w:tcW w:w="3125" w:type="pct"/>
          </w:tcPr>
          <w:p w14:paraId="40CA5472" w14:textId="47A3F00C" w:rsidR="00A247A7" w:rsidRPr="000C2B50" w:rsidRDefault="00A247A7" w:rsidP="00AC2F5B">
            <w:pPr>
              <w:rPr>
                <w:rFonts w:cs="Arial"/>
                <w:szCs w:val="20"/>
              </w:rPr>
            </w:pPr>
            <w:r w:rsidRPr="000C2B50">
              <w:rPr>
                <w:rFonts w:cs="Arial"/>
                <w:szCs w:val="20"/>
              </w:rPr>
              <w:t>N/A</w:t>
            </w:r>
          </w:p>
        </w:tc>
      </w:tr>
      <w:tr w:rsidR="000C2B50" w:rsidRPr="000C2B50" w14:paraId="466E1409" w14:textId="77777777" w:rsidTr="00920905">
        <w:trPr>
          <w:trHeight w:val="465"/>
        </w:trPr>
        <w:tc>
          <w:tcPr>
            <w:tcW w:w="1875" w:type="pct"/>
          </w:tcPr>
          <w:p w14:paraId="4F8D0A97" w14:textId="25FD4E84"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Effective Useful Life</w:t>
            </w:r>
          </w:p>
        </w:tc>
        <w:tc>
          <w:tcPr>
            <w:tcW w:w="3125" w:type="pct"/>
          </w:tcPr>
          <w:p w14:paraId="70DC1712" w14:textId="6AF7722F" w:rsidR="00A247A7" w:rsidRPr="000C2B50" w:rsidRDefault="00A247A7">
            <w:pPr>
              <w:rPr>
                <w:rFonts w:cs="Arial"/>
                <w:szCs w:val="20"/>
              </w:rPr>
            </w:pPr>
            <w:r w:rsidRPr="000C2B50">
              <w:rPr>
                <w:rFonts w:cs="Arial"/>
                <w:szCs w:val="20"/>
              </w:rPr>
              <w:t>5 years (DEER EUL ID: HVAC-</w:t>
            </w:r>
            <w:proofErr w:type="spellStart"/>
            <w:r w:rsidRPr="000C2B50">
              <w:rPr>
                <w:rFonts w:cs="Arial"/>
                <w:szCs w:val="20"/>
              </w:rPr>
              <w:t>RepEcono</w:t>
            </w:r>
            <w:proofErr w:type="spellEnd"/>
            <w:r w:rsidRPr="000C2B50">
              <w:rPr>
                <w:rFonts w:cs="Arial"/>
                <w:szCs w:val="20"/>
              </w:rPr>
              <w:t>)</w:t>
            </w:r>
          </w:p>
        </w:tc>
      </w:tr>
      <w:tr w:rsidR="000C2B50" w:rsidRPr="000C2B50" w14:paraId="6FFAAB3B" w14:textId="77777777" w:rsidTr="00920905">
        <w:trPr>
          <w:trHeight w:val="465"/>
        </w:trPr>
        <w:tc>
          <w:tcPr>
            <w:tcW w:w="1875" w:type="pct"/>
          </w:tcPr>
          <w:p w14:paraId="080378E9" w14:textId="52D7A149"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Measure Installation Type</w:t>
            </w:r>
          </w:p>
        </w:tc>
        <w:tc>
          <w:tcPr>
            <w:tcW w:w="3125" w:type="pct"/>
          </w:tcPr>
          <w:p w14:paraId="08423BBE" w14:textId="47D595A0" w:rsidR="00A247A7" w:rsidRPr="000C2B50" w:rsidRDefault="00A247A7">
            <w:pPr>
              <w:rPr>
                <w:rFonts w:cs="Arial"/>
                <w:szCs w:val="20"/>
              </w:rPr>
            </w:pPr>
            <w:r w:rsidRPr="000C2B50">
              <w:rPr>
                <w:szCs w:val="20"/>
              </w:rPr>
              <w:t>Retrofit Add-on (REA)</w:t>
            </w:r>
          </w:p>
        </w:tc>
      </w:tr>
      <w:tr w:rsidR="000C2B50" w:rsidRPr="000C2B50" w14:paraId="2EA80FC2" w14:textId="77777777" w:rsidTr="00920905">
        <w:trPr>
          <w:trHeight w:val="465"/>
        </w:trPr>
        <w:tc>
          <w:tcPr>
            <w:tcW w:w="1875" w:type="pct"/>
          </w:tcPr>
          <w:p w14:paraId="7E87F403" w14:textId="5683C17E"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Net-to-Gross Ratio</w:t>
            </w:r>
          </w:p>
        </w:tc>
        <w:tc>
          <w:tcPr>
            <w:tcW w:w="3125" w:type="pct"/>
          </w:tcPr>
          <w:p w14:paraId="40A9016A" w14:textId="63B657A2" w:rsidR="00A247A7" w:rsidRPr="000C2B50" w:rsidRDefault="009B45BB" w:rsidP="009B45BB">
            <w:pPr>
              <w:rPr>
                <w:rFonts w:cs="Arial"/>
                <w:szCs w:val="20"/>
              </w:rPr>
            </w:pPr>
            <w:r w:rsidRPr="000C2B50">
              <w:rPr>
                <w:rFonts w:cs="Arial"/>
                <w:szCs w:val="20"/>
              </w:rPr>
              <w:t>0.73</w:t>
            </w:r>
            <w:r w:rsidR="00A247A7" w:rsidRPr="000C2B50">
              <w:rPr>
                <w:rFonts w:cs="Arial"/>
                <w:szCs w:val="20"/>
              </w:rPr>
              <w:t xml:space="preserve"> (</w:t>
            </w:r>
            <w:r w:rsidR="00133275" w:rsidRPr="000C2B50">
              <w:rPr>
                <w:rFonts w:cs="Arial"/>
                <w:szCs w:val="20"/>
              </w:rPr>
              <w:t xml:space="preserve">DEER </w:t>
            </w:r>
            <w:r w:rsidRPr="000C2B50">
              <w:rPr>
                <w:rFonts w:cs="Arial"/>
                <w:szCs w:val="20"/>
              </w:rPr>
              <w:t xml:space="preserve">NTG ID: </w:t>
            </w:r>
            <w:proofErr w:type="spellStart"/>
            <w:r w:rsidRPr="000C2B50">
              <w:t>NonRes</w:t>
            </w:r>
            <w:proofErr w:type="spellEnd"/>
            <w:r w:rsidRPr="000C2B50">
              <w:t>-</w:t>
            </w:r>
            <w:proofErr w:type="spellStart"/>
            <w:r w:rsidRPr="000C2B50">
              <w:t>sAll</w:t>
            </w:r>
            <w:proofErr w:type="spellEnd"/>
            <w:r w:rsidRPr="000C2B50">
              <w:t>-</w:t>
            </w:r>
            <w:proofErr w:type="spellStart"/>
            <w:r w:rsidRPr="000C2B50">
              <w:t>mHVAC</w:t>
            </w:r>
            <w:proofErr w:type="spellEnd"/>
            <w:r w:rsidRPr="000C2B50">
              <w:t>-RCA</w:t>
            </w:r>
            <w:r w:rsidR="00A247A7" w:rsidRPr="000C2B50">
              <w:rPr>
                <w:szCs w:val="20"/>
              </w:rPr>
              <w:t>)</w:t>
            </w:r>
          </w:p>
        </w:tc>
      </w:tr>
      <w:tr w:rsidR="000C2B50" w:rsidRPr="000C2B50" w14:paraId="7D762862" w14:textId="77777777" w:rsidTr="00920905">
        <w:trPr>
          <w:trHeight w:val="465"/>
        </w:trPr>
        <w:tc>
          <w:tcPr>
            <w:tcW w:w="1875" w:type="pct"/>
          </w:tcPr>
          <w:p w14:paraId="00714D90" w14:textId="5FAFD5E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Important Comments</w:t>
            </w:r>
          </w:p>
        </w:tc>
        <w:tc>
          <w:tcPr>
            <w:tcW w:w="3125" w:type="pct"/>
          </w:tcPr>
          <w:p w14:paraId="1111072F" w14:textId="77777777" w:rsidR="00ED0E76" w:rsidRDefault="00A247A7" w:rsidP="009A59EC">
            <w:pPr>
              <w:rPr>
                <w:rFonts w:cs="Arial"/>
                <w:szCs w:val="20"/>
              </w:rPr>
            </w:pPr>
            <w:r w:rsidRPr="000C2B50">
              <w:rPr>
                <w:rFonts w:cs="Arial"/>
                <w:szCs w:val="20"/>
              </w:rPr>
              <w:t>This work paper has a complementary Ex Ante Database data set that will be provided in a separate submission to the California Public Utilities Commission (CPUC).</w:t>
            </w:r>
            <w:r w:rsidR="00ED0E76" w:rsidRPr="00474A86">
              <w:rPr>
                <w:rFonts w:cs="Arial"/>
                <w:szCs w:val="20"/>
              </w:rPr>
              <w:t xml:space="preserve"> </w:t>
            </w:r>
          </w:p>
          <w:p w14:paraId="15B936C0" w14:textId="1D4D509A" w:rsidR="00ED0E76" w:rsidRPr="000C2B50" w:rsidRDefault="00ED0E76" w:rsidP="009A59EC">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123" w:type="pct"/>
        <w:tblLook w:val="01E0" w:firstRow="1" w:lastRow="1" w:firstColumn="1" w:lastColumn="1" w:noHBand="0" w:noVBand="0"/>
      </w:tblPr>
      <w:tblGrid>
        <w:gridCol w:w="1194"/>
        <w:gridCol w:w="1278"/>
        <w:gridCol w:w="1739"/>
        <w:gridCol w:w="5601"/>
      </w:tblGrid>
      <w:tr w:rsidR="003845E5" w:rsidRPr="00500C4E" w14:paraId="5AFD7FBC" w14:textId="77777777" w:rsidTr="00CD1375">
        <w:trPr>
          <w:trHeight w:val="20"/>
        </w:trPr>
        <w:tc>
          <w:tcPr>
            <w:tcW w:w="609"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1"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86"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5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D1375" w:rsidRPr="00BB1EA5" w14:paraId="0F8D645E" w14:textId="77777777" w:rsidTr="00CD1375">
        <w:trPr>
          <w:trHeight w:val="20"/>
        </w:trPr>
        <w:tc>
          <w:tcPr>
            <w:tcW w:w="609" w:type="pct"/>
          </w:tcPr>
          <w:p w14:paraId="4A1A2996" w14:textId="1569AC08" w:rsidR="00CD1375" w:rsidRPr="00A47EF9" w:rsidRDefault="00CD1375" w:rsidP="005729C8">
            <w:pPr>
              <w:rPr>
                <w:rFonts w:cstheme="minorHAnsi"/>
                <w:szCs w:val="20"/>
              </w:rPr>
            </w:pPr>
            <w:r w:rsidRPr="00A47EF9">
              <w:rPr>
                <w:rFonts w:cstheme="minorHAnsi"/>
                <w:bCs/>
                <w:szCs w:val="20"/>
              </w:rPr>
              <w:t>Revision 0</w:t>
            </w:r>
          </w:p>
        </w:tc>
        <w:tc>
          <w:tcPr>
            <w:tcW w:w="651" w:type="pct"/>
          </w:tcPr>
          <w:p w14:paraId="68BA349C" w14:textId="11F96ADA" w:rsidR="00CD1375" w:rsidRPr="00A47EF9" w:rsidRDefault="00CD1375" w:rsidP="00575E56">
            <w:pPr>
              <w:rPr>
                <w:rFonts w:cstheme="minorHAnsi"/>
                <w:szCs w:val="20"/>
              </w:rPr>
            </w:pPr>
            <w:r w:rsidRPr="00A47EF9">
              <w:rPr>
                <w:rFonts w:cstheme="minorHAnsi"/>
                <w:bCs/>
                <w:szCs w:val="20"/>
              </w:rPr>
              <w:t>06/25/2012</w:t>
            </w:r>
          </w:p>
        </w:tc>
        <w:tc>
          <w:tcPr>
            <w:tcW w:w="886" w:type="pct"/>
          </w:tcPr>
          <w:p w14:paraId="2884ECA9" w14:textId="77777777" w:rsidR="00CD1375" w:rsidRPr="00A47EF9" w:rsidRDefault="00CD1375" w:rsidP="00A26914">
            <w:pPr>
              <w:rPr>
                <w:rFonts w:cstheme="minorHAnsi"/>
                <w:bCs/>
                <w:szCs w:val="20"/>
              </w:rPr>
            </w:pPr>
            <w:r w:rsidRPr="00A47EF9">
              <w:rPr>
                <w:rFonts w:cstheme="minorHAnsi"/>
                <w:bCs/>
                <w:szCs w:val="20"/>
              </w:rPr>
              <w:t xml:space="preserve">Janice Peterson (PECI) </w:t>
            </w:r>
          </w:p>
          <w:p w14:paraId="4A812BB3" w14:textId="0E77E378" w:rsidR="00CD1375" w:rsidRPr="00A47EF9" w:rsidRDefault="00CD1375" w:rsidP="001B2301">
            <w:pPr>
              <w:rPr>
                <w:rFonts w:cstheme="minorHAnsi"/>
                <w:szCs w:val="20"/>
              </w:rPr>
            </w:pPr>
            <w:r w:rsidRPr="00A47EF9">
              <w:rPr>
                <w:rFonts w:cstheme="minorHAnsi"/>
                <w:bCs/>
                <w:szCs w:val="20"/>
              </w:rPr>
              <w:t>Tai Voong (PG&amp;E)</w:t>
            </w:r>
          </w:p>
        </w:tc>
        <w:tc>
          <w:tcPr>
            <w:tcW w:w="2853" w:type="pct"/>
          </w:tcPr>
          <w:p w14:paraId="34F0A8ED" w14:textId="285E1E6E" w:rsidR="00CD1375" w:rsidRPr="00A47EF9" w:rsidRDefault="00CD1375" w:rsidP="00BB1EA5">
            <w:pPr>
              <w:rPr>
                <w:szCs w:val="20"/>
              </w:rPr>
            </w:pPr>
            <w:r w:rsidRPr="00A47EF9">
              <w:rPr>
                <w:rFonts w:cstheme="minorHAnsi"/>
                <w:bCs/>
                <w:szCs w:val="20"/>
              </w:rPr>
              <w:t>Original work paper</w:t>
            </w:r>
          </w:p>
        </w:tc>
      </w:tr>
      <w:tr w:rsidR="00CD1375" w:rsidRPr="00BB1EA5" w14:paraId="62DC1728" w14:textId="77777777" w:rsidTr="00CD1375">
        <w:trPr>
          <w:trHeight w:val="20"/>
        </w:trPr>
        <w:tc>
          <w:tcPr>
            <w:tcW w:w="609" w:type="pct"/>
          </w:tcPr>
          <w:p w14:paraId="3E501C93" w14:textId="3DC21F67" w:rsidR="00CD1375" w:rsidRPr="00A47EF9" w:rsidRDefault="00CD1375" w:rsidP="005729C8">
            <w:pPr>
              <w:rPr>
                <w:rFonts w:cstheme="minorHAnsi"/>
                <w:szCs w:val="20"/>
              </w:rPr>
            </w:pPr>
            <w:r w:rsidRPr="00A47EF9">
              <w:rPr>
                <w:rFonts w:cstheme="minorHAnsi"/>
                <w:bCs/>
                <w:szCs w:val="20"/>
              </w:rPr>
              <w:t>Revision 0</w:t>
            </w:r>
          </w:p>
        </w:tc>
        <w:tc>
          <w:tcPr>
            <w:tcW w:w="651" w:type="pct"/>
          </w:tcPr>
          <w:p w14:paraId="2265169C" w14:textId="5B3B8A28" w:rsidR="00CD1375" w:rsidRPr="00A47EF9" w:rsidRDefault="00CD1375" w:rsidP="005729C8">
            <w:pPr>
              <w:rPr>
                <w:rFonts w:cstheme="minorHAnsi"/>
                <w:szCs w:val="20"/>
              </w:rPr>
            </w:pPr>
            <w:r w:rsidRPr="00A47EF9">
              <w:rPr>
                <w:rFonts w:cstheme="minorHAnsi"/>
                <w:bCs/>
                <w:szCs w:val="20"/>
              </w:rPr>
              <w:t>06/25/2012</w:t>
            </w:r>
          </w:p>
        </w:tc>
        <w:tc>
          <w:tcPr>
            <w:tcW w:w="886" w:type="pct"/>
          </w:tcPr>
          <w:p w14:paraId="1B212508" w14:textId="16301546" w:rsidR="00CD1375" w:rsidRPr="00A47EF9" w:rsidRDefault="00CD1375" w:rsidP="005729C8">
            <w:pPr>
              <w:rPr>
                <w:rFonts w:cstheme="minorHAnsi"/>
                <w:szCs w:val="20"/>
              </w:rPr>
            </w:pPr>
            <w:r w:rsidRPr="00A47EF9">
              <w:rPr>
                <w:rFonts w:cstheme="minorHAnsi"/>
                <w:bCs/>
                <w:szCs w:val="20"/>
              </w:rPr>
              <w:t>Tai Voong (PG&amp;E)</w:t>
            </w:r>
          </w:p>
        </w:tc>
        <w:tc>
          <w:tcPr>
            <w:tcW w:w="2853" w:type="pct"/>
          </w:tcPr>
          <w:p w14:paraId="61966CE2" w14:textId="4DACD1C1" w:rsidR="00CD1375" w:rsidRPr="00A47EF9" w:rsidRDefault="00CD1375" w:rsidP="005729C8">
            <w:pPr>
              <w:rPr>
                <w:rFonts w:cstheme="minorHAnsi"/>
                <w:bCs/>
                <w:szCs w:val="20"/>
              </w:rPr>
            </w:pPr>
            <w:r w:rsidRPr="00A47EF9">
              <w:rPr>
                <w:rStyle w:val="Heading1Char"/>
                <w:rFonts w:cstheme="minorHAnsi"/>
                <w:b w:val="0"/>
                <w:sz w:val="20"/>
                <w:szCs w:val="20"/>
              </w:rPr>
              <w:t>At-A-Glance Measure List</w:t>
            </w:r>
            <w:r w:rsidRPr="00A47EF9">
              <w:rPr>
                <w:rFonts w:cstheme="minorHAnsi"/>
                <w:bCs/>
                <w:szCs w:val="20"/>
              </w:rPr>
              <w:t>: Changed Building Vintage from “AV” to “Any” and Unit Definition from “Ton” to “Cap-Tons”.</w:t>
            </w:r>
          </w:p>
        </w:tc>
      </w:tr>
      <w:tr w:rsidR="00CD1375" w:rsidRPr="00BB1EA5" w14:paraId="36513A60" w14:textId="77777777" w:rsidTr="00CD1375">
        <w:trPr>
          <w:trHeight w:val="20"/>
        </w:trPr>
        <w:tc>
          <w:tcPr>
            <w:tcW w:w="609" w:type="pct"/>
          </w:tcPr>
          <w:p w14:paraId="490F9B8D" w14:textId="79F7C335" w:rsidR="00CD1375" w:rsidRPr="00A47EF9" w:rsidRDefault="00CD1375" w:rsidP="005729C8">
            <w:pPr>
              <w:rPr>
                <w:rFonts w:cstheme="minorHAnsi"/>
                <w:szCs w:val="20"/>
              </w:rPr>
            </w:pPr>
            <w:r w:rsidRPr="00A47EF9">
              <w:rPr>
                <w:rFonts w:cstheme="minorHAnsi"/>
                <w:szCs w:val="20"/>
              </w:rPr>
              <w:t>Revision 1</w:t>
            </w:r>
          </w:p>
        </w:tc>
        <w:tc>
          <w:tcPr>
            <w:tcW w:w="651" w:type="pct"/>
          </w:tcPr>
          <w:p w14:paraId="76CF54A0" w14:textId="3108D040" w:rsidR="00CD1375" w:rsidRPr="00A47EF9" w:rsidRDefault="00CD1375" w:rsidP="005729C8">
            <w:pPr>
              <w:rPr>
                <w:rFonts w:cstheme="minorHAnsi"/>
                <w:szCs w:val="20"/>
              </w:rPr>
            </w:pPr>
            <w:r w:rsidRPr="00A47EF9">
              <w:rPr>
                <w:rFonts w:cstheme="minorHAnsi"/>
                <w:szCs w:val="20"/>
              </w:rPr>
              <w:t>6/20/2013</w:t>
            </w:r>
          </w:p>
        </w:tc>
        <w:tc>
          <w:tcPr>
            <w:tcW w:w="886" w:type="pct"/>
          </w:tcPr>
          <w:p w14:paraId="0AEE6741" w14:textId="3A29F4CD" w:rsidR="00CD1375" w:rsidRPr="00A47EF9" w:rsidRDefault="00CD1375" w:rsidP="005729C8">
            <w:pPr>
              <w:rPr>
                <w:rFonts w:cstheme="minorHAnsi"/>
                <w:szCs w:val="20"/>
              </w:rPr>
            </w:pPr>
            <w:r w:rsidRPr="00A47EF9">
              <w:rPr>
                <w:rFonts w:cstheme="minorHAnsi"/>
                <w:bCs/>
                <w:szCs w:val="20"/>
              </w:rPr>
              <w:t>Christopher Li (PG&amp;E)</w:t>
            </w:r>
          </w:p>
        </w:tc>
        <w:tc>
          <w:tcPr>
            <w:tcW w:w="2853" w:type="pct"/>
          </w:tcPr>
          <w:p w14:paraId="76A1363C"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Revised savings, NTG, and ISR to comply with ED’s Disposition on the HVAC Quality Maintenance/</w:t>
            </w:r>
            <w:proofErr w:type="spellStart"/>
            <w:r w:rsidRPr="00A47EF9">
              <w:rPr>
                <w:rFonts w:cstheme="minorHAnsi"/>
                <w:szCs w:val="20"/>
              </w:rPr>
              <w:t>AirCare</w:t>
            </w:r>
            <w:proofErr w:type="spellEnd"/>
            <w:r w:rsidRPr="00A47EF9">
              <w:rPr>
                <w:rFonts w:cstheme="minorHAnsi"/>
                <w:szCs w:val="20"/>
              </w:rPr>
              <w:t xml:space="preserve"> </w:t>
            </w:r>
            <w:proofErr w:type="gramStart"/>
            <w:r w:rsidRPr="00A47EF9">
              <w:rPr>
                <w:rFonts w:cstheme="minorHAnsi"/>
                <w:szCs w:val="20"/>
              </w:rPr>
              <w:t>Plus</w:t>
            </w:r>
            <w:proofErr w:type="gramEnd"/>
            <w:r w:rsidRPr="00A47EF9">
              <w:rPr>
                <w:rFonts w:cstheme="minorHAnsi"/>
                <w:szCs w:val="20"/>
              </w:rPr>
              <w:t xml:space="preserve"> </w:t>
            </w:r>
            <w:proofErr w:type="spellStart"/>
            <w:r w:rsidRPr="00A47EF9">
              <w:rPr>
                <w:rFonts w:cstheme="minorHAnsi"/>
                <w:szCs w:val="20"/>
              </w:rPr>
              <w:t>Workpapers</w:t>
            </w:r>
            <w:proofErr w:type="spellEnd"/>
            <w:r w:rsidRPr="00A47EF9">
              <w:rPr>
                <w:rFonts w:cstheme="minorHAnsi"/>
                <w:szCs w:val="20"/>
              </w:rPr>
              <w:t xml:space="preserve"> dated on the March 2, 2013 and May 16, 2013 disposition.</w:t>
            </w:r>
          </w:p>
          <w:p w14:paraId="21AA8CDE" w14:textId="53B81F51"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 xml:space="preserve">Only the PG&amp;E executive summary savings template was updated.  </w:t>
            </w:r>
            <w:r w:rsidR="0034543F">
              <w:rPr>
                <w:rFonts w:cstheme="minorHAnsi"/>
                <w:szCs w:val="20"/>
              </w:rPr>
              <w:t>Work paper</w:t>
            </w:r>
            <w:r w:rsidRPr="00A47EF9">
              <w:rPr>
                <w:rFonts w:cstheme="minorHAnsi"/>
                <w:szCs w:val="20"/>
              </w:rPr>
              <w:t xml:space="preserve"> language will be updated later.</w:t>
            </w:r>
          </w:p>
          <w:p w14:paraId="26EAD7DF"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For updated Savings values, see file PGE3PHVC152 R1_EconomizerControl(chl7v3).xlsx</w:t>
            </w:r>
          </w:p>
          <w:p w14:paraId="76FBD617" w14:textId="77777777" w:rsidR="00CD1375" w:rsidRPr="00A47EF9" w:rsidRDefault="00CD1375" w:rsidP="005729C8">
            <w:pPr>
              <w:rPr>
                <w:rFonts w:cstheme="minorHAnsi"/>
                <w:bCs/>
                <w:szCs w:val="20"/>
              </w:rPr>
            </w:pPr>
          </w:p>
        </w:tc>
      </w:tr>
      <w:tr w:rsidR="00CD1375" w:rsidRPr="00BB1EA5" w14:paraId="158DC8D2" w14:textId="77777777" w:rsidTr="00CD1375">
        <w:trPr>
          <w:trHeight w:val="20"/>
        </w:trPr>
        <w:tc>
          <w:tcPr>
            <w:tcW w:w="609" w:type="pct"/>
          </w:tcPr>
          <w:p w14:paraId="0BA9EE0B" w14:textId="1A685AD5" w:rsidR="00CD1375" w:rsidRPr="00A47EF9" w:rsidRDefault="00CD1375" w:rsidP="005729C8">
            <w:pPr>
              <w:rPr>
                <w:rFonts w:cstheme="minorHAnsi"/>
                <w:szCs w:val="20"/>
              </w:rPr>
            </w:pPr>
            <w:r w:rsidRPr="00A47EF9">
              <w:rPr>
                <w:rFonts w:cstheme="minorHAnsi"/>
                <w:szCs w:val="20"/>
              </w:rPr>
              <w:t>Revision 2</w:t>
            </w:r>
          </w:p>
        </w:tc>
        <w:tc>
          <w:tcPr>
            <w:tcW w:w="651" w:type="pct"/>
          </w:tcPr>
          <w:p w14:paraId="111DC0A4" w14:textId="30716889" w:rsidR="00CD1375" w:rsidRPr="00A47EF9" w:rsidRDefault="00CD1375" w:rsidP="005729C8">
            <w:pPr>
              <w:rPr>
                <w:rFonts w:cstheme="minorHAnsi"/>
                <w:szCs w:val="20"/>
              </w:rPr>
            </w:pPr>
            <w:r w:rsidRPr="00A47EF9">
              <w:rPr>
                <w:rFonts w:cstheme="minorHAnsi"/>
                <w:szCs w:val="20"/>
              </w:rPr>
              <w:t>10/13/14</w:t>
            </w:r>
          </w:p>
        </w:tc>
        <w:tc>
          <w:tcPr>
            <w:tcW w:w="886" w:type="pct"/>
          </w:tcPr>
          <w:p w14:paraId="3D74003C" w14:textId="09C40A5E" w:rsidR="00CD1375" w:rsidRPr="00A47EF9" w:rsidRDefault="00CD1375" w:rsidP="005729C8">
            <w:pPr>
              <w:rPr>
                <w:rFonts w:cstheme="minorHAnsi"/>
                <w:szCs w:val="20"/>
              </w:rPr>
            </w:pPr>
            <w:r w:rsidRPr="00A47EF9">
              <w:rPr>
                <w:rFonts w:cstheme="minorHAnsi"/>
                <w:bCs/>
                <w:szCs w:val="20"/>
              </w:rPr>
              <w:t>Christopher Li (PG&amp;E)</w:t>
            </w:r>
          </w:p>
        </w:tc>
        <w:tc>
          <w:tcPr>
            <w:tcW w:w="2853" w:type="pct"/>
          </w:tcPr>
          <w:p w14:paraId="2639E187" w14:textId="7822F4B8" w:rsidR="00CD1375" w:rsidRPr="00A47EF9" w:rsidRDefault="00CD1375" w:rsidP="005729C8">
            <w:pPr>
              <w:rPr>
                <w:rFonts w:cstheme="minorHAnsi"/>
                <w:bCs/>
                <w:szCs w:val="20"/>
              </w:rPr>
            </w:pPr>
            <w:r w:rsidRPr="00A47EF9">
              <w:rPr>
                <w:rFonts w:cstheme="minorHAnsi"/>
                <w:bCs/>
                <w:szCs w:val="20"/>
              </w:rPr>
              <w:t xml:space="preserve">Measures will be offered under PG&amp;E’s downstream delivery channel, update </w:t>
            </w:r>
            <w:r w:rsidR="0034543F">
              <w:rPr>
                <w:rFonts w:cstheme="minorHAnsi"/>
                <w:bCs/>
                <w:szCs w:val="20"/>
              </w:rPr>
              <w:t>work paper</w:t>
            </w:r>
            <w:r w:rsidRPr="00A47EF9">
              <w:rPr>
                <w:rFonts w:cstheme="minorHAnsi"/>
                <w:bCs/>
                <w:szCs w:val="20"/>
              </w:rPr>
              <w:t xml:space="preserve"> to reflect this change. </w:t>
            </w:r>
          </w:p>
        </w:tc>
      </w:tr>
      <w:tr w:rsidR="00CD1375" w:rsidRPr="00BB1EA5" w14:paraId="4372B278" w14:textId="77777777" w:rsidTr="00CD1375">
        <w:trPr>
          <w:trHeight w:val="20"/>
        </w:trPr>
        <w:tc>
          <w:tcPr>
            <w:tcW w:w="609" w:type="pct"/>
          </w:tcPr>
          <w:p w14:paraId="08C3A96B" w14:textId="786D1426" w:rsidR="00CD1375" w:rsidRPr="00A47EF9" w:rsidRDefault="00CD1375" w:rsidP="005729C8">
            <w:pPr>
              <w:rPr>
                <w:rFonts w:cstheme="minorHAnsi"/>
                <w:szCs w:val="20"/>
              </w:rPr>
            </w:pPr>
            <w:r w:rsidRPr="00A47EF9">
              <w:rPr>
                <w:rFonts w:cstheme="minorHAnsi"/>
                <w:szCs w:val="20"/>
              </w:rPr>
              <w:t>Revision 3</w:t>
            </w:r>
          </w:p>
        </w:tc>
        <w:tc>
          <w:tcPr>
            <w:tcW w:w="651" w:type="pct"/>
          </w:tcPr>
          <w:p w14:paraId="55472A43" w14:textId="7B4B3E53" w:rsidR="00CD1375" w:rsidRPr="00A47EF9" w:rsidRDefault="00CD1375" w:rsidP="005729C8">
            <w:pPr>
              <w:rPr>
                <w:rFonts w:cstheme="minorHAnsi"/>
                <w:szCs w:val="20"/>
              </w:rPr>
            </w:pPr>
            <w:r w:rsidRPr="00A47EF9">
              <w:rPr>
                <w:rFonts w:cstheme="minorHAnsi"/>
                <w:szCs w:val="20"/>
              </w:rPr>
              <w:t>10/08/15</w:t>
            </w:r>
          </w:p>
        </w:tc>
        <w:tc>
          <w:tcPr>
            <w:tcW w:w="886" w:type="pct"/>
          </w:tcPr>
          <w:p w14:paraId="262D359E" w14:textId="34A4C361" w:rsidR="00CD1375" w:rsidRPr="00A47EF9" w:rsidRDefault="00CD1375" w:rsidP="00A26914">
            <w:pPr>
              <w:rPr>
                <w:rFonts w:cstheme="minorHAnsi"/>
                <w:szCs w:val="20"/>
              </w:rPr>
            </w:pPr>
            <w:r w:rsidRPr="00A47EF9">
              <w:rPr>
                <w:rFonts w:cstheme="minorHAnsi"/>
                <w:szCs w:val="20"/>
              </w:rPr>
              <w:t>Matt Tyler (CLEAResult), Sherry Hu (PG&amp;E)</w:t>
            </w:r>
          </w:p>
        </w:tc>
        <w:tc>
          <w:tcPr>
            <w:tcW w:w="2853" w:type="pct"/>
          </w:tcPr>
          <w:p w14:paraId="7A964A3A" w14:textId="77777777" w:rsidR="00CD1375" w:rsidRDefault="00A55641" w:rsidP="0085036A">
            <w:pPr>
              <w:pStyle w:val="ListParagraph"/>
              <w:numPr>
                <w:ilvl w:val="0"/>
                <w:numId w:val="43"/>
              </w:numPr>
              <w:contextualSpacing w:val="0"/>
              <w:rPr>
                <w:rFonts w:cstheme="minorHAnsi"/>
                <w:szCs w:val="20"/>
              </w:rPr>
            </w:pPr>
            <w:r w:rsidRPr="0085036A">
              <w:rPr>
                <w:rFonts w:cstheme="minorHAnsi"/>
                <w:szCs w:val="20"/>
              </w:rPr>
              <w:t>Work paper was updated according to Workpaper Disposition for Nonresidential HVAC Rooftop Quality Maintenance</w:t>
            </w:r>
            <w:r w:rsidRPr="0085036A">
              <w:rPr>
                <w:rFonts w:cstheme="minorHAnsi"/>
                <w:szCs w:val="20"/>
              </w:rPr>
              <w:fldChar w:fldCharType="begin"/>
            </w:r>
            <w:r w:rsidRPr="0085036A">
              <w:rPr>
                <w:rFonts w:cstheme="minorHAnsi"/>
                <w:szCs w:val="20"/>
              </w:rPr>
              <w:instrText xml:space="preserve"> NOTEREF _Ref431377758 \h  \* MERGEFORMAT </w:instrText>
            </w:r>
            <w:r w:rsidRPr="0085036A">
              <w:rPr>
                <w:rFonts w:cstheme="minorHAnsi"/>
                <w:szCs w:val="20"/>
              </w:rPr>
            </w:r>
            <w:r w:rsidRPr="0085036A">
              <w:rPr>
                <w:rFonts w:cstheme="minorHAnsi"/>
                <w:szCs w:val="20"/>
              </w:rPr>
              <w:fldChar w:fldCharType="separate"/>
            </w:r>
            <w:r w:rsidRPr="0085036A">
              <w:rPr>
                <w:rFonts w:cstheme="minorHAnsi"/>
                <w:szCs w:val="20"/>
              </w:rPr>
              <w:t>3</w:t>
            </w:r>
            <w:r w:rsidRPr="0085036A">
              <w:rPr>
                <w:rFonts w:cstheme="minorHAnsi"/>
                <w:szCs w:val="20"/>
              </w:rPr>
              <w:fldChar w:fldCharType="end"/>
            </w:r>
            <w:r w:rsidRPr="0085036A">
              <w:rPr>
                <w:rFonts w:cstheme="minorHAnsi"/>
                <w:szCs w:val="20"/>
              </w:rPr>
              <w:t xml:space="preserve"> and  WO32</w:t>
            </w:r>
            <w:r w:rsidRPr="0085036A">
              <w:rPr>
                <w:rFonts w:cstheme="minorHAnsi"/>
                <w:szCs w:val="20"/>
              </w:rPr>
              <w:fldChar w:fldCharType="begin"/>
            </w:r>
            <w:r w:rsidRPr="0085036A">
              <w:rPr>
                <w:rFonts w:cstheme="minorHAnsi"/>
                <w:szCs w:val="20"/>
              </w:rPr>
              <w:instrText xml:space="preserve"> NOTEREF _Ref432007668 \h </w:instrText>
            </w:r>
            <w:r w:rsidR="00B0731D" w:rsidRPr="0085036A">
              <w:rPr>
                <w:rFonts w:cstheme="minorHAnsi"/>
                <w:szCs w:val="20"/>
              </w:rPr>
              <w:instrText xml:space="preserve"> \* MERGEFORMAT </w:instrText>
            </w:r>
            <w:r w:rsidRPr="0085036A">
              <w:rPr>
                <w:rFonts w:cstheme="minorHAnsi"/>
                <w:szCs w:val="20"/>
              </w:rPr>
            </w:r>
            <w:r w:rsidRPr="0085036A">
              <w:rPr>
                <w:rFonts w:cstheme="minorHAnsi"/>
                <w:szCs w:val="20"/>
              </w:rPr>
              <w:fldChar w:fldCharType="separate"/>
            </w:r>
            <w:r w:rsidRPr="0085036A">
              <w:rPr>
                <w:rFonts w:cstheme="minorHAnsi"/>
                <w:szCs w:val="20"/>
              </w:rPr>
              <w:t>9</w:t>
            </w:r>
            <w:r w:rsidRPr="0085036A">
              <w:rPr>
                <w:rFonts w:cstheme="minorHAnsi"/>
                <w:szCs w:val="20"/>
              </w:rPr>
              <w:fldChar w:fldCharType="end"/>
            </w:r>
          </w:p>
          <w:p w14:paraId="634E8DA9" w14:textId="7799C84B" w:rsidR="007A55A8" w:rsidRPr="0085036A" w:rsidRDefault="0085036A" w:rsidP="0085036A">
            <w:pPr>
              <w:pStyle w:val="ListParagraph"/>
              <w:numPr>
                <w:ilvl w:val="0"/>
                <w:numId w:val="43"/>
              </w:numPr>
              <w:contextualSpacing w:val="0"/>
              <w:rPr>
                <w:rFonts w:cstheme="minorHAnsi"/>
                <w:szCs w:val="20"/>
              </w:rPr>
            </w:pPr>
            <w:r w:rsidRPr="0085036A">
              <w:rPr>
                <w:rFonts w:cstheme="minorHAnsi"/>
                <w:szCs w:val="20"/>
              </w:rPr>
              <w:t>Removed six measure codes HA20, HA33, HA83, HA84, HA85, HA90 and added eight.</w:t>
            </w:r>
          </w:p>
          <w:p w14:paraId="2F6EA9BE" w14:textId="62BAA974" w:rsidR="007A55A8" w:rsidRPr="00A47EF9" w:rsidRDefault="007A55A8" w:rsidP="00A55641">
            <w:pPr>
              <w:rPr>
                <w:rFonts w:cstheme="minorHAnsi"/>
                <w:bCs/>
                <w:szCs w:val="20"/>
              </w:rPr>
            </w:pPr>
          </w:p>
        </w:tc>
      </w:tr>
      <w:tr w:rsidR="004E691A" w:rsidRPr="00BB1EA5" w14:paraId="442848DF" w14:textId="77777777" w:rsidTr="00CD1375">
        <w:trPr>
          <w:trHeight w:val="20"/>
          <w:ins w:id="12" w:author="Phil Jordan" w:date="2016-05-11T16:21:00Z"/>
        </w:trPr>
        <w:tc>
          <w:tcPr>
            <w:tcW w:w="609" w:type="pct"/>
          </w:tcPr>
          <w:p w14:paraId="610C4C2E" w14:textId="58806A74" w:rsidR="004E691A" w:rsidRPr="00A47EF9" w:rsidRDefault="004E691A" w:rsidP="005729C8">
            <w:pPr>
              <w:rPr>
                <w:ins w:id="13" w:author="Phil Jordan" w:date="2016-05-11T16:21:00Z"/>
                <w:rFonts w:cstheme="minorHAnsi"/>
                <w:szCs w:val="20"/>
              </w:rPr>
            </w:pPr>
            <w:ins w:id="14" w:author="Phil Jordan" w:date="2016-05-11T16:21:00Z">
              <w:r>
                <w:rPr>
                  <w:rFonts w:cstheme="minorHAnsi"/>
                  <w:szCs w:val="20"/>
                </w:rPr>
                <w:t>Revision 4</w:t>
              </w:r>
            </w:ins>
          </w:p>
        </w:tc>
        <w:tc>
          <w:tcPr>
            <w:tcW w:w="651" w:type="pct"/>
          </w:tcPr>
          <w:p w14:paraId="2FD37E38" w14:textId="5180BD01" w:rsidR="004E691A" w:rsidRPr="00A47EF9" w:rsidRDefault="004E691A" w:rsidP="005729C8">
            <w:pPr>
              <w:rPr>
                <w:ins w:id="15" w:author="Phil Jordan" w:date="2016-05-11T16:21:00Z"/>
                <w:rFonts w:cstheme="minorHAnsi"/>
                <w:szCs w:val="20"/>
              </w:rPr>
            </w:pPr>
            <w:commentRangeStart w:id="16"/>
            <w:ins w:id="17" w:author="Phil Jordan" w:date="2016-05-11T16:21:00Z">
              <w:r>
                <w:rPr>
                  <w:rFonts w:cstheme="minorHAnsi"/>
                  <w:szCs w:val="20"/>
                </w:rPr>
                <w:t>TBD</w:t>
              </w:r>
            </w:ins>
            <w:commentRangeEnd w:id="16"/>
            <w:r w:rsidR="003C33E0">
              <w:rPr>
                <w:rStyle w:val="CommentReference"/>
              </w:rPr>
              <w:commentReference w:id="16"/>
            </w:r>
          </w:p>
        </w:tc>
        <w:tc>
          <w:tcPr>
            <w:tcW w:w="886" w:type="pct"/>
          </w:tcPr>
          <w:p w14:paraId="5F9DE755" w14:textId="311DF6DE" w:rsidR="004E691A" w:rsidRPr="00A47EF9" w:rsidRDefault="004E691A" w:rsidP="00A26914">
            <w:pPr>
              <w:rPr>
                <w:ins w:id="18" w:author="Phil Jordan" w:date="2016-05-11T16:21:00Z"/>
                <w:rFonts w:cstheme="minorHAnsi"/>
                <w:szCs w:val="20"/>
              </w:rPr>
            </w:pPr>
            <w:ins w:id="19" w:author="Phil Jordan" w:date="2016-05-11T16:21:00Z">
              <w:r>
                <w:rPr>
                  <w:rFonts w:cstheme="minorHAnsi"/>
                  <w:szCs w:val="20"/>
                </w:rPr>
                <w:t>Phil Jordan (CLEAResult), Tai Voong (PG&amp;E)</w:t>
              </w:r>
            </w:ins>
          </w:p>
        </w:tc>
        <w:tc>
          <w:tcPr>
            <w:tcW w:w="2853" w:type="pct"/>
          </w:tcPr>
          <w:p w14:paraId="47C0A289" w14:textId="659475E4" w:rsidR="004E691A" w:rsidRPr="0085036A" w:rsidRDefault="004E691A" w:rsidP="0085036A">
            <w:pPr>
              <w:pStyle w:val="ListParagraph"/>
              <w:numPr>
                <w:ilvl w:val="0"/>
                <w:numId w:val="43"/>
              </w:numPr>
              <w:contextualSpacing w:val="0"/>
              <w:rPr>
                <w:ins w:id="20" w:author="Phil Jordan" w:date="2016-05-11T16:21:00Z"/>
                <w:rFonts w:cstheme="minorHAnsi"/>
                <w:szCs w:val="20"/>
              </w:rPr>
            </w:pPr>
            <w:ins w:id="21" w:author="Phil Jordan" w:date="2016-05-11T16:21:00Z">
              <w:r>
                <w:rPr>
                  <w:rFonts w:cstheme="minorHAnsi"/>
                  <w:szCs w:val="20"/>
                </w:rPr>
                <w:t>Added downstream delivery mechanism for PG&amp;E</w:t>
              </w:r>
            </w:ins>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FE0F80" w:rsidRDefault="008877AF" w:rsidP="00FE0F80">
            <w:pPr>
              <w:rPr>
                <w:bCs/>
                <w:szCs w:val="20"/>
              </w:rPr>
            </w:pPr>
          </w:p>
        </w:tc>
        <w:tc>
          <w:tcPr>
            <w:tcW w:w="1634" w:type="pct"/>
          </w:tcPr>
          <w:p w14:paraId="1ECCFDB6" w14:textId="4557A2CC" w:rsidR="008877AF" w:rsidRPr="00FE0F80" w:rsidRDefault="008877AF" w:rsidP="00FE0F80">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419038FB" w:rsidR="008877AF" w:rsidRPr="00FE0F80" w:rsidRDefault="008877AF" w:rsidP="00FE0F80">
            <w:pPr>
              <w:rPr>
                <w:bCs/>
                <w:szCs w:val="20"/>
              </w:rPr>
            </w:pPr>
          </w:p>
        </w:tc>
        <w:tc>
          <w:tcPr>
            <w:tcW w:w="1634" w:type="pct"/>
          </w:tcPr>
          <w:p w14:paraId="34686434" w14:textId="3B7A209A" w:rsidR="008877AF" w:rsidRPr="00FE0F80" w:rsidRDefault="008877AF" w:rsidP="00FE0F80">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5"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22"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22"/>
    </w:p>
    <w:p w14:paraId="4AFFB4EC" w14:textId="7BFD9A61" w:rsidR="00B9142E" w:rsidRDefault="007E211D" w:rsidP="00B9142E">
      <w:pPr>
        <w:pStyle w:val="Reminders"/>
        <w:tabs>
          <w:tab w:val="num" w:pos="360"/>
        </w:tabs>
        <w:rPr>
          <w:rFonts w:asciiTheme="minorHAnsi" w:hAnsiTheme="minorHAnsi" w:cstheme="minorHAnsi"/>
          <w:i w:val="0"/>
          <w:color w:val="auto"/>
          <w:szCs w:val="22"/>
        </w:rPr>
      </w:pPr>
      <w:r w:rsidRPr="00AD15E5">
        <w:rPr>
          <w:rFonts w:asciiTheme="minorHAnsi" w:hAnsiTheme="minorHAnsi" w:cstheme="minorHAnsi"/>
          <w:i w:val="0"/>
          <w:color w:val="auto"/>
          <w:szCs w:val="22"/>
        </w:rPr>
        <w:t xml:space="preserve">This </w:t>
      </w:r>
      <w:r w:rsidR="00471D80">
        <w:rPr>
          <w:rFonts w:asciiTheme="minorHAnsi" w:hAnsiTheme="minorHAnsi" w:cstheme="minorHAnsi"/>
          <w:i w:val="0"/>
          <w:color w:val="auto"/>
          <w:szCs w:val="22"/>
        </w:rPr>
        <w:t>statewide w</w:t>
      </w:r>
      <w:r w:rsidR="00471D80" w:rsidRPr="00AD15E5">
        <w:rPr>
          <w:rFonts w:asciiTheme="minorHAnsi" w:hAnsiTheme="minorHAnsi" w:cstheme="minorHAnsi"/>
          <w:i w:val="0"/>
          <w:color w:val="auto"/>
          <w:szCs w:val="22"/>
        </w:rPr>
        <w:t xml:space="preserve">ork </w:t>
      </w:r>
      <w:r w:rsidR="00471D80">
        <w:rPr>
          <w:rFonts w:asciiTheme="minorHAnsi" w:hAnsiTheme="minorHAnsi" w:cstheme="minorHAnsi"/>
          <w:i w:val="0"/>
          <w:color w:val="auto"/>
          <w:szCs w:val="22"/>
        </w:rPr>
        <w:t>p</w:t>
      </w:r>
      <w:r w:rsidR="00471D80" w:rsidRPr="00AD15E5">
        <w:rPr>
          <w:rFonts w:asciiTheme="minorHAnsi" w:hAnsiTheme="minorHAnsi" w:cstheme="minorHAnsi"/>
          <w:i w:val="0"/>
          <w:color w:val="auto"/>
          <w:szCs w:val="22"/>
        </w:rPr>
        <w:t xml:space="preserve">aper </w:t>
      </w:r>
      <w:r w:rsidR="00471D80">
        <w:rPr>
          <w:rFonts w:asciiTheme="minorHAnsi" w:hAnsiTheme="minorHAnsi" w:cstheme="minorHAnsi"/>
          <w:i w:val="0"/>
          <w:color w:val="auto"/>
          <w:szCs w:val="22"/>
        </w:rPr>
        <w:t>details the repair or adjustment of existing</w:t>
      </w:r>
      <w:r w:rsidR="00E60EEC">
        <w:rPr>
          <w:rFonts w:asciiTheme="minorHAnsi" w:hAnsiTheme="minorHAnsi" w:cstheme="minorHAnsi"/>
          <w:i w:val="0"/>
          <w:color w:val="auto"/>
          <w:szCs w:val="22"/>
        </w:rPr>
        <w:t xml:space="preserve"> </w:t>
      </w:r>
      <w:r w:rsidR="00471D80">
        <w:rPr>
          <w:rFonts w:asciiTheme="minorHAnsi" w:hAnsiTheme="minorHAnsi" w:cstheme="minorHAnsi"/>
          <w:i w:val="0"/>
          <w:color w:val="auto"/>
          <w:szCs w:val="22"/>
        </w:rPr>
        <w:t>ec</w:t>
      </w:r>
      <w:r w:rsidR="003B108B">
        <w:rPr>
          <w:rFonts w:asciiTheme="minorHAnsi" w:hAnsiTheme="minorHAnsi" w:cstheme="minorHAnsi"/>
          <w:i w:val="0"/>
          <w:color w:val="auto"/>
          <w:szCs w:val="22"/>
        </w:rPr>
        <w:t xml:space="preserve">onomizer controls </w:t>
      </w:r>
      <w:r w:rsidR="003B108B" w:rsidRPr="00575E56">
        <w:rPr>
          <w:rFonts w:asciiTheme="minorHAnsi" w:hAnsiTheme="minorHAnsi" w:cstheme="minorHAnsi"/>
          <w:i w:val="0"/>
          <w:color w:val="auto"/>
          <w:szCs w:val="22"/>
        </w:rPr>
        <w:t>on</w:t>
      </w:r>
      <w:r w:rsidR="00575E56" w:rsidRPr="00575E56">
        <w:rPr>
          <w:rFonts w:ascii="Calibri" w:hAnsi="Calibri"/>
          <w:i w:val="0"/>
          <w:color w:val="000000"/>
        </w:rPr>
        <w:t xml:space="preserve"> existing nonresidential split-system and unitary HVAC equipment</w:t>
      </w:r>
      <w:r w:rsidR="00471D80" w:rsidRPr="00575E56">
        <w:rPr>
          <w:rFonts w:asciiTheme="minorHAnsi" w:hAnsiTheme="minorHAnsi" w:cstheme="minorHAnsi"/>
          <w:i w:val="0"/>
          <w:color w:val="auto"/>
          <w:szCs w:val="22"/>
        </w:rPr>
        <w:t>.</w:t>
      </w:r>
      <w:r w:rsidR="00ED0E76">
        <w:rPr>
          <w:rFonts w:asciiTheme="minorHAnsi" w:hAnsiTheme="minorHAnsi" w:cstheme="minorHAnsi"/>
          <w:i w:val="0"/>
          <w:color w:val="auto"/>
          <w:szCs w:val="22"/>
        </w:rPr>
        <w:t xml:space="preserve"> </w:t>
      </w:r>
      <w:r w:rsidR="00471D80" w:rsidRPr="00575E56">
        <w:rPr>
          <w:rFonts w:asciiTheme="minorHAnsi" w:hAnsiTheme="minorHAnsi" w:cstheme="minorHAnsi"/>
          <w:i w:val="0"/>
          <w:color w:val="auto"/>
          <w:szCs w:val="22"/>
        </w:rPr>
        <w:t xml:space="preserve">This </w:t>
      </w:r>
      <w:r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Pr="00AD15E5">
        <w:rPr>
          <w:rFonts w:asciiTheme="minorHAnsi" w:hAnsiTheme="minorHAnsi" w:cstheme="minorHAnsi"/>
          <w:i w:val="0"/>
          <w:color w:val="auto"/>
          <w:szCs w:val="22"/>
        </w:rPr>
        <w:t xml:space="preserve"> that cover specific HVAC </w:t>
      </w:r>
      <w:r w:rsidR="00C05120">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sidR="00C05120">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bookmarkStart w:id="23" w:name="_Ref431561185"/>
      <w:r w:rsidRPr="00AD15E5">
        <w:rPr>
          <w:rStyle w:val="EndnoteReference"/>
          <w:rFonts w:asciiTheme="minorHAnsi" w:hAnsiTheme="minorHAnsi" w:cstheme="minorHAnsi"/>
          <w:i w:val="0"/>
          <w:color w:val="auto"/>
          <w:szCs w:val="22"/>
        </w:rPr>
        <w:endnoteReference w:id="1"/>
      </w:r>
      <w:bookmarkEnd w:id="23"/>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proofErr w:type="gramStart"/>
      <w:r w:rsidR="00B9142E">
        <w:rPr>
          <w:rFonts w:asciiTheme="minorHAnsi" w:hAnsiTheme="minorHAnsi" w:cstheme="minorHAnsi"/>
          <w:i w:val="0"/>
          <w:color w:val="auto"/>
          <w:szCs w:val="22"/>
        </w:rPr>
        <w:t>All  HVAC</w:t>
      </w:r>
      <w:proofErr w:type="gramEnd"/>
      <w:r w:rsidR="00B9142E">
        <w:rPr>
          <w:rFonts w:asciiTheme="minorHAnsi" w:hAnsiTheme="minorHAnsi" w:cstheme="minorHAnsi"/>
          <w:i w:val="0"/>
          <w:color w:val="auto"/>
          <w:szCs w:val="22"/>
        </w:rPr>
        <w:t xml:space="preserve"> Quality Maintenance treatments are now covered by the following work papers</w:t>
      </w:r>
      <w:r w:rsidR="00B9142E" w:rsidRPr="00491DE8">
        <w:rPr>
          <w:rFonts w:asciiTheme="minorHAnsi" w:hAnsiTheme="minorHAnsi" w:cstheme="minorHAnsi"/>
          <w:i w:val="0"/>
          <w:color w:val="auto"/>
          <w:szCs w:val="22"/>
        </w:rPr>
        <w:t xml:space="preserve">: </w:t>
      </w:r>
    </w:p>
    <w:p w14:paraId="4ECC99ED" w14:textId="5027E8D6"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sidR="002B29CF">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1A39EAEC" w14:textId="02D68A06"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002B29CF"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F620B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0F513903" w14:textId="0EF984BC"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sidR="006C2C6D">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04F498" w14:textId="1565E5AF"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sidR="006C2C6D">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B283027"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FCC263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5E2713B" w14:textId="370DEEEE" w:rsidR="00B9142E" w:rsidRDefault="00B9142E" w:rsidP="00B9142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w:t>
      </w:r>
      <w:r w:rsidR="006C2C6D">
        <w:rPr>
          <w:rFonts w:asciiTheme="minorHAnsi" w:hAnsiTheme="minorHAnsi" w:cstheme="minorHAnsi"/>
          <w:i w:val="0"/>
          <w:color w:val="auto"/>
          <w:szCs w:val="22"/>
        </w:rPr>
        <w:t>mmable Thermostat (PGE3PHVC153R3</w:t>
      </w:r>
      <w:r>
        <w:rPr>
          <w:rFonts w:asciiTheme="minorHAnsi" w:hAnsiTheme="minorHAnsi" w:cstheme="minorHAnsi"/>
          <w:i w:val="0"/>
          <w:color w:val="auto"/>
          <w:szCs w:val="22"/>
        </w:rPr>
        <w:t>)</w:t>
      </w:r>
    </w:p>
    <w:p w14:paraId="36DAD583" w14:textId="5EA9645F" w:rsidR="002126A5" w:rsidRDefault="002126A5" w:rsidP="00FB506C">
      <w:pPr>
        <w:pStyle w:val="Reminders"/>
        <w:tabs>
          <w:tab w:val="num" w:pos="360"/>
        </w:tabs>
        <w:rPr>
          <w:rFonts w:asciiTheme="minorHAnsi" w:hAnsiTheme="minorHAnsi" w:cstheme="minorHAnsi"/>
          <w:i w:val="0"/>
          <w:color w:val="auto"/>
          <w:szCs w:val="22"/>
        </w:rPr>
      </w:pPr>
    </w:p>
    <w:p w14:paraId="77BA4A43" w14:textId="6A94920B" w:rsidR="007E211D" w:rsidRDefault="00FB506C" w:rsidP="001D322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7D776E">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24" w:name="_Ref431377758"/>
      <w:r w:rsidR="007E211D" w:rsidRPr="00AD15E5">
        <w:rPr>
          <w:rStyle w:val="EndnoteReference"/>
          <w:rFonts w:asciiTheme="minorHAnsi" w:hAnsiTheme="minorHAnsi" w:cstheme="minorHAnsi"/>
          <w:i w:val="0"/>
          <w:color w:val="auto"/>
          <w:szCs w:val="22"/>
        </w:rPr>
        <w:endnoteReference w:id="3"/>
      </w:r>
      <w:bookmarkEnd w:id="24"/>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62CB9416" w14:textId="77777777" w:rsidR="00886618" w:rsidRPr="00AD15E5" w:rsidRDefault="00886618"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25" w:name="_Ref430147896"/>
      <w:r>
        <w:t xml:space="preserve">Table </w:t>
      </w:r>
      <w:fldSimple w:instr=" SEQ Table \* ARABIC ">
        <w:r w:rsidR="00E26E71">
          <w:rPr>
            <w:noProof/>
          </w:rPr>
          <w:t>1</w:t>
        </w:r>
      </w:fldSimple>
      <w:bookmarkEnd w:id="25"/>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5C4C07" w:rsidR="00D85F09" w:rsidRPr="00920905" w:rsidRDefault="00E60EEC" w:rsidP="00A247A7">
            <w:pPr>
              <w:rPr>
                <w:szCs w:val="20"/>
              </w:rPr>
            </w:pPr>
            <w:r>
              <w:rPr>
                <w:szCs w:val="20"/>
              </w:rPr>
              <w:t>Rep</w:t>
            </w:r>
            <w:r w:rsidR="00CB2DD4">
              <w:rPr>
                <w:szCs w:val="20"/>
              </w:rPr>
              <w:t>lace</w:t>
            </w:r>
            <w:r>
              <w:rPr>
                <w:szCs w:val="20"/>
              </w:rPr>
              <w:t xml:space="preserve"> existing economizer control</w:t>
            </w:r>
            <w:r w:rsidR="00CB2DD4">
              <w:rPr>
                <w:szCs w:val="20"/>
              </w:rPr>
              <w:t xml:space="preserve"> </w:t>
            </w:r>
            <w:r>
              <w:rPr>
                <w:szCs w:val="20"/>
              </w:rPr>
              <w:t xml:space="preserve">sensor or </w:t>
            </w:r>
            <w:r w:rsidR="00A247A7">
              <w:rPr>
                <w:szCs w:val="20"/>
              </w:rPr>
              <w:t>optimizing</w:t>
            </w:r>
            <w:r>
              <w:rPr>
                <w:szCs w:val="20"/>
              </w:rPr>
              <w:t xml:space="preserve"> existing economizer controls by adjusting the changeover setpoint</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D44D947" w:rsidR="00D85F09" w:rsidRPr="00920905" w:rsidRDefault="0059279A" w:rsidP="00A247A7">
            <w:pPr>
              <w:rPr>
                <w:i/>
                <w:szCs w:val="20"/>
              </w:rPr>
            </w:pPr>
            <w:r>
              <w:t>Exist</w:t>
            </w:r>
            <w:r w:rsidR="00E60EEC">
              <w:t>ing</w:t>
            </w:r>
            <w:r>
              <w:t xml:space="preserve"> </w:t>
            </w:r>
            <w:r w:rsidR="00E60EEC">
              <w:t>economizer is either</w:t>
            </w:r>
            <w:r>
              <w:t xml:space="preserve"> </w:t>
            </w:r>
            <w:r w:rsidRPr="00BF3E7F">
              <w:t>equipped with a snapdis</w:t>
            </w:r>
            <w:r w:rsidR="00A247A7">
              <w:t>c</w:t>
            </w:r>
            <w:r w:rsidRPr="00BF3E7F">
              <w:t xml:space="preserve"> or malfunctioning analog sensor</w:t>
            </w:r>
            <w:r w:rsidR="00E60EEC">
              <w:t xml:space="preserve"> </w:t>
            </w:r>
            <w:r>
              <w:t xml:space="preserve">or </w:t>
            </w:r>
            <w:r w:rsidR="00E60EEC">
              <w:t>has a</w:t>
            </w:r>
            <w:r w:rsidRPr="00BF3E7F">
              <w:t xml:space="preserve"> fully operational analog sensor </w:t>
            </w:r>
            <w:r w:rsidR="00E60EEC">
              <w:t>but requires adjustment</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2BF9641E" w:rsidR="00D85F09" w:rsidRPr="0054428A" w:rsidRDefault="00575E56" w:rsidP="00920905">
            <w:pPr>
              <w:rPr>
                <w:i/>
                <w:szCs w:val="20"/>
              </w:rPr>
            </w:pPr>
            <w:r w:rsidRPr="00575E56">
              <w:rPr>
                <w:szCs w:val="20"/>
              </w:rPr>
              <w:t>Standard 180-2008, Standard Practice for Inspection and Maintenance of Com</w:t>
            </w:r>
            <w:r>
              <w:rPr>
                <w:szCs w:val="20"/>
              </w:rPr>
              <w:t>mercial Building HVAC Systems</w:t>
            </w:r>
            <w:bookmarkStart w:id="26" w:name="_Ref432006918"/>
            <w:r>
              <w:rPr>
                <w:rStyle w:val="EndnoteReference"/>
                <w:szCs w:val="20"/>
              </w:rPr>
              <w:endnoteReference w:id="5"/>
            </w:r>
            <w:bookmarkEnd w:id="26"/>
          </w:p>
        </w:tc>
      </w:tr>
    </w:tbl>
    <w:p w14:paraId="3D32C2EF" w14:textId="2C06DCB8" w:rsidR="00886618" w:rsidRDefault="00886618" w:rsidP="00920905">
      <w:pPr>
        <w:pStyle w:val="NoSpacing"/>
      </w:pPr>
    </w:p>
    <w:p w14:paraId="1E4E5A1C" w14:textId="77777777" w:rsidR="00886618" w:rsidRDefault="00886618">
      <w:pPr>
        <w:spacing w:after="200" w:line="276" w:lineRule="auto"/>
        <w:rPr>
          <w:rFonts w:eastAsiaTheme="minorHAnsi" w:cstheme="minorBidi"/>
          <w:szCs w:val="22"/>
        </w:rPr>
      </w:pPr>
      <w:r>
        <w:br w:type="page"/>
      </w:r>
    </w:p>
    <w:p w14:paraId="2E071044" w14:textId="59FE52E8" w:rsidR="00426FB6" w:rsidRDefault="00426FB6" w:rsidP="00426FB6">
      <w:pPr>
        <w:pStyle w:val="Caption"/>
        <w:keepNext/>
      </w:pPr>
      <w:r>
        <w:lastRenderedPageBreak/>
        <w:t xml:space="preserve">Table </w:t>
      </w:r>
      <w:fldSimple w:instr=" SEQ Table \* ARABIC ">
        <w:r w:rsidR="00E26E71">
          <w:rPr>
            <w:noProof/>
          </w:rPr>
          <w:t>2</w:t>
        </w:r>
      </w:fldSimple>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C2B50" w:rsidRPr="00800706" w14:paraId="0290ADBE" w14:textId="77777777" w:rsidTr="00920905">
        <w:trPr>
          <w:trHeight w:val="243"/>
        </w:trPr>
        <w:tc>
          <w:tcPr>
            <w:tcW w:w="539" w:type="pct"/>
          </w:tcPr>
          <w:p w14:paraId="1CE709CC" w14:textId="77777777" w:rsidR="000C2B50" w:rsidRPr="00920905" w:rsidRDefault="000C2B50" w:rsidP="00E60EEC"/>
        </w:tc>
        <w:tc>
          <w:tcPr>
            <w:tcW w:w="539" w:type="pct"/>
          </w:tcPr>
          <w:p w14:paraId="666F9F6A" w14:textId="77777777" w:rsidR="000C2B50" w:rsidRPr="00920905" w:rsidRDefault="000C2B50" w:rsidP="00E60EEC"/>
        </w:tc>
        <w:tc>
          <w:tcPr>
            <w:tcW w:w="605" w:type="pct"/>
          </w:tcPr>
          <w:p w14:paraId="63438A36" w14:textId="7FE8DF1D" w:rsidR="000C2B50" w:rsidRPr="00920905" w:rsidRDefault="000C2B50" w:rsidP="00E60EEC"/>
        </w:tc>
        <w:tc>
          <w:tcPr>
            <w:tcW w:w="673" w:type="pct"/>
          </w:tcPr>
          <w:p w14:paraId="311A1841" w14:textId="485F9798" w:rsidR="000C2B50" w:rsidRPr="00920905" w:rsidRDefault="000C2B50" w:rsidP="00E60EEC">
            <w:r w:rsidRPr="002C5FAC">
              <w:t>HV299</w:t>
            </w:r>
          </w:p>
        </w:tc>
        <w:tc>
          <w:tcPr>
            <w:tcW w:w="2644" w:type="pct"/>
          </w:tcPr>
          <w:p w14:paraId="512138E6" w14:textId="61123AEA" w:rsidR="000C2B50" w:rsidRPr="00920905" w:rsidRDefault="000C2B50" w:rsidP="00CB2DD4">
            <w:r w:rsidRPr="007F3173">
              <w:t>Economizer Control Adjustment on AC Only Units</w:t>
            </w:r>
          </w:p>
        </w:tc>
      </w:tr>
      <w:tr w:rsidR="000C2B50" w:rsidRPr="00800706" w14:paraId="3EC8DDF0" w14:textId="77777777" w:rsidTr="00920905">
        <w:trPr>
          <w:trHeight w:val="243"/>
        </w:trPr>
        <w:tc>
          <w:tcPr>
            <w:tcW w:w="539" w:type="pct"/>
          </w:tcPr>
          <w:p w14:paraId="036611DE" w14:textId="77777777" w:rsidR="000C2B50" w:rsidRPr="00350BF1" w:rsidRDefault="000C2B50" w:rsidP="00397406">
            <w:pPr>
              <w:rPr>
                <w:rFonts w:cstheme="minorHAnsi"/>
                <w:szCs w:val="20"/>
              </w:rPr>
            </w:pPr>
          </w:p>
        </w:tc>
        <w:tc>
          <w:tcPr>
            <w:tcW w:w="539" w:type="pct"/>
          </w:tcPr>
          <w:p w14:paraId="7DC81BD5" w14:textId="77777777" w:rsidR="000C2B50" w:rsidRPr="00350BF1" w:rsidRDefault="000C2B50" w:rsidP="00397406">
            <w:pPr>
              <w:rPr>
                <w:rFonts w:cstheme="minorHAnsi"/>
                <w:szCs w:val="20"/>
              </w:rPr>
            </w:pPr>
          </w:p>
        </w:tc>
        <w:tc>
          <w:tcPr>
            <w:tcW w:w="605" w:type="pct"/>
          </w:tcPr>
          <w:p w14:paraId="00E0B555" w14:textId="77777777" w:rsidR="000C2B50" w:rsidRPr="00350BF1" w:rsidRDefault="000C2B50" w:rsidP="00397406">
            <w:pPr>
              <w:rPr>
                <w:rFonts w:cstheme="minorHAnsi"/>
                <w:szCs w:val="20"/>
              </w:rPr>
            </w:pPr>
          </w:p>
        </w:tc>
        <w:tc>
          <w:tcPr>
            <w:tcW w:w="673" w:type="pct"/>
          </w:tcPr>
          <w:p w14:paraId="479924EB" w14:textId="16478AAC" w:rsidR="000C2B50" w:rsidRPr="00350BF1" w:rsidRDefault="000C2B50" w:rsidP="005729C8">
            <w:pPr>
              <w:rPr>
                <w:rFonts w:cstheme="minorHAnsi"/>
                <w:szCs w:val="20"/>
              </w:rPr>
            </w:pPr>
            <w:r w:rsidRPr="002C5FAC">
              <w:t>HV298</w:t>
            </w:r>
          </w:p>
        </w:tc>
        <w:tc>
          <w:tcPr>
            <w:tcW w:w="2644" w:type="pct"/>
          </w:tcPr>
          <w:p w14:paraId="592A1733" w14:textId="136B18E0" w:rsidR="000C2B50" w:rsidRPr="00920905" w:rsidRDefault="000C2B50" w:rsidP="00CB2DD4">
            <w:r w:rsidRPr="007F3173">
              <w:t>Economizer Control Adjustment on AC Unit with Gas Heat</w:t>
            </w:r>
          </w:p>
        </w:tc>
      </w:tr>
      <w:tr w:rsidR="000C2B50" w:rsidRPr="00800706" w14:paraId="68086DB8" w14:textId="77777777" w:rsidTr="00920905">
        <w:trPr>
          <w:trHeight w:val="243"/>
        </w:trPr>
        <w:tc>
          <w:tcPr>
            <w:tcW w:w="539" w:type="pct"/>
          </w:tcPr>
          <w:p w14:paraId="61F4FBCD" w14:textId="77777777" w:rsidR="000C2B50" w:rsidRPr="00350BF1" w:rsidRDefault="000C2B50" w:rsidP="00397406">
            <w:pPr>
              <w:rPr>
                <w:rFonts w:cstheme="minorHAnsi"/>
                <w:szCs w:val="20"/>
              </w:rPr>
            </w:pPr>
          </w:p>
        </w:tc>
        <w:tc>
          <w:tcPr>
            <w:tcW w:w="539" w:type="pct"/>
          </w:tcPr>
          <w:p w14:paraId="0E6CE0EF" w14:textId="77777777" w:rsidR="000C2B50" w:rsidRPr="00350BF1" w:rsidRDefault="000C2B50" w:rsidP="00397406">
            <w:pPr>
              <w:rPr>
                <w:rFonts w:cstheme="minorHAnsi"/>
                <w:szCs w:val="20"/>
              </w:rPr>
            </w:pPr>
          </w:p>
        </w:tc>
        <w:tc>
          <w:tcPr>
            <w:tcW w:w="605" w:type="pct"/>
          </w:tcPr>
          <w:p w14:paraId="01FDF52A" w14:textId="77777777" w:rsidR="000C2B50" w:rsidRPr="00350BF1" w:rsidRDefault="000C2B50" w:rsidP="00397406">
            <w:pPr>
              <w:rPr>
                <w:rFonts w:cstheme="minorHAnsi"/>
                <w:szCs w:val="20"/>
              </w:rPr>
            </w:pPr>
          </w:p>
        </w:tc>
        <w:tc>
          <w:tcPr>
            <w:tcW w:w="673" w:type="pct"/>
          </w:tcPr>
          <w:p w14:paraId="06B2F28D" w14:textId="519FA3E7" w:rsidR="000C2B50" w:rsidRPr="00350BF1" w:rsidRDefault="000C2B50" w:rsidP="005729C8">
            <w:pPr>
              <w:rPr>
                <w:rFonts w:cstheme="minorHAnsi"/>
                <w:szCs w:val="20"/>
              </w:rPr>
            </w:pPr>
            <w:r w:rsidRPr="002C5FAC">
              <w:t>HV300</w:t>
            </w:r>
          </w:p>
        </w:tc>
        <w:tc>
          <w:tcPr>
            <w:tcW w:w="2644" w:type="pct"/>
          </w:tcPr>
          <w:p w14:paraId="1A0FB7BC" w14:textId="0EA5F224" w:rsidR="000C2B50" w:rsidRDefault="000C2B50" w:rsidP="00CB2DD4">
            <w:r w:rsidRPr="007F3173">
              <w:t>Economizer Control Adjustment on Heat Pump</w:t>
            </w:r>
          </w:p>
        </w:tc>
      </w:tr>
      <w:tr w:rsidR="000C2B50" w:rsidRPr="00800706" w14:paraId="6051772D" w14:textId="77777777" w:rsidTr="00920905">
        <w:trPr>
          <w:trHeight w:val="243"/>
        </w:trPr>
        <w:tc>
          <w:tcPr>
            <w:tcW w:w="539" w:type="pct"/>
          </w:tcPr>
          <w:p w14:paraId="09243123" w14:textId="77777777" w:rsidR="000C2B50" w:rsidRPr="00350BF1" w:rsidRDefault="000C2B50" w:rsidP="00397406">
            <w:pPr>
              <w:rPr>
                <w:rFonts w:cstheme="minorHAnsi"/>
                <w:szCs w:val="20"/>
              </w:rPr>
            </w:pPr>
          </w:p>
        </w:tc>
        <w:tc>
          <w:tcPr>
            <w:tcW w:w="539" w:type="pct"/>
          </w:tcPr>
          <w:p w14:paraId="4C7DD3CC" w14:textId="77777777" w:rsidR="000C2B50" w:rsidRPr="00350BF1" w:rsidRDefault="000C2B50" w:rsidP="00397406">
            <w:pPr>
              <w:rPr>
                <w:rFonts w:cstheme="minorHAnsi"/>
                <w:szCs w:val="20"/>
              </w:rPr>
            </w:pPr>
          </w:p>
        </w:tc>
        <w:tc>
          <w:tcPr>
            <w:tcW w:w="605" w:type="pct"/>
          </w:tcPr>
          <w:p w14:paraId="123308E9" w14:textId="77777777" w:rsidR="000C2B50" w:rsidRPr="00350BF1" w:rsidRDefault="000C2B50" w:rsidP="00397406">
            <w:pPr>
              <w:rPr>
                <w:rFonts w:cstheme="minorHAnsi"/>
                <w:szCs w:val="20"/>
              </w:rPr>
            </w:pPr>
          </w:p>
        </w:tc>
        <w:tc>
          <w:tcPr>
            <w:tcW w:w="673" w:type="pct"/>
          </w:tcPr>
          <w:p w14:paraId="4AE99747" w14:textId="745FB054" w:rsidR="000C2B50" w:rsidRPr="00350BF1" w:rsidRDefault="000C2B50" w:rsidP="005729C8">
            <w:pPr>
              <w:rPr>
                <w:rFonts w:cstheme="minorHAnsi"/>
                <w:szCs w:val="20"/>
              </w:rPr>
            </w:pPr>
            <w:r w:rsidRPr="002C5FAC">
              <w:t>HV301</w:t>
            </w:r>
          </w:p>
        </w:tc>
        <w:tc>
          <w:tcPr>
            <w:tcW w:w="2644" w:type="pct"/>
          </w:tcPr>
          <w:p w14:paraId="7E5D6751" w14:textId="0F46FB5D" w:rsidR="000C2B50" w:rsidRDefault="000C2B50" w:rsidP="00CB2DD4">
            <w:r w:rsidRPr="007F3173">
              <w:t>Economizer Control Adjustment on Variable Volume AC Unit with Gas Heat</w:t>
            </w:r>
          </w:p>
        </w:tc>
      </w:tr>
      <w:tr w:rsidR="000C2B50" w:rsidRPr="00800706" w14:paraId="1617EC43" w14:textId="77777777" w:rsidTr="00920905">
        <w:trPr>
          <w:trHeight w:val="243"/>
        </w:trPr>
        <w:tc>
          <w:tcPr>
            <w:tcW w:w="539" w:type="pct"/>
          </w:tcPr>
          <w:p w14:paraId="11D55D96" w14:textId="77777777" w:rsidR="000C2B50" w:rsidRPr="00350BF1" w:rsidRDefault="000C2B50" w:rsidP="00397406">
            <w:pPr>
              <w:rPr>
                <w:rFonts w:cstheme="minorHAnsi"/>
                <w:szCs w:val="20"/>
              </w:rPr>
            </w:pPr>
          </w:p>
        </w:tc>
        <w:tc>
          <w:tcPr>
            <w:tcW w:w="539" w:type="pct"/>
          </w:tcPr>
          <w:p w14:paraId="4173FC10" w14:textId="77777777" w:rsidR="000C2B50" w:rsidRPr="00350BF1" w:rsidRDefault="000C2B50" w:rsidP="00397406">
            <w:pPr>
              <w:rPr>
                <w:rFonts w:cstheme="minorHAnsi"/>
                <w:szCs w:val="20"/>
              </w:rPr>
            </w:pPr>
          </w:p>
        </w:tc>
        <w:tc>
          <w:tcPr>
            <w:tcW w:w="605" w:type="pct"/>
          </w:tcPr>
          <w:p w14:paraId="1999D0F9" w14:textId="77777777" w:rsidR="000C2B50" w:rsidRPr="00350BF1" w:rsidRDefault="000C2B50" w:rsidP="00397406">
            <w:pPr>
              <w:rPr>
                <w:rFonts w:cstheme="minorHAnsi"/>
                <w:szCs w:val="20"/>
              </w:rPr>
            </w:pPr>
          </w:p>
        </w:tc>
        <w:tc>
          <w:tcPr>
            <w:tcW w:w="673" w:type="pct"/>
          </w:tcPr>
          <w:p w14:paraId="3CF2AE28" w14:textId="15FC776F" w:rsidR="000C2B50" w:rsidRPr="00350BF1" w:rsidRDefault="000C2B50" w:rsidP="005729C8">
            <w:pPr>
              <w:rPr>
                <w:rFonts w:cstheme="minorHAnsi"/>
                <w:szCs w:val="20"/>
              </w:rPr>
            </w:pPr>
            <w:r w:rsidRPr="002C5FAC">
              <w:t>HV295</w:t>
            </w:r>
          </w:p>
        </w:tc>
        <w:tc>
          <w:tcPr>
            <w:tcW w:w="2644" w:type="pct"/>
          </w:tcPr>
          <w:p w14:paraId="45101C3B" w14:textId="3125DFAD" w:rsidR="000C2B50" w:rsidRDefault="000C2B50" w:rsidP="005729C8">
            <w:r w:rsidRPr="007F3173">
              <w:t>Economizer Control Replacement on AC Only Units</w:t>
            </w:r>
          </w:p>
        </w:tc>
      </w:tr>
      <w:tr w:rsidR="000C2B50" w:rsidRPr="00800706" w14:paraId="444B27EC" w14:textId="77777777" w:rsidTr="00920905">
        <w:trPr>
          <w:trHeight w:val="243"/>
        </w:trPr>
        <w:tc>
          <w:tcPr>
            <w:tcW w:w="539" w:type="pct"/>
          </w:tcPr>
          <w:p w14:paraId="1D84A2FA" w14:textId="77777777" w:rsidR="000C2B50" w:rsidRPr="00350BF1" w:rsidRDefault="000C2B50" w:rsidP="00397406">
            <w:pPr>
              <w:rPr>
                <w:rFonts w:cstheme="minorHAnsi"/>
                <w:szCs w:val="20"/>
              </w:rPr>
            </w:pPr>
          </w:p>
        </w:tc>
        <w:tc>
          <w:tcPr>
            <w:tcW w:w="539" w:type="pct"/>
          </w:tcPr>
          <w:p w14:paraId="046D06C6" w14:textId="77777777" w:rsidR="000C2B50" w:rsidRPr="00350BF1" w:rsidRDefault="000C2B50" w:rsidP="00397406">
            <w:pPr>
              <w:rPr>
                <w:rFonts w:cstheme="minorHAnsi"/>
                <w:szCs w:val="20"/>
              </w:rPr>
            </w:pPr>
          </w:p>
        </w:tc>
        <w:tc>
          <w:tcPr>
            <w:tcW w:w="605" w:type="pct"/>
          </w:tcPr>
          <w:p w14:paraId="65A98503" w14:textId="77777777" w:rsidR="000C2B50" w:rsidRPr="00350BF1" w:rsidRDefault="000C2B50" w:rsidP="00397406">
            <w:pPr>
              <w:rPr>
                <w:rFonts w:cstheme="minorHAnsi"/>
                <w:szCs w:val="20"/>
              </w:rPr>
            </w:pPr>
          </w:p>
        </w:tc>
        <w:tc>
          <w:tcPr>
            <w:tcW w:w="673" w:type="pct"/>
          </w:tcPr>
          <w:p w14:paraId="3360AEF0" w14:textId="117EACFA" w:rsidR="000C2B50" w:rsidRPr="00350BF1" w:rsidRDefault="000C2B50" w:rsidP="005729C8">
            <w:pPr>
              <w:rPr>
                <w:rFonts w:cstheme="minorHAnsi"/>
                <w:szCs w:val="20"/>
              </w:rPr>
            </w:pPr>
            <w:r w:rsidRPr="002C5FAC">
              <w:t>HV294</w:t>
            </w:r>
          </w:p>
        </w:tc>
        <w:tc>
          <w:tcPr>
            <w:tcW w:w="2644" w:type="pct"/>
          </w:tcPr>
          <w:p w14:paraId="1F2407C7" w14:textId="1502AEDE" w:rsidR="000C2B50" w:rsidRDefault="000C2B50" w:rsidP="005729C8">
            <w:r w:rsidRPr="007F3173">
              <w:t>Economizer Control Replacement on AC Unit with Gas Heat</w:t>
            </w:r>
          </w:p>
        </w:tc>
      </w:tr>
      <w:tr w:rsidR="000C2B50" w:rsidRPr="00800706" w14:paraId="7DF0F5DB" w14:textId="77777777" w:rsidTr="00920905">
        <w:trPr>
          <w:trHeight w:val="243"/>
        </w:trPr>
        <w:tc>
          <w:tcPr>
            <w:tcW w:w="539" w:type="pct"/>
          </w:tcPr>
          <w:p w14:paraId="172CAB37" w14:textId="77777777" w:rsidR="000C2B50" w:rsidRPr="00350BF1" w:rsidRDefault="000C2B50" w:rsidP="00397406">
            <w:pPr>
              <w:rPr>
                <w:rFonts w:cstheme="minorHAnsi"/>
                <w:szCs w:val="20"/>
              </w:rPr>
            </w:pPr>
          </w:p>
        </w:tc>
        <w:tc>
          <w:tcPr>
            <w:tcW w:w="539" w:type="pct"/>
          </w:tcPr>
          <w:p w14:paraId="27B111CF" w14:textId="77777777" w:rsidR="000C2B50" w:rsidRPr="00350BF1" w:rsidRDefault="000C2B50" w:rsidP="00397406">
            <w:pPr>
              <w:rPr>
                <w:rFonts w:cstheme="minorHAnsi"/>
                <w:szCs w:val="20"/>
              </w:rPr>
            </w:pPr>
          </w:p>
        </w:tc>
        <w:tc>
          <w:tcPr>
            <w:tcW w:w="605" w:type="pct"/>
          </w:tcPr>
          <w:p w14:paraId="4F04E7D9" w14:textId="77777777" w:rsidR="000C2B50" w:rsidRPr="00350BF1" w:rsidRDefault="000C2B50" w:rsidP="00397406">
            <w:pPr>
              <w:rPr>
                <w:rFonts w:cstheme="minorHAnsi"/>
                <w:szCs w:val="20"/>
              </w:rPr>
            </w:pPr>
          </w:p>
        </w:tc>
        <w:tc>
          <w:tcPr>
            <w:tcW w:w="673" w:type="pct"/>
          </w:tcPr>
          <w:p w14:paraId="0A3F4BC6" w14:textId="43BEA985" w:rsidR="000C2B50" w:rsidRPr="00350BF1" w:rsidRDefault="000C2B50" w:rsidP="005729C8">
            <w:pPr>
              <w:rPr>
                <w:rFonts w:cstheme="minorHAnsi"/>
                <w:szCs w:val="20"/>
              </w:rPr>
            </w:pPr>
            <w:r w:rsidRPr="002C5FAC">
              <w:t>HV296</w:t>
            </w:r>
          </w:p>
        </w:tc>
        <w:tc>
          <w:tcPr>
            <w:tcW w:w="2644" w:type="pct"/>
          </w:tcPr>
          <w:p w14:paraId="394A9989" w14:textId="22FB24E9" w:rsidR="000C2B50" w:rsidRDefault="000C2B50" w:rsidP="005729C8">
            <w:r w:rsidRPr="007F3173">
              <w:t>Economizer Control Replacement on Heat Pump</w:t>
            </w:r>
          </w:p>
        </w:tc>
      </w:tr>
      <w:tr w:rsidR="000C2B50" w:rsidRPr="00800706" w14:paraId="01175EE2" w14:textId="77777777" w:rsidTr="00920905">
        <w:trPr>
          <w:trHeight w:val="243"/>
        </w:trPr>
        <w:tc>
          <w:tcPr>
            <w:tcW w:w="539" w:type="pct"/>
          </w:tcPr>
          <w:p w14:paraId="60F93BCE" w14:textId="77777777" w:rsidR="000C2B50" w:rsidRPr="00350BF1" w:rsidRDefault="000C2B50" w:rsidP="00397406">
            <w:pPr>
              <w:rPr>
                <w:rFonts w:cstheme="minorHAnsi"/>
                <w:szCs w:val="20"/>
              </w:rPr>
            </w:pPr>
          </w:p>
        </w:tc>
        <w:tc>
          <w:tcPr>
            <w:tcW w:w="539" w:type="pct"/>
          </w:tcPr>
          <w:p w14:paraId="547834DD" w14:textId="77777777" w:rsidR="000C2B50" w:rsidRPr="00350BF1" w:rsidRDefault="000C2B50" w:rsidP="00397406">
            <w:pPr>
              <w:rPr>
                <w:rFonts w:cstheme="minorHAnsi"/>
                <w:szCs w:val="20"/>
              </w:rPr>
            </w:pPr>
          </w:p>
        </w:tc>
        <w:tc>
          <w:tcPr>
            <w:tcW w:w="605" w:type="pct"/>
          </w:tcPr>
          <w:p w14:paraId="2290D2C3" w14:textId="77777777" w:rsidR="000C2B50" w:rsidRPr="00350BF1" w:rsidRDefault="000C2B50" w:rsidP="00397406">
            <w:pPr>
              <w:rPr>
                <w:rFonts w:cstheme="minorHAnsi"/>
                <w:szCs w:val="20"/>
              </w:rPr>
            </w:pPr>
          </w:p>
        </w:tc>
        <w:tc>
          <w:tcPr>
            <w:tcW w:w="673" w:type="pct"/>
          </w:tcPr>
          <w:p w14:paraId="28F23977" w14:textId="047A1DB9" w:rsidR="000C2B50" w:rsidRPr="00350BF1" w:rsidRDefault="000C2B50" w:rsidP="005729C8">
            <w:pPr>
              <w:rPr>
                <w:rFonts w:cstheme="minorHAnsi"/>
                <w:szCs w:val="20"/>
              </w:rPr>
            </w:pPr>
            <w:r w:rsidRPr="002C5FAC">
              <w:t>HV297</w:t>
            </w:r>
          </w:p>
        </w:tc>
        <w:tc>
          <w:tcPr>
            <w:tcW w:w="2644" w:type="pct"/>
          </w:tcPr>
          <w:p w14:paraId="6F934DAA" w14:textId="17C3C335" w:rsidR="000C2B50" w:rsidRDefault="000C2B50" w:rsidP="005729C8">
            <w:r w:rsidRPr="007F3173">
              <w:t>Economizer Control Replacement on Variable Volume AC Unit with Gas Heat</w:t>
            </w:r>
          </w:p>
        </w:tc>
      </w:tr>
    </w:tbl>
    <w:p w14:paraId="3AF714EF" w14:textId="77777777" w:rsidR="00760CDC" w:rsidRPr="00886618"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CABE908" w:rsidR="00BA55F6" w:rsidRDefault="00BA55F6" w:rsidP="00BA55F6">
      <w:pPr>
        <w:pStyle w:val="NoSpacing"/>
      </w:pPr>
      <w:r>
        <w:t xml:space="preserve">The target market for this measure is non-residential buildings served by unitary DX and split systems which do not serve process or refrigeration loads. The measure is defined for all non-residential building types and all 16 California climate zones.  Savings are calculated for a weighted average of seven </w:t>
      </w:r>
      <w:proofErr w:type="gramStart"/>
      <w:r>
        <w:t>Database</w:t>
      </w:r>
      <w:proofErr w:type="gramEnd"/>
      <w:r>
        <w:t xml:space="preserve"> for Energy Efficient Resources (DEER15</w:t>
      </w:r>
      <w:r w:rsidR="00575E56">
        <w:rPr>
          <w:rStyle w:val="EndnoteReference"/>
        </w:rPr>
        <w:endnoteReference w:id="6"/>
      </w:r>
      <w:r>
        <w:t>) vintages using utility-specific weightings.</w:t>
      </w:r>
    </w:p>
    <w:p w14:paraId="05136C79" w14:textId="77777777" w:rsidR="00BA55F6" w:rsidRDefault="00BA55F6" w:rsidP="00BA55F6">
      <w:pPr>
        <w:pStyle w:val="NoSpacing"/>
      </w:pPr>
    </w:p>
    <w:p w14:paraId="56477A1B" w14:textId="3A650E0A"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w:t>
      </w:r>
      <w:ins w:id="27" w:author="Phil Jordan" w:date="2016-05-12T15:37:00Z">
        <w:r w:rsidR="005D5D21">
          <w:t xml:space="preserve">Contractors and technicians implementing the measure must meet all certification and training requirements in accordance with program requirements. </w:t>
        </w:r>
      </w:ins>
      <w:r>
        <w:t xml:space="preserve">Other terms and conditions are set by individual programs. </w:t>
      </w:r>
      <w:r w:rsidR="0041222C">
        <w:t xml:space="preserve"> </w:t>
      </w:r>
    </w:p>
    <w:p w14:paraId="0F2440F1" w14:textId="77777777" w:rsidR="0041222C" w:rsidRDefault="0041222C" w:rsidP="0041222C">
      <w:pPr>
        <w:pStyle w:val="NoSpacing"/>
      </w:pPr>
    </w:p>
    <w:p w14:paraId="1E09B78E" w14:textId="51D22755"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This measure does not apply if the RTU has</w:t>
      </w:r>
      <w:r w:rsidR="005E4F56">
        <w:t xml:space="preserve"> a fully operational and/</w:t>
      </w:r>
      <w:r w:rsidR="00CB2DD4">
        <w:t>or non-snapdisc sensor and is adjusted to the appropriate changeover setpoint based on the number of thermostat stages available for cooling.</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187034A4" w:rsidR="005E4F56" w:rsidRPr="00774CA5" w:rsidRDefault="005E4F56" w:rsidP="005E4F56">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 xml:space="preserve">The Economizer Control measure improves economizer performance while maintaining comfort by optimizing the changeover setpoint. Energy savings are achieved by allowing the economizer operation during system calls for cooling at higher but still advantageous cool outside air temperatures prior to mechanical cooling. </w:t>
      </w:r>
    </w:p>
    <w:p w14:paraId="15E12AA8" w14:textId="77777777" w:rsidR="005E4F56" w:rsidRPr="00774CA5" w:rsidRDefault="005E4F56" w:rsidP="005E4F56">
      <w:pPr>
        <w:pStyle w:val="Reminders"/>
        <w:tabs>
          <w:tab w:val="num" w:pos="360"/>
        </w:tabs>
        <w:rPr>
          <w:rFonts w:asciiTheme="minorHAnsi" w:hAnsiTheme="minorHAnsi" w:cstheme="minorHAnsi"/>
          <w:i w:val="0"/>
          <w:color w:val="auto"/>
          <w:szCs w:val="22"/>
        </w:rPr>
      </w:pPr>
    </w:p>
    <w:p w14:paraId="772FD984" w14:textId="52CBAE1E" w:rsidR="00C754F9" w:rsidRPr="00774CA5" w:rsidRDefault="005E4F56" w:rsidP="00697868">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This measure assumes the existing unit is equipped with a fully operational economizer with un-optimize</w:t>
      </w:r>
      <w:r w:rsidR="006F0D99" w:rsidRPr="00774CA5">
        <w:rPr>
          <w:rFonts w:asciiTheme="minorHAnsi" w:hAnsiTheme="minorHAnsi" w:cstheme="minorHAnsi"/>
          <w:i w:val="0"/>
          <w:color w:val="auto"/>
          <w:szCs w:val="22"/>
        </w:rPr>
        <w:t xml:space="preserve">d economizer controls by either low </w:t>
      </w:r>
      <w:r w:rsidR="00473619" w:rsidRPr="00774CA5">
        <w:rPr>
          <w:rFonts w:asciiTheme="minorHAnsi" w:hAnsiTheme="minorHAnsi" w:cstheme="minorHAnsi"/>
          <w:i w:val="0"/>
          <w:color w:val="auto"/>
          <w:szCs w:val="22"/>
        </w:rPr>
        <w:t>economizer changeover setpoint</w:t>
      </w:r>
      <w:r w:rsidRPr="00774CA5">
        <w:rPr>
          <w:rFonts w:asciiTheme="minorHAnsi" w:hAnsiTheme="minorHAnsi" w:cstheme="minorHAnsi"/>
          <w:i w:val="0"/>
          <w:color w:val="auto"/>
          <w:szCs w:val="22"/>
        </w:rPr>
        <w:t xml:space="preserve"> or </w:t>
      </w:r>
      <w:r w:rsidR="00473619" w:rsidRPr="00774CA5">
        <w:rPr>
          <w:rFonts w:asciiTheme="minorHAnsi" w:hAnsiTheme="minorHAnsi" w:cstheme="minorHAnsi"/>
          <w:i w:val="0"/>
          <w:color w:val="auto"/>
          <w:szCs w:val="22"/>
        </w:rPr>
        <w:t>inadequate sensors</w:t>
      </w:r>
      <w:r w:rsidRPr="00774CA5">
        <w:rPr>
          <w:rFonts w:asciiTheme="minorHAnsi" w:hAnsiTheme="minorHAnsi" w:cstheme="minorHAnsi"/>
          <w:i w:val="0"/>
          <w:color w:val="auto"/>
          <w:szCs w:val="22"/>
        </w:rPr>
        <w:t>. Additional technician verification of thermostat wiring and number of cooling stages should be performed to ensure that the first stage of cooling is dedicated to economizer operation and two-stage thermostat operation is enabled where possible. The controller changeover setpoint should be adjusted appropriately based on the available number of thermostat cooling stages.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6475AF6D"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5C46FA">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 xml:space="preserve">The installation type </w:t>
      </w:r>
      <w:r w:rsidR="008E17EB">
        <w:rPr>
          <w:rFonts w:asciiTheme="minorHAnsi" w:hAnsiTheme="minorHAnsi" w:cstheme="minorHAnsi"/>
          <w:i w:val="0"/>
          <w:color w:val="auto"/>
          <w:szCs w:val="22"/>
        </w:rPr>
        <w:t xml:space="preserve">is </w:t>
      </w:r>
      <w:r w:rsidR="00CD3C00">
        <w:rPr>
          <w:rFonts w:asciiTheme="minorHAnsi" w:hAnsiTheme="minorHAnsi" w:cstheme="minorHAnsi"/>
          <w:i w:val="0"/>
          <w:color w:val="auto"/>
          <w:szCs w:val="22"/>
        </w:rPr>
        <w:t xml:space="preserve">Retrofit </w:t>
      </w:r>
      <w:r w:rsidR="00D32F40">
        <w:rPr>
          <w:rFonts w:asciiTheme="minorHAnsi" w:hAnsiTheme="minorHAnsi" w:cstheme="minorHAnsi"/>
          <w:i w:val="0"/>
          <w:color w:val="auto"/>
          <w:szCs w:val="22"/>
        </w:rPr>
        <w:t>Add-On</w:t>
      </w:r>
      <w:r w:rsidR="00CB16A2">
        <w:rPr>
          <w:rFonts w:asciiTheme="minorHAnsi" w:hAnsiTheme="minorHAnsi" w:cstheme="minorHAnsi"/>
          <w:i w:val="0"/>
          <w:color w:val="auto"/>
          <w:szCs w:val="22"/>
        </w:rPr>
        <w:t xml:space="preserve"> (RE</w:t>
      </w:r>
      <w:r w:rsidR="00D32F40">
        <w:rPr>
          <w:rFonts w:asciiTheme="minorHAnsi" w:hAnsiTheme="minorHAnsi" w:cstheme="minorHAnsi"/>
          <w:i w:val="0"/>
          <w:color w:val="auto"/>
          <w:szCs w:val="22"/>
        </w:rPr>
        <w:t>A</w:t>
      </w:r>
      <w:r w:rsidR="00CD3C0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5C46FA">
        <w:rPr>
          <w:rFonts w:asciiTheme="minorHAnsi" w:hAnsiTheme="minorHAnsi" w:cstheme="minorHAnsi"/>
          <w:i w:val="0"/>
          <w:color w:val="auto"/>
          <w:szCs w:val="22"/>
        </w:rPr>
        <w:t>.</w:t>
      </w:r>
      <w:ins w:id="28" w:author="Voong, Tai" w:date="2016-08-17T15:55:00Z">
        <w:r w:rsidR="00D4236A">
          <w:rPr>
            <w:rFonts w:asciiTheme="minorHAnsi" w:hAnsiTheme="minorHAnsi" w:cstheme="minorHAnsi"/>
            <w:i w:val="0"/>
            <w:color w:val="auto"/>
            <w:szCs w:val="22"/>
          </w:rPr>
          <w:t xml:space="preserve"> </w:t>
        </w:r>
      </w:ins>
      <w:r w:rsidR="005C46FA">
        <w:rPr>
          <w:rFonts w:asciiTheme="minorHAnsi" w:hAnsiTheme="minorHAnsi" w:cstheme="minorHAnsi"/>
          <w:i w:val="0"/>
          <w:color w:val="auto"/>
          <w:szCs w:val="22"/>
        </w:rPr>
        <w:t>The installation types are outlined</w:t>
      </w:r>
      <w:r w:rsidR="00CD3C00">
        <w:rPr>
          <w:rFonts w:asciiTheme="minorHAnsi" w:hAnsiTheme="minorHAnsi" w:cstheme="minorHAnsi"/>
          <w:i w:val="0"/>
          <w:color w:val="auto"/>
          <w:szCs w:val="22"/>
        </w:rPr>
        <w:t xml:space="preserve"> below in </w:t>
      </w:r>
      <w:r w:rsidR="00D87CD6" w:rsidRPr="00B9142E">
        <w:rPr>
          <w:rFonts w:asciiTheme="minorHAnsi" w:hAnsiTheme="minorHAnsi" w:cstheme="minorHAnsi"/>
          <w:b/>
          <w:i w:val="0"/>
          <w:color w:val="auto"/>
          <w:szCs w:val="22"/>
        </w:rPr>
        <w:fldChar w:fldCharType="begin"/>
      </w:r>
      <w:r w:rsidR="00D87CD6" w:rsidRPr="00B9142E">
        <w:rPr>
          <w:rFonts w:asciiTheme="minorHAnsi" w:hAnsiTheme="minorHAnsi" w:cstheme="minorHAnsi"/>
          <w:b/>
          <w:i w:val="0"/>
          <w:color w:val="auto"/>
          <w:szCs w:val="22"/>
        </w:rPr>
        <w:instrText xml:space="preserve"> REF _Ref432008393 \h  \* MERGEFORMAT </w:instrText>
      </w:r>
      <w:r w:rsidR="00D87CD6" w:rsidRPr="00B9142E">
        <w:rPr>
          <w:rFonts w:asciiTheme="minorHAnsi" w:hAnsiTheme="minorHAnsi" w:cstheme="minorHAnsi"/>
          <w:b/>
          <w:i w:val="0"/>
          <w:color w:val="auto"/>
          <w:szCs w:val="22"/>
        </w:rPr>
      </w:r>
      <w:r w:rsidR="00D87CD6" w:rsidRPr="00B9142E">
        <w:rPr>
          <w:rFonts w:asciiTheme="minorHAnsi" w:hAnsiTheme="minorHAnsi" w:cstheme="minorHAnsi"/>
          <w:b/>
          <w:i w:val="0"/>
          <w:color w:val="auto"/>
          <w:szCs w:val="22"/>
        </w:rPr>
        <w:fldChar w:fldCharType="separate"/>
      </w:r>
      <w:r w:rsidR="00E26E71" w:rsidRPr="00774434">
        <w:rPr>
          <w:rFonts w:asciiTheme="minorHAnsi" w:hAnsiTheme="minorHAnsi" w:cstheme="minorHAnsi"/>
          <w:b/>
          <w:i w:val="0"/>
          <w:color w:val="auto"/>
          <w:szCs w:val="22"/>
        </w:rPr>
        <w:t>Table 3</w:t>
      </w:r>
      <w:r w:rsidR="00D87CD6" w:rsidRPr="00B9142E">
        <w:rPr>
          <w:rFonts w:asciiTheme="minorHAnsi" w:hAnsiTheme="minorHAnsi" w:cstheme="minorHAnsi"/>
          <w:b/>
          <w:i w:val="0"/>
          <w:color w:val="auto"/>
          <w:szCs w:val="22"/>
        </w:rPr>
        <w:fldChar w:fldCharType="end"/>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bookmarkStart w:id="29" w:name="_Ref432008393"/>
      <w:r>
        <w:t xml:space="preserve">Table </w:t>
      </w:r>
      <w:fldSimple w:instr=" SEQ Table \* ARABIC ">
        <w:r w:rsidR="00E26E71">
          <w:rPr>
            <w:noProof/>
          </w:rPr>
          <w:t>3</w:t>
        </w:r>
      </w:fldSimple>
      <w:bookmarkEnd w:id="29"/>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0C2B50" w:rsidRDefault="001B2301" w:rsidP="00697868">
      <w:pPr>
        <w:pStyle w:val="Reminders"/>
        <w:tabs>
          <w:tab w:val="num" w:pos="360"/>
        </w:tabs>
        <w:rPr>
          <w:rFonts w:asciiTheme="minorHAnsi" w:hAnsiTheme="minorHAnsi" w:cstheme="minorHAnsi"/>
          <w:i w:val="0"/>
          <w:color w:val="auto"/>
          <w:szCs w:val="22"/>
        </w:rPr>
      </w:pPr>
    </w:p>
    <w:p w14:paraId="0FE0174D" w14:textId="264A9F88"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D87CD6" w:rsidRPr="00A9736B">
        <w:rPr>
          <w:b/>
        </w:rPr>
        <w:fldChar w:fldCharType="begin"/>
      </w:r>
      <w:r w:rsidR="00D87CD6" w:rsidRPr="00A9736B">
        <w:rPr>
          <w:b/>
        </w:rPr>
        <w:instrText xml:space="preserve"> REF _Ref432008426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4</w:t>
      </w:r>
      <w:r w:rsidR="00D87CD6" w:rsidRPr="00A9736B">
        <w:rPr>
          <w:b/>
        </w:rPr>
        <w:fldChar w:fldCharType="end"/>
      </w:r>
      <w:r w:rsidR="00D87CD6">
        <w:t xml:space="preserve"> </w:t>
      </w:r>
      <w:r w:rsidR="008D0D9F">
        <w:t xml:space="preserve">and </w:t>
      </w:r>
      <w:r w:rsidR="00D87CD6" w:rsidRPr="00A9736B">
        <w:rPr>
          <w:b/>
        </w:rPr>
        <w:fldChar w:fldCharType="begin"/>
      </w:r>
      <w:r w:rsidR="00D87CD6" w:rsidRPr="00A9736B">
        <w:rPr>
          <w:b/>
        </w:rPr>
        <w:instrText xml:space="preserve"> REF _Ref432008438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5</w:t>
      </w:r>
      <w:r w:rsidR="00D87CD6" w:rsidRPr="00A9736B">
        <w:rPr>
          <w:b/>
        </w:rPr>
        <w:fldChar w:fldCharType="end"/>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72130ECD"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w:t>
      </w:r>
      <w:ins w:id="30" w:author="Phil Jordan" w:date="2016-05-11T14:26:00Z">
        <w:r w:rsidR="00062711">
          <w:t>,</w:t>
        </w:r>
        <w:r w:rsidR="00062711" w:rsidRPr="00AC5AEA">
          <w:t xml:space="preserve"> </w:t>
        </w:r>
        <w:r w:rsidR="00062711">
          <w:t>Down-</w:t>
        </w:r>
        <w:r w:rsidR="00062711" w:rsidRPr="00D32F40">
          <w:t>Stream Incentive – Deemed</w:t>
        </w:r>
        <w:r w:rsidR="00062711">
          <w:t>,</w:t>
        </w:r>
      </w:ins>
      <w:r w:rsidR="00D32F40">
        <w:t xml:space="preserve">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bookmarkStart w:id="31" w:name="_Ref432008426"/>
      <w:r>
        <w:t xml:space="preserve">Table </w:t>
      </w:r>
      <w:fldSimple w:instr=" SEQ Table \* ARABIC ">
        <w:r w:rsidR="00E26E71">
          <w:rPr>
            <w:noProof/>
          </w:rPr>
          <w:t>4</w:t>
        </w:r>
      </w:fldSimple>
      <w:bookmarkEnd w:id="31"/>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43E8BE17" w:rsidR="00886618" w:rsidDel="003C33E0" w:rsidRDefault="00886618" w:rsidP="00920905">
      <w:pPr>
        <w:rPr>
          <w:del w:id="32" w:author="Mary Hinkle" w:date="2016-05-12T12:46:00Z"/>
        </w:rPr>
      </w:pPr>
    </w:p>
    <w:p w14:paraId="72FD2444" w14:textId="77777777" w:rsidR="00886618" w:rsidRDefault="00886618">
      <w:pPr>
        <w:spacing w:after="200" w:line="276" w:lineRule="auto"/>
      </w:pPr>
      <w:r>
        <w:br w:type="page"/>
      </w:r>
    </w:p>
    <w:p w14:paraId="65536515" w14:textId="3B9FB818" w:rsidR="00426FB6" w:rsidRDefault="00426FB6" w:rsidP="00426FB6">
      <w:pPr>
        <w:pStyle w:val="Caption"/>
        <w:keepNext/>
      </w:pPr>
      <w:bookmarkStart w:id="33" w:name="_Ref432008438"/>
      <w:r>
        <w:lastRenderedPageBreak/>
        <w:t xml:space="preserve">Table </w:t>
      </w:r>
      <w:fldSimple w:instr=" SEQ Table \* ARABIC ">
        <w:r w:rsidR="00E26E71">
          <w:rPr>
            <w:noProof/>
          </w:rPr>
          <w:t>5</w:t>
        </w:r>
      </w:fldSimple>
      <w:bookmarkEnd w:id="33"/>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34"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34"/>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1F8874C5" w:rsidR="00E37A19" w:rsidRDefault="00FE0F80" w:rsidP="00E37A19">
      <w:r w:rsidRPr="00FE0F80">
        <w:t>The Database for Energy Efficient Resources (DEER) was referenced on November 19, 2015 for any 2016 updates that would impact this measure. No relevant updates were noted and a full Code Update for 2016 has not yet been presented on deeresources.com.</w:t>
      </w:r>
      <w:r>
        <w:t xml:space="preserve"> </w:t>
      </w:r>
      <w:r w:rsidR="00E37A19">
        <w:t>This measure is not included in the Database for Energy Efficient Resources (DEER</w:t>
      </w:r>
      <w:r w:rsidR="00612AE6">
        <w:t>15)</w:t>
      </w:r>
      <w:r w:rsidR="00947571">
        <w:rPr>
          <w:rStyle w:val="EndnoteReference"/>
        </w:rPr>
        <w:endnoteReference w:id="7"/>
      </w:r>
      <w:r w:rsidR="00E37A19">
        <w:t xml:space="preserve">. </w:t>
      </w:r>
    </w:p>
    <w:p w14:paraId="603F15C3" w14:textId="60C9F758" w:rsidR="002469DD" w:rsidRPr="00A9736B" w:rsidRDefault="002469DD" w:rsidP="00A9736B"/>
    <w:p w14:paraId="4BA2D7F2" w14:textId="415860B2" w:rsidR="00426FB6" w:rsidRDefault="00426FB6" w:rsidP="00426FB6">
      <w:pPr>
        <w:pStyle w:val="Caption"/>
        <w:keepNext/>
      </w:pPr>
      <w:bookmarkStart w:id="35" w:name="_Toc385592671"/>
      <w:bookmarkStart w:id="36" w:name="_Toc214003087"/>
      <w:r>
        <w:t xml:space="preserve">Table </w:t>
      </w:r>
      <w:fldSimple w:instr=" SEQ Table \* ARABIC ">
        <w:r w:rsidR="00E26E71">
          <w:rPr>
            <w:noProof/>
          </w:rPr>
          <w:t>6</w:t>
        </w:r>
      </w:fldSimple>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35"/>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31AEFC2A" w:rsidR="00E326BA" w:rsidRPr="00920905" w:rsidRDefault="00E326BA" w:rsidP="009658B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9658BE">
              <w:rPr>
                <w:rFonts w:cs="Arial"/>
                <w:b/>
                <w:szCs w:val="20"/>
              </w:rPr>
              <w:t xml:space="preserve"> P</w:t>
            </w:r>
            <w:r w:rsidRPr="00920905">
              <w:rPr>
                <w:rFonts w:cs="Arial"/>
                <w:b/>
                <w:szCs w:val="20"/>
              </w:rPr>
              <w:t>aper?</w:t>
            </w:r>
          </w:p>
        </w:tc>
      </w:tr>
      <w:tr w:rsidR="000C2B50" w:rsidRPr="000C2B50" w14:paraId="13CB6596" w14:textId="77777777" w:rsidTr="00920905">
        <w:trPr>
          <w:trHeight w:val="20"/>
        </w:trPr>
        <w:tc>
          <w:tcPr>
            <w:tcW w:w="1548" w:type="pct"/>
          </w:tcPr>
          <w:p w14:paraId="6670E11A" w14:textId="77777777" w:rsidR="00E326BA" w:rsidRPr="000C2B50" w:rsidRDefault="00E326BA" w:rsidP="00920905">
            <w:pPr>
              <w:rPr>
                <w:rFonts w:cs="Arial"/>
                <w:szCs w:val="20"/>
              </w:rPr>
            </w:pPr>
            <w:r w:rsidRPr="000C2B50">
              <w:rPr>
                <w:rFonts w:cs="Arial"/>
                <w:szCs w:val="20"/>
              </w:rPr>
              <w:t>Modified DEER methodology</w:t>
            </w:r>
          </w:p>
        </w:tc>
        <w:tc>
          <w:tcPr>
            <w:tcW w:w="3452" w:type="pct"/>
          </w:tcPr>
          <w:p w14:paraId="137893D1" w14:textId="159101F8" w:rsidR="00E326BA" w:rsidRPr="000C2B50" w:rsidRDefault="00E326BA" w:rsidP="00E37A19">
            <w:pPr>
              <w:rPr>
                <w:rFonts w:cs="Arial"/>
                <w:b/>
                <w:szCs w:val="20"/>
              </w:rPr>
            </w:pPr>
            <w:r w:rsidRPr="000C2B50">
              <w:rPr>
                <w:rFonts w:cs="Arial"/>
                <w:szCs w:val="20"/>
              </w:rPr>
              <w:t>No</w:t>
            </w:r>
            <w:r w:rsidR="00893D1E" w:rsidRPr="000C2B50">
              <w:rPr>
                <w:rFonts w:cs="Arial"/>
                <w:szCs w:val="20"/>
              </w:rPr>
              <w:t xml:space="preserve"> </w:t>
            </w:r>
          </w:p>
        </w:tc>
      </w:tr>
      <w:tr w:rsidR="000C2B50" w:rsidRPr="000C2B50" w14:paraId="269B4F50" w14:textId="77777777" w:rsidTr="00920905">
        <w:trPr>
          <w:trHeight w:val="20"/>
        </w:trPr>
        <w:tc>
          <w:tcPr>
            <w:tcW w:w="1548" w:type="pct"/>
          </w:tcPr>
          <w:p w14:paraId="7D04E8DB" w14:textId="77777777" w:rsidR="00E326BA" w:rsidRPr="000C2B50" w:rsidRDefault="00E326BA" w:rsidP="00920905">
            <w:pPr>
              <w:rPr>
                <w:rFonts w:cs="Arial"/>
                <w:szCs w:val="20"/>
              </w:rPr>
            </w:pPr>
            <w:r w:rsidRPr="000C2B50">
              <w:rPr>
                <w:rFonts w:cs="Arial"/>
                <w:szCs w:val="20"/>
              </w:rPr>
              <w:t>Scaled DEER measure</w:t>
            </w:r>
          </w:p>
        </w:tc>
        <w:tc>
          <w:tcPr>
            <w:tcW w:w="3452" w:type="pct"/>
          </w:tcPr>
          <w:p w14:paraId="406610B2" w14:textId="1AD59575" w:rsidR="00E326BA" w:rsidRPr="000C2B50" w:rsidRDefault="00E326BA" w:rsidP="00920905">
            <w:pPr>
              <w:rPr>
                <w:rFonts w:cs="Arial"/>
                <w:szCs w:val="20"/>
              </w:rPr>
            </w:pPr>
            <w:r w:rsidRPr="000C2B50">
              <w:rPr>
                <w:rFonts w:cs="Arial"/>
                <w:szCs w:val="20"/>
              </w:rPr>
              <w:t>No</w:t>
            </w:r>
          </w:p>
        </w:tc>
      </w:tr>
      <w:tr w:rsidR="000C2B50" w:rsidRPr="000C2B50" w14:paraId="0E7FA0A8" w14:textId="77777777" w:rsidTr="00920905">
        <w:trPr>
          <w:trHeight w:val="20"/>
        </w:trPr>
        <w:tc>
          <w:tcPr>
            <w:tcW w:w="1548" w:type="pct"/>
          </w:tcPr>
          <w:p w14:paraId="2F3E70F4" w14:textId="2ACC010D"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ase </w:t>
            </w:r>
            <w:r w:rsidR="009D10A4" w:rsidRPr="000C2B50">
              <w:rPr>
                <w:rFonts w:cs="Arial"/>
                <w:szCs w:val="20"/>
              </w:rPr>
              <w:t>C</w:t>
            </w:r>
            <w:r w:rsidRPr="000C2B50">
              <w:rPr>
                <w:rFonts w:cs="Arial"/>
                <w:szCs w:val="20"/>
              </w:rPr>
              <w:t>ase</w:t>
            </w:r>
          </w:p>
        </w:tc>
        <w:tc>
          <w:tcPr>
            <w:tcW w:w="3452" w:type="pct"/>
          </w:tcPr>
          <w:p w14:paraId="097FFFA9" w14:textId="6A807CC7" w:rsidR="00E326BA" w:rsidRPr="000C2B50" w:rsidRDefault="00893D1E" w:rsidP="00893D1E">
            <w:pPr>
              <w:rPr>
                <w:rFonts w:cs="Arial"/>
                <w:szCs w:val="20"/>
              </w:rPr>
            </w:pPr>
            <w:r w:rsidRPr="000C2B50">
              <w:rPr>
                <w:rFonts w:cs="Arial"/>
                <w:szCs w:val="20"/>
              </w:rPr>
              <w:t>No</w:t>
            </w:r>
          </w:p>
        </w:tc>
      </w:tr>
      <w:tr w:rsidR="000C2B50" w:rsidRPr="000C2B50" w14:paraId="3C843C04" w14:textId="77777777" w:rsidTr="00920905">
        <w:trPr>
          <w:trHeight w:val="20"/>
        </w:trPr>
        <w:tc>
          <w:tcPr>
            <w:tcW w:w="1548" w:type="pct"/>
          </w:tcPr>
          <w:p w14:paraId="51431197" w14:textId="2E50B48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M</w:t>
            </w:r>
            <w:r w:rsidRPr="000C2B50">
              <w:rPr>
                <w:rFonts w:cs="Arial"/>
                <w:szCs w:val="20"/>
              </w:rPr>
              <w:t xml:space="preserve">easure </w:t>
            </w:r>
            <w:r w:rsidR="009D10A4" w:rsidRPr="000C2B50">
              <w:rPr>
                <w:rFonts w:cs="Arial"/>
                <w:szCs w:val="20"/>
              </w:rPr>
              <w:t>C</w:t>
            </w:r>
            <w:r w:rsidRPr="000C2B50">
              <w:rPr>
                <w:rFonts w:cs="Arial"/>
                <w:szCs w:val="20"/>
              </w:rPr>
              <w:t>ase</w:t>
            </w:r>
          </w:p>
        </w:tc>
        <w:tc>
          <w:tcPr>
            <w:tcW w:w="3452" w:type="pct"/>
          </w:tcPr>
          <w:p w14:paraId="1506AF6A" w14:textId="02F3C4D9" w:rsidR="00E326BA" w:rsidRPr="000C2B50" w:rsidRDefault="00E326BA" w:rsidP="00E37A19">
            <w:pPr>
              <w:rPr>
                <w:rFonts w:cs="Arial"/>
                <w:szCs w:val="20"/>
              </w:rPr>
            </w:pPr>
            <w:r w:rsidRPr="000C2B50">
              <w:rPr>
                <w:rFonts w:cs="Arial"/>
                <w:szCs w:val="20"/>
              </w:rPr>
              <w:t>No</w:t>
            </w:r>
          </w:p>
        </w:tc>
      </w:tr>
      <w:tr w:rsidR="000C2B50" w:rsidRPr="000C2B50" w14:paraId="22327C07" w14:textId="77777777" w:rsidTr="00920905">
        <w:trPr>
          <w:trHeight w:val="20"/>
        </w:trPr>
        <w:tc>
          <w:tcPr>
            <w:tcW w:w="1548" w:type="pct"/>
          </w:tcPr>
          <w:p w14:paraId="37FF3C5F" w14:textId="286C073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uilding </w:t>
            </w:r>
            <w:r w:rsidR="009D10A4" w:rsidRPr="000C2B50">
              <w:rPr>
                <w:rFonts w:cs="Arial"/>
                <w:szCs w:val="20"/>
              </w:rPr>
              <w:t>T</w:t>
            </w:r>
            <w:r w:rsidRPr="000C2B50">
              <w:rPr>
                <w:rFonts w:cs="Arial"/>
                <w:szCs w:val="20"/>
              </w:rPr>
              <w:t>ypes</w:t>
            </w:r>
          </w:p>
        </w:tc>
        <w:tc>
          <w:tcPr>
            <w:tcW w:w="3452" w:type="pct"/>
          </w:tcPr>
          <w:p w14:paraId="55BBD6F6" w14:textId="44ED47AD" w:rsidR="00E326BA" w:rsidRPr="000C2B50" w:rsidRDefault="00893D1E" w:rsidP="00893D1E">
            <w:pPr>
              <w:rPr>
                <w:rFonts w:cs="Arial"/>
                <w:szCs w:val="20"/>
              </w:rPr>
            </w:pPr>
            <w:r w:rsidRPr="000C2B50">
              <w:rPr>
                <w:rFonts w:cs="Arial"/>
                <w:szCs w:val="20"/>
              </w:rPr>
              <w:t>Yes</w:t>
            </w:r>
          </w:p>
        </w:tc>
      </w:tr>
      <w:tr w:rsidR="000C2B50" w:rsidRPr="000C2B50" w14:paraId="2F8A7017" w14:textId="77777777" w:rsidTr="00920905">
        <w:trPr>
          <w:trHeight w:val="20"/>
        </w:trPr>
        <w:tc>
          <w:tcPr>
            <w:tcW w:w="1548" w:type="pct"/>
          </w:tcPr>
          <w:p w14:paraId="05CCD829" w14:textId="094D5B4C"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O</w:t>
            </w:r>
            <w:r w:rsidRPr="000C2B50">
              <w:rPr>
                <w:rFonts w:cs="Arial"/>
                <w:szCs w:val="20"/>
              </w:rPr>
              <w:t xml:space="preserve">perating </w:t>
            </w:r>
            <w:r w:rsidR="009D10A4" w:rsidRPr="000C2B50">
              <w:rPr>
                <w:rFonts w:cs="Arial"/>
                <w:szCs w:val="20"/>
              </w:rPr>
              <w:t>H</w:t>
            </w:r>
            <w:r w:rsidRPr="000C2B50">
              <w:rPr>
                <w:rFonts w:cs="Arial"/>
                <w:szCs w:val="20"/>
              </w:rPr>
              <w:t>ours</w:t>
            </w:r>
          </w:p>
        </w:tc>
        <w:tc>
          <w:tcPr>
            <w:tcW w:w="3452" w:type="pct"/>
          </w:tcPr>
          <w:p w14:paraId="1E8D588A" w14:textId="267B1341" w:rsidR="00E326BA" w:rsidRPr="000C2B50" w:rsidRDefault="00893D1E" w:rsidP="00893D1E">
            <w:pPr>
              <w:rPr>
                <w:rFonts w:cs="Arial"/>
                <w:szCs w:val="20"/>
              </w:rPr>
            </w:pPr>
            <w:r w:rsidRPr="000C2B50">
              <w:rPr>
                <w:rFonts w:cs="Arial"/>
                <w:szCs w:val="20"/>
              </w:rPr>
              <w:t>Yes</w:t>
            </w:r>
          </w:p>
        </w:tc>
      </w:tr>
      <w:tr w:rsidR="000C2B50" w:rsidRPr="000C2B50" w14:paraId="6B821D71" w14:textId="77777777" w:rsidTr="00920905">
        <w:trPr>
          <w:trHeight w:val="20"/>
        </w:trPr>
        <w:tc>
          <w:tcPr>
            <w:tcW w:w="1548" w:type="pct"/>
          </w:tcPr>
          <w:p w14:paraId="5B790708" w14:textId="57F1AB76" w:rsidR="00505CEC" w:rsidRPr="000C2B50" w:rsidRDefault="00505CEC" w:rsidP="00920905">
            <w:pPr>
              <w:rPr>
                <w:rFonts w:cs="Arial"/>
                <w:szCs w:val="20"/>
              </w:rPr>
            </w:pPr>
            <w:r w:rsidRPr="000C2B50">
              <w:rPr>
                <w:rFonts w:cs="Arial"/>
                <w:szCs w:val="20"/>
              </w:rPr>
              <w:t xml:space="preserve">DEER </w:t>
            </w:r>
            <w:proofErr w:type="spellStart"/>
            <w:r w:rsidR="009D10A4" w:rsidRPr="000C2B50">
              <w:rPr>
                <w:rFonts w:cs="Arial"/>
                <w:szCs w:val="20"/>
              </w:rPr>
              <w:t>eQUEST</w:t>
            </w:r>
            <w:proofErr w:type="spellEnd"/>
            <w:r w:rsidR="009D10A4" w:rsidRPr="000C2B50">
              <w:rPr>
                <w:rFonts w:cs="Arial"/>
                <w:szCs w:val="20"/>
              </w:rPr>
              <w:t xml:space="preserve"> P</w:t>
            </w:r>
            <w:r w:rsidRPr="000C2B50">
              <w:rPr>
                <w:rFonts w:cs="Arial"/>
                <w:szCs w:val="20"/>
              </w:rPr>
              <w:t>rototype</w:t>
            </w:r>
            <w:r w:rsidR="009D10A4" w:rsidRPr="000C2B50">
              <w:rPr>
                <w:rFonts w:cs="Arial"/>
                <w:szCs w:val="20"/>
              </w:rPr>
              <w:t>s</w:t>
            </w:r>
          </w:p>
        </w:tc>
        <w:tc>
          <w:tcPr>
            <w:tcW w:w="3452" w:type="pct"/>
          </w:tcPr>
          <w:p w14:paraId="4D0FA036" w14:textId="57EB7B47" w:rsidR="00505CEC" w:rsidRPr="000C2B50" w:rsidDel="00505CEC" w:rsidRDefault="00893D1E" w:rsidP="00AA3A7A">
            <w:pPr>
              <w:rPr>
                <w:rFonts w:cs="Arial"/>
                <w:szCs w:val="20"/>
              </w:rPr>
            </w:pPr>
            <w:r w:rsidRPr="000C2B50">
              <w:rPr>
                <w:rFonts w:cs="Arial"/>
                <w:szCs w:val="20"/>
              </w:rPr>
              <w:t>Yes, with modifications; see §2</w:t>
            </w:r>
          </w:p>
        </w:tc>
      </w:tr>
      <w:tr w:rsidR="000C2B50" w:rsidRPr="000C2B50" w14:paraId="3F06DC0D" w14:textId="77777777" w:rsidTr="00920905">
        <w:trPr>
          <w:trHeight w:val="20"/>
        </w:trPr>
        <w:tc>
          <w:tcPr>
            <w:tcW w:w="1548" w:type="pct"/>
          </w:tcPr>
          <w:p w14:paraId="49FC863F" w14:textId="77777777" w:rsidR="00D86A9D" w:rsidRPr="000C2B50" w:rsidRDefault="00D86A9D" w:rsidP="00175D14">
            <w:pPr>
              <w:rPr>
                <w:rFonts w:cs="Arial"/>
                <w:szCs w:val="20"/>
              </w:rPr>
            </w:pPr>
            <w:r w:rsidRPr="000C2B50">
              <w:rPr>
                <w:rFonts w:cs="Arial"/>
                <w:szCs w:val="20"/>
              </w:rPr>
              <w:t>DEER Version</w:t>
            </w:r>
          </w:p>
        </w:tc>
        <w:tc>
          <w:tcPr>
            <w:tcW w:w="3452" w:type="pct"/>
          </w:tcPr>
          <w:p w14:paraId="77B6E89E" w14:textId="77777777" w:rsidR="00D86A9D" w:rsidRPr="000C2B50" w:rsidRDefault="00D86A9D" w:rsidP="00175D14">
            <w:pPr>
              <w:rPr>
                <w:rFonts w:cs="Arial"/>
                <w:szCs w:val="20"/>
              </w:rPr>
            </w:pPr>
            <w:r w:rsidRPr="000C2B50">
              <w:rPr>
                <w:rFonts w:cstheme="minorHAnsi"/>
                <w:szCs w:val="20"/>
              </w:rPr>
              <w:t>DEER 2015, READI v2.2.0</w:t>
            </w:r>
          </w:p>
        </w:tc>
      </w:tr>
      <w:tr w:rsidR="000C2B50" w:rsidRPr="000C2B50" w14:paraId="62E4D88D" w14:textId="77777777" w:rsidTr="00920905">
        <w:trPr>
          <w:trHeight w:val="20"/>
        </w:trPr>
        <w:tc>
          <w:tcPr>
            <w:tcW w:w="1548" w:type="pct"/>
          </w:tcPr>
          <w:p w14:paraId="6CFAE08B" w14:textId="77777777" w:rsidR="00E326BA" w:rsidRPr="000C2B50" w:rsidRDefault="00E326BA" w:rsidP="00920905">
            <w:pPr>
              <w:rPr>
                <w:rFonts w:cs="Arial"/>
                <w:szCs w:val="20"/>
              </w:rPr>
            </w:pPr>
            <w:r w:rsidRPr="000C2B50">
              <w:rPr>
                <w:rFonts w:cs="Arial"/>
                <w:szCs w:val="20"/>
              </w:rPr>
              <w:t>Reason for Deviation from DEER</w:t>
            </w:r>
          </w:p>
        </w:tc>
        <w:tc>
          <w:tcPr>
            <w:tcW w:w="3452" w:type="pct"/>
          </w:tcPr>
          <w:p w14:paraId="6F852B8E" w14:textId="38842B31" w:rsidR="00E326BA" w:rsidRPr="000C2B50" w:rsidRDefault="00E326BA" w:rsidP="00E37A19">
            <w:pPr>
              <w:rPr>
                <w:rFonts w:cs="Arial"/>
                <w:szCs w:val="20"/>
              </w:rPr>
            </w:pPr>
            <w:r w:rsidRPr="000C2B50">
              <w:rPr>
                <w:rFonts w:cs="Arial"/>
                <w:szCs w:val="20"/>
              </w:rPr>
              <w:t>DEER does not contain this type of measure.</w:t>
            </w:r>
            <w:r w:rsidR="00F347B7" w:rsidRPr="000C2B50">
              <w:rPr>
                <w:rFonts w:cs="Arial"/>
                <w:szCs w:val="20"/>
              </w:rPr>
              <w:t xml:space="preserve"> </w:t>
            </w:r>
          </w:p>
        </w:tc>
      </w:tr>
      <w:tr w:rsidR="00726AD5" w:rsidRPr="000C2B50" w14:paraId="5272C28A" w14:textId="77777777" w:rsidTr="00920905">
        <w:trPr>
          <w:trHeight w:val="20"/>
        </w:trPr>
        <w:tc>
          <w:tcPr>
            <w:tcW w:w="1548" w:type="pct"/>
          </w:tcPr>
          <w:p w14:paraId="3C3C8618" w14:textId="27273202"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 xml:space="preserve">Measure </w:t>
            </w:r>
            <w:r w:rsidRPr="000C2B50">
              <w:rPr>
                <w:rFonts w:cs="Arial"/>
                <w:szCs w:val="20"/>
              </w:rPr>
              <w:t>ID</w:t>
            </w:r>
            <w:r w:rsidR="009D10A4" w:rsidRPr="000C2B50">
              <w:rPr>
                <w:rFonts w:cs="Arial"/>
                <w:szCs w:val="20"/>
              </w:rPr>
              <w:t>s</w:t>
            </w:r>
            <w:r w:rsidR="007A5F52" w:rsidRPr="000C2B50">
              <w:rPr>
                <w:rFonts w:cs="Arial"/>
                <w:szCs w:val="20"/>
              </w:rPr>
              <w:t xml:space="preserve"> Used</w:t>
            </w:r>
          </w:p>
        </w:tc>
        <w:tc>
          <w:tcPr>
            <w:tcW w:w="3452" w:type="pct"/>
          </w:tcPr>
          <w:p w14:paraId="78F10C53" w14:textId="3B9BBDB9" w:rsidR="00E326BA" w:rsidRPr="000C2B50" w:rsidRDefault="00612AE6" w:rsidP="00920905">
            <w:pPr>
              <w:rPr>
                <w:rFonts w:cs="Arial"/>
                <w:szCs w:val="20"/>
              </w:rPr>
            </w:pPr>
            <w:r w:rsidRPr="000C2B50">
              <w:rPr>
                <w:rFonts w:cs="Arial"/>
                <w:szCs w:val="20"/>
              </w:rPr>
              <w:t>N/A</w:t>
            </w:r>
          </w:p>
        </w:tc>
      </w:tr>
    </w:tbl>
    <w:p w14:paraId="23B2FFA6" w14:textId="77777777" w:rsidR="00472250" w:rsidRPr="000C2B50" w:rsidRDefault="00472250" w:rsidP="00920905">
      <w:pPr>
        <w:pStyle w:val="Caption"/>
        <w:keepNext/>
        <w:rPr>
          <w:rFonts w:cstheme="minorHAnsi"/>
          <w:b w:val="0"/>
          <w:i/>
          <w:szCs w:val="22"/>
        </w:rPr>
      </w:pPr>
    </w:p>
    <w:p w14:paraId="250646D1" w14:textId="77777777" w:rsidR="00472250" w:rsidRPr="000C2B50" w:rsidRDefault="00472250" w:rsidP="00472250">
      <w:pPr>
        <w:pStyle w:val="Reminders"/>
        <w:rPr>
          <w:rFonts w:asciiTheme="minorHAnsi" w:hAnsiTheme="minorHAnsi" w:cstheme="minorHAnsi"/>
          <w:b/>
          <w:i w:val="0"/>
          <w:color w:val="auto"/>
          <w:szCs w:val="22"/>
        </w:rPr>
      </w:pPr>
      <w:r w:rsidRPr="000C2B50">
        <w:rPr>
          <w:rFonts w:asciiTheme="minorHAnsi" w:hAnsiTheme="minorHAnsi" w:cstheme="minorHAnsi"/>
          <w:b/>
          <w:i w:val="0"/>
          <w:color w:val="auto"/>
          <w:szCs w:val="22"/>
        </w:rPr>
        <w:t>Net-to-Gross Ratio</w:t>
      </w:r>
    </w:p>
    <w:p w14:paraId="00C43CEE" w14:textId="2894E5BB" w:rsidR="000968C6" w:rsidRPr="000C2B50" w:rsidRDefault="000968C6" w:rsidP="00920905">
      <w:pPr>
        <w:pStyle w:val="NoSpacing"/>
      </w:pPr>
      <w:r w:rsidRPr="000C2B50">
        <w:t>The NTG</w:t>
      </w:r>
      <w:r w:rsidR="007D776E" w:rsidRPr="000C2B50">
        <w:t>R</w:t>
      </w:r>
      <w:r w:rsidR="00064CB3" w:rsidRPr="000C2B50">
        <w:t xml:space="preserve"> </w:t>
      </w:r>
      <w:r w:rsidRPr="000C2B50">
        <w:t>value</w:t>
      </w:r>
      <w:r w:rsidR="00BC6524" w:rsidRPr="000C2B50">
        <w:t>s were obtained using</w:t>
      </w:r>
      <w:r w:rsidRPr="000C2B50">
        <w:t xml:space="preserve"> </w:t>
      </w:r>
      <w:r w:rsidR="00F12733" w:rsidRPr="000C2B50">
        <w:t xml:space="preserve">the </w:t>
      </w:r>
      <w:r w:rsidR="00BC6524" w:rsidRPr="000C2B50">
        <w:t>DEER READI tool</w:t>
      </w:r>
      <w:r w:rsidR="006C5474" w:rsidRPr="000C2B50">
        <w:rPr>
          <w:rStyle w:val="EndnoteReference"/>
        </w:rPr>
        <w:endnoteReference w:id="8"/>
      </w:r>
      <w:r w:rsidRPr="000C2B50">
        <w:t>. The r</w:t>
      </w:r>
      <w:r w:rsidR="00061A8E" w:rsidRPr="000C2B50">
        <w:t>elevant NTG</w:t>
      </w:r>
      <w:r w:rsidR="007D776E" w:rsidRPr="000C2B50">
        <w:t>R</w:t>
      </w:r>
      <w:r w:rsidR="00061A8E" w:rsidRPr="000C2B50">
        <w:t xml:space="preserve"> values for the</w:t>
      </w:r>
      <w:r w:rsidRPr="000C2B50">
        <w:t xml:space="preserve"> measure</w:t>
      </w:r>
      <w:r w:rsidR="00061A8E" w:rsidRPr="000C2B50">
        <w:t>s in this work paper</w:t>
      </w:r>
      <w:r w:rsidRPr="000C2B50">
        <w:t xml:space="preserve"> </w:t>
      </w:r>
      <w:r w:rsidR="00061A8E" w:rsidRPr="000C2B50">
        <w:t>are</w:t>
      </w:r>
      <w:r w:rsidRPr="000C2B50">
        <w:t xml:space="preserve"> </w:t>
      </w:r>
      <w:r w:rsidR="00FB6060" w:rsidRPr="000C2B50">
        <w:t xml:space="preserve">shown </w:t>
      </w:r>
      <w:r w:rsidR="008B1357" w:rsidRPr="000C2B50">
        <w:t>in</w:t>
      </w:r>
      <w:r w:rsidR="00061A8E" w:rsidRPr="000C2B50">
        <w:t xml:space="preserve"> </w:t>
      </w:r>
      <w:r w:rsidR="00033A46" w:rsidRPr="000C2B50">
        <w:rPr>
          <w:b/>
        </w:rPr>
        <w:fldChar w:fldCharType="begin"/>
      </w:r>
      <w:r w:rsidR="00033A46" w:rsidRPr="000C2B50">
        <w:rPr>
          <w:b/>
        </w:rPr>
        <w:instrText xml:space="preserve"> REF _Ref430148013 \h </w:instrText>
      </w:r>
      <w:r w:rsidR="00A9736B" w:rsidRPr="000C2B50">
        <w:rPr>
          <w:b/>
        </w:rPr>
        <w:instrText xml:space="preserve"> \* MERGEFORMAT </w:instrText>
      </w:r>
      <w:r w:rsidR="00033A46" w:rsidRPr="000C2B50">
        <w:rPr>
          <w:b/>
        </w:rPr>
      </w:r>
      <w:r w:rsidR="00033A46" w:rsidRPr="000C2B50">
        <w:rPr>
          <w:b/>
        </w:rPr>
        <w:fldChar w:fldCharType="separate"/>
      </w:r>
      <w:r w:rsidR="00E26E71" w:rsidRPr="000C2B50">
        <w:rPr>
          <w:b/>
        </w:rPr>
        <w:t xml:space="preserve">Table </w:t>
      </w:r>
      <w:r w:rsidR="00E26E71" w:rsidRPr="000C2B50">
        <w:rPr>
          <w:b/>
          <w:noProof/>
        </w:rPr>
        <w:t>7</w:t>
      </w:r>
      <w:r w:rsidR="00033A46" w:rsidRPr="000C2B50">
        <w:rPr>
          <w:b/>
        </w:rPr>
        <w:fldChar w:fldCharType="end"/>
      </w:r>
      <w:r w:rsidRPr="000C2B50">
        <w:t>.</w:t>
      </w:r>
      <w:r w:rsidR="00A53DB5" w:rsidRPr="000C2B50">
        <w:t xml:space="preserve"> </w:t>
      </w:r>
    </w:p>
    <w:p w14:paraId="43FA2644" w14:textId="318EBE88" w:rsidR="00033A46" w:rsidRPr="000C2B50" w:rsidRDefault="00033A46" w:rsidP="00033A46">
      <w:pPr>
        <w:pStyle w:val="Caption"/>
      </w:pPr>
      <w:bookmarkStart w:id="37" w:name="_Ref430148013"/>
      <w:r w:rsidRPr="000C2B50">
        <w:lastRenderedPageBreak/>
        <w:t xml:space="preserve">Table </w:t>
      </w:r>
      <w:fldSimple w:instr=" SEQ Table \* ARABIC ">
        <w:r w:rsidR="00E26E71" w:rsidRPr="000C2B50">
          <w:rPr>
            <w:noProof/>
          </w:rPr>
          <w:t>7</w:t>
        </w:r>
      </w:fldSimple>
      <w:bookmarkEnd w:id="37"/>
      <w:r w:rsidRPr="000C2B50">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0C2B50" w:rsidRPr="000C2B50" w14:paraId="7ADA6C1A" w14:textId="77777777" w:rsidTr="00856E0D">
        <w:tc>
          <w:tcPr>
            <w:tcW w:w="673" w:type="pct"/>
            <w:shd w:val="clear" w:color="auto" w:fill="D9D9D9" w:themeFill="background1" w:themeFillShade="D9"/>
          </w:tcPr>
          <w:p w14:paraId="036218EF" w14:textId="6670DE77" w:rsidR="000968C6" w:rsidRPr="000C2B50" w:rsidRDefault="005729C8" w:rsidP="005729C8">
            <w:pPr>
              <w:rPr>
                <w:rFonts w:cstheme="minorHAnsi"/>
                <w:b/>
                <w:szCs w:val="20"/>
              </w:rPr>
            </w:pPr>
            <w:r w:rsidRPr="000C2B50">
              <w:rPr>
                <w:rFonts w:cstheme="minorHAnsi"/>
                <w:b/>
                <w:szCs w:val="20"/>
              </w:rPr>
              <w:t>NTG</w:t>
            </w:r>
            <w:r w:rsidR="005F69D5" w:rsidRPr="000C2B50">
              <w:rPr>
                <w:rFonts w:cstheme="minorHAnsi"/>
                <w:b/>
                <w:szCs w:val="20"/>
              </w:rPr>
              <w:t>R</w:t>
            </w:r>
            <w:r w:rsidR="00E06A37" w:rsidRPr="000C2B50">
              <w:rPr>
                <w:rFonts w:cstheme="minorHAnsi"/>
                <w:b/>
                <w:szCs w:val="20"/>
              </w:rPr>
              <w:t xml:space="preserve"> ID</w:t>
            </w:r>
          </w:p>
        </w:tc>
        <w:tc>
          <w:tcPr>
            <w:tcW w:w="1827" w:type="pct"/>
            <w:shd w:val="clear" w:color="auto" w:fill="D9D9D9" w:themeFill="background1" w:themeFillShade="D9"/>
          </w:tcPr>
          <w:p w14:paraId="65632B37" w14:textId="13135991" w:rsidR="000968C6" w:rsidRPr="000C2B50" w:rsidRDefault="005F69D5">
            <w:pPr>
              <w:rPr>
                <w:rFonts w:cstheme="minorHAnsi"/>
                <w:b/>
                <w:szCs w:val="20"/>
              </w:rPr>
            </w:pPr>
            <w:r w:rsidRPr="000C2B50">
              <w:rPr>
                <w:rFonts w:cstheme="minorHAnsi"/>
                <w:b/>
                <w:szCs w:val="20"/>
              </w:rPr>
              <w:t>Description</w:t>
            </w:r>
          </w:p>
        </w:tc>
        <w:tc>
          <w:tcPr>
            <w:tcW w:w="470" w:type="pct"/>
            <w:shd w:val="clear" w:color="auto" w:fill="D9D9D9" w:themeFill="background1" w:themeFillShade="D9"/>
          </w:tcPr>
          <w:p w14:paraId="287DD0A1" w14:textId="77777777" w:rsidR="000968C6" w:rsidRPr="000C2B50" w:rsidRDefault="000968C6" w:rsidP="005729C8">
            <w:pPr>
              <w:rPr>
                <w:rFonts w:cstheme="minorHAnsi"/>
                <w:b/>
                <w:szCs w:val="20"/>
              </w:rPr>
            </w:pPr>
            <w:r w:rsidRPr="000C2B50">
              <w:rPr>
                <w:rFonts w:cstheme="minorHAnsi"/>
                <w:b/>
                <w:szCs w:val="20"/>
              </w:rPr>
              <w:t>Sector</w:t>
            </w:r>
          </w:p>
        </w:tc>
        <w:tc>
          <w:tcPr>
            <w:tcW w:w="564" w:type="pct"/>
            <w:shd w:val="clear" w:color="auto" w:fill="D9D9D9" w:themeFill="background1" w:themeFillShade="D9"/>
          </w:tcPr>
          <w:p w14:paraId="7DB97D70" w14:textId="77777777" w:rsidR="000968C6" w:rsidRPr="000C2B50" w:rsidRDefault="00FB2590" w:rsidP="005729C8">
            <w:pPr>
              <w:rPr>
                <w:rFonts w:cstheme="minorHAnsi"/>
                <w:b/>
                <w:szCs w:val="20"/>
              </w:rPr>
            </w:pPr>
            <w:proofErr w:type="spellStart"/>
            <w:r w:rsidRPr="000C2B50">
              <w:rPr>
                <w:rFonts w:cstheme="minorHAnsi"/>
                <w:b/>
                <w:szCs w:val="20"/>
              </w:rPr>
              <w:t>BldgType</w:t>
            </w:r>
            <w:proofErr w:type="spellEnd"/>
          </w:p>
        </w:tc>
        <w:tc>
          <w:tcPr>
            <w:tcW w:w="1081" w:type="pct"/>
            <w:shd w:val="clear" w:color="auto" w:fill="D9D9D9" w:themeFill="background1" w:themeFillShade="D9"/>
          </w:tcPr>
          <w:p w14:paraId="500E206E" w14:textId="40BF7372" w:rsidR="000968C6" w:rsidRPr="000C2B50" w:rsidRDefault="00E06A37">
            <w:pPr>
              <w:rPr>
                <w:rFonts w:cstheme="minorHAnsi"/>
                <w:b/>
                <w:szCs w:val="20"/>
              </w:rPr>
            </w:pPr>
            <w:r w:rsidRPr="000C2B50">
              <w:rPr>
                <w:rFonts w:cstheme="minorHAnsi"/>
                <w:b/>
                <w:szCs w:val="20"/>
              </w:rPr>
              <w:t>M</w:t>
            </w:r>
            <w:r w:rsidR="005F69D5" w:rsidRPr="000C2B50">
              <w:rPr>
                <w:rFonts w:cstheme="minorHAnsi"/>
                <w:b/>
                <w:szCs w:val="20"/>
              </w:rPr>
              <w:t xml:space="preserve">easure </w:t>
            </w:r>
            <w:r w:rsidRPr="000C2B50">
              <w:rPr>
                <w:rFonts w:cstheme="minorHAnsi"/>
                <w:b/>
                <w:szCs w:val="20"/>
              </w:rPr>
              <w:t>Delivery</w:t>
            </w:r>
          </w:p>
        </w:tc>
        <w:tc>
          <w:tcPr>
            <w:tcW w:w="385" w:type="pct"/>
            <w:shd w:val="clear" w:color="auto" w:fill="D9D9D9" w:themeFill="background1" w:themeFillShade="D9"/>
          </w:tcPr>
          <w:p w14:paraId="48FF07C8" w14:textId="5A5E3ED8" w:rsidR="000968C6" w:rsidRPr="000C2B50" w:rsidRDefault="00FB2590" w:rsidP="005729C8">
            <w:pPr>
              <w:rPr>
                <w:rFonts w:cstheme="minorHAnsi"/>
                <w:b/>
                <w:szCs w:val="20"/>
              </w:rPr>
            </w:pPr>
            <w:r w:rsidRPr="000C2B50">
              <w:rPr>
                <w:rFonts w:cstheme="minorHAnsi"/>
                <w:b/>
                <w:szCs w:val="20"/>
              </w:rPr>
              <w:t>NTG</w:t>
            </w:r>
            <w:r w:rsidR="00E06A37" w:rsidRPr="000C2B50">
              <w:rPr>
                <w:rFonts w:cstheme="minorHAnsi"/>
                <w:b/>
                <w:szCs w:val="20"/>
              </w:rPr>
              <w:t>R</w:t>
            </w:r>
          </w:p>
        </w:tc>
      </w:tr>
      <w:tr w:rsidR="000C2B50" w:rsidRPr="000C2B50" w14:paraId="4A5E1950" w14:textId="77777777" w:rsidTr="00856E0D">
        <w:tc>
          <w:tcPr>
            <w:tcW w:w="673" w:type="pct"/>
          </w:tcPr>
          <w:p w14:paraId="00952921" w14:textId="4E38E80D" w:rsidR="00901E53" w:rsidRPr="000C2B50" w:rsidRDefault="00901E53" w:rsidP="005729C8">
            <w:pPr>
              <w:rPr>
                <w:szCs w:val="20"/>
              </w:rPr>
            </w:pPr>
            <w:proofErr w:type="spellStart"/>
            <w:r w:rsidRPr="000C2B50">
              <w:t>NonRes</w:t>
            </w:r>
            <w:proofErr w:type="spellEnd"/>
            <w:r w:rsidRPr="000C2B50">
              <w:t>-</w:t>
            </w:r>
            <w:proofErr w:type="spellStart"/>
            <w:r w:rsidRPr="000C2B50">
              <w:t>sAll</w:t>
            </w:r>
            <w:proofErr w:type="spellEnd"/>
            <w:r w:rsidRPr="000C2B50">
              <w:t>-</w:t>
            </w:r>
            <w:proofErr w:type="spellStart"/>
            <w:r w:rsidRPr="000C2B50">
              <w:t>mHVAC</w:t>
            </w:r>
            <w:proofErr w:type="spellEnd"/>
            <w:r w:rsidRPr="000C2B50">
              <w:t>-RCA</w:t>
            </w:r>
          </w:p>
        </w:tc>
        <w:tc>
          <w:tcPr>
            <w:tcW w:w="1827" w:type="pct"/>
          </w:tcPr>
          <w:p w14:paraId="755799BF" w14:textId="782B189B" w:rsidR="00901E53" w:rsidRPr="000C2B50" w:rsidRDefault="00901E53" w:rsidP="005729C8">
            <w:pPr>
              <w:rPr>
                <w:szCs w:val="20"/>
              </w:rPr>
            </w:pPr>
            <w:r w:rsidRPr="000C2B50">
              <w:t>HVAC Maintenance: Refrigerant Charge Adjustment (RCA)</w:t>
            </w:r>
          </w:p>
        </w:tc>
        <w:tc>
          <w:tcPr>
            <w:tcW w:w="470" w:type="pct"/>
          </w:tcPr>
          <w:p w14:paraId="3CB22E86" w14:textId="285BE301" w:rsidR="00901E53" w:rsidRPr="000C2B50" w:rsidRDefault="00901E53" w:rsidP="005729C8">
            <w:pPr>
              <w:rPr>
                <w:szCs w:val="20"/>
              </w:rPr>
            </w:pPr>
            <w:r w:rsidRPr="000C2B50">
              <w:t>Com</w:t>
            </w:r>
          </w:p>
        </w:tc>
        <w:tc>
          <w:tcPr>
            <w:tcW w:w="564" w:type="pct"/>
          </w:tcPr>
          <w:p w14:paraId="1AAF8C8B" w14:textId="68205808" w:rsidR="00901E53" w:rsidRPr="000C2B50" w:rsidRDefault="00901E53" w:rsidP="005729C8">
            <w:pPr>
              <w:rPr>
                <w:szCs w:val="20"/>
              </w:rPr>
            </w:pPr>
            <w:r w:rsidRPr="000C2B50">
              <w:t>Any</w:t>
            </w:r>
          </w:p>
        </w:tc>
        <w:tc>
          <w:tcPr>
            <w:tcW w:w="1081" w:type="pct"/>
          </w:tcPr>
          <w:p w14:paraId="5BAF7D5F" w14:textId="53052368" w:rsidR="00901E53" w:rsidRPr="000C2B50" w:rsidRDefault="00831CC0" w:rsidP="005729C8">
            <w:pPr>
              <w:rPr>
                <w:szCs w:val="20"/>
              </w:rPr>
            </w:pPr>
            <w:proofErr w:type="spellStart"/>
            <w:r>
              <w:t>NonUpStrm</w:t>
            </w:r>
            <w:proofErr w:type="spellEnd"/>
          </w:p>
        </w:tc>
        <w:tc>
          <w:tcPr>
            <w:tcW w:w="385" w:type="pct"/>
          </w:tcPr>
          <w:p w14:paraId="76698D49" w14:textId="50B3762F" w:rsidR="00901E53" w:rsidRPr="000C2B50" w:rsidRDefault="00901E53" w:rsidP="005729C8">
            <w:pPr>
              <w:rPr>
                <w:szCs w:val="20"/>
              </w:rPr>
            </w:pPr>
            <w:r w:rsidRPr="000C2B50">
              <w:t>0.73</w:t>
            </w:r>
          </w:p>
        </w:tc>
      </w:tr>
    </w:tbl>
    <w:p w14:paraId="0E13CC18" w14:textId="77777777" w:rsidR="00C018E0" w:rsidRPr="00A9736B" w:rsidRDefault="00C018E0" w:rsidP="000968C6">
      <w:pPr>
        <w:pStyle w:val="Reminders"/>
        <w:rPr>
          <w:rFonts w:asciiTheme="minorHAnsi" w:hAnsiTheme="minorHAnsi" w:cstheme="minorHAnsi"/>
          <w:i w:val="0"/>
          <w:color w:val="auto"/>
          <w:szCs w:val="22"/>
        </w:rPr>
      </w:pPr>
    </w:p>
    <w:p w14:paraId="4FDF0BF9"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t>Spillage Rate</w:t>
      </w:r>
    </w:p>
    <w:p w14:paraId="3ADB306A"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A9736B" w:rsidRDefault="003003EC" w:rsidP="000968C6">
      <w:pPr>
        <w:pStyle w:val="Reminders"/>
        <w:rPr>
          <w:rFonts w:asciiTheme="minorHAnsi" w:hAnsiTheme="minorHAnsi" w:cstheme="minorHAnsi"/>
          <w:i w:val="0"/>
          <w:color w:val="auto"/>
          <w:szCs w:val="22"/>
        </w:rPr>
      </w:pPr>
    </w:p>
    <w:p w14:paraId="4168B5BD" w14:textId="77777777" w:rsidR="000968C6" w:rsidRPr="00A9736B" w:rsidRDefault="000968C6" w:rsidP="000968C6">
      <w:pPr>
        <w:pStyle w:val="Reminders"/>
        <w:rPr>
          <w:rFonts w:asciiTheme="minorHAnsi" w:hAnsiTheme="minorHAnsi" w:cstheme="minorHAnsi"/>
          <w:b/>
          <w:i w:val="0"/>
          <w:color w:val="auto"/>
          <w:szCs w:val="22"/>
        </w:rPr>
      </w:pPr>
      <w:r w:rsidRPr="00A9736B">
        <w:rPr>
          <w:rFonts w:asciiTheme="minorHAnsi" w:hAnsiTheme="minorHAnsi" w:cstheme="minorHAnsi"/>
          <w:b/>
          <w:i w:val="0"/>
          <w:color w:val="auto"/>
          <w:szCs w:val="22"/>
        </w:rPr>
        <w:t>Installation Rate</w:t>
      </w:r>
    </w:p>
    <w:p w14:paraId="1EACAE4E" w14:textId="54001BB3" w:rsidR="00AA4263" w:rsidRPr="00A9736B" w:rsidRDefault="000968C6" w:rsidP="00AA4263">
      <w:pPr>
        <w:pStyle w:val="NoSpacing"/>
      </w:pPr>
      <w:r w:rsidRPr="00A9736B">
        <w:t>Th</w:t>
      </w:r>
      <w:r w:rsidR="00061A8E" w:rsidRPr="00A9736B">
        <w:t>e IR</w:t>
      </w:r>
      <w:r w:rsidRPr="00A9736B">
        <w:t xml:space="preserve"> value</w:t>
      </w:r>
      <w:r w:rsidR="00061A8E" w:rsidRPr="00A9736B">
        <w:t>s</w:t>
      </w:r>
      <w:r w:rsidRPr="00A9736B">
        <w:t xml:space="preserve"> </w:t>
      </w:r>
      <w:r w:rsidR="00061A8E" w:rsidRPr="00A9736B">
        <w:t>were</w:t>
      </w:r>
      <w:r w:rsidRPr="00A9736B">
        <w:t xml:space="preserve"> obtained </w:t>
      </w:r>
      <w:r w:rsidR="00BC6524" w:rsidRPr="00A9736B">
        <w:t>using the DEER READI tool</w:t>
      </w:r>
      <w:r w:rsidR="00240B74" w:rsidRPr="00A9736B">
        <w:t>.</w:t>
      </w:r>
      <w:r w:rsidRPr="00A9736B">
        <w:t xml:space="preserve"> </w:t>
      </w:r>
      <w:r w:rsidR="00061A8E" w:rsidRPr="00A9736B">
        <w:t xml:space="preserve">The relevant IR values for the measures in this work paper are in </w:t>
      </w:r>
      <w:r w:rsidR="00033A46" w:rsidRPr="00A9736B">
        <w:rPr>
          <w:b/>
        </w:rPr>
        <w:fldChar w:fldCharType="begin"/>
      </w:r>
      <w:r w:rsidR="00033A46" w:rsidRPr="00A9736B">
        <w:rPr>
          <w:b/>
        </w:rPr>
        <w:instrText xml:space="preserve"> REF _Ref430148115 \h </w:instrText>
      </w:r>
      <w:r w:rsidR="00A9736B" w:rsidRPr="00A9736B">
        <w:rPr>
          <w:b/>
        </w:rPr>
        <w:instrText xml:space="preserve"> \* MERGEFORMAT </w:instrText>
      </w:r>
      <w:r w:rsidR="00033A46" w:rsidRPr="00A9736B">
        <w:rPr>
          <w:b/>
        </w:rPr>
      </w:r>
      <w:r w:rsidR="00033A46" w:rsidRPr="00A9736B">
        <w:rPr>
          <w:b/>
        </w:rPr>
        <w:fldChar w:fldCharType="separate"/>
      </w:r>
      <w:r w:rsidR="00E26E71" w:rsidRPr="00B0731D">
        <w:rPr>
          <w:b/>
        </w:rPr>
        <w:t xml:space="preserve">Table </w:t>
      </w:r>
      <w:r w:rsidR="00E26E71" w:rsidRPr="00B0731D">
        <w:rPr>
          <w:b/>
          <w:noProof/>
        </w:rPr>
        <w:t>8</w:t>
      </w:r>
      <w:r w:rsidR="00033A46" w:rsidRPr="00A9736B">
        <w:rPr>
          <w:b/>
        </w:rPr>
        <w:fldChar w:fldCharType="end"/>
      </w:r>
      <w:r w:rsidR="00033A46" w:rsidRPr="00A9736B">
        <w:t xml:space="preserve"> </w:t>
      </w:r>
      <w:r w:rsidR="00061A8E" w:rsidRPr="00A9736B">
        <w:t>below</w:t>
      </w:r>
      <w:r w:rsidR="008B1357" w:rsidRPr="00A9736B">
        <w:t>.</w:t>
      </w:r>
      <w:r w:rsidR="00F07D18" w:rsidRPr="00A9736B">
        <w:t xml:space="preserve"> </w:t>
      </w:r>
    </w:p>
    <w:p w14:paraId="425FECE8" w14:textId="03623017" w:rsidR="00240B74" w:rsidRPr="00A9736B" w:rsidRDefault="00240B74" w:rsidP="00920905">
      <w:pPr>
        <w:pStyle w:val="NoSpacing"/>
      </w:pPr>
    </w:p>
    <w:p w14:paraId="3FA42692" w14:textId="0424C0EC" w:rsidR="00033A46" w:rsidRPr="00A9736B" w:rsidRDefault="00033A46" w:rsidP="00033A46">
      <w:pPr>
        <w:pStyle w:val="Caption"/>
      </w:pPr>
      <w:bookmarkStart w:id="38" w:name="_Ref430148115"/>
      <w:r w:rsidRPr="00A9736B">
        <w:t xml:space="preserve">Table </w:t>
      </w:r>
      <w:fldSimple w:instr=" SEQ Table \* ARABIC ">
        <w:r w:rsidR="00E26E71">
          <w:rPr>
            <w:noProof/>
          </w:rPr>
          <w:t>8</w:t>
        </w:r>
      </w:fldSimple>
      <w:bookmarkEnd w:id="38"/>
      <w:r w:rsidRPr="00A9736B">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87393E" w14:paraId="1322279D" w14:textId="77777777" w:rsidTr="00F07D18">
        <w:tc>
          <w:tcPr>
            <w:tcW w:w="726"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0"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197C37" w:rsidRPr="00500C4E" w14:paraId="4197417C" w14:textId="77777777" w:rsidTr="00F07D18">
        <w:tc>
          <w:tcPr>
            <w:tcW w:w="726" w:type="pct"/>
          </w:tcPr>
          <w:p w14:paraId="370F8E74" w14:textId="65E0969F" w:rsidR="00197C37" w:rsidRPr="007208ED" w:rsidRDefault="00197C37" w:rsidP="005729C8">
            <w:r w:rsidRPr="00236AED">
              <w:t>Def-GSIA</w:t>
            </w:r>
          </w:p>
        </w:tc>
        <w:tc>
          <w:tcPr>
            <w:tcW w:w="1705" w:type="pct"/>
          </w:tcPr>
          <w:p w14:paraId="6AD8D20D" w14:textId="73FF387C" w:rsidR="00197C37" w:rsidRPr="007208ED" w:rsidRDefault="00197C37" w:rsidP="005729C8">
            <w:r w:rsidRPr="00236AED">
              <w:t>Default GSIA values</w:t>
            </w:r>
          </w:p>
        </w:tc>
        <w:tc>
          <w:tcPr>
            <w:tcW w:w="388" w:type="pct"/>
          </w:tcPr>
          <w:p w14:paraId="1AFF3BBB" w14:textId="2126EE60" w:rsidR="00197C37" w:rsidRPr="00F07D18" w:rsidRDefault="00197C37" w:rsidP="005729C8">
            <w:pPr>
              <w:rPr>
                <w:szCs w:val="20"/>
              </w:rPr>
            </w:pPr>
            <w:r w:rsidRPr="00236AED">
              <w:t>Any</w:t>
            </w:r>
          </w:p>
        </w:tc>
        <w:tc>
          <w:tcPr>
            <w:tcW w:w="858" w:type="pct"/>
          </w:tcPr>
          <w:p w14:paraId="4CA323EA" w14:textId="6D939FFB" w:rsidR="00197C37" w:rsidRPr="00EB3A71" w:rsidRDefault="00197C37" w:rsidP="005729C8">
            <w:r w:rsidRPr="00236AED">
              <w:t>Any</w:t>
            </w:r>
          </w:p>
        </w:tc>
        <w:tc>
          <w:tcPr>
            <w:tcW w:w="693" w:type="pct"/>
          </w:tcPr>
          <w:p w14:paraId="29A59D94" w14:textId="536D487C" w:rsidR="00197C37" w:rsidRPr="00180E4D" w:rsidRDefault="00197C37" w:rsidP="005729C8">
            <w:r w:rsidRPr="00236AED">
              <w:t>Any</w:t>
            </w:r>
          </w:p>
        </w:tc>
        <w:tc>
          <w:tcPr>
            <w:tcW w:w="630" w:type="pct"/>
          </w:tcPr>
          <w:p w14:paraId="519AFAE0" w14:textId="228290E5" w:rsidR="00197C37" w:rsidRPr="0029736D" w:rsidRDefault="00197C37" w:rsidP="005729C8">
            <w:r w:rsidRPr="00236AED">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744B82C" w:rsidR="008B1357" w:rsidRPr="00A9736B"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w:t>
      </w:r>
      <w:r w:rsidR="00612AE6">
        <w:t>A</w:t>
      </w:r>
      <w:r w:rsidRPr="0087393E">
        <w:t xml:space="preserve"> measure with an applicable code baseline. The relevant EUL and RUL values for the measures in this work paper are </w:t>
      </w:r>
      <w:r w:rsidR="00DE0CE3" w:rsidRPr="00A9736B">
        <w:t xml:space="preserve">shown in </w:t>
      </w:r>
      <w:r w:rsidR="00DE0CE3" w:rsidRPr="00A9736B">
        <w:rPr>
          <w:b/>
        </w:rPr>
        <w:fldChar w:fldCharType="begin"/>
      </w:r>
      <w:r w:rsidR="00DE0CE3" w:rsidRPr="00A9736B">
        <w:rPr>
          <w:b/>
        </w:rPr>
        <w:instrText xml:space="preserve"> REF _Ref430148206 \h </w:instrText>
      </w:r>
      <w:r w:rsidR="00A9736B" w:rsidRPr="00A9736B">
        <w:rPr>
          <w:b/>
        </w:rPr>
        <w:instrText xml:space="preserve"> \* MERGEFORMAT </w:instrText>
      </w:r>
      <w:r w:rsidR="00DE0CE3" w:rsidRPr="00A9736B">
        <w:rPr>
          <w:b/>
        </w:rPr>
      </w:r>
      <w:r w:rsidR="00DE0CE3" w:rsidRPr="00A9736B">
        <w:rPr>
          <w:b/>
        </w:rPr>
        <w:fldChar w:fldCharType="separate"/>
      </w:r>
      <w:r w:rsidR="00E26E71" w:rsidRPr="00B0731D">
        <w:rPr>
          <w:b/>
        </w:rPr>
        <w:t xml:space="preserve">Table </w:t>
      </w:r>
      <w:r w:rsidR="00E26E71" w:rsidRPr="00B0731D">
        <w:rPr>
          <w:b/>
          <w:noProof/>
        </w:rPr>
        <w:t>9</w:t>
      </w:r>
      <w:r w:rsidR="00DE0CE3" w:rsidRPr="00A9736B">
        <w:rPr>
          <w:b/>
        </w:rPr>
        <w:fldChar w:fldCharType="end"/>
      </w:r>
      <w:r w:rsidRPr="00A9736B">
        <w:t xml:space="preserve"> below.</w:t>
      </w:r>
      <w:r w:rsidR="007A6A3C" w:rsidRPr="00A9736B">
        <w:t xml:space="preserve"> </w:t>
      </w:r>
    </w:p>
    <w:p w14:paraId="5A5BF057" w14:textId="77777777" w:rsidR="00DE0CE3" w:rsidRPr="00A9736B" w:rsidRDefault="00DE0CE3" w:rsidP="00920905">
      <w:pPr>
        <w:pStyle w:val="NoSpacing"/>
      </w:pPr>
    </w:p>
    <w:p w14:paraId="133C7632" w14:textId="13CA7E4C" w:rsidR="00DE0CE3" w:rsidRPr="00A9736B" w:rsidRDefault="00DE0CE3" w:rsidP="00DE0CE3">
      <w:pPr>
        <w:pStyle w:val="Caption"/>
      </w:pPr>
      <w:bookmarkStart w:id="39" w:name="_Ref430148206"/>
      <w:r w:rsidRPr="00A9736B">
        <w:t xml:space="preserve">Table </w:t>
      </w:r>
      <w:fldSimple w:instr=" SEQ Table \* ARABIC ">
        <w:r w:rsidR="00E26E71">
          <w:rPr>
            <w:noProof/>
          </w:rPr>
          <w:t>9</w:t>
        </w:r>
      </w:fldSimple>
      <w:bookmarkEnd w:id="39"/>
      <w:r w:rsidRPr="00A9736B">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A9736B" w14:paraId="5A9EC2BE" w14:textId="77777777" w:rsidTr="00BC017D">
        <w:tc>
          <w:tcPr>
            <w:tcW w:w="1137" w:type="pct"/>
            <w:shd w:val="clear" w:color="auto" w:fill="D9D9D9" w:themeFill="background1" w:themeFillShade="D9"/>
          </w:tcPr>
          <w:p w14:paraId="17686FBF" w14:textId="77777777" w:rsidR="008B1357" w:rsidRPr="00A9736B" w:rsidRDefault="008B1357" w:rsidP="00BA2E7E">
            <w:pPr>
              <w:rPr>
                <w:rFonts w:cstheme="minorHAnsi"/>
                <w:b/>
                <w:szCs w:val="20"/>
              </w:rPr>
            </w:pPr>
            <w:r w:rsidRPr="00A9736B">
              <w:rPr>
                <w:rFonts w:cstheme="minorHAnsi"/>
                <w:b/>
                <w:szCs w:val="20"/>
              </w:rPr>
              <w:t>EUL ID</w:t>
            </w:r>
          </w:p>
        </w:tc>
        <w:tc>
          <w:tcPr>
            <w:tcW w:w="1692" w:type="pct"/>
            <w:shd w:val="clear" w:color="auto" w:fill="D9D9D9" w:themeFill="background1" w:themeFillShade="D9"/>
          </w:tcPr>
          <w:p w14:paraId="1C93AC29" w14:textId="77777777" w:rsidR="008B1357" w:rsidRPr="00A9736B" w:rsidRDefault="008B1357" w:rsidP="00BA2E7E">
            <w:pPr>
              <w:rPr>
                <w:rFonts w:cstheme="minorHAnsi"/>
                <w:b/>
                <w:szCs w:val="20"/>
              </w:rPr>
            </w:pPr>
            <w:r w:rsidRPr="00A9736B">
              <w:rPr>
                <w:rFonts w:cstheme="minorHAnsi"/>
                <w:b/>
                <w:szCs w:val="20"/>
              </w:rPr>
              <w:t>Description</w:t>
            </w:r>
          </w:p>
        </w:tc>
        <w:tc>
          <w:tcPr>
            <w:tcW w:w="512" w:type="pct"/>
            <w:shd w:val="clear" w:color="auto" w:fill="D9D9D9" w:themeFill="background1" w:themeFillShade="D9"/>
          </w:tcPr>
          <w:p w14:paraId="68405617" w14:textId="77777777" w:rsidR="008B1357" w:rsidRPr="00A9736B" w:rsidRDefault="008B1357" w:rsidP="00BA2E7E">
            <w:pPr>
              <w:rPr>
                <w:rFonts w:cstheme="minorHAnsi"/>
                <w:b/>
                <w:szCs w:val="20"/>
              </w:rPr>
            </w:pPr>
            <w:r w:rsidRPr="00A9736B">
              <w:rPr>
                <w:rFonts w:cstheme="minorHAnsi"/>
                <w:b/>
                <w:szCs w:val="20"/>
              </w:rPr>
              <w:t>Sector</w:t>
            </w:r>
          </w:p>
        </w:tc>
        <w:tc>
          <w:tcPr>
            <w:tcW w:w="663" w:type="pct"/>
            <w:shd w:val="clear" w:color="auto" w:fill="D9D9D9" w:themeFill="background1" w:themeFillShade="D9"/>
          </w:tcPr>
          <w:p w14:paraId="0733AF36" w14:textId="77777777" w:rsidR="008B1357" w:rsidRPr="00A9736B" w:rsidRDefault="00BA2E7E" w:rsidP="00BA2E7E">
            <w:pPr>
              <w:rPr>
                <w:rFonts w:cstheme="minorHAnsi"/>
                <w:b/>
                <w:szCs w:val="20"/>
              </w:rPr>
            </w:pPr>
            <w:proofErr w:type="spellStart"/>
            <w:r w:rsidRPr="00A9736B">
              <w:rPr>
                <w:rFonts w:cstheme="minorHAnsi"/>
                <w:b/>
                <w:szCs w:val="20"/>
              </w:rPr>
              <w:t>UseCategory</w:t>
            </w:r>
            <w:proofErr w:type="spellEnd"/>
          </w:p>
        </w:tc>
        <w:tc>
          <w:tcPr>
            <w:tcW w:w="517" w:type="pct"/>
            <w:shd w:val="clear" w:color="auto" w:fill="D9D9D9" w:themeFill="background1" w:themeFillShade="D9"/>
          </w:tcPr>
          <w:p w14:paraId="64D571F2" w14:textId="77777777" w:rsidR="008B1357" w:rsidRPr="00A9736B" w:rsidRDefault="008B1357" w:rsidP="00BA2E7E">
            <w:pPr>
              <w:rPr>
                <w:rFonts w:cstheme="minorHAnsi"/>
                <w:b/>
                <w:szCs w:val="20"/>
              </w:rPr>
            </w:pPr>
            <w:r w:rsidRPr="00A9736B">
              <w:rPr>
                <w:rFonts w:cstheme="minorHAnsi"/>
                <w:b/>
                <w:szCs w:val="20"/>
              </w:rPr>
              <w:t>EUL (Years)</w:t>
            </w:r>
          </w:p>
        </w:tc>
        <w:tc>
          <w:tcPr>
            <w:tcW w:w="479" w:type="pct"/>
            <w:shd w:val="clear" w:color="auto" w:fill="D9D9D9" w:themeFill="background1" w:themeFillShade="D9"/>
          </w:tcPr>
          <w:p w14:paraId="6B814E1E" w14:textId="77777777" w:rsidR="008B1357" w:rsidRPr="00A9736B" w:rsidRDefault="008B1357" w:rsidP="00BA2E7E">
            <w:pPr>
              <w:rPr>
                <w:rFonts w:cstheme="minorHAnsi"/>
                <w:b/>
                <w:szCs w:val="20"/>
              </w:rPr>
            </w:pPr>
            <w:r w:rsidRPr="00A9736B">
              <w:rPr>
                <w:rFonts w:cstheme="minorHAnsi"/>
                <w:b/>
                <w:szCs w:val="20"/>
              </w:rPr>
              <w:t>RUL (Years)</w:t>
            </w:r>
          </w:p>
        </w:tc>
      </w:tr>
      <w:tr w:rsidR="005879EB" w:rsidRPr="00A9736B" w14:paraId="23E3B0B0" w14:textId="77777777" w:rsidTr="00BC017D">
        <w:trPr>
          <w:trHeight w:val="243"/>
        </w:trPr>
        <w:tc>
          <w:tcPr>
            <w:tcW w:w="1137" w:type="pct"/>
          </w:tcPr>
          <w:p w14:paraId="17A1D7F4" w14:textId="154CE196" w:rsidR="005879EB" w:rsidRPr="00A9736B" w:rsidRDefault="005879EB" w:rsidP="00BA2E7E">
            <w:pPr>
              <w:rPr>
                <w:szCs w:val="20"/>
              </w:rPr>
            </w:pPr>
            <w:r w:rsidRPr="00A9736B">
              <w:t>HVAC-</w:t>
            </w:r>
            <w:proofErr w:type="spellStart"/>
            <w:r w:rsidRPr="00A9736B">
              <w:t>RepEcono</w:t>
            </w:r>
            <w:proofErr w:type="spellEnd"/>
          </w:p>
        </w:tc>
        <w:tc>
          <w:tcPr>
            <w:tcW w:w="1692" w:type="pct"/>
          </w:tcPr>
          <w:p w14:paraId="36E678D1" w14:textId="0D3A5A13" w:rsidR="005879EB" w:rsidRPr="00A9736B" w:rsidRDefault="005879EB" w:rsidP="00BA2E7E">
            <w:pPr>
              <w:rPr>
                <w:szCs w:val="20"/>
              </w:rPr>
            </w:pPr>
            <w:r w:rsidRPr="00A9736B">
              <w:t>Repair Economizer</w:t>
            </w:r>
          </w:p>
        </w:tc>
        <w:tc>
          <w:tcPr>
            <w:tcW w:w="512" w:type="pct"/>
          </w:tcPr>
          <w:p w14:paraId="42B5C736" w14:textId="5DC00A68" w:rsidR="005879EB" w:rsidRPr="00A9736B" w:rsidRDefault="005879EB" w:rsidP="00BA2E7E">
            <w:pPr>
              <w:rPr>
                <w:szCs w:val="20"/>
              </w:rPr>
            </w:pPr>
            <w:r w:rsidRPr="00A9736B">
              <w:t>Com</w:t>
            </w:r>
          </w:p>
        </w:tc>
        <w:tc>
          <w:tcPr>
            <w:tcW w:w="663" w:type="pct"/>
          </w:tcPr>
          <w:p w14:paraId="52A841ED" w14:textId="07D1BEC8" w:rsidR="005879EB" w:rsidRPr="00A9736B" w:rsidRDefault="005879EB" w:rsidP="00BA2E7E">
            <w:pPr>
              <w:rPr>
                <w:szCs w:val="20"/>
              </w:rPr>
            </w:pPr>
            <w:r w:rsidRPr="00A9736B">
              <w:t>HVAC</w:t>
            </w:r>
          </w:p>
        </w:tc>
        <w:tc>
          <w:tcPr>
            <w:tcW w:w="517" w:type="pct"/>
          </w:tcPr>
          <w:p w14:paraId="1BF5FCBD" w14:textId="0C1A6A88" w:rsidR="005879EB" w:rsidRPr="00A9736B" w:rsidRDefault="005879EB" w:rsidP="00BA2E7E">
            <w:pPr>
              <w:rPr>
                <w:szCs w:val="20"/>
              </w:rPr>
            </w:pPr>
            <w:r w:rsidRPr="00A9736B">
              <w:t>5</w:t>
            </w:r>
          </w:p>
        </w:tc>
        <w:tc>
          <w:tcPr>
            <w:tcW w:w="479" w:type="pct"/>
          </w:tcPr>
          <w:p w14:paraId="46ED97C1" w14:textId="7452C2FB" w:rsidR="005879EB" w:rsidRPr="00A9736B" w:rsidRDefault="005879EB" w:rsidP="00BA2E7E">
            <w:pPr>
              <w:rPr>
                <w:szCs w:val="20"/>
              </w:rPr>
            </w:pPr>
            <w:r w:rsidRPr="00A9736B">
              <w:t>1.7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36"/>
    </w:p>
    <w:p w14:paraId="29483B10" w14:textId="2642379B"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 xml:space="preserve">The document </w:t>
      </w:r>
      <w:r w:rsidR="00BA55F6" w:rsidRPr="00575E56">
        <w:rPr>
          <w:rFonts w:asciiTheme="minorHAnsi" w:hAnsiTheme="minorHAnsi" w:cstheme="minorHAnsi"/>
          <w:color w:val="auto"/>
          <w:szCs w:val="22"/>
        </w:rPr>
        <w:t xml:space="preserve">Standard 180-2008, Standard Practice for Inspection and Maintenance of </w:t>
      </w:r>
      <w:r w:rsidR="00575E56">
        <w:rPr>
          <w:rFonts w:asciiTheme="minorHAnsi" w:hAnsiTheme="minorHAnsi" w:cstheme="minorHAnsi"/>
          <w:color w:val="auto"/>
          <w:szCs w:val="22"/>
        </w:rPr>
        <w:t>Commercial Building HVAC Systems</w:t>
      </w:r>
      <w:r w:rsidR="00575E56" w:rsidRPr="00575E56">
        <w:rPr>
          <w:rFonts w:asciiTheme="minorHAnsi" w:hAnsiTheme="minorHAnsi" w:cstheme="minorHAnsi"/>
          <w:color w:val="auto"/>
          <w:szCs w:val="22"/>
          <w:vertAlign w:val="superscript"/>
        </w:rPr>
        <w:fldChar w:fldCharType="begin"/>
      </w:r>
      <w:r w:rsidR="00575E56" w:rsidRPr="00575E56">
        <w:rPr>
          <w:rFonts w:asciiTheme="minorHAnsi" w:hAnsiTheme="minorHAnsi" w:cstheme="minorHAnsi"/>
          <w:color w:val="auto"/>
          <w:szCs w:val="22"/>
          <w:vertAlign w:val="superscript"/>
        </w:rPr>
        <w:instrText xml:space="preserve"> NOTEREF _Ref432006918 \h </w:instrText>
      </w:r>
      <w:r w:rsidR="00575E56">
        <w:rPr>
          <w:rFonts w:asciiTheme="minorHAnsi" w:hAnsiTheme="minorHAnsi" w:cstheme="minorHAnsi"/>
          <w:color w:val="auto"/>
          <w:szCs w:val="22"/>
          <w:vertAlign w:val="superscript"/>
        </w:rPr>
        <w:instrText xml:space="preserve"> \* MERGEFORMAT </w:instrText>
      </w:r>
      <w:r w:rsidR="00575E56" w:rsidRPr="00575E56">
        <w:rPr>
          <w:rFonts w:asciiTheme="minorHAnsi" w:hAnsiTheme="minorHAnsi" w:cstheme="minorHAnsi"/>
          <w:color w:val="auto"/>
          <w:szCs w:val="22"/>
          <w:vertAlign w:val="superscript"/>
        </w:rPr>
      </w:r>
      <w:r w:rsidR="00575E56" w:rsidRPr="00575E56">
        <w:rPr>
          <w:rFonts w:asciiTheme="minorHAnsi" w:hAnsiTheme="minorHAnsi" w:cstheme="minorHAnsi"/>
          <w:color w:val="auto"/>
          <w:szCs w:val="22"/>
          <w:vertAlign w:val="superscript"/>
        </w:rPr>
        <w:fldChar w:fldCharType="separate"/>
      </w:r>
      <w:r w:rsidR="00E26E71">
        <w:rPr>
          <w:rFonts w:asciiTheme="minorHAnsi" w:hAnsiTheme="minorHAnsi" w:cstheme="minorHAnsi"/>
          <w:color w:val="auto"/>
          <w:szCs w:val="22"/>
          <w:vertAlign w:val="superscript"/>
        </w:rPr>
        <w:t>5</w:t>
      </w:r>
      <w:r w:rsidR="00575E56" w:rsidRPr="00575E56">
        <w:rPr>
          <w:rFonts w:asciiTheme="minorHAnsi" w:hAnsiTheme="minorHAnsi" w:cstheme="minorHAnsi"/>
          <w:color w:val="auto"/>
          <w:szCs w:val="22"/>
          <w:vertAlign w:val="superscript"/>
        </w:rPr>
        <w:fldChar w:fldCharType="end"/>
      </w:r>
      <w:r w:rsidR="00575E56">
        <w:rPr>
          <w:rFonts w:asciiTheme="minorHAnsi" w:hAnsiTheme="minorHAnsi" w:cstheme="minorHAnsi"/>
          <w:i w:val="0"/>
          <w:color w:val="auto"/>
          <w:szCs w:val="22"/>
        </w:rPr>
        <w:t xml:space="preserve"> </w:t>
      </w:r>
      <w:r w:rsidR="00BA55F6" w:rsidRPr="00BA55F6">
        <w:rPr>
          <w:rFonts w:asciiTheme="minorHAnsi" w:hAnsiTheme="minorHAnsi" w:cstheme="minorHAnsi"/>
          <w:i w:val="0"/>
          <w:color w:val="auto"/>
          <w:szCs w:val="22"/>
        </w:rPr>
        <w:t xml:space="preserve">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786A8A">
        <w:rPr>
          <w:rFonts w:asciiTheme="minorHAnsi" w:hAnsiTheme="minorHAnsi" w:cstheme="minorHAnsi"/>
          <w:i w:val="0"/>
          <w:color w:val="auto"/>
          <w:szCs w:val="22"/>
        </w:rPr>
        <w:t xml:space="preserve"> California’s Title 24 Building Energy Efficiency Standards provide control requirements for air economizers, which are referenced in the table below. While these requirements are relevant, compliance is not required as these are maintenance measures.</w:t>
      </w:r>
    </w:p>
    <w:p w14:paraId="681964AF" w14:textId="77777777" w:rsidR="00786A8A" w:rsidRPr="00500C4E" w:rsidRDefault="00786A8A" w:rsidP="00786A8A">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786A8A" w:rsidRPr="00500C4E" w14:paraId="7CAF8637" w14:textId="77777777" w:rsidTr="00A3159E">
        <w:tc>
          <w:tcPr>
            <w:tcW w:w="1155" w:type="pct"/>
            <w:shd w:val="clear" w:color="auto" w:fill="D9D9D9" w:themeFill="background1" w:themeFillShade="D9"/>
          </w:tcPr>
          <w:p w14:paraId="3138811D" w14:textId="77777777" w:rsidR="00786A8A" w:rsidRPr="00920905" w:rsidRDefault="00786A8A" w:rsidP="00A3159E">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5FBE12D2" w14:textId="77777777" w:rsidR="00786A8A" w:rsidRPr="00920905" w:rsidRDefault="00786A8A" w:rsidP="00A3159E">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14:paraId="19E4E19A" w14:textId="77777777" w:rsidR="00786A8A" w:rsidRPr="00920905" w:rsidRDefault="00786A8A" w:rsidP="00A3159E">
            <w:pPr>
              <w:rPr>
                <w:rFonts w:cstheme="minorHAnsi"/>
                <w:b/>
                <w:szCs w:val="20"/>
              </w:rPr>
            </w:pPr>
            <w:r w:rsidRPr="00920905">
              <w:rPr>
                <w:rFonts w:cstheme="minorHAnsi"/>
                <w:b/>
                <w:szCs w:val="20"/>
              </w:rPr>
              <w:t>Effective Date</w:t>
            </w:r>
            <w:r>
              <w:rPr>
                <w:rFonts w:cstheme="minorHAnsi"/>
                <w:b/>
                <w:szCs w:val="20"/>
              </w:rPr>
              <w:t>s</w:t>
            </w:r>
          </w:p>
        </w:tc>
      </w:tr>
      <w:tr w:rsidR="00786A8A" w:rsidRPr="00500C4E" w14:paraId="690AC360" w14:textId="77777777" w:rsidTr="00A3159E">
        <w:trPr>
          <w:trHeight w:val="243"/>
        </w:trPr>
        <w:tc>
          <w:tcPr>
            <w:tcW w:w="1155" w:type="pct"/>
          </w:tcPr>
          <w:p w14:paraId="74BCF1CD" w14:textId="77777777" w:rsidR="00786A8A" w:rsidRPr="00786A8A" w:rsidRDefault="00786A8A" w:rsidP="00A3159E">
            <w:pPr>
              <w:rPr>
                <w:rFonts w:cstheme="minorHAnsi"/>
                <w:szCs w:val="20"/>
              </w:rPr>
            </w:pPr>
            <w:r w:rsidRPr="00B0731D">
              <w:rPr>
                <w:rFonts w:cstheme="minorHAnsi"/>
                <w:szCs w:val="20"/>
              </w:rPr>
              <w:t>Title 24 (2013)</w:t>
            </w:r>
          </w:p>
        </w:tc>
        <w:tc>
          <w:tcPr>
            <w:tcW w:w="2711" w:type="pct"/>
          </w:tcPr>
          <w:p w14:paraId="0F952F33" w14:textId="723E2393" w:rsidR="00786A8A" w:rsidRPr="00B0731D" w:rsidRDefault="00786A8A" w:rsidP="00786A8A">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B0731D">
              <w:rPr>
                <w:rFonts w:cstheme="minorHAnsi"/>
                <w:szCs w:val="20"/>
              </w:rPr>
              <w:t xml:space="preserve"> </w:t>
            </w:r>
            <w:r>
              <w:rPr>
                <w:rFonts w:cstheme="minorHAnsi"/>
                <w:szCs w:val="20"/>
              </w:rPr>
              <w:t>Economizers</w:t>
            </w:r>
            <w:r w:rsidRPr="00B0731D">
              <w:rPr>
                <w:rFonts w:cstheme="minorHAnsi"/>
                <w:szCs w:val="20"/>
              </w:rPr>
              <w:t xml:space="preserve">, </w:t>
            </w:r>
            <w:r>
              <w:rPr>
                <w:rFonts w:cstheme="minorHAnsi"/>
                <w:szCs w:val="20"/>
              </w:rPr>
              <w:t>Table 140.4-B Air Economizer High Limit Shut Off Control Requirements</w:t>
            </w:r>
            <w:r w:rsidRPr="00B0731D">
              <w:rPr>
                <w:rFonts w:cstheme="minorHAnsi"/>
                <w:szCs w:val="20"/>
              </w:rPr>
              <w:t xml:space="preserve"> </w:t>
            </w:r>
          </w:p>
        </w:tc>
        <w:tc>
          <w:tcPr>
            <w:tcW w:w="1134" w:type="pct"/>
          </w:tcPr>
          <w:p w14:paraId="69407664" w14:textId="77777777" w:rsidR="00786A8A" w:rsidRPr="00B0731D" w:rsidRDefault="00786A8A" w:rsidP="00A3159E">
            <w:pPr>
              <w:rPr>
                <w:rFonts w:cstheme="minorHAnsi"/>
                <w:szCs w:val="20"/>
              </w:rPr>
            </w:pPr>
            <w:r w:rsidRPr="00B0731D">
              <w:rPr>
                <w:rFonts w:cstheme="minorHAnsi"/>
                <w:szCs w:val="20"/>
              </w:rPr>
              <w:t>July 1, 2014</w:t>
            </w:r>
          </w:p>
        </w:tc>
      </w:tr>
    </w:tbl>
    <w:p w14:paraId="658749F7" w14:textId="6B8A7A0D" w:rsidR="00572D2F" w:rsidRDefault="00572D2F" w:rsidP="00920905">
      <w:pPr>
        <w:pStyle w:val="Heading2"/>
        <w:rPr>
          <w:rFonts w:asciiTheme="minorHAnsi" w:hAnsiTheme="minorHAnsi" w:cstheme="minorHAnsi"/>
        </w:rPr>
      </w:pPr>
      <w:bookmarkStart w:id="40" w:name="_Toc304800207"/>
      <w:bookmarkStart w:id="41" w:name="_Toc324318343"/>
      <w:bookmarkStart w:id="42" w:name="_Toc324340487"/>
      <w:bookmarkStart w:id="43" w:name="_Toc383441992"/>
      <w:bookmarkStart w:id="44"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40"/>
      <w:bookmarkEnd w:id="41"/>
      <w:bookmarkEnd w:id="42"/>
      <w:bookmarkEnd w:id="43"/>
    </w:p>
    <w:p w14:paraId="48B93746" w14:textId="7BED2E5E" w:rsidR="00127172" w:rsidRPr="00127172" w:rsidRDefault="00575E56" w:rsidP="00127172">
      <w:r w:rsidRPr="00575E56">
        <w:rPr>
          <w:rFonts w:cstheme="minorHAnsi"/>
          <w:szCs w:val="22"/>
        </w:rPr>
        <w:t>Two studies of significant importance to the measure development in this work paper are described in the following section.</w:t>
      </w:r>
    </w:p>
    <w:p w14:paraId="52104FD0" w14:textId="22BF158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E26E71">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4E37F093" w:rsidR="002A4C20" w:rsidRDefault="00204ADC" w:rsidP="00572D2F">
      <w:pPr>
        <w:rPr>
          <w:rFonts w:cs="Arial"/>
          <w:szCs w:val="22"/>
        </w:rPr>
      </w:pPr>
      <w:r>
        <w:rPr>
          <w:rFonts w:cs="Arial"/>
          <w:szCs w:val="22"/>
        </w:rPr>
        <w:t>This Disposition outlines revision requirements to the existing work papers that cover discrete roof-top unit (RTU) QM service tasks and suites of service tasks for non-residential QM programs</w:t>
      </w:r>
      <w:r w:rsidR="00F231BC">
        <w:rPr>
          <w:rFonts w:cs="Arial"/>
          <w:szCs w:val="22"/>
        </w:rPr>
        <w:t xml:space="preserve">. </w:t>
      </w:r>
      <w:r w:rsidR="00242D06">
        <w:rPr>
          <w:rFonts w:cs="Arial"/>
          <w:szCs w:val="22"/>
        </w:rPr>
        <w:t>T</w:t>
      </w:r>
      <w:r w:rsidR="002A4C20">
        <w:rPr>
          <w:rFonts w:cs="Arial"/>
          <w:szCs w:val="22"/>
        </w:rPr>
        <w:t xml:space="preserve">hree general </w:t>
      </w:r>
      <w:r w:rsidR="00F231BC">
        <w:rPr>
          <w:rFonts w:cs="Arial"/>
          <w:szCs w:val="22"/>
        </w:rPr>
        <w:t>directive</w:t>
      </w:r>
      <w:r w:rsidR="002A4C20">
        <w:rPr>
          <w:rFonts w:cs="Arial"/>
          <w:szCs w:val="22"/>
        </w:rPr>
        <w:t>s are outlined in the Disposition are:</w:t>
      </w:r>
    </w:p>
    <w:p w14:paraId="17224C5B" w14:textId="77777777" w:rsidR="002A4C20" w:rsidRDefault="002A4C20" w:rsidP="00572D2F">
      <w:pPr>
        <w:rPr>
          <w:rFonts w:cs="Arial"/>
          <w:szCs w:val="22"/>
        </w:rPr>
      </w:pPr>
    </w:p>
    <w:p w14:paraId="7BC7812B" w14:textId="59DEBE68"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 xml:space="preserve"> 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35F27DB5"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xml:space="preserve">, preferably using </w:t>
      </w:r>
      <w:proofErr w:type="spellStart"/>
      <w:r w:rsidR="002A4C20">
        <w:rPr>
          <w:rFonts w:cs="Arial"/>
          <w:szCs w:val="22"/>
        </w:rPr>
        <w:t>eQuest</w:t>
      </w:r>
      <w:proofErr w:type="spellEnd"/>
      <w:r w:rsidR="002A4C20">
        <w:rPr>
          <w:rFonts w:cs="Arial"/>
          <w:szCs w:val="22"/>
        </w:rPr>
        <w: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E26E71">
        <w:rPr>
          <w:vertAlign w:val="superscript"/>
        </w:rPr>
        <w:t>1</w:t>
      </w:r>
      <w:r w:rsidR="007003EB" w:rsidRPr="0022290A">
        <w:rPr>
          <w:vertAlign w:val="superscript"/>
        </w:rPr>
        <w:fldChar w:fldCharType="end"/>
      </w:r>
      <w:r w:rsidR="007003EB">
        <w:t>.</w:t>
      </w:r>
    </w:p>
    <w:p w14:paraId="2530891B" w14:textId="77777777" w:rsidR="004050A8" w:rsidRDefault="004050A8" w:rsidP="00572D2F"/>
    <w:p w14:paraId="1D682C3B" w14:textId="173E22AF" w:rsidR="004050A8" w:rsidRDefault="004050A8" w:rsidP="004050A8">
      <w:pPr>
        <w:pStyle w:val="Heading3"/>
        <w:rPr>
          <w:szCs w:val="22"/>
        </w:rPr>
      </w:pPr>
      <w:r w:rsidRPr="00920905">
        <w:rPr>
          <w:rFonts w:asciiTheme="minorHAnsi" w:hAnsiTheme="minorHAnsi"/>
        </w:rPr>
        <w:t>1.</w:t>
      </w:r>
      <w:r>
        <w:rPr>
          <w:rFonts w:asciiTheme="minorHAnsi" w:hAnsiTheme="minorHAnsi"/>
        </w:rPr>
        <w:t>5.2</w:t>
      </w:r>
      <w:r w:rsidRPr="00920905">
        <w:rPr>
          <w:rFonts w:asciiTheme="minorHAnsi" w:hAnsiTheme="minorHAnsi"/>
        </w:rPr>
        <w:t xml:space="preserve"> </w:t>
      </w:r>
      <w:r w:rsidRPr="004050A8">
        <w:rPr>
          <w:szCs w:val="22"/>
        </w:rPr>
        <w:t xml:space="preserve">HVAC Impact Evaluation FINAL Report WO32 HVAC – Volume 1: </w:t>
      </w:r>
      <w:r>
        <w:rPr>
          <w:szCs w:val="22"/>
        </w:rPr>
        <w:t>Report</w:t>
      </w:r>
      <w:bookmarkStart w:id="45" w:name="_Ref432007668"/>
      <w:r>
        <w:rPr>
          <w:rStyle w:val="EndnoteReference"/>
          <w:szCs w:val="22"/>
        </w:rPr>
        <w:endnoteReference w:id="9"/>
      </w:r>
      <w:bookmarkEnd w:id="45"/>
    </w:p>
    <w:p w14:paraId="445C9A59" w14:textId="77777777" w:rsidR="004050A8" w:rsidRPr="004050A8" w:rsidRDefault="004050A8" w:rsidP="004050A8">
      <w:pPr>
        <w:ind w:left="720"/>
        <w:rPr>
          <w:rFonts w:cs="Arial"/>
          <w:szCs w:val="22"/>
        </w:rPr>
      </w:pPr>
      <w:r w:rsidRPr="004050A8">
        <w:rPr>
          <w:rFonts w:cs="Arial"/>
          <w:szCs w:val="22"/>
        </w:rPr>
        <w:t xml:space="preserve">Completion date: </w:t>
      </w:r>
      <w:r w:rsidRPr="004050A8">
        <w:rPr>
          <w:rFonts w:cs="Arial"/>
          <w:szCs w:val="22"/>
        </w:rPr>
        <w:tab/>
        <w:t>1-28-2014</w:t>
      </w:r>
    </w:p>
    <w:p w14:paraId="48A06A6A" w14:textId="2F9A1523" w:rsidR="004050A8" w:rsidRPr="004050A8" w:rsidRDefault="004050A8" w:rsidP="004050A8">
      <w:pPr>
        <w:ind w:left="720"/>
        <w:rPr>
          <w:rFonts w:cs="Arial"/>
          <w:szCs w:val="22"/>
        </w:rPr>
      </w:pPr>
      <w:r w:rsidRPr="004050A8">
        <w:rPr>
          <w:rFonts w:cs="Arial"/>
          <w:szCs w:val="22"/>
        </w:rPr>
        <w:t>Author:</w:t>
      </w:r>
      <w:r w:rsidRPr="004050A8">
        <w:rPr>
          <w:rFonts w:cs="Arial"/>
          <w:szCs w:val="22"/>
        </w:rPr>
        <w:tab/>
      </w:r>
      <w:r w:rsidRPr="004050A8">
        <w:rPr>
          <w:rFonts w:cs="Arial"/>
          <w:szCs w:val="22"/>
        </w:rPr>
        <w:tab/>
      </w:r>
      <w:r w:rsidRPr="004050A8">
        <w:rPr>
          <w:rFonts w:cs="Arial"/>
          <w:szCs w:val="22"/>
        </w:rPr>
        <w:tab/>
        <w:t>DNV GL</w:t>
      </w:r>
    </w:p>
    <w:p w14:paraId="66E4EAF0" w14:textId="77777777" w:rsidR="004050A8" w:rsidRDefault="004050A8" w:rsidP="004050A8">
      <w:pPr>
        <w:rPr>
          <w:rFonts w:cs="Arial"/>
          <w:szCs w:val="22"/>
        </w:rPr>
      </w:pPr>
    </w:p>
    <w:p w14:paraId="0A7F7B88" w14:textId="6C3D326E" w:rsidR="004050A8" w:rsidRDefault="004050A8" w:rsidP="004050A8">
      <w:pPr>
        <w:rPr>
          <w:rFonts w:cs="Arial"/>
          <w:szCs w:val="22"/>
        </w:rPr>
      </w:pPr>
      <w:r w:rsidRPr="004050A8">
        <w:rPr>
          <w:rFonts w:cs="Arial"/>
          <w:szCs w:val="22"/>
        </w:rPr>
        <w:t>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economiz</w:t>
      </w:r>
      <w:r w:rsidR="00204ADC">
        <w:rPr>
          <w:rFonts w:cs="Arial"/>
          <w:szCs w:val="22"/>
        </w:rPr>
        <w:t xml:space="preserve">er conditions and performance, </w:t>
      </w:r>
      <w:r w:rsidRPr="004050A8">
        <w:rPr>
          <w:rFonts w:cs="Arial"/>
          <w:szCs w:val="22"/>
        </w:rPr>
        <w:t xml:space="preserve">and adjusting refrigerant charge. </w:t>
      </w:r>
    </w:p>
    <w:p w14:paraId="23817C98" w14:textId="77777777" w:rsidR="004050A8" w:rsidRPr="004050A8" w:rsidRDefault="004050A8" w:rsidP="004050A8">
      <w:pPr>
        <w:rPr>
          <w:rFonts w:cs="Arial"/>
          <w:szCs w:val="22"/>
        </w:rPr>
      </w:pPr>
    </w:p>
    <w:p w14:paraId="57B2CF58" w14:textId="77777777" w:rsidR="004050A8" w:rsidRPr="004050A8" w:rsidRDefault="004050A8" w:rsidP="004050A8">
      <w:pPr>
        <w:rPr>
          <w:rFonts w:cs="Arial"/>
          <w:szCs w:val="22"/>
        </w:rPr>
      </w:pPr>
      <w:r w:rsidRPr="004050A8">
        <w:rPr>
          <w:rFonts w:cs="Arial"/>
          <w:szCs w:val="22"/>
        </w:rPr>
        <w:t>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§2.1.</w:t>
      </w:r>
    </w:p>
    <w:p w14:paraId="52089405" w14:textId="01C952FE" w:rsidR="004050A8" w:rsidRPr="004050A8" w:rsidRDefault="004050A8" w:rsidP="004050A8">
      <w:pPr>
        <w:rPr>
          <w:rFonts w:cs="Arial"/>
          <w:szCs w:val="22"/>
        </w:rPr>
      </w:pPr>
      <w:r w:rsidRPr="004050A8">
        <w:rPr>
          <w:rFonts w:cs="Arial"/>
          <w:szCs w:val="22"/>
        </w:rPr>
        <w:lastRenderedPageBreak/>
        <w:t>Additional WO32 findings include as-found non-functional economizer conditions where, “</w:t>
      </w:r>
      <w:del w:id="46" w:author="Voong, Tai" w:date="2016-08-17T16:01:00Z">
        <w:r w:rsidRPr="004050A8" w:rsidDel="00D4236A">
          <w:rPr>
            <w:rFonts w:cs="Arial"/>
            <w:szCs w:val="22"/>
          </w:rPr>
          <w:delText>[</w:delText>
        </w:r>
      </w:del>
      <w:r w:rsidRPr="004050A8">
        <w:rPr>
          <w:rFonts w:cs="Arial"/>
          <w:szCs w:val="22"/>
        </w:rPr>
        <w:t>a</w:t>
      </w:r>
      <w:del w:id="47" w:author="Voong, Tai" w:date="2016-08-17T16:01:00Z">
        <w:r w:rsidRPr="004050A8" w:rsidDel="00D4236A">
          <w:rPr>
            <w:rFonts w:cs="Arial"/>
            <w:szCs w:val="22"/>
          </w:rPr>
          <w:delText>]</w:delText>
        </w:r>
      </w:del>
      <w:r w:rsidRPr="004050A8">
        <w:rPr>
          <w:rFonts w:cs="Arial"/>
          <w:szCs w:val="22"/>
        </w:rPr>
        <w:t>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§2.2 and §2.4.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6B3EF3D4" w:rsidR="007003EB" w:rsidRPr="007003EB" w:rsidRDefault="00C11F5C" w:rsidP="007003EB">
      <w:r>
        <w:t xml:space="preserve">Additional study of existing </w:t>
      </w:r>
      <w:r w:rsidR="007003EB">
        <w:t>units through comprehensive IOU program data could provide an update</w:t>
      </w:r>
      <w:r>
        <w:t xml:space="preserve"> on the distribution</w:t>
      </w:r>
      <w:r w:rsidR="00204ADC">
        <w:t xml:space="preserve"> of failed as-found conditions.</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44"/>
      <w:r w:rsidR="00755A45" w:rsidRPr="00500C4E">
        <w:rPr>
          <w:rFonts w:cstheme="minorHAnsi"/>
        </w:rPr>
        <w:t xml:space="preserve"> Methodology</w:t>
      </w:r>
    </w:p>
    <w:p w14:paraId="1FEC0318" w14:textId="117796E5" w:rsidR="00E64915" w:rsidRPr="00E64915"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Energy savings and demand reduction for non-refrigeration models were estimated using </w:t>
      </w:r>
      <w:proofErr w:type="spellStart"/>
      <w:r w:rsidRPr="00E64915">
        <w:rPr>
          <w:rFonts w:asciiTheme="minorHAnsi" w:hAnsiTheme="minorHAnsi" w:cstheme="minorHAnsi"/>
          <w:i w:val="0"/>
          <w:color w:val="auto"/>
          <w:szCs w:val="22"/>
        </w:rPr>
        <w:t>eQUEST</w:t>
      </w:r>
      <w:proofErr w:type="spellEnd"/>
      <w:r w:rsidRPr="00E64915">
        <w:rPr>
          <w:rFonts w:asciiTheme="minorHAnsi" w:hAnsiTheme="minorHAnsi" w:cstheme="minorHAnsi"/>
          <w:i w:val="0"/>
          <w:color w:val="auto"/>
          <w:szCs w:val="22"/>
        </w:rPr>
        <w:t xml:space="preserve">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w:t>
      </w:r>
      <w:proofErr w:type="spellStart"/>
      <w:r w:rsidRPr="00E64915">
        <w:rPr>
          <w:rFonts w:asciiTheme="minorHAnsi" w:hAnsiTheme="minorHAnsi" w:cstheme="minorHAnsi"/>
          <w:i w:val="0"/>
          <w:color w:val="auto"/>
          <w:szCs w:val="22"/>
        </w:rPr>
        <w:t>CAv</w:t>
      </w:r>
      <w:proofErr w:type="spellEnd"/>
      <w:r w:rsidRPr="00E64915">
        <w:rPr>
          <w:rFonts w:asciiTheme="minorHAnsi" w:hAnsiTheme="minorHAnsi" w:cstheme="minorHAnsi"/>
          <w:i w:val="0"/>
          <w:color w:val="auto"/>
          <w:szCs w:val="22"/>
        </w:rPr>
        <w:t xml:space="preserve">) case of the Tech IDs shown in </w:t>
      </w:r>
      <w:r w:rsidRPr="00B9142E">
        <w:rPr>
          <w:rFonts w:asciiTheme="minorHAnsi" w:hAnsiTheme="minorHAnsi" w:cstheme="minorHAnsi"/>
          <w:b/>
          <w:i w:val="0"/>
          <w:color w:val="auto"/>
          <w:szCs w:val="22"/>
        </w:rPr>
        <w:fldChar w:fldCharType="begin"/>
      </w:r>
      <w:r w:rsidRPr="00B9142E">
        <w:rPr>
          <w:rFonts w:asciiTheme="minorHAnsi" w:hAnsiTheme="minorHAnsi" w:cstheme="minorHAnsi"/>
          <w:b/>
          <w:i w:val="0"/>
          <w:color w:val="auto"/>
          <w:szCs w:val="22"/>
        </w:rPr>
        <w:instrText xml:space="preserve"> REF _Ref418106339 \h  \* MERGEFORMAT </w:instrText>
      </w:r>
      <w:r w:rsidRPr="00B9142E">
        <w:rPr>
          <w:rFonts w:asciiTheme="minorHAnsi" w:hAnsiTheme="minorHAnsi" w:cstheme="minorHAnsi"/>
          <w:b/>
          <w:i w:val="0"/>
          <w:color w:val="auto"/>
          <w:szCs w:val="22"/>
        </w:rPr>
      </w:r>
      <w:r w:rsidRPr="00B9142E">
        <w:rPr>
          <w:rFonts w:asciiTheme="minorHAnsi" w:hAnsiTheme="minorHAnsi" w:cstheme="minorHAnsi"/>
          <w:b/>
          <w:i w:val="0"/>
          <w:color w:val="auto"/>
          <w:szCs w:val="22"/>
        </w:rPr>
        <w:fldChar w:fldCharType="separate"/>
      </w:r>
      <w:r w:rsidR="00E26E71" w:rsidRPr="00914ACB">
        <w:rPr>
          <w:rFonts w:asciiTheme="minorHAnsi" w:hAnsiTheme="minorHAnsi" w:cstheme="minorHAnsi"/>
          <w:b/>
          <w:i w:val="0"/>
          <w:color w:val="auto"/>
          <w:szCs w:val="22"/>
        </w:rPr>
        <w:t>Table 10</w:t>
      </w:r>
      <w:r w:rsidRPr="00B91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r w:rsidR="00AC71FC" w:rsidRPr="00E64915">
        <w:rPr>
          <w:rFonts w:asciiTheme="minorHAnsi" w:hAnsiTheme="minorHAnsi" w:cstheme="minorHAnsi"/>
          <w:i w:val="0"/>
          <w:color w:val="auto"/>
          <w:szCs w:val="22"/>
        </w:rPr>
        <w:t xml:space="preserve">DEER prototypes were generated using </w:t>
      </w:r>
      <w:proofErr w:type="spellStart"/>
      <w:r w:rsidR="00AC71FC">
        <w:rPr>
          <w:rFonts w:asciiTheme="minorHAnsi" w:hAnsiTheme="minorHAnsi" w:cstheme="minorHAnsi"/>
          <w:i w:val="0"/>
          <w:color w:val="auto"/>
          <w:szCs w:val="22"/>
        </w:rPr>
        <w:t>MASControl</w:t>
      </w:r>
      <w:proofErr w:type="spellEnd"/>
      <w:r w:rsidR="00AC71FC">
        <w:rPr>
          <w:rFonts w:asciiTheme="minorHAnsi" w:hAnsiTheme="minorHAnsi" w:cstheme="minorHAnsi"/>
          <w:i w:val="0"/>
          <w:color w:val="auto"/>
          <w:szCs w:val="22"/>
        </w:rPr>
        <w:t xml:space="preserve"> v3.00.27</w:t>
      </w:r>
      <w:r w:rsidR="009419BC">
        <w:rPr>
          <w:rStyle w:val="EndnoteReference"/>
          <w:rFonts w:asciiTheme="minorHAnsi" w:hAnsiTheme="minorHAnsi" w:cstheme="minorHAnsi"/>
          <w:i w:val="0"/>
          <w:color w:val="auto"/>
          <w:szCs w:val="22"/>
        </w:rPr>
        <w:endnoteReference w:id="10"/>
      </w:r>
      <w:r w:rsidR="00AC71FC">
        <w:rPr>
          <w:rFonts w:asciiTheme="minorHAnsi" w:hAnsiTheme="minorHAnsi" w:cstheme="minorHAnsi"/>
          <w:i w:val="0"/>
          <w:color w:val="auto"/>
          <w:szCs w:val="22"/>
        </w:rPr>
        <w:t xml:space="preserve"> for all prototypes applicable to the DEER 2015 Code Update and </w:t>
      </w:r>
      <w:proofErr w:type="spellStart"/>
      <w:r w:rsidRPr="00E64915">
        <w:rPr>
          <w:rFonts w:asciiTheme="minorHAnsi" w:hAnsiTheme="minorHAnsi" w:cstheme="minorHAnsi"/>
          <w:i w:val="0"/>
          <w:color w:val="auto"/>
          <w:szCs w:val="22"/>
        </w:rPr>
        <w:t>MASControl</w:t>
      </w:r>
      <w:proofErr w:type="spellEnd"/>
      <w:r w:rsidRPr="00E64915">
        <w:rPr>
          <w:rFonts w:asciiTheme="minorHAnsi" w:hAnsiTheme="minorHAnsi" w:cstheme="minorHAnsi"/>
          <w:i w:val="0"/>
          <w:color w:val="auto"/>
          <w:szCs w:val="22"/>
        </w:rPr>
        <w:t xml:space="preserve"> v3.00.20</w:t>
      </w:r>
      <w:r w:rsidRPr="00604B51">
        <w:rPr>
          <w:rFonts w:asciiTheme="minorHAnsi" w:hAnsiTheme="minorHAnsi" w:cstheme="minorHAnsi"/>
          <w:i w:val="0"/>
          <w:color w:val="auto"/>
          <w:szCs w:val="22"/>
          <w:vertAlign w:val="superscript"/>
        </w:rPr>
        <w:endnoteReference w:id="11"/>
      </w:r>
      <w:r w:rsidR="00AC71FC">
        <w:rPr>
          <w:rFonts w:asciiTheme="minorHAnsi" w:hAnsiTheme="minorHAnsi" w:cstheme="minorHAnsi"/>
          <w:i w:val="0"/>
          <w:color w:val="auto"/>
          <w:szCs w:val="22"/>
        </w:rPr>
        <w:t xml:space="preserve"> for the remaining DEER 2014 Code Update prototypes.</w:t>
      </w:r>
      <w:r w:rsidR="00AC71FC" w:rsidRPr="00AC71FC">
        <w:rPr>
          <w:rFonts w:asciiTheme="minorHAnsi" w:hAnsiTheme="minorHAnsi" w:cstheme="minorHAnsi"/>
          <w:i w:val="0"/>
          <w:color w:val="auto"/>
          <w:szCs w:val="22"/>
        </w:rPr>
        <w:t xml:space="preserve"> </w:t>
      </w:r>
      <w:r w:rsidR="00AC71FC"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Pr="00E64915">
        <w:rPr>
          <w:rFonts w:asciiTheme="minorHAnsi" w:hAnsiTheme="minorHAnsi" w:cstheme="minorHAnsi"/>
          <w:i w:val="0"/>
          <w:color w:val="auto"/>
          <w:szCs w:val="22"/>
        </w:rPr>
        <w:t xml:space="preserve"> and the CZ2010 weather files</w:t>
      </w:r>
      <w:r w:rsidRPr="00A53DB5">
        <w:rPr>
          <w:rFonts w:asciiTheme="minorHAnsi" w:hAnsiTheme="minorHAnsi" w:cstheme="minorHAnsi"/>
          <w:i w:val="0"/>
          <w:color w:val="auto"/>
          <w:szCs w:val="22"/>
          <w:vertAlign w:val="superscript"/>
        </w:rPr>
        <w:endnoteReference w:id="12"/>
      </w:r>
      <w:r w:rsidRPr="00E64915">
        <w:rPr>
          <w:rFonts w:asciiTheme="minorHAnsi" w:hAnsiTheme="minorHAnsi" w:cstheme="minorHAnsi"/>
          <w:i w:val="0"/>
          <w:color w:val="auto"/>
          <w:szCs w:val="22"/>
        </w:rPr>
        <w:t xml:space="preserve">. </w:t>
      </w:r>
      <w:r w:rsidR="00ED0E76">
        <w:rPr>
          <w:rFonts w:asciiTheme="minorHAnsi" w:hAnsiTheme="minorHAnsi" w:cstheme="minorHAnsi"/>
          <w:i w:val="0"/>
          <w:color w:val="auto"/>
          <w:szCs w:val="22"/>
        </w:rPr>
        <w:t>T</w:t>
      </w:r>
    </w:p>
    <w:p w14:paraId="6A5C7DD6" w14:textId="77777777" w:rsidR="00E64915" w:rsidRPr="00B9142E" w:rsidRDefault="00E64915" w:rsidP="00E64915">
      <w:pPr>
        <w:pStyle w:val="Reminder"/>
        <w:rPr>
          <w:rFonts w:asciiTheme="minorHAnsi" w:hAnsiTheme="minorHAnsi"/>
          <w:i w:val="0"/>
          <w:color w:val="auto"/>
        </w:rPr>
      </w:pPr>
    </w:p>
    <w:p w14:paraId="79547878" w14:textId="458A589C" w:rsidR="00E64915" w:rsidRPr="00E76D74" w:rsidRDefault="00E64915" w:rsidP="00E76D74">
      <w:pPr>
        <w:pStyle w:val="Caption"/>
        <w:keepNext/>
        <w:tabs>
          <w:tab w:val="left" w:pos="1815"/>
        </w:tabs>
        <w:rPr>
          <w:rFonts w:cstheme="minorHAnsi"/>
          <w:szCs w:val="22"/>
        </w:rPr>
      </w:pPr>
      <w:bookmarkStart w:id="48" w:name="_Ref418106339"/>
      <w:r w:rsidRPr="00E76D74">
        <w:rPr>
          <w:rFonts w:cstheme="minorHAnsi"/>
          <w:szCs w:val="22"/>
        </w:rPr>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E26E71">
        <w:rPr>
          <w:rFonts w:cstheme="minorHAnsi"/>
          <w:noProof/>
          <w:szCs w:val="22"/>
        </w:rPr>
        <w:t>10</w:t>
      </w:r>
      <w:r w:rsidRPr="00E76D74">
        <w:rPr>
          <w:rFonts w:cstheme="minorHAnsi"/>
          <w:szCs w:val="22"/>
        </w:rPr>
        <w:fldChar w:fldCharType="end"/>
      </w:r>
      <w:bookmarkEnd w:id="48"/>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0E46AC4B" w:rsidR="00113466" w:rsidRPr="00113466" w:rsidRDefault="00113466" w:rsidP="00113466">
            <w:pPr>
              <w:rPr>
                <w:sz w:val="20"/>
              </w:rPr>
            </w:pPr>
            <w:r w:rsidRPr="00113466">
              <w:rPr>
                <w:sz w:val="20"/>
              </w:rPr>
              <w:t>Economizer Control Replacement on AC Unit with Gas Heat</w:t>
            </w:r>
          </w:p>
          <w:p w14:paraId="6B752F68" w14:textId="4CB75C41" w:rsidR="00113466" w:rsidRPr="00113466" w:rsidRDefault="00113466" w:rsidP="00113466">
            <w:pPr>
              <w:rPr>
                <w:sz w:val="20"/>
              </w:rPr>
            </w:pPr>
            <w:r w:rsidRPr="00113466">
              <w:rPr>
                <w:sz w:val="20"/>
              </w:rPr>
              <w:t>Economizer Control Adjustment 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proofErr w:type="spellStart"/>
            <w:r w:rsidRPr="00113466">
              <w:rPr>
                <w:sz w:val="20"/>
              </w:rPr>
              <w:t>MASControl</w:t>
            </w:r>
            <w:proofErr w:type="spellEnd"/>
            <w:r w:rsidRPr="00113466">
              <w:rPr>
                <w:sz w:val="20"/>
              </w:rPr>
              <w:t xml:space="preserve">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proofErr w:type="spellStart"/>
            <w:r w:rsidRPr="00113466">
              <w:rPr>
                <w:sz w:val="20"/>
              </w:rPr>
              <w:t>MASControl</w:t>
            </w:r>
            <w:proofErr w:type="spellEnd"/>
            <w:r w:rsidRPr="00113466">
              <w:rPr>
                <w:sz w:val="20"/>
              </w:rPr>
              <w:t xml:space="preserve">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7CEBABD8" w:rsidR="00113466" w:rsidRPr="00113466" w:rsidRDefault="00113466" w:rsidP="00113466">
            <w:pPr>
              <w:rPr>
                <w:sz w:val="20"/>
              </w:rPr>
            </w:pPr>
            <w:r w:rsidRPr="00113466">
              <w:rPr>
                <w:sz w:val="20"/>
              </w:rPr>
              <w:t>Economizer Control Replacement on AC Only Unit</w:t>
            </w:r>
          </w:p>
          <w:p w14:paraId="14C63F7D" w14:textId="782C8888" w:rsidR="00113466" w:rsidRPr="00113466" w:rsidRDefault="00113466" w:rsidP="00113466">
            <w:pPr>
              <w:rPr>
                <w:sz w:val="20"/>
              </w:rPr>
            </w:pPr>
            <w:r w:rsidRPr="00113466">
              <w:rPr>
                <w:sz w:val="20"/>
              </w:rPr>
              <w:t>Economizer Control Adjustment 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proofErr w:type="spellStart"/>
            <w:r w:rsidRPr="00113466">
              <w:rPr>
                <w:sz w:val="20"/>
              </w:rPr>
              <w:t>MASControl</w:t>
            </w:r>
            <w:proofErr w:type="spellEnd"/>
            <w:r w:rsidRPr="00113466">
              <w:rPr>
                <w:sz w:val="20"/>
              </w:rPr>
              <w:t xml:space="preserve">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proofErr w:type="spellStart"/>
            <w:r w:rsidRPr="00113466">
              <w:rPr>
                <w:sz w:val="20"/>
              </w:rPr>
              <w:t>MASControl</w:t>
            </w:r>
            <w:proofErr w:type="spellEnd"/>
            <w:r w:rsidRPr="00113466">
              <w:rPr>
                <w:sz w:val="20"/>
              </w:rPr>
              <w:t xml:space="preserve">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77777777" w:rsidR="00113466" w:rsidRPr="00113466" w:rsidRDefault="00113466" w:rsidP="00113466">
            <w:pPr>
              <w:rPr>
                <w:sz w:val="20"/>
              </w:rPr>
            </w:pPr>
            <w:r w:rsidRPr="00113466">
              <w:rPr>
                <w:sz w:val="20"/>
              </w:rPr>
              <w:t>Economizer Control Replacement on Heat Pump</w:t>
            </w:r>
          </w:p>
          <w:p w14:paraId="0452FFE4" w14:textId="26079BC1" w:rsidR="00113466" w:rsidRPr="00113466" w:rsidRDefault="00113466" w:rsidP="00113466">
            <w:pPr>
              <w:rPr>
                <w:sz w:val="20"/>
              </w:rPr>
            </w:pPr>
            <w:r w:rsidRPr="00113466">
              <w:rPr>
                <w:sz w:val="20"/>
              </w:rPr>
              <w:t>Economizer Control Adjustment 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proofErr w:type="spellStart"/>
            <w:r w:rsidRPr="00113466">
              <w:rPr>
                <w:sz w:val="20"/>
              </w:rPr>
              <w:t>MASControl</w:t>
            </w:r>
            <w:proofErr w:type="spellEnd"/>
            <w:r w:rsidRPr="00113466">
              <w:rPr>
                <w:sz w:val="20"/>
              </w:rPr>
              <w:t xml:space="preserve">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proofErr w:type="spellStart"/>
            <w:r w:rsidRPr="00113466">
              <w:rPr>
                <w:sz w:val="20"/>
              </w:rPr>
              <w:t>MASControl</w:t>
            </w:r>
            <w:proofErr w:type="spellEnd"/>
            <w:r w:rsidRPr="00113466">
              <w:rPr>
                <w:sz w:val="20"/>
              </w:rPr>
              <w:t xml:space="preserve"> v3.00.27</w:t>
            </w:r>
          </w:p>
        </w:tc>
      </w:tr>
      <w:tr w:rsidR="00113466" w:rsidRPr="00113466" w14:paraId="6CE621E3" w14:textId="77777777" w:rsidTr="00113466">
        <w:trPr>
          <w:trHeight w:val="1007"/>
        </w:trPr>
        <w:tc>
          <w:tcPr>
            <w:tcW w:w="2500" w:type="pct"/>
            <w:shd w:val="clear" w:color="auto" w:fill="auto"/>
            <w:vAlign w:val="center"/>
          </w:tcPr>
          <w:p w14:paraId="4C8FDE8D" w14:textId="7975FE1C" w:rsidR="00113466" w:rsidRPr="00113466" w:rsidRDefault="00113466" w:rsidP="00113466">
            <w:pPr>
              <w:rPr>
                <w:sz w:val="20"/>
                <w:szCs w:val="22"/>
              </w:rPr>
            </w:pPr>
            <w:r w:rsidRPr="00113466">
              <w:rPr>
                <w:sz w:val="20"/>
                <w:szCs w:val="22"/>
              </w:rPr>
              <w:t>Economizer Control Replacement on Variable Volume AC Unit with Gas Heat</w:t>
            </w:r>
          </w:p>
          <w:p w14:paraId="7AE03F44" w14:textId="3EA26185" w:rsidR="00113466" w:rsidRPr="00113466" w:rsidRDefault="00113466" w:rsidP="00113466">
            <w:pPr>
              <w:rPr>
                <w:sz w:val="20"/>
                <w:szCs w:val="22"/>
              </w:rPr>
            </w:pPr>
            <w:r w:rsidRPr="00113466">
              <w:rPr>
                <w:sz w:val="20"/>
                <w:szCs w:val="22"/>
              </w:rPr>
              <w:t>Economizer Control Adjustment 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proofErr w:type="spellStart"/>
            <w:r w:rsidRPr="00113466">
              <w:rPr>
                <w:sz w:val="20"/>
              </w:rPr>
              <w:t>MASControl</w:t>
            </w:r>
            <w:proofErr w:type="spellEnd"/>
            <w:r w:rsidRPr="00113466">
              <w:rPr>
                <w:sz w:val="20"/>
              </w:rPr>
              <w:t xml:space="preserve"> v3.00.27</w:t>
            </w:r>
          </w:p>
        </w:tc>
      </w:tr>
    </w:tbl>
    <w:p w14:paraId="181FA30D" w14:textId="77777777" w:rsidR="00E64915" w:rsidRPr="00B9142E" w:rsidRDefault="00E64915" w:rsidP="00B9142E">
      <w:pPr>
        <w:rPr>
          <w:rFonts w:cs="Arial"/>
          <w:szCs w:val="22"/>
        </w:rPr>
      </w:pPr>
    </w:p>
    <w:p w14:paraId="04F2BB7D" w14:textId="4E136441" w:rsidR="00274FBE" w:rsidRPr="00E76D74" w:rsidRDefault="00113466" w:rsidP="00E16609">
      <w:pPr>
        <w:pStyle w:val="Reminder"/>
        <w:rPr>
          <w:rFonts w:asciiTheme="minorHAnsi" w:hAnsiTheme="minorHAnsi" w:cs="Arial"/>
          <w:i w:val="0"/>
          <w:color w:val="auto"/>
          <w:szCs w:val="22"/>
        </w:rPr>
      </w:pPr>
      <w:r w:rsidRPr="00E76D74">
        <w:rPr>
          <w:rFonts w:asciiTheme="minorHAnsi" w:hAnsiTheme="minorHAnsi" w:cs="Arial"/>
          <w:i w:val="0"/>
          <w:color w:val="auto"/>
          <w:szCs w:val="22"/>
        </w:rPr>
        <w:lastRenderedPageBreak/>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DEER Prototype Modifications</w:t>
      </w:r>
      <w:r w:rsidR="00F417B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proofErr w:type="spellStart"/>
      <w:r w:rsidR="00AF54D2">
        <w:rPr>
          <w:rFonts w:cs="Arial"/>
          <w:szCs w:val="22"/>
        </w:rPr>
        <w:t>eQUEST</w:t>
      </w:r>
      <w:proofErr w:type="spellEnd"/>
      <w:r w:rsidR="00AF54D2">
        <w:rPr>
          <w:rFonts w:cs="Arial"/>
          <w:szCs w:val="22"/>
        </w:rPr>
        <w:t xml:space="preserve">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3"/>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7141AA09" w14:textId="66AE6B94" w:rsidR="00FE0F80" w:rsidRPr="00043134" w:rsidRDefault="00FE0F80" w:rsidP="00FE0F80">
      <w:pPr>
        <w:spacing w:before="40" w:after="40"/>
        <w:rPr>
          <w:rFonts w:cs="Arial"/>
          <w:szCs w:val="22"/>
        </w:rPr>
      </w:pPr>
      <w:proofErr w:type="gramStart"/>
      <w:r w:rsidRPr="00043134">
        <w:rPr>
          <w:rFonts w:cs="Arial"/>
          <w:szCs w:val="22"/>
        </w:rPr>
        <w:t xml:space="preserve">Review of </w:t>
      </w:r>
      <w:r w:rsidR="00914ACB" w:rsidRPr="00914ACB">
        <w:rPr>
          <w:rFonts w:cstheme="minorHAnsi"/>
          <w:szCs w:val="22"/>
        </w:rPr>
        <w:t>WO32</w:t>
      </w:r>
      <w:r w:rsidRPr="00914ACB">
        <w:rPr>
          <w:rFonts w:cstheme="minorHAnsi"/>
          <w:szCs w:val="22"/>
        </w:rPr>
        <w:t xml:space="preserve"> </w:t>
      </w:r>
      <w:r w:rsidR="00914ACB" w:rsidRPr="00914ACB">
        <w:rPr>
          <w:rFonts w:cstheme="minorHAnsi"/>
          <w:szCs w:val="22"/>
          <w:vertAlign w:val="superscript"/>
        </w:rPr>
        <w:fldChar w:fldCharType="begin"/>
      </w:r>
      <w:r w:rsidR="00914ACB" w:rsidRPr="00914ACB">
        <w:rPr>
          <w:rFonts w:cstheme="minorHAnsi"/>
          <w:szCs w:val="22"/>
          <w:vertAlign w:val="superscript"/>
        </w:rPr>
        <w:instrText xml:space="preserve"> NOTEREF _Ref432007668 \h  \* MERGEFORMAT </w:instrText>
      </w:r>
      <w:r w:rsidR="00914ACB" w:rsidRPr="00914ACB">
        <w:rPr>
          <w:rFonts w:cstheme="minorHAnsi"/>
          <w:szCs w:val="22"/>
          <w:vertAlign w:val="superscript"/>
        </w:rPr>
      </w:r>
      <w:r w:rsidR="00914ACB" w:rsidRPr="00914ACB">
        <w:rPr>
          <w:rFonts w:cstheme="minorHAnsi"/>
          <w:szCs w:val="22"/>
          <w:vertAlign w:val="superscript"/>
        </w:rPr>
        <w:fldChar w:fldCharType="separate"/>
      </w:r>
      <w:r w:rsidR="00914ACB">
        <w:rPr>
          <w:rFonts w:cstheme="minorHAnsi"/>
          <w:szCs w:val="22"/>
          <w:vertAlign w:val="superscript"/>
        </w:rPr>
        <w:t>9</w:t>
      </w:r>
      <w:r w:rsidR="00914ACB" w:rsidRPr="00914ACB">
        <w:rPr>
          <w:rFonts w:cstheme="minorHAnsi"/>
          <w:szCs w:val="22"/>
          <w:vertAlign w:val="superscript"/>
        </w:rPr>
        <w:fldChar w:fldCharType="end"/>
      </w:r>
      <w:r w:rsidRPr="00043134">
        <w:rPr>
          <w:rFonts w:cs="Arial"/>
          <w:szCs w:val="22"/>
        </w:rPr>
        <w:t xml:space="preserve"> confirmed that these outside air assumptions are consistent with the best available laboratory data, and were</w:t>
      </w:r>
      <w:proofErr w:type="gramEnd"/>
      <w:r w:rsidRPr="00043134">
        <w:rPr>
          <w:rFonts w:cs="Arial"/>
          <w:szCs w:val="22"/>
        </w:rPr>
        <w:t xml:space="preserve"> therefore used to adjust baseline assumptions for this work paper as well. To implement these modifications to the DEER prototypes the specific modifications to </w:t>
      </w:r>
      <w:proofErr w:type="spellStart"/>
      <w:r w:rsidRPr="00043134">
        <w:rPr>
          <w:rFonts w:cs="Arial"/>
          <w:szCs w:val="22"/>
        </w:rPr>
        <w:t>eQUEST</w:t>
      </w:r>
      <w:proofErr w:type="spellEnd"/>
      <w:r w:rsidRPr="00043134">
        <w:rPr>
          <w:rFonts w:cs="Arial"/>
          <w:szCs w:val="22"/>
        </w:rPr>
        <w:t xml:space="preserve">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Pr="00043134">
        <w:rPr>
          <w:rFonts w:cs="Arial"/>
          <w:b/>
          <w:bCs/>
          <w:szCs w:val="22"/>
        </w:rPr>
        <w:t xml:space="preserve">Table </w:t>
      </w:r>
      <w:r>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160BAD7D" w:rsidR="00886618" w:rsidRDefault="00886618">
      <w:pPr>
        <w:spacing w:after="200" w:line="276" w:lineRule="auto"/>
        <w:rPr>
          <w:rFonts w:cs="Arial"/>
          <w:b/>
          <w:szCs w:val="22"/>
        </w:rPr>
      </w:pPr>
      <w:r>
        <w:rPr>
          <w:rFonts w:cs="Arial"/>
          <w:b/>
          <w:szCs w:val="22"/>
        </w:rPr>
        <w:br w:type="page"/>
      </w:r>
    </w:p>
    <w:p w14:paraId="5589E8E9" w14:textId="77777777" w:rsidR="00043134" w:rsidRPr="00043134" w:rsidRDefault="00043134" w:rsidP="00043134">
      <w:pPr>
        <w:rPr>
          <w:rFonts w:cs="Arial"/>
          <w:b/>
          <w:bCs/>
          <w:szCs w:val="22"/>
        </w:rPr>
      </w:pPr>
      <w:bookmarkStart w:id="49" w:name="_Ref384648793"/>
      <w:bookmarkStart w:id="50" w:name="_Toc386811746"/>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E26E71">
        <w:rPr>
          <w:rFonts w:cs="Arial"/>
          <w:b/>
          <w:bCs/>
          <w:noProof/>
          <w:szCs w:val="22"/>
        </w:rPr>
        <w:t>11</w:t>
      </w:r>
      <w:r w:rsidRPr="00043134">
        <w:rPr>
          <w:rFonts w:cs="Arial"/>
          <w:szCs w:val="22"/>
        </w:rPr>
        <w:fldChar w:fldCharType="end"/>
      </w:r>
      <w:bookmarkEnd w:id="49"/>
      <w:r w:rsidRPr="00043134">
        <w:rPr>
          <w:rFonts w:cs="Arial"/>
          <w:b/>
          <w:bCs/>
          <w:szCs w:val="22"/>
        </w:rPr>
        <w:t xml:space="preserve"> Baseline Modifications to </w:t>
      </w:r>
      <w:proofErr w:type="spellStart"/>
      <w:r w:rsidRPr="00043134">
        <w:rPr>
          <w:rFonts w:cs="Arial"/>
          <w:b/>
          <w:bCs/>
          <w:szCs w:val="22"/>
        </w:rPr>
        <w:t>eQUEST</w:t>
      </w:r>
      <w:proofErr w:type="spellEnd"/>
      <w:r w:rsidRPr="00043134">
        <w:rPr>
          <w:rFonts w:cs="Arial"/>
          <w:b/>
          <w:bCs/>
          <w:szCs w:val="22"/>
        </w:rPr>
        <w:t xml:space="preserve"> Keywords</w:t>
      </w:r>
      <w:bookmarkEnd w:id="50"/>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proofErr w:type="spellStart"/>
            <w:r w:rsidRPr="005E2443">
              <w:rPr>
                <w:rFonts w:cstheme="minorHAnsi"/>
                <w:b/>
                <w:szCs w:val="20"/>
              </w:rPr>
              <w:t>eQUEST</w:t>
            </w:r>
            <w:proofErr w:type="spellEnd"/>
            <w:r w:rsidRPr="005E2443">
              <w:rPr>
                <w:rFonts w:cstheme="minorHAnsi"/>
                <w:b/>
                <w:szCs w:val="20"/>
              </w:rPr>
              <w:t xml:space="preserve">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73FD8639"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 which are unlikely to have economizers and thus economizer damper leakage. The ZONE modification was applied to each conditioned zone served by the effected HVAC systems.</w:t>
      </w:r>
      <w:r w:rsidR="00806B9C" w:rsidRPr="00806B9C">
        <w:t xml:space="preserve"> </w:t>
      </w:r>
      <w:r w:rsidR="00806B9C" w:rsidRPr="00806B9C">
        <w:rPr>
          <w:rFonts w:cs="Arial"/>
          <w:szCs w:val="22"/>
        </w:rPr>
        <w:t xml:space="preserve">The DAY-SCHEDULE modification was only applied to schedules being assigned to SYSTEM:MIN-AIR-SCH and avoids effecting PTAC units assigned to the same schedule by duplicating the DAY-SCHEDULE, renaming and assigning them to the PTAC systems, and only modifying original applicable DAY-SCHEDULE values. </w:t>
      </w:r>
      <w:r w:rsidR="0009638C" w:rsidRPr="0009638C">
        <w:rPr>
          <w:rFonts w:cs="Arial"/>
          <w:szCs w:val="22"/>
        </w:rPr>
        <w:t>Hourly reports were verified to ensure that the keyword changes properly simulated the desired effects of damper leakage for both the occupied and unoccupied periods.</w:t>
      </w:r>
      <w:r w:rsidR="0009638C">
        <w:rPr>
          <w:rFonts w:cs="Arial"/>
          <w:szCs w:val="22"/>
        </w:rPr>
        <w:t xml:space="preserve"> </w:t>
      </w:r>
      <w:r w:rsidRPr="00043134">
        <w:rPr>
          <w:rFonts w:cs="Arial"/>
          <w:szCs w:val="22"/>
        </w:rPr>
        <w:t>The only three building types affected by the omission of PTACs were hospitals (</w:t>
      </w:r>
      <w:proofErr w:type="spellStart"/>
      <w:r w:rsidRPr="00043134">
        <w:rPr>
          <w:rFonts w:cs="Arial"/>
          <w:szCs w:val="22"/>
        </w:rPr>
        <w:t>Hsp</w:t>
      </w:r>
      <w:proofErr w:type="spellEnd"/>
      <w:r w:rsidRPr="00043134">
        <w:rPr>
          <w:rFonts w:cs="Arial"/>
          <w:szCs w:val="22"/>
        </w:rPr>
        <w:t>), hotels (</w:t>
      </w:r>
      <w:proofErr w:type="spellStart"/>
      <w:r w:rsidRPr="00043134">
        <w:rPr>
          <w:rFonts w:cs="Arial"/>
          <w:szCs w:val="22"/>
        </w:rPr>
        <w:t>Htl</w:t>
      </w:r>
      <w:proofErr w:type="spellEnd"/>
      <w:r w:rsidRPr="00043134">
        <w:rPr>
          <w:rFonts w:cs="Arial"/>
          <w:szCs w:val="22"/>
        </w:rPr>
        <w:t>), and universities (</w:t>
      </w:r>
      <w:proofErr w:type="spellStart"/>
      <w:r w:rsidRPr="00043134">
        <w:rPr>
          <w:rFonts w:cs="Arial"/>
          <w:szCs w:val="22"/>
        </w:rPr>
        <w:t>EUn</w:t>
      </w:r>
      <w:proofErr w:type="spellEnd"/>
      <w:r w:rsidRPr="00043134">
        <w:rPr>
          <w:rFonts w:cs="Arial"/>
          <w:szCs w:val="22"/>
        </w:rPr>
        <w:t>).</w:t>
      </w:r>
    </w:p>
    <w:p w14:paraId="6572C885" w14:textId="77777777" w:rsidR="00113466" w:rsidRDefault="00113466" w:rsidP="000D417C">
      <w:pPr>
        <w:rPr>
          <w:rFonts w:cs="Arial"/>
          <w:szCs w:val="22"/>
        </w:rPr>
      </w:pPr>
    </w:p>
    <w:p w14:paraId="1583F223" w14:textId="11D3B56B" w:rsidR="00BA0C54" w:rsidRPr="000D417C" w:rsidRDefault="00BA0C54" w:rsidP="000D417C">
      <w:pPr>
        <w:rPr>
          <w:rFonts w:cs="Arial"/>
          <w:szCs w:val="22"/>
        </w:rPr>
      </w:pPr>
      <w:r>
        <w:rPr>
          <w:rFonts w:cs="Arial"/>
          <w:szCs w:val="22"/>
        </w:rPr>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5BD4E093"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E26E71" w:rsidRPr="00B0731D">
        <w:rPr>
          <w:b/>
        </w:rPr>
        <w:t xml:space="preserve">Table </w:t>
      </w:r>
      <w:r w:rsidR="00E26E71" w:rsidRPr="00B0731D">
        <w:rPr>
          <w:b/>
          <w:noProof/>
        </w:rPr>
        <w:t>12</w:t>
      </w:r>
      <w:r w:rsidRPr="00113466">
        <w:rPr>
          <w:b/>
        </w:rPr>
        <w:fldChar w:fldCharType="end"/>
      </w:r>
      <w:r>
        <w:t xml:space="preserve"> describes the modeled and represented as-found changeover setting faults covered by the Economizer Control measure. The represented as-found conditions were proven to match the methodology to model these faults during development of the </w:t>
      </w:r>
      <w:r w:rsidR="0022290A" w:rsidRPr="0022290A">
        <w:t>PGECOHVC138 Nonresidential HVAC RTU Quality Maintenance</w:t>
      </w:r>
      <w:r w:rsidR="0022290A" w:rsidRPr="0022290A">
        <w:rPr>
          <w:vertAlign w:val="superscript"/>
        </w:rPr>
        <w:fldChar w:fldCharType="begin"/>
      </w:r>
      <w:r w:rsidR="0022290A" w:rsidRPr="009473F6">
        <w:rPr>
          <w:vertAlign w:val="superscript"/>
        </w:rPr>
        <w:instrText xml:space="preserve"> NOTEREF _Ref431561185 \h </w:instrText>
      </w:r>
      <w:r w:rsidR="0022290A" w:rsidRPr="0022290A">
        <w:rPr>
          <w:vertAlign w:val="superscript"/>
        </w:rPr>
        <w:instrText xml:space="preserve">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t xml:space="preserve"> </w:t>
      </w:r>
      <w:r w:rsidR="009658BE">
        <w:t>work paper</w:t>
      </w:r>
      <w:r>
        <w:t>.</w:t>
      </w:r>
    </w:p>
    <w:p w14:paraId="07C8F15F" w14:textId="58550CA5" w:rsidR="00886618" w:rsidRDefault="00886618">
      <w:pPr>
        <w:spacing w:after="200" w:line="276" w:lineRule="auto"/>
        <w:rPr>
          <w:rFonts w:cs="Arial"/>
          <w:szCs w:val="22"/>
        </w:rPr>
      </w:pPr>
      <w:r>
        <w:rPr>
          <w:rFonts w:cs="Arial"/>
          <w:szCs w:val="22"/>
        </w:rPr>
        <w:br w:type="page"/>
      </w:r>
    </w:p>
    <w:p w14:paraId="34A27123" w14:textId="0CBDC1EF" w:rsidR="00113466" w:rsidRDefault="00113466" w:rsidP="009473F6">
      <w:pPr>
        <w:pStyle w:val="Caption"/>
      </w:pPr>
      <w:bookmarkStart w:id="51" w:name="_Ref431561003"/>
      <w:r>
        <w:lastRenderedPageBreak/>
        <w:t xml:space="preserve">Table </w:t>
      </w:r>
      <w:fldSimple w:instr=" SEQ Table \* ARABIC ">
        <w:r w:rsidR="00E26E71">
          <w:rPr>
            <w:noProof/>
          </w:rPr>
          <w:t>12</w:t>
        </w:r>
      </w:fldSimple>
      <w:bookmarkEnd w:id="51"/>
      <w:r>
        <w:t xml:space="preserve"> Modeled and Represented As-Found Conditions</w:t>
      </w:r>
    </w:p>
    <w:tbl>
      <w:tblPr>
        <w:tblStyle w:val="TableGrid1"/>
        <w:tblW w:w="5000" w:type="pct"/>
        <w:tblLayout w:type="fixed"/>
        <w:tblLook w:val="04A0" w:firstRow="1" w:lastRow="0" w:firstColumn="1" w:lastColumn="0" w:noHBand="0" w:noVBand="1"/>
      </w:tblPr>
      <w:tblGrid>
        <w:gridCol w:w="2268"/>
        <w:gridCol w:w="7308"/>
      </w:tblGrid>
      <w:tr w:rsidR="00113466" w:rsidRPr="000474DC" w14:paraId="7C4B0A6F" w14:textId="77777777" w:rsidTr="00431320">
        <w:tc>
          <w:tcPr>
            <w:tcW w:w="1184"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3816"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113466" w:rsidRPr="000474DC" w14:paraId="3E5A2A00" w14:textId="77777777" w:rsidTr="00431320">
        <w:tc>
          <w:tcPr>
            <w:tcW w:w="1184" w:type="pct"/>
            <w:vMerge w:val="restart"/>
            <w:vAlign w:val="center"/>
          </w:tcPr>
          <w:p w14:paraId="65DC329E" w14:textId="77777777" w:rsidR="00113466" w:rsidRPr="000474DC" w:rsidRDefault="00113466" w:rsidP="00431320">
            <w:pPr>
              <w:pStyle w:val="NoSpacing"/>
            </w:pPr>
            <w:r w:rsidRPr="000474DC">
              <w:rPr>
                <w:rFonts w:eastAsiaTheme="minorHAnsi" w:cstheme="minorBidi"/>
              </w:rPr>
              <w:t>55°F Dry Bulb High Limit</w:t>
            </w:r>
          </w:p>
        </w:tc>
        <w:tc>
          <w:tcPr>
            <w:tcW w:w="3816" w:type="pct"/>
          </w:tcPr>
          <w:p w14:paraId="4B8EBFA0" w14:textId="77777777" w:rsidR="00113466" w:rsidRPr="000474DC" w:rsidRDefault="00113466" w:rsidP="00431320">
            <w:pPr>
              <w:pStyle w:val="NoSpacing"/>
            </w:pPr>
            <w:r w:rsidRPr="000474DC">
              <w:t>Integrated or non-integrated economizer with 55°F dry bulb high limit</w:t>
            </w:r>
          </w:p>
        </w:tc>
      </w:tr>
      <w:tr w:rsidR="00113466" w:rsidRPr="000474DC" w14:paraId="2FE41359" w14:textId="77777777" w:rsidTr="00431320">
        <w:tc>
          <w:tcPr>
            <w:tcW w:w="1184" w:type="pct"/>
            <w:vMerge/>
            <w:vAlign w:val="center"/>
          </w:tcPr>
          <w:p w14:paraId="240A29C7" w14:textId="77777777" w:rsidR="00113466" w:rsidRPr="000474DC" w:rsidRDefault="00113466" w:rsidP="00431320">
            <w:pPr>
              <w:pStyle w:val="NoSpacing"/>
            </w:pPr>
          </w:p>
        </w:tc>
        <w:tc>
          <w:tcPr>
            <w:tcW w:w="3816" w:type="pct"/>
          </w:tcPr>
          <w:p w14:paraId="34F180B9" w14:textId="77777777" w:rsidR="00113466" w:rsidRPr="000474DC" w:rsidRDefault="00113466" w:rsidP="00431320">
            <w:pPr>
              <w:pStyle w:val="NoSpacing"/>
            </w:pPr>
            <w:r w:rsidRPr="000474DC">
              <w:t>Integrated or non-integrated Integrated economizer with electronic enthalpy “D” setting</w:t>
            </w:r>
          </w:p>
        </w:tc>
      </w:tr>
      <w:tr w:rsidR="00113466" w:rsidRPr="000474DC" w14:paraId="44983BA5" w14:textId="77777777" w:rsidTr="00431320">
        <w:tc>
          <w:tcPr>
            <w:tcW w:w="1184" w:type="pct"/>
            <w:vMerge w:val="restart"/>
            <w:vAlign w:val="center"/>
          </w:tcPr>
          <w:p w14:paraId="5BC70483" w14:textId="77777777" w:rsidR="00113466" w:rsidRPr="000474DC" w:rsidRDefault="00113466" w:rsidP="00431320">
            <w:pPr>
              <w:pStyle w:val="NoSpacing"/>
            </w:pPr>
            <w:r w:rsidRPr="000474DC">
              <w:rPr>
                <w:rFonts w:eastAsiaTheme="minorHAnsi" w:cstheme="minorBidi"/>
              </w:rPr>
              <w:t>63°F Dry Bulb High Limit</w:t>
            </w:r>
          </w:p>
        </w:tc>
        <w:tc>
          <w:tcPr>
            <w:tcW w:w="3816" w:type="pct"/>
          </w:tcPr>
          <w:p w14:paraId="7D0504DB" w14:textId="77777777" w:rsidR="00113466" w:rsidRPr="000474DC" w:rsidRDefault="00113466" w:rsidP="00431320">
            <w:pPr>
              <w:pStyle w:val="NoSpacing"/>
            </w:pPr>
            <w:r w:rsidRPr="000474DC">
              <w:t>Integrated or non-integrated economizer with 63°F dry bulb high limit</w:t>
            </w:r>
          </w:p>
        </w:tc>
      </w:tr>
      <w:tr w:rsidR="00113466" w:rsidRPr="000474DC" w14:paraId="0A21A50A" w14:textId="77777777" w:rsidTr="00431320">
        <w:tc>
          <w:tcPr>
            <w:tcW w:w="1184" w:type="pct"/>
            <w:vMerge/>
            <w:vAlign w:val="center"/>
          </w:tcPr>
          <w:p w14:paraId="1F350CF9" w14:textId="77777777" w:rsidR="00113466" w:rsidRPr="000474DC" w:rsidRDefault="00113466" w:rsidP="00431320">
            <w:pPr>
              <w:pStyle w:val="NoSpacing"/>
            </w:pPr>
          </w:p>
        </w:tc>
        <w:tc>
          <w:tcPr>
            <w:tcW w:w="3816" w:type="pct"/>
          </w:tcPr>
          <w:p w14:paraId="513F72BD" w14:textId="77777777" w:rsidR="00113466" w:rsidRPr="000474DC" w:rsidRDefault="00113466" w:rsidP="00431320">
            <w:pPr>
              <w:pStyle w:val="NoSpacing"/>
              <w:rPr>
                <w:rFonts w:cs="BookAntiqua"/>
              </w:rPr>
            </w:pPr>
            <w:r w:rsidRPr="000474DC">
              <w:t>Integrated or non-integrated economizer with electronic enthalpy “C” setting</w:t>
            </w:r>
          </w:p>
        </w:tc>
      </w:tr>
      <w:tr w:rsidR="00113466" w:rsidRPr="000474DC" w14:paraId="51BDF370" w14:textId="77777777" w:rsidTr="00431320">
        <w:tc>
          <w:tcPr>
            <w:tcW w:w="1184" w:type="pct"/>
            <w:vMerge w:val="restart"/>
            <w:vAlign w:val="center"/>
          </w:tcPr>
          <w:p w14:paraId="47C52515" w14:textId="77777777" w:rsidR="00113466" w:rsidRPr="000474DC" w:rsidRDefault="00113466" w:rsidP="00431320">
            <w:pPr>
              <w:pStyle w:val="NoSpacing"/>
            </w:pPr>
            <w:r w:rsidRPr="000474DC">
              <w:rPr>
                <w:rFonts w:eastAsiaTheme="minorHAnsi" w:cstheme="minorBidi"/>
              </w:rPr>
              <w:t>68°F Dry Bulb High Limit</w:t>
            </w:r>
          </w:p>
        </w:tc>
        <w:tc>
          <w:tcPr>
            <w:tcW w:w="3816" w:type="pct"/>
          </w:tcPr>
          <w:p w14:paraId="712C7629" w14:textId="77777777" w:rsidR="00113466" w:rsidRPr="000474DC" w:rsidRDefault="00113466" w:rsidP="00431320">
            <w:pPr>
              <w:pStyle w:val="NoSpacing"/>
            </w:pPr>
            <w:r w:rsidRPr="000474DC">
              <w:t>Integrated economizer with 68°F dry bulb high limit</w:t>
            </w:r>
          </w:p>
        </w:tc>
      </w:tr>
      <w:tr w:rsidR="00113466" w:rsidRPr="000474DC" w14:paraId="46292CA4" w14:textId="77777777" w:rsidTr="00431320">
        <w:tc>
          <w:tcPr>
            <w:tcW w:w="1184" w:type="pct"/>
            <w:vMerge/>
          </w:tcPr>
          <w:p w14:paraId="7F30E2EE" w14:textId="77777777" w:rsidR="00113466" w:rsidRPr="000474DC" w:rsidRDefault="00113466" w:rsidP="00431320">
            <w:pPr>
              <w:pStyle w:val="NoSpacing"/>
            </w:pPr>
          </w:p>
        </w:tc>
        <w:tc>
          <w:tcPr>
            <w:tcW w:w="3816" w:type="pct"/>
          </w:tcPr>
          <w:p w14:paraId="117EBD19" w14:textId="77777777" w:rsidR="00113466" w:rsidRPr="000474DC" w:rsidRDefault="00113466" w:rsidP="00431320">
            <w:pPr>
              <w:pStyle w:val="NoSpacing"/>
              <w:rPr>
                <w:rFonts w:cs="Helv"/>
              </w:rPr>
            </w:pPr>
            <w:r w:rsidRPr="000474DC">
              <w:t>Integrated economizer with electronic enthalpy “B” setting</w:t>
            </w:r>
          </w:p>
        </w:tc>
      </w:tr>
    </w:tbl>
    <w:p w14:paraId="3781180E" w14:textId="77777777" w:rsidR="00113466" w:rsidRDefault="00113466" w:rsidP="00E01943">
      <w:pPr>
        <w:rPr>
          <w:rFonts w:cs="Arial"/>
          <w:szCs w:val="22"/>
        </w:rPr>
      </w:pPr>
    </w:p>
    <w:p w14:paraId="37AC58A7" w14:textId="2DEE3AEC"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w:t>
      </w:r>
      <w:proofErr w:type="spellStart"/>
      <w:r w:rsidRPr="00043134">
        <w:rPr>
          <w:rFonts w:cs="Arial"/>
          <w:szCs w:val="22"/>
        </w:rPr>
        <w:t>eQUEST</w:t>
      </w:r>
      <w:proofErr w:type="spellEnd"/>
      <w:r w:rsidRPr="00043134">
        <w:rPr>
          <w:rFonts w:cs="Arial"/>
          <w:szCs w:val="22"/>
        </w:rPr>
        <w:t xml:space="preserve">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E26E71" w:rsidRPr="00043134">
        <w:rPr>
          <w:rFonts w:cs="Arial"/>
          <w:b/>
          <w:bCs/>
          <w:szCs w:val="22"/>
        </w:rPr>
        <w:t xml:space="preserve">Table </w:t>
      </w:r>
      <w:r w:rsidR="00E26E7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to all non-PTAC system types</w:t>
      </w:r>
      <w:r w:rsidRPr="00043134">
        <w:rPr>
          <w:rFonts w:cs="Arial"/>
          <w:szCs w:val="22"/>
        </w:rPr>
        <w:t xml:space="preserve">. </w:t>
      </w:r>
    </w:p>
    <w:p w14:paraId="69D1DEF3" w14:textId="77777777" w:rsidR="00B1578D" w:rsidRPr="00043134" w:rsidRDefault="00B1578D" w:rsidP="00B1578D">
      <w:pPr>
        <w:rPr>
          <w:rFonts w:cs="Arial"/>
          <w:b/>
          <w:szCs w:val="22"/>
        </w:rPr>
      </w:pPr>
    </w:p>
    <w:p w14:paraId="3362F9C7" w14:textId="77777777" w:rsidR="00B1578D" w:rsidRPr="000C2B50" w:rsidRDefault="00B1578D" w:rsidP="00B1578D">
      <w:pPr>
        <w:rPr>
          <w:rFonts w:cs="Arial"/>
          <w:b/>
          <w:bCs/>
          <w:szCs w:val="22"/>
        </w:rPr>
      </w:pPr>
      <w:bookmarkStart w:id="52" w:name="_Ref428184165"/>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13</w:t>
      </w:r>
      <w:r w:rsidRPr="000C2B50">
        <w:rPr>
          <w:rFonts w:cs="Arial"/>
          <w:szCs w:val="22"/>
        </w:rPr>
        <w:fldChar w:fldCharType="end"/>
      </w:r>
      <w:bookmarkEnd w:id="52"/>
      <w:r w:rsidRPr="000C2B50">
        <w:rPr>
          <w:rFonts w:cs="Arial"/>
          <w:b/>
          <w:bCs/>
          <w:szCs w:val="22"/>
        </w:rPr>
        <w:t xml:space="preserve"> Baseline Modifications to </w:t>
      </w:r>
      <w:proofErr w:type="spellStart"/>
      <w:r w:rsidRPr="000C2B50">
        <w:rPr>
          <w:rFonts w:cs="Arial"/>
          <w:b/>
          <w:bCs/>
          <w:szCs w:val="22"/>
        </w:rPr>
        <w:t>eQUEST</w:t>
      </w:r>
      <w:proofErr w:type="spellEnd"/>
      <w:r w:rsidRPr="000C2B50">
        <w:rPr>
          <w:rFonts w:cs="Arial"/>
          <w:b/>
          <w:bCs/>
          <w:szCs w:val="22"/>
        </w:rPr>
        <w:t xml:space="preserve"> Keywords</w:t>
      </w:r>
    </w:p>
    <w:tbl>
      <w:tblPr>
        <w:tblStyle w:val="TableGrid1"/>
        <w:tblW w:w="9198" w:type="dxa"/>
        <w:tblLook w:val="04A0" w:firstRow="1" w:lastRow="0" w:firstColumn="1" w:lastColumn="0" w:noHBand="0" w:noVBand="1"/>
      </w:tblPr>
      <w:tblGrid>
        <w:gridCol w:w="3078"/>
        <w:gridCol w:w="2340"/>
        <w:gridCol w:w="1440"/>
        <w:gridCol w:w="2340"/>
      </w:tblGrid>
      <w:tr w:rsidR="000C2B50" w:rsidRPr="000C2B50" w14:paraId="6C575762" w14:textId="77777777" w:rsidTr="00CB1376">
        <w:tc>
          <w:tcPr>
            <w:tcW w:w="3078" w:type="dxa"/>
            <w:shd w:val="clear" w:color="auto" w:fill="D9D9D9" w:themeFill="background1" w:themeFillShade="D9"/>
          </w:tcPr>
          <w:p w14:paraId="62C13EB8" w14:textId="646670AC" w:rsidR="0022290A" w:rsidRPr="000C2B50" w:rsidRDefault="0022290A" w:rsidP="0096767E">
            <w:pPr>
              <w:rPr>
                <w:rFonts w:cstheme="minorHAnsi"/>
                <w:b/>
                <w:szCs w:val="20"/>
              </w:rPr>
            </w:pPr>
            <w:r w:rsidRPr="000C2B50">
              <w:rPr>
                <w:rFonts w:cstheme="minorHAnsi"/>
                <w:b/>
                <w:szCs w:val="20"/>
              </w:rPr>
              <w:t>Modeled Faults</w:t>
            </w:r>
          </w:p>
        </w:tc>
        <w:tc>
          <w:tcPr>
            <w:tcW w:w="2340" w:type="dxa"/>
            <w:shd w:val="clear" w:color="auto" w:fill="D9D9D9" w:themeFill="background1" w:themeFillShade="D9"/>
          </w:tcPr>
          <w:p w14:paraId="7715178A" w14:textId="124D9C30" w:rsidR="0022290A" w:rsidRPr="000C2B50" w:rsidRDefault="0022290A" w:rsidP="0096767E">
            <w:pPr>
              <w:rPr>
                <w:rFonts w:cstheme="minorHAnsi"/>
                <w:b/>
                <w:szCs w:val="20"/>
              </w:rPr>
            </w:pPr>
            <w:proofErr w:type="spellStart"/>
            <w:r w:rsidRPr="000C2B50">
              <w:rPr>
                <w:rFonts w:cstheme="minorHAnsi"/>
                <w:b/>
                <w:szCs w:val="20"/>
              </w:rPr>
              <w:t>eQUEST</w:t>
            </w:r>
            <w:proofErr w:type="spellEnd"/>
            <w:r w:rsidRPr="000C2B50">
              <w:rPr>
                <w:rFonts w:cstheme="minorHAnsi"/>
                <w:b/>
                <w:szCs w:val="20"/>
              </w:rPr>
              <w:t xml:space="preserve"> Keyword</w:t>
            </w:r>
          </w:p>
        </w:tc>
        <w:tc>
          <w:tcPr>
            <w:tcW w:w="1440" w:type="dxa"/>
            <w:shd w:val="clear" w:color="auto" w:fill="D9D9D9" w:themeFill="background1" w:themeFillShade="D9"/>
          </w:tcPr>
          <w:p w14:paraId="7F34F793" w14:textId="77777777" w:rsidR="0022290A" w:rsidRPr="000C2B50" w:rsidRDefault="0022290A" w:rsidP="0096767E">
            <w:pPr>
              <w:rPr>
                <w:rFonts w:cstheme="minorHAnsi"/>
                <w:b/>
                <w:szCs w:val="20"/>
              </w:rPr>
            </w:pPr>
            <w:r w:rsidRPr="000C2B50">
              <w:rPr>
                <w:rFonts w:cstheme="minorHAnsi"/>
                <w:b/>
                <w:szCs w:val="20"/>
              </w:rPr>
              <w:t>DEER Value</w:t>
            </w:r>
          </w:p>
        </w:tc>
        <w:tc>
          <w:tcPr>
            <w:tcW w:w="2340" w:type="dxa"/>
            <w:shd w:val="clear" w:color="auto" w:fill="D9D9D9" w:themeFill="background1" w:themeFillShade="D9"/>
          </w:tcPr>
          <w:p w14:paraId="2E0AB891" w14:textId="77777777" w:rsidR="0022290A" w:rsidRPr="000C2B50" w:rsidRDefault="0022290A" w:rsidP="0096767E">
            <w:pPr>
              <w:rPr>
                <w:rFonts w:cstheme="minorHAnsi"/>
                <w:b/>
                <w:szCs w:val="20"/>
              </w:rPr>
            </w:pPr>
            <w:r w:rsidRPr="000C2B50">
              <w:rPr>
                <w:rFonts w:cstheme="minorHAnsi"/>
                <w:b/>
                <w:szCs w:val="20"/>
              </w:rPr>
              <w:t>Modified Baseline Value</w:t>
            </w:r>
          </w:p>
        </w:tc>
      </w:tr>
      <w:tr w:rsidR="000C2B50" w:rsidRPr="000C2B50" w14:paraId="25B2A448" w14:textId="77777777" w:rsidTr="00CB1376">
        <w:tc>
          <w:tcPr>
            <w:tcW w:w="3078" w:type="dxa"/>
            <w:vAlign w:val="center"/>
          </w:tcPr>
          <w:p w14:paraId="7323C9CA" w14:textId="48FD73EA" w:rsidR="0022290A" w:rsidRPr="000C2B50" w:rsidRDefault="0022290A" w:rsidP="0096767E">
            <w:pPr>
              <w:rPr>
                <w:rFonts w:eastAsiaTheme="minorHAnsi" w:cstheme="minorBidi"/>
                <w:szCs w:val="20"/>
              </w:rPr>
            </w:pPr>
            <w:r w:rsidRPr="000C2B50">
              <w:rPr>
                <w:rFonts w:eastAsiaTheme="minorHAnsi" w:cstheme="minorBidi"/>
                <w:szCs w:val="20"/>
              </w:rPr>
              <w:t>55°F Dry Bulb High Limit</w:t>
            </w:r>
          </w:p>
        </w:tc>
        <w:tc>
          <w:tcPr>
            <w:tcW w:w="2340" w:type="dxa"/>
          </w:tcPr>
          <w:p w14:paraId="6DC03A18" w14:textId="77D48EB0" w:rsidR="0022290A" w:rsidRPr="000C2B50" w:rsidRDefault="0022290A" w:rsidP="0096767E">
            <w:pPr>
              <w:rPr>
                <w:rFonts w:cs="Arial"/>
                <w:szCs w:val="22"/>
              </w:rPr>
            </w:pPr>
            <w:r w:rsidRPr="000C2B50">
              <w:t>SYSTEM:DRYBULB-LIMIT</w:t>
            </w:r>
          </w:p>
        </w:tc>
        <w:tc>
          <w:tcPr>
            <w:tcW w:w="1440" w:type="dxa"/>
          </w:tcPr>
          <w:p w14:paraId="02818F5A" w14:textId="457EF312" w:rsidR="0022290A" w:rsidRPr="000C2B50" w:rsidRDefault="0022290A" w:rsidP="0096767E">
            <w:pPr>
              <w:rPr>
                <w:rFonts w:cs="Arial"/>
                <w:szCs w:val="22"/>
              </w:rPr>
            </w:pPr>
            <w:r w:rsidRPr="000C2B50">
              <w:t>Varies</w:t>
            </w:r>
          </w:p>
        </w:tc>
        <w:tc>
          <w:tcPr>
            <w:tcW w:w="2340" w:type="dxa"/>
          </w:tcPr>
          <w:p w14:paraId="3F652113" w14:textId="53443CF0" w:rsidR="0022290A" w:rsidRPr="000C2B50" w:rsidRDefault="0022290A" w:rsidP="0096767E">
            <w:pPr>
              <w:rPr>
                <w:rFonts w:cs="Arial"/>
                <w:szCs w:val="22"/>
              </w:rPr>
            </w:pPr>
            <w:r w:rsidRPr="000C2B50">
              <w:t>55</w:t>
            </w:r>
          </w:p>
        </w:tc>
      </w:tr>
      <w:tr w:rsidR="000C2B50" w:rsidRPr="000C2B50" w14:paraId="710EB19B" w14:textId="77777777" w:rsidTr="00CB1376">
        <w:tc>
          <w:tcPr>
            <w:tcW w:w="3078" w:type="dxa"/>
            <w:vAlign w:val="center"/>
          </w:tcPr>
          <w:p w14:paraId="2EFBF539" w14:textId="3E54B465" w:rsidR="0022290A" w:rsidRPr="000C2B50" w:rsidRDefault="0022290A" w:rsidP="0096767E">
            <w:pPr>
              <w:rPr>
                <w:rFonts w:eastAsiaTheme="minorHAnsi" w:cstheme="minorBidi"/>
                <w:szCs w:val="20"/>
              </w:rPr>
            </w:pPr>
            <w:r w:rsidRPr="000C2B50">
              <w:rPr>
                <w:rFonts w:eastAsiaTheme="minorHAnsi" w:cstheme="minorBidi"/>
                <w:szCs w:val="20"/>
              </w:rPr>
              <w:t>63°F Dry Bulb High Limit</w:t>
            </w:r>
          </w:p>
        </w:tc>
        <w:tc>
          <w:tcPr>
            <w:tcW w:w="2340" w:type="dxa"/>
          </w:tcPr>
          <w:p w14:paraId="5155287C" w14:textId="4235AA1E" w:rsidR="0022290A" w:rsidRPr="000C2B50" w:rsidRDefault="0022290A" w:rsidP="0096767E">
            <w:pPr>
              <w:rPr>
                <w:rFonts w:cs="Arial"/>
                <w:szCs w:val="22"/>
              </w:rPr>
            </w:pPr>
            <w:r w:rsidRPr="000C2B50">
              <w:t>SYSTEM:DRYBULB-LIMIT</w:t>
            </w:r>
          </w:p>
        </w:tc>
        <w:tc>
          <w:tcPr>
            <w:tcW w:w="1440" w:type="dxa"/>
          </w:tcPr>
          <w:p w14:paraId="4AFEFE14" w14:textId="7322223A" w:rsidR="0022290A" w:rsidRPr="000C2B50" w:rsidRDefault="0022290A" w:rsidP="0096767E">
            <w:pPr>
              <w:rPr>
                <w:rFonts w:cs="Arial"/>
                <w:szCs w:val="22"/>
              </w:rPr>
            </w:pPr>
            <w:r w:rsidRPr="000C2B50">
              <w:t>Varies</w:t>
            </w:r>
          </w:p>
        </w:tc>
        <w:tc>
          <w:tcPr>
            <w:tcW w:w="2340" w:type="dxa"/>
          </w:tcPr>
          <w:p w14:paraId="336627B9" w14:textId="2860FB2B" w:rsidR="0022290A" w:rsidRPr="000C2B50" w:rsidRDefault="0022290A" w:rsidP="00C05120">
            <w:pPr>
              <w:rPr>
                <w:rFonts w:cs="Arial"/>
                <w:szCs w:val="22"/>
              </w:rPr>
            </w:pPr>
            <w:r w:rsidRPr="000C2B50">
              <w:t>6</w:t>
            </w:r>
            <w:r w:rsidR="00C05120" w:rsidRPr="000C2B50">
              <w:t>3</w:t>
            </w:r>
          </w:p>
        </w:tc>
      </w:tr>
      <w:tr w:rsidR="0022290A" w:rsidRPr="000C2B50" w14:paraId="3854401A" w14:textId="77777777" w:rsidTr="00CB1376">
        <w:tc>
          <w:tcPr>
            <w:tcW w:w="3078" w:type="dxa"/>
            <w:vAlign w:val="center"/>
          </w:tcPr>
          <w:p w14:paraId="51485F78" w14:textId="52995F1B" w:rsidR="0022290A" w:rsidRPr="000C2B50" w:rsidRDefault="0022290A" w:rsidP="0096767E">
            <w:pPr>
              <w:rPr>
                <w:rFonts w:eastAsiaTheme="minorHAnsi" w:cstheme="minorBidi"/>
                <w:szCs w:val="20"/>
              </w:rPr>
            </w:pPr>
            <w:r w:rsidRPr="000C2B50">
              <w:rPr>
                <w:rFonts w:eastAsiaTheme="minorHAnsi" w:cstheme="minorBidi"/>
                <w:szCs w:val="20"/>
              </w:rPr>
              <w:t>68°F Dry Bulb High Limit</w:t>
            </w:r>
          </w:p>
        </w:tc>
        <w:tc>
          <w:tcPr>
            <w:tcW w:w="2340" w:type="dxa"/>
          </w:tcPr>
          <w:p w14:paraId="5BC0797F" w14:textId="43F2C059" w:rsidR="0022290A" w:rsidRPr="000C2B50" w:rsidRDefault="0022290A" w:rsidP="0096767E">
            <w:pPr>
              <w:rPr>
                <w:rFonts w:cs="Arial"/>
                <w:szCs w:val="22"/>
              </w:rPr>
            </w:pPr>
            <w:r w:rsidRPr="000C2B50">
              <w:t>SYSTEM:DRYBULB-LIMIT</w:t>
            </w:r>
          </w:p>
        </w:tc>
        <w:tc>
          <w:tcPr>
            <w:tcW w:w="1440" w:type="dxa"/>
          </w:tcPr>
          <w:p w14:paraId="0201F673" w14:textId="25B9B48F" w:rsidR="0022290A" w:rsidRPr="000C2B50" w:rsidRDefault="0022290A" w:rsidP="0096767E">
            <w:pPr>
              <w:rPr>
                <w:rFonts w:cs="Arial"/>
                <w:szCs w:val="22"/>
              </w:rPr>
            </w:pPr>
            <w:r w:rsidRPr="000C2B50">
              <w:t>Varies</w:t>
            </w:r>
          </w:p>
        </w:tc>
        <w:tc>
          <w:tcPr>
            <w:tcW w:w="2340" w:type="dxa"/>
          </w:tcPr>
          <w:p w14:paraId="1563FFAD" w14:textId="0E04224A" w:rsidR="0022290A" w:rsidRPr="000C2B50" w:rsidRDefault="0022290A" w:rsidP="0096767E">
            <w:pPr>
              <w:rPr>
                <w:rFonts w:cs="Arial"/>
                <w:szCs w:val="22"/>
              </w:rPr>
            </w:pPr>
            <w:r w:rsidRPr="000C2B50">
              <w:t>68</w:t>
            </w:r>
          </w:p>
        </w:tc>
      </w:tr>
    </w:tbl>
    <w:p w14:paraId="42E07319" w14:textId="77777777" w:rsidR="00B1578D" w:rsidRPr="000C2B50" w:rsidRDefault="00B1578D" w:rsidP="00E01943">
      <w:pPr>
        <w:rPr>
          <w:rFonts w:cs="Arial"/>
          <w:szCs w:val="22"/>
        </w:rPr>
      </w:pPr>
    </w:p>
    <w:p w14:paraId="65814133" w14:textId="59816730" w:rsidR="0022290A" w:rsidRPr="00982BB5" w:rsidRDefault="0098010A" w:rsidP="0098010A">
      <w:pPr>
        <w:rPr>
          <w:rFonts w:cs="Arial"/>
          <w:szCs w:val="22"/>
        </w:rPr>
      </w:pPr>
      <w:r>
        <w:rPr>
          <w:rFonts w:cs="Arial"/>
          <w:szCs w:val="22"/>
        </w:rPr>
        <w:t>The final Economizer Control measures are a combination of the modeled faults</w:t>
      </w:r>
      <w:r w:rsidR="00DE69CC">
        <w:rPr>
          <w:rFonts w:cs="Arial"/>
          <w:szCs w:val="22"/>
        </w:rPr>
        <w:t xml:space="preserve"> weighted by the corresponding frequency of that fault seen in </w:t>
      </w:r>
      <w:proofErr w:type="spellStart"/>
      <w:r w:rsidR="00DE69CC">
        <w:rPr>
          <w:rFonts w:cs="Arial"/>
          <w:szCs w:val="22"/>
        </w:rPr>
        <w:t>AirCare</w:t>
      </w:r>
      <w:proofErr w:type="spellEnd"/>
      <w:r w:rsidR="00DE69CC">
        <w:rPr>
          <w:rFonts w:cs="Arial"/>
          <w:szCs w:val="22"/>
        </w:rPr>
        <w:t xml:space="preserve"> </w:t>
      </w:r>
      <w:proofErr w:type="gramStart"/>
      <w:r w:rsidR="00DE69CC">
        <w:rPr>
          <w:rFonts w:cs="Arial"/>
          <w:szCs w:val="22"/>
        </w:rPr>
        <w:t>Plus</w:t>
      </w:r>
      <w:proofErr w:type="gramEnd"/>
      <w:r w:rsidR="00DE69CC">
        <w:rPr>
          <w:rFonts w:cs="Arial"/>
          <w:szCs w:val="22"/>
        </w:rPr>
        <w:t xml:space="preserve"> (ACP) database provided by </w:t>
      </w:r>
      <w:r>
        <w:rPr>
          <w:rFonts w:cs="Arial"/>
          <w:szCs w:val="22"/>
        </w:rPr>
        <w:t xml:space="preserve">the </w:t>
      </w:r>
      <w:r w:rsidR="0022290A">
        <w:rPr>
          <w:rFonts w:cs="Arial"/>
          <w:szCs w:val="22"/>
        </w:rPr>
        <w:t>PGECOHVC138 Nonresidential HVAC RTU Quality Maintenance</w:t>
      </w:r>
      <w:r w:rsidR="0022290A" w:rsidRPr="0022290A">
        <w:rPr>
          <w:vertAlign w:val="superscript"/>
        </w:rPr>
        <w:fldChar w:fldCharType="begin"/>
      </w:r>
      <w:r w:rsidR="0022290A" w:rsidRPr="00D40092">
        <w:rPr>
          <w:vertAlign w:val="superscript"/>
        </w:rPr>
        <w:instrText xml:space="preserve"> NOTEREF _Ref431561185 \h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rPr>
          <w:rFonts w:cs="Arial"/>
          <w:szCs w:val="22"/>
        </w:rPr>
        <w:t xml:space="preserve"> </w:t>
      </w:r>
      <w:r w:rsidR="009658BE">
        <w:rPr>
          <w:rFonts w:cs="Arial"/>
          <w:szCs w:val="22"/>
        </w:rPr>
        <w:t>work paper</w:t>
      </w:r>
      <w:r>
        <w:rPr>
          <w:rFonts w:cs="Arial"/>
          <w:szCs w:val="22"/>
        </w:rPr>
        <w:t xml:space="preserve">. </w:t>
      </w:r>
      <w:r w:rsidR="00DE69CC">
        <w:rPr>
          <w:rFonts w:cs="Arial"/>
          <w:szCs w:val="22"/>
        </w:rPr>
        <w:t>See §2.4 for the weightings for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7FB942F8" w14:textId="77777777" w:rsidR="00E26E71" w:rsidRDefault="005C3088" w:rsidP="00EB1133">
      <w:pPr>
        <w:rPr>
          <w:rFonts w:cs="Arial"/>
          <w:b/>
          <w:bCs/>
          <w:szCs w:val="22"/>
        </w:rPr>
      </w:pPr>
      <w:r w:rsidRPr="00F417B4">
        <w:rPr>
          <w:rFonts w:cs="Arial"/>
          <w:szCs w:val="22"/>
        </w:rPr>
        <w:t>The Damper Leakage prototypes used as the reference models for the measure case buildings are unmodified</w:t>
      </w:r>
      <w:r w:rsidR="0022290A">
        <w:rPr>
          <w:rFonts w:cs="Arial"/>
          <w:szCs w:val="22"/>
        </w:rPr>
        <w:t>.</w:t>
      </w:r>
      <w:r w:rsidR="0076692C">
        <w:rPr>
          <w:rFonts w:cs="Arial"/>
          <w:szCs w:val="22"/>
        </w:rPr>
        <w:t xml:space="preserve"> The </w:t>
      </w:r>
      <w:r w:rsidR="00EB1133">
        <w:rPr>
          <w:rFonts w:cs="Arial"/>
          <w:szCs w:val="22"/>
        </w:rPr>
        <w:t xml:space="preserve">high limit settings for the measure case vary by climate zone as shown in </w:t>
      </w:r>
      <w:r w:rsidR="00EB1133">
        <w:rPr>
          <w:rFonts w:cs="Arial"/>
          <w:szCs w:val="22"/>
        </w:rPr>
        <w:fldChar w:fldCharType="begin"/>
      </w:r>
      <w:r w:rsidR="00EB1133">
        <w:rPr>
          <w:rFonts w:cs="Arial"/>
          <w:szCs w:val="22"/>
        </w:rPr>
        <w:instrText xml:space="preserve"> REF _Ref435779047 \h </w:instrText>
      </w:r>
      <w:r w:rsidR="00EB1133">
        <w:rPr>
          <w:rFonts w:cs="Arial"/>
          <w:szCs w:val="22"/>
        </w:rPr>
      </w:r>
      <w:r w:rsidR="00EB1133">
        <w:rPr>
          <w:rFonts w:cs="Arial"/>
          <w:szCs w:val="22"/>
        </w:rPr>
        <w:fldChar w:fldCharType="separate"/>
      </w:r>
    </w:p>
    <w:p w14:paraId="621BB6C6" w14:textId="5BEE49A1" w:rsidR="005C3088" w:rsidRPr="002F2439" w:rsidRDefault="00E26E71" w:rsidP="0022290A">
      <w:pPr>
        <w:rPr>
          <w:rFonts w:cs="Arial"/>
          <w:szCs w:val="22"/>
        </w:rPr>
      </w:pPr>
      <w:proofErr w:type="gramStart"/>
      <w:r w:rsidRPr="00043134">
        <w:rPr>
          <w:rFonts w:cs="Arial"/>
          <w:b/>
          <w:bCs/>
          <w:szCs w:val="22"/>
        </w:rPr>
        <w:t xml:space="preserve">Table </w:t>
      </w:r>
      <w:r>
        <w:rPr>
          <w:rFonts w:cs="Arial"/>
          <w:b/>
          <w:bCs/>
          <w:noProof/>
          <w:szCs w:val="22"/>
        </w:rPr>
        <w:t>14</w:t>
      </w:r>
      <w:r w:rsidR="00EB1133">
        <w:rPr>
          <w:rFonts w:cs="Arial"/>
          <w:szCs w:val="22"/>
        </w:rPr>
        <w:fldChar w:fldCharType="end"/>
      </w:r>
      <w:r w:rsidR="00EB1133">
        <w:rPr>
          <w:rFonts w:cs="Arial"/>
          <w:szCs w:val="22"/>
        </w:rPr>
        <w:t>.</w:t>
      </w:r>
      <w:proofErr w:type="gramEnd"/>
      <w:r w:rsidR="0069042B">
        <w:rPr>
          <w:rFonts w:cs="Arial"/>
          <w:szCs w:val="22"/>
        </w:rPr>
        <w:t xml:space="preserve"> The majority of these settings are consistent with California’s </w:t>
      </w:r>
      <w:r w:rsidR="0069042B" w:rsidRPr="00B0731D">
        <w:rPr>
          <w:rFonts w:cstheme="minorHAnsi"/>
          <w:szCs w:val="22"/>
        </w:rPr>
        <w:t>Title 24 Building Energy Efficiency Standards</w:t>
      </w:r>
      <w:r w:rsidR="0069042B">
        <w:rPr>
          <w:rFonts w:cstheme="minorHAnsi"/>
          <w:szCs w:val="22"/>
        </w:rPr>
        <w:t xml:space="preserve"> except where indicated per the DEER2014 Prototype “SummaryOfChanges.xlsx”</w:t>
      </w:r>
      <w:bookmarkStart w:id="53" w:name="_GoBack"/>
      <w:bookmarkEnd w:id="53"/>
      <w:r w:rsidR="0069042B">
        <w:rPr>
          <w:rStyle w:val="EndnoteReference"/>
          <w:rFonts w:cstheme="minorHAnsi"/>
          <w:szCs w:val="22"/>
        </w:rPr>
        <w:endnoteReference w:id="14"/>
      </w:r>
      <w:r w:rsidR="0069042B">
        <w:rPr>
          <w:rFonts w:cstheme="minorHAnsi"/>
          <w:szCs w:val="22"/>
        </w:rPr>
        <w:t>.</w:t>
      </w:r>
    </w:p>
    <w:p w14:paraId="321F22DD" w14:textId="77777777" w:rsidR="00E26E71" w:rsidRDefault="00E26E71" w:rsidP="00EB1133">
      <w:pPr>
        <w:rPr>
          <w:rFonts w:cs="Arial"/>
          <w:b/>
          <w:bCs/>
          <w:szCs w:val="22"/>
        </w:rPr>
      </w:pPr>
      <w:bookmarkStart w:id="54" w:name="_Ref435779047"/>
    </w:p>
    <w:p w14:paraId="6C959967" w14:textId="71060B13" w:rsidR="00EB1133" w:rsidRPr="000C2B50" w:rsidRDefault="00EB1133" w:rsidP="00EB1133">
      <w:pPr>
        <w:rPr>
          <w:rFonts w:cs="Arial"/>
          <w:b/>
          <w:bCs/>
          <w:szCs w:val="22"/>
        </w:rPr>
      </w:pPr>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14</w:t>
      </w:r>
      <w:r w:rsidRPr="000C2B50">
        <w:rPr>
          <w:rFonts w:cs="Arial"/>
          <w:szCs w:val="22"/>
        </w:rPr>
        <w:fldChar w:fldCharType="end"/>
      </w:r>
      <w:bookmarkEnd w:id="54"/>
      <w:r w:rsidRPr="000C2B50">
        <w:rPr>
          <w:rFonts w:cs="Arial"/>
          <w:b/>
          <w:bCs/>
          <w:szCs w:val="22"/>
        </w:rPr>
        <w:t xml:space="preserve"> ECONO-LIMIT-T Values </w:t>
      </w:r>
      <w:proofErr w:type="gramStart"/>
      <w:r w:rsidRPr="000C2B50">
        <w:rPr>
          <w:rFonts w:cs="Arial"/>
          <w:b/>
          <w:bCs/>
          <w:szCs w:val="22"/>
        </w:rPr>
        <w:t>From</w:t>
      </w:r>
      <w:proofErr w:type="gramEnd"/>
      <w:r w:rsidRPr="000C2B50">
        <w:rPr>
          <w:rFonts w:cs="Arial"/>
          <w:b/>
          <w:bCs/>
          <w:szCs w:val="22"/>
        </w:rPr>
        <w:t xml:space="preserve"> DEEER2015 Prototypes</w:t>
      </w:r>
    </w:p>
    <w:tbl>
      <w:tblPr>
        <w:tblStyle w:val="TableGrid1"/>
        <w:tblW w:w="9576" w:type="dxa"/>
        <w:tblLook w:val="04A0" w:firstRow="1" w:lastRow="0" w:firstColumn="1" w:lastColumn="0" w:noHBand="0" w:noVBand="1"/>
      </w:tblPr>
      <w:tblGrid>
        <w:gridCol w:w="1039"/>
        <w:gridCol w:w="542"/>
        <w:gridCol w:w="533"/>
        <w:gridCol w:w="533"/>
        <w:gridCol w:w="533"/>
        <w:gridCol w:w="533"/>
        <w:gridCol w:w="533"/>
        <w:gridCol w:w="533"/>
        <w:gridCol w:w="533"/>
        <w:gridCol w:w="533"/>
        <w:gridCol w:w="533"/>
        <w:gridCol w:w="533"/>
        <w:gridCol w:w="533"/>
        <w:gridCol w:w="533"/>
        <w:gridCol w:w="533"/>
        <w:gridCol w:w="533"/>
        <w:gridCol w:w="533"/>
      </w:tblGrid>
      <w:tr w:rsidR="000C2B50" w:rsidRPr="000C2B50" w14:paraId="4E63DFDA" w14:textId="58EE242C" w:rsidTr="00EB1133">
        <w:tc>
          <w:tcPr>
            <w:tcW w:w="1039" w:type="dxa"/>
            <w:shd w:val="clear" w:color="auto" w:fill="D9D9D9" w:themeFill="background1" w:themeFillShade="D9"/>
          </w:tcPr>
          <w:p w14:paraId="422AE7C6" w14:textId="32CF5697" w:rsidR="00EB1133" w:rsidRPr="000C2B50" w:rsidRDefault="00EB1133" w:rsidP="00CB1376">
            <w:pPr>
              <w:rPr>
                <w:rFonts w:cstheme="minorHAnsi"/>
                <w:b/>
                <w:sz w:val="18"/>
                <w:szCs w:val="18"/>
              </w:rPr>
            </w:pPr>
            <w:r w:rsidRPr="000C2B50">
              <w:rPr>
                <w:rFonts w:cstheme="minorHAnsi"/>
                <w:b/>
                <w:sz w:val="18"/>
                <w:szCs w:val="18"/>
              </w:rPr>
              <w:t>Vintage</w:t>
            </w:r>
          </w:p>
        </w:tc>
        <w:tc>
          <w:tcPr>
            <w:tcW w:w="542" w:type="dxa"/>
            <w:shd w:val="clear" w:color="auto" w:fill="D9D9D9" w:themeFill="background1" w:themeFillShade="D9"/>
          </w:tcPr>
          <w:p w14:paraId="030A6B61" w14:textId="3DAAEA9A" w:rsidR="00EB1133" w:rsidRPr="000C2B50" w:rsidRDefault="00EB1133" w:rsidP="00CB1376">
            <w:pPr>
              <w:rPr>
                <w:rFonts w:cstheme="minorHAnsi"/>
                <w:b/>
                <w:sz w:val="18"/>
                <w:szCs w:val="18"/>
              </w:rPr>
            </w:pPr>
            <w:r w:rsidRPr="000C2B50">
              <w:rPr>
                <w:rFonts w:cstheme="minorHAnsi"/>
                <w:b/>
                <w:sz w:val="18"/>
                <w:szCs w:val="18"/>
              </w:rPr>
              <w:t>w01</w:t>
            </w:r>
          </w:p>
        </w:tc>
        <w:tc>
          <w:tcPr>
            <w:tcW w:w="533" w:type="dxa"/>
            <w:shd w:val="clear" w:color="auto" w:fill="D9D9D9" w:themeFill="background1" w:themeFillShade="D9"/>
          </w:tcPr>
          <w:p w14:paraId="41C6108D" w14:textId="6046B245" w:rsidR="00EB1133" w:rsidRPr="000C2B50" w:rsidRDefault="00EB1133" w:rsidP="00CB1376">
            <w:pPr>
              <w:rPr>
                <w:rFonts w:cstheme="minorHAnsi"/>
                <w:b/>
                <w:sz w:val="18"/>
                <w:szCs w:val="18"/>
              </w:rPr>
            </w:pPr>
            <w:r w:rsidRPr="000C2B50">
              <w:rPr>
                <w:rFonts w:cstheme="minorHAnsi"/>
                <w:b/>
                <w:sz w:val="18"/>
                <w:szCs w:val="18"/>
              </w:rPr>
              <w:t>w02</w:t>
            </w:r>
          </w:p>
        </w:tc>
        <w:tc>
          <w:tcPr>
            <w:tcW w:w="533" w:type="dxa"/>
            <w:shd w:val="clear" w:color="auto" w:fill="D9D9D9" w:themeFill="background1" w:themeFillShade="D9"/>
          </w:tcPr>
          <w:p w14:paraId="6675C06C" w14:textId="7ECC783A" w:rsidR="00EB1133" w:rsidRPr="000C2B50" w:rsidRDefault="00EB1133" w:rsidP="00CB1376">
            <w:pPr>
              <w:rPr>
                <w:rFonts w:cstheme="minorHAnsi"/>
                <w:b/>
                <w:sz w:val="18"/>
                <w:szCs w:val="18"/>
              </w:rPr>
            </w:pPr>
            <w:r w:rsidRPr="000C2B50">
              <w:rPr>
                <w:rFonts w:cstheme="minorHAnsi"/>
                <w:b/>
                <w:sz w:val="18"/>
                <w:szCs w:val="18"/>
              </w:rPr>
              <w:t>w03</w:t>
            </w:r>
          </w:p>
        </w:tc>
        <w:tc>
          <w:tcPr>
            <w:tcW w:w="533" w:type="dxa"/>
            <w:shd w:val="clear" w:color="auto" w:fill="D9D9D9" w:themeFill="background1" w:themeFillShade="D9"/>
          </w:tcPr>
          <w:p w14:paraId="0C34D671" w14:textId="37635D1A" w:rsidR="00EB1133" w:rsidRPr="000C2B50" w:rsidRDefault="00EB1133" w:rsidP="00CB1376">
            <w:pPr>
              <w:rPr>
                <w:rFonts w:cstheme="minorHAnsi"/>
                <w:b/>
                <w:sz w:val="18"/>
                <w:szCs w:val="18"/>
              </w:rPr>
            </w:pPr>
            <w:r w:rsidRPr="000C2B50">
              <w:rPr>
                <w:rFonts w:cstheme="minorHAnsi"/>
                <w:b/>
                <w:sz w:val="18"/>
                <w:szCs w:val="18"/>
              </w:rPr>
              <w:t>w04</w:t>
            </w:r>
          </w:p>
        </w:tc>
        <w:tc>
          <w:tcPr>
            <w:tcW w:w="533" w:type="dxa"/>
            <w:shd w:val="clear" w:color="auto" w:fill="D9D9D9" w:themeFill="background1" w:themeFillShade="D9"/>
          </w:tcPr>
          <w:p w14:paraId="031F0B59" w14:textId="28E9420C" w:rsidR="00EB1133" w:rsidRPr="000C2B50" w:rsidRDefault="00EB1133" w:rsidP="00CB1376">
            <w:pPr>
              <w:rPr>
                <w:rFonts w:cstheme="minorHAnsi"/>
                <w:b/>
                <w:sz w:val="18"/>
                <w:szCs w:val="18"/>
              </w:rPr>
            </w:pPr>
            <w:r w:rsidRPr="000C2B50">
              <w:rPr>
                <w:rFonts w:cstheme="minorHAnsi"/>
                <w:b/>
                <w:sz w:val="18"/>
                <w:szCs w:val="18"/>
              </w:rPr>
              <w:t>w05</w:t>
            </w:r>
          </w:p>
        </w:tc>
        <w:tc>
          <w:tcPr>
            <w:tcW w:w="533" w:type="dxa"/>
            <w:shd w:val="clear" w:color="auto" w:fill="D9D9D9" w:themeFill="background1" w:themeFillShade="D9"/>
          </w:tcPr>
          <w:p w14:paraId="590316AB" w14:textId="2A7189AC" w:rsidR="00EB1133" w:rsidRPr="000C2B50" w:rsidRDefault="00EB1133" w:rsidP="00CB1376">
            <w:pPr>
              <w:rPr>
                <w:rFonts w:cstheme="minorHAnsi"/>
                <w:b/>
                <w:sz w:val="18"/>
                <w:szCs w:val="18"/>
              </w:rPr>
            </w:pPr>
            <w:r w:rsidRPr="000C2B50">
              <w:rPr>
                <w:rFonts w:cstheme="minorHAnsi"/>
                <w:b/>
                <w:sz w:val="18"/>
                <w:szCs w:val="18"/>
              </w:rPr>
              <w:t>w06</w:t>
            </w:r>
          </w:p>
        </w:tc>
        <w:tc>
          <w:tcPr>
            <w:tcW w:w="533" w:type="dxa"/>
            <w:shd w:val="clear" w:color="auto" w:fill="D9D9D9" w:themeFill="background1" w:themeFillShade="D9"/>
          </w:tcPr>
          <w:p w14:paraId="668986F2" w14:textId="0EAF83E6" w:rsidR="00EB1133" w:rsidRPr="000C2B50" w:rsidRDefault="00EB1133" w:rsidP="00CB1376">
            <w:pPr>
              <w:rPr>
                <w:rFonts w:cstheme="minorHAnsi"/>
                <w:b/>
                <w:sz w:val="18"/>
                <w:szCs w:val="18"/>
              </w:rPr>
            </w:pPr>
            <w:r w:rsidRPr="000C2B50">
              <w:rPr>
                <w:rFonts w:cstheme="minorHAnsi"/>
                <w:b/>
                <w:sz w:val="18"/>
                <w:szCs w:val="18"/>
              </w:rPr>
              <w:t>w07</w:t>
            </w:r>
          </w:p>
        </w:tc>
        <w:tc>
          <w:tcPr>
            <w:tcW w:w="533" w:type="dxa"/>
            <w:shd w:val="clear" w:color="auto" w:fill="D9D9D9" w:themeFill="background1" w:themeFillShade="D9"/>
          </w:tcPr>
          <w:p w14:paraId="450AE72D" w14:textId="550EB375" w:rsidR="00EB1133" w:rsidRPr="000C2B50" w:rsidRDefault="00EB1133" w:rsidP="00CB1376">
            <w:pPr>
              <w:rPr>
                <w:rFonts w:cstheme="minorHAnsi"/>
                <w:b/>
                <w:sz w:val="18"/>
                <w:szCs w:val="18"/>
              </w:rPr>
            </w:pPr>
            <w:r w:rsidRPr="000C2B50">
              <w:rPr>
                <w:rFonts w:cstheme="minorHAnsi"/>
                <w:b/>
                <w:sz w:val="18"/>
                <w:szCs w:val="18"/>
              </w:rPr>
              <w:t>w08</w:t>
            </w:r>
          </w:p>
        </w:tc>
        <w:tc>
          <w:tcPr>
            <w:tcW w:w="533" w:type="dxa"/>
            <w:shd w:val="clear" w:color="auto" w:fill="D9D9D9" w:themeFill="background1" w:themeFillShade="D9"/>
          </w:tcPr>
          <w:p w14:paraId="42EEA48B" w14:textId="25F13732" w:rsidR="00EB1133" w:rsidRPr="000C2B50" w:rsidRDefault="00EB1133" w:rsidP="00CB1376">
            <w:pPr>
              <w:rPr>
                <w:rFonts w:cstheme="minorHAnsi"/>
                <w:b/>
                <w:sz w:val="18"/>
                <w:szCs w:val="18"/>
              </w:rPr>
            </w:pPr>
            <w:r w:rsidRPr="000C2B50">
              <w:rPr>
                <w:rFonts w:cstheme="minorHAnsi"/>
                <w:b/>
                <w:sz w:val="18"/>
                <w:szCs w:val="18"/>
              </w:rPr>
              <w:t>w09</w:t>
            </w:r>
          </w:p>
        </w:tc>
        <w:tc>
          <w:tcPr>
            <w:tcW w:w="533" w:type="dxa"/>
            <w:shd w:val="clear" w:color="auto" w:fill="D9D9D9" w:themeFill="background1" w:themeFillShade="D9"/>
          </w:tcPr>
          <w:p w14:paraId="582B4C4D" w14:textId="2CADC02D" w:rsidR="00EB1133" w:rsidRPr="000C2B50" w:rsidRDefault="00EB1133" w:rsidP="00CB1376">
            <w:pPr>
              <w:rPr>
                <w:rFonts w:cstheme="minorHAnsi"/>
                <w:b/>
                <w:sz w:val="18"/>
                <w:szCs w:val="18"/>
              </w:rPr>
            </w:pPr>
            <w:r w:rsidRPr="000C2B50">
              <w:rPr>
                <w:rFonts w:cstheme="minorHAnsi"/>
                <w:b/>
                <w:sz w:val="18"/>
                <w:szCs w:val="18"/>
              </w:rPr>
              <w:t>w10</w:t>
            </w:r>
          </w:p>
        </w:tc>
        <w:tc>
          <w:tcPr>
            <w:tcW w:w="533" w:type="dxa"/>
            <w:shd w:val="clear" w:color="auto" w:fill="D9D9D9" w:themeFill="background1" w:themeFillShade="D9"/>
          </w:tcPr>
          <w:p w14:paraId="101AFDB8" w14:textId="72AF14F9" w:rsidR="00EB1133" w:rsidRPr="000C2B50" w:rsidRDefault="00EB1133" w:rsidP="00CB1376">
            <w:pPr>
              <w:rPr>
                <w:rFonts w:cstheme="minorHAnsi"/>
                <w:b/>
                <w:sz w:val="18"/>
                <w:szCs w:val="18"/>
              </w:rPr>
            </w:pPr>
            <w:r w:rsidRPr="000C2B50">
              <w:rPr>
                <w:rFonts w:cstheme="minorHAnsi"/>
                <w:b/>
                <w:sz w:val="18"/>
                <w:szCs w:val="18"/>
              </w:rPr>
              <w:t>w11</w:t>
            </w:r>
          </w:p>
        </w:tc>
        <w:tc>
          <w:tcPr>
            <w:tcW w:w="533" w:type="dxa"/>
            <w:shd w:val="clear" w:color="auto" w:fill="D9D9D9" w:themeFill="background1" w:themeFillShade="D9"/>
          </w:tcPr>
          <w:p w14:paraId="768423DA" w14:textId="2A7FCC10" w:rsidR="00EB1133" w:rsidRPr="000C2B50" w:rsidRDefault="00EB1133" w:rsidP="00E26E71">
            <w:pPr>
              <w:rPr>
                <w:rFonts w:cstheme="minorHAnsi"/>
                <w:b/>
                <w:sz w:val="18"/>
                <w:szCs w:val="18"/>
              </w:rPr>
            </w:pPr>
            <w:r w:rsidRPr="000C2B50">
              <w:rPr>
                <w:rFonts w:cstheme="minorHAnsi"/>
                <w:b/>
                <w:sz w:val="18"/>
                <w:szCs w:val="18"/>
              </w:rPr>
              <w:t>w12</w:t>
            </w:r>
          </w:p>
        </w:tc>
        <w:tc>
          <w:tcPr>
            <w:tcW w:w="533" w:type="dxa"/>
            <w:shd w:val="clear" w:color="auto" w:fill="D9D9D9" w:themeFill="background1" w:themeFillShade="D9"/>
          </w:tcPr>
          <w:p w14:paraId="4660623F" w14:textId="1A3CFE0C" w:rsidR="00EB1133" w:rsidRPr="000C2B50" w:rsidRDefault="00EB1133" w:rsidP="0026412C">
            <w:pPr>
              <w:rPr>
                <w:rFonts w:cstheme="minorHAnsi"/>
                <w:b/>
                <w:sz w:val="18"/>
                <w:szCs w:val="18"/>
              </w:rPr>
            </w:pPr>
            <w:r w:rsidRPr="000C2B50">
              <w:rPr>
                <w:rFonts w:cstheme="minorHAnsi"/>
                <w:b/>
                <w:sz w:val="18"/>
                <w:szCs w:val="18"/>
              </w:rPr>
              <w:t>w13</w:t>
            </w:r>
          </w:p>
        </w:tc>
        <w:tc>
          <w:tcPr>
            <w:tcW w:w="533" w:type="dxa"/>
            <w:shd w:val="clear" w:color="auto" w:fill="D9D9D9" w:themeFill="background1" w:themeFillShade="D9"/>
          </w:tcPr>
          <w:p w14:paraId="7AA5F50F" w14:textId="3C29F818" w:rsidR="00EB1133" w:rsidRPr="000C2B50" w:rsidRDefault="00EB1133" w:rsidP="0026412C">
            <w:pPr>
              <w:rPr>
                <w:rFonts w:cstheme="minorHAnsi"/>
                <w:b/>
                <w:sz w:val="18"/>
                <w:szCs w:val="18"/>
              </w:rPr>
            </w:pPr>
            <w:r w:rsidRPr="000C2B50">
              <w:rPr>
                <w:rFonts w:cstheme="minorHAnsi"/>
                <w:b/>
                <w:sz w:val="18"/>
                <w:szCs w:val="18"/>
              </w:rPr>
              <w:t>w14</w:t>
            </w:r>
          </w:p>
        </w:tc>
        <w:tc>
          <w:tcPr>
            <w:tcW w:w="533" w:type="dxa"/>
            <w:shd w:val="clear" w:color="auto" w:fill="D9D9D9" w:themeFill="background1" w:themeFillShade="D9"/>
          </w:tcPr>
          <w:p w14:paraId="4BB7290C" w14:textId="1EFCE530" w:rsidR="00EB1133" w:rsidRPr="000C2B50" w:rsidRDefault="00EB1133" w:rsidP="001E060C">
            <w:pPr>
              <w:rPr>
                <w:rFonts w:cstheme="minorHAnsi"/>
                <w:b/>
                <w:sz w:val="18"/>
                <w:szCs w:val="18"/>
              </w:rPr>
            </w:pPr>
            <w:r w:rsidRPr="000C2B50">
              <w:rPr>
                <w:rFonts w:cstheme="minorHAnsi"/>
                <w:b/>
                <w:sz w:val="18"/>
                <w:szCs w:val="18"/>
              </w:rPr>
              <w:t>w15</w:t>
            </w:r>
          </w:p>
        </w:tc>
        <w:tc>
          <w:tcPr>
            <w:tcW w:w="533" w:type="dxa"/>
            <w:shd w:val="clear" w:color="auto" w:fill="D9D9D9" w:themeFill="background1" w:themeFillShade="D9"/>
          </w:tcPr>
          <w:p w14:paraId="4CAEA114" w14:textId="4CED80A2" w:rsidR="00EB1133" w:rsidRPr="000C2B50" w:rsidRDefault="00EB1133" w:rsidP="002F2439">
            <w:pPr>
              <w:rPr>
                <w:rFonts w:cstheme="minorHAnsi"/>
                <w:b/>
                <w:sz w:val="18"/>
                <w:szCs w:val="18"/>
              </w:rPr>
            </w:pPr>
            <w:r w:rsidRPr="000C2B50">
              <w:rPr>
                <w:rFonts w:cstheme="minorHAnsi"/>
                <w:b/>
                <w:sz w:val="18"/>
                <w:szCs w:val="18"/>
              </w:rPr>
              <w:t>w16</w:t>
            </w:r>
          </w:p>
        </w:tc>
      </w:tr>
      <w:tr w:rsidR="000C2B50" w:rsidRPr="000C2B50" w14:paraId="2EC08327" w14:textId="62664F6F" w:rsidTr="00EB1133">
        <w:tc>
          <w:tcPr>
            <w:tcW w:w="1039" w:type="dxa"/>
            <w:vAlign w:val="center"/>
          </w:tcPr>
          <w:p w14:paraId="688F8842" w14:textId="29F1EA49" w:rsidR="00EB1133" w:rsidRPr="000C2B50" w:rsidRDefault="00EB1133" w:rsidP="00CB1376">
            <w:pPr>
              <w:rPr>
                <w:rFonts w:eastAsiaTheme="minorHAnsi" w:cstheme="minorBidi"/>
                <w:szCs w:val="20"/>
              </w:rPr>
            </w:pPr>
            <w:r w:rsidRPr="000C2B50">
              <w:rPr>
                <w:rFonts w:eastAsiaTheme="minorHAnsi" w:cstheme="minorBidi"/>
                <w:szCs w:val="20"/>
              </w:rPr>
              <w:t>v75</w:t>
            </w:r>
          </w:p>
        </w:tc>
        <w:tc>
          <w:tcPr>
            <w:tcW w:w="542" w:type="dxa"/>
          </w:tcPr>
          <w:p w14:paraId="656B328D" w14:textId="5B7E7EB4" w:rsidR="00EB1133" w:rsidRPr="000C2B50" w:rsidRDefault="00EB1133" w:rsidP="00CB1376">
            <w:pPr>
              <w:rPr>
                <w:rFonts w:cs="Arial"/>
                <w:szCs w:val="22"/>
              </w:rPr>
            </w:pPr>
            <w:r w:rsidRPr="000C2B50">
              <w:t>70</w:t>
            </w:r>
          </w:p>
        </w:tc>
        <w:tc>
          <w:tcPr>
            <w:tcW w:w="533" w:type="dxa"/>
          </w:tcPr>
          <w:p w14:paraId="5C7F3E9C" w14:textId="1ECFB6AE" w:rsidR="00EB1133" w:rsidRPr="000C2B50" w:rsidRDefault="00EB1133" w:rsidP="00CB1376">
            <w:pPr>
              <w:rPr>
                <w:rFonts w:cs="Arial"/>
                <w:szCs w:val="22"/>
              </w:rPr>
            </w:pPr>
            <w:r w:rsidRPr="000C2B50">
              <w:t>75</w:t>
            </w:r>
          </w:p>
        </w:tc>
        <w:tc>
          <w:tcPr>
            <w:tcW w:w="533" w:type="dxa"/>
          </w:tcPr>
          <w:p w14:paraId="1891DC63" w14:textId="219FEB48" w:rsidR="00EB1133" w:rsidRPr="000C2B50" w:rsidRDefault="00EB1133" w:rsidP="00CB1376">
            <w:pPr>
              <w:rPr>
                <w:rFonts w:cs="Arial"/>
                <w:szCs w:val="22"/>
              </w:rPr>
            </w:pPr>
            <w:r w:rsidRPr="000C2B50">
              <w:t>70</w:t>
            </w:r>
          </w:p>
        </w:tc>
        <w:tc>
          <w:tcPr>
            <w:tcW w:w="533" w:type="dxa"/>
          </w:tcPr>
          <w:p w14:paraId="1D22E471" w14:textId="0F11FA3B" w:rsidR="00EB1133" w:rsidRPr="000C2B50" w:rsidRDefault="00EB1133" w:rsidP="00CB1376">
            <w:pPr>
              <w:rPr>
                <w:rFonts w:cs="Arial"/>
                <w:szCs w:val="22"/>
              </w:rPr>
            </w:pPr>
            <w:r w:rsidRPr="000C2B50">
              <w:t>70</w:t>
            </w:r>
          </w:p>
        </w:tc>
        <w:tc>
          <w:tcPr>
            <w:tcW w:w="533" w:type="dxa"/>
          </w:tcPr>
          <w:p w14:paraId="76666864" w14:textId="3FB97171" w:rsidR="00EB1133" w:rsidRPr="000C2B50" w:rsidRDefault="00EB1133" w:rsidP="00CB1376">
            <w:pPr>
              <w:rPr>
                <w:rFonts w:cs="Arial"/>
                <w:szCs w:val="22"/>
              </w:rPr>
            </w:pPr>
            <w:r w:rsidRPr="000C2B50">
              <w:t>70</w:t>
            </w:r>
          </w:p>
        </w:tc>
        <w:tc>
          <w:tcPr>
            <w:tcW w:w="533" w:type="dxa"/>
          </w:tcPr>
          <w:p w14:paraId="51BFA895" w14:textId="4841C4E2" w:rsidR="00EB1133" w:rsidRPr="000C2B50" w:rsidRDefault="00EB1133" w:rsidP="00CB1376">
            <w:pPr>
              <w:rPr>
                <w:rFonts w:cs="Arial"/>
                <w:szCs w:val="22"/>
              </w:rPr>
            </w:pPr>
            <w:r w:rsidRPr="000C2B50">
              <w:t>70</w:t>
            </w:r>
          </w:p>
        </w:tc>
        <w:tc>
          <w:tcPr>
            <w:tcW w:w="533" w:type="dxa"/>
          </w:tcPr>
          <w:p w14:paraId="40B33777" w14:textId="1E2ADADC" w:rsidR="00EB1133" w:rsidRPr="000C2B50" w:rsidRDefault="00EB1133" w:rsidP="00CB1376">
            <w:pPr>
              <w:rPr>
                <w:rFonts w:cs="Arial"/>
                <w:szCs w:val="22"/>
              </w:rPr>
            </w:pPr>
            <w:r w:rsidRPr="000C2B50">
              <w:t>70</w:t>
            </w:r>
          </w:p>
        </w:tc>
        <w:tc>
          <w:tcPr>
            <w:tcW w:w="533" w:type="dxa"/>
          </w:tcPr>
          <w:p w14:paraId="3663BA2E" w14:textId="6D1AEBB5" w:rsidR="00EB1133" w:rsidRPr="000C2B50" w:rsidRDefault="00EB1133" w:rsidP="00CB1376">
            <w:pPr>
              <w:rPr>
                <w:rFonts w:cs="Arial"/>
                <w:szCs w:val="22"/>
              </w:rPr>
            </w:pPr>
            <w:r w:rsidRPr="000C2B50">
              <w:t>70</w:t>
            </w:r>
          </w:p>
        </w:tc>
        <w:tc>
          <w:tcPr>
            <w:tcW w:w="533" w:type="dxa"/>
          </w:tcPr>
          <w:p w14:paraId="0A0246FE" w14:textId="3CD16B07" w:rsidR="00EB1133" w:rsidRPr="000C2B50" w:rsidRDefault="00EB1133" w:rsidP="00CB1376">
            <w:pPr>
              <w:rPr>
                <w:rFonts w:cs="Arial"/>
                <w:szCs w:val="22"/>
              </w:rPr>
            </w:pPr>
            <w:r w:rsidRPr="000C2B50">
              <w:t>70</w:t>
            </w:r>
          </w:p>
        </w:tc>
        <w:tc>
          <w:tcPr>
            <w:tcW w:w="533" w:type="dxa"/>
          </w:tcPr>
          <w:p w14:paraId="146A46CF" w14:textId="4903B127" w:rsidR="00EB1133" w:rsidRPr="000C2B50" w:rsidRDefault="00EB1133" w:rsidP="00CB1376">
            <w:pPr>
              <w:rPr>
                <w:rFonts w:cs="Arial"/>
                <w:szCs w:val="22"/>
              </w:rPr>
            </w:pPr>
            <w:r w:rsidRPr="000C2B50">
              <w:t>70</w:t>
            </w:r>
          </w:p>
        </w:tc>
        <w:tc>
          <w:tcPr>
            <w:tcW w:w="533" w:type="dxa"/>
          </w:tcPr>
          <w:p w14:paraId="4C2B2015" w14:textId="2DAFF531" w:rsidR="00EB1133" w:rsidRPr="000C2B50" w:rsidRDefault="00EB1133" w:rsidP="00CB1376">
            <w:pPr>
              <w:rPr>
                <w:rFonts w:cs="Arial"/>
                <w:szCs w:val="22"/>
              </w:rPr>
            </w:pPr>
            <w:r w:rsidRPr="000C2B50">
              <w:t>75</w:t>
            </w:r>
          </w:p>
        </w:tc>
        <w:tc>
          <w:tcPr>
            <w:tcW w:w="533" w:type="dxa"/>
          </w:tcPr>
          <w:p w14:paraId="2D7A97E7" w14:textId="525E3257" w:rsidR="00EB1133" w:rsidRPr="000C2B50" w:rsidRDefault="00EB1133" w:rsidP="00CB1376">
            <w:pPr>
              <w:rPr>
                <w:rFonts w:cs="Arial"/>
                <w:szCs w:val="22"/>
              </w:rPr>
            </w:pPr>
            <w:r w:rsidRPr="000C2B50">
              <w:t>70</w:t>
            </w:r>
          </w:p>
        </w:tc>
        <w:tc>
          <w:tcPr>
            <w:tcW w:w="533" w:type="dxa"/>
          </w:tcPr>
          <w:p w14:paraId="53223D54" w14:textId="02BE0FC5" w:rsidR="00EB1133" w:rsidRPr="000C2B50" w:rsidRDefault="00EB1133" w:rsidP="00CB1376">
            <w:pPr>
              <w:rPr>
                <w:rFonts w:cs="Arial"/>
                <w:szCs w:val="22"/>
              </w:rPr>
            </w:pPr>
            <w:r w:rsidRPr="000C2B50">
              <w:t>75</w:t>
            </w:r>
          </w:p>
        </w:tc>
        <w:tc>
          <w:tcPr>
            <w:tcW w:w="533" w:type="dxa"/>
          </w:tcPr>
          <w:p w14:paraId="63979322" w14:textId="506FBC13" w:rsidR="00EB1133" w:rsidRPr="000C2B50" w:rsidRDefault="00EB1133" w:rsidP="00CB1376">
            <w:pPr>
              <w:rPr>
                <w:rFonts w:cs="Arial"/>
                <w:szCs w:val="22"/>
              </w:rPr>
            </w:pPr>
            <w:r w:rsidRPr="000C2B50">
              <w:t>75</w:t>
            </w:r>
          </w:p>
        </w:tc>
        <w:tc>
          <w:tcPr>
            <w:tcW w:w="533" w:type="dxa"/>
          </w:tcPr>
          <w:p w14:paraId="48F47477" w14:textId="698F17FE" w:rsidR="00EB1133" w:rsidRPr="000C2B50" w:rsidRDefault="00EB1133" w:rsidP="00CB1376">
            <w:pPr>
              <w:rPr>
                <w:rFonts w:cs="Arial"/>
                <w:szCs w:val="22"/>
              </w:rPr>
            </w:pPr>
            <w:r w:rsidRPr="000C2B50">
              <w:t>75</w:t>
            </w:r>
          </w:p>
        </w:tc>
        <w:tc>
          <w:tcPr>
            <w:tcW w:w="533" w:type="dxa"/>
          </w:tcPr>
          <w:p w14:paraId="6524CF65" w14:textId="31985C1E" w:rsidR="00EB1133" w:rsidRPr="000C2B50" w:rsidRDefault="00EB1133" w:rsidP="00CB1376">
            <w:pPr>
              <w:rPr>
                <w:rFonts w:cs="Arial"/>
                <w:szCs w:val="22"/>
              </w:rPr>
            </w:pPr>
            <w:r w:rsidRPr="000C2B50">
              <w:t>75</w:t>
            </w:r>
          </w:p>
        </w:tc>
      </w:tr>
      <w:tr w:rsidR="000C2B50" w:rsidRPr="000C2B50" w14:paraId="40AF7E7F" w14:textId="5035518C" w:rsidTr="00EB1133">
        <w:tc>
          <w:tcPr>
            <w:tcW w:w="1039" w:type="dxa"/>
            <w:vAlign w:val="center"/>
          </w:tcPr>
          <w:p w14:paraId="2A744A0F" w14:textId="404F448D" w:rsidR="00EB1133" w:rsidRPr="000C2B50" w:rsidRDefault="00EB1133" w:rsidP="00CB1376">
            <w:pPr>
              <w:rPr>
                <w:rFonts w:eastAsiaTheme="minorHAnsi" w:cstheme="minorBidi"/>
                <w:szCs w:val="20"/>
              </w:rPr>
            </w:pPr>
            <w:r w:rsidRPr="000C2B50">
              <w:rPr>
                <w:rFonts w:eastAsiaTheme="minorHAnsi" w:cstheme="minorBidi"/>
                <w:szCs w:val="20"/>
              </w:rPr>
              <w:t>v85</w:t>
            </w:r>
          </w:p>
        </w:tc>
        <w:tc>
          <w:tcPr>
            <w:tcW w:w="542" w:type="dxa"/>
          </w:tcPr>
          <w:p w14:paraId="4A49E196" w14:textId="3D12B381" w:rsidR="00EB1133" w:rsidRPr="000C2B50" w:rsidRDefault="00EB1133" w:rsidP="00CB1376">
            <w:pPr>
              <w:rPr>
                <w:rFonts w:cs="Arial"/>
                <w:szCs w:val="22"/>
              </w:rPr>
            </w:pPr>
            <w:r w:rsidRPr="000C2B50">
              <w:t>70</w:t>
            </w:r>
          </w:p>
        </w:tc>
        <w:tc>
          <w:tcPr>
            <w:tcW w:w="533" w:type="dxa"/>
          </w:tcPr>
          <w:p w14:paraId="0F6023EB" w14:textId="117D3615" w:rsidR="00EB1133" w:rsidRPr="000C2B50" w:rsidRDefault="00EB1133" w:rsidP="00CB1376">
            <w:pPr>
              <w:rPr>
                <w:rFonts w:cs="Arial"/>
                <w:szCs w:val="22"/>
              </w:rPr>
            </w:pPr>
            <w:r w:rsidRPr="000C2B50">
              <w:t>75</w:t>
            </w:r>
          </w:p>
        </w:tc>
        <w:tc>
          <w:tcPr>
            <w:tcW w:w="533" w:type="dxa"/>
          </w:tcPr>
          <w:p w14:paraId="764E9B7A" w14:textId="0B906B6B" w:rsidR="00EB1133" w:rsidRPr="000C2B50" w:rsidRDefault="00EB1133" w:rsidP="00CB1376">
            <w:pPr>
              <w:rPr>
                <w:rFonts w:cs="Arial"/>
                <w:szCs w:val="22"/>
              </w:rPr>
            </w:pPr>
            <w:r w:rsidRPr="000C2B50">
              <w:t>70</w:t>
            </w:r>
          </w:p>
        </w:tc>
        <w:tc>
          <w:tcPr>
            <w:tcW w:w="533" w:type="dxa"/>
          </w:tcPr>
          <w:p w14:paraId="1A50A337" w14:textId="3E75ACA8" w:rsidR="00EB1133" w:rsidRPr="000C2B50" w:rsidRDefault="00EB1133" w:rsidP="00CB1376">
            <w:pPr>
              <w:rPr>
                <w:rFonts w:cs="Arial"/>
                <w:szCs w:val="22"/>
              </w:rPr>
            </w:pPr>
            <w:r w:rsidRPr="000C2B50">
              <w:t>70</w:t>
            </w:r>
          </w:p>
        </w:tc>
        <w:tc>
          <w:tcPr>
            <w:tcW w:w="533" w:type="dxa"/>
          </w:tcPr>
          <w:p w14:paraId="79354D7F" w14:textId="436D7921" w:rsidR="00EB1133" w:rsidRPr="000C2B50" w:rsidRDefault="00EB1133" w:rsidP="00CB1376">
            <w:pPr>
              <w:rPr>
                <w:rFonts w:cs="Arial"/>
                <w:szCs w:val="22"/>
              </w:rPr>
            </w:pPr>
            <w:r w:rsidRPr="000C2B50">
              <w:t>70</w:t>
            </w:r>
          </w:p>
        </w:tc>
        <w:tc>
          <w:tcPr>
            <w:tcW w:w="533" w:type="dxa"/>
          </w:tcPr>
          <w:p w14:paraId="0CEAF98D" w14:textId="59CCC77F" w:rsidR="00EB1133" w:rsidRPr="000C2B50" w:rsidRDefault="00EB1133" w:rsidP="00CB1376">
            <w:pPr>
              <w:rPr>
                <w:rFonts w:cs="Arial"/>
                <w:szCs w:val="22"/>
              </w:rPr>
            </w:pPr>
            <w:r w:rsidRPr="000C2B50">
              <w:t>70</w:t>
            </w:r>
          </w:p>
        </w:tc>
        <w:tc>
          <w:tcPr>
            <w:tcW w:w="533" w:type="dxa"/>
          </w:tcPr>
          <w:p w14:paraId="2D7445CE" w14:textId="200E2B2E" w:rsidR="00EB1133" w:rsidRPr="000C2B50" w:rsidRDefault="00EB1133" w:rsidP="00CB1376">
            <w:pPr>
              <w:rPr>
                <w:rFonts w:cs="Arial"/>
                <w:szCs w:val="22"/>
              </w:rPr>
            </w:pPr>
            <w:r w:rsidRPr="000C2B50">
              <w:t>70</w:t>
            </w:r>
          </w:p>
        </w:tc>
        <w:tc>
          <w:tcPr>
            <w:tcW w:w="533" w:type="dxa"/>
          </w:tcPr>
          <w:p w14:paraId="60A6B06C" w14:textId="5A9B4798" w:rsidR="00EB1133" w:rsidRPr="000C2B50" w:rsidRDefault="00EB1133" w:rsidP="00CB1376">
            <w:pPr>
              <w:rPr>
                <w:rFonts w:cs="Arial"/>
                <w:szCs w:val="22"/>
              </w:rPr>
            </w:pPr>
            <w:r w:rsidRPr="000C2B50">
              <w:t>70</w:t>
            </w:r>
          </w:p>
        </w:tc>
        <w:tc>
          <w:tcPr>
            <w:tcW w:w="533" w:type="dxa"/>
          </w:tcPr>
          <w:p w14:paraId="28864B5E" w14:textId="121681CA" w:rsidR="00EB1133" w:rsidRPr="000C2B50" w:rsidRDefault="00EB1133" w:rsidP="00CB1376">
            <w:pPr>
              <w:rPr>
                <w:rFonts w:cs="Arial"/>
                <w:szCs w:val="22"/>
              </w:rPr>
            </w:pPr>
            <w:r w:rsidRPr="000C2B50">
              <w:t>70</w:t>
            </w:r>
          </w:p>
        </w:tc>
        <w:tc>
          <w:tcPr>
            <w:tcW w:w="533" w:type="dxa"/>
          </w:tcPr>
          <w:p w14:paraId="43061104" w14:textId="047DE79F" w:rsidR="00EB1133" w:rsidRPr="000C2B50" w:rsidRDefault="00EB1133" w:rsidP="00CB1376">
            <w:pPr>
              <w:rPr>
                <w:rFonts w:cs="Arial"/>
                <w:szCs w:val="22"/>
              </w:rPr>
            </w:pPr>
            <w:r w:rsidRPr="000C2B50">
              <w:t>70</w:t>
            </w:r>
          </w:p>
        </w:tc>
        <w:tc>
          <w:tcPr>
            <w:tcW w:w="533" w:type="dxa"/>
          </w:tcPr>
          <w:p w14:paraId="5AC7A550" w14:textId="6D2B6BF1" w:rsidR="00EB1133" w:rsidRPr="000C2B50" w:rsidRDefault="00EB1133" w:rsidP="00CB1376">
            <w:pPr>
              <w:rPr>
                <w:rFonts w:cs="Arial"/>
                <w:szCs w:val="22"/>
              </w:rPr>
            </w:pPr>
            <w:r w:rsidRPr="000C2B50">
              <w:t>75</w:t>
            </w:r>
          </w:p>
        </w:tc>
        <w:tc>
          <w:tcPr>
            <w:tcW w:w="533" w:type="dxa"/>
          </w:tcPr>
          <w:p w14:paraId="381DC641" w14:textId="35D8EAB2" w:rsidR="00EB1133" w:rsidRPr="000C2B50" w:rsidRDefault="00EB1133" w:rsidP="00CB1376">
            <w:pPr>
              <w:rPr>
                <w:rFonts w:cs="Arial"/>
                <w:szCs w:val="22"/>
              </w:rPr>
            </w:pPr>
            <w:r w:rsidRPr="000C2B50">
              <w:t>70</w:t>
            </w:r>
          </w:p>
        </w:tc>
        <w:tc>
          <w:tcPr>
            <w:tcW w:w="533" w:type="dxa"/>
          </w:tcPr>
          <w:p w14:paraId="694B7D6F" w14:textId="5DB0891A" w:rsidR="00EB1133" w:rsidRPr="000C2B50" w:rsidRDefault="00EB1133" w:rsidP="00CB1376">
            <w:pPr>
              <w:rPr>
                <w:rFonts w:cs="Arial"/>
                <w:szCs w:val="22"/>
              </w:rPr>
            </w:pPr>
            <w:r w:rsidRPr="000C2B50">
              <w:t>75</w:t>
            </w:r>
          </w:p>
        </w:tc>
        <w:tc>
          <w:tcPr>
            <w:tcW w:w="533" w:type="dxa"/>
          </w:tcPr>
          <w:p w14:paraId="1017F2A7" w14:textId="58888D80" w:rsidR="00EB1133" w:rsidRPr="000C2B50" w:rsidRDefault="00EB1133" w:rsidP="00CB1376">
            <w:pPr>
              <w:rPr>
                <w:rFonts w:cs="Arial"/>
                <w:szCs w:val="22"/>
              </w:rPr>
            </w:pPr>
            <w:r w:rsidRPr="000C2B50">
              <w:t>75</w:t>
            </w:r>
          </w:p>
        </w:tc>
        <w:tc>
          <w:tcPr>
            <w:tcW w:w="533" w:type="dxa"/>
          </w:tcPr>
          <w:p w14:paraId="01C4B6A8" w14:textId="09A9464A" w:rsidR="00EB1133" w:rsidRPr="000C2B50" w:rsidRDefault="00EB1133" w:rsidP="00CB1376">
            <w:pPr>
              <w:rPr>
                <w:rFonts w:cs="Arial"/>
                <w:szCs w:val="22"/>
              </w:rPr>
            </w:pPr>
            <w:r w:rsidRPr="000C2B50">
              <w:t>75</w:t>
            </w:r>
          </w:p>
        </w:tc>
        <w:tc>
          <w:tcPr>
            <w:tcW w:w="533" w:type="dxa"/>
          </w:tcPr>
          <w:p w14:paraId="729FF12B" w14:textId="3DFA2FBE" w:rsidR="00EB1133" w:rsidRPr="000C2B50" w:rsidRDefault="00EB1133" w:rsidP="00CB1376">
            <w:pPr>
              <w:rPr>
                <w:rFonts w:cs="Arial"/>
                <w:szCs w:val="22"/>
              </w:rPr>
            </w:pPr>
            <w:r w:rsidRPr="000C2B50">
              <w:t>75</w:t>
            </w:r>
          </w:p>
        </w:tc>
      </w:tr>
      <w:tr w:rsidR="000C2B50" w:rsidRPr="000C2B50" w14:paraId="477B30AD" w14:textId="7CF3E9EB" w:rsidTr="00EB1133">
        <w:tc>
          <w:tcPr>
            <w:tcW w:w="1039" w:type="dxa"/>
            <w:vAlign w:val="center"/>
          </w:tcPr>
          <w:p w14:paraId="2794ACA0" w14:textId="24F05C65" w:rsidR="00EB1133" w:rsidRPr="000C2B50" w:rsidRDefault="00EB1133" w:rsidP="00CB1376">
            <w:pPr>
              <w:rPr>
                <w:rFonts w:eastAsiaTheme="minorHAnsi" w:cstheme="minorBidi"/>
                <w:szCs w:val="20"/>
              </w:rPr>
            </w:pPr>
            <w:r w:rsidRPr="000C2B50">
              <w:rPr>
                <w:rFonts w:eastAsiaTheme="minorHAnsi" w:cstheme="minorBidi"/>
                <w:szCs w:val="20"/>
              </w:rPr>
              <w:t>v96</w:t>
            </w:r>
          </w:p>
        </w:tc>
        <w:tc>
          <w:tcPr>
            <w:tcW w:w="542" w:type="dxa"/>
          </w:tcPr>
          <w:p w14:paraId="0DAF2B7A" w14:textId="420661F7" w:rsidR="00EB1133" w:rsidRPr="000C2B50" w:rsidRDefault="00EB1133" w:rsidP="00CB1376">
            <w:pPr>
              <w:rPr>
                <w:rFonts w:cs="Arial"/>
                <w:szCs w:val="22"/>
              </w:rPr>
            </w:pPr>
            <w:r w:rsidRPr="000C2B50">
              <w:t>70</w:t>
            </w:r>
          </w:p>
        </w:tc>
        <w:tc>
          <w:tcPr>
            <w:tcW w:w="533" w:type="dxa"/>
          </w:tcPr>
          <w:p w14:paraId="1423A763" w14:textId="09E927B0" w:rsidR="00EB1133" w:rsidRPr="000C2B50" w:rsidRDefault="00EB1133" w:rsidP="00CB1376">
            <w:pPr>
              <w:rPr>
                <w:rFonts w:cs="Arial"/>
                <w:szCs w:val="22"/>
              </w:rPr>
            </w:pPr>
            <w:r w:rsidRPr="000C2B50">
              <w:t>75</w:t>
            </w:r>
          </w:p>
        </w:tc>
        <w:tc>
          <w:tcPr>
            <w:tcW w:w="533" w:type="dxa"/>
          </w:tcPr>
          <w:p w14:paraId="36D9400E" w14:textId="50A42E14" w:rsidR="00EB1133" w:rsidRPr="000C2B50" w:rsidRDefault="00EB1133" w:rsidP="00CB1376">
            <w:pPr>
              <w:rPr>
                <w:rFonts w:cs="Arial"/>
                <w:szCs w:val="22"/>
              </w:rPr>
            </w:pPr>
            <w:r w:rsidRPr="000C2B50">
              <w:t>70</w:t>
            </w:r>
          </w:p>
        </w:tc>
        <w:tc>
          <w:tcPr>
            <w:tcW w:w="533" w:type="dxa"/>
          </w:tcPr>
          <w:p w14:paraId="60822FFF" w14:textId="4588965F" w:rsidR="00EB1133" w:rsidRPr="000C2B50" w:rsidRDefault="00EB1133" w:rsidP="00CB1376">
            <w:pPr>
              <w:rPr>
                <w:rFonts w:cs="Arial"/>
                <w:szCs w:val="22"/>
              </w:rPr>
            </w:pPr>
            <w:r w:rsidRPr="000C2B50">
              <w:t>70</w:t>
            </w:r>
          </w:p>
        </w:tc>
        <w:tc>
          <w:tcPr>
            <w:tcW w:w="533" w:type="dxa"/>
          </w:tcPr>
          <w:p w14:paraId="0A0F398E" w14:textId="23FDA3F0" w:rsidR="00EB1133" w:rsidRPr="000C2B50" w:rsidRDefault="00EB1133" w:rsidP="00CB1376">
            <w:pPr>
              <w:rPr>
                <w:rFonts w:cs="Arial"/>
                <w:szCs w:val="22"/>
              </w:rPr>
            </w:pPr>
            <w:r w:rsidRPr="000C2B50">
              <w:t>70</w:t>
            </w:r>
          </w:p>
        </w:tc>
        <w:tc>
          <w:tcPr>
            <w:tcW w:w="533" w:type="dxa"/>
          </w:tcPr>
          <w:p w14:paraId="051FBFA7" w14:textId="5486F777" w:rsidR="00EB1133" w:rsidRPr="000C2B50" w:rsidRDefault="00EB1133" w:rsidP="00CB1376">
            <w:pPr>
              <w:rPr>
                <w:rFonts w:cs="Arial"/>
                <w:szCs w:val="22"/>
              </w:rPr>
            </w:pPr>
            <w:r w:rsidRPr="000C2B50">
              <w:t>70</w:t>
            </w:r>
          </w:p>
        </w:tc>
        <w:tc>
          <w:tcPr>
            <w:tcW w:w="533" w:type="dxa"/>
          </w:tcPr>
          <w:p w14:paraId="2E080C96" w14:textId="58D082CB" w:rsidR="00EB1133" w:rsidRPr="000C2B50" w:rsidRDefault="00EB1133" w:rsidP="00CB1376">
            <w:pPr>
              <w:rPr>
                <w:rFonts w:cs="Arial"/>
                <w:szCs w:val="22"/>
              </w:rPr>
            </w:pPr>
            <w:r w:rsidRPr="000C2B50">
              <w:t>70</w:t>
            </w:r>
          </w:p>
        </w:tc>
        <w:tc>
          <w:tcPr>
            <w:tcW w:w="533" w:type="dxa"/>
          </w:tcPr>
          <w:p w14:paraId="05D7A2B3" w14:textId="52369B88" w:rsidR="00EB1133" w:rsidRPr="000C2B50" w:rsidRDefault="00EB1133" w:rsidP="00CB1376">
            <w:pPr>
              <w:rPr>
                <w:rFonts w:cs="Arial"/>
                <w:szCs w:val="22"/>
              </w:rPr>
            </w:pPr>
            <w:r w:rsidRPr="000C2B50">
              <w:t>70</w:t>
            </w:r>
          </w:p>
        </w:tc>
        <w:tc>
          <w:tcPr>
            <w:tcW w:w="533" w:type="dxa"/>
          </w:tcPr>
          <w:p w14:paraId="3461D17C" w14:textId="13F99EEE" w:rsidR="00EB1133" w:rsidRPr="000C2B50" w:rsidRDefault="00EB1133" w:rsidP="00CB1376">
            <w:pPr>
              <w:rPr>
                <w:rFonts w:cs="Arial"/>
                <w:szCs w:val="22"/>
              </w:rPr>
            </w:pPr>
            <w:r w:rsidRPr="000C2B50">
              <w:t>70</w:t>
            </w:r>
          </w:p>
        </w:tc>
        <w:tc>
          <w:tcPr>
            <w:tcW w:w="533" w:type="dxa"/>
          </w:tcPr>
          <w:p w14:paraId="27AE584B" w14:textId="6A52C0DD" w:rsidR="00EB1133" w:rsidRPr="000C2B50" w:rsidRDefault="00EB1133" w:rsidP="00CB1376">
            <w:pPr>
              <w:rPr>
                <w:rFonts w:cs="Arial"/>
                <w:szCs w:val="22"/>
              </w:rPr>
            </w:pPr>
            <w:r w:rsidRPr="000C2B50">
              <w:t>70</w:t>
            </w:r>
          </w:p>
        </w:tc>
        <w:tc>
          <w:tcPr>
            <w:tcW w:w="533" w:type="dxa"/>
          </w:tcPr>
          <w:p w14:paraId="667DEB58" w14:textId="03BDC52A" w:rsidR="00EB1133" w:rsidRPr="000C2B50" w:rsidRDefault="00EB1133" w:rsidP="00CB1376">
            <w:pPr>
              <w:rPr>
                <w:rFonts w:cs="Arial"/>
                <w:szCs w:val="22"/>
              </w:rPr>
            </w:pPr>
            <w:r w:rsidRPr="000C2B50">
              <w:t>75</w:t>
            </w:r>
          </w:p>
        </w:tc>
        <w:tc>
          <w:tcPr>
            <w:tcW w:w="533" w:type="dxa"/>
          </w:tcPr>
          <w:p w14:paraId="07BA6E5B" w14:textId="22419ECC" w:rsidR="00EB1133" w:rsidRPr="000C2B50" w:rsidRDefault="00EB1133" w:rsidP="00CB1376">
            <w:pPr>
              <w:rPr>
                <w:rFonts w:cs="Arial"/>
                <w:szCs w:val="22"/>
              </w:rPr>
            </w:pPr>
            <w:r w:rsidRPr="000C2B50">
              <w:t>70</w:t>
            </w:r>
          </w:p>
        </w:tc>
        <w:tc>
          <w:tcPr>
            <w:tcW w:w="533" w:type="dxa"/>
          </w:tcPr>
          <w:p w14:paraId="1628554E" w14:textId="4A75B6F9" w:rsidR="00EB1133" w:rsidRPr="000C2B50" w:rsidRDefault="00EB1133" w:rsidP="00CB1376">
            <w:pPr>
              <w:rPr>
                <w:rFonts w:cs="Arial"/>
                <w:szCs w:val="22"/>
              </w:rPr>
            </w:pPr>
            <w:r w:rsidRPr="000C2B50">
              <w:t>75</w:t>
            </w:r>
          </w:p>
        </w:tc>
        <w:tc>
          <w:tcPr>
            <w:tcW w:w="533" w:type="dxa"/>
          </w:tcPr>
          <w:p w14:paraId="245D4650" w14:textId="20F95782" w:rsidR="00EB1133" w:rsidRPr="000C2B50" w:rsidRDefault="00EB1133" w:rsidP="00CB1376">
            <w:pPr>
              <w:rPr>
                <w:rFonts w:cs="Arial"/>
                <w:szCs w:val="22"/>
              </w:rPr>
            </w:pPr>
            <w:r w:rsidRPr="000C2B50">
              <w:t>75</w:t>
            </w:r>
          </w:p>
        </w:tc>
        <w:tc>
          <w:tcPr>
            <w:tcW w:w="533" w:type="dxa"/>
          </w:tcPr>
          <w:p w14:paraId="295F2EA6" w14:textId="189EE308" w:rsidR="00EB1133" w:rsidRPr="000C2B50" w:rsidRDefault="00EB1133" w:rsidP="00CB1376">
            <w:pPr>
              <w:rPr>
                <w:rFonts w:cs="Arial"/>
                <w:szCs w:val="22"/>
              </w:rPr>
            </w:pPr>
            <w:r w:rsidRPr="000C2B50">
              <w:t>75</w:t>
            </w:r>
          </w:p>
        </w:tc>
        <w:tc>
          <w:tcPr>
            <w:tcW w:w="533" w:type="dxa"/>
          </w:tcPr>
          <w:p w14:paraId="438D6A00" w14:textId="2278645A" w:rsidR="00EB1133" w:rsidRPr="000C2B50" w:rsidRDefault="00EB1133" w:rsidP="00CB1376">
            <w:pPr>
              <w:rPr>
                <w:rFonts w:cs="Arial"/>
                <w:szCs w:val="22"/>
              </w:rPr>
            </w:pPr>
            <w:r w:rsidRPr="000C2B50">
              <w:t>75</w:t>
            </w:r>
          </w:p>
        </w:tc>
      </w:tr>
      <w:tr w:rsidR="000C2B50" w:rsidRPr="000C2B50" w14:paraId="62974D42" w14:textId="77777777" w:rsidTr="00EB1133">
        <w:tc>
          <w:tcPr>
            <w:tcW w:w="1039" w:type="dxa"/>
            <w:vAlign w:val="center"/>
          </w:tcPr>
          <w:p w14:paraId="40CF8AA0" w14:textId="5EEFDCCC" w:rsidR="00EB1133" w:rsidRPr="000C2B50" w:rsidRDefault="00EB1133" w:rsidP="00CB1376">
            <w:pPr>
              <w:rPr>
                <w:rFonts w:eastAsiaTheme="minorHAnsi" w:cstheme="minorBidi"/>
                <w:szCs w:val="20"/>
              </w:rPr>
            </w:pPr>
            <w:r w:rsidRPr="000C2B50">
              <w:rPr>
                <w:rFonts w:eastAsiaTheme="minorHAnsi" w:cstheme="minorBidi"/>
                <w:szCs w:val="20"/>
              </w:rPr>
              <w:t>v03</w:t>
            </w:r>
          </w:p>
        </w:tc>
        <w:tc>
          <w:tcPr>
            <w:tcW w:w="542" w:type="dxa"/>
          </w:tcPr>
          <w:p w14:paraId="7505E82D" w14:textId="7FAE9E3E" w:rsidR="00EB1133" w:rsidRPr="000C2B50" w:rsidRDefault="00EB1133" w:rsidP="00CB1376">
            <w:pPr>
              <w:rPr>
                <w:rFonts w:cs="Arial"/>
                <w:szCs w:val="22"/>
              </w:rPr>
            </w:pPr>
            <w:r w:rsidRPr="000C2B50">
              <w:t>70</w:t>
            </w:r>
          </w:p>
        </w:tc>
        <w:tc>
          <w:tcPr>
            <w:tcW w:w="533" w:type="dxa"/>
          </w:tcPr>
          <w:p w14:paraId="7EA8EE32" w14:textId="68F9B0A6" w:rsidR="00EB1133" w:rsidRPr="000C2B50" w:rsidRDefault="00EB1133" w:rsidP="00CB1376">
            <w:pPr>
              <w:rPr>
                <w:rFonts w:cs="Arial"/>
                <w:szCs w:val="22"/>
              </w:rPr>
            </w:pPr>
            <w:r w:rsidRPr="000C2B50">
              <w:t>75</w:t>
            </w:r>
          </w:p>
        </w:tc>
        <w:tc>
          <w:tcPr>
            <w:tcW w:w="533" w:type="dxa"/>
          </w:tcPr>
          <w:p w14:paraId="31C6EB14" w14:textId="4DFAC185" w:rsidR="00EB1133" w:rsidRPr="000C2B50" w:rsidRDefault="00EB1133" w:rsidP="00CB1376">
            <w:pPr>
              <w:rPr>
                <w:rFonts w:cs="Arial"/>
                <w:szCs w:val="22"/>
              </w:rPr>
            </w:pPr>
            <w:r w:rsidRPr="000C2B50">
              <w:t>70</w:t>
            </w:r>
          </w:p>
        </w:tc>
        <w:tc>
          <w:tcPr>
            <w:tcW w:w="533" w:type="dxa"/>
          </w:tcPr>
          <w:p w14:paraId="37351BEF" w14:textId="27DEF6C4" w:rsidR="00EB1133" w:rsidRPr="000C2B50" w:rsidRDefault="00EB1133" w:rsidP="00CB1376">
            <w:pPr>
              <w:rPr>
                <w:rFonts w:cs="Arial"/>
                <w:szCs w:val="22"/>
              </w:rPr>
            </w:pPr>
            <w:r w:rsidRPr="000C2B50">
              <w:t>70</w:t>
            </w:r>
          </w:p>
        </w:tc>
        <w:tc>
          <w:tcPr>
            <w:tcW w:w="533" w:type="dxa"/>
          </w:tcPr>
          <w:p w14:paraId="0B7D661C" w14:textId="2FAD82D0" w:rsidR="00EB1133" w:rsidRPr="000C2B50" w:rsidRDefault="00EB1133" w:rsidP="00CB1376">
            <w:pPr>
              <w:rPr>
                <w:rFonts w:cs="Arial"/>
                <w:szCs w:val="22"/>
              </w:rPr>
            </w:pPr>
            <w:r w:rsidRPr="000C2B50">
              <w:t>70</w:t>
            </w:r>
          </w:p>
        </w:tc>
        <w:tc>
          <w:tcPr>
            <w:tcW w:w="533" w:type="dxa"/>
          </w:tcPr>
          <w:p w14:paraId="64C3022F" w14:textId="2E803596" w:rsidR="00EB1133" w:rsidRPr="000C2B50" w:rsidRDefault="00EB1133" w:rsidP="00CB1376">
            <w:pPr>
              <w:rPr>
                <w:rFonts w:cs="Arial"/>
                <w:szCs w:val="22"/>
              </w:rPr>
            </w:pPr>
            <w:r w:rsidRPr="000C2B50">
              <w:t>70</w:t>
            </w:r>
          </w:p>
        </w:tc>
        <w:tc>
          <w:tcPr>
            <w:tcW w:w="533" w:type="dxa"/>
          </w:tcPr>
          <w:p w14:paraId="28379FE4" w14:textId="07949509" w:rsidR="00EB1133" w:rsidRPr="000C2B50" w:rsidRDefault="00EB1133" w:rsidP="00CB1376">
            <w:pPr>
              <w:rPr>
                <w:rFonts w:cs="Arial"/>
                <w:szCs w:val="22"/>
              </w:rPr>
            </w:pPr>
            <w:r w:rsidRPr="000C2B50">
              <w:t>70</w:t>
            </w:r>
          </w:p>
        </w:tc>
        <w:tc>
          <w:tcPr>
            <w:tcW w:w="533" w:type="dxa"/>
          </w:tcPr>
          <w:p w14:paraId="78FDA6FF" w14:textId="6A263011" w:rsidR="00EB1133" w:rsidRPr="000C2B50" w:rsidRDefault="00EB1133" w:rsidP="00CB1376">
            <w:pPr>
              <w:rPr>
                <w:rFonts w:cs="Arial"/>
                <w:szCs w:val="22"/>
              </w:rPr>
            </w:pPr>
            <w:r w:rsidRPr="000C2B50">
              <w:t>70</w:t>
            </w:r>
          </w:p>
        </w:tc>
        <w:tc>
          <w:tcPr>
            <w:tcW w:w="533" w:type="dxa"/>
          </w:tcPr>
          <w:p w14:paraId="35FC752E" w14:textId="560EE60C" w:rsidR="00EB1133" w:rsidRPr="000C2B50" w:rsidRDefault="00EB1133" w:rsidP="00CB1376">
            <w:pPr>
              <w:rPr>
                <w:rFonts w:cs="Arial"/>
                <w:szCs w:val="22"/>
              </w:rPr>
            </w:pPr>
            <w:r w:rsidRPr="000C2B50">
              <w:t>70</w:t>
            </w:r>
          </w:p>
        </w:tc>
        <w:tc>
          <w:tcPr>
            <w:tcW w:w="533" w:type="dxa"/>
          </w:tcPr>
          <w:p w14:paraId="312838F5" w14:textId="149C4D74" w:rsidR="00EB1133" w:rsidRPr="000C2B50" w:rsidRDefault="00EB1133" w:rsidP="00CB1376">
            <w:pPr>
              <w:rPr>
                <w:rFonts w:cs="Arial"/>
                <w:szCs w:val="22"/>
              </w:rPr>
            </w:pPr>
            <w:r w:rsidRPr="000C2B50">
              <w:t>70</w:t>
            </w:r>
          </w:p>
        </w:tc>
        <w:tc>
          <w:tcPr>
            <w:tcW w:w="533" w:type="dxa"/>
          </w:tcPr>
          <w:p w14:paraId="6F1DE146" w14:textId="4B540E9E" w:rsidR="00EB1133" w:rsidRPr="000C2B50" w:rsidRDefault="00EB1133" w:rsidP="00CB1376">
            <w:pPr>
              <w:rPr>
                <w:rFonts w:cs="Arial"/>
                <w:szCs w:val="22"/>
              </w:rPr>
            </w:pPr>
            <w:r w:rsidRPr="000C2B50">
              <w:t>75</w:t>
            </w:r>
          </w:p>
        </w:tc>
        <w:tc>
          <w:tcPr>
            <w:tcW w:w="533" w:type="dxa"/>
          </w:tcPr>
          <w:p w14:paraId="68582533" w14:textId="72C19511" w:rsidR="00EB1133" w:rsidRPr="000C2B50" w:rsidRDefault="00EB1133" w:rsidP="00CB1376">
            <w:pPr>
              <w:rPr>
                <w:rFonts w:cs="Arial"/>
                <w:szCs w:val="22"/>
              </w:rPr>
            </w:pPr>
            <w:r w:rsidRPr="000C2B50">
              <w:t>70</w:t>
            </w:r>
          </w:p>
        </w:tc>
        <w:tc>
          <w:tcPr>
            <w:tcW w:w="533" w:type="dxa"/>
          </w:tcPr>
          <w:p w14:paraId="18980F97" w14:textId="0780ACEF" w:rsidR="00EB1133" w:rsidRPr="000C2B50" w:rsidRDefault="00EB1133" w:rsidP="00CB1376">
            <w:pPr>
              <w:rPr>
                <w:rFonts w:cs="Arial"/>
                <w:szCs w:val="22"/>
              </w:rPr>
            </w:pPr>
            <w:r w:rsidRPr="000C2B50">
              <w:t>75</w:t>
            </w:r>
          </w:p>
        </w:tc>
        <w:tc>
          <w:tcPr>
            <w:tcW w:w="533" w:type="dxa"/>
          </w:tcPr>
          <w:p w14:paraId="1C9AC336" w14:textId="6E76F4C2" w:rsidR="00EB1133" w:rsidRPr="000C2B50" w:rsidRDefault="00EB1133" w:rsidP="00CB1376">
            <w:pPr>
              <w:rPr>
                <w:rFonts w:cs="Arial"/>
                <w:szCs w:val="22"/>
              </w:rPr>
            </w:pPr>
            <w:r w:rsidRPr="000C2B50">
              <w:t>75</w:t>
            </w:r>
          </w:p>
        </w:tc>
        <w:tc>
          <w:tcPr>
            <w:tcW w:w="533" w:type="dxa"/>
          </w:tcPr>
          <w:p w14:paraId="783FC0A9" w14:textId="6498AF8F" w:rsidR="00EB1133" w:rsidRPr="000C2B50" w:rsidRDefault="00EB1133" w:rsidP="00CB1376">
            <w:pPr>
              <w:rPr>
                <w:rFonts w:cs="Arial"/>
                <w:szCs w:val="22"/>
              </w:rPr>
            </w:pPr>
            <w:r w:rsidRPr="000C2B50">
              <w:t>75</w:t>
            </w:r>
          </w:p>
        </w:tc>
        <w:tc>
          <w:tcPr>
            <w:tcW w:w="533" w:type="dxa"/>
          </w:tcPr>
          <w:p w14:paraId="40CF0FA0" w14:textId="5093EF2B" w:rsidR="00EB1133" w:rsidRPr="000C2B50" w:rsidRDefault="00EB1133" w:rsidP="00CB1376">
            <w:pPr>
              <w:rPr>
                <w:rFonts w:cs="Arial"/>
                <w:szCs w:val="22"/>
              </w:rPr>
            </w:pPr>
            <w:r w:rsidRPr="000C2B50">
              <w:t>75</w:t>
            </w:r>
          </w:p>
        </w:tc>
      </w:tr>
      <w:tr w:rsidR="000C2B50" w:rsidRPr="000C2B50" w14:paraId="1ACBF7B2" w14:textId="77777777" w:rsidTr="00EB1133">
        <w:tc>
          <w:tcPr>
            <w:tcW w:w="1039" w:type="dxa"/>
            <w:vAlign w:val="center"/>
          </w:tcPr>
          <w:p w14:paraId="39437C1C" w14:textId="5734D4AD" w:rsidR="00EB1133" w:rsidRPr="000C2B50" w:rsidRDefault="00EB1133" w:rsidP="00CB1376">
            <w:pPr>
              <w:rPr>
                <w:rFonts w:eastAsiaTheme="minorHAnsi" w:cstheme="minorBidi"/>
                <w:szCs w:val="20"/>
              </w:rPr>
            </w:pPr>
            <w:r w:rsidRPr="000C2B50">
              <w:rPr>
                <w:rFonts w:eastAsiaTheme="minorHAnsi" w:cstheme="minorBidi"/>
                <w:szCs w:val="20"/>
              </w:rPr>
              <w:t>v07</w:t>
            </w:r>
          </w:p>
        </w:tc>
        <w:tc>
          <w:tcPr>
            <w:tcW w:w="542" w:type="dxa"/>
          </w:tcPr>
          <w:p w14:paraId="6CFD1F20" w14:textId="564B25E1" w:rsidR="00EB1133" w:rsidRPr="000C2B50" w:rsidRDefault="00EB1133" w:rsidP="00CB1376">
            <w:pPr>
              <w:rPr>
                <w:rFonts w:cs="Arial"/>
                <w:szCs w:val="22"/>
              </w:rPr>
            </w:pPr>
            <w:r w:rsidRPr="000C2B50">
              <w:t>70</w:t>
            </w:r>
          </w:p>
        </w:tc>
        <w:tc>
          <w:tcPr>
            <w:tcW w:w="533" w:type="dxa"/>
          </w:tcPr>
          <w:p w14:paraId="45A0107A" w14:textId="1BF8F9BD" w:rsidR="00EB1133" w:rsidRPr="000C2B50" w:rsidRDefault="00EB1133" w:rsidP="00CB1376">
            <w:pPr>
              <w:rPr>
                <w:rFonts w:cs="Arial"/>
                <w:szCs w:val="22"/>
              </w:rPr>
            </w:pPr>
            <w:r w:rsidRPr="000C2B50">
              <w:t>75</w:t>
            </w:r>
          </w:p>
        </w:tc>
        <w:tc>
          <w:tcPr>
            <w:tcW w:w="533" w:type="dxa"/>
          </w:tcPr>
          <w:p w14:paraId="28A4E9EB" w14:textId="399188B3" w:rsidR="00EB1133" w:rsidRPr="000C2B50" w:rsidRDefault="00EB1133" w:rsidP="00CB1376">
            <w:pPr>
              <w:rPr>
                <w:rFonts w:cs="Arial"/>
                <w:szCs w:val="22"/>
              </w:rPr>
            </w:pPr>
            <w:r w:rsidRPr="000C2B50">
              <w:t>70</w:t>
            </w:r>
          </w:p>
        </w:tc>
        <w:tc>
          <w:tcPr>
            <w:tcW w:w="533" w:type="dxa"/>
          </w:tcPr>
          <w:p w14:paraId="59AEAECA" w14:textId="1F3607FB" w:rsidR="00EB1133" w:rsidRPr="000C2B50" w:rsidRDefault="00EB1133" w:rsidP="00CB1376">
            <w:pPr>
              <w:rPr>
                <w:rFonts w:cs="Arial"/>
                <w:szCs w:val="22"/>
              </w:rPr>
            </w:pPr>
            <w:r w:rsidRPr="000C2B50">
              <w:t>70</w:t>
            </w:r>
          </w:p>
        </w:tc>
        <w:tc>
          <w:tcPr>
            <w:tcW w:w="533" w:type="dxa"/>
          </w:tcPr>
          <w:p w14:paraId="1D747418" w14:textId="76DCF090" w:rsidR="00EB1133" w:rsidRPr="000C2B50" w:rsidRDefault="00EB1133" w:rsidP="00CB1376">
            <w:pPr>
              <w:rPr>
                <w:rFonts w:cs="Arial"/>
                <w:szCs w:val="22"/>
              </w:rPr>
            </w:pPr>
            <w:r w:rsidRPr="000C2B50">
              <w:t>70</w:t>
            </w:r>
          </w:p>
        </w:tc>
        <w:tc>
          <w:tcPr>
            <w:tcW w:w="533" w:type="dxa"/>
          </w:tcPr>
          <w:p w14:paraId="17968819" w14:textId="1505AFFD" w:rsidR="00EB1133" w:rsidRPr="000C2B50" w:rsidRDefault="00EB1133" w:rsidP="00CB1376">
            <w:pPr>
              <w:rPr>
                <w:rFonts w:cs="Arial"/>
                <w:szCs w:val="22"/>
              </w:rPr>
            </w:pPr>
            <w:r w:rsidRPr="000C2B50">
              <w:t>70</w:t>
            </w:r>
          </w:p>
        </w:tc>
        <w:tc>
          <w:tcPr>
            <w:tcW w:w="533" w:type="dxa"/>
          </w:tcPr>
          <w:p w14:paraId="04EFF696" w14:textId="163D3123" w:rsidR="00EB1133" w:rsidRPr="000C2B50" w:rsidRDefault="00EB1133" w:rsidP="00CB1376">
            <w:pPr>
              <w:rPr>
                <w:rFonts w:cs="Arial"/>
                <w:szCs w:val="22"/>
              </w:rPr>
            </w:pPr>
            <w:r w:rsidRPr="000C2B50">
              <w:t>70</w:t>
            </w:r>
          </w:p>
        </w:tc>
        <w:tc>
          <w:tcPr>
            <w:tcW w:w="533" w:type="dxa"/>
          </w:tcPr>
          <w:p w14:paraId="04D38142" w14:textId="4492D658" w:rsidR="00EB1133" w:rsidRPr="000C2B50" w:rsidRDefault="00EB1133" w:rsidP="00CB1376">
            <w:pPr>
              <w:rPr>
                <w:rFonts w:cs="Arial"/>
                <w:szCs w:val="22"/>
              </w:rPr>
            </w:pPr>
            <w:r w:rsidRPr="000C2B50">
              <w:t>70</w:t>
            </w:r>
          </w:p>
        </w:tc>
        <w:tc>
          <w:tcPr>
            <w:tcW w:w="533" w:type="dxa"/>
          </w:tcPr>
          <w:p w14:paraId="41126D42" w14:textId="5035C483" w:rsidR="00EB1133" w:rsidRPr="000C2B50" w:rsidRDefault="00EB1133" w:rsidP="00CB1376">
            <w:pPr>
              <w:rPr>
                <w:rFonts w:cs="Arial"/>
                <w:szCs w:val="22"/>
              </w:rPr>
            </w:pPr>
            <w:r w:rsidRPr="000C2B50">
              <w:t>70</w:t>
            </w:r>
          </w:p>
        </w:tc>
        <w:tc>
          <w:tcPr>
            <w:tcW w:w="533" w:type="dxa"/>
          </w:tcPr>
          <w:p w14:paraId="7AF66439" w14:textId="39C0A790" w:rsidR="00EB1133" w:rsidRPr="000C2B50" w:rsidRDefault="00EB1133" w:rsidP="00CB1376">
            <w:pPr>
              <w:rPr>
                <w:rFonts w:cs="Arial"/>
                <w:szCs w:val="22"/>
              </w:rPr>
            </w:pPr>
            <w:r w:rsidRPr="000C2B50">
              <w:t>70</w:t>
            </w:r>
          </w:p>
        </w:tc>
        <w:tc>
          <w:tcPr>
            <w:tcW w:w="533" w:type="dxa"/>
          </w:tcPr>
          <w:p w14:paraId="596FEA72" w14:textId="2EE90E37" w:rsidR="00EB1133" w:rsidRPr="000C2B50" w:rsidRDefault="00EB1133" w:rsidP="00CB1376">
            <w:pPr>
              <w:rPr>
                <w:rFonts w:cs="Arial"/>
                <w:szCs w:val="22"/>
              </w:rPr>
            </w:pPr>
            <w:r w:rsidRPr="000C2B50">
              <w:t>75</w:t>
            </w:r>
          </w:p>
        </w:tc>
        <w:tc>
          <w:tcPr>
            <w:tcW w:w="533" w:type="dxa"/>
          </w:tcPr>
          <w:p w14:paraId="35820E7A" w14:textId="3DD311B9" w:rsidR="00EB1133" w:rsidRPr="000C2B50" w:rsidRDefault="00EB1133" w:rsidP="00CB1376">
            <w:pPr>
              <w:rPr>
                <w:rFonts w:cs="Arial"/>
                <w:szCs w:val="22"/>
              </w:rPr>
            </w:pPr>
            <w:r w:rsidRPr="000C2B50">
              <w:t>70</w:t>
            </w:r>
          </w:p>
        </w:tc>
        <w:tc>
          <w:tcPr>
            <w:tcW w:w="533" w:type="dxa"/>
          </w:tcPr>
          <w:p w14:paraId="597229D9" w14:textId="655BB375" w:rsidR="00EB1133" w:rsidRPr="000C2B50" w:rsidRDefault="00EB1133" w:rsidP="00CB1376">
            <w:pPr>
              <w:rPr>
                <w:rFonts w:cs="Arial"/>
                <w:szCs w:val="22"/>
              </w:rPr>
            </w:pPr>
            <w:r w:rsidRPr="000C2B50">
              <w:t>75</w:t>
            </w:r>
          </w:p>
        </w:tc>
        <w:tc>
          <w:tcPr>
            <w:tcW w:w="533" w:type="dxa"/>
          </w:tcPr>
          <w:p w14:paraId="0BBC4745" w14:textId="0A0073C3" w:rsidR="00EB1133" w:rsidRPr="000C2B50" w:rsidRDefault="00EB1133" w:rsidP="00CB1376">
            <w:pPr>
              <w:rPr>
                <w:rFonts w:cs="Arial"/>
                <w:szCs w:val="22"/>
              </w:rPr>
            </w:pPr>
            <w:r w:rsidRPr="000C2B50">
              <w:t>75</w:t>
            </w:r>
          </w:p>
        </w:tc>
        <w:tc>
          <w:tcPr>
            <w:tcW w:w="533" w:type="dxa"/>
          </w:tcPr>
          <w:p w14:paraId="5106E8F3" w14:textId="4E65B4AA" w:rsidR="00EB1133" w:rsidRPr="000C2B50" w:rsidRDefault="00EB1133" w:rsidP="00CB1376">
            <w:pPr>
              <w:rPr>
                <w:rFonts w:cs="Arial"/>
                <w:szCs w:val="22"/>
              </w:rPr>
            </w:pPr>
            <w:r w:rsidRPr="000C2B50">
              <w:t>75</w:t>
            </w:r>
          </w:p>
        </w:tc>
        <w:tc>
          <w:tcPr>
            <w:tcW w:w="533" w:type="dxa"/>
          </w:tcPr>
          <w:p w14:paraId="112385AD" w14:textId="2ED0B9C5" w:rsidR="00EB1133" w:rsidRPr="000C2B50" w:rsidRDefault="00EB1133" w:rsidP="00CB1376">
            <w:pPr>
              <w:rPr>
                <w:rFonts w:cs="Arial"/>
                <w:szCs w:val="22"/>
              </w:rPr>
            </w:pPr>
            <w:r w:rsidRPr="000C2B50">
              <w:t>75</w:t>
            </w:r>
          </w:p>
        </w:tc>
      </w:tr>
      <w:tr w:rsidR="000C2B50" w:rsidRPr="000C2B50" w14:paraId="28DB0EE7" w14:textId="77777777" w:rsidTr="00EB1133">
        <w:tc>
          <w:tcPr>
            <w:tcW w:w="1039" w:type="dxa"/>
            <w:vAlign w:val="center"/>
          </w:tcPr>
          <w:p w14:paraId="09501A45" w14:textId="58EEB9C5" w:rsidR="00EB1133" w:rsidRPr="000C2B50" w:rsidRDefault="00EB1133" w:rsidP="00E26E71">
            <w:pPr>
              <w:rPr>
                <w:rFonts w:eastAsiaTheme="minorHAnsi" w:cstheme="minorBidi"/>
                <w:szCs w:val="20"/>
              </w:rPr>
            </w:pPr>
            <w:r w:rsidRPr="000C2B50">
              <w:rPr>
                <w:rFonts w:eastAsiaTheme="minorHAnsi" w:cstheme="minorBidi"/>
                <w:szCs w:val="20"/>
              </w:rPr>
              <w:t>v11</w:t>
            </w:r>
          </w:p>
        </w:tc>
        <w:tc>
          <w:tcPr>
            <w:tcW w:w="542" w:type="dxa"/>
          </w:tcPr>
          <w:p w14:paraId="610C8B4D" w14:textId="18739682" w:rsidR="00EB1133" w:rsidRPr="000C2B50" w:rsidRDefault="00EB1133" w:rsidP="00CB1376">
            <w:pPr>
              <w:rPr>
                <w:rFonts w:cs="Arial"/>
                <w:szCs w:val="22"/>
              </w:rPr>
            </w:pPr>
            <w:r w:rsidRPr="000C2B50">
              <w:t>70</w:t>
            </w:r>
          </w:p>
        </w:tc>
        <w:tc>
          <w:tcPr>
            <w:tcW w:w="533" w:type="dxa"/>
          </w:tcPr>
          <w:p w14:paraId="3948F8B1" w14:textId="2561A7D5" w:rsidR="00EB1133" w:rsidRPr="000C2B50" w:rsidRDefault="00EB1133" w:rsidP="00CB1376">
            <w:pPr>
              <w:rPr>
                <w:rFonts w:cs="Arial"/>
                <w:szCs w:val="22"/>
              </w:rPr>
            </w:pPr>
            <w:r w:rsidRPr="000C2B50">
              <w:t>75</w:t>
            </w:r>
          </w:p>
        </w:tc>
        <w:tc>
          <w:tcPr>
            <w:tcW w:w="533" w:type="dxa"/>
          </w:tcPr>
          <w:p w14:paraId="3F797179" w14:textId="2E706F78" w:rsidR="00EB1133" w:rsidRPr="000C2B50" w:rsidRDefault="00EB1133" w:rsidP="00CB1376">
            <w:pPr>
              <w:rPr>
                <w:rFonts w:cs="Arial"/>
                <w:szCs w:val="22"/>
              </w:rPr>
            </w:pPr>
            <w:r w:rsidRPr="000C2B50">
              <w:t>70</w:t>
            </w:r>
          </w:p>
        </w:tc>
        <w:tc>
          <w:tcPr>
            <w:tcW w:w="533" w:type="dxa"/>
          </w:tcPr>
          <w:p w14:paraId="3102FA43" w14:textId="2A71274F" w:rsidR="00EB1133" w:rsidRPr="000C2B50" w:rsidRDefault="00EB1133" w:rsidP="00CB1376">
            <w:pPr>
              <w:rPr>
                <w:rFonts w:cs="Arial"/>
                <w:szCs w:val="22"/>
              </w:rPr>
            </w:pPr>
            <w:r w:rsidRPr="000C2B50">
              <w:t>70</w:t>
            </w:r>
          </w:p>
        </w:tc>
        <w:tc>
          <w:tcPr>
            <w:tcW w:w="533" w:type="dxa"/>
          </w:tcPr>
          <w:p w14:paraId="5A47A4DF" w14:textId="51FDDDEF" w:rsidR="00EB1133" w:rsidRPr="000C2B50" w:rsidRDefault="00EB1133" w:rsidP="00CB1376">
            <w:pPr>
              <w:rPr>
                <w:rFonts w:cs="Arial"/>
                <w:szCs w:val="22"/>
              </w:rPr>
            </w:pPr>
            <w:r w:rsidRPr="000C2B50">
              <w:t>70</w:t>
            </w:r>
          </w:p>
        </w:tc>
        <w:tc>
          <w:tcPr>
            <w:tcW w:w="533" w:type="dxa"/>
          </w:tcPr>
          <w:p w14:paraId="098CD243" w14:textId="13380AAB" w:rsidR="00EB1133" w:rsidRPr="000C2B50" w:rsidRDefault="00EB1133" w:rsidP="00CB1376">
            <w:pPr>
              <w:rPr>
                <w:rFonts w:cs="Arial"/>
                <w:szCs w:val="22"/>
              </w:rPr>
            </w:pPr>
            <w:r w:rsidRPr="000C2B50">
              <w:t>70</w:t>
            </w:r>
          </w:p>
        </w:tc>
        <w:tc>
          <w:tcPr>
            <w:tcW w:w="533" w:type="dxa"/>
          </w:tcPr>
          <w:p w14:paraId="7A6B003F" w14:textId="67FE0AB9" w:rsidR="00EB1133" w:rsidRPr="000C2B50" w:rsidRDefault="00EB1133" w:rsidP="00CB1376">
            <w:pPr>
              <w:rPr>
                <w:rFonts w:cs="Arial"/>
                <w:szCs w:val="22"/>
              </w:rPr>
            </w:pPr>
            <w:r w:rsidRPr="000C2B50">
              <w:t>70</w:t>
            </w:r>
          </w:p>
        </w:tc>
        <w:tc>
          <w:tcPr>
            <w:tcW w:w="533" w:type="dxa"/>
          </w:tcPr>
          <w:p w14:paraId="75F55BA8" w14:textId="17EE5BC9" w:rsidR="00EB1133" w:rsidRPr="000C2B50" w:rsidRDefault="00EB1133" w:rsidP="00CB1376">
            <w:pPr>
              <w:rPr>
                <w:rFonts w:cs="Arial"/>
                <w:szCs w:val="22"/>
              </w:rPr>
            </w:pPr>
            <w:r w:rsidRPr="000C2B50">
              <w:t>70</w:t>
            </w:r>
          </w:p>
        </w:tc>
        <w:tc>
          <w:tcPr>
            <w:tcW w:w="533" w:type="dxa"/>
          </w:tcPr>
          <w:p w14:paraId="60CA3616" w14:textId="2E43FC2C" w:rsidR="00EB1133" w:rsidRPr="000C2B50" w:rsidRDefault="00EB1133" w:rsidP="00CB1376">
            <w:pPr>
              <w:rPr>
                <w:rFonts w:cs="Arial"/>
                <w:szCs w:val="22"/>
              </w:rPr>
            </w:pPr>
            <w:r w:rsidRPr="000C2B50">
              <w:t>70</w:t>
            </w:r>
          </w:p>
        </w:tc>
        <w:tc>
          <w:tcPr>
            <w:tcW w:w="533" w:type="dxa"/>
          </w:tcPr>
          <w:p w14:paraId="4889E626" w14:textId="012DE8C6" w:rsidR="00EB1133" w:rsidRPr="000C2B50" w:rsidRDefault="00EB1133" w:rsidP="00CB1376">
            <w:pPr>
              <w:rPr>
                <w:rFonts w:cs="Arial"/>
                <w:szCs w:val="22"/>
              </w:rPr>
            </w:pPr>
            <w:r w:rsidRPr="000C2B50">
              <w:t>70</w:t>
            </w:r>
          </w:p>
        </w:tc>
        <w:tc>
          <w:tcPr>
            <w:tcW w:w="533" w:type="dxa"/>
          </w:tcPr>
          <w:p w14:paraId="6D4F18D1" w14:textId="59479DAA" w:rsidR="00EB1133" w:rsidRPr="000C2B50" w:rsidRDefault="00EB1133" w:rsidP="00CB1376">
            <w:pPr>
              <w:rPr>
                <w:rFonts w:cs="Arial"/>
                <w:szCs w:val="22"/>
              </w:rPr>
            </w:pPr>
            <w:r w:rsidRPr="000C2B50">
              <w:t>75</w:t>
            </w:r>
          </w:p>
        </w:tc>
        <w:tc>
          <w:tcPr>
            <w:tcW w:w="533" w:type="dxa"/>
          </w:tcPr>
          <w:p w14:paraId="0E78020A" w14:textId="2B786345" w:rsidR="00EB1133" w:rsidRPr="000C2B50" w:rsidRDefault="00EB1133" w:rsidP="00CB1376">
            <w:pPr>
              <w:rPr>
                <w:rFonts w:cs="Arial"/>
                <w:szCs w:val="22"/>
              </w:rPr>
            </w:pPr>
            <w:r w:rsidRPr="000C2B50">
              <w:t>70</w:t>
            </w:r>
          </w:p>
        </w:tc>
        <w:tc>
          <w:tcPr>
            <w:tcW w:w="533" w:type="dxa"/>
          </w:tcPr>
          <w:p w14:paraId="2CF2F3B4" w14:textId="44850B35" w:rsidR="00EB1133" w:rsidRPr="000C2B50" w:rsidRDefault="00EB1133" w:rsidP="00CB1376">
            <w:pPr>
              <w:rPr>
                <w:rFonts w:cs="Arial"/>
                <w:szCs w:val="22"/>
              </w:rPr>
            </w:pPr>
            <w:r w:rsidRPr="000C2B50">
              <w:t>75</w:t>
            </w:r>
          </w:p>
        </w:tc>
        <w:tc>
          <w:tcPr>
            <w:tcW w:w="533" w:type="dxa"/>
          </w:tcPr>
          <w:p w14:paraId="7F7C1176" w14:textId="3F0BD27C" w:rsidR="00EB1133" w:rsidRPr="000C2B50" w:rsidRDefault="00EB1133" w:rsidP="00CB1376">
            <w:pPr>
              <w:rPr>
                <w:rFonts w:cs="Arial"/>
                <w:szCs w:val="22"/>
              </w:rPr>
            </w:pPr>
            <w:r w:rsidRPr="000C2B50">
              <w:t>75</w:t>
            </w:r>
          </w:p>
        </w:tc>
        <w:tc>
          <w:tcPr>
            <w:tcW w:w="533" w:type="dxa"/>
          </w:tcPr>
          <w:p w14:paraId="55B6CA3C" w14:textId="4396BDE8" w:rsidR="00EB1133" w:rsidRPr="000C2B50" w:rsidRDefault="00EB1133" w:rsidP="00CB1376">
            <w:pPr>
              <w:rPr>
                <w:rFonts w:cs="Arial"/>
                <w:szCs w:val="22"/>
              </w:rPr>
            </w:pPr>
            <w:r w:rsidRPr="000C2B50">
              <w:t>75</w:t>
            </w:r>
          </w:p>
        </w:tc>
        <w:tc>
          <w:tcPr>
            <w:tcW w:w="533" w:type="dxa"/>
          </w:tcPr>
          <w:p w14:paraId="60794F10" w14:textId="0900457A" w:rsidR="00EB1133" w:rsidRPr="000C2B50" w:rsidRDefault="00EB1133" w:rsidP="00CB1376">
            <w:pPr>
              <w:rPr>
                <w:rFonts w:cs="Arial"/>
                <w:szCs w:val="22"/>
              </w:rPr>
            </w:pPr>
            <w:r w:rsidRPr="000C2B50">
              <w:t>75</w:t>
            </w:r>
          </w:p>
        </w:tc>
      </w:tr>
      <w:tr w:rsidR="000C2B50" w:rsidRPr="000C2B50" w14:paraId="7C7E2FCF" w14:textId="77777777" w:rsidTr="00EB1133">
        <w:tc>
          <w:tcPr>
            <w:tcW w:w="1039" w:type="dxa"/>
            <w:vAlign w:val="center"/>
          </w:tcPr>
          <w:p w14:paraId="21A7BF78" w14:textId="2536BAEF" w:rsidR="00EB1133" w:rsidRPr="000C2B50" w:rsidRDefault="00EB1133" w:rsidP="00E26E71">
            <w:pPr>
              <w:rPr>
                <w:rFonts w:eastAsiaTheme="minorHAnsi" w:cstheme="minorBidi"/>
                <w:szCs w:val="20"/>
              </w:rPr>
            </w:pPr>
            <w:r w:rsidRPr="000C2B50">
              <w:rPr>
                <w:rFonts w:eastAsiaTheme="minorHAnsi" w:cstheme="minorBidi"/>
                <w:szCs w:val="20"/>
              </w:rPr>
              <w:t>v14</w:t>
            </w:r>
          </w:p>
        </w:tc>
        <w:tc>
          <w:tcPr>
            <w:tcW w:w="542" w:type="dxa"/>
          </w:tcPr>
          <w:p w14:paraId="3B692374" w14:textId="3A5A67E2" w:rsidR="00EB1133" w:rsidRPr="000C2B50" w:rsidRDefault="00EB1133" w:rsidP="00CB1376">
            <w:pPr>
              <w:rPr>
                <w:rFonts w:cs="Arial"/>
                <w:szCs w:val="22"/>
              </w:rPr>
            </w:pPr>
            <w:r w:rsidRPr="000C2B50">
              <w:t>70</w:t>
            </w:r>
            <w:r w:rsidR="0069042B" w:rsidRPr="000C2B50">
              <w:t>*</w:t>
            </w:r>
          </w:p>
        </w:tc>
        <w:tc>
          <w:tcPr>
            <w:tcW w:w="533" w:type="dxa"/>
          </w:tcPr>
          <w:p w14:paraId="4B81F035" w14:textId="4CA22D9E" w:rsidR="00EB1133" w:rsidRPr="000C2B50" w:rsidRDefault="00EB1133" w:rsidP="00CB1376">
            <w:pPr>
              <w:rPr>
                <w:rFonts w:cs="Arial"/>
                <w:szCs w:val="22"/>
              </w:rPr>
            </w:pPr>
            <w:r w:rsidRPr="000C2B50">
              <w:t>73</w:t>
            </w:r>
          </w:p>
        </w:tc>
        <w:tc>
          <w:tcPr>
            <w:tcW w:w="533" w:type="dxa"/>
          </w:tcPr>
          <w:p w14:paraId="52E8FDA4" w14:textId="39501767" w:rsidR="00EB1133" w:rsidRPr="000C2B50" w:rsidRDefault="00EB1133" w:rsidP="00CB1376">
            <w:pPr>
              <w:rPr>
                <w:rFonts w:cs="Arial"/>
                <w:szCs w:val="22"/>
              </w:rPr>
            </w:pPr>
            <w:r w:rsidRPr="000C2B50">
              <w:t>70</w:t>
            </w:r>
            <w:r w:rsidR="0069042B" w:rsidRPr="000C2B50">
              <w:t>*</w:t>
            </w:r>
          </w:p>
        </w:tc>
        <w:tc>
          <w:tcPr>
            <w:tcW w:w="533" w:type="dxa"/>
          </w:tcPr>
          <w:p w14:paraId="4F5754FE" w14:textId="5FB955E3" w:rsidR="00EB1133" w:rsidRPr="000C2B50" w:rsidRDefault="00EB1133" w:rsidP="00CB1376">
            <w:pPr>
              <w:rPr>
                <w:rFonts w:cs="Arial"/>
                <w:szCs w:val="22"/>
              </w:rPr>
            </w:pPr>
            <w:r w:rsidRPr="000C2B50">
              <w:t>73</w:t>
            </w:r>
          </w:p>
        </w:tc>
        <w:tc>
          <w:tcPr>
            <w:tcW w:w="533" w:type="dxa"/>
          </w:tcPr>
          <w:p w14:paraId="64647B00" w14:textId="509E9D23" w:rsidR="00EB1133" w:rsidRPr="000C2B50" w:rsidRDefault="00EB1133" w:rsidP="00CB1376">
            <w:pPr>
              <w:rPr>
                <w:rFonts w:cs="Arial"/>
                <w:szCs w:val="22"/>
              </w:rPr>
            </w:pPr>
            <w:r w:rsidRPr="000C2B50">
              <w:t>70</w:t>
            </w:r>
            <w:r w:rsidR="0069042B" w:rsidRPr="000C2B50">
              <w:t>*</w:t>
            </w:r>
          </w:p>
        </w:tc>
        <w:tc>
          <w:tcPr>
            <w:tcW w:w="533" w:type="dxa"/>
          </w:tcPr>
          <w:p w14:paraId="7DCF89F6" w14:textId="59F5A6E0" w:rsidR="00EB1133" w:rsidRPr="000C2B50" w:rsidRDefault="00EB1133" w:rsidP="00CB1376">
            <w:pPr>
              <w:rPr>
                <w:rFonts w:cs="Arial"/>
                <w:szCs w:val="22"/>
              </w:rPr>
            </w:pPr>
            <w:r w:rsidRPr="000C2B50">
              <w:t>71</w:t>
            </w:r>
          </w:p>
        </w:tc>
        <w:tc>
          <w:tcPr>
            <w:tcW w:w="533" w:type="dxa"/>
          </w:tcPr>
          <w:p w14:paraId="1DEC8FD7" w14:textId="400FB7A4" w:rsidR="00EB1133" w:rsidRPr="000C2B50" w:rsidRDefault="00EB1133" w:rsidP="00CB1376">
            <w:pPr>
              <w:rPr>
                <w:rFonts w:cs="Arial"/>
                <w:szCs w:val="22"/>
              </w:rPr>
            </w:pPr>
            <w:r w:rsidRPr="000C2B50">
              <w:t>69</w:t>
            </w:r>
          </w:p>
        </w:tc>
        <w:tc>
          <w:tcPr>
            <w:tcW w:w="533" w:type="dxa"/>
          </w:tcPr>
          <w:p w14:paraId="1756ED1F" w14:textId="3604E75E" w:rsidR="00EB1133" w:rsidRPr="000C2B50" w:rsidRDefault="00EB1133" w:rsidP="00CB1376">
            <w:pPr>
              <w:rPr>
                <w:rFonts w:cs="Arial"/>
                <w:szCs w:val="22"/>
              </w:rPr>
            </w:pPr>
            <w:r w:rsidRPr="000C2B50">
              <w:t>71</w:t>
            </w:r>
          </w:p>
        </w:tc>
        <w:tc>
          <w:tcPr>
            <w:tcW w:w="533" w:type="dxa"/>
          </w:tcPr>
          <w:p w14:paraId="7CD372B5" w14:textId="752CE45A" w:rsidR="00EB1133" w:rsidRPr="000C2B50" w:rsidRDefault="00EB1133" w:rsidP="00CB1376">
            <w:pPr>
              <w:rPr>
                <w:rFonts w:cs="Arial"/>
                <w:szCs w:val="22"/>
              </w:rPr>
            </w:pPr>
            <w:r w:rsidRPr="000C2B50">
              <w:t>71</w:t>
            </w:r>
          </w:p>
        </w:tc>
        <w:tc>
          <w:tcPr>
            <w:tcW w:w="533" w:type="dxa"/>
          </w:tcPr>
          <w:p w14:paraId="56E48FA6" w14:textId="56413D6A" w:rsidR="00EB1133" w:rsidRPr="000C2B50" w:rsidRDefault="00EB1133" w:rsidP="00CB1376">
            <w:pPr>
              <w:rPr>
                <w:rFonts w:cs="Arial"/>
                <w:szCs w:val="22"/>
              </w:rPr>
            </w:pPr>
            <w:r w:rsidRPr="000C2B50">
              <w:t>73</w:t>
            </w:r>
          </w:p>
        </w:tc>
        <w:tc>
          <w:tcPr>
            <w:tcW w:w="533" w:type="dxa"/>
          </w:tcPr>
          <w:p w14:paraId="1967C3ED" w14:textId="1FDDFAEE" w:rsidR="00EB1133" w:rsidRPr="000C2B50" w:rsidRDefault="00EB1133" w:rsidP="00CB1376">
            <w:pPr>
              <w:rPr>
                <w:rFonts w:cs="Arial"/>
                <w:szCs w:val="22"/>
              </w:rPr>
            </w:pPr>
            <w:r w:rsidRPr="000C2B50">
              <w:t>75</w:t>
            </w:r>
          </w:p>
        </w:tc>
        <w:tc>
          <w:tcPr>
            <w:tcW w:w="533" w:type="dxa"/>
          </w:tcPr>
          <w:p w14:paraId="3CD40ECC" w14:textId="21F033C3" w:rsidR="00EB1133" w:rsidRPr="000C2B50" w:rsidRDefault="00EB1133" w:rsidP="00CB1376">
            <w:pPr>
              <w:rPr>
                <w:rFonts w:cs="Arial"/>
                <w:szCs w:val="22"/>
              </w:rPr>
            </w:pPr>
            <w:r w:rsidRPr="000C2B50">
              <w:t>75</w:t>
            </w:r>
          </w:p>
        </w:tc>
        <w:tc>
          <w:tcPr>
            <w:tcW w:w="533" w:type="dxa"/>
          </w:tcPr>
          <w:p w14:paraId="2E488EB0" w14:textId="16FE7544" w:rsidR="00EB1133" w:rsidRPr="000C2B50" w:rsidRDefault="00EB1133" w:rsidP="00CB1376">
            <w:pPr>
              <w:rPr>
                <w:rFonts w:cs="Arial"/>
                <w:szCs w:val="22"/>
              </w:rPr>
            </w:pPr>
            <w:r w:rsidRPr="000C2B50">
              <w:t>75</w:t>
            </w:r>
          </w:p>
        </w:tc>
        <w:tc>
          <w:tcPr>
            <w:tcW w:w="533" w:type="dxa"/>
          </w:tcPr>
          <w:p w14:paraId="3096C2F7" w14:textId="3AE578BC" w:rsidR="00EB1133" w:rsidRPr="000C2B50" w:rsidRDefault="00EB1133" w:rsidP="00CB1376">
            <w:pPr>
              <w:rPr>
                <w:rFonts w:cs="Arial"/>
                <w:szCs w:val="22"/>
              </w:rPr>
            </w:pPr>
            <w:r w:rsidRPr="000C2B50">
              <w:t>75</w:t>
            </w:r>
          </w:p>
        </w:tc>
        <w:tc>
          <w:tcPr>
            <w:tcW w:w="533" w:type="dxa"/>
          </w:tcPr>
          <w:p w14:paraId="22C24D15" w14:textId="1055A5A2" w:rsidR="00EB1133" w:rsidRPr="000C2B50" w:rsidRDefault="00EB1133" w:rsidP="00CB1376">
            <w:pPr>
              <w:rPr>
                <w:rFonts w:cs="Arial"/>
                <w:szCs w:val="22"/>
              </w:rPr>
            </w:pPr>
            <w:r w:rsidRPr="000C2B50">
              <w:t>75</w:t>
            </w:r>
          </w:p>
        </w:tc>
        <w:tc>
          <w:tcPr>
            <w:tcW w:w="533" w:type="dxa"/>
          </w:tcPr>
          <w:p w14:paraId="1313DFD2" w14:textId="40BFE974" w:rsidR="00EB1133" w:rsidRPr="000C2B50" w:rsidRDefault="00EB1133" w:rsidP="00CB1376">
            <w:pPr>
              <w:rPr>
                <w:rFonts w:cs="Arial"/>
                <w:szCs w:val="22"/>
              </w:rPr>
            </w:pPr>
            <w:r w:rsidRPr="000C2B50">
              <w:t>75</w:t>
            </w:r>
          </w:p>
        </w:tc>
      </w:tr>
    </w:tbl>
    <w:p w14:paraId="7F8DC826" w14:textId="55B2C23B" w:rsidR="00EB1133" w:rsidRPr="000C2B50" w:rsidRDefault="0069042B" w:rsidP="0022290A">
      <w:pPr>
        <w:rPr>
          <w:rFonts w:cs="Arial"/>
          <w:szCs w:val="22"/>
        </w:rPr>
      </w:pPr>
      <w:r w:rsidRPr="000C2B50">
        <w:rPr>
          <w:rFonts w:cs="Arial"/>
          <w:szCs w:val="22"/>
        </w:rPr>
        <w:t>*</w:t>
      </w:r>
      <w:r w:rsidR="000E5EE1" w:rsidRPr="000C2B50">
        <w:rPr>
          <w:rFonts w:cs="Arial"/>
          <w:szCs w:val="22"/>
        </w:rPr>
        <w:t>For these climate zones reduced high limit values were used to prevent excessive cooling loads in annual simulations.</w:t>
      </w:r>
    </w:p>
    <w:p w14:paraId="5C3FB779" w14:textId="77777777" w:rsidR="005C3088" w:rsidRPr="00F417B4" w:rsidRDefault="005C3088" w:rsidP="005C3088">
      <w:pPr>
        <w:rPr>
          <w:rFonts w:cs="Arial"/>
          <w:b/>
          <w:szCs w:val="22"/>
        </w:rPr>
      </w:pP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09F05988" w:rsidR="00B93575" w:rsidRPr="00F94DA0" w:rsidRDefault="00B93575" w:rsidP="00B93575">
      <w:pPr>
        <w:spacing w:before="40" w:after="40"/>
        <w:rPr>
          <w:rFonts w:cs="Arial"/>
          <w:szCs w:val="22"/>
        </w:rPr>
      </w:pPr>
      <w:r w:rsidRPr="00F94DA0">
        <w:rPr>
          <w:rFonts w:eastAsia="Calibri" w:cs="Calibri"/>
          <w:szCs w:val="22"/>
        </w:rPr>
        <w:t>As a Retrofit Add-on measure</w:t>
      </w:r>
      <w:r w:rsidR="00ED0E76" w:rsidRPr="00ED0E76">
        <w:rPr>
          <w:rFonts w:eastAsia="Calibri" w:cs="Calibri"/>
          <w:szCs w:val="22"/>
        </w:rPr>
        <w:t xml:space="preserve"> </w:t>
      </w:r>
      <w:del w:id="55" w:author="Voong, Tai" w:date="2016-08-17T16:06:00Z">
        <w:r w:rsidRPr="00F94DA0" w:rsidDel="003D7BD8">
          <w:rPr>
            <w:rFonts w:eastAsia="Calibri" w:cs="Calibri"/>
            <w:szCs w:val="22"/>
          </w:rPr>
          <w:delText xml:space="preserve"> </w:delText>
        </w:r>
      </w:del>
      <w:r w:rsidRPr="00F94DA0">
        <w:rPr>
          <w:rFonts w:eastAsia="Calibri" w:cs="Calibri"/>
          <w:szCs w:val="22"/>
        </w:rPr>
        <w:t xml:space="preserve">only a single baseline calculation is required. The electric energy savings from the first baseline are represented in the calculations below. </w:t>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proofErr w:type="gramStart"/>
      <w:r w:rsidRPr="00F94DA0">
        <w:rPr>
          <w:rFonts w:cs="Arial"/>
          <w:iCs/>
          <w:szCs w:val="22"/>
        </w:rPr>
        <w:t>kWh</w:t>
      </w:r>
      <w:proofErr w:type="gramEnd"/>
      <w:r w:rsidRPr="00F94DA0">
        <w:rPr>
          <w:rFonts w:cs="Arial"/>
          <w:iCs/>
          <w:szCs w:val="22"/>
        </w:rPr>
        <w:t xml:space="preserve"> per ton savings = annual unit energy savings</w:t>
      </w:r>
    </w:p>
    <w:p w14:paraId="35DFACA2" w14:textId="7E0F6D3A"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 xml:space="preserve">each modeled fault weighted by the frequency distribution the corresponding as-found condition, see </w:t>
      </w:r>
      <w:r>
        <w:rPr>
          <w:rFonts w:eastAsiaTheme="minorHAnsi" w:cstheme="minorBidi"/>
          <w:szCs w:val="20"/>
        </w:rPr>
        <w:fldChar w:fldCharType="begin"/>
      </w:r>
      <w:r>
        <w:rPr>
          <w:rFonts w:eastAsiaTheme="minorHAnsi" w:cstheme="minorBidi"/>
          <w:szCs w:val="20"/>
        </w:rPr>
        <w:instrText xml:space="preserve"> REF _Ref431564432 \h </w:instrText>
      </w:r>
      <w:r w:rsidR="00D87CD6">
        <w:rPr>
          <w:rFonts w:eastAsiaTheme="minorHAnsi" w:cstheme="minorBidi"/>
          <w:szCs w:val="20"/>
        </w:rPr>
        <w:instrText xml:space="preserve"> \* MERGEFORMAT </w:instrText>
      </w:r>
      <w:r>
        <w:rPr>
          <w:rFonts w:eastAsiaTheme="minorHAnsi" w:cstheme="minorBidi"/>
          <w:szCs w:val="20"/>
        </w:rPr>
      </w:r>
      <w:r>
        <w:rPr>
          <w:rFonts w:eastAsiaTheme="minorHAnsi" w:cstheme="minorBidi"/>
          <w:szCs w:val="20"/>
        </w:rPr>
        <w:fldChar w:fldCharType="separate"/>
      </w:r>
      <w:r w:rsidR="00E26E71" w:rsidRPr="00B0731D">
        <w:rPr>
          <w:b/>
        </w:rPr>
        <w:t>Table</w:t>
      </w:r>
      <w:r w:rsidR="00E26E71">
        <w:t xml:space="preserve"> </w:t>
      </w:r>
      <w:r w:rsidR="00E26E71" w:rsidRPr="00B0731D">
        <w:rPr>
          <w:b/>
          <w:noProof/>
        </w:rPr>
        <w:t>15</w:t>
      </w:r>
      <w:r>
        <w:rPr>
          <w:rFonts w:eastAsiaTheme="minorHAnsi" w:cstheme="minorBidi"/>
          <w:szCs w:val="20"/>
        </w:rPr>
        <w:fldChar w:fldCharType="end"/>
      </w:r>
    </w:p>
    <w:p w14:paraId="6D90DFA2" w14:textId="77777777" w:rsidR="00ED3FB6" w:rsidRDefault="00B93575" w:rsidP="00B93575">
      <w:pPr>
        <w:rPr>
          <w:rFonts w:cs="Arial"/>
          <w:iCs/>
          <w:szCs w:val="22"/>
        </w:rPr>
      </w:pPr>
      <w:proofErr w:type="gramStart"/>
      <w:r w:rsidRPr="00F94DA0">
        <w:rPr>
          <w:rFonts w:cs="Arial"/>
          <w:iCs/>
          <w:szCs w:val="22"/>
        </w:rPr>
        <w:t>measure</w:t>
      </w:r>
      <w:proofErr w:type="gramEnd"/>
      <w:r w:rsidRPr="00F94DA0">
        <w:rPr>
          <w:rFonts w:cs="Arial"/>
          <w:iCs/>
          <w:szCs w:val="22"/>
        </w:rPr>
        <w:t xml:space="preserve"> kWh = annual building energy consumption of measure</w:t>
      </w:r>
      <w:r w:rsidR="00ED3FB6">
        <w:rPr>
          <w:rFonts w:cs="Arial"/>
          <w:iCs/>
          <w:szCs w:val="22"/>
        </w:rPr>
        <w:t xml:space="preserve"> </w:t>
      </w:r>
    </w:p>
    <w:p w14:paraId="14C3D52B" w14:textId="7DABB16D" w:rsidR="00B93575" w:rsidRPr="00F94DA0" w:rsidRDefault="00B93575" w:rsidP="00B93575">
      <w:pPr>
        <w:rPr>
          <w:rFonts w:cs="Arial"/>
          <w:iCs/>
          <w:szCs w:val="22"/>
        </w:rPr>
      </w:pPr>
      <w:proofErr w:type="gramStart"/>
      <w:r w:rsidRPr="00F94DA0">
        <w:rPr>
          <w:rFonts w:cs="Arial"/>
          <w:iCs/>
          <w:szCs w:val="22"/>
        </w:rPr>
        <w:t>cooling</w:t>
      </w:r>
      <w:proofErr w:type="gramEnd"/>
      <w:r w:rsidRPr="00F94DA0">
        <w:rPr>
          <w:rFonts w:cs="Arial"/>
          <w:iCs/>
          <w:szCs w:val="22"/>
        </w:rPr>
        <w:t xml:space="preserve"> tons = </w:t>
      </w:r>
      <w:r w:rsidR="00C0512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B6FD6D7" w:rsidR="00071700" w:rsidRDefault="00070948" w:rsidP="00070948">
      <w:pPr>
        <w:pStyle w:val="Caption"/>
        <w:rPr>
          <w:rFonts w:cs="Arial"/>
          <w:i/>
          <w:szCs w:val="22"/>
        </w:rPr>
      </w:pPr>
      <w:bookmarkStart w:id="56" w:name="_Ref431564432"/>
      <w:r>
        <w:t xml:space="preserve">Table </w:t>
      </w:r>
      <w:fldSimple w:instr=" SEQ Table \* ARABIC ">
        <w:r w:rsidR="00E26E71">
          <w:rPr>
            <w:noProof/>
          </w:rPr>
          <w:t>15</w:t>
        </w:r>
      </w:fldSimple>
      <w:bookmarkEnd w:id="56"/>
      <w:r w:rsidR="00071700">
        <w:rPr>
          <w:rFonts w:cs="Arial"/>
          <w:i/>
          <w:szCs w:val="22"/>
        </w:rPr>
        <w:t xml:space="preserve"> Weightings for Savings Calculations from </w:t>
      </w:r>
      <w:r w:rsidR="00071700">
        <w:rPr>
          <w:rFonts w:cs="Arial"/>
          <w:szCs w:val="22"/>
        </w:rPr>
        <w:t>PGECOHVC138 Nonresidential HVAC RTU Quality Maintenance</w:t>
      </w:r>
      <w:r w:rsidR="00071700" w:rsidRPr="0022290A">
        <w:rPr>
          <w:vertAlign w:val="superscript"/>
        </w:rPr>
        <w:fldChar w:fldCharType="begin"/>
      </w:r>
      <w:r w:rsidR="00071700" w:rsidRPr="00D40092">
        <w:rPr>
          <w:vertAlign w:val="superscript"/>
        </w:rPr>
        <w:instrText xml:space="preserve"> NOTEREF _Ref431561185 \h  \* MERGEFORMAT </w:instrText>
      </w:r>
      <w:r w:rsidR="00071700" w:rsidRPr="0022290A">
        <w:rPr>
          <w:vertAlign w:val="superscript"/>
        </w:rPr>
      </w:r>
      <w:r w:rsidR="00071700" w:rsidRPr="0022290A">
        <w:rPr>
          <w:vertAlign w:val="superscript"/>
        </w:rPr>
        <w:fldChar w:fldCharType="separate"/>
      </w:r>
      <w:r w:rsidR="00E26E71">
        <w:rPr>
          <w:vertAlign w:val="superscript"/>
        </w:rPr>
        <w:t>1</w:t>
      </w:r>
      <w:r w:rsidR="00071700" w:rsidRPr="0022290A">
        <w:rPr>
          <w:vertAlign w:val="superscript"/>
        </w:rPr>
        <w:fldChar w:fldCharType="end"/>
      </w:r>
    </w:p>
    <w:tbl>
      <w:tblPr>
        <w:tblStyle w:val="TableGrid1"/>
        <w:tblW w:w="2970" w:type="pct"/>
        <w:tblLook w:val="04A0" w:firstRow="1" w:lastRow="0" w:firstColumn="1" w:lastColumn="0" w:noHBand="0" w:noVBand="1"/>
      </w:tblPr>
      <w:tblGrid>
        <w:gridCol w:w="3258"/>
        <w:gridCol w:w="2430"/>
      </w:tblGrid>
      <w:tr w:rsidR="009E70B4" w:rsidRPr="00F94DA0" w14:paraId="168812A2" w14:textId="77777777" w:rsidTr="00CB1376">
        <w:tc>
          <w:tcPr>
            <w:tcW w:w="2864"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136"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9E70B4" w:rsidRPr="00F94DA0" w14:paraId="46044EB2" w14:textId="77777777" w:rsidTr="00CB1376">
        <w:trPr>
          <w:trHeight w:val="243"/>
        </w:trPr>
        <w:tc>
          <w:tcPr>
            <w:tcW w:w="2864" w:type="pct"/>
          </w:tcPr>
          <w:p w14:paraId="7D3F8958" w14:textId="3F916E04" w:rsidR="009E70B4" w:rsidRPr="00F94DA0" w:rsidRDefault="009E70B4" w:rsidP="00431320">
            <w:pPr>
              <w:rPr>
                <w:sz w:val="22"/>
                <w:szCs w:val="22"/>
              </w:rPr>
            </w:pPr>
            <w:r w:rsidRPr="000474DC">
              <w:rPr>
                <w:rFonts w:eastAsiaTheme="minorHAnsi" w:cstheme="minorBidi"/>
                <w:szCs w:val="20"/>
              </w:rPr>
              <w:t>55°F Dry Bulb High Limit</w:t>
            </w:r>
          </w:p>
        </w:tc>
        <w:tc>
          <w:tcPr>
            <w:tcW w:w="2136" w:type="pct"/>
          </w:tcPr>
          <w:p w14:paraId="4C7F2D93" w14:textId="4CA7DC6D" w:rsidR="009E70B4" w:rsidRPr="004968F3" w:rsidRDefault="009E70B4" w:rsidP="00071700">
            <w:pPr>
              <w:jc w:val="center"/>
              <w:rPr>
                <w:rFonts w:cs="Calibri"/>
                <w:sz w:val="22"/>
                <w:szCs w:val="22"/>
              </w:rPr>
            </w:pPr>
            <w:r w:rsidRPr="004968F3">
              <w:rPr>
                <w:rFonts w:cs="Calibri"/>
                <w:sz w:val="22"/>
                <w:szCs w:val="22"/>
              </w:rPr>
              <w:t>0.56</w:t>
            </w:r>
          </w:p>
        </w:tc>
      </w:tr>
      <w:tr w:rsidR="009E70B4" w:rsidRPr="00F94DA0" w14:paraId="457C790D" w14:textId="77777777" w:rsidTr="00CB1376">
        <w:trPr>
          <w:trHeight w:val="243"/>
        </w:trPr>
        <w:tc>
          <w:tcPr>
            <w:tcW w:w="2864" w:type="pct"/>
          </w:tcPr>
          <w:p w14:paraId="2E4BEAE4" w14:textId="6765E398" w:rsidR="009E70B4" w:rsidRPr="00F94DA0" w:rsidRDefault="009E70B4"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6F3E562A" w14:textId="5EC02CD2" w:rsidR="009E70B4" w:rsidRPr="004968F3" w:rsidRDefault="009E70B4" w:rsidP="00071700">
            <w:pPr>
              <w:jc w:val="center"/>
              <w:rPr>
                <w:rFonts w:cs="Calibri"/>
                <w:sz w:val="22"/>
                <w:szCs w:val="22"/>
              </w:rPr>
            </w:pPr>
            <w:r w:rsidRPr="004968F3">
              <w:rPr>
                <w:rFonts w:cs="Calibri"/>
                <w:sz w:val="22"/>
                <w:szCs w:val="22"/>
              </w:rPr>
              <w:t>0.34</w:t>
            </w:r>
          </w:p>
        </w:tc>
      </w:tr>
      <w:tr w:rsidR="009E70B4" w:rsidRPr="00F94DA0" w14:paraId="2B5462DA" w14:textId="77777777" w:rsidTr="00CB1376">
        <w:trPr>
          <w:trHeight w:val="243"/>
        </w:trPr>
        <w:tc>
          <w:tcPr>
            <w:tcW w:w="2864" w:type="pct"/>
          </w:tcPr>
          <w:p w14:paraId="334C2AC9" w14:textId="68042240" w:rsidR="009E70B4" w:rsidRPr="00F94DA0" w:rsidRDefault="009E70B4"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306EF25B" w14:textId="0D844B5C" w:rsidR="009E70B4" w:rsidRPr="004968F3" w:rsidRDefault="009E70B4" w:rsidP="00071700">
            <w:pPr>
              <w:jc w:val="center"/>
              <w:rPr>
                <w:rFonts w:cs="Calibri"/>
                <w:szCs w:val="22"/>
              </w:rPr>
            </w:pPr>
            <w:r w:rsidRPr="004968F3">
              <w:rPr>
                <w:rFonts w:cs="Calibri"/>
                <w:szCs w:val="22"/>
              </w:rPr>
              <w:t>0.10</w:t>
            </w:r>
          </w:p>
        </w:tc>
      </w:tr>
    </w:tbl>
    <w:p w14:paraId="7207751D" w14:textId="77777777" w:rsidR="00071700" w:rsidRPr="00F94DA0" w:rsidRDefault="00071700" w:rsidP="00B93575">
      <w:pPr>
        <w:rPr>
          <w:rFonts w:cs="Arial"/>
          <w:i/>
          <w:szCs w:val="22"/>
        </w:rPr>
      </w:pPr>
    </w:p>
    <w:p w14:paraId="66CAB312" w14:textId="60311E8C" w:rsidR="002F2439" w:rsidRDefault="002F2439" w:rsidP="00B93575">
      <w:pPr>
        <w:rPr>
          <w:szCs w:val="22"/>
        </w:rPr>
      </w:pPr>
      <w:r>
        <w:rPr>
          <w:szCs w:val="22"/>
        </w:rPr>
        <w:t xml:space="preserve">The weightings presented in </w:t>
      </w:r>
      <w:r w:rsidRPr="00B0731D">
        <w:rPr>
          <w:b/>
          <w:szCs w:val="22"/>
        </w:rPr>
        <w:fldChar w:fldCharType="begin"/>
      </w:r>
      <w:r w:rsidRPr="00B0731D">
        <w:rPr>
          <w:b/>
          <w:szCs w:val="22"/>
        </w:rPr>
        <w:instrText xml:space="preserve"> REF _Ref431564432 \h </w:instrText>
      </w:r>
      <w:r>
        <w:rPr>
          <w:b/>
          <w:szCs w:val="22"/>
        </w:rPr>
        <w:instrText xml:space="preserve"> \* MERGEFORMAT </w:instrText>
      </w:r>
      <w:r w:rsidRPr="00B0731D">
        <w:rPr>
          <w:b/>
          <w:szCs w:val="22"/>
        </w:rPr>
      </w:r>
      <w:r w:rsidRPr="00B0731D">
        <w:rPr>
          <w:b/>
          <w:szCs w:val="22"/>
        </w:rPr>
        <w:fldChar w:fldCharType="separate"/>
      </w:r>
      <w:r w:rsidRPr="00B0731D">
        <w:rPr>
          <w:b/>
        </w:rPr>
        <w:t xml:space="preserve">Table </w:t>
      </w:r>
      <w:r w:rsidRPr="00B0731D">
        <w:rPr>
          <w:b/>
          <w:noProof/>
        </w:rPr>
        <w:t>15</w:t>
      </w:r>
      <w:r w:rsidRPr="00B0731D">
        <w:rPr>
          <w:b/>
          <w:szCs w:val="22"/>
        </w:rPr>
        <w:fldChar w:fldCharType="end"/>
      </w:r>
      <w:r>
        <w:rPr>
          <w:szCs w:val="22"/>
        </w:rPr>
        <w:t xml:space="preserve"> are derived from </w:t>
      </w:r>
      <w:proofErr w:type="spellStart"/>
      <w:r>
        <w:rPr>
          <w:szCs w:val="22"/>
        </w:rPr>
        <w:t>AirCare</w:t>
      </w:r>
      <w:proofErr w:type="spellEnd"/>
      <w:r>
        <w:rPr>
          <w:szCs w:val="22"/>
        </w:rPr>
        <w:t xml:space="preserve"> Plus data as explained in PGECOHVC138.</w:t>
      </w:r>
    </w:p>
    <w:p w14:paraId="2750C20C" w14:textId="77777777" w:rsidR="002F2439" w:rsidRDefault="002F2439" w:rsidP="00B93575">
      <w:pPr>
        <w:rPr>
          <w:szCs w:val="22"/>
        </w:rPr>
      </w:pPr>
    </w:p>
    <w:p w14:paraId="18E777D4" w14:textId="5AA9130A"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proofErr w:type="spellStart"/>
      <w:r w:rsidR="00236932">
        <w:rPr>
          <w:szCs w:val="22"/>
        </w:rPr>
        <w:t>OfS</w:t>
      </w:r>
      <w:proofErr w:type="spellEnd"/>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D87CD6">
        <w:rPr>
          <w:b/>
          <w:szCs w:val="22"/>
        </w:rPr>
        <w:fldChar w:fldCharType="begin"/>
      </w:r>
      <w:r w:rsidRPr="00D87CD6">
        <w:rPr>
          <w:b/>
          <w:szCs w:val="22"/>
        </w:rPr>
        <w:instrText xml:space="preserve"> REF _Ref418182049 \h  \* MERGEFORMAT </w:instrText>
      </w:r>
      <w:r w:rsidRPr="00D87CD6">
        <w:rPr>
          <w:b/>
          <w:szCs w:val="22"/>
        </w:rPr>
      </w:r>
      <w:r w:rsidRPr="00D87CD6">
        <w:rPr>
          <w:b/>
          <w:szCs w:val="22"/>
        </w:rPr>
        <w:fldChar w:fldCharType="separate"/>
      </w:r>
      <w:r w:rsidR="00E26E71" w:rsidRPr="00E26E71">
        <w:rPr>
          <w:b/>
          <w:szCs w:val="22"/>
        </w:rPr>
        <w:t xml:space="preserve">Table </w:t>
      </w:r>
      <w:r w:rsidR="00E26E71" w:rsidRPr="0026412C">
        <w:rPr>
          <w:b/>
          <w:noProof/>
          <w:szCs w:val="22"/>
        </w:rPr>
        <w:t>16</w:t>
      </w:r>
      <w:r w:rsidRPr="00D87CD6">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4C91DABC" w:rsidR="00B93575" w:rsidRPr="00F94DA0" w:rsidRDefault="00B93575" w:rsidP="00C03CBA">
      <w:pPr>
        <w:keepNext/>
        <w:rPr>
          <w:b/>
          <w:bCs/>
          <w:szCs w:val="22"/>
        </w:rPr>
      </w:pPr>
      <w:bookmarkStart w:id="57"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16</w:t>
      </w:r>
      <w:r w:rsidRPr="00F94DA0">
        <w:rPr>
          <w:b/>
          <w:bCs/>
          <w:szCs w:val="22"/>
        </w:rPr>
        <w:fldChar w:fldCharType="end"/>
      </w:r>
      <w:bookmarkEnd w:id="57"/>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9E70B4" w:rsidRPr="00F94DA0" w14:paraId="4AEDA34F" w14:textId="77777777" w:rsidTr="009E70B4">
        <w:tc>
          <w:tcPr>
            <w:tcW w:w="2644" w:type="dxa"/>
            <w:shd w:val="clear" w:color="auto" w:fill="D9D9D9" w:themeFill="background1" w:themeFillShade="D9"/>
          </w:tcPr>
          <w:p w14:paraId="603532D1" w14:textId="77777777" w:rsidR="009E70B4" w:rsidRPr="00F94DA0" w:rsidRDefault="009E70B4" w:rsidP="00B93575">
            <w:pPr>
              <w:jc w:val="center"/>
              <w:rPr>
                <w:rFonts w:cs="Calibri"/>
                <w:b/>
                <w:bCs/>
                <w:sz w:val="22"/>
                <w:szCs w:val="22"/>
              </w:rPr>
            </w:pPr>
          </w:p>
        </w:tc>
        <w:tc>
          <w:tcPr>
            <w:tcW w:w="2054" w:type="dxa"/>
            <w:shd w:val="clear" w:color="auto" w:fill="D9D9D9" w:themeFill="background1" w:themeFillShade="D9"/>
          </w:tcPr>
          <w:p w14:paraId="73EB717C" w14:textId="62E74370" w:rsidR="009E70B4" w:rsidRPr="00495DAD" w:rsidRDefault="009E70B4" w:rsidP="00B93575">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9BA3E96" w14:textId="7322F81B" w:rsidR="009E70B4" w:rsidRPr="00495DAD" w:rsidRDefault="009E70B4" w:rsidP="00B93575">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13290D17" w14:textId="119027C8" w:rsidR="009E70B4" w:rsidRPr="00495DAD" w:rsidRDefault="009E70B4" w:rsidP="00B93575">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2A6DA207" w14:textId="0A1999AC" w:rsidR="009E70B4" w:rsidRPr="00F94DA0" w:rsidRDefault="009E70B4" w:rsidP="00B93575">
            <w:pPr>
              <w:jc w:val="center"/>
              <w:rPr>
                <w:rFonts w:cs="Arial"/>
                <w:b/>
                <w:sz w:val="22"/>
                <w:szCs w:val="22"/>
              </w:rPr>
            </w:pPr>
            <w:r w:rsidRPr="00F94DA0">
              <w:rPr>
                <w:rFonts w:cs="Arial"/>
                <w:b/>
                <w:sz w:val="22"/>
                <w:szCs w:val="22"/>
              </w:rPr>
              <w:t>Measure</w:t>
            </w:r>
          </w:p>
        </w:tc>
      </w:tr>
      <w:tr w:rsidR="009E70B4" w:rsidRPr="00F94DA0" w14:paraId="564F6189" w14:textId="77777777" w:rsidTr="009E70B4">
        <w:trPr>
          <w:trHeight w:val="243"/>
        </w:trPr>
        <w:tc>
          <w:tcPr>
            <w:tcW w:w="2644" w:type="dxa"/>
          </w:tcPr>
          <w:p w14:paraId="199EF374" w14:textId="77777777" w:rsidR="009E70B4" w:rsidRPr="00F94DA0" w:rsidRDefault="009E70B4" w:rsidP="00B93575">
            <w:pPr>
              <w:rPr>
                <w:sz w:val="22"/>
                <w:szCs w:val="22"/>
              </w:rPr>
            </w:pPr>
            <w:r w:rsidRPr="00F94DA0">
              <w:rPr>
                <w:sz w:val="22"/>
                <w:szCs w:val="22"/>
              </w:rPr>
              <w:t>Whole building energy use (kWh/</w:t>
            </w:r>
            <w:proofErr w:type="spellStart"/>
            <w:r w:rsidRPr="00F94DA0">
              <w:rPr>
                <w:sz w:val="22"/>
                <w:szCs w:val="22"/>
              </w:rPr>
              <w:t>yr</w:t>
            </w:r>
            <w:proofErr w:type="spellEnd"/>
            <w:r w:rsidRPr="00F94DA0">
              <w:rPr>
                <w:sz w:val="22"/>
                <w:szCs w:val="22"/>
              </w:rPr>
              <w:t>)</w:t>
            </w:r>
          </w:p>
        </w:tc>
        <w:tc>
          <w:tcPr>
            <w:tcW w:w="2054" w:type="dxa"/>
          </w:tcPr>
          <w:p w14:paraId="01EE763F" w14:textId="24265BD2" w:rsidR="009E70B4" w:rsidRPr="004968F3" w:rsidRDefault="00236932" w:rsidP="009E70B4">
            <w:pPr>
              <w:tabs>
                <w:tab w:val="center" w:pos="1323"/>
                <w:tab w:val="right" w:pos="2646"/>
              </w:tabs>
              <w:jc w:val="center"/>
              <w:rPr>
                <w:rFonts w:cs="Calibri"/>
                <w:sz w:val="22"/>
                <w:szCs w:val="22"/>
              </w:rPr>
            </w:pPr>
            <w:r w:rsidRPr="004968F3">
              <w:rPr>
                <w:rFonts w:cs="Calibri"/>
                <w:sz w:val="22"/>
                <w:szCs w:val="22"/>
              </w:rPr>
              <w:t>108,219</w:t>
            </w:r>
          </w:p>
        </w:tc>
        <w:tc>
          <w:tcPr>
            <w:tcW w:w="1710" w:type="dxa"/>
          </w:tcPr>
          <w:p w14:paraId="23C20D1D" w14:textId="24371C99" w:rsidR="009E70B4" w:rsidRPr="004968F3" w:rsidRDefault="00236932" w:rsidP="00B93575">
            <w:pPr>
              <w:jc w:val="center"/>
              <w:rPr>
                <w:rFonts w:cs="Calibri"/>
                <w:szCs w:val="22"/>
              </w:rPr>
            </w:pPr>
            <w:r w:rsidRPr="004968F3">
              <w:rPr>
                <w:rFonts w:cs="Calibri"/>
                <w:szCs w:val="22"/>
              </w:rPr>
              <w:t>105,322</w:t>
            </w:r>
          </w:p>
        </w:tc>
        <w:tc>
          <w:tcPr>
            <w:tcW w:w="1444" w:type="dxa"/>
          </w:tcPr>
          <w:p w14:paraId="63C692C1" w14:textId="44F6FD30" w:rsidR="009E70B4" w:rsidRPr="004968F3" w:rsidRDefault="00236932" w:rsidP="00B93575">
            <w:pPr>
              <w:jc w:val="center"/>
              <w:rPr>
                <w:rFonts w:cs="Calibri"/>
                <w:szCs w:val="22"/>
              </w:rPr>
            </w:pPr>
            <w:r w:rsidRPr="004968F3">
              <w:rPr>
                <w:rFonts w:cs="Calibri"/>
                <w:szCs w:val="22"/>
              </w:rPr>
              <w:t>105,156</w:t>
            </w:r>
          </w:p>
        </w:tc>
        <w:tc>
          <w:tcPr>
            <w:tcW w:w="1724" w:type="dxa"/>
          </w:tcPr>
          <w:p w14:paraId="343AFED8" w14:textId="424D3335" w:rsidR="009E70B4" w:rsidRPr="004968F3" w:rsidRDefault="00236932" w:rsidP="00B93575">
            <w:pPr>
              <w:jc w:val="center"/>
              <w:rPr>
                <w:rFonts w:cs="Calibri"/>
                <w:sz w:val="22"/>
                <w:szCs w:val="22"/>
              </w:rPr>
            </w:pPr>
            <w:r w:rsidRPr="004968F3">
              <w:rPr>
                <w:rFonts w:cs="Calibri"/>
                <w:sz w:val="22"/>
                <w:szCs w:val="22"/>
              </w:rPr>
              <w:t>105,149</w:t>
            </w:r>
          </w:p>
        </w:tc>
      </w:tr>
      <w:tr w:rsidR="009E70B4" w:rsidRPr="00F94DA0" w14:paraId="6FAD56BF" w14:textId="77777777" w:rsidTr="009E70B4">
        <w:trPr>
          <w:trHeight w:val="243"/>
        </w:trPr>
        <w:tc>
          <w:tcPr>
            <w:tcW w:w="2644" w:type="dxa"/>
          </w:tcPr>
          <w:p w14:paraId="3E5DB709" w14:textId="77777777" w:rsidR="009E70B4" w:rsidRPr="00F94DA0" w:rsidRDefault="009E70B4" w:rsidP="00B93575">
            <w:pPr>
              <w:rPr>
                <w:sz w:val="22"/>
                <w:szCs w:val="22"/>
              </w:rPr>
            </w:pPr>
            <w:r w:rsidRPr="00F94DA0">
              <w:rPr>
                <w:sz w:val="22"/>
                <w:szCs w:val="22"/>
              </w:rPr>
              <w:t>System cooling capacity (Btu/h)</w:t>
            </w:r>
          </w:p>
        </w:tc>
        <w:tc>
          <w:tcPr>
            <w:tcW w:w="2054" w:type="dxa"/>
          </w:tcPr>
          <w:p w14:paraId="2C43AE2F" w14:textId="748AA6F3" w:rsidR="009E70B4" w:rsidRPr="004968F3" w:rsidRDefault="00236932" w:rsidP="00B93575">
            <w:pPr>
              <w:jc w:val="center"/>
              <w:rPr>
                <w:rFonts w:cs="Calibri"/>
                <w:sz w:val="22"/>
                <w:szCs w:val="22"/>
              </w:rPr>
            </w:pPr>
            <w:r w:rsidRPr="004968F3">
              <w:rPr>
                <w:rFonts w:cs="Calibri"/>
                <w:sz w:val="22"/>
                <w:szCs w:val="22"/>
              </w:rPr>
              <w:t>261,960</w:t>
            </w:r>
          </w:p>
        </w:tc>
        <w:tc>
          <w:tcPr>
            <w:tcW w:w="1710" w:type="dxa"/>
          </w:tcPr>
          <w:p w14:paraId="05546F3A" w14:textId="0D7527C3" w:rsidR="009E70B4" w:rsidRPr="004968F3" w:rsidRDefault="00236932" w:rsidP="00B93575">
            <w:pPr>
              <w:jc w:val="center"/>
              <w:rPr>
                <w:rFonts w:cs="Calibri"/>
                <w:szCs w:val="22"/>
              </w:rPr>
            </w:pPr>
            <w:r w:rsidRPr="004968F3">
              <w:rPr>
                <w:rFonts w:cs="Calibri"/>
                <w:sz w:val="22"/>
                <w:szCs w:val="22"/>
              </w:rPr>
              <w:t>261,960</w:t>
            </w:r>
          </w:p>
        </w:tc>
        <w:tc>
          <w:tcPr>
            <w:tcW w:w="1444" w:type="dxa"/>
          </w:tcPr>
          <w:p w14:paraId="0DE97750" w14:textId="00EBBA6A" w:rsidR="009E70B4" w:rsidRPr="004968F3" w:rsidRDefault="00236932" w:rsidP="00B93575">
            <w:pPr>
              <w:jc w:val="center"/>
              <w:rPr>
                <w:rFonts w:cs="Calibri"/>
                <w:szCs w:val="22"/>
              </w:rPr>
            </w:pPr>
            <w:r w:rsidRPr="004968F3">
              <w:rPr>
                <w:rFonts w:cs="Calibri"/>
                <w:sz w:val="22"/>
                <w:szCs w:val="22"/>
              </w:rPr>
              <w:t>261,960</w:t>
            </w:r>
          </w:p>
        </w:tc>
        <w:tc>
          <w:tcPr>
            <w:tcW w:w="1724" w:type="dxa"/>
          </w:tcPr>
          <w:p w14:paraId="3B7E19B7" w14:textId="1FC9D4BF" w:rsidR="009E70B4" w:rsidRPr="004968F3" w:rsidRDefault="00236932" w:rsidP="00B93575">
            <w:pPr>
              <w:jc w:val="center"/>
              <w:rPr>
                <w:rFonts w:cs="Calibri"/>
                <w:sz w:val="22"/>
                <w:szCs w:val="22"/>
              </w:rPr>
            </w:pPr>
            <w:r w:rsidRPr="004968F3">
              <w:rPr>
                <w:rFonts w:cs="Calibri"/>
                <w:sz w:val="22"/>
                <w:szCs w:val="22"/>
              </w:rPr>
              <w:t>261,960</w:t>
            </w:r>
          </w:p>
        </w:tc>
      </w:tr>
    </w:tbl>
    <w:p w14:paraId="67E5D259" w14:textId="77777777"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A71741E" w:rsidR="00B93575" w:rsidRPr="00F94DA0" w:rsidRDefault="00236932" w:rsidP="00B93575">
      <w:pPr>
        <w:jc w:val="center"/>
        <w:rPr>
          <w:rFonts w:cs="Arial"/>
          <w:b/>
          <w:szCs w:val="22"/>
        </w:rPr>
      </w:pPr>
      <m:oMathPara>
        <m:oMath>
          <m:r>
            <w:rPr>
              <w:rFonts w:ascii="Cambria Math" w:hAnsi="Cambria Math"/>
              <w:sz w:val="18"/>
              <w:szCs w:val="22"/>
            </w:rPr>
            <m:t>82.06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108,219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×0.56+105,322</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×0.34+105,156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×0.10</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261,960</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A47EF9" w:rsidRDefault="004F2EAF" w:rsidP="004F2EAF">
      <w:pPr>
        <w:rPr>
          <w:szCs w:val="22"/>
        </w:rPr>
      </w:pPr>
    </w:p>
    <w:p w14:paraId="0E84F1BE" w14:textId="67A854BF" w:rsidR="0096767E" w:rsidRPr="0096767E" w:rsidRDefault="004F2EAF" w:rsidP="0096767E">
      <w:pPr>
        <w:pStyle w:val="Heading2"/>
        <w:numPr>
          <w:ilvl w:val="1"/>
          <w:numId w:val="38"/>
        </w:numPr>
        <w:rPr>
          <w:rFonts w:asciiTheme="minorHAnsi" w:hAnsiTheme="minorHAnsi" w:cstheme="minorHAnsi"/>
        </w:rPr>
      </w:pPr>
      <w:r w:rsidRPr="004F2EAF">
        <w:rPr>
          <w:rFonts w:asciiTheme="minorHAnsi" w:hAnsiTheme="minorHAnsi" w:cstheme="minorHAnsi"/>
        </w:rPr>
        <w:t>Demand Reduction Estimation Methodologies</w:t>
      </w:r>
    </w:p>
    <w:p w14:paraId="0BCF2E94" w14:textId="15A09971" w:rsidR="00886618"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w:t>
      </w:r>
      <w:r w:rsidR="00D87CD6">
        <w:rPr>
          <w:rFonts w:asciiTheme="minorHAnsi" w:hAnsiTheme="minorHAnsi" w:cstheme="minorHAnsi"/>
          <w:i w:val="0"/>
          <w:color w:val="auto"/>
          <w:szCs w:val="22"/>
        </w:rPr>
        <w:t xml:space="preserve"> </w:t>
      </w:r>
      <w:r w:rsidR="00D87CD6" w:rsidRPr="00D87CD6">
        <w:rPr>
          <w:rFonts w:asciiTheme="minorHAnsi" w:hAnsiTheme="minorHAnsi" w:cstheme="minorHAnsi"/>
          <w:b/>
          <w:i w:val="0"/>
          <w:color w:val="auto"/>
          <w:szCs w:val="22"/>
        </w:rPr>
        <w:fldChar w:fldCharType="begin"/>
      </w:r>
      <w:r w:rsidR="00D87CD6" w:rsidRPr="00D87CD6">
        <w:rPr>
          <w:rFonts w:asciiTheme="minorHAnsi" w:hAnsiTheme="minorHAnsi" w:cstheme="minorHAnsi"/>
          <w:b/>
          <w:i w:val="0"/>
          <w:color w:val="auto"/>
          <w:szCs w:val="22"/>
        </w:rPr>
        <w:instrText xml:space="preserve"> REF _Ref432008606 \h  \* MERGEFORMAT </w:instrText>
      </w:r>
      <w:r w:rsidR="00D87CD6" w:rsidRPr="00D87CD6">
        <w:rPr>
          <w:rFonts w:asciiTheme="minorHAnsi" w:hAnsiTheme="minorHAnsi" w:cstheme="minorHAnsi"/>
          <w:b/>
          <w:i w:val="0"/>
          <w:color w:val="auto"/>
          <w:szCs w:val="22"/>
        </w:rPr>
      </w:r>
      <w:r w:rsidR="00D87CD6" w:rsidRPr="00D87CD6">
        <w:rPr>
          <w:rFonts w:asciiTheme="minorHAnsi" w:hAnsiTheme="minorHAnsi" w:cstheme="minorHAnsi"/>
          <w:b/>
          <w:i w:val="0"/>
          <w:color w:val="auto"/>
          <w:szCs w:val="22"/>
        </w:rPr>
        <w:fldChar w:fldCharType="separate"/>
      </w:r>
      <w:r w:rsidR="00B0731D" w:rsidRPr="00B0731D">
        <w:rPr>
          <w:rFonts w:asciiTheme="minorHAnsi" w:hAnsiTheme="minorHAnsi" w:cstheme="minorHAnsi"/>
          <w:b/>
          <w:i w:val="0"/>
          <w:color w:val="auto"/>
          <w:szCs w:val="22"/>
        </w:rPr>
        <w:t>Table 17</w:t>
      </w:r>
      <w:r w:rsidR="00D87CD6" w:rsidRPr="00D87CD6">
        <w:rPr>
          <w:rFonts w:asciiTheme="minorHAnsi" w:hAnsiTheme="minorHAnsi" w:cstheme="minorHAnsi"/>
          <w:b/>
          <w:i w:val="0"/>
          <w:color w:val="auto"/>
          <w:szCs w:val="22"/>
        </w:rPr>
        <w:fldChar w:fldCharType="end"/>
      </w:r>
      <w:r w:rsidR="00E05A80" w:rsidRPr="000102C4">
        <w:rPr>
          <w:rFonts w:asciiTheme="minorHAnsi" w:hAnsiTheme="minorHAnsi" w:cstheme="minorHAnsi"/>
          <w:i w:val="0"/>
          <w:color w:val="auto"/>
          <w:szCs w:val="22"/>
        </w:rPr>
        <w:t>:</w:t>
      </w:r>
    </w:p>
    <w:p w14:paraId="4D2B37FA" w14:textId="77777777" w:rsidR="00886618" w:rsidRDefault="00886618">
      <w:pPr>
        <w:spacing w:after="200" w:line="276" w:lineRule="auto"/>
        <w:rPr>
          <w:rFonts w:cstheme="minorHAnsi"/>
          <w:szCs w:val="22"/>
        </w:rPr>
      </w:pPr>
      <w:r>
        <w:rPr>
          <w:rFonts w:cstheme="minorHAnsi"/>
          <w:i/>
          <w:szCs w:val="22"/>
        </w:rPr>
        <w:br w:type="page"/>
      </w:r>
    </w:p>
    <w:p w14:paraId="08171C5E" w14:textId="09975A16" w:rsidR="0090126B" w:rsidRPr="000102C4" w:rsidRDefault="009F1AB4" w:rsidP="009F1AB4">
      <w:pPr>
        <w:pStyle w:val="Caption"/>
        <w:rPr>
          <w:rFonts w:cstheme="minorHAnsi"/>
          <w:i/>
          <w:szCs w:val="22"/>
        </w:rPr>
      </w:pPr>
      <w:bookmarkStart w:id="58" w:name="_Ref432008606"/>
      <w:r>
        <w:lastRenderedPageBreak/>
        <w:t xml:space="preserve">Table </w:t>
      </w:r>
      <w:fldSimple w:instr=" SEQ Table \* ARABIC ">
        <w:r w:rsidR="00E26E71">
          <w:rPr>
            <w:noProof/>
          </w:rPr>
          <w:t>17</w:t>
        </w:r>
      </w:fldSimple>
      <w:bookmarkEnd w:id="58"/>
      <w:r>
        <w:t xml:space="preserve"> DEER Peak Demand Periods</w:t>
      </w:r>
    </w:p>
    <w:tbl>
      <w:tblPr>
        <w:tblStyle w:val="TableGrid1"/>
        <w:tblW w:w="4142" w:type="pct"/>
        <w:tblCellMar>
          <w:left w:w="115" w:type="dxa"/>
          <w:right w:w="115" w:type="dxa"/>
        </w:tblCellMar>
        <w:tblLook w:val="01E0" w:firstRow="1" w:lastRow="1" w:firstColumn="1" w:lastColumn="1" w:noHBand="0" w:noVBand="0"/>
      </w:tblPr>
      <w:tblGrid>
        <w:gridCol w:w="1555"/>
        <w:gridCol w:w="2159"/>
        <w:gridCol w:w="1799"/>
        <w:gridCol w:w="2431"/>
      </w:tblGrid>
      <w:tr w:rsidR="0090126B" w:rsidRPr="0090126B" w14:paraId="0ADD6681" w14:textId="77777777" w:rsidTr="00CB1376">
        <w:tc>
          <w:tcPr>
            <w:tcW w:w="979" w:type="pct"/>
            <w:shd w:val="clear" w:color="auto" w:fill="D9D9D9" w:themeFill="background1" w:themeFillShade="D9"/>
            <w:vAlign w:val="center"/>
          </w:tcPr>
          <w:p w14:paraId="42171039" w14:textId="77777777" w:rsidR="0090126B" w:rsidRPr="0090126B" w:rsidRDefault="0090126B" w:rsidP="00CB1376">
            <w:pPr>
              <w:jc w:val="center"/>
              <w:rPr>
                <w:rFonts w:cstheme="minorHAnsi"/>
                <w:b/>
                <w:sz w:val="22"/>
                <w:szCs w:val="22"/>
                <w:highlight w:val="yellow"/>
              </w:rPr>
            </w:pPr>
            <w:r w:rsidRPr="0090126B">
              <w:rPr>
                <w:rFonts w:cstheme="minorHAnsi"/>
                <w:b/>
                <w:sz w:val="22"/>
                <w:szCs w:val="22"/>
              </w:rPr>
              <w:t>Climate Zone</w:t>
            </w:r>
          </w:p>
        </w:tc>
        <w:tc>
          <w:tcPr>
            <w:tcW w:w="1359" w:type="pct"/>
            <w:shd w:val="clear" w:color="auto" w:fill="D9D9D9" w:themeFill="background1" w:themeFillShade="D9"/>
            <w:vAlign w:val="center"/>
          </w:tcPr>
          <w:p w14:paraId="09D641E3" w14:textId="77777777" w:rsidR="0090126B" w:rsidRPr="0090126B" w:rsidRDefault="0090126B" w:rsidP="00CB1376">
            <w:pPr>
              <w:jc w:val="center"/>
              <w:rPr>
                <w:rFonts w:cstheme="minorHAnsi"/>
                <w:b/>
                <w:sz w:val="22"/>
                <w:szCs w:val="22"/>
              </w:rPr>
            </w:pPr>
            <w:r w:rsidRPr="0090126B">
              <w:rPr>
                <w:rFonts w:cstheme="minorHAnsi"/>
                <w:b/>
                <w:sz w:val="22"/>
                <w:szCs w:val="22"/>
              </w:rPr>
              <w:t>3-Weekday Period</w:t>
            </w:r>
          </w:p>
        </w:tc>
        <w:tc>
          <w:tcPr>
            <w:tcW w:w="1132" w:type="pct"/>
            <w:shd w:val="clear" w:color="auto" w:fill="D9D9D9" w:themeFill="background1" w:themeFillShade="D9"/>
            <w:vAlign w:val="center"/>
          </w:tcPr>
          <w:p w14:paraId="7BAA5982" w14:textId="77777777" w:rsidR="0090126B" w:rsidRPr="0090126B" w:rsidRDefault="0090126B" w:rsidP="00CB1376">
            <w:pPr>
              <w:jc w:val="center"/>
              <w:rPr>
                <w:rFonts w:cstheme="minorHAnsi"/>
                <w:b/>
                <w:sz w:val="22"/>
                <w:szCs w:val="22"/>
              </w:rPr>
            </w:pPr>
            <w:r w:rsidRPr="0090126B">
              <w:rPr>
                <w:b/>
                <w:sz w:val="22"/>
                <w:szCs w:val="22"/>
              </w:rPr>
              <w:t>Climate Zone</w:t>
            </w:r>
          </w:p>
        </w:tc>
        <w:tc>
          <w:tcPr>
            <w:tcW w:w="1530" w:type="pct"/>
            <w:shd w:val="clear" w:color="auto" w:fill="D9D9D9" w:themeFill="background1" w:themeFillShade="D9"/>
            <w:vAlign w:val="center"/>
          </w:tcPr>
          <w:p w14:paraId="5138CB55" w14:textId="77777777" w:rsidR="0090126B" w:rsidRPr="0090126B" w:rsidRDefault="0090126B" w:rsidP="00CB1376">
            <w:pPr>
              <w:jc w:val="center"/>
              <w:rPr>
                <w:rFonts w:cstheme="minorHAnsi"/>
                <w:b/>
                <w:sz w:val="22"/>
                <w:szCs w:val="22"/>
              </w:rPr>
            </w:pPr>
            <w:r w:rsidRPr="0090126B">
              <w:rPr>
                <w:b/>
                <w:sz w:val="22"/>
                <w:szCs w:val="22"/>
              </w:rPr>
              <w:t>3-Weekday Period</w:t>
            </w:r>
          </w:p>
        </w:tc>
      </w:tr>
      <w:tr w:rsidR="0090126B" w:rsidRPr="0090126B" w14:paraId="4BC1FB64" w14:textId="77777777" w:rsidTr="00CB1376">
        <w:tc>
          <w:tcPr>
            <w:tcW w:w="979" w:type="pct"/>
            <w:vAlign w:val="center"/>
          </w:tcPr>
          <w:p w14:paraId="6AB2288B" w14:textId="77777777" w:rsidR="0090126B" w:rsidRPr="0090126B" w:rsidRDefault="0090126B" w:rsidP="00CB1376">
            <w:pPr>
              <w:jc w:val="center"/>
              <w:rPr>
                <w:rFonts w:cstheme="minorHAnsi"/>
                <w:sz w:val="22"/>
                <w:szCs w:val="22"/>
              </w:rPr>
            </w:pPr>
            <w:r w:rsidRPr="0090126B">
              <w:rPr>
                <w:rFonts w:cstheme="minorHAnsi"/>
                <w:sz w:val="22"/>
                <w:szCs w:val="22"/>
              </w:rPr>
              <w:t>1</w:t>
            </w:r>
          </w:p>
        </w:tc>
        <w:tc>
          <w:tcPr>
            <w:tcW w:w="1359" w:type="pct"/>
            <w:vAlign w:val="center"/>
          </w:tcPr>
          <w:p w14:paraId="4FCA59DA" w14:textId="77777777" w:rsidR="0090126B" w:rsidRPr="0090126B" w:rsidRDefault="0090126B" w:rsidP="00CB1376">
            <w:pPr>
              <w:jc w:val="center"/>
              <w:rPr>
                <w:rFonts w:cstheme="minorHAnsi"/>
                <w:sz w:val="22"/>
                <w:szCs w:val="22"/>
              </w:rPr>
            </w:pPr>
            <w:r w:rsidRPr="0090126B">
              <w:rPr>
                <w:rFonts w:cstheme="minorHAnsi"/>
                <w:sz w:val="22"/>
                <w:szCs w:val="22"/>
              </w:rPr>
              <w:t>Sep 16 – Sep 18</w:t>
            </w:r>
          </w:p>
        </w:tc>
        <w:tc>
          <w:tcPr>
            <w:tcW w:w="1132" w:type="pct"/>
            <w:vAlign w:val="center"/>
          </w:tcPr>
          <w:p w14:paraId="20E5D59E" w14:textId="77777777" w:rsidR="0090126B" w:rsidRPr="0090126B" w:rsidRDefault="0090126B" w:rsidP="00CB1376">
            <w:pPr>
              <w:jc w:val="center"/>
              <w:rPr>
                <w:rFonts w:cstheme="minorHAnsi"/>
                <w:sz w:val="22"/>
                <w:szCs w:val="22"/>
              </w:rPr>
            </w:pPr>
            <w:r w:rsidRPr="0090126B">
              <w:rPr>
                <w:sz w:val="22"/>
                <w:szCs w:val="22"/>
              </w:rPr>
              <w:t>9</w:t>
            </w:r>
          </w:p>
        </w:tc>
        <w:tc>
          <w:tcPr>
            <w:tcW w:w="1530" w:type="pct"/>
            <w:vAlign w:val="center"/>
          </w:tcPr>
          <w:p w14:paraId="2C40C49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23F6FCAF" w14:textId="77777777" w:rsidTr="00CB1376">
        <w:tc>
          <w:tcPr>
            <w:tcW w:w="979" w:type="pct"/>
            <w:vAlign w:val="center"/>
          </w:tcPr>
          <w:p w14:paraId="6BD609CF" w14:textId="77777777" w:rsidR="0090126B" w:rsidRPr="0090126B" w:rsidRDefault="0090126B" w:rsidP="00CB1376">
            <w:pPr>
              <w:jc w:val="center"/>
              <w:rPr>
                <w:rFonts w:cstheme="minorHAnsi"/>
                <w:sz w:val="22"/>
                <w:szCs w:val="22"/>
              </w:rPr>
            </w:pPr>
            <w:r w:rsidRPr="0090126B">
              <w:rPr>
                <w:rFonts w:cstheme="minorHAnsi"/>
                <w:sz w:val="22"/>
                <w:szCs w:val="22"/>
              </w:rPr>
              <w:t>2</w:t>
            </w:r>
          </w:p>
        </w:tc>
        <w:tc>
          <w:tcPr>
            <w:tcW w:w="1359" w:type="pct"/>
            <w:vAlign w:val="center"/>
          </w:tcPr>
          <w:p w14:paraId="0D434C47"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9D1FFDB" w14:textId="77777777" w:rsidR="0090126B" w:rsidRPr="0090126B" w:rsidRDefault="0090126B" w:rsidP="00CB1376">
            <w:pPr>
              <w:jc w:val="center"/>
              <w:rPr>
                <w:rFonts w:cstheme="minorHAnsi"/>
                <w:sz w:val="22"/>
                <w:szCs w:val="22"/>
              </w:rPr>
            </w:pPr>
            <w:r w:rsidRPr="0090126B">
              <w:rPr>
                <w:sz w:val="22"/>
                <w:szCs w:val="22"/>
              </w:rPr>
              <w:t>10</w:t>
            </w:r>
          </w:p>
        </w:tc>
        <w:tc>
          <w:tcPr>
            <w:tcW w:w="1530" w:type="pct"/>
            <w:vAlign w:val="center"/>
          </w:tcPr>
          <w:p w14:paraId="38515A0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4404E826" w14:textId="77777777" w:rsidTr="00CB1376">
        <w:tc>
          <w:tcPr>
            <w:tcW w:w="979" w:type="pct"/>
            <w:vAlign w:val="center"/>
          </w:tcPr>
          <w:p w14:paraId="55488603" w14:textId="77777777" w:rsidR="0090126B" w:rsidRPr="0090126B" w:rsidRDefault="0090126B" w:rsidP="00CB1376">
            <w:pPr>
              <w:jc w:val="center"/>
              <w:rPr>
                <w:rFonts w:cstheme="minorHAnsi"/>
                <w:sz w:val="22"/>
                <w:szCs w:val="22"/>
              </w:rPr>
            </w:pPr>
            <w:r w:rsidRPr="0090126B">
              <w:rPr>
                <w:rFonts w:cstheme="minorHAnsi"/>
                <w:sz w:val="22"/>
                <w:szCs w:val="22"/>
              </w:rPr>
              <w:t>3</w:t>
            </w:r>
          </w:p>
        </w:tc>
        <w:tc>
          <w:tcPr>
            <w:tcW w:w="1359" w:type="pct"/>
            <w:vAlign w:val="center"/>
          </w:tcPr>
          <w:p w14:paraId="5A4A0305"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462C02A" w14:textId="77777777" w:rsidR="0090126B" w:rsidRPr="0090126B" w:rsidRDefault="0090126B" w:rsidP="00CB1376">
            <w:pPr>
              <w:jc w:val="center"/>
              <w:rPr>
                <w:rFonts w:cstheme="minorHAnsi"/>
                <w:sz w:val="22"/>
                <w:szCs w:val="22"/>
              </w:rPr>
            </w:pPr>
            <w:r w:rsidRPr="0090126B">
              <w:rPr>
                <w:sz w:val="22"/>
                <w:szCs w:val="22"/>
              </w:rPr>
              <w:t>11</w:t>
            </w:r>
          </w:p>
        </w:tc>
        <w:tc>
          <w:tcPr>
            <w:tcW w:w="1530" w:type="pct"/>
            <w:vAlign w:val="center"/>
          </w:tcPr>
          <w:p w14:paraId="3B72F3E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78395644" w14:textId="77777777" w:rsidTr="00CB1376">
        <w:tc>
          <w:tcPr>
            <w:tcW w:w="979" w:type="pct"/>
            <w:vAlign w:val="center"/>
          </w:tcPr>
          <w:p w14:paraId="0B4AC8DC" w14:textId="77777777" w:rsidR="0090126B" w:rsidRPr="0090126B" w:rsidRDefault="0090126B" w:rsidP="00CB1376">
            <w:pPr>
              <w:jc w:val="center"/>
              <w:rPr>
                <w:rFonts w:cstheme="minorHAnsi"/>
                <w:sz w:val="22"/>
                <w:szCs w:val="22"/>
              </w:rPr>
            </w:pPr>
            <w:r w:rsidRPr="0090126B">
              <w:rPr>
                <w:rFonts w:cstheme="minorHAnsi"/>
                <w:sz w:val="22"/>
                <w:szCs w:val="22"/>
              </w:rPr>
              <w:t>4</w:t>
            </w:r>
          </w:p>
        </w:tc>
        <w:tc>
          <w:tcPr>
            <w:tcW w:w="1359" w:type="pct"/>
            <w:vAlign w:val="center"/>
          </w:tcPr>
          <w:p w14:paraId="4F08453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0B54FA2C" w14:textId="77777777" w:rsidR="0090126B" w:rsidRPr="0090126B" w:rsidRDefault="0090126B" w:rsidP="00CB1376">
            <w:pPr>
              <w:jc w:val="center"/>
              <w:rPr>
                <w:rFonts w:cstheme="minorHAnsi"/>
                <w:sz w:val="22"/>
                <w:szCs w:val="22"/>
              </w:rPr>
            </w:pPr>
            <w:r w:rsidRPr="0090126B">
              <w:rPr>
                <w:sz w:val="22"/>
                <w:szCs w:val="22"/>
              </w:rPr>
              <w:t>12</w:t>
            </w:r>
          </w:p>
        </w:tc>
        <w:tc>
          <w:tcPr>
            <w:tcW w:w="1530" w:type="pct"/>
            <w:vAlign w:val="center"/>
          </w:tcPr>
          <w:p w14:paraId="560E28A0"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04859FC9" w14:textId="77777777" w:rsidTr="00CB1376">
        <w:tc>
          <w:tcPr>
            <w:tcW w:w="979" w:type="pct"/>
            <w:vAlign w:val="center"/>
          </w:tcPr>
          <w:p w14:paraId="4AAF6E3B" w14:textId="77777777" w:rsidR="0090126B" w:rsidRPr="0090126B" w:rsidRDefault="0090126B" w:rsidP="00CB1376">
            <w:pPr>
              <w:jc w:val="center"/>
              <w:rPr>
                <w:rFonts w:cstheme="minorHAnsi"/>
                <w:sz w:val="22"/>
                <w:szCs w:val="22"/>
              </w:rPr>
            </w:pPr>
            <w:r w:rsidRPr="0090126B">
              <w:rPr>
                <w:rFonts w:cstheme="minorHAnsi"/>
                <w:sz w:val="22"/>
                <w:szCs w:val="22"/>
              </w:rPr>
              <w:t>5</w:t>
            </w:r>
          </w:p>
        </w:tc>
        <w:tc>
          <w:tcPr>
            <w:tcW w:w="1359" w:type="pct"/>
            <w:vAlign w:val="center"/>
          </w:tcPr>
          <w:p w14:paraId="4724AD1E" w14:textId="77777777" w:rsidR="0090126B" w:rsidRPr="0090126B" w:rsidRDefault="0090126B" w:rsidP="00CB1376">
            <w:pPr>
              <w:jc w:val="center"/>
              <w:rPr>
                <w:sz w:val="22"/>
                <w:szCs w:val="22"/>
              </w:rPr>
            </w:pPr>
            <w:r w:rsidRPr="0090126B">
              <w:rPr>
                <w:rFonts w:cstheme="minorHAnsi"/>
                <w:sz w:val="22"/>
                <w:szCs w:val="22"/>
              </w:rPr>
              <w:t>Sep 8 – Sep 10</w:t>
            </w:r>
          </w:p>
        </w:tc>
        <w:tc>
          <w:tcPr>
            <w:tcW w:w="1132" w:type="pct"/>
            <w:vAlign w:val="center"/>
          </w:tcPr>
          <w:p w14:paraId="65123003" w14:textId="77777777" w:rsidR="0090126B" w:rsidRPr="0090126B" w:rsidRDefault="0090126B" w:rsidP="00CB1376">
            <w:pPr>
              <w:jc w:val="center"/>
              <w:rPr>
                <w:rFonts w:cstheme="minorHAnsi"/>
                <w:sz w:val="22"/>
                <w:szCs w:val="22"/>
              </w:rPr>
            </w:pPr>
            <w:r w:rsidRPr="0090126B">
              <w:rPr>
                <w:sz w:val="22"/>
                <w:szCs w:val="22"/>
              </w:rPr>
              <w:t>13</w:t>
            </w:r>
          </w:p>
        </w:tc>
        <w:tc>
          <w:tcPr>
            <w:tcW w:w="1530" w:type="pct"/>
            <w:vAlign w:val="center"/>
          </w:tcPr>
          <w:p w14:paraId="05C8D44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26DF0BAE" w14:textId="77777777" w:rsidTr="00CB1376">
        <w:tc>
          <w:tcPr>
            <w:tcW w:w="979" w:type="pct"/>
            <w:vAlign w:val="center"/>
          </w:tcPr>
          <w:p w14:paraId="154FA7A1" w14:textId="77777777" w:rsidR="0090126B" w:rsidRPr="0090126B" w:rsidRDefault="0090126B" w:rsidP="00CB1376">
            <w:pPr>
              <w:jc w:val="center"/>
              <w:rPr>
                <w:rFonts w:cstheme="minorHAnsi"/>
                <w:sz w:val="22"/>
                <w:szCs w:val="22"/>
              </w:rPr>
            </w:pPr>
            <w:r w:rsidRPr="0090126B">
              <w:rPr>
                <w:rFonts w:cstheme="minorHAnsi"/>
                <w:sz w:val="22"/>
                <w:szCs w:val="22"/>
              </w:rPr>
              <w:t>6</w:t>
            </w:r>
          </w:p>
        </w:tc>
        <w:tc>
          <w:tcPr>
            <w:tcW w:w="1359" w:type="pct"/>
            <w:vAlign w:val="center"/>
          </w:tcPr>
          <w:p w14:paraId="2BDE9B83"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1600CA22" w14:textId="77777777" w:rsidR="0090126B" w:rsidRPr="0090126B" w:rsidRDefault="0090126B" w:rsidP="00CB1376">
            <w:pPr>
              <w:jc w:val="center"/>
              <w:rPr>
                <w:rFonts w:cstheme="minorHAnsi"/>
                <w:sz w:val="22"/>
                <w:szCs w:val="22"/>
              </w:rPr>
            </w:pPr>
            <w:r w:rsidRPr="0090126B">
              <w:rPr>
                <w:sz w:val="22"/>
                <w:szCs w:val="22"/>
              </w:rPr>
              <w:t>14</w:t>
            </w:r>
          </w:p>
        </w:tc>
        <w:tc>
          <w:tcPr>
            <w:tcW w:w="1530" w:type="pct"/>
            <w:vAlign w:val="center"/>
          </w:tcPr>
          <w:p w14:paraId="37573027" w14:textId="77777777" w:rsidR="0090126B" w:rsidRPr="0090126B" w:rsidRDefault="0090126B" w:rsidP="00CB1376">
            <w:pPr>
              <w:jc w:val="center"/>
              <w:rPr>
                <w:rFonts w:cstheme="minorHAnsi"/>
                <w:sz w:val="22"/>
                <w:szCs w:val="22"/>
              </w:rPr>
            </w:pPr>
            <w:r w:rsidRPr="0090126B">
              <w:rPr>
                <w:sz w:val="22"/>
                <w:szCs w:val="22"/>
              </w:rPr>
              <w:t>Aug 26 – Aug 28</w:t>
            </w:r>
          </w:p>
        </w:tc>
      </w:tr>
      <w:tr w:rsidR="0090126B" w:rsidRPr="0090126B" w14:paraId="0F3A06BD" w14:textId="77777777" w:rsidTr="00CB1376">
        <w:tc>
          <w:tcPr>
            <w:tcW w:w="979" w:type="pct"/>
            <w:vAlign w:val="center"/>
          </w:tcPr>
          <w:p w14:paraId="55CFDEF0" w14:textId="77777777" w:rsidR="0090126B" w:rsidRPr="0090126B" w:rsidRDefault="0090126B" w:rsidP="00CB1376">
            <w:pPr>
              <w:jc w:val="center"/>
              <w:rPr>
                <w:rFonts w:cstheme="minorHAnsi"/>
                <w:sz w:val="22"/>
                <w:szCs w:val="22"/>
              </w:rPr>
            </w:pPr>
            <w:r w:rsidRPr="0090126B">
              <w:rPr>
                <w:rFonts w:cstheme="minorHAnsi"/>
                <w:sz w:val="22"/>
                <w:szCs w:val="22"/>
              </w:rPr>
              <w:t>7</w:t>
            </w:r>
          </w:p>
        </w:tc>
        <w:tc>
          <w:tcPr>
            <w:tcW w:w="1359" w:type="pct"/>
            <w:vAlign w:val="center"/>
          </w:tcPr>
          <w:p w14:paraId="22A87707"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33EB1937" w14:textId="77777777" w:rsidR="0090126B" w:rsidRPr="0090126B" w:rsidRDefault="0090126B" w:rsidP="00CB1376">
            <w:pPr>
              <w:jc w:val="center"/>
              <w:rPr>
                <w:rFonts w:cstheme="minorHAnsi"/>
                <w:sz w:val="22"/>
                <w:szCs w:val="22"/>
              </w:rPr>
            </w:pPr>
            <w:r w:rsidRPr="0090126B">
              <w:rPr>
                <w:sz w:val="22"/>
                <w:szCs w:val="22"/>
              </w:rPr>
              <w:t>15</w:t>
            </w:r>
          </w:p>
        </w:tc>
        <w:tc>
          <w:tcPr>
            <w:tcW w:w="1530" w:type="pct"/>
            <w:vAlign w:val="center"/>
          </w:tcPr>
          <w:p w14:paraId="5D332C5E" w14:textId="77777777" w:rsidR="0090126B" w:rsidRPr="0090126B" w:rsidRDefault="0090126B" w:rsidP="00CB1376">
            <w:pPr>
              <w:jc w:val="center"/>
              <w:rPr>
                <w:rFonts w:cstheme="minorHAnsi"/>
                <w:sz w:val="22"/>
                <w:szCs w:val="22"/>
              </w:rPr>
            </w:pPr>
            <w:r w:rsidRPr="0090126B">
              <w:rPr>
                <w:sz w:val="22"/>
                <w:szCs w:val="22"/>
              </w:rPr>
              <w:t>Aug 25 – Aug 27</w:t>
            </w:r>
          </w:p>
        </w:tc>
      </w:tr>
      <w:tr w:rsidR="0090126B" w:rsidRPr="0090126B" w14:paraId="18DA87D4" w14:textId="77777777" w:rsidTr="00CB1376">
        <w:tc>
          <w:tcPr>
            <w:tcW w:w="979" w:type="pct"/>
            <w:vAlign w:val="center"/>
          </w:tcPr>
          <w:p w14:paraId="40214C6A" w14:textId="77777777" w:rsidR="0090126B" w:rsidRPr="0090126B" w:rsidRDefault="0090126B" w:rsidP="00CB1376">
            <w:pPr>
              <w:jc w:val="center"/>
              <w:rPr>
                <w:rFonts w:cstheme="minorHAnsi"/>
                <w:sz w:val="22"/>
                <w:szCs w:val="22"/>
              </w:rPr>
            </w:pPr>
            <w:r w:rsidRPr="0090126B">
              <w:rPr>
                <w:rFonts w:cstheme="minorHAnsi"/>
                <w:sz w:val="22"/>
                <w:szCs w:val="22"/>
              </w:rPr>
              <w:t>8</w:t>
            </w:r>
          </w:p>
        </w:tc>
        <w:tc>
          <w:tcPr>
            <w:tcW w:w="1359" w:type="pct"/>
            <w:vAlign w:val="center"/>
          </w:tcPr>
          <w:p w14:paraId="587D4A7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599F57EE" w14:textId="77777777" w:rsidR="0090126B" w:rsidRPr="0090126B" w:rsidRDefault="0090126B" w:rsidP="00CB1376">
            <w:pPr>
              <w:jc w:val="center"/>
              <w:rPr>
                <w:rFonts w:cstheme="minorHAnsi"/>
                <w:sz w:val="22"/>
                <w:szCs w:val="22"/>
              </w:rPr>
            </w:pPr>
            <w:r w:rsidRPr="0090126B">
              <w:rPr>
                <w:sz w:val="22"/>
                <w:szCs w:val="22"/>
              </w:rPr>
              <w:t>16</w:t>
            </w:r>
          </w:p>
        </w:tc>
        <w:tc>
          <w:tcPr>
            <w:tcW w:w="1530" w:type="pct"/>
            <w:vAlign w:val="center"/>
          </w:tcPr>
          <w:p w14:paraId="50FD19FB" w14:textId="77777777" w:rsidR="0090126B" w:rsidRPr="0090126B" w:rsidRDefault="0090126B" w:rsidP="00CB1376">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proofErr w:type="gramStart"/>
      <w:r w:rsidRPr="00F94DA0">
        <w:rPr>
          <w:rFonts w:cs="Arial"/>
          <w:szCs w:val="22"/>
        </w:rPr>
        <w:t>kW</w:t>
      </w:r>
      <w:proofErr w:type="gramEnd"/>
      <w:r w:rsidRPr="00F94DA0">
        <w:rPr>
          <w:rFonts w:cs="Arial"/>
          <w:szCs w:val="22"/>
        </w:rPr>
        <w:t xml:space="preserve"> per ton savings = annual unit demand reduction</w:t>
      </w:r>
    </w:p>
    <w:p w14:paraId="42C19AD9" w14:textId="42C4ABED"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185E3C98" w14:textId="77777777" w:rsidR="0090126B" w:rsidRPr="00F94DA0" w:rsidRDefault="0090126B" w:rsidP="0090126B">
      <w:pPr>
        <w:rPr>
          <w:rFonts w:cs="Arial"/>
          <w:szCs w:val="22"/>
        </w:rPr>
      </w:pPr>
      <w:proofErr w:type="gramStart"/>
      <w:r w:rsidRPr="00F94DA0">
        <w:rPr>
          <w:rFonts w:cs="Arial"/>
          <w:szCs w:val="22"/>
        </w:rPr>
        <w:t>measure</w:t>
      </w:r>
      <w:proofErr w:type="gramEnd"/>
      <w:r w:rsidRPr="00F94DA0">
        <w:rPr>
          <w:rFonts w:cs="Arial"/>
          <w:szCs w:val="22"/>
        </w:rPr>
        <w:t xml:space="preserve"> kW = average demand for DEER peak period of measure</w:t>
      </w:r>
    </w:p>
    <w:p w14:paraId="72474AD0" w14:textId="3EC29790" w:rsidR="0090126B" w:rsidRPr="00F94DA0" w:rsidRDefault="0090126B" w:rsidP="0090126B">
      <w:pPr>
        <w:rPr>
          <w:rFonts w:cs="Arial"/>
          <w:szCs w:val="22"/>
        </w:rPr>
      </w:pPr>
      <w:proofErr w:type="gramStart"/>
      <w:r w:rsidRPr="00F94DA0">
        <w:rPr>
          <w:rFonts w:cs="Arial"/>
          <w:szCs w:val="22"/>
        </w:rPr>
        <w:t>cooling</w:t>
      </w:r>
      <w:proofErr w:type="gramEnd"/>
      <w:r w:rsidRPr="00F94DA0">
        <w:rPr>
          <w:rFonts w:cs="Arial"/>
          <w:szCs w:val="22"/>
        </w:rPr>
        <w:t xml:space="preserve"> tons = </w:t>
      </w:r>
      <w:r w:rsidR="00C0512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5ED46E6A"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proofErr w:type="spellStart"/>
      <w:r w:rsidR="00495DAD">
        <w:rPr>
          <w:szCs w:val="22"/>
        </w:rPr>
        <w:t>OfS</w:t>
      </w:r>
      <w:proofErr w:type="spellEnd"/>
      <w:r w:rsidRPr="00F94DA0">
        <w:rPr>
          <w:szCs w:val="22"/>
        </w:rPr>
        <w:t xml:space="preserve">) prototype located in climate zone 1 is provided. </w:t>
      </w:r>
      <w:r w:rsidR="00D87CD6">
        <w:rPr>
          <w:szCs w:val="22"/>
        </w:rPr>
        <w:fldChar w:fldCharType="begin"/>
      </w:r>
      <w:r w:rsidR="00D87CD6">
        <w:rPr>
          <w:szCs w:val="22"/>
        </w:rPr>
        <w:instrText xml:space="preserve"> REF _Ref432008813 \h </w:instrText>
      </w:r>
      <w:r w:rsidR="00D87CD6">
        <w:rPr>
          <w:szCs w:val="22"/>
        </w:rPr>
      </w:r>
      <w:r w:rsidR="00D87CD6">
        <w:rPr>
          <w:szCs w:val="22"/>
        </w:rPr>
        <w:fldChar w:fldCharType="separate"/>
      </w:r>
      <w:r w:rsidR="00E26E71" w:rsidRPr="00F94DA0">
        <w:rPr>
          <w:b/>
          <w:bCs/>
          <w:szCs w:val="22"/>
        </w:rPr>
        <w:t xml:space="preserve">Table </w:t>
      </w:r>
      <w:r w:rsidR="00E26E71">
        <w:rPr>
          <w:b/>
          <w:bCs/>
          <w:noProof/>
          <w:szCs w:val="22"/>
        </w:rPr>
        <w:t>18</w:t>
      </w:r>
      <w:r w:rsidR="00D87CD6">
        <w:rPr>
          <w:szCs w:val="22"/>
        </w:rPr>
        <w:fldChar w:fldCharType="end"/>
      </w:r>
      <w:r w:rsidR="00D87CD6">
        <w:rPr>
          <w:szCs w:val="22"/>
        </w:rPr>
        <w:t xml:space="preserve"> </w:t>
      </w:r>
      <w:r w:rsidRPr="00F94DA0">
        <w:rPr>
          <w:szCs w:val="22"/>
        </w:rPr>
        <w:t xml:space="preserve">provides electric energy use and cooling capacity data for the baseline and measure case on the </w:t>
      </w:r>
      <w:proofErr w:type="spellStart"/>
      <w:r w:rsidRPr="00F94DA0">
        <w:rPr>
          <w:szCs w:val="22"/>
        </w:rPr>
        <w:t>Asm</w:t>
      </w:r>
      <w:proofErr w:type="spellEnd"/>
      <w:r w:rsidRPr="00F94DA0">
        <w:rPr>
          <w:szCs w:val="22"/>
        </w:rPr>
        <w:t xml:space="preserve"> prototype approximating a building constructed in 1986 in climate zone 11.</w:t>
      </w:r>
    </w:p>
    <w:p w14:paraId="12EAC81A" w14:textId="77777777" w:rsidR="0090126B" w:rsidRPr="00F94DA0" w:rsidRDefault="0090126B" w:rsidP="0090126B">
      <w:pPr>
        <w:rPr>
          <w:szCs w:val="22"/>
        </w:rPr>
      </w:pPr>
    </w:p>
    <w:p w14:paraId="540B5334" w14:textId="128135F7" w:rsidR="0090126B" w:rsidRPr="00F94DA0" w:rsidRDefault="0090126B" w:rsidP="0030670B">
      <w:pPr>
        <w:keepNext/>
        <w:rPr>
          <w:b/>
          <w:bCs/>
          <w:szCs w:val="22"/>
        </w:rPr>
      </w:pPr>
      <w:bookmarkStart w:id="59" w:name="_Ref432008813"/>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18</w:t>
      </w:r>
      <w:r w:rsidRPr="00F94DA0">
        <w:rPr>
          <w:b/>
          <w:bCs/>
          <w:szCs w:val="22"/>
        </w:rPr>
        <w:fldChar w:fldCharType="end"/>
      </w:r>
      <w:bookmarkEnd w:id="59"/>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p>
    <w:tbl>
      <w:tblPr>
        <w:tblStyle w:val="TableGrid1"/>
        <w:tblW w:w="9576" w:type="dxa"/>
        <w:tblLook w:val="04A0" w:firstRow="1" w:lastRow="0" w:firstColumn="1" w:lastColumn="0" w:noHBand="0" w:noVBand="1"/>
      </w:tblPr>
      <w:tblGrid>
        <w:gridCol w:w="2750"/>
        <w:gridCol w:w="2261"/>
        <w:gridCol w:w="1417"/>
        <w:gridCol w:w="1417"/>
        <w:gridCol w:w="1731"/>
      </w:tblGrid>
      <w:tr w:rsidR="00495DAD" w:rsidRPr="00A47EF9" w14:paraId="49708968" w14:textId="77777777" w:rsidTr="00495DAD">
        <w:tc>
          <w:tcPr>
            <w:tcW w:w="2750" w:type="dxa"/>
            <w:shd w:val="clear" w:color="auto" w:fill="D9D9D9" w:themeFill="background1" w:themeFillShade="D9"/>
          </w:tcPr>
          <w:p w14:paraId="5183CFDA" w14:textId="77777777" w:rsidR="00495DAD" w:rsidRPr="00A47EF9" w:rsidRDefault="00495DAD" w:rsidP="0090126B">
            <w:pPr>
              <w:jc w:val="center"/>
              <w:rPr>
                <w:rFonts w:cs="Calibri"/>
                <w:b/>
                <w:bCs/>
                <w:szCs w:val="22"/>
              </w:rPr>
            </w:pPr>
          </w:p>
        </w:tc>
        <w:tc>
          <w:tcPr>
            <w:tcW w:w="2261" w:type="dxa"/>
            <w:shd w:val="clear" w:color="auto" w:fill="D9D9D9" w:themeFill="background1" w:themeFillShade="D9"/>
          </w:tcPr>
          <w:p w14:paraId="48C9AF7E" w14:textId="49DFB496" w:rsidR="00495DAD" w:rsidRPr="00A47EF9" w:rsidRDefault="00495DAD" w:rsidP="0090126B">
            <w:pPr>
              <w:jc w:val="center"/>
              <w:rPr>
                <w:rFonts w:cs="Arial"/>
                <w:b/>
                <w:szCs w:val="22"/>
              </w:rPr>
            </w:pPr>
            <w:r w:rsidRPr="00A47EF9">
              <w:rPr>
                <w:rFonts w:eastAsiaTheme="minorHAnsi" w:cstheme="minorBidi"/>
                <w:b/>
                <w:szCs w:val="20"/>
              </w:rPr>
              <w:t>55°F Dry Bulb High Limit</w:t>
            </w:r>
          </w:p>
        </w:tc>
        <w:tc>
          <w:tcPr>
            <w:tcW w:w="1417" w:type="dxa"/>
            <w:shd w:val="clear" w:color="auto" w:fill="D9D9D9" w:themeFill="background1" w:themeFillShade="D9"/>
          </w:tcPr>
          <w:p w14:paraId="6912C36C" w14:textId="29A41EDB" w:rsidR="00495DAD" w:rsidRPr="00A47EF9" w:rsidRDefault="00495DAD" w:rsidP="0090126B">
            <w:pPr>
              <w:jc w:val="center"/>
              <w:rPr>
                <w:rFonts w:cs="Arial"/>
                <w:b/>
                <w:szCs w:val="22"/>
              </w:rPr>
            </w:pPr>
            <w:r w:rsidRPr="00A47EF9">
              <w:rPr>
                <w:rFonts w:eastAsiaTheme="minorHAnsi" w:cstheme="minorBidi"/>
                <w:b/>
                <w:szCs w:val="20"/>
              </w:rPr>
              <w:t>63°F Dry Bulb High Limit</w:t>
            </w:r>
          </w:p>
        </w:tc>
        <w:tc>
          <w:tcPr>
            <w:tcW w:w="1417" w:type="dxa"/>
            <w:shd w:val="clear" w:color="auto" w:fill="D9D9D9" w:themeFill="background1" w:themeFillShade="D9"/>
          </w:tcPr>
          <w:p w14:paraId="0A5B12EC" w14:textId="18408B08" w:rsidR="00495DAD" w:rsidRPr="00A47EF9" w:rsidRDefault="00495DAD" w:rsidP="0090126B">
            <w:pPr>
              <w:jc w:val="center"/>
              <w:rPr>
                <w:rFonts w:cs="Arial"/>
                <w:b/>
                <w:szCs w:val="22"/>
              </w:rPr>
            </w:pPr>
            <w:r w:rsidRPr="00A47EF9">
              <w:rPr>
                <w:rFonts w:eastAsiaTheme="minorHAnsi" w:cstheme="minorBidi"/>
                <w:b/>
                <w:szCs w:val="20"/>
              </w:rPr>
              <w:t>68°F Dry Bulb High Limit</w:t>
            </w:r>
          </w:p>
        </w:tc>
        <w:tc>
          <w:tcPr>
            <w:tcW w:w="1731" w:type="dxa"/>
            <w:shd w:val="clear" w:color="auto" w:fill="D9D9D9" w:themeFill="background1" w:themeFillShade="D9"/>
          </w:tcPr>
          <w:p w14:paraId="7C5E51AE" w14:textId="26B1B435" w:rsidR="00495DAD" w:rsidRPr="00A47EF9" w:rsidRDefault="00495DAD" w:rsidP="0090126B">
            <w:pPr>
              <w:jc w:val="center"/>
              <w:rPr>
                <w:rFonts w:cs="Arial"/>
                <w:b/>
                <w:szCs w:val="22"/>
              </w:rPr>
            </w:pPr>
            <w:r w:rsidRPr="00A47EF9">
              <w:rPr>
                <w:rFonts w:cs="Arial"/>
                <w:b/>
                <w:szCs w:val="22"/>
              </w:rPr>
              <w:t>Measure</w:t>
            </w:r>
          </w:p>
        </w:tc>
      </w:tr>
      <w:tr w:rsidR="00495DAD" w:rsidRPr="00A47EF9" w14:paraId="29C90FB9" w14:textId="77777777" w:rsidTr="009473F6">
        <w:tc>
          <w:tcPr>
            <w:tcW w:w="2750" w:type="dxa"/>
          </w:tcPr>
          <w:p w14:paraId="7D5424BB" w14:textId="261FBB7B" w:rsidR="00495DAD" w:rsidRPr="00A47EF9" w:rsidRDefault="00495DAD" w:rsidP="003B29C9">
            <w:pPr>
              <w:rPr>
                <w:szCs w:val="22"/>
              </w:rPr>
            </w:pPr>
            <w:r w:rsidRPr="00A47EF9">
              <w:rPr>
                <w:szCs w:val="22"/>
              </w:rPr>
              <w:t>9/16 2-3pm demand (kW)</w:t>
            </w:r>
          </w:p>
        </w:tc>
        <w:tc>
          <w:tcPr>
            <w:tcW w:w="2261" w:type="dxa"/>
            <w:vAlign w:val="bottom"/>
          </w:tcPr>
          <w:p w14:paraId="201224DA" w14:textId="2A68211F" w:rsidR="00495DAD" w:rsidRPr="00A47EF9" w:rsidRDefault="00495DAD" w:rsidP="0090126B">
            <w:pPr>
              <w:jc w:val="center"/>
              <w:rPr>
                <w:szCs w:val="20"/>
              </w:rPr>
            </w:pPr>
            <w:r w:rsidRPr="00A47EF9">
              <w:rPr>
                <w:rFonts w:cs="Arial"/>
                <w:szCs w:val="20"/>
              </w:rPr>
              <w:t>33.88</w:t>
            </w:r>
          </w:p>
        </w:tc>
        <w:tc>
          <w:tcPr>
            <w:tcW w:w="1417" w:type="dxa"/>
            <w:vAlign w:val="bottom"/>
          </w:tcPr>
          <w:p w14:paraId="1E082385" w14:textId="040A63C2" w:rsidR="00495DAD" w:rsidRPr="00A47EF9" w:rsidRDefault="00495DAD" w:rsidP="0090126B">
            <w:pPr>
              <w:jc w:val="center"/>
              <w:rPr>
                <w:szCs w:val="20"/>
              </w:rPr>
            </w:pPr>
            <w:r w:rsidRPr="00A47EF9">
              <w:rPr>
                <w:rFonts w:cs="Arial"/>
                <w:szCs w:val="20"/>
              </w:rPr>
              <w:t>31.43</w:t>
            </w:r>
          </w:p>
        </w:tc>
        <w:tc>
          <w:tcPr>
            <w:tcW w:w="1417" w:type="dxa"/>
            <w:vAlign w:val="bottom"/>
          </w:tcPr>
          <w:p w14:paraId="6CADB7D3" w14:textId="1DA1CF2A" w:rsidR="00495DAD" w:rsidRPr="00A47EF9" w:rsidRDefault="00495DAD" w:rsidP="0090126B">
            <w:pPr>
              <w:jc w:val="center"/>
              <w:rPr>
                <w:szCs w:val="20"/>
              </w:rPr>
            </w:pPr>
            <w:r w:rsidRPr="00A47EF9">
              <w:rPr>
                <w:rFonts w:cs="Arial"/>
                <w:szCs w:val="20"/>
              </w:rPr>
              <w:t>31.43</w:t>
            </w:r>
          </w:p>
        </w:tc>
        <w:tc>
          <w:tcPr>
            <w:tcW w:w="1731" w:type="dxa"/>
          </w:tcPr>
          <w:p w14:paraId="731C8FE4" w14:textId="77CB6804" w:rsidR="00495DAD" w:rsidRPr="00A47EF9" w:rsidRDefault="00495DAD" w:rsidP="0090126B">
            <w:pPr>
              <w:jc w:val="center"/>
              <w:rPr>
                <w:szCs w:val="22"/>
              </w:rPr>
            </w:pPr>
            <w:r w:rsidRPr="00A47EF9">
              <w:t>31.43</w:t>
            </w:r>
          </w:p>
        </w:tc>
      </w:tr>
      <w:tr w:rsidR="00495DAD" w:rsidRPr="00A47EF9" w14:paraId="3B9A5BC0" w14:textId="77777777" w:rsidTr="009473F6">
        <w:tc>
          <w:tcPr>
            <w:tcW w:w="2750" w:type="dxa"/>
          </w:tcPr>
          <w:p w14:paraId="216CE348" w14:textId="516265C7" w:rsidR="00495DAD" w:rsidRPr="00A47EF9" w:rsidRDefault="00495DAD" w:rsidP="003B29C9">
            <w:pPr>
              <w:rPr>
                <w:szCs w:val="22"/>
              </w:rPr>
            </w:pPr>
            <w:r w:rsidRPr="00A47EF9">
              <w:rPr>
                <w:szCs w:val="22"/>
              </w:rPr>
              <w:t>9/16 3-4pm demand (kW)</w:t>
            </w:r>
          </w:p>
        </w:tc>
        <w:tc>
          <w:tcPr>
            <w:tcW w:w="2261" w:type="dxa"/>
            <w:vAlign w:val="bottom"/>
          </w:tcPr>
          <w:p w14:paraId="69580809" w14:textId="46E75497" w:rsidR="00495DAD" w:rsidRPr="00A47EF9" w:rsidRDefault="00495DAD" w:rsidP="0090126B">
            <w:pPr>
              <w:jc w:val="center"/>
              <w:rPr>
                <w:szCs w:val="20"/>
              </w:rPr>
            </w:pPr>
            <w:r w:rsidRPr="00A47EF9">
              <w:rPr>
                <w:rFonts w:cs="Arial"/>
                <w:szCs w:val="20"/>
              </w:rPr>
              <w:t>33.14</w:t>
            </w:r>
          </w:p>
        </w:tc>
        <w:tc>
          <w:tcPr>
            <w:tcW w:w="1417" w:type="dxa"/>
            <w:vAlign w:val="bottom"/>
          </w:tcPr>
          <w:p w14:paraId="044B1136" w14:textId="1480ADA4" w:rsidR="00495DAD" w:rsidRPr="00A47EF9" w:rsidRDefault="00495DAD" w:rsidP="0090126B">
            <w:pPr>
              <w:jc w:val="center"/>
              <w:rPr>
                <w:szCs w:val="20"/>
              </w:rPr>
            </w:pPr>
            <w:r w:rsidRPr="00A47EF9">
              <w:rPr>
                <w:rFonts w:cs="Arial"/>
                <w:szCs w:val="20"/>
              </w:rPr>
              <w:t>33.13</w:t>
            </w:r>
          </w:p>
        </w:tc>
        <w:tc>
          <w:tcPr>
            <w:tcW w:w="1417" w:type="dxa"/>
            <w:vAlign w:val="bottom"/>
          </w:tcPr>
          <w:p w14:paraId="377C168D" w14:textId="27922CA5" w:rsidR="00495DAD" w:rsidRPr="00A47EF9" w:rsidRDefault="00495DAD" w:rsidP="0090126B">
            <w:pPr>
              <w:jc w:val="center"/>
              <w:rPr>
                <w:szCs w:val="20"/>
              </w:rPr>
            </w:pPr>
            <w:r w:rsidRPr="00A47EF9">
              <w:rPr>
                <w:rFonts w:cs="Arial"/>
                <w:szCs w:val="20"/>
              </w:rPr>
              <w:t>30.90</w:t>
            </w:r>
          </w:p>
        </w:tc>
        <w:tc>
          <w:tcPr>
            <w:tcW w:w="1731" w:type="dxa"/>
          </w:tcPr>
          <w:p w14:paraId="71393B06" w14:textId="33A501C5" w:rsidR="00495DAD" w:rsidRPr="00A47EF9" w:rsidRDefault="00495DAD" w:rsidP="0090126B">
            <w:pPr>
              <w:jc w:val="center"/>
              <w:rPr>
                <w:szCs w:val="22"/>
              </w:rPr>
            </w:pPr>
            <w:r w:rsidRPr="00A47EF9">
              <w:t>30.90</w:t>
            </w:r>
          </w:p>
        </w:tc>
      </w:tr>
      <w:tr w:rsidR="00495DAD" w:rsidRPr="00A47EF9" w14:paraId="2255F413" w14:textId="77777777" w:rsidTr="009473F6">
        <w:tc>
          <w:tcPr>
            <w:tcW w:w="2750" w:type="dxa"/>
          </w:tcPr>
          <w:p w14:paraId="2BBEB748" w14:textId="5C419F08" w:rsidR="00495DAD" w:rsidRPr="00A47EF9" w:rsidRDefault="00495DAD" w:rsidP="0090126B">
            <w:pPr>
              <w:rPr>
                <w:szCs w:val="22"/>
              </w:rPr>
            </w:pPr>
            <w:r w:rsidRPr="00A47EF9">
              <w:rPr>
                <w:szCs w:val="22"/>
              </w:rPr>
              <w:t>9/16 4-5pm demand (kW)</w:t>
            </w:r>
          </w:p>
        </w:tc>
        <w:tc>
          <w:tcPr>
            <w:tcW w:w="2261" w:type="dxa"/>
            <w:vAlign w:val="bottom"/>
          </w:tcPr>
          <w:p w14:paraId="4E8A1986" w14:textId="5C7EE626" w:rsidR="00495DAD" w:rsidRPr="00A47EF9" w:rsidRDefault="00495DAD" w:rsidP="0090126B">
            <w:pPr>
              <w:jc w:val="center"/>
              <w:rPr>
                <w:szCs w:val="20"/>
              </w:rPr>
            </w:pPr>
            <w:r w:rsidRPr="00A47EF9">
              <w:rPr>
                <w:rFonts w:cs="Arial"/>
                <w:szCs w:val="20"/>
              </w:rPr>
              <w:t>26.93</w:t>
            </w:r>
          </w:p>
        </w:tc>
        <w:tc>
          <w:tcPr>
            <w:tcW w:w="1417" w:type="dxa"/>
            <w:vAlign w:val="bottom"/>
          </w:tcPr>
          <w:p w14:paraId="00B94858" w14:textId="02B16DF1" w:rsidR="00495DAD" w:rsidRPr="00A47EF9" w:rsidRDefault="00495DAD" w:rsidP="0090126B">
            <w:pPr>
              <w:jc w:val="center"/>
              <w:rPr>
                <w:szCs w:val="20"/>
              </w:rPr>
            </w:pPr>
            <w:r w:rsidRPr="00A47EF9">
              <w:rPr>
                <w:rFonts w:cs="Arial"/>
                <w:szCs w:val="20"/>
              </w:rPr>
              <w:t>24.33</w:t>
            </w:r>
          </w:p>
        </w:tc>
        <w:tc>
          <w:tcPr>
            <w:tcW w:w="1417" w:type="dxa"/>
            <w:vAlign w:val="bottom"/>
          </w:tcPr>
          <w:p w14:paraId="15FBE784" w14:textId="6BD3721E" w:rsidR="00495DAD" w:rsidRPr="00A47EF9" w:rsidRDefault="00495DAD" w:rsidP="0090126B">
            <w:pPr>
              <w:jc w:val="center"/>
              <w:rPr>
                <w:szCs w:val="20"/>
              </w:rPr>
            </w:pPr>
            <w:r w:rsidRPr="00A47EF9">
              <w:rPr>
                <w:rFonts w:cs="Arial"/>
                <w:szCs w:val="20"/>
              </w:rPr>
              <w:t>24.29</w:t>
            </w:r>
          </w:p>
        </w:tc>
        <w:tc>
          <w:tcPr>
            <w:tcW w:w="1731" w:type="dxa"/>
          </w:tcPr>
          <w:p w14:paraId="230217C0" w14:textId="0B501D65" w:rsidR="00495DAD" w:rsidRPr="00A47EF9" w:rsidRDefault="00495DAD" w:rsidP="0090126B">
            <w:pPr>
              <w:jc w:val="center"/>
              <w:rPr>
                <w:szCs w:val="22"/>
              </w:rPr>
            </w:pPr>
            <w:r w:rsidRPr="00A47EF9">
              <w:t>24.29</w:t>
            </w:r>
          </w:p>
        </w:tc>
      </w:tr>
      <w:tr w:rsidR="00495DAD" w:rsidRPr="00A47EF9" w14:paraId="460F73DF" w14:textId="77777777" w:rsidTr="009473F6">
        <w:tc>
          <w:tcPr>
            <w:tcW w:w="2750" w:type="dxa"/>
          </w:tcPr>
          <w:p w14:paraId="56812FC7" w14:textId="1B845A26" w:rsidR="00495DAD" w:rsidRPr="00A47EF9" w:rsidRDefault="00495DAD" w:rsidP="00495DAD">
            <w:pPr>
              <w:rPr>
                <w:szCs w:val="22"/>
              </w:rPr>
            </w:pPr>
            <w:r w:rsidRPr="00A47EF9">
              <w:rPr>
                <w:szCs w:val="22"/>
              </w:rPr>
              <w:t>9/17 2-3pm demand (kW)</w:t>
            </w:r>
          </w:p>
        </w:tc>
        <w:tc>
          <w:tcPr>
            <w:tcW w:w="2261" w:type="dxa"/>
            <w:vAlign w:val="bottom"/>
          </w:tcPr>
          <w:p w14:paraId="3512CBF2" w14:textId="3F832EF5" w:rsidR="00495DAD" w:rsidRPr="00A47EF9" w:rsidRDefault="00495DAD" w:rsidP="0090126B">
            <w:pPr>
              <w:jc w:val="center"/>
              <w:rPr>
                <w:szCs w:val="20"/>
              </w:rPr>
            </w:pPr>
            <w:r w:rsidRPr="00A47EF9">
              <w:rPr>
                <w:rFonts w:cs="Arial"/>
                <w:szCs w:val="20"/>
              </w:rPr>
              <w:t>32.96</w:t>
            </w:r>
          </w:p>
        </w:tc>
        <w:tc>
          <w:tcPr>
            <w:tcW w:w="1417" w:type="dxa"/>
            <w:vAlign w:val="bottom"/>
          </w:tcPr>
          <w:p w14:paraId="5E716ABE" w14:textId="3B8FF3CE" w:rsidR="00495DAD" w:rsidRPr="00A47EF9" w:rsidRDefault="00495DAD" w:rsidP="0090126B">
            <w:pPr>
              <w:jc w:val="center"/>
              <w:rPr>
                <w:szCs w:val="20"/>
              </w:rPr>
            </w:pPr>
            <w:r w:rsidRPr="00A47EF9">
              <w:rPr>
                <w:rFonts w:cs="Arial"/>
                <w:szCs w:val="20"/>
              </w:rPr>
              <w:t>32.90</w:t>
            </w:r>
          </w:p>
        </w:tc>
        <w:tc>
          <w:tcPr>
            <w:tcW w:w="1417" w:type="dxa"/>
            <w:vAlign w:val="bottom"/>
          </w:tcPr>
          <w:p w14:paraId="60061E88" w14:textId="1C88F197" w:rsidR="00495DAD" w:rsidRPr="00A47EF9" w:rsidRDefault="00495DAD" w:rsidP="0090126B">
            <w:pPr>
              <w:jc w:val="center"/>
              <w:rPr>
                <w:szCs w:val="20"/>
              </w:rPr>
            </w:pPr>
            <w:r w:rsidRPr="00A47EF9">
              <w:rPr>
                <w:rFonts w:cs="Arial"/>
                <w:szCs w:val="20"/>
              </w:rPr>
              <w:t>30.30</w:t>
            </w:r>
          </w:p>
        </w:tc>
        <w:tc>
          <w:tcPr>
            <w:tcW w:w="1731" w:type="dxa"/>
          </w:tcPr>
          <w:p w14:paraId="2D26D6E9" w14:textId="26AD4DF7" w:rsidR="00495DAD" w:rsidRPr="00A47EF9" w:rsidRDefault="00495DAD" w:rsidP="0090126B">
            <w:pPr>
              <w:jc w:val="center"/>
              <w:rPr>
                <w:szCs w:val="22"/>
              </w:rPr>
            </w:pPr>
            <w:r w:rsidRPr="00A47EF9">
              <w:t>30.30</w:t>
            </w:r>
          </w:p>
        </w:tc>
      </w:tr>
      <w:tr w:rsidR="00495DAD" w:rsidRPr="00A47EF9" w14:paraId="3179ACFB" w14:textId="77777777" w:rsidTr="009473F6">
        <w:trPr>
          <w:trHeight w:val="243"/>
        </w:trPr>
        <w:tc>
          <w:tcPr>
            <w:tcW w:w="2750" w:type="dxa"/>
          </w:tcPr>
          <w:p w14:paraId="59DD19F0" w14:textId="6194B1DA" w:rsidR="00495DAD" w:rsidRPr="00A47EF9" w:rsidRDefault="00495DAD" w:rsidP="003B29C9">
            <w:pPr>
              <w:rPr>
                <w:szCs w:val="22"/>
              </w:rPr>
            </w:pPr>
            <w:r w:rsidRPr="00A47EF9">
              <w:rPr>
                <w:szCs w:val="22"/>
              </w:rPr>
              <w:t>9/17 3-4pm demand (kW)</w:t>
            </w:r>
          </w:p>
        </w:tc>
        <w:tc>
          <w:tcPr>
            <w:tcW w:w="2261" w:type="dxa"/>
            <w:vAlign w:val="bottom"/>
          </w:tcPr>
          <w:p w14:paraId="1238E38F" w14:textId="2077F015" w:rsidR="00495DAD" w:rsidRPr="00A47EF9" w:rsidRDefault="00495DAD" w:rsidP="0090126B">
            <w:pPr>
              <w:jc w:val="center"/>
              <w:rPr>
                <w:szCs w:val="20"/>
              </w:rPr>
            </w:pPr>
            <w:r w:rsidRPr="00A47EF9">
              <w:rPr>
                <w:rFonts w:cs="Arial"/>
                <w:szCs w:val="20"/>
              </w:rPr>
              <w:t>32.59</w:t>
            </w:r>
          </w:p>
        </w:tc>
        <w:tc>
          <w:tcPr>
            <w:tcW w:w="1417" w:type="dxa"/>
            <w:vAlign w:val="bottom"/>
          </w:tcPr>
          <w:p w14:paraId="148E09BE" w14:textId="58257BDC" w:rsidR="00495DAD" w:rsidRPr="00A47EF9" w:rsidRDefault="00495DAD" w:rsidP="0090126B">
            <w:pPr>
              <w:jc w:val="center"/>
              <w:rPr>
                <w:szCs w:val="20"/>
              </w:rPr>
            </w:pPr>
            <w:r w:rsidRPr="00A47EF9">
              <w:rPr>
                <w:rFonts w:cs="Arial"/>
                <w:szCs w:val="20"/>
              </w:rPr>
              <w:t>32.57</w:t>
            </w:r>
          </w:p>
        </w:tc>
        <w:tc>
          <w:tcPr>
            <w:tcW w:w="1417" w:type="dxa"/>
            <w:vAlign w:val="bottom"/>
          </w:tcPr>
          <w:p w14:paraId="3495893E" w14:textId="310D7C91" w:rsidR="00495DAD" w:rsidRPr="00A47EF9" w:rsidRDefault="00495DAD" w:rsidP="0090126B">
            <w:pPr>
              <w:jc w:val="center"/>
              <w:rPr>
                <w:szCs w:val="20"/>
              </w:rPr>
            </w:pPr>
            <w:r w:rsidRPr="00A47EF9">
              <w:rPr>
                <w:rFonts w:cs="Arial"/>
                <w:szCs w:val="20"/>
              </w:rPr>
              <w:t>30.02</w:t>
            </w:r>
          </w:p>
        </w:tc>
        <w:tc>
          <w:tcPr>
            <w:tcW w:w="1731" w:type="dxa"/>
          </w:tcPr>
          <w:p w14:paraId="2B7E907C" w14:textId="34422115" w:rsidR="00495DAD" w:rsidRPr="00A47EF9" w:rsidRDefault="00495DAD" w:rsidP="0090126B">
            <w:pPr>
              <w:jc w:val="center"/>
              <w:rPr>
                <w:szCs w:val="22"/>
              </w:rPr>
            </w:pPr>
            <w:r w:rsidRPr="00A47EF9">
              <w:t>30.02</w:t>
            </w:r>
          </w:p>
        </w:tc>
      </w:tr>
      <w:tr w:rsidR="00495DAD" w:rsidRPr="00A47EF9" w14:paraId="663D69E8" w14:textId="77777777" w:rsidTr="009473F6">
        <w:trPr>
          <w:trHeight w:val="243"/>
        </w:trPr>
        <w:tc>
          <w:tcPr>
            <w:tcW w:w="2750" w:type="dxa"/>
          </w:tcPr>
          <w:p w14:paraId="23EDDB0C" w14:textId="67FBF918" w:rsidR="00495DAD" w:rsidRPr="00A47EF9" w:rsidRDefault="00495DAD" w:rsidP="0090126B">
            <w:pPr>
              <w:rPr>
                <w:szCs w:val="22"/>
              </w:rPr>
            </w:pPr>
            <w:r w:rsidRPr="00A47EF9">
              <w:rPr>
                <w:szCs w:val="22"/>
              </w:rPr>
              <w:t>9/17 4-5pm demand (kW)</w:t>
            </w:r>
          </w:p>
        </w:tc>
        <w:tc>
          <w:tcPr>
            <w:tcW w:w="2261" w:type="dxa"/>
            <w:vAlign w:val="bottom"/>
          </w:tcPr>
          <w:p w14:paraId="76F9283C" w14:textId="488FFF16" w:rsidR="00495DAD" w:rsidRPr="00A47EF9" w:rsidRDefault="00495DAD" w:rsidP="0090126B">
            <w:pPr>
              <w:jc w:val="center"/>
              <w:rPr>
                <w:szCs w:val="20"/>
              </w:rPr>
            </w:pPr>
            <w:r w:rsidRPr="00A47EF9">
              <w:rPr>
                <w:rFonts w:cs="Arial"/>
                <w:szCs w:val="20"/>
              </w:rPr>
              <w:t>26.59</w:t>
            </w:r>
          </w:p>
        </w:tc>
        <w:tc>
          <w:tcPr>
            <w:tcW w:w="1417" w:type="dxa"/>
            <w:vAlign w:val="bottom"/>
          </w:tcPr>
          <w:p w14:paraId="4FA9CBEF" w14:textId="64108C20" w:rsidR="00495DAD" w:rsidRPr="00A47EF9" w:rsidRDefault="00495DAD" w:rsidP="0090126B">
            <w:pPr>
              <w:jc w:val="center"/>
              <w:rPr>
                <w:szCs w:val="20"/>
              </w:rPr>
            </w:pPr>
            <w:r w:rsidRPr="00A47EF9">
              <w:rPr>
                <w:rFonts w:cs="Arial"/>
                <w:szCs w:val="20"/>
              </w:rPr>
              <w:t>26.58</w:t>
            </w:r>
          </w:p>
        </w:tc>
        <w:tc>
          <w:tcPr>
            <w:tcW w:w="1417" w:type="dxa"/>
            <w:vAlign w:val="bottom"/>
          </w:tcPr>
          <w:p w14:paraId="214DAEFF" w14:textId="69DCA61A" w:rsidR="00495DAD" w:rsidRPr="00A47EF9" w:rsidRDefault="00495DAD" w:rsidP="0090126B">
            <w:pPr>
              <w:jc w:val="center"/>
              <w:rPr>
                <w:szCs w:val="20"/>
              </w:rPr>
            </w:pPr>
            <w:r w:rsidRPr="00A47EF9">
              <w:rPr>
                <w:rFonts w:cs="Arial"/>
                <w:szCs w:val="20"/>
              </w:rPr>
              <w:t>23.76</w:t>
            </w:r>
          </w:p>
        </w:tc>
        <w:tc>
          <w:tcPr>
            <w:tcW w:w="1731" w:type="dxa"/>
          </w:tcPr>
          <w:p w14:paraId="4F896D92" w14:textId="5739C203" w:rsidR="00495DAD" w:rsidRPr="00A47EF9" w:rsidRDefault="00495DAD" w:rsidP="0090126B">
            <w:pPr>
              <w:jc w:val="center"/>
              <w:rPr>
                <w:szCs w:val="22"/>
              </w:rPr>
            </w:pPr>
            <w:r w:rsidRPr="00A47EF9">
              <w:t>23.76</w:t>
            </w:r>
          </w:p>
        </w:tc>
      </w:tr>
      <w:tr w:rsidR="00495DAD" w:rsidRPr="00A47EF9" w14:paraId="667CA6E0" w14:textId="77777777" w:rsidTr="009473F6">
        <w:trPr>
          <w:trHeight w:val="243"/>
        </w:trPr>
        <w:tc>
          <w:tcPr>
            <w:tcW w:w="2750" w:type="dxa"/>
          </w:tcPr>
          <w:p w14:paraId="5D14CA63" w14:textId="5DD4D0D1" w:rsidR="00495DAD" w:rsidRPr="00A47EF9" w:rsidRDefault="00495DAD" w:rsidP="003B29C9">
            <w:pPr>
              <w:rPr>
                <w:szCs w:val="22"/>
              </w:rPr>
            </w:pPr>
            <w:r w:rsidRPr="00A47EF9">
              <w:rPr>
                <w:szCs w:val="22"/>
              </w:rPr>
              <w:t>9/18 2-3pm demand (kW)</w:t>
            </w:r>
          </w:p>
        </w:tc>
        <w:tc>
          <w:tcPr>
            <w:tcW w:w="2261" w:type="dxa"/>
            <w:vAlign w:val="bottom"/>
          </w:tcPr>
          <w:p w14:paraId="01A52165" w14:textId="485BD910" w:rsidR="00495DAD" w:rsidRPr="00A47EF9" w:rsidRDefault="00495DAD" w:rsidP="0090126B">
            <w:pPr>
              <w:jc w:val="center"/>
              <w:rPr>
                <w:szCs w:val="20"/>
              </w:rPr>
            </w:pPr>
            <w:r w:rsidRPr="00A47EF9">
              <w:rPr>
                <w:rFonts w:cs="Arial"/>
                <w:szCs w:val="20"/>
              </w:rPr>
              <w:t>38.52</w:t>
            </w:r>
          </w:p>
        </w:tc>
        <w:tc>
          <w:tcPr>
            <w:tcW w:w="1417" w:type="dxa"/>
            <w:vAlign w:val="bottom"/>
          </w:tcPr>
          <w:p w14:paraId="136FF737" w14:textId="427AEE14" w:rsidR="00495DAD" w:rsidRPr="00A47EF9" w:rsidRDefault="00495DAD" w:rsidP="0090126B">
            <w:pPr>
              <w:jc w:val="center"/>
              <w:rPr>
                <w:szCs w:val="20"/>
              </w:rPr>
            </w:pPr>
            <w:r w:rsidRPr="00A47EF9">
              <w:rPr>
                <w:rFonts w:cs="Arial"/>
                <w:szCs w:val="20"/>
              </w:rPr>
              <w:t>38.51</w:t>
            </w:r>
          </w:p>
        </w:tc>
        <w:tc>
          <w:tcPr>
            <w:tcW w:w="1417" w:type="dxa"/>
            <w:vAlign w:val="bottom"/>
          </w:tcPr>
          <w:p w14:paraId="5D32C508" w14:textId="010C454B" w:rsidR="00495DAD" w:rsidRPr="00A47EF9" w:rsidRDefault="00495DAD" w:rsidP="0090126B">
            <w:pPr>
              <w:jc w:val="center"/>
              <w:rPr>
                <w:szCs w:val="20"/>
              </w:rPr>
            </w:pPr>
            <w:r w:rsidRPr="00A47EF9">
              <w:rPr>
                <w:rFonts w:cs="Arial"/>
                <w:szCs w:val="20"/>
              </w:rPr>
              <w:t>38.51</w:t>
            </w:r>
          </w:p>
        </w:tc>
        <w:tc>
          <w:tcPr>
            <w:tcW w:w="1731" w:type="dxa"/>
          </w:tcPr>
          <w:p w14:paraId="36FEC29C" w14:textId="06A30D50" w:rsidR="00495DAD" w:rsidRPr="00A47EF9" w:rsidRDefault="00495DAD" w:rsidP="0090126B">
            <w:pPr>
              <w:jc w:val="center"/>
              <w:rPr>
                <w:szCs w:val="22"/>
              </w:rPr>
            </w:pPr>
            <w:r w:rsidRPr="00A47EF9">
              <w:t>38.50</w:t>
            </w:r>
          </w:p>
        </w:tc>
      </w:tr>
      <w:tr w:rsidR="00495DAD" w:rsidRPr="00A47EF9" w14:paraId="54E73483" w14:textId="77777777" w:rsidTr="009473F6">
        <w:trPr>
          <w:trHeight w:val="243"/>
        </w:trPr>
        <w:tc>
          <w:tcPr>
            <w:tcW w:w="2750" w:type="dxa"/>
          </w:tcPr>
          <w:p w14:paraId="571ABA43" w14:textId="38426904" w:rsidR="00495DAD" w:rsidRPr="00A47EF9" w:rsidRDefault="00495DAD" w:rsidP="003B29C9">
            <w:pPr>
              <w:rPr>
                <w:szCs w:val="22"/>
              </w:rPr>
            </w:pPr>
            <w:r w:rsidRPr="00A47EF9">
              <w:rPr>
                <w:szCs w:val="22"/>
              </w:rPr>
              <w:t>9/18 3-4pm demand (kW)</w:t>
            </w:r>
          </w:p>
        </w:tc>
        <w:tc>
          <w:tcPr>
            <w:tcW w:w="2261" w:type="dxa"/>
            <w:vAlign w:val="bottom"/>
          </w:tcPr>
          <w:p w14:paraId="376882D8" w14:textId="66C385B5" w:rsidR="00495DAD" w:rsidRPr="00A47EF9" w:rsidRDefault="00495DAD" w:rsidP="0090126B">
            <w:pPr>
              <w:jc w:val="center"/>
              <w:rPr>
                <w:szCs w:val="20"/>
              </w:rPr>
            </w:pPr>
            <w:r w:rsidRPr="00A47EF9">
              <w:rPr>
                <w:rFonts w:cs="Arial"/>
                <w:szCs w:val="20"/>
              </w:rPr>
              <w:t>37.15</w:t>
            </w:r>
          </w:p>
        </w:tc>
        <w:tc>
          <w:tcPr>
            <w:tcW w:w="1417" w:type="dxa"/>
            <w:vAlign w:val="bottom"/>
          </w:tcPr>
          <w:p w14:paraId="43003376" w14:textId="406BE008" w:rsidR="00495DAD" w:rsidRPr="00A47EF9" w:rsidRDefault="00495DAD" w:rsidP="0090126B">
            <w:pPr>
              <w:jc w:val="center"/>
              <w:rPr>
                <w:szCs w:val="20"/>
              </w:rPr>
            </w:pPr>
            <w:r w:rsidRPr="00A47EF9">
              <w:rPr>
                <w:rFonts w:cs="Arial"/>
                <w:szCs w:val="20"/>
              </w:rPr>
              <w:t>37.14</w:t>
            </w:r>
          </w:p>
        </w:tc>
        <w:tc>
          <w:tcPr>
            <w:tcW w:w="1417" w:type="dxa"/>
            <w:vAlign w:val="bottom"/>
          </w:tcPr>
          <w:p w14:paraId="2C530C47" w14:textId="057E579F" w:rsidR="00495DAD" w:rsidRPr="00A47EF9" w:rsidRDefault="00495DAD" w:rsidP="0090126B">
            <w:pPr>
              <w:jc w:val="center"/>
              <w:rPr>
                <w:szCs w:val="20"/>
              </w:rPr>
            </w:pPr>
            <w:r w:rsidRPr="00A47EF9">
              <w:rPr>
                <w:rFonts w:cs="Arial"/>
                <w:szCs w:val="20"/>
              </w:rPr>
              <w:t>37.14</w:t>
            </w:r>
          </w:p>
        </w:tc>
        <w:tc>
          <w:tcPr>
            <w:tcW w:w="1731" w:type="dxa"/>
          </w:tcPr>
          <w:p w14:paraId="3F705E87" w14:textId="75ED66FD" w:rsidR="00495DAD" w:rsidRPr="00A47EF9" w:rsidRDefault="00495DAD" w:rsidP="0090126B">
            <w:pPr>
              <w:jc w:val="center"/>
              <w:rPr>
                <w:szCs w:val="22"/>
              </w:rPr>
            </w:pPr>
            <w:r w:rsidRPr="00A47EF9">
              <w:t>37.14</w:t>
            </w:r>
          </w:p>
        </w:tc>
      </w:tr>
      <w:tr w:rsidR="00495DAD" w:rsidRPr="00A47EF9" w14:paraId="43A4CCEB" w14:textId="77777777" w:rsidTr="009473F6">
        <w:trPr>
          <w:trHeight w:val="243"/>
        </w:trPr>
        <w:tc>
          <w:tcPr>
            <w:tcW w:w="2750" w:type="dxa"/>
          </w:tcPr>
          <w:p w14:paraId="44D66CC4" w14:textId="2F94E9E1" w:rsidR="00495DAD" w:rsidRPr="00A47EF9" w:rsidRDefault="00495DAD" w:rsidP="0090126B">
            <w:pPr>
              <w:rPr>
                <w:szCs w:val="22"/>
              </w:rPr>
            </w:pPr>
            <w:r w:rsidRPr="00A47EF9">
              <w:rPr>
                <w:szCs w:val="22"/>
              </w:rPr>
              <w:t>9/18 4-5pm demand (kW)</w:t>
            </w:r>
          </w:p>
        </w:tc>
        <w:tc>
          <w:tcPr>
            <w:tcW w:w="2261" w:type="dxa"/>
            <w:vAlign w:val="bottom"/>
          </w:tcPr>
          <w:p w14:paraId="7117799C" w14:textId="7EDD1ADA" w:rsidR="00495DAD" w:rsidRPr="00A47EF9" w:rsidRDefault="00495DAD" w:rsidP="0090126B">
            <w:pPr>
              <w:jc w:val="center"/>
              <w:rPr>
                <w:szCs w:val="20"/>
              </w:rPr>
            </w:pPr>
            <w:r w:rsidRPr="00A47EF9">
              <w:rPr>
                <w:rFonts w:cs="Arial"/>
                <w:szCs w:val="20"/>
              </w:rPr>
              <w:t>31.28</w:t>
            </w:r>
          </w:p>
        </w:tc>
        <w:tc>
          <w:tcPr>
            <w:tcW w:w="1417" w:type="dxa"/>
            <w:vAlign w:val="bottom"/>
          </w:tcPr>
          <w:p w14:paraId="49B49625" w14:textId="29F73A27" w:rsidR="00495DAD" w:rsidRPr="00A47EF9" w:rsidRDefault="00495DAD" w:rsidP="0090126B">
            <w:pPr>
              <w:jc w:val="center"/>
              <w:rPr>
                <w:szCs w:val="20"/>
              </w:rPr>
            </w:pPr>
            <w:r w:rsidRPr="00A47EF9">
              <w:rPr>
                <w:rFonts w:cs="Arial"/>
                <w:szCs w:val="20"/>
              </w:rPr>
              <w:t>31.28</w:t>
            </w:r>
          </w:p>
        </w:tc>
        <w:tc>
          <w:tcPr>
            <w:tcW w:w="1417" w:type="dxa"/>
            <w:vAlign w:val="bottom"/>
          </w:tcPr>
          <w:p w14:paraId="0012701D" w14:textId="0C7EB194" w:rsidR="00495DAD" w:rsidRPr="00A47EF9" w:rsidRDefault="00495DAD" w:rsidP="0090126B">
            <w:pPr>
              <w:jc w:val="center"/>
              <w:rPr>
                <w:szCs w:val="20"/>
              </w:rPr>
            </w:pPr>
            <w:r w:rsidRPr="00A47EF9">
              <w:rPr>
                <w:rFonts w:cs="Arial"/>
                <w:szCs w:val="20"/>
              </w:rPr>
              <w:t>31.28</w:t>
            </w:r>
          </w:p>
        </w:tc>
        <w:tc>
          <w:tcPr>
            <w:tcW w:w="1731" w:type="dxa"/>
          </w:tcPr>
          <w:p w14:paraId="2CA150C8" w14:textId="035C0D4B" w:rsidR="00495DAD" w:rsidRPr="00A47EF9" w:rsidRDefault="00495DAD" w:rsidP="0090126B">
            <w:pPr>
              <w:jc w:val="center"/>
              <w:rPr>
                <w:szCs w:val="22"/>
              </w:rPr>
            </w:pPr>
            <w:r w:rsidRPr="00A47EF9">
              <w:t>31.28</w:t>
            </w:r>
          </w:p>
        </w:tc>
      </w:tr>
      <w:tr w:rsidR="00495DAD" w:rsidRPr="00A47EF9" w14:paraId="3380071D" w14:textId="77777777" w:rsidTr="00495DAD">
        <w:trPr>
          <w:trHeight w:val="243"/>
        </w:trPr>
        <w:tc>
          <w:tcPr>
            <w:tcW w:w="2750" w:type="dxa"/>
          </w:tcPr>
          <w:p w14:paraId="2456190E" w14:textId="77777777" w:rsidR="00495DAD" w:rsidRPr="00A47EF9" w:rsidRDefault="00495DAD" w:rsidP="0090126B">
            <w:pPr>
              <w:rPr>
                <w:b/>
                <w:szCs w:val="22"/>
              </w:rPr>
            </w:pPr>
            <w:r w:rsidRPr="00A47EF9">
              <w:rPr>
                <w:b/>
                <w:szCs w:val="22"/>
              </w:rPr>
              <w:t>DEER Demand Average (kW)</w:t>
            </w:r>
          </w:p>
        </w:tc>
        <w:tc>
          <w:tcPr>
            <w:tcW w:w="2261" w:type="dxa"/>
          </w:tcPr>
          <w:p w14:paraId="160C0515" w14:textId="7D769F87" w:rsidR="00495DAD" w:rsidRPr="00A47EF9" w:rsidRDefault="00495DAD" w:rsidP="0090126B">
            <w:pPr>
              <w:jc w:val="center"/>
              <w:rPr>
                <w:b/>
                <w:szCs w:val="22"/>
              </w:rPr>
            </w:pPr>
            <w:r w:rsidRPr="00A47EF9">
              <w:rPr>
                <w:b/>
                <w:szCs w:val="22"/>
              </w:rPr>
              <w:t>32.56</w:t>
            </w:r>
          </w:p>
        </w:tc>
        <w:tc>
          <w:tcPr>
            <w:tcW w:w="1417" w:type="dxa"/>
          </w:tcPr>
          <w:p w14:paraId="459CE63A" w14:textId="18198DD6" w:rsidR="00495DAD" w:rsidRPr="00A47EF9" w:rsidRDefault="00495DAD" w:rsidP="0090126B">
            <w:pPr>
              <w:jc w:val="center"/>
              <w:rPr>
                <w:b/>
                <w:szCs w:val="22"/>
              </w:rPr>
            </w:pPr>
            <w:r w:rsidRPr="00A47EF9">
              <w:rPr>
                <w:b/>
                <w:szCs w:val="22"/>
              </w:rPr>
              <w:t>31.99</w:t>
            </w:r>
          </w:p>
        </w:tc>
        <w:tc>
          <w:tcPr>
            <w:tcW w:w="1417" w:type="dxa"/>
          </w:tcPr>
          <w:p w14:paraId="33F9C7B6" w14:textId="27630D6E" w:rsidR="00495DAD" w:rsidRPr="00A47EF9" w:rsidRDefault="00495DAD" w:rsidP="0090126B">
            <w:pPr>
              <w:jc w:val="center"/>
              <w:rPr>
                <w:b/>
                <w:szCs w:val="22"/>
              </w:rPr>
            </w:pPr>
            <w:r w:rsidRPr="00A47EF9">
              <w:rPr>
                <w:b/>
                <w:szCs w:val="22"/>
              </w:rPr>
              <w:t>30.85</w:t>
            </w:r>
          </w:p>
        </w:tc>
        <w:tc>
          <w:tcPr>
            <w:tcW w:w="1731" w:type="dxa"/>
          </w:tcPr>
          <w:p w14:paraId="662BA5AF" w14:textId="4AD30178" w:rsidR="00495DAD" w:rsidRPr="00A47EF9" w:rsidRDefault="00495DAD" w:rsidP="0090126B">
            <w:pPr>
              <w:jc w:val="center"/>
              <w:rPr>
                <w:b/>
                <w:szCs w:val="22"/>
              </w:rPr>
            </w:pPr>
            <w:r w:rsidRPr="00A47EF9">
              <w:rPr>
                <w:b/>
                <w:szCs w:val="22"/>
              </w:rPr>
              <w:t>30.85</w:t>
            </w:r>
          </w:p>
        </w:tc>
      </w:tr>
      <w:tr w:rsidR="00495DAD" w:rsidRPr="00A47EF9" w14:paraId="4E7CD885" w14:textId="77777777" w:rsidTr="00495DAD">
        <w:trPr>
          <w:trHeight w:val="243"/>
        </w:trPr>
        <w:tc>
          <w:tcPr>
            <w:tcW w:w="2750" w:type="dxa"/>
          </w:tcPr>
          <w:p w14:paraId="519DA386" w14:textId="77777777" w:rsidR="00495DAD" w:rsidRPr="00A47EF9" w:rsidRDefault="00495DAD" w:rsidP="0090126B">
            <w:pPr>
              <w:rPr>
                <w:szCs w:val="22"/>
              </w:rPr>
            </w:pPr>
            <w:r w:rsidRPr="00A47EF9">
              <w:rPr>
                <w:szCs w:val="22"/>
              </w:rPr>
              <w:t>System cooling capacity (Btu/h)</w:t>
            </w:r>
          </w:p>
        </w:tc>
        <w:tc>
          <w:tcPr>
            <w:tcW w:w="2261" w:type="dxa"/>
          </w:tcPr>
          <w:p w14:paraId="27972A2B" w14:textId="56C55247" w:rsidR="00495DAD" w:rsidRPr="00A47EF9" w:rsidRDefault="00431320" w:rsidP="0090126B">
            <w:pPr>
              <w:jc w:val="center"/>
              <w:rPr>
                <w:rFonts w:cs="Calibri"/>
                <w:szCs w:val="22"/>
              </w:rPr>
            </w:pPr>
            <w:r w:rsidRPr="00A47EF9">
              <w:rPr>
                <w:rFonts w:cs="Calibri"/>
                <w:szCs w:val="22"/>
              </w:rPr>
              <w:t>261,960</w:t>
            </w:r>
          </w:p>
        </w:tc>
        <w:tc>
          <w:tcPr>
            <w:tcW w:w="1417" w:type="dxa"/>
          </w:tcPr>
          <w:p w14:paraId="3D12ED98" w14:textId="7EEC0944" w:rsidR="00495DAD" w:rsidRPr="00A47EF9" w:rsidRDefault="00431320" w:rsidP="0090126B">
            <w:pPr>
              <w:jc w:val="center"/>
              <w:rPr>
                <w:rFonts w:cs="Calibri"/>
                <w:szCs w:val="22"/>
              </w:rPr>
            </w:pPr>
            <w:r w:rsidRPr="00A47EF9">
              <w:rPr>
                <w:rFonts w:cs="Calibri"/>
                <w:szCs w:val="22"/>
              </w:rPr>
              <w:t>261,960</w:t>
            </w:r>
          </w:p>
        </w:tc>
        <w:tc>
          <w:tcPr>
            <w:tcW w:w="1417" w:type="dxa"/>
          </w:tcPr>
          <w:p w14:paraId="1C645651" w14:textId="2276D260" w:rsidR="00495DAD" w:rsidRPr="00A47EF9" w:rsidRDefault="00431320" w:rsidP="0090126B">
            <w:pPr>
              <w:jc w:val="center"/>
              <w:rPr>
                <w:rFonts w:cs="Calibri"/>
                <w:szCs w:val="22"/>
              </w:rPr>
            </w:pPr>
            <w:r w:rsidRPr="00A47EF9">
              <w:rPr>
                <w:rFonts w:cs="Calibri"/>
                <w:szCs w:val="22"/>
              </w:rPr>
              <w:t>261,960</w:t>
            </w:r>
          </w:p>
        </w:tc>
        <w:tc>
          <w:tcPr>
            <w:tcW w:w="1731" w:type="dxa"/>
          </w:tcPr>
          <w:p w14:paraId="6D3968F8" w14:textId="7F9A1FDD" w:rsidR="00495DAD" w:rsidRPr="00A47EF9" w:rsidRDefault="00431320" w:rsidP="0090126B">
            <w:pPr>
              <w:jc w:val="center"/>
              <w:rPr>
                <w:rFonts w:cs="Calibri"/>
                <w:szCs w:val="22"/>
              </w:rPr>
            </w:pPr>
            <w:r w:rsidRPr="00A47EF9">
              <w:rPr>
                <w:rFonts w:cs="Calibri"/>
                <w:szCs w:val="22"/>
              </w:rPr>
              <w:t>261,960</w:t>
            </w:r>
          </w:p>
        </w:tc>
      </w:tr>
    </w:tbl>
    <w:p w14:paraId="268B4BD9" w14:textId="77777777" w:rsidR="0090126B" w:rsidRDefault="0090126B" w:rsidP="0090126B">
      <w:pPr>
        <w:rPr>
          <w:szCs w:val="22"/>
        </w:rPr>
      </w:pPr>
    </w:p>
    <w:p w14:paraId="73CB91F6" w14:textId="7BC5B1AD" w:rsidR="00431320" w:rsidRDefault="00431320" w:rsidP="0090126B">
      <w:pPr>
        <w:rPr>
          <w:szCs w:val="22"/>
        </w:rPr>
      </w:pPr>
      <m:oMathPara>
        <m:oMath>
          <m:r>
            <w:rPr>
              <w:rFonts w:ascii="Cambria Math" w:hAnsi="Cambria Math"/>
              <w:szCs w:val="22"/>
            </w:rPr>
            <m:t>0.06</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×0.56+31.99</m:t>
                  </m:r>
                  <m:d>
                    <m:dPr>
                      <m:ctrlPr>
                        <w:rPr>
                          <w:rFonts w:ascii="Cambria Math" w:hAnsi="Cambria Math"/>
                          <w:i/>
                          <w:szCs w:val="22"/>
                        </w:rPr>
                      </m:ctrlPr>
                    </m:dPr>
                    <m:e>
                      <m:r>
                        <w:rPr>
                          <w:rFonts w:ascii="Cambria Math" w:hAnsi="Cambria Math"/>
                          <w:szCs w:val="22"/>
                        </w:rPr>
                        <m:t>kW</m:t>
                      </m:r>
                    </m:e>
                  </m:d>
                  <m:r>
                    <w:rPr>
                      <w:rFonts w:ascii="Cambria Math" w:hAnsi="Cambria Math"/>
                      <w:szCs w:val="22"/>
                    </w:rPr>
                    <m:t>×0.34+30.85</m:t>
                  </m:r>
                  <m:d>
                    <m:dPr>
                      <m:ctrlPr>
                        <w:rPr>
                          <w:rFonts w:ascii="Cambria Math" w:hAnsi="Cambria Math"/>
                          <w:i/>
                          <w:szCs w:val="22"/>
                        </w:rPr>
                      </m:ctrlPr>
                    </m:dPr>
                    <m:e>
                      <m:r>
                        <w:rPr>
                          <w:rFonts w:ascii="Cambria Math" w:hAnsi="Cambria Math"/>
                          <w:szCs w:val="22"/>
                        </w:rPr>
                        <m:t>kW</m:t>
                      </m:r>
                    </m:e>
                  </m:d>
                  <m:r>
                    <w:rPr>
                      <w:rFonts w:ascii="Cambria Math" w:hAnsi="Cambria Math"/>
                      <w:szCs w:val="22"/>
                    </w:rPr>
                    <m:t>×0.10</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261,960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6F264BFF" w:rsidR="0096767E" w:rsidRPr="0096767E" w:rsidRDefault="00DB393D" w:rsidP="00DB393D">
      <w:pPr>
        <w:pStyle w:val="Heading2"/>
        <w:numPr>
          <w:ilvl w:val="1"/>
          <w:numId w:val="38"/>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77777777" w:rsidR="00431320" w:rsidRPr="00F94DA0" w:rsidRDefault="00431320" w:rsidP="00431320">
      <w:pPr>
        <w:spacing w:before="40" w:after="40"/>
        <w:rPr>
          <w:rFonts w:cs="Arial"/>
          <w:szCs w:val="22"/>
        </w:rPr>
      </w:pPr>
      <w:r w:rsidRPr="00F94DA0">
        <w:rPr>
          <w:rFonts w:eastAsia="Calibri" w:cs="Calibri"/>
          <w:szCs w:val="22"/>
        </w:rPr>
        <w:t xml:space="preserve">As a Retrofit Add-on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1AF8FE38"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proofErr w:type="spellStart"/>
      <w:r>
        <w:rPr>
          <w:rFonts w:cs="Arial"/>
          <w:iCs/>
          <w:szCs w:val="22"/>
        </w:rPr>
        <w:t>Therms</w:t>
      </w:r>
      <w:proofErr w:type="spellEnd"/>
      <w:r w:rsidRPr="00F94DA0">
        <w:rPr>
          <w:rFonts w:cs="Arial"/>
          <w:iCs/>
          <w:szCs w:val="22"/>
        </w:rPr>
        <w:t xml:space="preserve"> per ton savings = annual unit energy savings</w:t>
      </w:r>
    </w:p>
    <w:p w14:paraId="486DFCCA" w14:textId="3D4380EB" w:rsidR="00431320" w:rsidRDefault="00431320" w:rsidP="00431320">
      <w:pPr>
        <w:rPr>
          <w:rFonts w:eastAsiaTheme="minorHAnsi" w:cstheme="minorBidi"/>
          <w:szCs w:val="20"/>
        </w:rPr>
      </w:pPr>
      <w:r>
        <w:rPr>
          <w:rFonts w:eastAsiaTheme="minorHAnsi" w:cstheme="minorBidi"/>
          <w:szCs w:val="20"/>
        </w:rPr>
        <w:t xml:space="preserve">weighted baseline </w:t>
      </w:r>
      <w:proofErr w:type="spellStart"/>
      <w:r>
        <w:rPr>
          <w:rFonts w:eastAsiaTheme="minorHAnsi" w:cstheme="minorBidi"/>
          <w:szCs w:val="20"/>
        </w:rPr>
        <w:t>Therms</w:t>
      </w:r>
      <w:proofErr w:type="spellEnd"/>
      <w:r>
        <w:rPr>
          <w:rFonts w:eastAsiaTheme="minorHAnsi" w:cstheme="minorBidi"/>
          <w:szCs w:val="20"/>
        </w:rPr>
        <w:t xml:space="preserve"> = annual building energy consumption 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4F98AE67" w14:textId="77777777" w:rsidR="00431320" w:rsidRDefault="00431320" w:rsidP="00431320">
      <w:pPr>
        <w:rPr>
          <w:rFonts w:cs="Arial"/>
          <w:iCs/>
          <w:szCs w:val="22"/>
        </w:rPr>
      </w:pPr>
      <w:proofErr w:type="gramStart"/>
      <w:r w:rsidRPr="00F94DA0">
        <w:rPr>
          <w:rFonts w:cs="Arial"/>
          <w:iCs/>
          <w:szCs w:val="22"/>
        </w:rPr>
        <w:t>measure</w:t>
      </w:r>
      <w:proofErr w:type="gramEnd"/>
      <w:r w:rsidRPr="00F94DA0">
        <w:rPr>
          <w:rFonts w:cs="Arial"/>
          <w:iCs/>
          <w:szCs w:val="22"/>
        </w:rPr>
        <w:t xml:space="preserve"> </w:t>
      </w:r>
      <w:proofErr w:type="spellStart"/>
      <w:r>
        <w:rPr>
          <w:rFonts w:cs="Arial"/>
          <w:iCs/>
          <w:szCs w:val="22"/>
        </w:rPr>
        <w:t>Therms</w:t>
      </w:r>
      <w:proofErr w:type="spellEnd"/>
      <w:r w:rsidRPr="00F94DA0">
        <w:rPr>
          <w:rFonts w:cs="Arial"/>
          <w:iCs/>
          <w:szCs w:val="22"/>
        </w:rPr>
        <w:t xml:space="preserve"> = annual building energy consumption of measure</w:t>
      </w:r>
    </w:p>
    <w:p w14:paraId="17062003" w14:textId="4A3D379E" w:rsidR="00431320" w:rsidRPr="00F94DA0" w:rsidRDefault="00431320" w:rsidP="00431320">
      <w:pPr>
        <w:rPr>
          <w:rFonts w:cs="Arial"/>
          <w:iCs/>
          <w:szCs w:val="22"/>
        </w:rPr>
      </w:pPr>
      <w:proofErr w:type="gramStart"/>
      <w:r w:rsidRPr="00F94DA0">
        <w:rPr>
          <w:rFonts w:cs="Arial"/>
          <w:iCs/>
          <w:szCs w:val="22"/>
        </w:rPr>
        <w:t>cooling</w:t>
      </w:r>
      <w:proofErr w:type="gramEnd"/>
      <w:r w:rsidRPr="00F94DA0">
        <w:rPr>
          <w:rFonts w:cs="Arial"/>
          <w:iCs/>
          <w:szCs w:val="22"/>
        </w:rPr>
        <w:t xml:space="preserve"> tons = </w:t>
      </w:r>
      <w:r w:rsidR="00C05120">
        <w:rPr>
          <w:rFonts w:cs="Arial"/>
          <w:iCs/>
          <w:szCs w:val="22"/>
        </w:rPr>
        <w:t xml:space="preserve">design </w:t>
      </w:r>
      <w:r w:rsidRPr="00F94DA0">
        <w:rPr>
          <w:rFonts w:cs="Arial"/>
          <w:iCs/>
          <w:szCs w:val="22"/>
        </w:rPr>
        <w:t>cooling capacity of base case</w:t>
      </w:r>
      <w:r>
        <w:rPr>
          <w:rFonts w:cs="Arial"/>
          <w:iCs/>
          <w:szCs w:val="22"/>
        </w:rPr>
        <w:t xml:space="preserve"> non-PTAC</w:t>
      </w:r>
      <w:r w:rsidRPr="00F94DA0">
        <w:rPr>
          <w:rFonts w:cs="Arial"/>
          <w:iCs/>
          <w:szCs w:val="22"/>
        </w:rPr>
        <w:t xml:space="preserve"> systems</w:t>
      </w:r>
    </w:p>
    <w:p w14:paraId="6106CDC2" w14:textId="77777777" w:rsidR="00431320" w:rsidRDefault="00431320" w:rsidP="00431320">
      <w:pPr>
        <w:rPr>
          <w:rFonts w:cs="Arial"/>
          <w:i/>
          <w:szCs w:val="22"/>
        </w:rPr>
      </w:pPr>
    </w:p>
    <w:p w14:paraId="5D106DEE" w14:textId="0E047D51" w:rsidR="00431320" w:rsidRDefault="00431320" w:rsidP="00431320">
      <w:pPr>
        <w:pStyle w:val="Caption"/>
        <w:rPr>
          <w:rFonts w:cs="Arial"/>
          <w:i/>
          <w:szCs w:val="22"/>
        </w:rPr>
      </w:pPr>
      <w:r>
        <w:t xml:space="preserve">Table </w:t>
      </w:r>
      <w:fldSimple w:instr=" SEQ Table \* ARABIC ">
        <w:r w:rsidR="00E26E71">
          <w:rPr>
            <w:noProof/>
          </w:rPr>
          <w:t>19</w:t>
        </w:r>
      </w:fldSimple>
      <w:r>
        <w:rPr>
          <w:rFonts w:cs="Arial"/>
          <w:i/>
          <w:szCs w:val="22"/>
        </w:rPr>
        <w:t xml:space="preserve"> Weightings for Savings Calculations from </w:t>
      </w:r>
      <w:r>
        <w:rPr>
          <w:rFonts w:cs="Arial"/>
          <w:szCs w:val="22"/>
        </w:rPr>
        <w:t>PGECOHVC138 Nonresidential HVAC RTU Quality Maintenance</w:t>
      </w:r>
      <w:r w:rsidRPr="0022290A">
        <w:rPr>
          <w:vertAlign w:val="superscript"/>
        </w:rPr>
        <w:fldChar w:fldCharType="begin"/>
      </w:r>
      <w:r w:rsidRPr="00D40092">
        <w:rPr>
          <w:vertAlign w:val="superscript"/>
        </w:rPr>
        <w:instrText xml:space="preserve"> NOTEREF _Ref431561185 \h  \* MERGEFORMAT </w:instrText>
      </w:r>
      <w:r w:rsidRPr="0022290A">
        <w:rPr>
          <w:vertAlign w:val="superscript"/>
        </w:rPr>
      </w:r>
      <w:r w:rsidRPr="0022290A">
        <w:rPr>
          <w:vertAlign w:val="superscript"/>
        </w:rPr>
        <w:fldChar w:fldCharType="separate"/>
      </w:r>
      <w:r w:rsidR="00E26E71">
        <w:rPr>
          <w:vertAlign w:val="superscript"/>
        </w:rPr>
        <w:t>1</w:t>
      </w:r>
      <w:r w:rsidRPr="0022290A">
        <w:rPr>
          <w:vertAlign w:val="superscript"/>
        </w:rPr>
        <w:fldChar w:fldCharType="end"/>
      </w:r>
    </w:p>
    <w:tbl>
      <w:tblPr>
        <w:tblStyle w:val="TableGrid1"/>
        <w:tblW w:w="3158" w:type="pct"/>
        <w:tblLook w:val="04A0" w:firstRow="1" w:lastRow="0" w:firstColumn="1" w:lastColumn="0" w:noHBand="0" w:noVBand="1"/>
      </w:tblPr>
      <w:tblGrid>
        <w:gridCol w:w="3257"/>
        <w:gridCol w:w="2791"/>
      </w:tblGrid>
      <w:tr w:rsidR="00431320" w:rsidRPr="00F94DA0" w14:paraId="3FB18580" w14:textId="77777777" w:rsidTr="00CB1376">
        <w:tc>
          <w:tcPr>
            <w:tcW w:w="2693" w:type="pct"/>
            <w:shd w:val="clear" w:color="auto" w:fill="D9D9D9" w:themeFill="background1" w:themeFillShade="D9"/>
          </w:tcPr>
          <w:p w14:paraId="5A563739" w14:textId="77777777" w:rsidR="00431320" w:rsidRPr="00F94DA0" w:rsidRDefault="00431320" w:rsidP="00431320">
            <w:pPr>
              <w:jc w:val="center"/>
              <w:rPr>
                <w:rFonts w:cs="Calibri"/>
                <w:b/>
                <w:bCs/>
                <w:sz w:val="22"/>
                <w:szCs w:val="22"/>
              </w:rPr>
            </w:pPr>
            <w:r>
              <w:rPr>
                <w:rFonts w:cs="Calibri"/>
                <w:b/>
                <w:bCs/>
                <w:sz w:val="22"/>
                <w:szCs w:val="22"/>
              </w:rPr>
              <w:t>Fault Distribution</w:t>
            </w:r>
          </w:p>
        </w:tc>
        <w:tc>
          <w:tcPr>
            <w:tcW w:w="2307" w:type="pct"/>
            <w:shd w:val="clear" w:color="auto" w:fill="D9D9D9" w:themeFill="background1" w:themeFillShade="D9"/>
          </w:tcPr>
          <w:p w14:paraId="389177E6" w14:textId="77777777" w:rsidR="00431320" w:rsidRPr="00F94DA0" w:rsidRDefault="00431320" w:rsidP="00431320">
            <w:pPr>
              <w:jc w:val="center"/>
              <w:rPr>
                <w:rFonts w:cs="Arial"/>
                <w:b/>
                <w:sz w:val="22"/>
                <w:szCs w:val="22"/>
              </w:rPr>
            </w:pPr>
            <w:r>
              <w:rPr>
                <w:rFonts w:cs="Arial"/>
                <w:b/>
                <w:sz w:val="22"/>
                <w:szCs w:val="22"/>
              </w:rPr>
              <w:t>Fault Weight</w:t>
            </w:r>
          </w:p>
        </w:tc>
      </w:tr>
      <w:tr w:rsidR="00431320" w:rsidRPr="00F94DA0" w14:paraId="0E260EEC" w14:textId="77777777" w:rsidTr="00CB1376">
        <w:trPr>
          <w:trHeight w:val="243"/>
        </w:trPr>
        <w:tc>
          <w:tcPr>
            <w:tcW w:w="2693" w:type="pct"/>
          </w:tcPr>
          <w:p w14:paraId="185B5C44" w14:textId="77777777" w:rsidR="00431320" w:rsidRPr="00F94DA0" w:rsidRDefault="00431320" w:rsidP="00431320">
            <w:pPr>
              <w:rPr>
                <w:sz w:val="22"/>
                <w:szCs w:val="22"/>
              </w:rPr>
            </w:pPr>
            <w:r w:rsidRPr="000474DC">
              <w:rPr>
                <w:rFonts w:eastAsiaTheme="minorHAnsi" w:cstheme="minorBidi"/>
                <w:szCs w:val="20"/>
              </w:rPr>
              <w:t>55°F Dry Bulb High Limit</w:t>
            </w:r>
          </w:p>
        </w:tc>
        <w:tc>
          <w:tcPr>
            <w:tcW w:w="2307" w:type="pct"/>
          </w:tcPr>
          <w:p w14:paraId="03EF4B3D" w14:textId="77777777" w:rsidR="00431320" w:rsidRPr="00D34CF1" w:rsidRDefault="00431320" w:rsidP="00431320">
            <w:pPr>
              <w:jc w:val="center"/>
              <w:rPr>
                <w:rFonts w:cs="Calibri"/>
                <w:sz w:val="22"/>
                <w:szCs w:val="22"/>
              </w:rPr>
            </w:pPr>
            <w:r w:rsidRPr="00D34CF1">
              <w:rPr>
                <w:rFonts w:cs="Calibri"/>
                <w:sz w:val="22"/>
                <w:szCs w:val="22"/>
              </w:rPr>
              <w:t>0.56</w:t>
            </w:r>
          </w:p>
        </w:tc>
      </w:tr>
      <w:tr w:rsidR="00431320" w:rsidRPr="00F94DA0" w14:paraId="573FBFE6" w14:textId="77777777" w:rsidTr="00CB1376">
        <w:trPr>
          <w:trHeight w:val="243"/>
        </w:trPr>
        <w:tc>
          <w:tcPr>
            <w:tcW w:w="2693" w:type="pct"/>
          </w:tcPr>
          <w:p w14:paraId="65172A35" w14:textId="77777777" w:rsidR="00431320" w:rsidRPr="00F94DA0" w:rsidRDefault="00431320"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44BB0F1E" w14:textId="77777777" w:rsidR="00431320" w:rsidRPr="00D34CF1" w:rsidRDefault="00431320" w:rsidP="00431320">
            <w:pPr>
              <w:jc w:val="center"/>
              <w:rPr>
                <w:rFonts w:cs="Calibri"/>
                <w:sz w:val="22"/>
                <w:szCs w:val="22"/>
              </w:rPr>
            </w:pPr>
            <w:r w:rsidRPr="00D34CF1">
              <w:rPr>
                <w:rFonts w:cs="Calibri"/>
                <w:sz w:val="22"/>
                <w:szCs w:val="22"/>
              </w:rPr>
              <w:t>0.34</w:t>
            </w:r>
          </w:p>
        </w:tc>
      </w:tr>
      <w:tr w:rsidR="00431320" w:rsidRPr="00F94DA0" w14:paraId="21455E42" w14:textId="77777777" w:rsidTr="00CB1376">
        <w:trPr>
          <w:trHeight w:val="243"/>
        </w:trPr>
        <w:tc>
          <w:tcPr>
            <w:tcW w:w="2693" w:type="pct"/>
          </w:tcPr>
          <w:p w14:paraId="43B1B7C4" w14:textId="77777777" w:rsidR="00431320" w:rsidRPr="00F94DA0" w:rsidRDefault="00431320"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13E3B28C" w14:textId="77777777" w:rsidR="00431320" w:rsidRPr="00D34CF1" w:rsidRDefault="00431320" w:rsidP="00431320">
            <w:pPr>
              <w:jc w:val="center"/>
              <w:rPr>
                <w:rFonts w:cs="Calibri"/>
                <w:szCs w:val="22"/>
              </w:rPr>
            </w:pPr>
            <w:r w:rsidRPr="00D34CF1">
              <w:rPr>
                <w:rFonts w:cs="Calibri"/>
                <w:szCs w:val="22"/>
              </w:rPr>
              <w:t>0.10</w:t>
            </w:r>
          </w:p>
        </w:tc>
      </w:tr>
    </w:tbl>
    <w:p w14:paraId="7D3DC2B2" w14:textId="77777777" w:rsidR="00431320" w:rsidRPr="00F94DA0" w:rsidRDefault="00431320" w:rsidP="00431320">
      <w:pPr>
        <w:rPr>
          <w:rFonts w:cs="Arial"/>
          <w:i/>
          <w:szCs w:val="22"/>
        </w:rPr>
      </w:pPr>
    </w:p>
    <w:p w14:paraId="456313C2" w14:textId="3607E6C4"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proofErr w:type="spellStart"/>
      <w:r>
        <w:rPr>
          <w:szCs w:val="22"/>
        </w:rPr>
        <w:t>OfS</w:t>
      </w:r>
      <w:proofErr w:type="spellEnd"/>
      <w:r w:rsidRPr="00F94DA0">
        <w:rPr>
          <w:szCs w:val="22"/>
        </w:rPr>
        <w:t xml:space="preserve">) prototype </w:t>
      </w:r>
      <w:r>
        <w:rPr>
          <w:szCs w:val="22"/>
        </w:rPr>
        <w:t xml:space="preserve">with AC and Gas Heat </w:t>
      </w:r>
      <w:r w:rsidRPr="00F94DA0">
        <w:rPr>
          <w:szCs w:val="22"/>
        </w:rPr>
        <w:t xml:space="preserve">located in climate zone 1 is provided. </w:t>
      </w:r>
      <w:r w:rsidR="00C80673">
        <w:rPr>
          <w:szCs w:val="22"/>
        </w:rPr>
        <w:fldChar w:fldCharType="begin"/>
      </w:r>
      <w:r w:rsidR="00C80673">
        <w:rPr>
          <w:szCs w:val="22"/>
        </w:rPr>
        <w:instrText xml:space="preserve"> REF _Ref432008981 \h </w:instrText>
      </w:r>
      <w:r w:rsidR="00C80673">
        <w:rPr>
          <w:szCs w:val="22"/>
        </w:rPr>
      </w:r>
      <w:r w:rsidR="00C80673">
        <w:rPr>
          <w:szCs w:val="22"/>
        </w:rPr>
        <w:fldChar w:fldCharType="separate"/>
      </w:r>
      <w:r w:rsidR="00E26E71" w:rsidRPr="00F94DA0">
        <w:rPr>
          <w:b/>
          <w:bCs/>
          <w:szCs w:val="22"/>
        </w:rPr>
        <w:t xml:space="preserve">Table </w:t>
      </w:r>
      <w:r w:rsidR="00E26E71">
        <w:rPr>
          <w:b/>
          <w:bCs/>
          <w:noProof/>
          <w:szCs w:val="22"/>
        </w:rPr>
        <w:t>20</w:t>
      </w:r>
      <w:r w:rsidR="00C80673">
        <w:rPr>
          <w:szCs w:val="22"/>
        </w:rPr>
        <w:fldChar w:fldCharType="end"/>
      </w:r>
      <w:r w:rsidR="00C80673">
        <w:rPr>
          <w:szCs w:val="22"/>
        </w:rPr>
        <w:t xml:space="preserve"> </w:t>
      </w:r>
      <w:r w:rsidRPr="00F94DA0">
        <w:rPr>
          <w:szCs w:val="22"/>
        </w:rPr>
        <w:t>displays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682CBD4D" w:rsidR="00431320" w:rsidRPr="00F94DA0" w:rsidRDefault="00431320" w:rsidP="00431320">
      <w:pPr>
        <w:keepNext/>
        <w:rPr>
          <w:b/>
          <w:bCs/>
          <w:szCs w:val="22"/>
        </w:rPr>
      </w:pPr>
      <w:bookmarkStart w:id="60" w:name="_Ref4320089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20</w:t>
      </w:r>
      <w:r w:rsidRPr="00F94DA0">
        <w:rPr>
          <w:b/>
          <w:bCs/>
          <w:szCs w:val="22"/>
        </w:rPr>
        <w:fldChar w:fldCharType="end"/>
      </w:r>
      <w:bookmarkEnd w:id="60"/>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431320" w:rsidRPr="00F94DA0" w14:paraId="4F5ACDD8" w14:textId="77777777" w:rsidTr="00431320">
        <w:tc>
          <w:tcPr>
            <w:tcW w:w="2644" w:type="dxa"/>
            <w:shd w:val="clear" w:color="auto" w:fill="D9D9D9" w:themeFill="background1" w:themeFillShade="D9"/>
          </w:tcPr>
          <w:p w14:paraId="4F708A3B" w14:textId="77777777" w:rsidR="00431320" w:rsidRPr="00F94DA0" w:rsidRDefault="00431320" w:rsidP="00431320">
            <w:pPr>
              <w:jc w:val="center"/>
              <w:rPr>
                <w:rFonts w:cs="Calibri"/>
                <w:b/>
                <w:bCs/>
                <w:sz w:val="22"/>
                <w:szCs w:val="22"/>
              </w:rPr>
            </w:pPr>
          </w:p>
        </w:tc>
        <w:tc>
          <w:tcPr>
            <w:tcW w:w="2054" w:type="dxa"/>
            <w:shd w:val="clear" w:color="auto" w:fill="D9D9D9" w:themeFill="background1" w:themeFillShade="D9"/>
          </w:tcPr>
          <w:p w14:paraId="2B73D4DA" w14:textId="77777777" w:rsidR="00431320" w:rsidRPr="00495DAD" w:rsidRDefault="00431320" w:rsidP="00431320">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5B96A64" w14:textId="77777777" w:rsidR="00431320" w:rsidRPr="00495DAD" w:rsidRDefault="00431320" w:rsidP="00431320">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053344D7" w14:textId="77777777" w:rsidR="00431320" w:rsidRPr="00495DAD" w:rsidRDefault="00431320" w:rsidP="00431320">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1AE49CA9" w14:textId="77777777" w:rsidR="00431320" w:rsidRPr="00F94DA0" w:rsidRDefault="00431320" w:rsidP="00431320">
            <w:pPr>
              <w:jc w:val="center"/>
              <w:rPr>
                <w:rFonts w:cs="Arial"/>
                <w:b/>
                <w:sz w:val="22"/>
                <w:szCs w:val="22"/>
              </w:rPr>
            </w:pPr>
            <w:r w:rsidRPr="00F94DA0">
              <w:rPr>
                <w:rFonts w:cs="Arial"/>
                <w:b/>
                <w:sz w:val="22"/>
                <w:szCs w:val="22"/>
              </w:rPr>
              <w:t>Measure</w:t>
            </w:r>
          </w:p>
        </w:tc>
      </w:tr>
      <w:tr w:rsidR="00431320" w:rsidRPr="00F94DA0" w14:paraId="540CE7C7" w14:textId="77777777" w:rsidTr="00F62A0D">
        <w:trPr>
          <w:trHeight w:val="243"/>
        </w:trPr>
        <w:tc>
          <w:tcPr>
            <w:tcW w:w="2644" w:type="dxa"/>
          </w:tcPr>
          <w:p w14:paraId="6997B820" w14:textId="77777777" w:rsidR="00431320" w:rsidRPr="00F94DA0" w:rsidRDefault="00431320" w:rsidP="00431320">
            <w:pPr>
              <w:rPr>
                <w:sz w:val="22"/>
                <w:szCs w:val="22"/>
              </w:rPr>
            </w:pPr>
            <w:r w:rsidRPr="00F94DA0">
              <w:rPr>
                <w:sz w:val="22"/>
                <w:szCs w:val="22"/>
              </w:rPr>
              <w:t>Whole building energy use (kWh/</w:t>
            </w:r>
            <w:proofErr w:type="spellStart"/>
            <w:r w:rsidRPr="00F94DA0">
              <w:rPr>
                <w:sz w:val="22"/>
                <w:szCs w:val="22"/>
              </w:rPr>
              <w:t>yr</w:t>
            </w:r>
            <w:proofErr w:type="spellEnd"/>
            <w:r w:rsidRPr="00F94DA0">
              <w:rPr>
                <w:sz w:val="22"/>
                <w:szCs w:val="22"/>
              </w:rPr>
              <w:t>)</w:t>
            </w:r>
          </w:p>
        </w:tc>
        <w:tc>
          <w:tcPr>
            <w:tcW w:w="2054" w:type="dxa"/>
            <w:vAlign w:val="center"/>
          </w:tcPr>
          <w:p w14:paraId="7C7F8999" w14:textId="48AD367F" w:rsidR="00431320" w:rsidRPr="00F62A0D" w:rsidRDefault="00431320" w:rsidP="00F62A0D">
            <w:pPr>
              <w:tabs>
                <w:tab w:val="center" w:pos="1323"/>
                <w:tab w:val="right" w:pos="2646"/>
              </w:tabs>
              <w:jc w:val="center"/>
              <w:rPr>
                <w:rFonts w:cs="Calibri"/>
                <w:sz w:val="22"/>
                <w:szCs w:val="22"/>
              </w:rPr>
            </w:pPr>
            <w:r w:rsidRPr="00F62A0D">
              <w:rPr>
                <w:rFonts w:cs="Calibri"/>
                <w:sz w:val="22"/>
                <w:szCs w:val="22"/>
              </w:rPr>
              <w:t>1,007.1</w:t>
            </w:r>
          </w:p>
        </w:tc>
        <w:tc>
          <w:tcPr>
            <w:tcW w:w="1710" w:type="dxa"/>
            <w:vAlign w:val="center"/>
          </w:tcPr>
          <w:p w14:paraId="43CEBAF4" w14:textId="0BA3D312" w:rsidR="00431320" w:rsidRPr="00F62A0D" w:rsidRDefault="00431320" w:rsidP="00F62A0D">
            <w:pPr>
              <w:jc w:val="center"/>
              <w:rPr>
                <w:rFonts w:cs="Calibri"/>
                <w:szCs w:val="22"/>
              </w:rPr>
            </w:pPr>
            <w:r w:rsidRPr="00F62A0D">
              <w:rPr>
                <w:rFonts w:cs="Calibri"/>
                <w:szCs w:val="22"/>
              </w:rPr>
              <w:t>1,007.3</w:t>
            </w:r>
          </w:p>
        </w:tc>
        <w:tc>
          <w:tcPr>
            <w:tcW w:w="1444" w:type="dxa"/>
            <w:vAlign w:val="center"/>
          </w:tcPr>
          <w:p w14:paraId="6CE6EC98" w14:textId="22997CD0" w:rsidR="00431320" w:rsidRPr="00F62A0D" w:rsidRDefault="00431320" w:rsidP="00F62A0D">
            <w:pPr>
              <w:jc w:val="center"/>
              <w:rPr>
                <w:rFonts w:cs="Calibri"/>
                <w:szCs w:val="22"/>
              </w:rPr>
            </w:pPr>
            <w:r w:rsidRPr="00F62A0D">
              <w:rPr>
                <w:rFonts w:cs="Calibri"/>
                <w:szCs w:val="22"/>
              </w:rPr>
              <w:t>1,007.3</w:t>
            </w:r>
          </w:p>
        </w:tc>
        <w:tc>
          <w:tcPr>
            <w:tcW w:w="1724" w:type="dxa"/>
            <w:vAlign w:val="center"/>
          </w:tcPr>
          <w:p w14:paraId="720F67C5" w14:textId="0F0A1201" w:rsidR="00431320" w:rsidRPr="00F62A0D" w:rsidRDefault="00431320" w:rsidP="00F62A0D">
            <w:pPr>
              <w:jc w:val="center"/>
              <w:rPr>
                <w:rFonts w:cs="Calibri"/>
                <w:sz w:val="22"/>
                <w:szCs w:val="22"/>
              </w:rPr>
            </w:pPr>
            <w:r w:rsidRPr="00F62A0D">
              <w:rPr>
                <w:rFonts w:cs="Calibri"/>
                <w:sz w:val="22"/>
                <w:szCs w:val="22"/>
              </w:rPr>
              <w:t>1,007.3</w:t>
            </w:r>
          </w:p>
        </w:tc>
      </w:tr>
      <w:tr w:rsidR="00431320" w:rsidRPr="00F94DA0" w14:paraId="0DBBCBDC" w14:textId="77777777" w:rsidTr="00F62A0D">
        <w:trPr>
          <w:trHeight w:val="243"/>
        </w:trPr>
        <w:tc>
          <w:tcPr>
            <w:tcW w:w="2644" w:type="dxa"/>
          </w:tcPr>
          <w:p w14:paraId="0E2496D6" w14:textId="77777777" w:rsidR="00431320" w:rsidRPr="00F94DA0" w:rsidRDefault="00431320" w:rsidP="00431320">
            <w:pPr>
              <w:rPr>
                <w:sz w:val="22"/>
                <w:szCs w:val="22"/>
              </w:rPr>
            </w:pPr>
            <w:r w:rsidRPr="00F94DA0">
              <w:rPr>
                <w:sz w:val="22"/>
                <w:szCs w:val="22"/>
              </w:rPr>
              <w:t>System cooling capacity (Btu/h)</w:t>
            </w:r>
          </w:p>
        </w:tc>
        <w:tc>
          <w:tcPr>
            <w:tcW w:w="2054" w:type="dxa"/>
            <w:vAlign w:val="center"/>
          </w:tcPr>
          <w:p w14:paraId="2CBB458B" w14:textId="77777777" w:rsidR="00431320" w:rsidRPr="00F62A0D" w:rsidRDefault="00431320" w:rsidP="00F62A0D">
            <w:pPr>
              <w:jc w:val="center"/>
              <w:rPr>
                <w:rFonts w:cs="Calibri"/>
                <w:sz w:val="22"/>
                <w:szCs w:val="22"/>
              </w:rPr>
            </w:pPr>
            <w:r w:rsidRPr="00F62A0D">
              <w:rPr>
                <w:rFonts w:cs="Calibri"/>
                <w:sz w:val="22"/>
                <w:szCs w:val="22"/>
              </w:rPr>
              <w:t>261,960</w:t>
            </w:r>
          </w:p>
        </w:tc>
        <w:tc>
          <w:tcPr>
            <w:tcW w:w="1710" w:type="dxa"/>
            <w:vAlign w:val="center"/>
          </w:tcPr>
          <w:p w14:paraId="2767A902" w14:textId="77777777" w:rsidR="00431320" w:rsidRPr="00F62A0D" w:rsidRDefault="00431320" w:rsidP="00F62A0D">
            <w:pPr>
              <w:jc w:val="center"/>
              <w:rPr>
                <w:rFonts w:cs="Calibri"/>
                <w:szCs w:val="22"/>
              </w:rPr>
            </w:pPr>
            <w:r w:rsidRPr="00F62A0D">
              <w:rPr>
                <w:rFonts w:cs="Calibri"/>
                <w:sz w:val="22"/>
                <w:szCs w:val="22"/>
              </w:rPr>
              <w:t>261,960</w:t>
            </w:r>
          </w:p>
        </w:tc>
        <w:tc>
          <w:tcPr>
            <w:tcW w:w="1444" w:type="dxa"/>
            <w:vAlign w:val="center"/>
          </w:tcPr>
          <w:p w14:paraId="4ECB7E74" w14:textId="77777777" w:rsidR="00431320" w:rsidRPr="00F62A0D" w:rsidRDefault="00431320" w:rsidP="00F62A0D">
            <w:pPr>
              <w:jc w:val="center"/>
              <w:rPr>
                <w:rFonts w:cs="Calibri"/>
                <w:szCs w:val="22"/>
              </w:rPr>
            </w:pPr>
            <w:r w:rsidRPr="00F62A0D">
              <w:rPr>
                <w:rFonts w:cs="Calibri"/>
                <w:sz w:val="22"/>
                <w:szCs w:val="22"/>
              </w:rPr>
              <w:t>261,960</w:t>
            </w:r>
          </w:p>
        </w:tc>
        <w:tc>
          <w:tcPr>
            <w:tcW w:w="1724" w:type="dxa"/>
            <w:vAlign w:val="center"/>
          </w:tcPr>
          <w:p w14:paraId="6FBF01FA" w14:textId="77777777" w:rsidR="00431320" w:rsidRPr="00F62A0D" w:rsidRDefault="00431320" w:rsidP="00F62A0D">
            <w:pPr>
              <w:jc w:val="center"/>
              <w:rPr>
                <w:rFonts w:cs="Calibri"/>
                <w:sz w:val="22"/>
                <w:szCs w:val="22"/>
              </w:rPr>
            </w:pPr>
            <w:r w:rsidRPr="00F62A0D">
              <w:rPr>
                <w:rFonts w:cs="Calibri"/>
                <w:sz w:val="22"/>
                <w:szCs w:val="22"/>
              </w:rPr>
              <w:t>261,960</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7D784BA9" w:rsidR="00431320" w:rsidRPr="00A47EF9" w:rsidRDefault="00431320" w:rsidP="00431320">
      <w:pPr>
        <w:jc w:val="center"/>
        <w:rPr>
          <w:rFonts w:cs="Arial"/>
          <w:b/>
          <w:szCs w:val="22"/>
        </w:rPr>
      </w:pPr>
      <m:oMathPara>
        <m:oMath>
          <m:r>
            <w:rPr>
              <w:rFonts w:ascii="Cambria Math" w:hAnsi="Cambria Math"/>
              <w:sz w:val="16"/>
              <w:szCs w:val="22"/>
            </w:rPr>
            <m:t>-0.005</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1,007.1</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0.56+1,007.3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0.34+1,007.3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0.10</m:t>
                  </m:r>
                </m:e>
              </m:d>
              <m:r>
                <w:rPr>
                  <w:rFonts w:ascii="Cambria Math" w:hAnsi="Cambria Math"/>
                  <w:sz w:val="16"/>
                  <w:szCs w:val="22"/>
                </w:rPr>
                <m:t>-1,007.3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261,960</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A47EF9"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96767E">
      <w:pPr>
        <w:pStyle w:val="Heading2"/>
        <w:numPr>
          <w:ilvl w:val="1"/>
          <w:numId w:val="38"/>
        </w:numPr>
        <w:rPr>
          <w:rFonts w:asciiTheme="minorHAnsi" w:hAnsiTheme="minorHAnsi" w:cstheme="minorHAnsi"/>
        </w:rPr>
      </w:pPr>
      <w:r w:rsidRPr="0096767E">
        <w:rPr>
          <w:rFonts w:asciiTheme="minorHAnsi" w:hAnsiTheme="minorHAnsi" w:cstheme="minorHAnsi"/>
        </w:rPr>
        <w:t>Vintage Weighted Average</w:t>
      </w:r>
    </w:p>
    <w:p w14:paraId="14CA7A9A" w14:textId="0D2EDAB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5"/>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C80673">
        <w:rPr>
          <w:rFonts w:asciiTheme="minorHAnsi" w:hAnsiTheme="minorHAnsi" w:cstheme="minorHAnsi"/>
          <w:b/>
          <w:i w:val="0"/>
          <w:color w:val="auto"/>
          <w:szCs w:val="22"/>
        </w:rPr>
        <w:fldChar w:fldCharType="begin"/>
      </w:r>
      <w:r w:rsidR="0030670B" w:rsidRPr="00C80673">
        <w:rPr>
          <w:rFonts w:asciiTheme="minorHAnsi" w:hAnsiTheme="minorHAnsi" w:cstheme="minorHAnsi"/>
          <w:b/>
          <w:i w:val="0"/>
          <w:color w:val="auto"/>
          <w:szCs w:val="22"/>
        </w:rPr>
        <w:instrText xml:space="preserve"> REF _Ref418244607 \h  \* MERGEFORMAT </w:instrText>
      </w:r>
      <w:r w:rsidR="0030670B" w:rsidRPr="00C80673">
        <w:rPr>
          <w:rFonts w:asciiTheme="minorHAnsi" w:hAnsiTheme="minorHAnsi" w:cstheme="minorHAnsi"/>
          <w:b/>
          <w:i w:val="0"/>
          <w:color w:val="auto"/>
          <w:szCs w:val="22"/>
        </w:rPr>
      </w:r>
      <w:r w:rsidR="0030670B" w:rsidRPr="00C80673">
        <w:rPr>
          <w:rFonts w:asciiTheme="minorHAnsi" w:hAnsiTheme="minorHAnsi" w:cstheme="minorHAnsi"/>
          <w:b/>
          <w:i w:val="0"/>
          <w:color w:val="auto"/>
          <w:szCs w:val="22"/>
        </w:rPr>
        <w:fldChar w:fldCharType="separate"/>
      </w:r>
      <w:r w:rsidR="00E26E71" w:rsidRPr="00B0731D">
        <w:rPr>
          <w:rFonts w:asciiTheme="minorHAnsi" w:hAnsiTheme="minorHAnsi"/>
          <w:b/>
          <w:bCs/>
          <w:i w:val="0"/>
          <w:color w:val="auto"/>
          <w:szCs w:val="22"/>
        </w:rPr>
        <w:t xml:space="preserve">Table </w:t>
      </w:r>
      <w:r w:rsidR="00E26E71" w:rsidRPr="00B0731D">
        <w:rPr>
          <w:rFonts w:asciiTheme="minorHAnsi" w:hAnsiTheme="minorHAnsi"/>
          <w:b/>
          <w:bCs/>
          <w:i w:val="0"/>
          <w:noProof/>
          <w:color w:val="auto"/>
          <w:szCs w:val="22"/>
        </w:rPr>
        <w:t>21</w:t>
      </w:r>
      <w:r w:rsidR="0030670B" w:rsidRPr="00C80673">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14FEEBF9" w14:textId="7436292D" w:rsidR="0096767E" w:rsidRPr="001227C2" w:rsidRDefault="0096767E" w:rsidP="0096767E">
      <w:pPr>
        <w:keepNext/>
        <w:rPr>
          <w:b/>
          <w:bCs/>
          <w:szCs w:val="22"/>
        </w:rPr>
      </w:pPr>
      <w:bookmarkStart w:id="61"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E26E71">
        <w:rPr>
          <w:b/>
          <w:bCs/>
          <w:noProof/>
          <w:szCs w:val="22"/>
        </w:rPr>
        <w:t>21</w:t>
      </w:r>
      <w:r w:rsidRPr="001227C2">
        <w:rPr>
          <w:b/>
          <w:bCs/>
          <w:szCs w:val="22"/>
        </w:rPr>
        <w:fldChar w:fldCharType="end"/>
      </w:r>
      <w:bookmarkEnd w:id="61"/>
      <w:r w:rsidRPr="001227C2">
        <w:rPr>
          <w:b/>
          <w:bCs/>
          <w:szCs w:val="22"/>
        </w:rPr>
        <w:t xml:space="preserve"> DEER Building Vintage Codes and Descriptions</w:t>
      </w:r>
    </w:p>
    <w:tbl>
      <w:tblPr>
        <w:tblStyle w:val="TableGrid1"/>
        <w:tblW w:w="3440" w:type="pct"/>
        <w:tblLook w:val="04A0" w:firstRow="1" w:lastRow="0" w:firstColumn="1" w:lastColumn="0" w:noHBand="0" w:noVBand="1"/>
      </w:tblPr>
      <w:tblGrid>
        <w:gridCol w:w="3347"/>
        <w:gridCol w:w="3241"/>
      </w:tblGrid>
      <w:tr w:rsidR="0096767E" w:rsidRPr="001227C2" w14:paraId="3A222E54" w14:textId="77777777" w:rsidTr="00CB1376">
        <w:tc>
          <w:tcPr>
            <w:tcW w:w="2540"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460"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CB1376">
        <w:tc>
          <w:tcPr>
            <w:tcW w:w="2540" w:type="pct"/>
          </w:tcPr>
          <w:p w14:paraId="4C5825E8" w14:textId="77777777" w:rsidR="0096767E" w:rsidRPr="001227C2" w:rsidRDefault="0096767E" w:rsidP="0096767E">
            <w:pPr>
              <w:jc w:val="center"/>
              <w:rPr>
                <w:sz w:val="22"/>
                <w:szCs w:val="22"/>
              </w:rPr>
            </w:pPr>
            <w:r w:rsidRPr="001227C2">
              <w:rPr>
                <w:sz w:val="22"/>
                <w:szCs w:val="22"/>
              </w:rPr>
              <w:t>v75</w:t>
            </w:r>
          </w:p>
        </w:tc>
        <w:tc>
          <w:tcPr>
            <w:tcW w:w="2460"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CB1376">
        <w:tc>
          <w:tcPr>
            <w:tcW w:w="2540" w:type="pct"/>
          </w:tcPr>
          <w:p w14:paraId="7F14323B" w14:textId="77777777" w:rsidR="0096767E" w:rsidRPr="001227C2" w:rsidRDefault="0096767E" w:rsidP="0096767E">
            <w:pPr>
              <w:jc w:val="center"/>
              <w:rPr>
                <w:sz w:val="22"/>
                <w:szCs w:val="22"/>
              </w:rPr>
            </w:pPr>
            <w:r w:rsidRPr="001227C2">
              <w:rPr>
                <w:sz w:val="22"/>
                <w:szCs w:val="22"/>
              </w:rPr>
              <w:t>v85</w:t>
            </w:r>
          </w:p>
        </w:tc>
        <w:tc>
          <w:tcPr>
            <w:tcW w:w="2460"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CB1376">
        <w:tc>
          <w:tcPr>
            <w:tcW w:w="2540" w:type="pct"/>
          </w:tcPr>
          <w:p w14:paraId="51AF8668" w14:textId="77777777" w:rsidR="0096767E" w:rsidRPr="001227C2" w:rsidRDefault="0096767E" w:rsidP="0096767E">
            <w:pPr>
              <w:jc w:val="center"/>
              <w:rPr>
                <w:sz w:val="22"/>
                <w:szCs w:val="22"/>
              </w:rPr>
            </w:pPr>
            <w:r w:rsidRPr="001227C2">
              <w:rPr>
                <w:sz w:val="22"/>
                <w:szCs w:val="22"/>
              </w:rPr>
              <w:t>v96</w:t>
            </w:r>
          </w:p>
        </w:tc>
        <w:tc>
          <w:tcPr>
            <w:tcW w:w="2460"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CB1376">
        <w:tc>
          <w:tcPr>
            <w:tcW w:w="2540" w:type="pct"/>
          </w:tcPr>
          <w:p w14:paraId="1D060C6A" w14:textId="77777777" w:rsidR="0096767E" w:rsidRPr="001227C2" w:rsidRDefault="0096767E" w:rsidP="0096767E">
            <w:pPr>
              <w:jc w:val="center"/>
              <w:rPr>
                <w:sz w:val="22"/>
                <w:szCs w:val="22"/>
              </w:rPr>
            </w:pPr>
            <w:r w:rsidRPr="001227C2">
              <w:rPr>
                <w:sz w:val="22"/>
                <w:szCs w:val="22"/>
              </w:rPr>
              <w:t>v03</w:t>
            </w:r>
          </w:p>
        </w:tc>
        <w:tc>
          <w:tcPr>
            <w:tcW w:w="2460"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CB1376">
        <w:trPr>
          <w:trHeight w:val="243"/>
        </w:trPr>
        <w:tc>
          <w:tcPr>
            <w:tcW w:w="2540" w:type="pct"/>
          </w:tcPr>
          <w:p w14:paraId="15CC3022" w14:textId="77777777" w:rsidR="0096767E" w:rsidRPr="001227C2" w:rsidRDefault="0096767E" w:rsidP="0096767E">
            <w:pPr>
              <w:jc w:val="center"/>
              <w:rPr>
                <w:sz w:val="22"/>
                <w:szCs w:val="22"/>
              </w:rPr>
            </w:pPr>
            <w:r w:rsidRPr="001227C2">
              <w:rPr>
                <w:sz w:val="22"/>
                <w:szCs w:val="22"/>
              </w:rPr>
              <w:t>v07</w:t>
            </w:r>
          </w:p>
        </w:tc>
        <w:tc>
          <w:tcPr>
            <w:tcW w:w="2460"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CB1376">
        <w:trPr>
          <w:trHeight w:val="243"/>
        </w:trPr>
        <w:tc>
          <w:tcPr>
            <w:tcW w:w="2540" w:type="pct"/>
          </w:tcPr>
          <w:p w14:paraId="65E71F3D" w14:textId="77777777" w:rsidR="0096767E" w:rsidRPr="001227C2" w:rsidRDefault="0096767E" w:rsidP="0096767E">
            <w:pPr>
              <w:jc w:val="center"/>
              <w:rPr>
                <w:sz w:val="22"/>
                <w:szCs w:val="22"/>
              </w:rPr>
            </w:pPr>
            <w:r w:rsidRPr="001227C2">
              <w:rPr>
                <w:sz w:val="22"/>
                <w:szCs w:val="22"/>
              </w:rPr>
              <w:t>v11</w:t>
            </w:r>
          </w:p>
        </w:tc>
        <w:tc>
          <w:tcPr>
            <w:tcW w:w="2460"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CB1376">
        <w:trPr>
          <w:trHeight w:val="243"/>
        </w:trPr>
        <w:tc>
          <w:tcPr>
            <w:tcW w:w="2540" w:type="pct"/>
          </w:tcPr>
          <w:p w14:paraId="5BAE196F" w14:textId="77777777" w:rsidR="0096767E" w:rsidRPr="001227C2" w:rsidRDefault="0096767E" w:rsidP="0096767E">
            <w:pPr>
              <w:jc w:val="center"/>
              <w:rPr>
                <w:sz w:val="22"/>
                <w:szCs w:val="22"/>
              </w:rPr>
            </w:pPr>
            <w:r w:rsidRPr="001227C2">
              <w:rPr>
                <w:sz w:val="22"/>
                <w:szCs w:val="22"/>
              </w:rPr>
              <w:t>v14</w:t>
            </w:r>
          </w:p>
        </w:tc>
        <w:tc>
          <w:tcPr>
            <w:tcW w:w="2460"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proofErr w:type="gramStart"/>
      <w:r w:rsidRPr="001227C2">
        <w:rPr>
          <w:rFonts w:asciiTheme="minorHAnsi" w:hAnsiTheme="minorHAnsi" w:cstheme="minorHAnsi"/>
          <w:i w:val="0"/>
          <w:color w:val="auto"/>
          <w:szCs w:val="22"/>
        </w:rPr>
        <w:t>final</w:t>
      </w:r>
      <w:proofErr w:type="gramEnd"/>
      <w:r w:rsidRPr="001227C2">
        <w:rPr>
          <w:rFonts w:asciiTheme="minorHAnsi" w:hAnsiTheme="minorHAnsi" w:cstheme="minorHAnsi"/>
          <w:i w:val="0"/>
          <w:color w:val="auto"/>
          <w:szCs w:val="22"/>
        </w:rPr>
        <w:t xml:space="preserve">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 xml:space="preserve">value (kWh/ton, kW/ton, or </w:t>
      </w:r>
      <w:proofErr w:type="spellStart"/>
      <w:r w:rsidRPr="001227C2">
        <w:rPr>
          <w:rFonts w:asciiTheme="minorHAnsi" w:hAnsiTheme="minorHAnsi" w:cstheme="minorHAnsi"/>
          <w:i w:val="0"/>
          <w:color w:val="auto"/>
          <w:szCs w:val="22"/>
        </w:rPr>
        <w:t>therms</w:t>
      </w:r>
      <w:proofErr w:type="spellEnd"/>
      <w:r w:rsidRPr="001227C2">
        <w:rPr>
          <w:rFonts w:asciiTheme="minorHAnsi" w:hAnsiTheme="minorHAnsi" w:cstheme="minorHAnsi"/>
          <w:i w:val="0"/>
          <w:color w:val="auto"/>
          <w:szCs w:val="22"/>
        </w:rPr>
        <w:t>/ton)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w:t>
      </w:r>
      <w:proofErr w:type="spellStart"/>
      <w:r w:rsidRPr="001227C2">
        <w:rPr>
          <w:rFonts w:asciiTheme="minorHAnsi" w:hAnsiTheme="minorHAnsi" w:cstheme="minorHAnsi"/>
          <w:i w:val="0"/>
          <w:color w:val="auto"/>
          <w:szCs w:val="22"/>
        </w:rPr>
        <w:t>therms</w:t>
      </w:r>
      <w:proofErr w:type="spellEnd"/>
      <w:r w:rsidRPr="001227C2">
        <w:rPr>
          <w:rFonts w:asciiTheme="minorHAnsi" w:hAnsiTheme="minorHAnsi" w:cstheme="minorHAnsi"/>
          <w:i w:val="0"/>
          <w:color w:val="auto"/>
          <w:szCs w:val="22"/>
        </w:rPr>
        <w:t>/ton)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5D330221" w:rsidR="0096767E" w:rsidRPr="001227C2" w:rsidRDefault="001227C2" w:rsidP="0096767E">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fldChar w:fldCharType="begin"/>
      </w:r>
      <w:r w:rsidRPr="00A9736B">
        <w:rPr>
          <w:rFonts w:asciiTheme="minorHAnsi" w:hAnsiTheme="minorHAnsi" w:cstheme="minorHAnsi"/>
          <w:b/>
          <w:i w:val="0"/>
          <w:color w:val="auto"/>
          <w:szCs w:val="22"/>
        </w:rPr>
        <w:instrText xml:space="preserve"> REF _Ref418248095 \h  \* MERGEFORMAT </w:instrText>
      </w:r>
      <w:r w:rsidRPr="00A9736B">
        <w:rPr>
          <w:rFonts w:asciiTheme="minorHAnsi" w:hAnsiTheme="minorHAnsi" w:cstheme="minorHAnsi"/>
          <w:b/>
          <w:i w:val="0"/>
          <w:color w:val="auto"/>
          <w:szCs w:val="22"/>
        </w:rPr>
      </w:r>
      <w:r w:rsidRPr="00A9736B">
        <w:rPr>
          <w:rFonts w:asciiTheme="minorHAnsi" w:hAnsiTheme="minorHAnsi" w:cstheme="minorHAnsi"/>
          <w:b/>
          <w:i w:val="0"/>
          <w:color w:val="auto"/>
          <w:szCs w:val="22"/>
        </w:rPr>
        <w:fldChar w:fldCharType="separate"/>
      </w:r>
      <w:r w:rsidR="00E26E71" w:rsidRPr="00B0731D">
        <w:rPr>
          <w:rFonts w:asciiTheme="minorHAnsi" w:hAnsiTheme="minorHAnsi" w:cstheme="minorHAnsi"/>
          <w:b/>
          <w:i w:val="0"/>
          <w:color w:val="auto"/>
          <w:szCs w:val="22"/>
        </w:rPr>
        <w:t>Table 22</w:t>
      </w:r>
      <w:r w:rsidRPr="00A9736B">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A47EF9" w:rsidRDefault="0030670B" w:rsidP="0096767E">
      <w:pPr>
        <w:pStyle w:val="Reminders"/>
        <w:rPr>
          <w:rFonts w:asciiTheme="minorHAnsi" w:hAnsiTheme="minorHAnsi" w:cstheme="minorHAnsi"/>
          <w:i w:val="0"/>
          <w:color w:val="auto"/>
          <w:szCs w:val="22"/>
        </w:rPr>
      </w:pPr>
    </w:p>
    <w:p w14:paraId="00FC16C8" w14:textId="08E58DC6" w:rsidR="0030670B" w:rsidRPr="00A47EF9" w:rsidRDefault="0030670B" w:rsidP="0030670B">
      <w:pPr>
        <w:keepNext/>
        <w:rPr>
          <w:b/>
          <w:bCs/>
          <w:szCs w:val="22"/>
        </w:rPr>
      </w:pPr>
      <w:bookmarkStart w:id="62" w:name="_Ref418248095"/>
      <w:r w:rsidRPr="00A47EF9">
        <w:rPr>
          <w:b/>
          <w:bCs/>
          <w:szCs w:val="22"/>
        </w:rPr>
        <w:t xml:space="preserve">Table </w:t>
      </w:r>
      <w:r w:rsidRPr="00A47EF9">
        <w:rPr>
          <w:b/>
          <w:bCs/>
          <w:szCs w:val="22"/>
        </w:rPr>
        <w:fldChar w:fldCharType="begin"/>
      </w:r>
      <w:r w:rsidRPr="00A47EF9">
        <w:rPr>
          <w:b/>
          <w:bCs/>
          <w:szCs w:val="22"/>
        </w:rPr>
        <w:instrText xml:space="preserve"> SEQ Table \* ARABIC </w:instrText>
      </w:r>
      <w:r w:rsidRPr="00A47EF9">
        <w:rPr>
          <w:b/>
          <w:bCs/>
          <w:szCs w:val="22"/>
        </w:rPr>
        <w:fldChar w:fldCharType="separate"/>
      </w:r>
      <w:r w:rsidR="00E26E71">
        <w:rPr>
          <w:b/>
          <w:bCs/>
          <w:noProof/>
          <w:szCs w:val="22"/>
        </w:rPr>
        <w:t>22</w:t>
      </w:r>
      <w:r w:rsidRPr="00A47EF9">
        <w:rPr>
          <w:b/>
          <w:bCs/>
          <w:szCs w:val="22"/>
        </w:rPr>
        <w:fldChar w:fldCharType="end"/>
      </w:r>
      <w:bookmarkEnd w:id="62"/>
      <w:r w:rsidRPr="00A47EF9">
        <w:rPr>
          <w:b/>
          <w:bCs/>
          <w:szCs w:val="22"/>
        </w:rPr>
        <w:t xml:space="preserve"> Vintage We</w:t>
      </w:r>
      <w:r w:rsidR="00A00CB9" w:rsidRPr="00A47EF9">
        <w:rPr>
          <w:b/>
          <w:bCs/>
          <w:szCs w:val="22"/>
        </w:rPr>
        <w:t xml:space="preserve">ighting Sample for PG&amp;E </w:t>
      </w:r>
      <w:proofErr w:type="spellStart"/>
      <w:r w:rsidR="00A00CB9" w:rsidRPr="00A47EF9">
        <w:rPr>
          <w:b/>
          <w:bCs/>
          <w:szCs w:val="22"/>
        </w:rPr>
        <w:t>OfS</w:t>
      </w:r>
      <w:proofErr w:type="spellEnd"/>
      <w:r w:rsidR="00A00CB9" w:rsidRPr="00A47EF9">
        <w:rPr>
          <w:b/>
          <w:bCs/>
          <w:szCs w:val="22"/>
        </w:rPr>
        <w:t xml:space="preserve"> CZ01</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A47EF9" w14:paraId="240E759D" w14:textId="79B507F2" w:rsidTr="00F62A0D">
        <w:tc>
          <w:tcPr>
            <w:tcW w:w="1080" w:type="pct"/>
            <w:shd w:val="clear" w:color="auto" w:fill="D9D9D9" w:themeFill="background1" w:themeFillShade="D9"/>
          </w:tcPr>
          <w:p w14:paraId="2CC29D93" w14:textId="77777777" w:rsidR="00F62A0D" w:rsidRPr="00A47EF9" w:rsidRDefault="00F62A0D" w:rsidP="0030670B">
            <w:pPr>
              <w:jc w:val="center"/>
              <w:rPr>
                <w:rFonts w:cs="Calibri"/>
                <w:b/>
                <w:bCs/>
                <w:sz w:val="22"/>
                <w:szCs w:val="22"/>
              </w:rPr>
            </w:pPr>
            <w:proofErr w:type="spellStart"/>
            <w:r w:rsidRPr="00A47EF9">
              <w:rPr>
                <w:rFonts w:cs="Calibri"/>
                <w:b/>
                <w:bCs/>
                <w:sz w:val="22"/>
                <w:szCs w:val="22"/>
              </w:rPr>
              <w:t>WtSet</w:t>
            </w:r>
            <w:proofErr w:type="spellEnd"/>
          </w:p>
        </w:tc>
        <w:tc>
          <w:tcPr>
            <w:tcW w:w="682" w:type="pct"/>
            <w:shd w:val="clear" w:color="auto" w:fill="D9D9D9" w:themeFill="background1" w:themeFillShade="D9"/>
          </w:tcPr>
          <w:p w14:paraId="4123E12D" w14:textId="77777777" w:rsidR="00F62A0D" w:rsidRPr="00A47EF9" w:rsidRDefault="00F62A0D" w:rsidP="0030670B">
            <w:pPr>
              <w:jc w:val="center"/>
              <w:rPr>
                <w:rFonts w:cs="Arial"/>
                <w:b/>
                <w:sz w:val="22"/>
                <w:szCs w:val="22"/>
              </w:rPr>
            </w:pPr>
            <w:r w:rsidRPr="00A47EF9">
              <w:rPr>
                <w:rFonts w:cs="Arial"/>
                <w:b/>
                <w:sz w:val="22"/>
                <w:szCs w:val="22"/>
              </w:rPr>
              <w:t>Vintage</w:t>
            </w:r>
          </w:p>
        </w:tc>
        <w:tc>
          <w:tcPr>
            <w:tcW w:w="682" w:type="pct"/>
            <w:shd w:val="clear" w:color="auto" w:fill="D9D9D9" w:themeFill="background1" w:themeFillShade="D9"/>
          </w:tcPr>
          <w:p w14:paraId="18824DD9" w14:textId="77777777" w:rsidR="00F62A0D" w:rsidRPr="00A47EF9" w:rsidRDefault="00F62A0D" w:rsidP="0030670B">
            <w:pPr>
              <w:jc w:val="center"/>
              <w:rPr>
                <w:rFonts w:cs="Arial"/>
                <w:b/>
                <w:sz w:val="22"/>
                <w:szCs w:val="22"/>
              </w:rPr>
            </w:pPr>
            <w:r w:rsidRPr="00A47EF9">
              <w:rPr>
                <w:rFonts w:cs="Arial"/>
                <w:b/>
                <w:sz w:val="22"/>
                <w:szCs w:val="22"/>
              </w:rPr>
              <w:t>DEER Weight</w:t>
            </w:r>
          </w:p>
        </w:tc>
        <w:tc>
          <w:tcPr>
            <w:tcW w:w="682" w:type="pct"/>
            <w:shd w:val="clear" w:color="auto" w:fill="D9D9D9" w:themeFill="background1" w:themeFillShade="D9"/>
          </w:tcPr>
          <w:p w14:paraId="59F130C8" w14:textId="77777777" w:rsidR="00F62A0D" w:rsidRPr="00A47EF9" w:rsidRDefault="00F62A0D" w:rsidP="0030670B">
            <w:pPr>
              <w:jc w:val="center"/>
              <w:rPr>
                <w:rFonts w:cs="Arial"/>
                <w:b/>
                <w:sz w:val="22"/>
                <w:szCs w:val="22"/>
              </w:rPr>
            </w:pPr>
            <w:r w:rsidRPr="00A47EF9">
              <w:rPr>
                <w:rFonts w:cs="Arial"/>
                <w:b/>
                <w:sz w:val="22"/>
                <w:szCs w:val="22"/>
              </w:rPr>
              <w:t>Savings</w:t>
            </w:r>
          </w:p>
          <w:p w14:paraId="14E95647" w14:textId="77777777" w:rsidR="00F62A0D" w:rsidRPr="00A47EF9" w:rsidRDefault="00F62A0D" w:rsidP="0030670B">
            <w:pPr>
              <w:jc w:val="center"/>
              <w:rPr>
                <w:rFonts w:cs="Arial"/>
                <w:b/>
                <w:sz w:val="22"/>
                <w:szCs w:val="22"/>
              </w:rPr>
            </w:pPr>
            <w:r w:rsidRPr="00A47EF9">
              <w:rPr>
                <w:rFonts w:cs="Arial"/>
                <w:b/>
                <w:sz w:val="22"/>
                <w:szCs w:val="22"/>
              </w:rPr>
              <w:t>kWh/Ton</w:t>
            </w:r>
          </w:p>
        </w:tc>
        <w:tc>
          <w:tcPr>
            <w:tcW w:w="938" w:type="pct"/>
            <w:shd w:val="clear" w:color="auto" w:fill="D9D9D9" w:themeFill="background1" w:themeFillShade="D9"/>
          </w:tcPr>
          <w:p w14:paraId="569FB1AA" w14:textId="77777777" w:rsidR="00F62A0D" w:rsidRPr="00A47EF9" w:rsidRDefault="00F62A0D" w:rsidP="0030670B">
            <w:pPr>
              <w:jc w:val="center"/>
              <w:rPr>
                <w:rFonts w:cs="Arial"/>
                <w:b/>
                <w:sz w:val="22"/>
                <w:szCs w:val="22"/>
              </w:rPr>
            </w:pPr>
            <w:r w:rsidRPr="00A47EF9">
              <w:rPr>
                <w:rFonts w:cs="Arial"/>
                <w:b/>
                <w:sz w:val="22"/>
                <w:szCs w:val="22"/>
              </w:rPr>
              <w:t>Demand Reduction</w:t>
            </w:r>
          </w:p>
          <w:p w14:paraId="476FB8B9" w14:textId="77777777" w:rsidR="00F62A0D" w:rsidRPr="00A47EF9" w:rsidRDefault="00F62A0D" w:rsidP="0030670B">
            <w:pPr>
              <w:jc w:val="center"/>
              <w:rPr>
                <w:rFonts w:cs="Arial"/>
                <w:b/>
                <w:sz w:val="22"/>
                <w:szCs w:val="22"/>
              </w:rPr>
            </w:pPr>
            <w:r w:rsidRPr="00A47EF9">
              <w:rPr>
                <w:rFonts w:cs="Arial"/>
                <w:b/>
                <w:sz w:val="22"/>
                <w:szCs w:val="22"/>
              </w:rPr>
              <w:t>kW/Ton</w:t>
            </w:r>
          </w:p>
        </w:tc>
        <w:tc>
          <w:tcPr>
            <w:tcW w:w="936" w:type="pct"/>
            <w:shd w:val="clear" w:color="auto" w:fill="D9D9D9" w:themeFill="background1" w:themeFillShade="D9"/>
          </w:tcPr>
          <w:p w14:paraId="251FB966" w14:textId="77777777" w:rsidR="00F62A0D" w:rsidRPr="00A47EF9" w:rsidRDefault="00F62A0D" w:rsidP="0030670B">
            <w:pPr>
              <w:jc w:val="center"/>
              <w:rPr>
                <w:rFonts w:cs="Arial"/>
                <w:b/>
                <w:sz w:val="22"/>
                <w:szCs w:val="22"/>
              </w:rPr>
            </w:pPr>
            <w:r w:rsidRPr="00A47EF9">
              <w:rPr>
                <w:rFonts w:cs="Arial"/>
                <w:b/>
                <w:sz w:val="22"/>
                <w:szCs w:val="22"/>
              </w:rPr>
              <w:t>Savings</w:t>
            </w:r>
          </w:p>
          <w:p w14:paraId="30FEB6FE" w14:textId="358710B0" w:rsidR="00F62A0D" w:rsidRPr="00A47EF9" w:rsidRDefault="00F62A0D" w:rsidP="0030670B">
            <w:pPr>
              <w:jc w:val="center"/>
              <w:rPr>
                <w:rFonts w:cs="Arial"/>
                <w:b/>
                <w:sz w:val="22"/>
                <w:szCs w:val="22"/>
              </w:rPr>
            </w:pPr>
            <w:proofErr w:type="spellStart"/>
            <w:r w:rsidRPr="00A47EF9">
              <w:rPr>
                <w:rFonts w:cs="Arial"/>
                <w:b/>
                <w:sz w:val="22"/>
                <w:szCs w:val="22"/>
              </w:rPr>
              <w:t>Therms</w:t>
            </w:r>
            <w:proofErr w:type="spellEnd"/>
            <w:r w:rsidRPr="00A47EF9">
              <w:rPr>
                <w:rFonts w:cs="Arial"/>
                <w:b/>
                <w:sz w:val="22"/>
                <w:szCs w:val="22"/>
              </w:rPr>
              <w:t>/Ton</w:t>
            </w:r>
          </w:p>
        </w:tc>
      </w:tr>
      <w:tr w:rsidR="00A00CB9" w:rsidRPr="00A47EF9" w14:paraId="5FDF1232" w14:textId="36BEED4A" w:rsidTr="00F62A0D">
        <w:tc>
          <w:tcPr>
            <w:tcW w:w="1080" w:type="pct"/>
          </w:tcPr>
          <w:p w14:paraId="59C2CACC" w14:textId="35817651" w:rsidR="00A00CB9" w:rsidRPr="00A47EF9" w:rsidRDefault="00A00CB9" w:rsidP="0030670B">
            <w:pPr>
              <w:rPr>
                <w:sz w:val="22"/>
                <w:szCs w:val="22"/>
              </w:rPr>
            </w:pPr>
            <w:r w:rsidRPr="00A47EF9">
              <w:rPr>
                <w:sz w:val="22"/>
                <w:szCs w:val="22"/>
              </w:rPr>
              <w:t>PGEOfSCZ01</w:t>
            </w:r>
          </w:p>
        </w:tc>
        <w:tc>
          <w:tcPr>
            <w:tcW w:w="682" w:type="pct"/>
          </w:tcPr>
          <w:p w14:paraId="20EAC7E2" w14:textId="77777777" w:rsidR="00A00CB9" w:rsidRPr="00A47EF9" w:rsidRDefault="00A00CB9" w:rsidP="0030670B">
            <w:pPr>
              <w:jc w:val="center"/>
              <w:rPr>
                <w:sz w:val="22"/>
                <w:szCs w:val="22"/>
              </w:rPr>
            </w:pPr>
            <w:r w:rsidRPr="00A47EF9">
              <w:rPr>
                <w:sz w:val="22"/>
                <w:szCs w:val="22"/>
              </w:rPr>
              <w:t>v75</w:t>
            </w:r>
          </w:p>
        </w:tc>
        <w:tc>
          <w:tcPr>
            <w:tcW w:w="682" w:type="pct"/>
          </w:tcPr>
          <w:p w14:paraId="6A02DF6C" w14:textId="2424FA6C" w:rsidR="00A00CB9" w:rsidRPr="00A47EF9" w:rsidRDefault="00A00CB9" w:rsidP="0030670B">
            <w:pPr>
              <w:jc w:val="center"/>
              <w:rPr>
                <w:sz w:val="22"/>
                <w:szCs w:val="22"/>
              </w:rPr>
            </w:pPr>
            <w:r w:rsidRPr="00A47EF9">
              <w:rPr>
                <w:sz w:val="22"/>
                <w:szCs w:val="22"/>
              </w:rPr>
              <w:t>1.1231</w:t>
            </w:r>
          </w:p>
        </w:tc>
        <w:tc>
          <w:tcPr>
            <w:tcW w:w="682" w:type="pct"/>
          </w:tcPr>
          <w:p w14:paraId="0B422687" w14:textId="4E3DB43D" w:rsidR="00A00CB9" w:rsidRPr="00A47EF9" w:rsidRDefault="00A00CB9" w:rsidP="0030670B">
            <w:pPr>
              <w:jc w:val="center"/>
              <w:rPr>
                <w:sz w:val="22"/>
                <w:szCs w:val="22"/>
              </w:rPr>
            </w:pPr>
            <w:r w:rsidRPr="00A47EF9">
              <w:rPr>
                <w:sz w:val="22"/>
                <w:szCs w:val="22"/>
              </w:rPr>
              <w:t>80.458</w:t>
            </w:r>
          </w:p>
        </w:tc>
        <w:tc>
          <w:tcPr>
            <w:tcW w:w="938" w:type="pct"/>
          </w:tcPr>
          <w:p w14:paraId="03CCB8ED" w14:textId="0B810A2A" w:rsidR="00A00CB9" w:rsidRPr="00A47EF9" w:rsidRDefault="00A00CB9" w:rsidP="0030670B">
            <w:pPr>
              <w:jc w:val="center"/>
              <w:rPr>
                <w:sz w:val="22"/>
                <w:szCs w:val="22"/>
              </w:rPr>
            </w:pPr>
            <w:r w:rsidRPr="00A47EF9">
              <w:rPr>
                <w:sz w:val="22"/>
                <w:szCs w:val="22"/>
              </w:rPr>
              <w:t>0.070912</w:t>
            </w:r>
          </w:p>
        </w:tc>
        <w:tc>
          <w:tcPr>
            <w:tcW w:w="936" w:type="pct"/>
          </w:tcPr>
          <w:p w14:paraId="55A20081" w14:textId="565D25D9" w:rsidR="00A00CB9" w:rsidRPr="00A47EF9" w:rsidRDefault="00A00CB9" w:rsidP="0030670B">
            <w:pPr>
              <w:jc w:val="center"/>
              <w:rPr>
                <w:sz w:val="22"/>
                <w:szCs w:val="22"/>
              </w:rPr>
            </w:pPr>
            <w:r w:rsidRPr="00A47EF9">
              <w:rPr>
                <w:sz w:val="22"/>
              </w:rPr>
              <w:t>-0.003</w:t>
            </w:r>
          </w:p>
        </w:tc>
      </w:tr>
      <w:tr w:rsidR="00A00CB9" w:rsidRPr="00A47EF9" w14:paraId="54784302" w14:textId="42FA3FC9" w:rsidTr="00F62A0D">
        <w:tc>
          <w:tcPr>
            <w:tcW w:w="1080" w:type="pct"/>
          </w:tcPr>
          <w:p w14:paraId="0BC9E78D" w14:textId="1982EF11" w:rsidR="00A00CB9" w:rsidRPr="00A47EF9" w:rsidRDefault="00A00CB9" w:rsidP="0030670B">
            <w:pPr>
              <w:rPr>
                <w:sz w:val="22"/>
                <w:szCs w:val="22"/>
              </w:rPr>
            </w:pPr>
            <w:r w:rsidRPr="00A47EF9">
              <w:rPr>
                <w:sz w:val="22"/>
                <w:szCs w:val="22"/>
              </w:rPr>
              <w:t>PGEOfSCZ01</w:t>
            </w:r>
          </w:p>
        </w:tc>
        <w:tc>
          <w:tcPr>
            <w:tcW w:w="682" w:type="pct"/>
          </w:tcPr>
          <w:p w14:paraId="5BC4C877" w14:textId="77777777" w:rsidR="00A00CB9" w:rsidRPr="00A47EF9" w:rsidRDefault="00A00CB9" w:rsidP="0030670B">
            <w:pPr>
              <w:jc w:val="center"/>
              <w:rPr>
                <w:sz w:val="22"/>
                <w:szCs w:val="22"/>
              </w:rPr>
            </w:pPr>
            <w:r w:rsidRPr="00A47EF9">
              <w:rPr>
                <w:sz w:val="22"/>
                <w:szCs w:val="22"/>
              </w:rPr>
              <w:t>v85</w:t>
            </w:r>
          </w:p>
        </w:tc>
        <w:tc>
          <w:tcPr>
            <w:tcW w:w="682" w:type="pct"/>
          </w:tcPr>
          <w:p w14:paraId="274B5892" w14:textId="7558D2EB" w:rsidR="00A00CB9" w:rsidRPr="00A47EF9" w:rsidRDefault="00A00CB9" w:rsidP="0030670B">
            <w:pPr>
              <w:jc w:val="center"/>
              <w:rPr>
                <w:sz w:val="22"/>
                <w:szCs w:val="22"/>
              </w:rPr>
            </w:pPr>
            <w:r w:rsidRPr="00A47EF9">
              <w:rPr>
                <w:sz w:val="22"/>
                <w:szCs w:val="22"/>
              </w:rPr>
              <w:t>0.4456</w:t>
            </w:r>
          </w:p>
        </w:tc>
        <w:tc>
          <w:tcPr>
            <w:tcW w:w="682" w:type="pct"/>
          </w:tcPr>
          <w:p w14:paraId="10919CA1" w14:textId="7FCF17C1" w:rsidR="00A00CB9" w:rsidRPr="00A47EF9" w:rsidRDefault="00A00CB9" w:rsidP="0030670B">
            <w:pPr>
              <w:jc w:val="center"/>
              <w:rPr>
                <w:sz w:val="22"/>
                <w:szCs w:val="22"/>
              </w:rPr>
            </w:pPr>
            <w:r w:rsidRPr="00A47EF9">
              <w:rPr>
                <w:sz w:val="22"/>
                <w:szCs w:val="22"/>
              </w:rPr>
              <w:t>91.251</w:t>
            </w:r>
          </w:p>
        </w:tc>
        <w:tc>
          <w:tcPr>
            <w:tcW w:w="938" w:type="pct"/>
          </w:tcPr>
          <w:p w14:paraId="3D3279D2" w14:textId="03F4EF4D" w:rsidR="00A00CB9" w:rsidRPr="00A47EF9" w:rsidRDefault="00A00CB9" w:rsidP="0030670B">
            <w:pPr>
              <w:jc w:val="center"/>
              <w:rPr>
                <w:sz w:val="22"/>
                <w:szCs w:val="22"/>
              </w:rPr>
            </w:pPr>
            <w:r w:rsidRPr="00A47EF9">
              <w:rPr>
                <w:sz w:val="22"/>
                <w:szCs w:val="22"/>
              </w:rPr>
              <w:t>0.064472</w:t>
            </w:r>
          </w:p>
        </w:tc>
        <w:tc>
          <w:tcPr>
            <w:tcW w:w="936" w:type="pct"/>
          </w:tcPr>
          <w:p w14:paraId="156DE394" w14:textId="4E81E852" w:rsidR="00A00CB9" w:rsidRPr="00A47EF9" w:rsidRDefault="00A00CB9" w:rsidP="0030670B">
            <w:pPr>
              <w:jc w:val="center"/>
              <w:rPr>
                <w:sz w:val="22"/>
                <w:szCs w:val="22"/>
              </w:rPr>
            </w:pPr>
            <w:r w:rsidRPr="00A47EF9">
              <w:rPr>
                <w:sz w:val="22"/>
              </w:rPr>
              <w:t>-0.002</w:t>
            </w:r>
          </w:p>
        </w:tc>
      </w:tr>
      <w:tr w:rsidR="00A00CB9" w:rsidRPr="00A47EF9" w14:paraId="6255CBBC" w14:textId="33C06B46" w:rsidTr="00F62A0D">
        <w:tc>
          <w:tcPr>
            <w:tcW w:w="1080" w:type="pct"/>
          </w:tcPr>
          <w:p w14:paraId="24AF75C6" w14:textId="232E7CF1" w:rsidR="00A00CB9" w:rsidRPr="00A47EF9" w:rsidRDefault="00A00CB9" w:rsidP="0030670B">
            <w:pPr>
              <w:rPr>
                <w:sz w:val="22"/>
                <w:szCs w:val="22"/>
              </w:rPr>
            </w:pPr>
            <w:r w:rsidRPr="00A47EF9">
              <w:rPr>
                <w:sz w:val="22"/>
                <w:szCs w:val="22"/>
              </w:rPr>
              <w:t>PGEOfSCZ01</w:t>
            </w:r>
          </w:p>
        </w:tc>
        <w:tc>
          <w:tcPr>
            <w:tcW w:w="682" w:type="pct"/>
          </w:tcPr>
          <w:p w14:paraId="7A4602CB" w14:textId="77777777" w:rsidR="00A00CB9" w:rsidRPr="00A47EF9" w:rsidRDefault="00A00CB9" w:rsidP="0030670B">
            <w:pPr>
              <w:jc w:val="center"/>
              <w:rPr>
                <w:sz w:val="22"/>
                <w:szCs w:val="22"/>
              </w:rPr>
            </w:pPr>
            <w:r w:rsidRPr="00A47EF9">
              <w:rPr>
                <w:sz w:val="22"/>
                <w:szCs w:val="22"/>
              </w:rPr>
              <w:t>v96</w:t>
            </w:r>
          </w:p>
        </w:tc>
        <w:tc>
          <w:tcPr>
            <w:tcW w:w="682" w:type="pct"/>
          </w:tcPr>
          <w:p w14:paraId="6AE62C17" w14:textId="07D6F34F" w:rsidR="00A00CB9" w:rsidRPr="00A47EF9" w:rsidRDefault="00A00CB9" w:rsidP="0030670B">
            <w:pPr>
              <w:jc w:val="center"/>
              <w:rPr>
                <w:sz w:val="22"/>
                <w:szCs w:val="22"/>
              </w:rPr>
            </w:pPr>
            <w:r w:rsidRPr="00A47EF9">
              <w:rPr>
                <w:sz w:val="22"/>
                <w:szCs w:val="22"/>
              </w:rPr>
              <w:t>0.3293</w:t>
            </w:r>
          </w:p>
        </w:tc>
        <w:tc>
          <w:tcPr>
            <w:tcW w:w="682" w:type="pct"/>
          </w:tcPr>
          <w:p w14:paraId="1B36626C" w14:textId="15BF64E7" w:rsidR="00A00CB9" w:rsidRPr="00A47EF9" w:rsidRDefault="00A00CB9" w:rsidP="0030670B">
            <w:pPr>
              <w:jc w:val="center"/>
              <w:rPr>
                <w:sz w:val="22"/>
                <w:szCs w:val="22"/>
              </w:rPr>
            </w:pPr>
            <w:r w:rsidRPr="00A47EF9">
              <w:rPr>
                <w:sz w:val="22"/>
                <w:szCs w:val="22"/>
              </w:rPr>
              <w:t>82.058</w:t>
            </w:r>
          </w:p>
        </w:tc>
        <w:tc>
          <w:tcPr>
            <w:tcW w:w="938" w:type="pct"/>
          </w:tcPr>
          <w:p w14:paraId="106A8AA6" w14:textId="4EF0441A" w:rsidR="00A00CB9" w:rsidRPr="00A47EF9" w:rsidRDefault="00A00CB9" w:rsidP="0030670B">
            <w:pPr>
              <w:jc w:val="center"/>
              <w:rPr>
                <w:sz w:val="22"/>
                <w:szCs w:val="22"/>
              </w:rPr>
            </w:pPr>
            <w:r w:rsidRPr="00A47EF9">
              <w:rPr>
                <w:sz w:val="22"/>
                <w:szCs w:val="22"/>
              </w:rPr>
              <w:t>0.061838</w:t>
            </w:r>
          </w:p>
        </w:tc>
        <w:tc>
          <w:tcPr>
            <w:tcW w:w="936" w:type="pct"/>
          </w:tcPr>
          <w:p w14:paraId="77E03358" w14:textId="68BA809B" w:rsidR="00A00CB9" w:rsidRPr="00A47EF9" w:rsidRDefault="00A00CB9" w:rsidP="0030670B">
            <w:pPr>
              <w:jc w:val="center"/>
              <w:rPr>
                <w:sz w:val="22"/>
                <w:szCs w:val="22"/>
              </w:rPr>
            </w:pPr>
            <w:r w:rsidRPr="00A47EF9">
              <w:rPr>
                <w:sz w:val="22"/>
              </w:rPr>
              <w:t>-0.005</w:t>
            </w:r>
          </w:p>
        </w:tc>
      </w:tr>
      <w:tr w:rsidR="00A00CB9" w:rsidRPr="00A47EF9" w14:paraId="198C3609" w14:textId="6F1EABC8" w:rsidTr="00F62A0D">
        <w:tc>
          <w:tcPr>
            <w:tcW w:w="1080" w:type="pct"/>
          </w:tcPr>
          <w:p w14:paraId="1075C570" w14:textId="0A955D08" w:rsidR="00A00CB9" w:rsidRPr="00A47EF9" w:rsidRDefault="00A00CB9" w:rsidP="0030670B">
            <w:pPr>
              <w:rPr>
                <w:sz w:val="22"/>
                <w:szCs w:val="22"/>
              </w:rPr>
            </w:pPr>
            <w:r w:rsidRPr="00A47EF9">
              <w:rPr>
                <w:sz w:val="22"/>
                <w:szCs w:val="22"/>
              </w:rPr>
              <w:t>PGEOfSCZ01</w:t>
            </w:r>
          </w:p>
        </w:tc>
        <w:tc>
          <w:tcPr>
            <w:tcW w:w="682" w:type="pct"/>
          </w:tcPr>
          <w:p w14:paraId="112420DF" w14:textId="77777777" w:rsidR="00A00CB9" w:rsidRPr="00A47EF9" w:rsidRDefault="00A00CB9" w:rsidP="0030670B">
            <w:pPr>
              <w:jc w:val="center"/>
              <w:rPr>
                <w:sz w:val="22"/>
                <w:szCs w:val="22"/>
              </w:rPr>
            </w:pPr>
            <w:r w:rsidRPr="00A47EF9">
              <w:rPr>
                <w:sz w:val="22"/>
                <w:szCs w:val="22"/>
              </w:rPr>
              <w:t>v03</w:t>
            </w:r>
          </w:p>
        </w:tc>
        <w:tc>
          <w:tcPr>
            <w:tcW w:w="682" w:type="pct"/>
          </w:tcPr>
          <w:p w14:paraId="320DD3EB" w14:textId="3C8BC9B2" w:rsidR="00A00CB9" w:rsidRPr="00A47EF9" w:rsidRDefault="00A00CB9" w:rsidP="0030670B">
            <w:pPr>
              <w:jc w:val="center"/>
              <w:rPr>
                <w:sz w:val="22"/>
                <w:szCs w:val="22"/>
              </w:rPr>
            </w:pPr>
            <w:r w:rsidRPr="00A47EF9">
              <w:rPr>
                <w:sz w:val="22"/>
                <w:szCs w:val="22"/>
              </w:rPr>
              <w:t>0.1317</w:t>
            </w:r>
          </w:p>
        </w:tc>
        <w:tc>
          <w:tcPr>
            <w:tcW w:w="682" w:type="pct"/>
          </w:tcPr>
          <w:p w14:paraId="5787AE18" w14:textId="0151587E" w:rsidR="00A00CB9" w:rsidRPr="00A47EF9" w:rsidRDefault="00A00CB9" w:rsidP="0030670B">
            <w:pPr>
              <w:jc w:val="center"/>
              <w:rPr>
                <w:sz w:val="22"/>
                <w:szCs w:val="22"/>
              </w:rPr>
            </w:pPr>
            <w:r w:rsidRPr="00A47EF9">
              <w:rPr>
                <w:sz w:val="22"/>
                <w:szCs w:val="22"/>
              </w:rPr>
              <w:t>90.527</w:t>
            </w:r>
          </w:p>
        </w:tc>
        <w:tc>
          <w:tcPr>
            <w:tcW w:w="938" w:type="pct"/>
          </w:tcPr>
          <w:p w14:paraId="0B2EB2C0" w14:textId="04FECD98" w:rsidR="00A00CB9" w:rsidRPr="00A47EF9" w:rsidRDefault="00A00CB9" w:rsidP="0030670B">
            <w:pPr>
              <w:jc w:val="center"/>
              <w:rPr>
                <w:sz w:val="22"/>
                <w:szCs w:val="22"/>
              </w:rPr>
            </w:pPr>
            <w:r w:rsidRPr="00A47EF9">
              <w:rPr>
                <w:sz w:val="22"/>
                <w:szCs w:val="22"/>
              </w:rPr>
              <w:t>0.057336</w:t>
            </w:r>
          </w:p>
        </w:tc>
        <w:tc>
          <w:tcPr>
            <w:tcW w:w="936" w:type="pct"/>
          </w:tcPr>
          <w:p w14:paraId="06B0F864" w14:textId="55E4ACF3" w:rsidR="00A00CB9" w:rsidRPr="00A47EF9" w:rsidRDefault="00A00CB9" w:rsidP="0030670B">
            <w:pPr>
              <w:jc w:val="center"/>
              <w:rPr>
                <w:sz w:val="22"/>
                <w:szCs w:val="22"/>
              </w:rPr>
            </w:pPr>
            <w:r w:rsidRPr="00A47EF9">
              <w:rPr>
                <w:sz w:val="22"/>
              </w:rPr>
              <w:t>-0.004</w:t>
            </w:r>
          </w:p>
        </w:tc>
      </w:tr>
      <w:tr w:rsidR="00A00CB9" w:rsidRPr="00A47EF9" w14:paraId="399BFFAE" w14:textId="4E35DAFC" w:rsidTr="00F62A0D">
        <w:trPr>
          <w:trHeight w:val="243"/>
        </w:trPr>
        <w:tc>
          <w:tcPr>
            <w:tcW w:w="1080" w:type="pct"/>
          </w:tcPr>
          <w:p w14:paraId="3301B948" w14:textId="5211E2F9" w:rsidR="00A00CB9" w:rsidRPr="00A47EF9" w:rsidRDefault="00A00CB9" w:rsidP="0030670B">
            <w:pPr>
              <w:rPr>
                <w:sz w:val="22"/>
                <w:szCs w:val="22"/>
              </w:rPr>
            </w:pPr>
            <w:r w:rsidRPr="00A47EF9">
              <w:rPr>
                <w:sz w:val="22"/>
                <w:szCs w:val="22"/>
              </w:rPr>
              <w:t>PGEOfSCZ01</w:t>
            </w:r>
          </w:p>
        </w:tc>
        <w:tc>
          <w:tcPr>
            <w:tcW w:w="682" w:type="pct"/>
          </w:tcPr>
          <w:p w14:paraId="642DD9F8" w14:textId="77777777" w:rsidR="00A00CB9" w:rsidRPr="00A47EF9" w:rsidRDefault="00A00CB9" w:rsidP="0030670B">
            <w:pPr>
              <w:jc w:val="center"/>
              <w:rPr>
                <w:sz w:val="22"/>
                <w:szCs w:val="22"/>
              </w:rPr>
            </w:pPr>
            <w:r w:rsidRPr="00A47EF9">
              <w:rPr>
                <w:sz w:val="22"/>
                <w:szCs w:val="22"/>
              </w:rPr>
              <w:t>v07</w:t>
            </w:r>
          </w:p>
        </w:tc>
        <w:tc>
          <w:tcPr>
            <w:tcW w:w="682" w:type="pct"/>
          </w:tcPr>
          <w:p w14:paraId="4E0FDEA0" w14:textId="07BCC59D" w:rsidR="00A00CB9" w:rsidRPr="00A47EF9" w:rsidRDefault="00A00CB9" w:rsidP="0030670B">
            <w:pPr>
              <w:jc w:val="center"/>
              <w:rPr>
                <w:sz w:val="22"/>
                <w:szCs w:val="22"/>
              </w:rPr>
            </w:pPr>
            <w:r w:rsidRPr="00A47EF9">
              <w:rPr>
                <w:sz w:val="22"/>
                <w:szCs w:val="22"/>
              </w:rPr>
              <w:t>0.0704</w:t>
            </w:r>
          </w:p>
        </w:tc>
        <w:tc>
          <w:tcPr>
            <w:tcW w:w="682" w:type="pct"/>
          </w:tcPr>
          <w:p w14:paraId="51DC90AB" w14:textId="62DD14EF" w:rsidR="00A00CB9" w:rsidRPr="00A47EF9" w:rsidRDefault="00A00CB9" w:rsidP="0030670B">
            <w:pPr>
              <w:jc w:val="center"/>
              <w:rPr>
                <w:sz w:val="22"/>
                <w:szCs w:val="22"/>
              </w:rPr>
            </w:pPr>
            <w:r w:rsidRPr="00A47EF9">
              <w:rPr>
                <w:sz w:val="22"/>
                <w:szCs w:val="22"/>
              </w:rPr>
              <w:t>86.916</w:t>
            </w:r>
          </w:p>
        </w:tc>
        <w:tc>
          <w:tcPr>
            <w:tcW w:w="938" w:type="pct"/>
          </w:tcPr>
          <w:p w14:paraId="15A6C338" w14:textId="357DDD22" w:rsidR="00A00CB9" w:rsidRPr="00A47EF9" w:rsidRDefault="00A00CB9" w:rsidP="0030670B">
            <w:pPr>
              <w:jc w:val="center"/>
              <w:rPr>
                <w:sz w:val="22"/>
                <w:szCs w:val="22"/>
              </w:rPr>
            </w:pPr>
            <w:r w:rsidRPr="00A47EF9">
              <w:rPr>
                <w:sz w:val="22"/>
                <w:szCs w:val="22"/>
              </w:rPr>
              <w:t>0.059403</w:t>
            </w:r>
          </w:p>
        </w:tc>
        <w:tc>
          <w:tcPr>
            <w:tcW w:w="936" w:type="pct"/>
          </w:tcPr>
          <w:p w14:paraId="031EDA68" w14:textId="40CBBCAC" w:rsidR="00A00CB9" w:rsidRPr="00A47EF9" w:rsidRDefault="00A00CB9" w:rsidP="0030670B">
            <w:pPr>
              <w:jc w:val="center"/>
              <w:rPr>
                <w:sz w:val="22"/>
                <w:szCs w:val="22"/>
              </w:rPr>
            </w:pPr>
            <w:r w:rsidRPr="00A47EF9">
              <w:rPr>
                <w:sz w:val="22"/>
              </w:rPr>
              <w:t>-0.004</w:t>
            </w:r>
          </w:p>
        </w:tc>
      </w:tr>
      <w:tr w:rsidR="00A00CB9" w:rsidRPr="00A47EF9" w14:paraId="166EDD82" w14:textId="51AD67A0" w:rsidTr="00F62A0D">
        <w:trPr>
          <w:trHeight w:val="243"/>
        </w:trPr>
        <w:tc>
          <w:tcPr>
            <w:tcW w:w="1080" w:type="pct"/>
          </w:tcPr>
          <w:p w14:paraId="30AC82DD" w14:textId="7B44C62C" w:rsidR="00A00CB9" w:rsidRPr="00A47EF9" w:rsidRDefault="00A00CB9" w:rsidP="0030670B">
            <w:pPr>
              <w:rPr>
                <w:b/>
                <w:sz w:val="22"/>
                <w:szCs w:val="22"/>
              </w:rPr>
            </w:pPr>
            <w:r w:rsidRPr="00A47EF9">
              <w:rPr>
                <w:sz w:val="22"/>
                <w:szCs w:val="22"/>
              </w:rPr>
              <w:t>PGEOfSCZ01</w:t>
            </w:r>
          </w:p>
        </w:tc>
        <w:tc>
          <w:tcPr>
            <w:tcW w:w="682" w:type="pct"/>
          </w:tcPr>
          <w:p w14:paraId="65252B27" w14:textId="77777777" w:rsidR="00A00CB9" w:rsidRPr="00A47EF9" w:rsidRDefault="00A00CB9" w:rsidP="0030670B">
            <w:pPr>
              <w:jc w:val="center"/>
              <w:rPr>
                <w:b/>
                <w:sz w:val="22"/>
                <w:szCs w:val="22"/>
              </w:rPr>
            </w:pPr>
            <w:r w:rsidRPr="00A47EF9">
              <w:rPr>
                <w:sz w:val="22"/>
                <w:szCs w:val="22"/>
              </w:rPr>
              <w:t>v11</w:t>
            </w:r>
          </w:p>
        </w:tc>
        <w:tc>
          <w:tcPr>
            <w:tcW w:w="682" w:type="pct"/>
          </w:tcPr>
          <w:p w14:paraId="5DF57353" w14:textId="416B0AD5" w:rsidR="00A00CB9" w:rsidRPr="00A47EF9" w:rsidRDefault="00A00CB9" w:rsidP="0030670B">
            <w:pPr>
              <w:jc w:val="center"/>
              <w:rPr>
                <w:sz w:val="22"/>
                <w:szCs w:val="22"/>
              </w:rPr>
            </w:pPr>
            <w:r w:rsidRPr="00A47EF9">
              <w:rPr>
                <w:sz w:val="22"/>
                <w:szCs w:val="22"/>
              </w:rPr>
              <w:t>0.0704</w:t>
            </w:r>
          </w:p>
        </w:tc>
        <w:tc>
          <w:tcPr>
            <w:tcW w:w="682" w:type="pct"/>
          </w:tcPr>
          <w:p w14:paraId="2C56102B" w14:textId="78DD2C27" w:rsidR="00A00CB9" w:rsidRPr="00A47EF9" w:rsidRDefault="00A00CB9" w:rsidP="0030670B">
            <w:pPr>
              <w:jc w:val="center"/>
              <w:rPr>
                <w:b/>
                <w:sz w:val="22"/>
                <w:szCs w:val="22"/>
              </w:rPr>
            </w:pPr>
            <w:r w:rsidRPr="00A47EF9">
              <w:rPr>
                <w:sz w:val="22"/>
                <w:szCs w:val="22"/>
              </w:rPr>
              <w:t>79.745</w:t>
            </w:r>
          </w:p>
        </w:tc>
        <w:tc>
          <w:tcPr>
            <w:tcW w:w="938" w:type="pct"/>
          </w:tcPr>
          <w:p w14:paraId="7CB7135D" w14:textId="681668C4" w:rsidR="00A00CB9" w:rsidRPr="00A47EF9" w:rsidRDefault="00A00CB9" w:rsidP="0030670B">
            <w:pPr>
              <w:jc w:val="center"/>
              <w:rPr>
                <w:b/>
                <w:sz w:val="22"/>
                <w:szCs w:val="22"/>
              </w:rPr>
            </w:pPr>
            <w:r w:rsidRPr="00A47EF9">
              <w:rPr>
                <w:sz w:val="22"/>
                <w:szCs w:val="22"/>
              </w:rPr>
              <w:t>0.054983</w:t>
            </w:r>
          </w:p>
        </w:tc>
        <w:tc>
          <w:tcPr>
            <w:tcW w:w="936" w:type="pct"/>
          </w:tcPr>
          <w:p w14:paraId="046D468A" w14:textId="6311D684" w:rsidR="00A00CB9" w:rsidRPr="00A47EF9" w:rsidRDefault="00A00CB9" w:rsidP="0030670B">
            <w:pPr>
              <w:jc w:val="center"/>
              <w:rPr>
                <w:sz w:val="22"/>
                <w:szCs w:val="22"/>
              </w:rPr>
            </w:pPr>
            <w:r w:rsidRPr="00A47EF9">
              <w:rPr>
                <w:sz w:val="22"/>
              </w:rPr>
              <w:t>-0.004</w:t>
            </w:r>
          </w:p>
        </w:tc>
      </w:tr>
      <w:tr w:rsidR="00A00CB9" w:rsidRPr="00A47EF9" w14:paraId="0CD1E465" w14:textId="6F37C557" w:rsidTr="00F62A0D">
        <w:trPr>
          <w:trHeight w:val="243"/>
        </w:trPr>
        <w:tc>
          <w:tcPr>
            <w:tcW w:w="1080" w:type="pct"/>
          </w:tcPr>
          <w:p w14:paraId="36348E55" w14:textId="65FFE7A5" w:rsidR="00A00CB9" w:rsidRPr="00A47EF9" w:rsidRDefault="00A00CB9" w:rsidP="0030670B">
            <w:pPr>
              <w:rPr>
                <w:sz w:val="22"/>
                <w:szCs w:val="22"/>
              </w:rPr>
            </w:pPr>
            <w:r w:rsidRPr="00A47EF9">
              <w:rPr>
                <w:sz w:val="22"/>
                <w:szCs w:val="22"/>
              </w:rPr>
              <w:t>PGEOfSCZ01</w:t>
            </w:r>
          </w:p>
        </w:tc>
        <w:tc>
          <w:tcPr>
            <w:tcW w:w="682" w:type="pct"/>
          </w:tcPr>
          <w:p w14:paraId="19451F02" w14:textId="77777777" w:rsidR="00A00CB9" w:rsidRPr="00A47EF9" w:rsidRDefault="00A00CB9" w:rsidP="0030670B">
            <w:pPr>
              <w:jc w:val="center"/>
              <w:rPr>
                <w:rFonts w:cs="Calibri"/>
                <w:sz w:val="22"/>
                <w:szCs w:val="22"/>
              </w:rPr>
            </w:pPr>
            <w:r w:rsidRPr="00A47EF9">
              <w:rPr>
                <w:sz w:val="22"/>
                <w:szCs w:val="22"/>
              </w:rPr>
              <w:t>v14</w:t>
            </w:r>
          </w:p>
        </w:tc>
        <w:tc>
          <w:tcPr>
            <w:tcW w:w="682" w:type="pct"/>
          </w:tcPr>
          <w:p w14:paraId="0BC35830" w14:textId="7B4E06A1" w:rsidR="00A00CB9" w:rsidRPr="00A47EF9" w:rsidRDefault="00A00CB9" w:rsidP="0030670B">
            <w:pPr>
              <w:jc w:val="center"/>
              <w:rPr>
                <w:sz w:val="22"/>
                <w:szCs w:val="22"/>
              </w:rPr>
            </w:pPr>
            <w:r w:rsidRPr="00A47EF9">
              <w:rPr>
                <w:sz w:val="22"/>
                <w:szCs w:val="22"/>
              </w:rPr>
              <w:t>0.0352</w:t>
            </w:r>
          </w:p>
        </w:tc>
        <w:tc>
          <w:tcPr>
            <w:tcW w:w="682" w:type="pct"/>
          </w:tcPr>
          <w:p w14:paraId="601ACF59" w14:textId="3D8C3043" w:rsidR="00A00CB9" w:rsidRPr="00A47EF9" w:rsidRDefault="00A00CB9" w:rsidP="0030670B">
            <w:pPr>
              <w:jc w:val="center"/>
              <w:rPr>
                <w:rFonts w:cs="Calibri"/>
                <w:sz w:val="22"/>
                <w:szCs w:val="22"/>
              </w:rPr>
            </w:pPr>
            <w:r w:rsidRPr="00A47EF9">
              <w:rPr>
                <w:sz w:val="22"/>
                <w:szCs w:val="22"/>
              </w:rPr>
              <w:t>54.342</w:t>
            </w:r>
          </w:p>
        </w:tc>
        <w:tc>
          <w:tcPr>
            <w:tcW w:w="938" w:type="pct"/>
          </w:tcPr>
          <w:p w14:paraId="7F918616" w14:textId="1D3D3203" w:rsidR="00A00CB9" w:rsidRPr="00A47EF9" w:rsidRDefault="00A00CB9" w:rsidP="0030670B">
            <w:pPr>
              <w:jc w:val="center"/>
              <w:rPr>
                <w:rFonts w:cs="Calibri"/>
                <w:sz w:val="22"/>
                <w:szCs w:val="22"/>
              </w:rPr>
            </w:pPr>
            <w:r w:rsidRPr="00A47EF9">
              <w:rPr>
                <w:sz w:val="22"/>
                <w:szCs w:val="22"/>
              </w:rPr>
              <w:t>0.033662</w:t>
            </w:r>
          </w:p>
        </w:tc>
        <w:tc>
          <w:tcPr>
            <w:tcW w:w="936" w:type="pct"/>
          </w:tcPr>
          <w:p w14:paraId="499A9710" w14:textId="3E5F8375" w:rsidR="00A00CB9" w:rsidRPr="00A47EF9" w:rsidRDefault="00A00CB9" w:rsidP="0030670B">
            <w:pPr>
              <w:jc w:val="center"/>
              <w:rPr>
                <w:sz w:val="22"/>
                <w:szCs w:val="22"/>
              </w:rPr>
            </w:pPr>
            <w:r w:rsidRPr="00A47EF9">
              <w:rPr>
                <w:sz w:val="22"/>
              </w:rPr>
              <w:t>-0.032</w:t>
            </w:r>
          </w:p>
        </w:tc>
      </w:tr>
      <w:tr w:rsidR="00B34AE3" w:rsidRPr="00A47EF9" w14:paraId="7300AA2E" w14:textId="4AA20F69" w:rsidTr="00B34AE3">
        <w:trPr>
          <w:trHeight w:val="243"/>
        </w:trPr>
        <w:tc>
          <w:tcPr>
            <w:tcW w:w="1080" w:type="pct"/>
          </w:tcPr>
          <w:p w14:paraId="6B33A778" w14:textId="77777777" w:rsidR="00B34AE3" w:rsidRPr="00A47EF9" w:rsidRDefault="00B34AE3" w:rsidP="0030670B">
            <w:pPr>
              <w:rPr>
                <w:b/>
                <w:sz w:val="22"/>
                <w:szCs w:val="22"/>
              </w:rPr>
            </w:pPr>
            <w:r w:rsidRPr="00A47EF9">
              <w:rPr>
                <w:b/>
                <w:sz w:val="22"/>
                <w:szCs w:val="22"/>
              </w:rPr>
              <w:t>Final Weighted Savings</w:t>
            </w:r>
          </w:p>
        </w:tc>
        <w:tc>
          <w:tcPr>
            <w:tcW w:w="682" w:type="pct"/>
          </w:tcPr>
          <w:p w14:paraId="37AC89F3" w14:textId="77777777" w:rsidR="00B34AE3" w:rsidRPr="00A47EF9" w:rsidRDefault="00B34AE3" w:rsidP="0030670B">
            <w:pPr>
              <w:jc w:val="center"/>
              <w:rPr>
                <w:rFonts w:cs="Calibri"/>
                <w:b/>
                <w:sz w:val="22"/>
                <w:szCs w:val="22"/>
              </w:rPr>
            </w:pPr>
            <w:r w:rsidRPr="00A47EF9">
              <w:rPr>
                <w:rFonts w:cs="Calibri"/>
                <w:b/>
                <w:sz w:val="22"/>
                <w:szCs w:val="22"/>
              </w:rPr>
              <w:t>Existing</w:t>
            </w:r>
          </w:p>
        </w:tc>
        <w:tc>
          <w:tcPr>
            <w:tcW w:w="682" w:type="pct"/>
          </w:tcPr>
          <w:p w14:paraId="71350392" w14:textId="77777777" w:rsidR="00B34AE3" w:rsidRPr="00A47EF9" w:rsidRDefault="00B34AE3" w:rsidP="0030670B">
            <w:pPr>
              <w:jc w:val="center"/>
              <w:rPr>
                <w:rFonts w:cs="Calibri"/>
                <w:b/>
                <w:sz w:val="22"/>
                <w:szCs w:val="22"/>
              </w:rPr>
            </w:pPr>
          </w:p>
        </w:tc>
        <w:tc>
          <w:tcPr>
            <w:tcW w:w="682" w:type="pct"/>
            <w:vAlign w:val="center"/>
          </w:tcPr>
          <w:p w14:paraId="19D6DF25" w14:textId="697E8D9A" w:rsidR="00B34AE3" w:rsidRPr="00A47EF9" w:rsidRDefault="00700257" w:rsidP="00B34AE3">
            <w:pPr>
              <w:jc w:val="center"/>
              <w:rPr>
                <w:rFonts w:cs="Arial"/>
                <w:b/>
                <w:sz w:val="22"/>
                <w:szCs w:val="22"/>
              </w:rPr>
            </w:pPr>
            <w:r w:rsidRPr="00A47EF9">
              <w:rPr>
                <w:b/>
                <w:sz w:val="22"/>
              </w:rPr>
              <w:t>83.2</w:t>
            </w:r>
          </w:p>
        </w:tc>
        <w:tc>
          <w:tcPr>
            <w:tcW w:w="938" w:type="pct"/>
            <w:vAlign w:val="center"/>
          </w:tcPr>
          <w:p w14:paraId="633B3F85" w14:textId="046A2D80" w:rsidR="00B34AE3" w:rsidRPr="00A47EF9" w:rsidRDefault="00700257" w:rsidP="00B34AE3">
            <w:pPr>
              <w:jc w:val="center"/>
              <w:rPr>
                <w:rFonts w:cs="Arial"/>
                <w:b/>
                <w:sz w:val="22"/>
                <w:szCs w:val="22"/>
              </w:rPr>
            </w:pPr>
            <w:r w:rsidRPr="00A47EF9">
              <w:rPr>
                <w:b/>
                <w:sz w:val="22"/>
              </w:rPr>
              <w:t>0.07</w:t>
            </w:r>
          </w:p>
        </w:tc>
        <w:tc>
          <w:tcPr>
            <w:tcW w:w="936" w:type="pct"/>
            <w:vAlign w:val="center"/>
          </w:tcPr>
          <w:p w14:paraId="46361DBD" w14:textId="27F1EB56" w:rsidR="00B34AE3" w:rsidRPr="00A47EF9" w:rsidRDefault="00700257" w:rsidP="00B34AE3">
            <w:pPr>
              <w:jc w:val="center"/>
              <w:rPr>
                <w:rFonts w:cs="Arial"/>
                <w:b/>
                <w:sz w:val="22"/>
                <w:szCs w:val="22"/>
              </w:rPr>
            </w:pPr>
            <w:r w:rsidRPr="00A47EF9">
              <w:rPr>
                <w:b/>
                <w:sz w:val="22"/>
              </w:rPr>
              <w:t>-0.004</w:t>
            </w:r>
          </w:p>
        </w:tc>
      </w:tr>
    </w:tbl>
    <w:p w14:paraId="53A08070" w14:textId="77777777" w:rsidR="0096767E" w:rsidRPr="00A47EF9"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63" w:name="_Toc214003093"/>
      <w:proofErr w:type="gramStart"/>
      <w:r w:rsidRPr="0096767E">
        <w:lastRenderedPageBreak/>
        <w:t>Section 3</w:t>
      </w:r>
      <w:r w:rsidR="00317970" w:rsidRPr="0096767E">
        <w:t>.</w:t>
      </w:r>
      <w:proofErr w:type="gramEnd"/>
      <w:r w:rsidR="00317970" w:rsidRPr="0096767E">
        <w:t xml:space="preserve"> </w:t>
      </w:r>
      <w:r w:rsidRPr="0096767E">
        <w:t>Load Shape</w:t>
      </w:r>
      <w:bookmarkEnd w:id="63"/>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6C2BFCBC"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C80673" w:rsidRPr="00C80673">
        <w:rPr>
          <w:rFonts w:cstheme="minorHAnsi"/>
          <w:b/>
          <w:szCs w:val="22"/>
        </w:rPr>
        <w:fldChar w:fldCharType="begin"/>
      </w:r>
      <w:r w:rsidR="00C80673" w:rsidRPr="00C80673">
        <w:rPr>
          <w:rFonts w:cstheme="minorHAnsi"/>
          <w:b/>
          <w:szCs w:val="22"/>
        </w:rPr>
        <w:instrText xml:space="preserve"> REF _Ref431406192 \h </w:instrText>
      </w:r>
      <w:r w:rsidR="00C80673">
        <w:rPr>
          <w:rFonts w:cstheme="minorHAnsi"/>
          <w:b/>
          <w:szCs w:val="22"/>
        </w:rPr>
        <w:instrText xml:space="preserve"> \* MERGEFORMAT </w:instrText>
      </w:r>
      <w:r w:rsidR="00C80673" w:rsidRPr="00C80673">
        <w:rPr>
          <w:rFonts w:cstheme="minorHAnsi"/>
          <w:b/>
          <w:szCs w:val="22"/>
        </w:rPr>
      </w:r>
      <w:r w:rsidR="00C80673" w:rsidRPr="00C80673">
        <w:rPr>
          <w:rFonts w:cstheme="minorHAnsi"/>
          <w:b/>
          <w:szCs w:val="22"/>
        </w:rPr>
        <w:fldChar w:fldCharType="separate"/>
      </w:r>
      <w:r w:rsidR="00E26E71" w:rsidRPr="00B0731D">
        <w:rPr>
          <w:b/>
        </w:rPr>
        <w:t xml:space="preserve">Table </w:t>
      </w:r>
      <w:r w:rsidR="00E26E71" w:rsidRPr="00B0731D">
        <w:rPr>
          <w:b/>
          <w:noProof/>
        </w:rPr>
        <w:t>23</w:t>
      </w:r>
      <w:r w:rsidR="00C80673" w:rsidRPr="00C80673">
        <w:rPr>
          <w:rFonts w:cstheme="minorHAnsi"/>
          <w:b/>
          <w:szCs w:val="22"/>
        </w:rPr>
        <w:fldChar w:fldCharType="end"/>
      </w:r>
      <w:r w:rsidR="00A9736B">
        <w:rPr>
          <w:rFonts w:cstheme="minorHAnsi"/>
          <w:b/>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E26E7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6E8BAE3B" w:rsidR="009F1AB4" w:rsidRDefault="009F1AB4" w:rsidP="009F1AB4">
      <w:pPr>
        <w:pStyle w:val="Caption"/>
        <w:keepNext/>
      </w:pPr>
      <w:bookmarkStart w:id="64" w:name="_Ref431406192"/>
      <w:bookmarkStart w:id="65" w:name="_Ref431406168"/>
      <w:r>
        <w:t xml:space="preserve">Table </w:t>
      </w:r>
      <w:fldSimple w:instr=" SEQ Table \* ARABIC ">
        <w:r w:rsidR="00E26E71">
          <w:rPr>
            <w:noProof/>
          </w:rPr>
          <w:t>23</w:t>
        </w:r>
      </w:fldSimple>
      <w:bookmarkEnd w:id="64"/>
      <w:r>
        <w:t xml:space="preserve"> </w:t>
      </w:r>
      <w:r w:rsidRPr="007F2A5D">
        <w:t>Building Types and Load Shapes</w:t>
      </w:r>
      <w:bookmarkEnd w:id="65"/>
    </w:p>
    <w:tbl>
      <w:tblPr>
        <w:tblStyle w:val="TableGrid1"/>
        <w:tblW w:w="5000" w:type="pct"/>
        <w:tblLook w:val="01E0" w:firstRow="1" w:lastRow="1" w:firstColumn="1" w:lastColumn="1" w:noHBand="0" w:noVBand="0"/>
      </w:tblPr>
      <w:tblGrid>
        <w:gridCol w:w="3229"/>
        <w:gridCol w:w="3407"/>
        <w:gridCol w:w="2940"/>
      </w:tblGrid>
      <w:tr w:rsidR="00263C1C" w:rsidRPr="00A47EF9" w14:paraId="55343A07" w14:textId="77777777" w:rsidTr="00920905">
        <w:tc>
          <w:tcPr>
            <w:tcW w:w="1686" w:type="pct"/>
            <w:shd w:val="clear" w:color="auto" w:fill="D9D9D9" w:themeFill="background1" w:themeFillShade="D9"/>
          </w:tcPr>
          <w:p w14:paraId="11626AAF" w14:textId="77777777" w:rsidR="00263C1C" w:rsidRPr="00A47EF9" w:rsidRDefault="00263C1C" w:rsidP="00BA2E7E">
            <w:pPr>
              <w:rPr>
                <w:rFonts w:cstheme="minorHAnsi"/>
                <w:b/>
                <w:szCs w:val="20"/>
                <w:highlight w:val="yellow"/>
              </w:rPr>
            </w:pPr>
            <w:r w:rsidRPr="00A47EF9">
              <w:rPr>
                <w:rFonts w:cstheme="minorHAnsi"/>
                <w:b/>
                <w:szCs w:val="20"/>
              </w:rPr>
              <w:t>Building Type</w:t>
            </w:r>
          </w:p>
        </w:tc>
        <w:tc>
          <w:tcPr>
            <w:tcW w:w="1779" w:type="pct"/>
            <w:shd w:val="clear" w:color="auto" w:fill="D9D9D9" w:themeFill="background1" w:themeFillShade="D9"/>
          </w:tcPr>
          <w:p w14:paraId="07A36371" w14:textId="77777777" w:rsidR="00263C1C" w:rsidRPr="00A47EF9" w:rsidRDefault="00263C1C" w:rsidP="00BA2E7E">
            <w:pPr>
              <w:rPr>
                <w:rFonts w:cstheme="minorHAnsi"/>
                <w:b/>
                <w:szCs w:val="20"/>
              </w:rPr>
            </w:pPr>
            <w:r w:rsidRPr="00A47EF9">
              <w:rPr>
                <w:rFonts w:cstheme="minorHAnsi"/>
                <w:b/>
                <w:szCs w:val="20"/>
              </w:rPr>
              <w:t>Load Shape</w:t>
            </w:r>
          </w:p>
        </w:tc>
        <w:tc>
          <w:tcPr>
            <w:tcW w:w="1535" w:type="pct"/>
            <w:shd w:val="clear" w:color="auto" w:fill="D9D9D9" w:themeFill="background1" w:themeFillShade="D9"/>
          </w:tcPr>
          <w:p w14:paraId="222A8B71" w14:textId="7FB64E65" w:rsidR="00263C1C" w:rsidRPr="00A47EF9" w:rsidRDefault="00263C1C">
            <w:pPr>
              <w:rPr>
                <w:rFonts w:cstheme="minorHAnsi"/>
                <w:b/>
                <w:szCs w:val="20"/>
                <w:highlight w:val="yellow"/>
              </w:rPr>
            </w:pPr>
            <w:r w:rsidRPr="00A47EF9">
              <w:rPr>
                <w:rFonts w:cstheme="minorHAnsi"/>
                <w:b/>
                <w:szCs w:val="20"/>
              </w:rPr>
              <w:t>E3 Alt</w:t>
            </w:r>
            <w:r w:rsidR="00353C49" w:rsidRPr="00A47EF9">
              <w:rPr>
                <w:rFonts w:cstheme="minorHAnsi"/>
                <w:b/>
                <w:szCs w:val="20"/>
              </w:rPr>
              <w:t>ernate</w:t>
            </w:r>
            <w:r w:rsidRPr="00A47EF9">
              <w:rPr>
                <w:rFonts w:cstheme="minorHAnsi"/>
                <w:b/>
                <w:szCs w:val="20"/>
              </w:rPr>
              <w:t xml:space="preserve"> Building Type</w:t>
            </w:r>
          </w:p>
        </w:tc>
      </w:tr>
      <w:tr w:rsidR="00ED3FB6" w:rsidRPr="00A47EF9" w14:paraId="3D341893" w14:textId="77777777" w:rsidTr="00E5770B">
        <w:tc>
          <w:tcPr>
            <w:tcW w:w="1686" w:type="pct"/>
          </w:tcPr>
          <w:p w14:paraId="4FA2FF6D" w14:textId="38B67F5C" w:rsidR="00ED3FB6" w:rsidRPr="00A47EF9" w:rsidRDefault="00ED3FB6" w:rsidP="00BA2E7E">
            <w:pPr>
              <w:rPr>
                <w:rFonts w:cstheme="minorHAnsi"/>
                <w:szCs w:val="20"/>
              </w:rPr>
            </w:pPr>
            <w:r w:rsidRPr="00A47EF9">
              <w:t>Assembly</w:t>
            </w:r>
          </w:p>
        </w:tc>
        <w:tc>
          <w:tcPr>
            <w:tcW w:w="1779" w:type="pct"/>
            <w:vMerge w:val="restart"/>
            <w:vAlign w:val="center"/>
          </w:tcPr>
          <w:p w14:paraId="3B2DCD1E" w14:textId="7C2F7CA9" w:rsidR="00ED3FB6" w:rsidRPr="00A47EF9" w:rsidRDefault="00ED3FB6" w:rsidP="00E5770B">
            <w:pPr>
              <w:jc w:val="center"/>
              <w:rPr>
                <w:rFonts w:cstheme="minorHAnsi"/>
                <w:szCs w:val="20"/>
              </w:rPr>
            </w:pPr>
            <w:proofErr w:type="spellStart"/>
            <w:r w:rsidRPr="00A47EF9">
              <w:rPr>
                <w:rFonts w:cstheme="minorHAnsi"/>
                <w:szCs w:val="20"/>
              </w:rPr>
              <w:t>DEER:HVAC_Split-Package_AC</w:t>
            </w:r>
            <w:proofErr w:type="spellEnd"/>
            <w:r w:rsidRPr="00A47EF9">
              <w:rPr>
                <w:rFonts w:cstheme="minorHAnsi"/>
                <w:szCs w:val="20"/>
              </w:rPr>
              <w:t xml:space="preserve">, </w:t>
            </w:r>
            <w:proofErr w:type="spellStart"/>
            <w:r w:rsidRPr="00A47EF9">
              <w:rPr>
                <w:rFonts w:cstheme="minorHAnsi"/>
                <w:szCs w:val="20"/>
              </w:rPr>
              <w:t>DEER:HVAC_Split-Package_HP</w:t>
            </w:r>
            <w:proofErr w:type="spellEnd"/>
          </w:p>
        </w:tc>
        <w:tc>
          <w:tcPr>
            <w:tcW w:w="1535" w:type="pct"/>
            <w:vMerge w:val="restart"/>
            <w:vAlign w:val="center"/>
          </w:tcPr>
          <w:p w14:paraId="6722CD8A" w14:textId="3F694F59" w:rsidR="00ED3FB6" w:rsidRPr="00A47EF9" w:rsidRDefault="00ED3FB6" w:rsidP="00E5770B">
            <w:pPr>
              <w:jc w:val="center"/>
              <w:rPr>
                <w:rFonts w:cstheme="minorHAnsi"/>
                <w:szCs w:val="20"/>
              </w:rPr>
            </w:pPr>
            <w:r w:rsidRPr="00A47EF9">
              <w:rPr>
                <w:rFonts w:cstheme="minorHAnsi"/>
                <w:szCs w:val="20"/>
              </w:rPr>
              <w:t>NON_RES</w:t>
            </w:r>
          </w:p>
        </w:tc>
      </w:tr>
      <w:tr w:rsidR="00ED3FB6" w:rsidRPr="00A47EF9" w14:paraId="3ADF4586" w14:textId="77777777" w:rsidTr="00920905">
        <w:tc>
          <w:tcPr>
            <w:tcW w:w="1686" w:type="pct"/>
          </w:tcPr>
          <w:p w14:paraId="424AD16A" w14:textId="692B8ABB" w:rsidR="00ED3FB6" w:rsidRPr="00A47EF9" w:rsidRDefault="00ED3FB6" w:rsidP="00BA2E7E">
            <w:pPr>
              <w:rPr>
                <w:rFonts w:cstheme="minorHAnsi"/>
                <w:szCs w:val="20"/>
              </w:rPr>
            </w:pPr>
            <w:r w:rsidRPr="00A47EF9">
              <w:t>Education - Primary School</w:t>
            </w:r>
          </w:p>
        </w:tc>
        <w:tc>
          <w:tcPr>
            <w:tcW w:w="1779" w:type="pct"/>
            <w:vMerge/>
          </w:tcPr>
          <w:p w14:paraId="4B50B26A" w14:textId="77777777" w:rsidR="00ED3FB6" w:rsidRPr="00A47EF9" w:rsidRDefault="00ED3FB6" w:rsidP="00BA2E7E">
            <w:pPr>
              <w:rPr>
                <w:rFonts w:cstheme="minorHAnsi"/>
                <w:szCs w:val="20"/>
              </w:rPr>
            </w:pPr>
          </w:p>
        </w:tc>
        <w:tc>
          <w:tcPr>
            <w:tcW w:w="1535" w:type="pct"/>
            <w:vMerge/>
          </w:tcPr>
          <w:p w14:paraId="71D95D5A" w14:textId="77777777" w:rsidR="00ED3FB6" w:rsidRPr="00A47EF9" w:rsidRDefault="00ED3FB6" w:rsidP="00E5770B">
            <w:pPr>
              <w:jc w:val="center"/>
              <w:rPr>
                <w:rFonts w:cstheme="minorHAnsi"/>
                <w:szCs w:val="20"/>
              </w:rPr>
            </w:pPr>
          </w:p>
        </w:tc>
      </w:tr>
      <w:tr w:rsidR="00ED3FB6" w:rsidRPr="00A47EF9" w14:paraId="668482A8" w14:textId="77777777" w:rsidTr="00920905">
        <w:tc>
          <w:tcPr>
            <w:tcW w:w="1686" w:type="pct"/>
          </w:tcPr>
          <w:p w14:paraId="2457B4A1" w14:textId="39232F9C" w:rsidR="00ED3FB6" w:rsidRPr="00A47EF9" w:rsidRDefault="00ED3FB6" w:rsidP="00BA2E7E">
            <w:pPr>
              <w:rPr>
                <w:rFonts w:cstheme="minorHAnsi"/>
                <w:szCs w:val="20"/>
              </w:rPr>
            </w:pPr>
            <w:r w:rsidRPr="00A47EF9">
              <w:t>Education - Secondary School</w:t>
            </w:r>
          </w:p>
        </w:tc>
        <w:tc>
          <w:tcPr>
            <w:tcW w:w="1779" w:type="pct"/>
            <w:vMerge/>
          </w:tcPr>
          <w:p w14:paraId="53B94467" w14:textId="77777777" w:rsidR="00ED3FB6" w:rsidRPr="00A47EF9" w:rsidRDefault="00ED3FB6" w:rsidP="00BA2E7E">
            <w:pPr>
              <w:rPr>
                <w:rFonts w:cstheme="minorHAnsi"/>
                <w:szCs w:val="20"/>
              </w:rPr>
            </w:pPr>
          </w:p>
        </w:tc>
        <w:tc>
          <w:tcPr>
            <w:tcW w:w="1535" w:type="pct"/>
            <w:vMerge/>
          </w:tcPr>
          <w:p w14:paraId="0581FAF0" w14:textId="77777777" w:rsidR="00ED3FB6" w:rsidRPr="00A47EF9" w:rsidRDefault="00ED3FB6" w:rsidP="00E5770B">
            <w:pPr>
              <w:jc w:val="center"/>
              <w:rPr>
                <w:rFonts w:cstheme="minorHAnsi"/>
                <w:szCs w:val="20"/>
              </w:rPr>
            </w:pPr>
          </w:p>
        </w:tc>
      </w:tr>
      <w:tr w:rsidR="00ED3FB6" w:rsidRPr="00A47EF9" w14:paraId="292CE733" w14:textId="77777777" w:rsidTr="00920905">
        <w:tc>
          <w:tcPr>
            <w:tcW w:w="1686" w:type="pct"/>
          </w:tcPr>
          <w:p w14:paraId="0D29C903" w14:textId="3E6695B4" w:rsidR="00ED3FB6" w:rsidRPr="00A47EF9" w:rsidRDefault="00ED3FB6" w:rsidP="00BA2E7E">
            <w:pPr>
              <w:rPr>
                <w:rFonts w:cstheme="minorHAnsi"/>
                <w:szCs w:val="20"/>
              </w:rPr>
            </w:pPr>
            <w:r w:rsidRPr="00A47EF9">
              <w:t>Education - Relocatable Classroom</w:t>
            </w:r>
          </w:p>
        </w:tc>
        <w:tc>
          <w:tcPr>
            <w:tcW w:w="1779" w:type="pct"/>
            <w:vMerge/>
          </w:tcPr>
          <w:p w14:paraId="17111EE8" w14:textId="77777777" w:rsidR="00ED3FB6" w:rsidRPr="00A47EF9" w:rsidRDefault="00ED3FB6" w:rsidP="00BA2E7E">
            <w:pPr>
              <w:rPr>
                <w:rFonts w:cstheme="minorHAnsi"/>
                <w:szCs w:val="20"/>
              </w:rPr>
            </w:pPr>
          </w:p>
        </w:tc>
        <w:tc>
          <w:tcPr>
            <w:tcW w:w="1535" w:type="pct"/>
            <w:vMerge/>
          </w:tcPr>
          <w:p w14:paraId="06DB6135" w14:textId="77777777" w:rsidR="00ED3FB6" w:rsidRPr="00A47EF9" w:rsidRDefault="00ED3FB6" w:rsidP="00E5770B">
            <w:pPr>
              <w:jc w:val="center"/>
              <w:rPr>
                <w:rFonts w:cstheme="minorHAnsi"/>
                <w:szCs w:val="20"/>
              </w:rPr>
            </w:pPr>
          </w:p>
        </w:tc>
      </w:tr>
      <w:tr w:rsidR="00ED3FB6" w:rsidRPr="00A47EF9" w14:paraId="4C3FB622" w14:textId="77777777" w:rsidTr="00920905">
        <w:tc>
          <w:tcPr>
            <w:tcW w:w="1686" w:type="pct"/>
          </w:tcPr>
          <w:p w14:paraId="4D883F4D" w14:textId="4671385B" w:rsidR="00ED3FB6" w:rsidRPr="00A47EF9" w:rsidRDefault="00ED3FB6" w:rsidP="00BA2E7E">
            <w:pPr>
              <w:rPr>
                <w:rFonts w:cstheme="minorHAnsi"/>
                <w:szCs w:val="20"/>
              </w:rPr>
            </w:pPr>
            <w:r w:rsidRPr="00A47EF9">
              <w:t>Education - Community College</w:t>
            </w:r>
          </w:p>
        </w:tc>
        <w:tc>
          <w:tcPr>
            <w:tcW w:w="1779" w:type="pct"/>
            <w:vMerge/>
          </w:tcPr>
          <w:p w14:paraId="7EF1574B" w14:textId="77777777" w:rsidR="00ED3FB6" w:rsidRPr="00A47EF9" w:rsidRDefault="00ED3FB6" w:rsidP="00BA2E7E">
            <w:pPr>
              <w:rPr>
                <w:rFonts w:cstheme="minorHAnsi"/>
                <w:szCs w:val="20"/>
              </w:rPr>
            </w:pPr>
          </w:p>
        </w:tc>
        <w:tc>
          <w:tcPr>
            <w:tcW w:w="1535" w:type="pct"/>
            <w:vMerge/>
          </w:tcPr>
          <w:p w14:paraId="0BAECEC9" w14:textId="77777777" w:rsidR="00ED3FB6" w:rsidRPr="00A47EF9" w:rsidRDefault="00ED3FB6" w:rsidP="00E5770B">
            <w:pPr>
              <w:jc w:val="center"/>
              <w:rPr>
                <w:rFonts w:cstheme="minorHAnsi"/>
                <w:szCs w:val="20"/>
              </w:rPr>
            </w:pPr>
          </w:p>
        </w:tc>
      </w:tr>
      <w:tr w:rsidR="00ED3FB6" w:rsidRPr="00A47EF9" w14:paraId="33CD20E8" w14:textId="77777777" w:rsidTr="00920905">
        <w:tc>
          <w:tcPr>
            <w:tcW w:w="1686" w:type="pct"/>
          </w:tcPr>
          <w:p w14:paraId="6AD11489" w14:textId="115EE294" w:rsidR="00ED3FB6" w:rsidRPr="00A47EF9" w:rsidRDefault="00ED3FB6" w:rsidP="00BA2E7E">
            <w:pPr>
              <w:rPr>
                <w:rFonts w:cstheme="minorHAnsi"/>
                <w:szCs w:val="20"/>
              </w:rPr>
            </w:pPr>
            <w:r w:rsidRPr="00A47EF9">
              <w:t>Education - University</w:t>
            </w:r>
          </w:p>
        </w:tc>
        <w:tc>
          <w:tcPr>
            <w:tcW w:w="1779" w:type="pct"/>
            <w:vMerge/>
          </w:tcPr>
          <w:p w14:paraId="720DC78C" w14:textId="77777777" w:rsidR="00ED3FB6" w:rsidRPr="00A47EF9" w:rsidRDefault="00ED3FB6" w:rsidP="00BA2E7E">
            <w:pPr>
              <w:rPr>
                <w:rFonts w:cstheme="minorHAnsi"/>
                <w:szCs w:val="20"/>
              </w:rPr>
            </w:pPr>
          </w:p>
        </w:tc>
        <w:tc>
          <w:tcPr>
            <w:tcW w:w="1535" w:type="pct"/>
            <w:vMerge/>
          </w:tcPr>
          <w:p w14:paraId="15AD48C3" w14:textId="77777777" w:rsidR="00ED3FB6" w:rsidRPr="00A47EF9" w:rsidRDefault="00ED3FB6" w:rsidP="00E5770B">
            <w:pPr>
              <w:jc w:val="center"/>
              <w:rPr>
                <w:rFonts w:cstheme="minorHAnsi"/>
                <w:szCs w:val="20"/>
              </w:rPr>
            </w:pPr>
          </w:p>
        </w:tc>
      </w:tr>
      <w:tr w:rsidR="00ED3FB6" w:rsidRPr="00A47EF9" w14:paraId="46D15222" w14:textId="77777777" w:rsidTr="00920905">
        <w:tc>
          <w:tcPr>
            <w:tcW w:w="1686" w:type="pct"/>
          </w:tcPr>
          <w:p w14:paraId="121BD1D2" w14:textId="74DCFB89" w:rsidR="00ED3FB6" w:rsidRPr="00A47EF9" w:rsidRDefault="00ED3FB6" w:rsidP="00BA2E7E">
            <w:pPr>
              <w:rPr>
                <w:rFonts w:cstheme="minorHAnsi"/>
                <w:szCs w:val="20"/>
              </w:rPr>
            </w:pPr>
            <w:r w:rsidRPr="00A47EF9">
              <w:t>Grocery</w:t>
            </w:r>
          </w:p>
        </w:tc>
        <w:tc>
          <w:tcPr>
            <w:tcW w:w="1779" w:type="pct"/>
            <w:vMerge/>
          </w:tcPr>
          <w:p w14:paraId="504D2846" w14:textId="77777777" w:rsidR="00ED3FB6" w:rsidRPr="00A47EF9" w:rsidRDefault="00ED3FB6" w:rsidP="00BA2E7E">
            <w:pPr>
              <w:rPr>
                <w:rFonts w:cstheme="minorHAnsi"/>
                <w:szCs w:val="20"/>
              </w:rPr>
            </w:pPr>
          </w:p>
        </w:tc>
        <w:tc>
          <w:tcPr>
            <w:tcW w:w="1535" w:type="pct"/>
            <w:vMerge/>
          </w:tcPr>
          <w:p w14:paraId="3B0EEE1B" w14:textId="77777777" w:rsidR="00ED3FB6" w:rsidRPr="00A47EF9" w:rsidRDefault="00ED3FB6" w:rsidP="00E5770B">
            <w:pPr>
              <w:jc w:val="center"/>
              <w:rPr>
                <w:rFonts w:cstheme="minorHAnsi"/>
                <w:szCs w:val="20"/>
              </w:rPr>
            </w:pPr>
          </w:p>
        </w:tc>
      </w:tr>
      <w:tr w:rsidR="00ED3FB6" w:rsidRPr="00A47EF9" w14:paraId="6230DCE1" w14:textId="77777777" w:rsidTr="00920905">
        <w:tc>
          <w:tcPr>
            <w:tcW w:w="1686" w:type="pct"/>
          </w:tcPr>
          <w:p w14:paraId="3B15136F" w14:textId="5CAAAFBE" w:rsidR="00ED3FB6" w:rsidRPr="00A47EF9" w:rsidRDefault="00ED3FB6" w:rsidP="00BA2E7E">
            <w:pPr>
              <w:rPr>
                <w:rFonts w:cstheme="minorHAnsi"/>
                <w:szCs w:val="20"/>
              </w:rPr>
            </w:pPr>
            <w:r w:rsidRPr="00A47EF9">
              <w:t>Health/Medical - Nursing Home</w:t>
            </w:r>
          </w:p>
        </w:tc>
        <w:tc>
          <w:tcPr>
            <w:tcW w:w="1779" w:type="pct"/>
            <w:vMerge/>
          </w:tcPr>
          <w:p w14:paraId="32976483" w14:textId="77777777" w:rsidR="00ED3FB6" w:rsidRPr="00A47EF9" w:rsidRDefault="00ED3FB6" w:rsidP="00BA2E7E">
            <w:pPr>
              <w:rPr>
                <w:rFonts w:cstheme="minorHAnsi"/>
                <w:szCs w:val="20"/>
              </w:rPr>
            </w:pPr>
          </w:p>
        </w:tc>
        <w:tc>
          <w:tcPr>
            <w:tcW w:w="1535" w:type="pct"/>
            <w:vMerge/>
          </w:tcPr>
          <w:p w14:paraId="74F7D199" w14:textId="77777777" w:rsidR="00ED3FB6" w:rsidRPr="00A47EF9" w:rsidRDefault="00ED3FB6" w:rsidP="00E5770B">
            <w:pPr>
              <w:jc w:val="center"/>
              <w:rPr>
                <w:rFonts w:cstheme="minorHAnsi"/>
                <w:szCs w:val="20"/>
              </w:rPr>
            </w:pPr>
          </w:p>
        </w:tc>
      </w:tr>
      <w:tr w:rsidR="00ED3FB6" w:rsidRPr="00A47EF9" w14:paraId="41C1D0E5" w14:textId="77777777" w:rsidTr="00920905">
        <w:tc>
          <w:tcPr>
            <w:tcW w:w="1686" w:type="pct"/>
          </w:tcPr>
          <w:p w14:paraId="44C1AA55" w14:textId="725C57E7" w:rsidR="00ED3FB6" w:rsidRPr="00A47EF9" w:rsidRDefault="00ED3FB6" w:rsidP="00BA2E7E">
            <w:pPr>
              <w:rPr>
                <w:rFonts w:cstheme="minorHAnsi"/>
                <w:szCs w:val="20"/>
              </w:rPr>
            </w:pPr>
            <w:r w:rsidRPr="00A47EF9">
              <w:t>Health/Medical - Hospital</w:t>
            </w:r>
          </w:p>
        </w:tc>
        <w:tc>
          <w:tcPr>
            <w:tcW w:w="1779" w:type="pct"/>
            <w:vMerge/>
          </w:tcPr>
          <w:p w14:paraId="54B045D6" w14:textId="77777777" w:rsidR="00ED3FB6" w:rsidRPr="00A47EF9" w:rsidRDefault="00ED3FB6" w:rsidP="00BA2E7E">
            <w:pPr>
              <w:rPr>
                <w:rFonts w:cstheme="minorHAnsi"/>
                <w:szCs w:val="20"/>
              </w:rPr>
            </w:pPr>
          </w:p>
        </w:tc>
        <w:tc>
          <w:tcPr>
            <w:tcW w:w="1535" w:type="pct"/>
            <w:vMerge/>
          </w:tcPr>
          <w:p w14:paraId="0973FD1C" w14:textId="77777777" w:rsidR="00ED3FB6" w:rsidRPr="00A47EF9" w:rsidRDefault="00ED3FB6" w:rsidP="00E5770B">
            <w:pPr>
              <w:jc w:val="center"/>
              <w:rPr>
                <w:rFonts w:cstheme="minorHAnsi"/>
                <w:szCs w:val="20"/>
              </w:rPr>
            </w:pPr>
          </w:p>
        </w:tc>
      </w:tr>
      <w:tr w:rsidR="00ED3FB6" w:rsidRPr="00A47EF9" w14:paraId="42719EB7" w14:textId="77777777" w:rsidTr="00920905">
        <w:tc>
          <w:tcPr>
            <w:tcW w:w="1686" w:type="pct"/>
          </w:tcPr>
          <w:p w14:paraId="484C0B4A" w14:textId="697F4F2F" w:rsidR="00ED3FB6" w:rsidRPr="00A47EF9" w:rsidRDefault="00ED3FB6" w:rsidP="00BA2E7E">
            <w:pPr>
              <w:rPr>
                <w:rFonts w:cstheme="minorHAnsi"/>
                <w:szCs w:val="20"/>
              </w:rPr>
            </w:pPr>
            <w:r w:rsidRPr="00A47EF9">
              <w:t>Lodging – Hotel</w:t>
            </w:r>
          </w:p>
        </w:tc>
        <w:tc>
          <w:tcPr>
            <w:tcW w:w="1779" w:type="pct"/>
            <w:vMerge/>
          </w:tcPr>
          <w:p w14:paraId="285A03E1" w14:textId="77777777" w:rsidR="00ED3FB6" w:rsidRPr="00A47EF9" w:rsidRDefault="00ED3FB6" w:rsidP="00BA2E7E">
            <w:pPr>
              <w:rPr>
                <w:rFonts w:cstheme="minorHAnsi"/>
                <w:szCs w:val="20"/>
              </w:rPr>
            </w:pPr>
          </w:p>
        </w:tc>
        <w:tc>
          <w:tcPr>
            <w:tcW w:w="1535" w:type="pct"/>
            <w:vMerge/>
          </w:tcPr>
          <w:p w14:paraId="20539B18" w14:textId="77777777" w:rsidR="00ED3FB6" w:rsidRPr="00A47EF9" w:rsidRDefault="00ED3FB6" w:rsidP="00E5770B">
            <w:pPr>
              <w:jc w:val="center"/>
              <w:rPr>
                <w:rFonts w:cstheme="minorHAnsi"/>
                <w:szCs w:val="20"/>
              </w:rPr>
            </w:pPr>
          </w:p>
        </w:tc>
      </w:tr>
      <w:tr w:rsidR="00ED3FB6" w:rsidRPr="00A47EF9" w14:paraId="3F09F5C4" w14:textId="77777777" w:rsidTr="00920905">
        <w:tc>
          <w:tcPr>
            <w:tcW w:w="1686" w:type="pct"/>
          </w:tcPr>
          <w:p w14:paraId="7B4CAADC" w14:textId="2AC5C3F2" w:rsidR="00ED3FB6" w:rsidRPr="00A47EF9" w:rsidRDefault="00ED3FB6" w:rsidP="00BA2E7E">
            <w:pPr>
              <w:rPr>
                <w:rFonts w:cstheme="minorHAnsi"/>
                <w:szCs w:val="20"/>
              </w:rPr>
            </w:pPr>
            <w:r w:rsidRPr="00A47EF9">
              <w:t>Lodging - Motel</w:t>
            </w:r>
          </w:p>
        </w:tc>
        <w:tc>
          <w:tcPr>
            <w:tcW w:w="1779" w:type="pct"/>
            <w:vMerge/>
          </w:tcPr>
          <w:p w14:paraId="4743A2E5" w14:textId="77777777" w:rsidR="00ED3FB6" w:rsidRPr="00A47EF9" w:rsidRDefault="00ED3FB6" w:rsidP="00BA2E7E">
            <w:pPr>
              <w:rPr>
                <w:rFonts w:cstheme="minorHAnsi"/>
                <w:szCs w:val="20"/>
              </w:rPr>
            </w:pPr>
          </w:p>
        </w:tc>
        <w:tc>
          <w:tcPr>
            <w:tcW w:w="1535" w:type="pct"/>
            <w:vMerge/>
          </w:tcPr>
          <w:p w14:paraId="08CD1777" w14:textId="77777777" w:rsidR="00ED3FB6" w:rsidRPr="00A47EF9" w:rsidRDefault="00ED3FB6" w:rsidP="00E5770B">
            <w:pPr>
              <w:jc w:val="center"/>
              <w:rPr>
                <w:rFonts w:cstheme="minorHAnsi"/>
                <w:szCs w:val="20"/>
              </w:rPr>
            </w:pPr>
          </w:p>
        </w:tc>
      </w:tr>
      <w:tr w:rsidR="00ED3FB6" w:rsidRPr="00A47EF9" w14:paraId="144680B9" w14:textId="77777777" w:rsidTr="00920905">
        <w:tc>
          <w:tcPr>
            <w:tcW w:w="1686" w:type="pct"/>
          </w:tcPr>
          <w:p w14:paraId="188FC866" w14:textId="57505B85" w:rsidR="00ED3FB6" w:rsidRPr="00A47EF9" w:rsidRDefault="00ED3FB6" w:rsidP="00BA2E7E">
            <w:pPr>
              <w:rPr>
                <w:rFonts w:cstheme="minorHAnsi"/>
                <w:szCs w:val="20"/>
              </w:rPr>
            </w:pPr>
            <w:r w:rsidRPr="00A47EF9">
              <w:t>Manufacturing – Bio/Tech</w:t>
            </w:r>
          </w:p>
        </w:tc>
        <w:tc>
          <w:tcPr>
            <w:tcW w:w="1779" w:type="pct"/>
            <w:vMerge/>
          </w:tcPr>
          <w:p w14:paraId="5F07AC06" w14:textId="77777777" w:rsidR="00ED3FB6" w:rsidRPr="00A47EF9" w:rsidRDefault="00ED3FB6" w:rsidP="00BA2E7E">
            <w:pPr>
              <w:rPr>
                <w:rFonts w:cstheme="minorHAnsi"/>
                <w:szCs w:val="20"/>
              </w:rPr>
            </w:pPr>
          </w:p>
        </w:tc>
        <w:tc>
          <w:tcPr>
            <w:tcW w:w="1535" w:type="pct"/>
            <w:vMerge/>
          </w:tcPr>
          <w:p w14:paraId="445F3A25" w14:textId="77777777" w:rsidR="00ED3FB6" w:rsidRPr="00A47EF9" w:rsidRDefault="00ED3FB6" w:rsidP="00E5770B">
            <w:pPr>
              <w:jc w:val="center"/>
              <w:rPr>
                <w:rFonts w:cstheme="minorHAnsi"/>
                <w:szCs w:val="20"/>
              </w:rPr>
            </w:pPr>
          </w:p>
        </w:tc>
      </w:tr>
      <w:tr w:rsidR="00ED3FB6" w:rsidRPr="00A47EF9" w14:paraId="6A2B7231" w14:textId="77777777" w:rsidTr="00920905">
        <w:tc>
          <w:tcPr>
            <w:tcW w:w="1686" w:type="pct"/>
          </w:tcPr>
          <w:p w14:paraId="180688EC" w14:textId="1C0E52E4" w:rsidR="00ED3FB6" w:rsidRPr="00A47EF9" w:rsidRDefault="00ED3FB6" w:rsidP="00BA2E7E">
            <w:pPr>
              <w:rPr>
                <w:rFonts w:cstheme="minorHAnsi"/>
                <w:szCs w:val="20"/>
              </w:rPr>
            </w:pPr>
            <w:r w:rsidRPr="00A47EF9">
              <w:t>Manufacturing – Light Industrial</w:t>
            </w:r>
          </w:p>
        </w:tc>
        <w:tc>
          <w:tcPr>
            <w:tcW w:w="1779" w:type="pct"/>
            <w:vMerge/>
          </w:tcPr>
          <w:p w14:paraId="4DBF7AA2" w14:textId="77777777" w:rsidR="00ED3FB6" w:rsidRPr="00A47EF9" w:rsidRDefault="00ED3FB6" w:rsidP="00BA2E7E">
            <w:pPr>
              <w:rPr>
                <w:rFonts w:cstheme="minorHAnsi"/>
                <w:szCs w:val="20"/>
              </w:rPr>
            </w:pPr>
          </w:p>
        </w:tc>
        <w:tc>
          <w:tcPr>
            <w:tcW w:w="1535" w:type="pct"/>
            <w:vMerge/>
          </w:tcPr>
          <w:p w14:paraId="45D07BD5" w14:textId="77777777" w:rsidR="00ED3FB6" w:rsidRPr="00A47EF9" w:rsidRDefault="00ED3FB6" w:rsidP="00E5770B">
            <w:pPr>
              <w:jc w:val="center"/>
              <w:rPr>
                <w:rFonts w:cstheme="minorHAnsi"/>
                <w:szCs w:val="20"/>
              </w:rPr>
            </w:pPr>
          </w:p>
        </w:tc>
      </w:tr>
      <w:tr w:rsidR="00ED3FB6" w:rsidRPr="00A47EF9" w14:paraId="134C5B0B" w14:textId="77777777" w:rsidTr="00920905">
        <w:tc>
          <w:tcPr>
            <w:tcW w:w="1686" w:type="pct"/>
          </w:tcPr>
          <w:p w14:paraId="799A0187" w14:textId="64A75FD7" w:rsidR="00ED3FB6" w:rsidRPr="00A47EF9" w:rsidRDefault="00ED3FB6" w:rsidP="00BA2E7E">
            <w:pPr>
              <w:rPr>
                <w:rFonts w:cstheme="minorHAnsi"/>
                <w:szCs w:val="20"/>
              </w:rPr>
            </w:pPr>
          </w:p>
        </w:tc>
        <w:tc>
          <w:tcPr>
            <w:tcW w:w="1779" w:type="pct"/>
            <w:vMerge/>
          </w:tcPr>
          <w:p w14:paraId="24397E52" w14:textId="77777777" w:rsidR="00ED3FB6" w:rsidRPr="00A47EF9" w:rsidRDefault="00ED3FB6" w:rsidP="00BA2E7E">
            <w:pPr>
              <w:rPr>
                <w:rFonts w:cstheme="minorHAnsi"/>
                <w:szCs w:val="20"/>
              </w:rPr>
            </w:pPr>
          </w:p>
        </w:tc>
        <w:tc>
          <w:tcPr>
            <w:tcW w:w="1535" w:type="pct"/>
            <w:vMerge/>
          </w:tcPr>
          <w:p w14:paraId="4CAFE761" w14:textId="77777777" w:rsidR="00ED3FB6" w:rsidRPr="00A47EF9" w:rsidRDefault="00ED3FB6" w:rsidP="00E5770B">
            <w:pPr>
              <w:jc w:val="center"/>
              <w:rPr>
                <w:rFonts w:cstheme="minorHAnsi"/>
                <w:szCs w:val="20"/>
              </w:rPr>
            </w:pPr>
          </w:p>
        </w:tc>
      </w:tr>
      <w:tr w:rsidR="00ED3FB6" w:rsidRPr="00A47EF9" w14:paraId="762EECF1" w14:textId="77777777" w:rsidTr="00920905">
        <w:tc>
          <w:tcPr>
            <w:tcW w:w="1686" w:type="pct"/>
          </w:tcPr>
          <w:p w14:paraId="3C3BA3F0" w14:textId="03C4A773" w:rsidR="00ED3FB6" w:rsidRPr="00A47EF9" w:rsidRDefault="00ED3FB6" w:rsidP="00BA2E7E">
            <w:pPr>
              <w:rPr>
                <w:rFonts w:cstheme="minorHAnsi"/>
                <w:szCs w:val="20"/>
              </w:rPr>
            </w:pPr>
            <w:r w:rsidRPr="00A47EF9">
              <w:t>Office - Large</w:t>
            </w:r>
          </w:p>
        </w:tc>
        <w:tc>
          <w:tcPr>
            <w:tcW w:w="1779" w:type="pct"/>
            <w:vMerge/>
          </w:tcPr>
          <w:p w14:paraId="570D0434" w14:textId="77777777" w:rsidR="00ED3FB6" w:rsidRPr="00A47EF9" w:rsidRDefault="00ED3FB6" w:rsidP="00BA2E7E">
            <w:pPr>
              <w:rPr>
                <w:rFonts w:cstheme="minorHAnsi"/>
                <w:szCs w:val="20"/>
              </w:rPr>
            </w:pPr>
          </w:p>
        </w:tc>
        <w:tc>
          <w:tcPr>
            <w:tcW w:w="1535" w:type="pct"/>
            <w:vMerge/>
          </w:tcPr>
          <w:p w14:paraId="29672CD0" w14:textId="77777777" w:rsidR="00ED3FB6" w:rsidRPr="00A47EF9" w:rsidRDefault="00ED3FB6" w:rsidP="00E5770B">
            <w:pPr>
              <w:jc w:val="center"/>
              <w:rPr>
                <w:rFonts w:cstheme="minorHAnsi"/>
                <w:szCs w:val="20"/>
              </w:rPr>
            </w:pPr>
          </w:p>
        </w:tc>
      </w:tr>
      <w:tr w:rsidR="00ED3FB6" w:rsidRPr="00A47EF9" w14:paraId="7507BDA5" w14:textId="77777777" w:rsidTr="00920905">
        <w:tc>
          <w:tcPr>
            <w:tcW w:w="1686" w:type="pct"/>
          </w:tcPr>
          <w:p w14:paraId="6B65AE67" w14:textId="2639293B" w:rsidR="00ED3FB6" w:rsidRPr="00A47EF9" w:rsidRDefault="00ED3FB6" w:rsidP="00BA2E7E">
            <w:pPr>
              <w:rPr>
                <w:rFonts w:cstheme="minorHAnsi"/>
                <w:szCs w:val="20"/>
              </w:rPr>
            </w:pPr>
            <w:r w:rsidRPr="00A47EF9">
              <w:t>Office - Small</w:t>
            </w:r>
          </w:p>
        </w:tc>
        <w:tc>
          <w:tcPr>
            <w:tcW w:w="1779" w:type="pct"/>
            <w:vMerge/>
          </w:tcPr>
          <w:p w14:paraId="36E0A852" w14:textId="77777777" w:rsidR="00ED3FB6" w:rsidRPr="00A47EF9" w:rsidRDefault="00ED3FB6" w:rsidP="00BA2E7E">
            <w:pPr>
              <w:rPr>
                <w:rFonts w:cstheme="minorHAnsi"/>
                <w:szCs w:val="20"/>
              </w:rPr>
            </w:pPr>
          </w:p>
        </w:tc>
        <w:tc>
          <w:tcPr>
            <w:tcW w:w="1535" w:type="pct"/>
            <w:vMerge/>
          </w:tcPr>
          <w:p w14:paraId="63A611DA" w14:textId="77777777" w:rsidR="00ED3FB6" w:rsidRPr="00A47EF9" w:rsidRDefault="00ED3FB6" w:rsidP="00E5770B">
            <w:pPr>
              <w:jc w:val="center"/>
              <w:rPr>
                <w:rFonts w:cstheme="minorHAnsi"/>
                <w:szCs w:val="20"/>
              </w:rPr>
            </w:pPr>
          </w:p>
        </w:tc>
      </w:tr>
      <w:tr w:rsidR="00ED3FB6" w:rsidRPr="00A47EF9" w14:paraId="03E68523" w14:textId="77777777" w:rsidTr="00920905">
        <w:tc>
          <w:tcPr>
            <w:tcW w:w="1686" w:type="pct"/>
          </w:tcPr>
          <w:p w14:paraId="53871721" w14:textId="77704C95" w:rsidR="00ED3FB6" w:rsidRPr="00A47EF9" w:rsidRDefault="00ED3FB6" w:rsidP="00BA2E7E">
            <w:pPr>
              <w:rPr>
                <w:rFonts w:cstheme="minorHAnsi"/>
                <w:szCs w:val="20"/>
              </w:rPr>
            </w:pPr>
            <w:r w:rsidRPr="00A47EF9">
              <w:t>Restaurant - Fast-Food</w:t>
            </w:r>
          </w:p>
        </w:tc>
        <w:tc>
          <w:tcPr>
            <w:tcW w:w="1779" w:type="pct"/>
            <w:vMerge/>
          </w:tcPr>
          <w:p w14:paraId="008F360B" w14:textId="77777777" w:rsidR="00ED3FB6" w:rsidRPr="00A47EF9" w:rsidRDefault="00ED3FB6" w:rsidP="00BA2E7E">
            <w:pPr>
              <w:rPr>
                <w:rFonts w:cstheme="minorHAnsi"/>
                <w:szCs w:val="20"/>
              </w:rPr>
            </w:pPr>
          </w:p>
        </w:tc>
        <w:tc>
          <w:tcPr>
            <w:tcW w:w="1535" w:type="pct"/>
            <w:vMerge/>
          </w:tcPr>
          <w:p w14:paraId="1118EA70" w14:textId="77777777" w:rsidR="00ED3FB6" w:rsidRPr="00A47EF9" w:rsidRDefault="00ED3FB6" w:rsidP="00E5770B">
            <w:pPr>
              <w:jc w:val="center"/>
              <w:rPr>
                <w:rFonts w:cstheme="minorHAnsi"/>
                <w:szCs w:val="20"/>
              </w:rPr>
            </w:pPr>
          </w:p>
        </w:tc>
      </w:tr>
      <w:tr w:rsidR="00ED3FB6" w:rsidRPr="00A47EF9" w14:paraId="1FB64A38" w14:textId="77777777" w:rsidTr="00920905">
        <w:tc>
          <w:tcPr>
            <w:tcW w:w="1686" w:type="pct"/>
          </w:tcPr>
          <w:p w14:paraId="129F9965" w14:textId="162ADB99" w:rsidR="00ED3FB6" w:rsidRPr="00A47EF9" w:rsidRDefault="00ED3FB6" w:rsidP="00BA2E7E">
            <w:pPr>
              <w:rPr>
                <w:rFonts w:cstheme="minorHAnsi"/>
                <w:szCs w:val="20"/>
              </w:rPr>
            </w:pPr>
            <w:r w:rsidRPr="00A47EF9">
              <w:t>Restaurant - Sit-Down</w:t>
            </w:r>
          </w:p>
        </w:tc>
        <w:tc>
          <w:tcPr>
            <w:tcW w:w="1779" w:type="pct"/>
            <w:vMerge/>
          </w:tcPr>
          <w:p w14:paraId="0FCC70F1" w14:textId="431AA579" w:rsidR="00ED3FB6" w:rsidRPr="00A47EF9" w:rsidRDefault="00ED3FB6" w:rsidP="00BA2E7E">
            <w:pPr>
              <w:rPr>
                <w:rFonts w:cstheme="minorHAnsi"/>
                <w:szCs w:val="20"/>
              </w:rPr>
            </w:pPr>
          </w:p>
        </w:tc>
        <w:tc>
          <w:tcPr>
            <w:tcW w:w="1535" w:type="pct"/>
            <w:vMerge/>
          </w:tcPr>
          <w:p w14:paraId="31157856" w14:textId="18C47073" w:rsidR="00ED3FB6" w:rsidRPr="00A47EF9" w:rsidRDefault="00ED3FB6" w:rsidP="00E5770B">
            <w:pPr>
              <w:jc w:val="center"/>
              <w:rPr>
                <w:rFonts w:cstheme="minorHAnsi"/>
                <w:szCs w:val="20"/>
              </w:rPr>
            </w:pPr>
          </w:p>
        </w:tc>
      </w:tr>
      <w:tr w:rsidR="00ED3FB6" w:rsidRPr="00A47EF9" w14:paraId="2DE5C7E4" w14:textId="77777777" w:rsidTr="00920905">
        <w:tc>
          <w:tcPr>
            <w:tcW w:w="1686" w:type="pct"/>
          </w:tcPr>
          <w:p w14:paraId="59D174A5" w14:textId="053738FA" w:rsidR="00ED3FB6" w:rsidRPr="00A47EF9" w:rsidRDefault="00ED3FB6" w:rsidP="00BA2E7E">
            <w:r w:rsidRPr="00A47EF9">
              <w:t>Retail - Multistory Large</w:t>
            </w:r>
          </w:p>
        </w:tc>
        <w:tc>
          <w:tcPr>
            <w:tcW w:w="1779" w:type="pct"/>
            <w:vMerge/>
          </w:tcPr>
          <w:p w14:paraId="5374B71B" w14:textId="77777777" w:rsidR="00ED3FB6" w:rsidRPr="00A47EF9" w:rsidRDefault="00ED3FB6" w:rsidP="00BA2E7E">
            <w:pPr>
              <w:rPr>
                <w:rFonts w:cstheme="minorHAnsi"/>
                <w:szCs w:val="20"/>
              </w:rPr>
            </w:pPr>
          </w:p>
        </w:tc>
        <w:tc>
          <w:tcPr>
            <w:tcW w:w="1535" w:type="pct"/>
            <w:vMerge/>
          </w:tcPr>
          <w:p w14:paraId="3FA1667E" w14:textId="77777777" w:rsidR="00ED3FB6" w:rsidRPr="00A47EF9" w:rsidRDefault="00ED3FB6" w:rsidP="00E5770B">
            <w:pPr>
              <w:jc w:val="center"/>
              <w:rPr>
                <w:rFonts w:cstheme="minorHAnsi"/>
                <w:szCs w:val="20"/>
              </w:rPr>
            </w:pPr>
          </w:p>
        </w:tc>
      </w:tr>
      <w:tr w:rsidR="00ED3FB6" w:rsidRPr="00A47EF9" w14:paraId="3C18A134" w14:textId="77777777" w:rsidTr="00920905">
        <w:tc>
          <w:tcPr>
            <w:tcW w:w="1686" w:type="pct"/>
          </w:tcPr>
          <w:p w14:paraId="2EB8B963" w14:textId="329191BC" w:rsidR="00ED3FB6" w:rsidRPr="00A47EF9" w:rsidRDefault="00ED3FB6" w:rsidP="00BA2E7E">
            <w:r w:rsidRPr="00A47EF9">
              <w:t>Retail - Single-Story Large</w:t>
            </w:r>
          </w:p>
        </w:tc>
        <w:tc>
          <w:tcPr>
            <w:tcW w:w="1779" w:type="pct"/>
            <w:vMerge/>
          </w:tcPr>
          <w:p w14:paraId="7FACE480" w14:textId="77777777" w:rsidR="00ED3FB6" w:rsidRPr="00A47EF9" w:rsidRDefault="00ED3FB6" w:rsidP="00BA2E7E">
            <w:pPr>
              <w:rPr>
                <w:rFonts w:cstheme="minorHAnsi"/>
                <w:szCs w:val="20"/>
              </w:rPr>
            </w:pPr>
          </w:p>
        </w:tc>
        <w:tc>
          <w:tcPr>
            <w:tcW w:w="1535" w:type="pct"/>
            <w:vMerge/>
          </w:tcPr>
          <w:p w14:paraId="26C70507" w14:textId="77777777" w:rsidR="00ED3FB6" w:rsidRPr="00A47EF9" w:rsidRDefault="00ED3FB6" w:rsidP="00E5770B">
            <w:pPr>
              <w:jc w:val="center"/>
              <w:rPr>
                <w:rFonts w:cstheme="minorHAnsi"/>
                <w:szCs w:val="20"/>
              </w:rPr>
            </w:pPr>
          </w:p>
        </w:tc>
      </w:tr>
      <w:tr w:rsidR="00ED3FB6" w:rsidRPr="00A47EF9" w14:paraId="016E8549" w14:textId="77777777" w:rsidTr="00920905">
        <w:tc>
          <w:tcPr>
            <w:tcW w:w="1686" w:type="pct"/>
          </w:tcPr>
          <w:p w14:paraId="45916E7C" w14:textId="159094A5" w:rsidR="00ED3FB6" w:rsidRPr="00A47EF9" w:rsidRDefault="00ED3FB6" w:rsidP="00BA2E7E">
            <w:r w:rsidRPr="00A47EF9">
              <w:t>Retail - Small</w:t>
            </w:r>
          </w:p>
        </w:tc>
        <w:tc>
          <w:tcPr>
            <w:tcW w:w="1779" w:type="pct"/>
            <w:vMerge/>
          </w:tcPr>
          <w:p w14:paraId="7748566C" w14:textId="77777777" w:rsidR="00ED3FB6" w:rsidRPr="00A47EF9" w:rsidRDefault="00ED3FB6" w:rsidP="00BA2E7E">
            <w:pPr>
              <w:rPr>
                <w:rFonts w:cstheme="minorHAnsi"/>
                <w:szCs w:val="20"/>
              </w:rPr>
            </w:pPr>
          </w:p>
        </w:tc>
        <w:tc>
          <w:tcPr>
            <w:tcW w:w="1535" w:type="pct"/>
            <w:vMerge/>
          </w:tcPr>
          <w:p w14:paraId="2D286319" w14:textId="77777777" w:rsidR="00ED3FB6" w:rsidRPr="00A47EF9" w:rsidRDefault="00ED3FB6" w:rsidP="00E5770B">
            <w:pPr>
              <w:jc w:val="center"/>
              <w:rPr>
                <w:rFonts w:cstheme="minorHAnsi"/>
                <w:szCs w:val="20"/>
              </w:rPr>
            </w:pPr>
          </w:p>
        </w:tc>
      </w:tr>
      <w:tr w:rsidR="00ED3FB6" w:rsidRPr="00A47EF9" w14:paraId="6D84DFB9" w14:textId="77777777" w:rsidTr="00920905">
        <w:tc>
          <w:tcPr>
            <w:tcW w:w="1686" w:type="pct"/>
          </w:tcPr>
          <w:p w14:paraId="2F818816" w14:textId="66A32C05" w:rsidR="00ED3FB6" w:rsidRPr="00A47EF9" w:rsidRDefault="00ED3FB6" w:rsidP="00BA2E7E">
            <w:r w:rsidRPr="00A47EF9">
              <w:t>Storage - Conditioned</w:t>
            </w:r>
          </w:p>
        </w:tc>
        <w:tc>
          <w:tcPr>
            <w:tcW w:w="1779" w:type="pct"/>
            <w:vMerge/>
          </w:tcPr>
          <w:p w14:paraId="174E740F" w14:textId="77777777" w:rsidR="00ED3FB6" w:rsidRPr="00A47EF9" w:rsidRDefault="00ED3FB6" w:rsidP="00BA2E7E">
            <w:pPr>
              <w:rPr>
                <w:rFonts w:cstheme="minorHAnsi"/>
                <w:szCs w:val="20"/>
              </w:rPr>
            </w:pPr>
          </w:p>
        </w:tc>
        <w:tc>
          <w:tcPr>
            <w:tcW w:w="1535" w:type="pct"/>
            <w:vMerge/>
          </w:tcPr>
          <w:p w14:paraId="37C7228A" w14:textId="77777777" w:rsidR="00ED3FB6" w:rsidRPr="00A47EF9" w:rsidRDefault="00ED3FB6" w:rsidP="00E5770B">
            <w:pPr>
              <w:jc w:val="center"/>
              <w:rPr>
                <w:rFonts w:cstheme="minorHAnsi"/>
                <w:szCs w:val="20"/>
              </w:rPr>
            </w:pPr>
          </w:p>
        </w:tc>
      </w:tr>
      <w:tr w:rsidR="00ED3FB6" w:rsidRPr="00A47EF9" w14:paraId="6FD4EA8B" w14:textId="77777777" w:rsidTr="00920905">
        <w:tc>
          <w:tcPr>
            <w:tcW w:w="1686" w:type="pct"/>
          </w:tcPr>
          <w:p w14:paraId="4D82BD10" w14:textId="1CDCB0DB" w:rsidR="00ED3FB6" w:rsidRPr="00A47EF9" w:rsidRDefault="00ED3FB6" w:rsidP="00BA2E7E">
            <w:r w:rsidRPr="00A47EF9">
              <w:t>Warehouse - Refrigerated</w:t>
            </w:r>
          </w:p>
        </w:tc>
        <w:tc>
          <w:tcPr>
            <w:tcW w:w="1779" w:type="pct"/>
            <w:vMerge/>
          </w:tcPr>
          <w:p w14:paraId="2B9BED13" w14:textId="77777777" w:rsidR="00ED3FB6" w:rsidRPr="00A47EF9" w:rsidRDefault="00ED3FB6" w:rsidP="00BA2E7E">
            <w:pPr>
              <w:rPr>
                <w:rFonts w:cstheme="minorHAnsi"/>
                <w:szCs w:val="20"/>
              </w:rPr>
            </w:pPr>
          </w:p>
        </w:tc>
        <w:tc>
          <w:tcPr>
            <w:tcW w:w="1535" w:type="pct"/>
            <w:vMerge/>
          </w:tcPr>
          <w:p w14:paraId="17E2B8B6" w14:textId="77777777" w:rsidR="00ED3FB6" w:rsidRPr="00A47EF9" w:rsidRDefault="00ED3FB6" w:rsidP="00E5770B">
            <w:pPr>
              <w:jc w:val="center"/>
              <w:rPr>
                <w:rFonts w:cstheme="minorHAnsi"/>
                <w:szCs w:val="20"/>
              </w:rPr>
            </w:pPr>
          </w:p>
        </w:tc>
      </w:tr>
    </w:tbl>
    <w:p w14:paraId="52C9214C" w14:textId="5A04C955" w:rsidR="005552C3" w:rsidRDefault="00F95E2F" w:rsidP="00920905">
      <w:pPr>
        <w:pStyle w:val="Heading1"/>
      </w:pPr>
      <w:proofErr w:type="gramStart"/>
      <w:r>
        <w:t>Section 4.</w:t>
      </w:r>
      <w:proofErr w:type="gramEnd"/>
      <w:r>
        <w:t xml:space="preserve"> Costs</w:t>
      </w:r>
    </w:p>
    <w:p w14:paraId="6F0EF600" w14:textId="33D6F80C" w:rsidR="00A53DB5" w:rsidRDefault="003A3352" w:rsidP="00920905">
      <w:pPr>
        <w:pStyle w:val="NoSpacing"/>
      </w:pPr>
      <w:r>
        <w:t>Costs for these measures are not 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6"/>
      </w:r>
      <w:r w:rsidR="0088193C">
        <w:t xml:space="preserve"> by ITRON (</w:t>
      </w:r>
      <w:r w:rsidR="0088193C" w:rsidRPr="00DD4B28">
        <w:t xml:space="preserve">Cost </w:t>
      </w:r>
      <w:r w:rsidR="0088193C">
        <w:t>Study)</w:t>
      </w:r>
      <w:r>
        <w:t xml:space="preserve">. </w:t>
      </w:r>
      <w:r w:rsidR="00B64780">
        <w:t xml:space="preserve">Other costing methods are used and are described in the following sections. </w:t>
      </w:r>
      <w:r w:rsidR="00B64780" w:rsidRPr="00B64780">
        <w:t>The DEE</w:t>
      </w:r>
      <w:r w:rsidR="00B64780">
        <w:t>R Measure Cost Data Users Guide</w:t>
      </w:r>
      <w:r w:rsidR="00B64780" w:rsidRPr="00A53DB5">
        <w:rPr>
          <w:rStyle w:val="EndnoteReference"/>
        </w:rPr>
        <w:endnoteReference w:id="17"/>
      </w:r>
      <w:r w:rsidR="00B64780" w:rsidRPr="00A53DB5">
        <w:t xml:space="preserve"> </w:t>
      </w:r>
      <w:r w:rsidR="00B64780" w:rsidRPr="00B64780">
        <w:t>was also referenced</w:t>
      </w:r>
      <w:r w:rsidR="00A53DB5" w:rsidRPr="00A53DB5">
        <w:t>.</w:t>
      </w:r>
      <w:r w:rsidR="00A47EF9">
        <w:t xml:space="preserve"> </w:t>
      </w:r>
      <w:r w:rsidR="00A47EF9" w:rsidRPr="00A47EF9">
        <w:t xml:space="preserve">As a Retrofit Add-on measure, the incremental cost for </w:t>
      </w:r>
      <w:r w:rsidR="00A47EF9">
        <w:t>Economizer Controls</w:t>
      </w:r>
      <w:r w:rsidR="00A47EF9" w:rsidRPr="00A47EF9">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66" w:name="_MON_1399297811"/>
      <w:bookmarkStart w:id="67" w:name="_Toc214003097"/>
      <w:bookmarkEnd w:id="66"/>
      <w:r w:rsidRPr="00500C4E">
        <w:rPr>
          <w:rFonts w:asciiTheme="minorHAnsi" w:hAnsiTheme="minorHAnsi" w:cstheme="minorHAnsi"/>
        </w:rPr>
        <w:t>4.1 Base Case Cost</w:t>
      </w:r>
      <w:bookmarkEnd w:id="67"/>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68" w:name="_Toc214003098"/>
      <w:r w:rsidRPr="00500C4E">
        <w:rPr>
          <w:rFonts w:asciiTheme="minorHAnsi" w:hAnsiTheme="minorHAnsi" w:cstheme="minorHAnsi"/>
        </w:rPr>
        <w:lastRenderedPageBreak/>
        <w:t>4.2 Measure Case Cost</w:t>
      </w:r>
    </w:p>
    <w:p w14:paraId="46E9BEB6" w14:textId="0414A61B" w:rsidR="00FE5FAF" w:rsidRDefault="003A3352" w:rsidP="00FE5FAF">
      <w:r w:rsidRPr="003A3352">
        <w:t>Costs</w:t>
      </w:r>
      <w:r>
        <w:t xml:space="preserve"> for the Economizer Control Adjustment are based on an estimated 1 hour of labor at the </w:t>
      </w:r>
      <w:r w:rsidRPr="003A3352">
        <w:t xml:space="preserve">DEER labor rate of $67.88, and </w:t>
      </w:r>
      <w:r w:rsidR="00B64780">
        <w:t xml:space="preserve">are </w:t>
      </w:r>
      <w:r w:rsidRPr="003A3352">
        <w:t xml:space="preserve">normalized to </w:t>
      </w:r>
      <w:r>
        <w:t xml:space="preserve">an </w:t>
      </w:r>
      <w:r w:rsidR="00B64780">
        <w:t xml:space="preserve">RTU </w:t>
      </w:r>
      <w:r w:rsidRPr="003A3352">
        <w:t>tonnage of 12.5</w:t>
      </w:r>
      <w:r>
        <w:t xml:space="preserve"> tons. </w:t>
      </w:r>
      <w:r w:rsidR="00B64780" w:rsidRPr="00B64780">
        <w:t xml:space="preserve">The </w:t>
      </w:r>
      <w:r w:rsidR="00B64780">
        <w:t xml:space="preserve">resulting </w:t>
      </w:r>
      <w:r w:rsidR="00B64780" w:rsidRPr="00B64780">
        <w:t xml:space="preserve">costs </w:t>
      </w:r>
      <w:r w:rsidR="00A47EF9" w:rsidRPr="00B64780">
        <w:t xml:space="preserve">per-ton </w:t>
      </w:r>
      <w:r w:rsidR="00A47EF9">
        <w:t xml:space="preserve">cooling </w:t>
      </w:r>
      <w:proofErr w:type="gramStart"/>
      <w:r w:rsidR="00B64780">
        <w:t>are</w:t>
      </w:r>
      <w:proofErr w:type="gramEnd"/>
      <w:r w:rsidR="00B64780">
        <w:t xml:space="preserve"> </w:t>
      </w:r>
      <w:r w:rsidR="00B64780" w:rsidRPr="00B64780">
        <w:t>$</w:t>
      </w:r>
      <w:r w:rsidR="00B64780">
        <w:t>0</w:t>
      </w:r>
      <w:r w:rsidR="00B64780" w:rsidRPr="00B64780">
        <w:t xml:space="preserve"> for </w:t>
      </w:r>
      <w:r w:rsidR="001958FA">
        <w:t>equipment</w:t>
      </w:r>
      <w:r w:rsidR="00B64780" w:rsidRPr="00B64780">
        <w:t xml:space="preserve"> and $</w:t>
      </w:r>
      <w:r w:rsidR="00B64780">
        <w:t xml:space="preserve">5.43 </w:t>
      </w:r>
      <w:r w:rsidR="00B64780" w:rsidRPr="00B64780">
        <w:t>for labor</w:t>
      </w:r>
      <w:r w:rsidR="00B64780">
        <w:t>.</w:t>
      </w:r>
    </w:p>
    <w:p w14:paraId="578A039B" w14:textId="77777777" w:rsidR="00B64780" w:rsidRDefault="00B64780" w:rsidP="00FE5FAF"/>
    <w:p w14:paraId="2F9398A6" w14:textId="5E1977A9" w:rsidR="00B64780" w:rsidRPr="003A3352" w:rsidRDefault="00B64780" w:rsidP="00FE5FAF">
      <w:r>
        <w:t>Equipment c</w:t>
      </w:r>
      <w:r w:rsidRPr="00B64780">
        <w:t xml:space="preserve">ost for the Economizer Control </w:t>
      </w:r>
      <w:r>
        <w:t>Replacement</w:t>
      </w:r>
      <w:r w:rsidRPr="00B64780">
        <w:t xml:space="preserve"> </w:t>
      </w:r>
      <w:r w:rsidR="00ED3FB6">
        <w:t>is on the</w:t>
      </w:r>
      <w:r w:rsidRPr="00B64780">
        <w:t xml:space="preserve"> based </w:t>
      </w:r>
      <w:r>
        <w:t>replacement of an in</w:t>
      </w:r>
      <w:r w:rsidR="00ED3FB6">
        <w:t>adequate economizer changeover</w:t>
      </w:r>
      <w:r>
        <w:t xml:space="preserve"> sensor with the correct sensor. Five</w:t>
      </w:r>
      <w:r w:rsidR="001958FA">
        <w:t xml:space="preserve"> </w:t>
      </w:r>
      <w:r>
        <w:t xml:space="preserve">cost estimates for </w:t>
      </w:r>
      <w:r w:rsidR="00A52E5F">
        <w:t>the</w:t>
      </w:r>
      <w:r>
        <w:t xml:space="preserve"> replacement sensor were obtained</w:t>
      </w:r>
      <w:r w:rsidR="00A52E5F">
        <w:t xml:space="preserve"> and an average of $36.05 per device calculated</w:t>
      </w:r>
      <w:r>
        <w:t xml:space="preserve">. </w:t>
      </w:r>
      <w:r w:rsidR="00ED3FB6">
        <w:t>T</w:t>
      </w:r>
      <w:r w:rsidR="00A52E5F">
        <w:t xml:space="preserve">he cost is normalized to a 12.5 ton unit for the purposes of </w:t>
      </w:r>
      <w:r w:rsidR="00ED3FB6">
        <w:t>reporting</w:t>
      </w:r>
      <w:r w:rsidR="00A52E5F">
        <w:t xml:space="preserve">. Labor costs are determined by estimating </w:t>
      </w:r>
      <w:r>
        <w:t>2</w:t>
      </w:r>
      <w:r w:rsidRPr="00B64780">
        <w:t xml:space="preserve"> hour</w:t>
      </w:r>
      <w:r>
        <w:t>s</w:t>
      </w:r>
      <w:r w:rsidRPr="00B64780">
        <w:t xml:space="preserve"> of </w:t>
      </w:r>
      <w:r w:rsidR="001958FA">
        <w:t xml:space="preserve">time </w:t>
      </w:r>
      <w:r w:rsidRPr="00B64780">
        <w:t>at the DEER labor rate of $67.88</w:t>
      </w:r>
      <w:r w:rsidR="001958FA">
        <w:t xml:space="preserve"> for replacement of the sensor, setting the changeover temperature, and operation verification.</w:t>
      </w:r>
      <w:r w:rsidRPr="00B64780">
        <w:t xml:space="preserve"> </w:t>
      </w:r>
      <w:r w:rsidR="001958FA">
        <w:t xml:space="preserve">The labor costs </w:t>
      </w:r>
      <w:r w:rsidRPr="00B64780">
        <w:t xml:space="preserve">are normalized to an RTU tonnage of 12.5 tons. </w:t>
      </w:r>
      <w:r w:rsidR="001958FA">
        <w:t xml:space="preserve">Final </w:t>
      </w:r>
      <w:r w:rsidRPr="00B64780">
        <w:t>per-ton costs are $</w:t>
      </w:r>
      <w:r w:rsidR="001958FA">
        <w:t xml:space="preserve">2.88 </w:t>
      </w:r>
      <w:r w:rsidRPr="00B64780">
        <w:t xml:space="preserve">for </w:t>
      </w:r>
      <w:r w:rsidR="001958FA">
        <w:t xml:space="preserve">equipment </w:t>
      </w:r>
      <w:r w:rsidRPr="00B64780">
        <w:t>and $</w:t>
      </w:r>
      <w:r w:rsidR="001958FA">
        <w:t xml:space="preserve">10.86 </w:t>
      </w:r>
      <w:r w:rsidRPr="00B64780">
        <w:t>for labor</w:t>
      </w:r>
      <w:r w:rsidR="00085D24">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68"/>
    </w:p>
    <w:p w14:paraId="62AAD144" w14:textId="75A29BEC" w:rsidR="009F1AB4" w:rsidRDefault="009F1AB4" w:rsidP="009F1AB4">
      <w:pPr>
        <w:pStyle w:val="Caption"/>
        <w:keepNext/>
      </w:pPr>
      <w:r>
        <w:t xml:space="preserve">Table </w:t>
      </w:r>
      <w:fldSimple w:instr=" SEQ Table \* ARABIC ">
        <w:r w:rsidR="00E26E71">
          <w:rPr>
            <w:noProof/>
          </w:rPr>
          <w:t>24</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A47EF9" w:rsidRDefault="00FF73B4">
      <w:pPr>
        <w:rPr>
          <w:rFonts w:cs="Arial"/>
          <w:szCs w:val="22"/>
        </w:rPr>
      </w:pPr>
    </w:p>
    <w:p w14:paraId="73508AAF" w14:textId="7E6ECCEC" w:rsidR="009F1AB4" w:rsidRDefault="009F1AB4" w:rsidP="009F1AB4">
      <w:pPr>
        <w:pStyle w:val="Caption"/>
        <w:keepNext/>
      </w:pPr>
      <w:r>
        <w:t xml:space="preserve">Table </w:t>
      </w:r>
      <w:fldSimple w:instr=" SEQ Table \* ARABIC ">
        <w:r w:rsidR="00E26E71">
          <w:rPr>
            <w:noProof/>
          </w:rPr>
          <w:t>25</w:t>
        </w:r>
      </w:fldSimple>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157"/>
        <w:gridCol w:w="2792"/>
        <w:gridCol w:w="915"/>
      </w:tblGrid>
      <w:tr w:rsidR="00F0699C" w:rsidRPr="00500C4E" w14:paraId="7122FF83" w14:textId="77777777" w:rsidTr="00F0699C">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126"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936"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F0699C">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126"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458"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55F6" w:rsidRPr="00500C4E" w14:paraId="31204A9D" w14:textId="77777777" w:rsidTr="00F0699C">
        <w:tc>
          <w:tcPr>
            <w:tcW w:w="1327" w:type="pct"/>
          </w:tcPr>
          <w:p w14:paraId="62E60D42" w14:textId="4B8D6833" w:rsidR="00BA55F6" w:rsidRDefault="00BA55F6" w:rsidP="00785260">
            <w:pPr>
              <w:rPr>
                <w:rFonts w:cstheme="minorHAnsi"/>
                <w:szCs w:val="20"/>
              </w:rPr>
            </w:pPr>
            <w:r>
              <w:t xml:space="preserve">Economizer Control </w:t>
            </w:r>
            <w:r w:rsidR="00785260">
              <w:t>Adjustment</w:t>
            </w:r>
          </w:p>
        </w:tc>
        <w:tc>
          <w:tcPr>
            <w:tcW w:w="611" w:type="pct"/>
          </w:tcPr>
          <w:p w14:paraId="1B8D4FEE" w14:textId="478F636C" w:rsidR="00BA55F6" w:rsidRPr="004317E0" w:rsidRDefault="00BA55F6" w:rsidP="00175D14">
            <w:pPr>
              <w:rPr>
                <w:rFonts w:cstheme="minorHAnsi"/>
                <w:szCs w:val="20"/>
              </w:rPr>
            </w:pPr>
            <w:r>
              <w:rPr>
                <w:rFonts w:cstheme="minorHAnsi"/>
                <w:szCs w:val="20"/>
              </w:rPr>
              <w:t>REA</w:t>
            </w:r>
          </w:p>
        </w:tc>
        <w:tc>
          <w:tcPr>
            <w:tcW w:w="1126" w:type="pct"/>
          </w:tcPr>
          <w:p w14:paraId="17400ED7" w14:textId="533C0C65" w:rsidR="00BA55F6" w:rsidRPr="004317E0" w:rsidRDefault="00BA55F6" w:rsidP="00BA55F6">
            <w:pPr>
              <w:rPr>
                <w:rFonts w:cstheme="minorHAnsi"/>
                <w:szCs w:val="20"/>
              </w:rPr>
            </w:pPr>
            <w:r w:rsidRPr="009C5590">
              <w:rPr>
                <w:rFonts w:cstheme="minorHAnsi"/>
                <w:szCs w:val="20"/>
              </w:rPr>
              <w:t>$</w:t>
            </w:r>
            <w:r>
              <w:rPr>
                <w:rFonts w:cstheme="minorHAnsi"/>
                <w:szCs w:val="20"/>
              </w:rPr>
              <w:t>0</w:t>
            </w:r>
            <w:r w:rsidRPr="009C5590">
              <w:rPr>
                <w:rFonts w:cstheme="minorHAnsi"/>
                <w:szCs w:val="20"/>
              </w:rPr>
              <w:t xml:space="preserve"> +$5.</w:t>
            </w:r>
            <w:r>
              <w:rPr>
                <w:rFonts w:cstheme="minorHAnsi"/>
                <w:szCs w:val="20"/>
              </w:rPr>
              <w:t>43</w:t>
            </w:r>
            <w:r w:rsidRPr="009C5590">
              <w:rPr>
                <w:rFonts w:cstheme="minorHAnsi"/>
                <w:szCs w:val="20"/>
              </w:rPr>
              <w:t xml:space="preserve"> = $</w:t>
            </w:r>
            <w:r>
              <w:rPr>
                <w:rFonts w:cstheme="minorHAnsi"/>
                <w:szCs w:val="20"/>
              </w:rPr>
              <w:t>5.43</w:t>
            </w:r>
          </w:p>
        </w:tc>
        <w:tc>
          <w:tcPr>
            <w:tcW w:w="1458" w:type="pct"/>
          </w:tcPr>
          <w:p w14:paraId="0F861C7C" w14:textId="073550E2" w:rsidR="00BA55F6" w:rsidRPr="004317E0" w:rsidRDefault="00BA55F6" w:rsidP="00175D14">
            <w:pPr>
              <w:rPr>
                <w:rFonts w:cstheme="minorHAnsi"/>
                <w:szCs w:val="20"/>
              </w:rPr>
            </w:pPr>
            <w:r w:rsidRPr="00F22996">
              <w:t>$0 +$5.43 = $5.43</w:t>
            </w:r>
          </w:p>
        </w:tc>
        <w:tc>
          <w:tcPr>
            <w:tcW w:w="478" w:type="pct"/>
          </w:tcPr>
          <w:p w14:paraId="26FF7460" w14:textId="77777777" w:rsidR="00BA55F6" w:rsidRPr="004317E0" w:rsidRDefault="00BA55F6" w:rsidP="00175D14">
            <w:pPr>
              <w:rPr>
                <w:rFonts w:cstheme="minorHAnsi"/>
                <w:szCs w:val="20"/>
              </w:rPr>
            </w:pPr>
            <w:r w:rsidRPr="004317E0">
              <w:rPr>
                <w:rFonts w:cstheme="minorHAnsi"/>
                <w:szCs w:val="20"/>
              </w:rPr>
              <w:t>N/A</w:t>
            </w:r>
          </w:p>
        </w:tc>
      </w:tr>
      <w:tr w:rsidR="00BA55F6" w:rsidRPr="00500C4E" w14:paraId="64E9A8E4" w14:textId="77777777" w:rsidTr="00F0699C">
        <w:tc>
          <w:tcPr>
            <w:tcW w:w="1327" w:type="pct"/>
          </w:tcPr>
          <w:p w14:paraId="080E6F8D" w14:textId="0AE35295" w:rsidR="00BA55F6" w:rsidRPr="004317E0" w:rsidRDefault="00BA55F6" w:rsidP="00785260">
            <w:pPr>
              <w:rPr>
                <w:rFonts w:cstheme="minorHAnsi"/>
                <w:szCs w:val="20"/>
              </w:rPr>
            </w:pPr>
            <w:r>
              <w:t xml:space="preserve">Economizer Control </w:t>
            </w:r>
            <w:r w:rsidR="00785260">
              <w:t>Replacement</w:t>
            </w:r>
          </w:p>
        </w:tc>
        <w:tc>
          <w:tcPr>
            <w:tcW w:w="611" w:type="pct"/>
          </w:tcPr>
          <w:p w14:paraId="3EDB244E" w14:textId="2AA04827" w:rsidR="00BA55F6" w:rsidRPr="004317E0" w:rsidRDefault="00BA55F6" w:rsidP="00175D14">
            <w:pPr>
              <w:rPr>
                <w:rFonts w:cstheme="minorHAnsi"/>
                <w:szCs w:val="20"/>
              </w:rPr>
            </w:pPr>
            <w:r w:rsidRPr="00F0699C">
              <w:rPr>
                <w:rFonts w:cstheme="minorHAnsi"/>
                <w:szCs w:val="20"/>
              </w:rPr>
              <w:t>REA</w:t>
            </w:r>
          </w:p>
        </w:tc>
        <w:tc>
          <w:tcPr>
            <w:tcW w:w="1126" w:type="pct"/>
          </w:tcPr>
          <w:p w14:paraId="780C91CF" w14:textId="215A71D9" w:rsidR="00BA55F6" w:rsidRPr="004317E0" w:rsidRDefault="00BA55F6" w:rsidP="009C5590">
            <w:pPr>
              <w:rPr>
                <w:rFonts w:cstheme="minorHAnsi"/>
                <w:szCs w:val="20"/>
              </w:rPr>
            </w:pPr>
            <w:r w:rsidRPr="009C5590">
              <w:rPr>
                <w:rFonts w:cstheme="minorHAnsi"/>
                <w:szCs w:val="20"/>
              </w:rPr>
              <w:t>$</w:t>
            </w:r>
            <w:r>
              <w:rPr>
                <w:rFonts w:cstheme="minorHAnsi"/>
                <w:szCs w:val="20"/>
              </w:rPr>
              <w:t>2.88</w:t>
            </w:r>
            <w:r w:rsidRPr="009C5590">
              <w:rPr>
                <w:rFonts w:cstheme="minorHAnsi"/>
                <w:szCs w:val="20"/>
              </w:rPr>
              <w:t xml:space="preserve"> +$</w:t>
            </w:r>
            <w:r>
              <w:rPr>
                <w:rFonts w:cstheme="minorHAnsi"/>
                <w:szCs w:val="20"/>
              </w:rPr>
              <w:t>10.86</w:t>
            </w:r>
            <w:r w:rsidRPr="009C5590">
              <w:rPr>
                <w:rFonts w:cstheme="minorHAnsi"/>
                <w:szCs w:val="20"/>
              </w:rPr>
              <w:t xml:space="preserve"> = $</w:t>
            </w:r>
            <w:r w:rsidR="00785260" w:rsidRPr="00785260">
              <w:rPr>
                <w:rFonts w:cstheme="minorHAnsi"/>
                <w:szCs w:val="20"/>
              </w:rPr>
              <w:t>13.94</w:t>
            </w:r>
          </w:p>
        </w:tc>
        <w:tc>
          <w:tcPr>
            <w:tcW w:w="1458" w:type="pct"/>
          </w:tcPr>
          <w:p w14:paraId="1542AB5C" w14:textId="1CA81C7D" w:rsidR="00BA55F6" w:rsidRPr="004317E0" w:rsidRDefault="00BA55F6" w:rsidP="00785260">
            <w:pPr>
              <w:rPr>
                <w:rFonts w:cstheme="minorHAnsi"/>
                <w:szCs w:val="20"/>
              </w:rPr>
            </w:pPr>
            <w:r w:rsidRPr="00F22996">
              <w:t>$2.88 +$10.86 = $</w:t>
            </w:r>
            <w:r w:rsidR="00785260">
              <w:t>13.94</w:t>
            </w:r>
          </w:p>
        </w:tc>
        <w:tc>
          <w:tcPr>
            <w:tcW w:w="478" w:type="pct"/>
          </w:tcPr>
          <w:p w14:paraId="39B4B752" w14:textId="393C6823" w:rsidR="00BA55F6" w:rsidRPr="004317E0" w:rsidRDefault="00BA55F6"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69" w:name="_Toc214003099"/>
      <w:r w:rsidRPr="00920905">
        <w:rPr>
          <w:rFonts w:cstheme="minorHAnsi"/>
          <w:sz w:val="20"/>
          <w:szCs w:val="20"/>
        </w:rPr>
        <w:br w:type="page"/>
      </w:r>
    </w:p>
    <w:bookmarkEnd w:id="69"/>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A47EF9"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6"/>
      <w:endnotePr>
        <w:numFmt w:val="decimal"/>
      </w:endnotePr>
      <w:pgSz w:w="12240" w:h="15840"/>
      <w:pgMar w:top="1440" w:right="1440" w:bottom="1557"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ary Hinkle" w:date="2016-05-12T12:44:00Z" w:initials="MH">
    <w:p w14:paraId="7614103D" w14:textId="2EC9BFA8" w:rsidR="002D64FA" w:rsidRDefault="002D64FA">
      <w:pPr>
        <w:pStyle w:val="CommentText"/>
      </w:pPr>
      <w:r>
        <w:rPr>
          <w:rStyle w:val="CommentReference"/>
        </w:rPr>
        <w:annotationRef/>
      </w:r>
      <w:r>
        <w:t>PG&amp;E to update date in footer and revision history table</w:t>
      </w:r>
    </w:p>
  </w:comment>
  <w:comment w:id="16" w:author="Mary Hinkle" w:date="2016-05-12T12:45:00Z" w:initials="MH">
    <w:p w14:paraId="5CB45CF0" w14:textId="50130A51" w:rsidR="002D64FA" w:rsidRDefault="002D64FA">
      <w:pPr>
        <w:pStyle w:val="CommentText"/>
      </w:pPr>
      <w:r>
        <w:rPr>
          <w:rStyle w:val="CommentReference"/>
        </w:rPr>
        <w:annotationRef/>
      </w:r>
      <w:r>
        <w:t>PG&amp;E to update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F57628" w15:done="0"/>
  <w15:commentEx w15:paraId="3E4EE0AD" w15:done="0"/>
  <w15:commentEx w15:paraId="0013C760" w15:done="0"/>
  <w15:commentEx w15:paraId="70608BB2" w15:done="0"/>
  <w15:commentEx w15:paraId="5C07CBFD" w15:done="0"/>
  <w15:commentEx w15:paraId="0EF5EAE1" w15:done="0"/>
  <w15:commentEx w15:paraId="309B72BA" w15:done="0"/>
  <w15:commentEx w15:paraId="1DA73647" w15:done="0"/>
  <w15:commentEx w15:paraId="63BF9336" w15:done="0"/>
  <w15:commentEx w15:paraId="5E87D823" w15:done="0"/>
  <w15:commentEx w15:paraId="677713A0" w15:done="0"/>
  <w15:commentEx w15:paraId="5DF90492" w15:done="0"/>
  <w15:commentEx w15:paraId="0F258B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AE95F" w14:textId="77777777" w:rsidR="00F8538D" w:rsidRDefault="00F8538D" w:rsidP="00447D6E">
      <w:r>
        <w:separator/>
      </w:r>
    </w:p>
    <w:p w14:paraId="1C47A746" w14:textId="77777777" w:rsidR="00F8538D" w:rsidRDefault="00F8538D"/>
  </w:endnote>
  <w:endnote w:type="continuationSeparator" w:id="0">
    <w:p w14:paraId="17E73DD8" w14:textId="77777777" w:rsidR="00F8538D" w:rsidRDefault="00F8538D" w:rsidP="00447D6E">
      <w:r>
        <w:continuationSeparator/>
      </w:r>
    </w:p>
    <w:p w14:paraId="1D3C3E05" w14:textId="77777777" w:rsidR="00F8538D" w:rsidRDefault="00F8538D"/>
  </w:endnote>
  <w:endnote w:id="1">
    <w:p w14:paraId="5DB9B278" w14:textId="6D3A0059" w:rsidR="002D64FA" w:rsidRDefault="002D64FA">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proofErr w:type="gramStart"/>
      <w:r w:rsidRPr="00764169">
        <w:t>,</w:t>
      </w:r>
      <w:r>
        <w:t>06</w:t>
      </w:r>
      <w:r w:rsidRPr="00764169">
        <w:t>,26</w:t>
      </w:r>
      <w:proofErr w:type="gramEnd"/>
      <w:r w:rsidRPr="00764169">
        <w:t xml:space="preserve">). </w:t>
      </w:r>
      <w:r w:rsidRPr="007E211D">
        <w:t>Work Paper PGECOHVC138 Nonresidential HVAC RTU Quality Maintenance</w:t>
      </w:r>
      <w:proofErr w:type="gramStart"/>
      <w:r w:rsidRPr="007E211D">
        <w:t>,.</w:t>
      </w:r>
      <w:proofErr w:type="gramEnd"/>
    </w:p>
  </w:endnote>
  <w:endnote w:id="2">
    <w:p w14:paraId="149489F7" w14:textId="652C3BEF" w:rsidR="002D64FA" w:rsidRDefault="002D64FA">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proofErr w:type="gramStart"/>
      <w:r>
        <w:t>,12,26</w:t>
      </w:r>
      <w:proofErr w:type="gramEnd"/>
      <w:r>
        <w:t>).</w:t>
      </w:r>
      <w:r w:rsidRPr="0091696C">
        <w:t xml:space="preserve"> Work Paper SCE13HC037 Comprehensive Commercial HVAC Rooftop Unit Quality Maintenance</w:t>
      </w:r>
    </w:p>
  </w:endnote>
  <w:endnote w:id="3">
    <w:p w14:paraId="3DBB1D61" w14:textId="5B3D49C0" w:rsidR="002D64FA" w:rsidRDefault="002D64FA">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2D64FA" w:rsidRDefault="002D64FA">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proofErr w:type="gramStart"/>
      <w:r>
        <w:rPr>
          <w:i/>
        </w:rPr>
        <w:t>,</w:t>
      </w:r>
      <w:r>
        <w:t>submitted</w:t>
      </w:r>
      <w:proofErr w:type="gramEnd"/>
      <w:r>
        <w:t xml:space="preserve"> as addendum to </w:t>
      </w:r>
      <w:r w:rsidRPr="008E53B7">
        <w:t>WORKPAPER DISPOSITION FOR Non-Residential HVAC Rooftop Quality Maintenance</w:t>
      </w:r>
      <w:r>
        <w:t>.</w:t>
      </w:r>
      <w:r w:rsidRPr="008E53B7">
        <w:t xml:space="preserve"> </w:t>
      </w:r>
    </w:p>
  </w:endnote>
  <w:endnote w:id="5">
    <w:p w14:paraId="19829669" w14:textId="47B05440" w:rsidR="002D64FA" w:rsidRDefault="002D64FA">
      <w:pPr>
        <w:pStyle w:val="EndnoteText"/>
      </w:pPr>
      <w:r>
        <w:rPr>
          <w:rStyle w:val="EndnoteReference"/>
        </w:rPr>
        <w:endnoteRef/>
      </w:r>
      <w:r>
        <w:t xml:space="preserve"> </w:t>
      </w:r>
      <w:proofErr w:type="gramStart"/>
      <w:r w:rsidRPr="00575E56">
        <w:t>American Society of Heating, Refrigerating and Air-Conditioning Engineers, Inc. and Air Conditioning Contractors of America.</w:t>
      </w:r>
      <w:proofErr w:type="gramEnd"/>
      <w:r w:rsidRPr="00575E56">
        <w:t xml:space="preserve"> </w:t>
      </w:r>
      <w:proofErr w:type="gramStart"/>
      <w:r w:rsidRPr="00575E56">
        <w:t>(© ASHRAE and ACCA, 2008).</w:t>
      </w:r>
      <w:proofErr w:type="gramEnd"/>
      <w:r w:rsidRPr="00575E56">
        <w:t xml:space="preserve"> </w:t>
      </w:r>
      <w:proofErr w:type="gramStart"/>
      <w:r w:rsidRPr="00575E56">
        <w:t>Standard 180-2008, Standard Practice for Inspection and Maintenance of Commercial Building HVAC Systems.</w:t>
      </w:r>
      <w:proofErr w:type="gramEnd"/>
    </w:p>
  </w:endnote>
  <w:endnote w:id="6">
    <w:p w14:paraId="1A17CD79" w14:textId="0D5F7D36" w:rsidR="002D64FA" w:rsidRDefault="002D64FA">
      <w:pPr>
        <w:pStyle w:val="EndnoteText"/>
      </w:pPr>
      <w:r>
        <w:rPr>
          <w:rStyle w:val="EndnoteReference"/>
        </w:rPr>
        <w:endnoteRef/>
      </w:r>
      <w:r>
        <w:t xml:space="preserve"> </w:t>
      </w:r>
      <w:r w:rsidRPr="00575E56">
        <w:t>Database for Energy Efficient Resources, http://www.deeresources.com/index.php/deer-versions/deer2015-code-update</w:t>
      </w:r>
    </w:p>
  </w:endnote>
  <w:endnote w:id="7">
    <w:p w14:paraId="1D434D92" w14:textId="77777777" w:rsidR="002D64FA" w:rsidRPr="00474A86" w:rsidRDefault="002D64FA">
      <w:pPr>
        <w:pStyle w:val="EndnoteText"/>
      </w:pPr>
      <w:r w:rsidRPr="00474A86">
        <w:rPr>
          <w:rStyle w:val="EndnoteReference"/>
        </w:rPr>
        <w:endnoteRef/>
      </w:r>
      <w:r w:rsidRPr="00474A86">
        <w:t xml:space="preserve"> </w:t>
      </w:r>
      <w:proofErr w:type="gramStart"/>
      <w:r w:rsidRPr="00474A86">
        <w:t>James J. Hirsch &amp; Associates.</w:t>
      </w:r>
      <w:proofErr w:type="gramEnd"/>
      <w:r w:rsidRPr="00474A86">
        <w:t xml:space="preserve"> (2014, October 17). </w:t>
      </w:r>
      <w:proofErr w:type="gramStart"/>
      <w:r w:rsidRPr="00474A86">
        <w:t xml:space="preserve">DEER2015 – Codes and </w:t>
      </w:r>
      <w:proofErr w:type="spellStart"/>
      <w:r w:rsidRPr="00474A86">
        <w:t>Stardards</w:t>
      </w:r>
      <w:proofErr w:type="spellEnd"/>
      <w:r w:rsidRPr="00474A86">
        <w:t xml:space="preserve"> Update.</w:t>
      </w:r>
      <w:proofErr w:type="gramEnd"/>
    </w:p>
    <w:p w14:paraId="35DFEC8C" w14:textId="77777777" w:rsidR="002D64FA" w:rsidRPr="00474A86" w:rsidRDefault="002D64FA">
      <w:pPr>
        <w:pStyle w:val="EndnoteText"/>
      </w:pPr>
      <w:r w:rsidRPr="00474A86">
        <w:t>Retrieved from deeresources.com:</w:t>
      </w:r>
    </w:p>
    <w:p w14:paraId="7694929C" w14:textId="6A828E60" w:rsidR="002D64FA" w:rsidRPr="00474A86" w:rsidRDefault="002D64FA">
      <w:pPr>
        <w:pStyle w:val="EndnoteText"/>
      </w:pPr>
      <w:r w:rsidRPr="00474A86">
        <w:t>http://www.deeresources.com/index.php/deer-versions/deer2015-code-update</w:t>
      </w:r>
    </w:p>
  </w:endnote>
  <w:endnote w:id="8">
    <w:p w14:paraId="5A304E9A" w14:textId="214BDEE8" w:rsidR="002D64FA" w:rsidRDefault="002D64FA">
      <w:pPr>
        <w:pStyle w:val="EndnoteText"/>
      </w:pPr>
      <w:r>
        <w:rPr>
          <w:rStyle w:val="EndnoteReference"/>
        </w:rPr>
        <w:endnoteRef/>
      </w:r>
      <w:r>
        <w:t xml:space="preserve"> </w:t>
      </w:r>
      <w:proofErr w:type="gramStart"/>
      <w:r w:rsidRPr="006C5474">
        <w:t>James J. Hirsch &amp; Associates</w:t>
      </w:r>
      <w:r>
        <w:t>.</w:t>
      </w:r>
      <w:proofErr w:type="gramEnd"/>
      <w:r w:rsidRPr="006C5474">
        <w:t xml:space="preserve"> </w:t>
      </w:r>
      <w:proofErr w:type="spellStart"/>
      <w:proofErr w:type="gramStart"/>
      <w:r>
        <w:t>READi</w:t>
      </w:r>
      <w:proofErr w:type="spellEnd"/>
      <w:r>
        <w:t xml:space="preserve"> tool, V2.0.2.</w:t>
      </w:r>
      <w:proofErr w:type="gramEnd"/>
      <w:r>
        <w:t xml:space="preserve"> </w:t>
      </w:r>
      <w:proofErr w:type="gramStart"/>
      <w:r w:rsidRPr="006C5474">
        <w:t>Developed for California Energy Commission.</w:t>
      </w:r>
      <w:proofErr w:type="gramEnd"/>
      <w:r>
        <w:t xml:space="preserve"> </w:t>
      </w:r>
    </w:p>
  </w:endnote>
  <w:endnote w:id="9">
    <w:p w14:paraId="45C54327" w14:textId="34977D2A" w:rsidR="002D64FA" w:rsidRDefault="002D64FA">
      <w:pPr>
        <w:pStyle w:val="EndnoteText"/>
      </w:pPr>
      <w:r>
        <w:rPr>
          <w:rStyle w:val="EndnoteReference"/>
        </w:rPr>
        <w:endnoteRef/>
      </w:r>
      <w:r>
        <w:t xml:space="preserve"> </w:t>
      </w:r>
      <w:r w:rsidRPr="004050A8">
        <w:t>DNV GL, HVAC Impact Evaluation FINAL Report WO32 HVAC – Volume 1: Report, Prepared for California Public Utilities Commission, Energy Division, 1-28-2014</w:t>
      </w:r>
      <w:r>
        <w:t>.</w:t>
      </w:r>
    </w:p>
  </w:endnote>
  <w:endnote w:id="10">
    <w:p w14:paraId="5690BBD6" w14:textId="754263A4" w:rsidR="002D64FA" w:rsidRPr="00474A86" w:rsidRDefault="002D64FA">
      <w:pPr>
        <w:pStyle w:val="EndnoteText"/>
      </w:pPr>
      <w:r w:rsidRPr="00474A86">
        <w:rPr>
          <w:rStyle w:val="EndnoteReference"/>
        </w:rPr>
        <w:endnoteRef/>
      </w:r>
      <w:r w:rsidRPr="00474A86">
        <w:t xml:space="preserve"> </w:t>
      </w:r>
      <w:proofErr w:type="gramStart"/>
      <w:r w:rsidRPr="00474A86">
        <w:t>James J. Hirsch &amp; Associates.</w:t>
      </w:r>
      <w:proofErr w:type="gramEnd"/>
      <w:r w:rsidRPr="00474A86">
        <w:t xml:space="preserve"> (2014, October 31). </w:t>
      </w:r>
      <w:proofErr w:type="spellStart"/>
      <w:proofErr w:type="gramStart"/>
      <w:r w:rsidRPr="00474A86">
        <w:rPr>
          <w:i/>
        </w:rPr>
        <w:t>MASControl</w:t>
      </w:r>
      <w:proofErr w:type="spellEnd"/>
      <w:r w:rsidRPr="00474A86">
        <w:rPr>
          <w:i/>
        </w:rPr>
        <w:t xml:space="preserve"> 3.00.27.</w:t>
      </w:r>
      <w:proofErr w:type="gramEnd"/>
      <w:r w:rsidRPr="00474A86">
        <w:t xml:space="preserve"> Retrieved from deeresources.com: http://www.deeresources.com/files/DEER2015/download/SetupMASControlX32_3_00_27.msi</w:t>
      </w:r>
    </w:p>
  </w:endnote>
  <w:endnote w:id="11">
    <w:p w14:paraId="00AC5B18" w14:textId="6F4E0CA6" w:rsidR="002D64FA" w:rsidRDefault="002D64FA" w:rsidP="00E64915">
      <w:pPr>
        <w:pStyle w:val="EndnoteText"/>
      </w:pPr>
      <w:r>
        <w:rPr>
          <w:rStyle w:val="EndnoteReference"/>
        </w:rPr>
        <w:endnoteRef/>
      </w:r>
      <w:r>
        <w:t xml:space="preserve"> </w:t>
      </w:r>
      <w:proofErr w:type="gramStart"/>
      <w:r w:rsidRPr="00DE2929">
        <w:t>James J. Hirsch &amp; Associates.</w:t>
      </w:r>
      <w:proofErr w:type="gramEnd"/>
      <w:r w:rsidRPr="00DE2929">
        <w:t xml:space="preserve"> (2013, September 9). </w:t>
      </w:r>
      <w:proofErr w:type="spellStart"/>
      <w:proofErr w:type="gramStart"/>
      <w:r w:rsidRPr="00E044FE">
        <w:rPr>
          <w:i/>
        </w:rPr>
        <w:t>MASControl</w:t>
      </w:r>
      <w:proofErr w:type="spellEnd"/>
      <w:r w:rsidRPr="00E044FE">
        <w:rPr>
          <w:i/>
        </w:rPr>
        <w:t xml:space="preserve"> 3.00.</w:t>
      </w:r>
      <w:r>
        <w:rPr>
          <w:i/>
        </w:rPr>
        <w:t>20</w:t>
      </w:r>
      <w:r w:rsidRPr="00DE2929">
        <w:t>.</w:t>
      </w:r>
      <w:proofErr w:type="gramEnd"/>
      <w:r w:rsidRPr="00DE2929">
        <w:t xml:space="preserve"> R</w:t>
      </w:r>
      <w:r>
        <w:t xml:space="preserve">etrieved from deeresources.com: </w:t>
      </w:r>
      <w:r w:rsidRPr="006A4ABA">
        <w:t>http://www.deeresources.com/files/DEER2013codeUpdate/download/SetupMASControlX32_3_00_20.msi</w:t>
      </w:r>
    </w:p>
  </w:endnote>
  <w:endnote w:id="12">
    <w:p w14:paraId="6F2F5CB1" w14:textId="77777777" w:rsidR="002D64FA" w:rsidRPr="00EB2494" w:rsidRDefault="002D64FA" w:rsidP="00E64915">
      <w:pPr>
        <w:pStyle w:val="EndnoteText"/>
      </w:pPr>
      <w:r>
        <w:rPr>
          <w:rStyle w:val="EndnoteReference"/>
        </w:rPr>
        <w:endnoteRef/>
      </w:r>
      <w:r>
        <w:t xml:space="preserve"> </w:t>
      </w:r>
      <w:proofErr w:type="gramStart"/>
      <w:r>
        <w:t xml:space="preserve">White Box Technologies, Inc. </w:t>
      </w:r>
      <w:r>
        <w:rPr>
          <w:i/>
        </w:rPr>
        <w:t>CZ2010 Weather Data.</w:t>
      </w:r>
      <w:proofErr w:type="gramEnd"/>
      <w:r>
        <w:rPr>
          <w:i/>
        </w:rPr>
        <w:t xml:space="preserve"> </w:t>
      </w:r>
      <w:proofErr w:type="gramStart"/>
      <w:r>
        <w:t>Developed for California Energy Commission.</w:t>
      </w:r>
      <w:proofErr w:type="gramEnd"/>
      <w:r>
        <w:t xml:space="preserve"> </w:t>
      </w:r>
      <w:r w:rsidRPr="00EB2494">
        <w:t>http://weather.whiteboxtechnologies.com/wd-CZ2010</w:t>
      </w:r>
    </w:p>
  </w:endnote>
  <w:endnote w:id="13">
    <w:p w14:paraId="4B56FE35" w14:textId="77777777" w:rsidR="002D64FA" w:rsidRDefault="002D64FA" w:rsidP="00043134">
      <w:pPr>
        <w:pStyle w:val="EndnoteText"/>
      </w:pPr>
      <w:r w:rsidRPr="00F64374">
        <w:rPr>
          <w:rStyle w:val="EndnoteReference"/>
        </w:rPr>
        <w:endnoteRef/>
      </w:r>
      <w:r w:rsidRPr="00F64374">
        <w:t xml:space="preserve"> Sherry </w:t>
      </w:r>
      <w:proofErr w:type="gramStart"/>
      <w:r w:rsidRPr="00F64374">
        <w:t>Hu  et</w:t>
      </w:r>
      <w:proofErr w:type="gramEnd"/>
      <w:r w:rsidRPr="00F64374">
        <w:t xml:space="preserve"> al, Work Paper PGECOHVC168</w:t>
      </w:r>
      <w:r>
        <w:t xml:space="preserve"> </w:t>
      </w:r>
      <w:r w:rsidRPr="00F64374">
        <w:t>Demand Controlled Ventilation for Single Zone Packaged HVAC</w:t>
      </w:r>
      <w:r>
        <w:t xml:space="preserve">, Pacific Gas and Electric Company, </w:t>
      </w:r>
      <w:r w:rsidRPr="00F64374">
        <w:t>04/09/2014</w:t>
      </w:r>
      <w:r>
        <w:t>.</w:t>
      </w:r>
    </w:p>
  </w:endnote>
  <w:endnote w:id="14">
    <w:p w14:paraId="30C896D4" w14:textId="5A8A3CE9" w:rsidR="002D64FA" w:rsidRDefault="002D64FA">
      <w:pPr>
        <w:pStyle w:val="EndnoteText"/>
      </w:pPr>
      <w:r>
        <w:rPr>
          <w:rStyle w:val="EndnoteReference"/>
        </w:rPr>
        <w:endnoteRef/>
      </w:r>
      <w:r>
        <w:t xml:space="preserve"> </w:t>
      </w:r>
      <w:proofErr w:type="gramStart"/>
      <w:r>
        <w:t>James J. Hirsch &amp; Associates.</w:t>
      </w:r>
      <w:proofErr w:type="gramEnd"/>
      <w:r>
        <w:t xml:space="preserve"> (2013, August 5)</w:t>
      </w:r>
      <w:r w:rsidRPr="00A53DB5">
        <w:t>.</w:t>
      </w:r>
      <w:r>
        <w:t xml:space="preserve"> Retrieved from deeresources.com: </w:t>
      </w:r>
      <w:r w:rsidRPr="0069042B">
        <w:t>ftp://www.deeresources.com/DEER2014/SummaryOfCodeChanges.xlsx</w:t>
      </w:r>
    </w:p>
  </w:endnote>
  <w:endnote w:id="15">
    <w:p w14:paraId="4BB52FDE" w14:textId="05B76AB9" w:rsidR="002D64FA" w:rsidRPr="00474A86" w:rsidRDefault="002D64FA">
      <w:pPr>
        <w:pStyle w:val="EndnoteText"/>
      </w:pPr>
      <w:r w:rsidRPr="00474A86">
        <w:rPr>
          <w:rStyle w:val="EndnoteReference"/>
        </w:rPr>
        <w:endnoteRef/>
      </w:r>
      <w:r w:rsidRPr="00474A86">
        <w:t xml:space="preserve"> </w:t>
      </w:r>
      <w:proofErr w:type="gramStart"/>
      <w:r w:rsidRPr="00474A86">
        <w:t>James J. Hirsch &amp; Associates.</w:t>
      </w:r>
      <w:proofErr w:type="gramEnd"/>
      <w:r w:rsidRPr="00474A86">
        <w:t xml:space="preserve"> (2014, March 18). </w:t>
      </w:r>
      <w:proofErr w:type="gramStart"/>
      <w:r w:rsidRPr="00474A86">
        <w:t>DEER2014 Energy Impact Weights Tables v2.</w:t>
      </w:r>
      <w:proofErr w:type="gramEnd"/>
      <w:r w:rsidRPr="00474A86">
        <w:t xml:space="preserve"> Retrieved from deeresources.com: http://www.deeresources.com/files/DEER2013codeUpdate/download/DEER2014-EnergyImpact-Weights-Tables-v2.xlsx</w:t>
      </w:r>
    </w:p>
  </w:endnote>
  <w:endnote w:id="16">
    <w:p w14:paraId="008B0F05" w14:textId="77777777" w:rsidR="002D64FA" w:rsidRDefault="002D64FA" w:rsidP="0088193C">
      <w:pPr>
        <w:pStyle w:val="EndnoteText"/>
      </w:pPr>
      <w:r>
        <w:rPr>
          <w:rStyle w:val="EndnoteReference"/>
        </w:rPr>
        <w:endnoteRef/>
      </w:r>
      <w:r>
        <w:t xml:space="preserve"> </w:t>
      </w:r>
      <w:proofErr w:type="spellStart"/>
      <w:proofErr w:type="gramStart"/>
      <w:r>
        <w:t>Itron</w:t>
      </w:r>
      <w:proofErr w:type="spellEnd"/>
      <w:r>
        <w:t>.</w:t>
      </w:r>
      <w:proofErr w:type="gramEnd"/>
      <w:r>
        <w:t xml:space="preserve"> 2010-2012 WO017 </w:t>
      </w:r>
      <w:proofErr w:type="gramStart"/>
      <w:r>
        <w:t>Ex</w:t>
      </w:r>
      <w:proofErr w:type="gramEnd"/>
      <w:r>
        <w:t xml:space="preserve"> Ante Measure Cost Study Final Report. San Francisco, CA (2014, May 27). </w:t>
      </w:r>
      <w:proofErr w:type="gramStart"/>
      <w:r>
        <w:t xml:space="preserve">Retrieved 8/26/2015 at </w:t>
      </w:r>
      <w:r w:rsidRPr="00DD4B28">
        <w:t>http://www.energydataweb.com/cpucFiles/pdaDocs/1100/2010-2012%20WO017%20Ex%20Ante%20Measure%20Cost%20Study%20-%20Final%20Report.pdf</w:t>
      </w:r>
      <w:r>
        <w:t>.</w:t>
      </w:r>
      <w:proofErr w:type="gramEnd"/>
    </w:p>
  </w:endnote>
  <w:endnote w:id="17">
    <w:p w14:paraId="5052DA91" w14:textId="69F0C341" w:rsidR="002D64FA" w:rsidRDefault="002D64FA" w:rsidP="00B64780">
      <w:pPr>
        <w:pStyle w:val="EndnoteText"/>
      </w:pPr>
      <w:r>
        <w:rPr>
          <w:rStyle w:val="EndnoteReference"/>
        </w:rPr>
        <w:endnoteRef/>
      </w:r>
      <w:r>
        <w:t xml:space="preserve"> </w:t>
      </w:r>
      <w:r w:rsidRPr="00A53DB5">
        <w:t>DEER Measure Cost Data Users Guide found on www.deeresources.com under DEER2011 Database Format hyperlink, DEER2011 for 13-14, spreadsheet SPTdata_format-V0.97.xls.</w:t>
      </w:r>
    </w:p>
    <w:p w14:paraId="3742B1F6" w14:textId="77777777" w:rsidR="002D64FA" w:rsidRDefault="002D64FA" w:rsidP="00B6478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AFDD161" w:rsidR="002D64FA" w:rsidRDefault="002D64FA"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6-08-01T00:00:00Z">
          <w:dateFormat w:val="MMMM d, yyyy"/>
          <w:lid w:val="en-US"/>
          <w:storeMappedDataAs w:val="dateTime"/>
          <w:calendar w:val="gregorian"/>
        </w:date>
      </w:sdtPr>
      <w:sdtContent>
        <w:del w:id="4" w:author="Voong, Tai" w:date="2016-08-17T15:44:00Z">
          <w:r w:rsidDel="00B24983">
            <w:rPr>
              <w:rFonts w:cstheme="minorHAnsi"/>
              <w:b/>
              <w:sz w:val="36"/>
              <w:szCs w:val="36"/>
            </w:rPr>
            <w:delText>October 8, 2015</w:delText>
          </w:r>
        </w:del>
        <w:ins w:id="5" w:author="Mary Hinkle" w:date="2016-05-12T12:44:00Z">
          <w:del w:id="6" w:author="Voong, Tai" w:date="2016-08-17T15:44:00Z">
            <w:r w:rsidDel="00B24983">
              <w:rPr>
                <w:rFonts w:cstheme="minorHAnsi"/>
                <w:b/>
                <w:sz w:val="36"/>
                <w:szCs w:val="36"/>
              </w:rPr>
              <w:delText>TBD</w:delText>
            </w:r>
          </w:del>
        </w:ins>
        <w:ins w:id="7" w:author="Voong, Tai" w:date="2016-08-17T15:44:00Z">
          <w:r w:rsidR="00B24983">
            <w:rPr>
              <w:rFonts w:cstheme="minorHAnsi"/>
              <w:b/>
              <w:sz w:val="36"/>
              <w:szCs w:val="36"/>
            </w:rPr>
            <w:t>August 1, 2016</w:t>
          </w:r>
        </w:ins>
      </w:sdtContent>
    </w:sdt>
  </w:p>
  <w:p w14:paraId="650DB54B" w14:textId="670C7D5C" w:rsidR="002D64FA" w:rsidRPr="009500DC" w:rsidRDefault="002D64FA"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ECD532E" w:rsidR="002D64FA" w:rsidRPr="009500DC" w:rsidRDefault="002D64F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PGE3PHVC152</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4</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3D7BD8">
      <w:rPr>
        <w:rFonts w:cstheme="minorHAnsi"/>
        <w:b/>
        <w:noProof/>
        <w:sz w:val="20"/>
        <w:szCs w:val="20"/>
      </w:rPr>
      <w:t>13</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08-01T00:00:00Z">
          <w:dateFormat w:val="MMMM d, yyyy"/>
          <w:lid w:val="en-US"/>
          <w:storeMappedDataAs w:val="dateTime"/>
          <w:calendar w:val="gregorian"/>
        </w:date>
      </w:sdtPr>
      <w:sdtContent>
        <w:del w:id="70" w:author="Voong, Tai" w:date="2016-08-17T15:44:00Z">
          <w:r w:rsidDel="00B24983">
            <w:rPr>
              <w:rFonts w:cstheme="minorHAnsi"/>
              <w:b/>
              <w:sz w:val="20"/>
              <w:szCs w:val="20"/>
            </w:rPr>
            <w:delText>October 8, 2015</w:delText>
          </w:r>
        </w:del>
        <w:ins w:id="71" w:author="Mary Hinkle" w:date="2016-05-12T12:44:00Z">
          <w:del w:id="72" w:author="Voong, Tai" w:date="2016-08-17T15:44:00Z">
            <w:r w:rsidDel="00B24983">
              <w:rPr>
                <w:rFonts w:cstheme="minorHAnsi"/>
                <w:b/>
                <w:sz w:val="20"/>
                <w:szCs w:val="20"/>
              </w:rPr>
              <w:delText>TBD</w:delText>
            </w:r>
          </w:del>
        </w:ins>
        <w:ins w:id="73" w:author="Voong, Tai" w:date="2016-08-17T15:44:00Z">
          <w:r w:rsidR="00B24983">
            <w:rPr>
              <w:rFonts w:cstheme="minorHAnsi"/>
              <w:b/>
              <w:sz w:val="20"/>
              <w:szCs w:val="20"/>
            </w:rPr>
            <w:t>August 1, 2016</w:t>
          </w:r>
        </w:ins>
      </w:sdtContent>
    </w:sdt>
  </w:p>
  <w:p w14:paraId="43C07EA5" w14:textId="234766AA" w:rsidR="002D64FA" w:rsidRPr="009500DC" w:rsidRDefault="002D64F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&amp; Electric</w:t>
        </w:r>
      </w:sdtContent>
    </w:sdt>
  </w:p>
  <w:p w14:paraId="4AC7586E" w14:textId="77777777" w:rsidR="002D64FA" w:rsidRDefault="002D64FA"/>
  <w:p w14:paraId="5C9861A8" w14:textId="77777777" w:rsidR="002D64FA" w:rsidRDefault="002D64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C5E33" w14:textId="77777777" w:rsidR="00F8538D" w:rsidRDefault="00F8538D" w:rsidP="00447D6E">
      <w:r>
        <w:separator/>
      </w:r>
    </w:p>
    <w:p w14:paraId="75F67E73" w14:textId="77777777" w:rsidR="00F8538D" w:rsidRDefault="00F8538D"/>
  </w:footnote>
  <w:footnote w:type="continuationSeparator" w:id="0">
    <w:p w14:paraId="0CC9B402" w14:textId="77777777" w:rsidR="00F8538D" w:rsidRDefault="00F8538D" w:rsidP="00447D6E">
      <w:r>
        <w:continuationSeparator/>
      </w:r>
    </w:p>
    <w:p w14:paraId="310B5AD6" w14:textId="77777777" w:rsidR="00F8538D" w:rsidRDefault="00F8538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476A"/>
    <w:multiLevelType w:val="hybridMultilevel"/>
    <w:tmpl w:val="4A70F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3D136D"/>
    <w:multiLevelType w:val="hybridMultilevel"/>
    <w:tmpl w:val="30E058F2"/>
    <w:lvl w:ilvl="0" w:tplc="B45CD340">
      <w:start w:val="1"/>
      <w:numFmt w:val="bullet"/>
      <w:lvlText w:val=""/>
      <w:lvlJc w:val="left"/>
      <w:pPr>
        <w:ind w:left="720" w:hanging="360"/>
      </w:pPr>
      <w:rPr>
        <w:rFonts w:ascii="Symbol" w:hAnsi="Symbol" w:hint="default"/>
        <w:b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240D7F"/>
    <w:multiLevelType w:val="hybridMultilevel"/>
    <w:tmpl w:val="C822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21"/>
  </w:num>
  <w:num w:numId="4">
    <w:abstractNumId w:val="17"/>
  </w:num>
  <w:num w:numId="5">
    <w:abstractNumId w:val="17"/>
  </w:num>
  <w:num w:numId="6">
    <w:abstractNumId w:val="3"/>
  </w:num>
  <w:num w:numId="7">
    <w:abstractNumId w:val="24"/>
  </w:num>
  <w:num w:numId="8">
    <w:abstractNumId w:val="20"/>
  </w:num>
  <w:num w:numId="9">
    <w:abstractNumId w:val="11"/>
  </w:num>
  <w:num w:numId="10">
    <w:abstractNumId w:val="6"/>
  </w:num>
  <w:num w:numId="11">
    <w:abstractNumId w:val="25"/>
  </w:num>
  <w:num w:numId="12">
    <w:abstractNumId w:val="16"/>
  </w:num>
  <w:num w:numId="13">
    <w:abstractNumId w:val="10"/>
  </w:num>
  <w:num w:numId="14">
    <w:abstractNumId w:val="39"/>
  </w:num>
  <w:num w:numId="15">
    <w:abstractNumId w:val="8"/>
  </w:num>
  <w:num w:numId="16">
    <w:abstractNumId w:val="12"/>
  </w:num>
  <w:num w:numId="17">
    <w:abstractNumId w:val="5"/>
  </w:num>
  <w:num w:numId="18">
    <w:abstractNumId w:val="0"/>
  </w:num>
  <w:num w:numId="19">
    <w:abstractNumId w:val="37"/>
  </w:num>
  <w:num w:numId="20">
    <w:abstractNumId w:val="4"/>
  </w:num>
  <w:num w:numId="21">
    <w:abstractNumId w:val="28"/>
  </w:num>
  <w:num w:numId="22">
    <w:abstractNumId w:val="29"/>
  </w:num>
  <w:num w:numId="23">
    <w:abstractNumId w:val="40"/>
  </w:num>
  <w:num w:numId="24">
    <w:abstractNumId w:val="34"/>
  </w:num>
  <w:num w:numId="25">
    <w:abstractNumId w:val="13"/>
  </w:num>
  <w:num w:numId="26">
    <w:abstractNumId w:val="15"/>
  </w:num>
  <w:num w:numId="27">
    <w:abstractNumId w:val="32"/>
  </w:num>
  <w:num w:numId="28">
    <w:abstractNumId w:val="14"/>
  </w:num>
  <w:num w:numId="29">
    <w:abstractNumId w:val="7"/>
  </w:num>
  <w:num w:numId="30">
    <w:abstractNumId w:val="2"/>
  </w:num>
  <w:num w:numId="31">
    <w:abstractNumId w:val="42"/>
  </w:num>
  <w:num w:numId="32">
    <w:abstractNumId w:val="27"/>
  </w:num>
  <w:num w:numId="33">
    <w:abstractNumId w:val="33"/>
  </w:num>
  <w:num w:numId="34">
    <w:abstractNumId w:val="9"/>
  </w:num>
  <w:num w:numId="35">
    <w:abstractNumId w:val="26"/>
  </w:num>
  <w:num w:numId="36">
    <w:abstractNumId w:val="30"/>
  </w:num>
  <w:num w:numId="37">
    <w:abstractNumId w:val="41"/>
  </w:num>
  <w:num w:numId="38">
    <w:abstractNumId w:val="35"/>
  </w:num>
  <w:num w:numId="39">
    <w:abstractNumId w:val="36"/>
  </w:num>
  <w:num w:numId="40">
    <w:abstractNumId w:val="22"/>
  </w:num>
  <w:num w:numId="41">
    <w:abstractNumId w:val="38"/>
  </w:num>
  <w:num w:numId="42">
    <w:abstractNumId w:val="19"/>
  </w:num>
  <w:num w:numId="43">
    <w:abstractNumId w:val="1"/>
  </w:num>
  <w:num w:numId="44">
    <w:abstractNumId w:val="31"/>
  </w:num>
  <w:num w:numId="4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F32"/>
    <w:rsid w:val="00005902"/>
    <w:rsid w:val="0001002B"/>
    <w:rsid w:val="000102C4"/>
    <w:rsid w:val="00010806"/>
    <w:rsid w:val="00013F71"/>
    <w:rsid w:val="00017045"/>
    <w:rsid w:val="000173BF"/>
    <w:rsid w:val="00024252"/>
    <w:rsid w:val="000245B5"/>
    <w:rsid w:val="00027183"/>
    <w:rsid w:val="00030564"/>
    <w:rsid w:val="00033A46"/>
    <w:rsid w:val="00033EA1"/>
    <w:rsid w:val="00036009"/>
    <w:rsid w:val="0003746D"/>
    <w:rsid w:val="0003789E"/>
    <w:rsid w:val="0004020F"/>
    <w:rsid w:val="00043134"/>
    <w:rsid w:val="000436CB"/>
    <w:rsid w:val="00052E17"/>
    <w:rsid w:val="00056947"/>
    <w:rsid w:val="00061A8E"/>
    <w:rsid w:val="00062711"/>
    <w:rsid w:val="00064CB3"/>
    <w:rsid w:val="0007018E"/>
    <w:rsid w:val="00070948"/>
    <w:rsid w:val="00070BEE"/>
    <w:rsid w:val="00071700"/>
    <w:rsid w:val="00072040"/>
    <w:rsid w:val="0007290C"/>
    <w:rsid w:val="000760E8"/>
    <w:rsid w:val="00076DF4"/>
    <w:rsid w:val="00076F51"/>
    <w:rsid w:val="00085D24"/>
    <w:rsid w:val="00086F7F"/>
    <w:rsid w:val="0009074D"/>
    <w:rsid w:val="000958A8"/>
    <w:rsid w:val="0009592B"/>
    <w:rsid w:val="0009638C"/>
    <w:rsid w:val="000968C6"/>
    <w:rsid w:val="000A63C9"/>
    <w:rsid w:val="000B0AC2"/>
    <w:rsid w:val="000B107F"/>
    <w:rsid w:val="000B3765"/>
    <w:rsid w:val="000B4D12"/>
    <w:rsid w:val="000B655B"/>
    <w:rsid w:val="000C0000"/>
    <w:rsid w:val="000C18CC"/>
    <w:rsid w:val="000C2B50"/>
    <w:rsid w:val="000C687D"/>
    <w:rsid w:val="000C7ED1"/>
    <w:rsid w:val="000D417C"/>
    <w:rsid w:val="000D63E0"/>
    <w:rsid w:val="000D789A"/>
    <w:rsid w:val="000E4B5F"/>
    <w:rsid w:val="000E5EE1"/>
    <w:rsid w:val="000E706D"/>
    <w:rsid w:val="000E7A1C"/>
    <w:rsid w:val="000F130A"/>
    <w:rsid w:val="000F21E1"/>
    <w:rsid w:val="000F4FD8"/>
    <w:rsid w:val="00107242"/>
    <w:rsid w:val="00111CC5"/>
    <w:rsid w:val="00113466"/>
    <w:rsid w:val="00114B45"/>
    <w:rsid w:val="001206F7"/>
    <w:rsid w:val="001227C2"/>
    <w:rsid w:val="001236C1"/>
    <w:rsid w:val="00127172"/>
    <w:rsid w:val="00133275"/>
    <w:rsid w:val="00133EE8"/>
    <w:rsid w:val="00140B30"/>
    <w:rsid w:val="0014295B"/>
    <w:rsid w:val="00147155"/>
    <w:rsid w:val="00153CB3"/>
    <w:rsid w:val="00154C3B"/>
    <w:rsid w:val="00160158"/>
    <w:rsid w:val="001609F5"/>
    <w:rsid w:val="00165357"/>
    <w:rsid w:val="001722B7"/>
    <w:rsid w:val="001727D9"/>
    <w:rsid w:val="00174BB4"/>
    <w:rsid w:val="00175D14"/>
    <w:rsid w:val="0017708C"/>
    <w:rsid w:val="001811EE"/>
    <w:rsid w:val="00185AD4"/>
    <w:rsid w:val="001958FA"/>
    <w:rsid w:val="001979AF"/>
    <w:rsid w:val="00197C37"/>
    <w:rsid w:val="001A0EB4"/>
    <w:rsid w:val="001A142A"/>
    <w:rsid w:val="001A1A86"/>
    <w:rsid w:val="001A246F"/>
    <w:rsid w:val="001A5F62"/>
    <w:rsid w:val="001B015E"/>
    <w:rsid w:val="001B2301"/>
    <w:rsid w:val="001B618B"/>
    <w:rsid w:val="001C1338"/>
    <w:rsid w:val="001C4140"/>
    <w:rsid w:val="001C5A94"/>
    <w:rsid w:val="001D2317"/>
    <w:rsid w:val="001D3223"/>
    <w:rsid w:val="001D33EF"/>
    <w:rsid w:val="001D5AB3"/>
    <w:rsid w:val="001E0519"/>
    <w:rsid w:val="001E060C"/>
    <w:rsid w:val="001E0829"/>
    <w:rsid w:val="001E1320"/>
    <w:rsid w:val="001E2BF5"/>
    <w:rsid w:val="001E556A"/>
    <w:rsid w:val="001E7F18"/>
    <w:rsid w:val="001F05CE"/>
    <w:rsid w:val="001F1905"/>
    <w:rsid w:val="001F4A65"/>
    <w:rsid w:val="00201C16"/>
    <w:rsid w:val="00204ADC"/>
    <w:rsid w:val="00205C45"/>
    <w:rsid w:val="0021035B"/>
    <w:rsid w:val="00211153"/>
    <w:rsid w:val="002126A5"/>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16B2"/>
    <w:rsid w:val="00263C1C"/>
    <w:rsid w:val="0026412C"/>
    <w:rsid w:val="00265C01"/>
    <w:rsid w:val="0026668F"/>
    <w:rsid w:val="00271415"/>
    <w:rsid w:val="0027277B"/>
    <w:rsid w:val="00274FBE"/>
    <w:rsid w:val="002762E1"/>
    <w:rsid w:val="00280F7A"/>
    <w:rsid w:val="002811BC"/>
    <w:rsid w:val="00283DE8"/>
    <w:rsid w:val="00285552"/>
    <w:rsid w:val="00285966"/>
    <w:rsid w:val="00285A0D"/>
    <w:rsid w:val="00286C1B"/>
    <w:rsid w:val="00290ED8"/>
    <w:rsid w:val="00293ECA"/>
    <w:rsid w:val="00296B49"/>
    <w:rsid w:val="00297CAD"/>
    <w:rsid w:val="002A03FC"/>
    <w:rsid w:val="002A1843"/>
    <w:rsid w:val="002A3D26"/>
    <w:rsid w:val="002A4C20"/>
    <w:rsid w:val="002A523E"/>
    <w:rsid w:val="002B1ADF"/>
    <w:rsid w:val="002B29CF"/>
    <w:rsid w:val="002B502E"/>
    <w:rsid w:val="002B657B"/>
    <w:rsid w:val="002C2853"/>
    <w:rsid w:val="002C444C"/>
    <w:rsid w:val="002C458F"/>
    <w:rsid w:val="002C6C20"/>
    <w:rsid w:val="002C6C7A"/>
    <w:rsid w:val="002C7F78"/>
    <w:rsid w:val="002D5277"/>
    <w:rsid w:val="002D64FA"/>
    <w:rsid w:val="002D71FA"/>
    <w:rsid w:val="002D73AF"/>
    <w:rsid w:val="002E4FD9"/>
    <w:rsid w:val="002E5B58"/>
    <w:rsid w:val="002F1437"/>
    <w:rsid w:val="002F2439"/>
    <w:rsid w:val="002F3943"/>
    <w:rsid w:val="002F4E34"/>
    <w:rsid w:val="002F6A42"/>
    <w:rsid w:val="002F79E7"/>
    <w:rsid w:val="003003EC"/>
    <w:rsid w:val="003035E3"/>
    <w:rsid w:val="0030363A"/>
    <w:rsid w:val="0030670B"/>
    <w:rsid w:val="00317970"/>
    <w:rsid w:val="00317EB0"/>
    <w:rsid w:val="00332700"/>
    <w:rsid w:val="00335049"/>
    <w:rsid w:val="003358BD"/>
    <w:rsid w:val="00344E88"/>
    <w:rsid w:val="00345400"/>
    <w:rsid w:val="0034543F"/>
    <w:rsid w:val="00345D80"/>
    <w:rsid w:val="003471D4"/>
    <w:rsid w:val="00350BF1"/>
    <w:rsid w:val="0035176E"/>
    <w:rsid w:val="00353C49"/>
    <w:rsid w:val="003540B1"/>
    <w:rsid w:val="003557E9"/>
    <w:rsid w:val="003560BA"/>
    <w:rsid w:val="00364CC6"/>
    <w:rsid w:val="003650F6"/>
    <w:rsid w:val="0036726C"/>
    <w:rsid w:val="0036787E"/>
    <w:rsid w:val="00382864"/>
    <w:rsid w:val="003832D2"/>
    <w:rsid w:val="003845E5"/>
    <w:rsid w:val="00386CFE"/>
    <w:rsid w:val="00393137"/>
    <w:rsid w:val="00397093"/>
    <w:rsid w:val="00397406"/>
    <w:rsid w:val="003A3170"/>
    <w:rsid w:val="003A3352"/>
    <w:rsid w:val="003A360E"/>
    <w:rsid w:val="003B108B"/>
    <w:rsid w:val="003B29C9"/>
    <w:rsid w:val="003C238E"/>
    <w:rsid w:val="003C33E0"/>
    <w:rsid w:val="003D0FC5"/>
    <w:rsid w:val="003D17FF"/>
    <w:rsid w:val="003D2871"/>
    <w:rsid w:val="003D5B83"/>
    <w:rsid w:val="003D7BD8"/>
    <w:rsid w:val="003E4793"/>
    <w:rsid w:val="003E6E47"/>
    <w:rsid w:val="003F0623"/>
    <w:rsid w:val="003F33DE"/>
    <w:rsid w:val="003F3A41"/>
    <w:rsid w:val="003F561B"/>
    <w:rsid w:val="003F67E9"/>
    <w:rsid w:val="00401031"/>
    <w:rsid w:val="00401D0A"/>
    <w:rsid w:val="004023B7"/>
    <w:rsid w:val="004045A0"/>
    <w:rsid w:val="004050A8"/>
    <w:rsid w:val="00407B25"/>
    <w:rsid w:val="0041222C"/>
    <w:rsid w:val="00413CDB"/>
    <w:rsid w:val="004200FE"/>
    <w:rsid w:val="00421183"/>
    <w:rsid w:val="00421BA6"/>
    <w:rsid w:val="00421C17"/>
    <w:rsid w:val="00426CDE"/>
    <w:rsid w:val="00426FB6"/>
    <w:rsid w:val="00431320"/>
    <w:rsid w:val="004317E0"/>
    <w:rsid w:val="00433EA1"/>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72A4"/>
    <w:rsid w:val="004673A2"/>
    <w:rsid w:val="00471234"/>
    <w:rsid w:val="00471D80"/>
    <w:rsid w:val="00472250"/>
    <w:rsid w:val="00473619"/>
    <w:rsid w:val="00473E77"/>
    <w:rsid w:val="0047437C"/>
    <w:rsid w:val="00474A86"/>
    <w:rsid w:val="00477522"/>
    <w:rsid w:val="00480E7B"/>
    <w:rsid w:val="004843E5"/>
    <w:rsid w:val="00484BF6"/>
    <w:rsid w:val="0048535D"/>
    <w:rsid w:val="0049052C"/>
    <w:rsid w:val="00493457"/>
    <w:rsid w:val="00494628"/>
    <w:rsid w:val="0049566B"/>
    <w:rsid w:val="00495DAD"/>
    <w:rsid w:val="004968F3"/>
    <w:rsid w:val="00497338"/>
    <w:rsid w:val="004A1650"/>
    <w:rsid w:val="004B1184"/>
    <w:rsid w:val="004B4A3A"/>
    <w:rsid w:val="004B5CE5"/>
    <w:rsid w:val="004B6955"/>
    <w:rsid w:val="004B750E"/>
    <w:rsid w:val="004C21C8"/>
    <w:rsid w:val="004C2244"/>
    <w:rsid w:val="004C23F1"/>
    <w:rsid w:val="004D069A"/>
    <w:rsid w:val="004D0C83"/>
    <w:rsid w:val="004D279C"/>
    <w:rsid w:val="004D2993"/>
    <w:rsid w:val="004E01F5"/>
    <w:rsid w:val="004E297E"/>
    <w:rsid w:val="004E2B9D"/>
    <w:rsid w:val="004E691A"/>
    <w:rsid w:val="004E76CA"/>
    <w:rsid w:val="004F1192"/>
    <w:rsid w:val="004F1698"/>
    <w:rsid w:val="004F2EAF"/>
    <w:rsid w:val="004F6182"/>
    <w:rsid w:val="00500C4E"/>
    <w:rsid w:val="00505CEC"/>
    <w:rsid w:val="0051020F"/>
    <w:rsid w:val="00512081"/>
    <w:rsid w:val="00513CAB"/>
    <w:rsid w:val="0051666C"/>
    <w:rsid w:val="00516CF5"/>
    <w:rsid w:val="00521EDB"/>
    <w:rsid w:val="00523597"/>
    <w:rsid w:val="00523736"/>
    <w:rsid w:val="005322B2"/>
    <w:rsid w:val="00532530"/>
    <w:rsid w:val="00535CA4"/>
    <w:rsid w:val="0054428A"/>
    <w:rsid w:val="005464B5"/>
    <w:rsid w:val="005476F6"/>
    <w:rsid w:val="00551D72"/>
    <w:rsid w:val="005540B6"/>
    <w:rsid w:val="005552C3"/>
    <w:rsid w:val="00560934"/>
    <w:rsid w:val="00563E58"/>
    <w:rsid w:val="00564960"/>
    <w:rsid w:val="00566370"/>
    <w:rsid w:val="00570654"/>
    <w:rsid w:val="00570F38"/>
    <w:rsid w:val="005720F2"/>
    <w:rsid w:val="005727FD"/>
    <w:rsid w:val="005729C8"/>
    <w:rsid w:val="00572D2F"/>
    <w:rsid w:val="005734A4"/>
    <w:rsid w:val="00575E56"/>
    <w:rsid w:val="005879EB"/>
    <w:rsid w:val="00590A6F"/>
    <w:rsid w:val="0059279A"/>
    <w:rsid w:val="00594EF5"/>
    <w:rsid w:val="005A0E53"/>
    <w:rsid w:val="005A1078"/>
    <w:rsid w:val="005A4658"/>
    <w:rsid w:val="005A496B"/>
    <w:rsid w:val="005B28C1"/>
    <w:rsid w:val="005B2A3A"/>
    <w:rsid w:val="005B6344"/>
    <w:rsid w:val="005C1C74"/>
    <w:rsid w:val="005C2E48"/>
    <w:rsid w:val="005C3088"/>
    <w:rsid w:val="005C3F23"/>
    <w:rsid w:val="005C46FA"/>
    <w:rsid w:val="005D4DD7"/>
    <w:rsid w:val="005D5D21"/>
    <w:rsid w:val="005D6A40"/>
    <w:rsid w:val="005E12A9"/>
    <w:rsid w:val="005E2443"/>
    <w:rsid w:val="005E4F56"/>
    <w:rsid w:val="005F139E"/>
    <w:rsid w:val="005F6440"/>
    <w:rsid w:val="005F69D5"/>
    <w:rsid w:val="00602799"/>
    <w:rsid w:val="00602F18"/>
    <w:rsid w:val="00604B51"/>
    <w:rsid w:val="00607C30"/>
    <w:rsid w:val="006110F3"/>
    <w:rsid w:val="00611134"/>
    <w:rsid w:val="00611799"/>
    <w:rsid w:val="00612041"/>
    <w:rsid w:val="00612AE6"/>
    <w:rsid w:val="00614AFF"/>
    <w:rsid w:val="00621ABA"/>
    <w:rsid w:val="0062322A"/>
    <w:rsid w:val="0062377B"/>
    <w:rsid w:val="00631157"/>
    <w:rsid w:val="00632BB9"/>
    <w:rsid w:val="00634356"/>
    <w:rsid w:val="006404E6"/>
    <w:rsid w:val="0064505F"/>
    <w:rsid w:val="0064680F"/>
    <w:rsid w:val="0064729D"/>
    <w:rsid w:val="00647ABE"/>
    <w:rsid w:val="006516BA"/>
    <w:rsid w:val="00664B05"/>
    <w:rsid w:val="00665C04"/>
    <w:rsid w:val="0066682D"/>
    <w:rsid w:val="006678FD"/>
    <w:rsid w:val="00671D43"/>
    <w:rsid w:val="006746FE"/>
    <w:rsid w:val="00676E9F"/>
    <w:rsid w:val="00680934"/>
    <w:rsid w:val="00681746"/>
    <w:rsid w:val="00685D5C"/>
    <w:rsid w:val="00687E3E"/>
    <w:rsid w:val="0069042B"/>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2C55"/>
    <w:rsid w:val="006C2C6D"/>
    <w:rsid w:val="006C430A"/>
    <w:rsid w:val="006C5474"/>
    <w:rsid w:val="006D1CBF"/>
    <w:rsid w:val="006D2809"/>
    <w:rsid w:val="006E0FBD"/>
    <w:rsid w:val="006E27A3"/>
    <w:rsid w:val="006E3342"/>
    <w:rsid w:val="006E4B12"/>
    <w:rsid w:val="006E65D0"/>
    <w:rsid w:val="006F0D99"/>
    <w:rsid w:val="006F1B21"/>
    <w:rsid w:val="006F21E8"/>
    <w:rsid w:val="006F677D"/>
    <w:rsid w:val="006F78D5"/>
    <w:rsid w:val="00700257"/>
    <w:rsid w:val="007003EB"/>
    <w:rsid w:val="0070091B"/>
    <w:rsid w:val="007048AC"/>
    <w:rsid w:val="007117E3"/>
    <w:rsid w:val="00726338"/>
    <w:rsid w:val="00726AD5"/>
    <w:rsid w:val="00727F35"/>
    <w:rsid w:val="00733C7D"/>
    <w:rsid w:val="00740761"/>
    <w:rsid w:val="00745F77"/>
    <w:rsid w:val="007464DE"/>
    <w:rsid w:val="007529EA"/>
    <w:rsid w:val="00755A45"/>
    <w:rsid w:val="00760CDC"/>
    <w:rsid w:val="00764169"/>
    <w:rsid w:val="00764D0D"/>
    <w:rsid w:val="0076692C"/>
    <w:rsid w:val="00774434"/>
    <w:rsid w:val="00774CA5"/>
    <w:rsid w:val="00777C53"/>
    <w:rsid w:val="00785260"/>
    <w:rsid w:val="00786A8A"/>
    <w:rsid w:val="00786E92"/>
    <w:rsid w:val="007933F1"/>
    <w:rsid w:val="00793453"/>
    <w:rsid w:val="00794A02"/>
    <w:rsid w:val="007A55A8"/>
    <w:rsid w:val="007A5F52"/>
    <w:rsid w:val="007A6A3C"/>
    <w:rsid w:val="007B090A"/>
    <w:rsid w:val="007B7B1A"/>
    <w:rsid w:val="007C3074"/>
    <w:rsid w:val="007D00B6"/>
    <w:rsid w:val="007D776E"/>
    <w:rsid w:val="007E211D"/>
    <w:rsid w:val="007E380E"/>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7767"/>
    <w:rsid w:val="00824F1C"/>
    <w:rsid w:val="00826688"/>
    <w:rsid w:val="00831CC0"/>
    <w:rsid w:val="0083369B"/>
    <w:rsid w:val="008343C7"/>
    <w:rsid w:val="00835D38"/>
    <w:rsid w:val="00847A4E"/>
    <w:rsid w:val="0085036A"/>
    <w:rsid w:val="00856E0D"/>
    <w:rsid w:val="00871D79"/>
    <w:rsid w:val="0087393E"/>
    <w:rsid w:val="0088193C"/>
    <w:rsid w:val="00881A42"/>
    <w:rsid w:val="00882386"/>
    <w:rsid w:val="0088361D"/>
    <w:rsid w:val="00885E0A"/>
    <w:rsid w:val="0088603B"/>
    <w:rsid w:val="00886618"/>
    <w:rsid w:val="008877AF"/>
    <w:rsid w:val="008931F0"/>
    <w:rsid w:val="00893D1E"/>
    <w:rsid w:val="00893FC3"/>
    <w:rsid w:val="0089577B"/>
    <w:rsid w:val="008B1024"/>
    <w:rsid w:val="008B1357"/>
    <w:rsid w:val="008B2DF3"/>
    <w:rsid w:val="008C2E0E"/>
    <w:rsid w:val="008C4DE0"/>
    <w:rsid w:val="008D0D9F"/>
    <w:rsid w:val="008D3930"/>
    <w:rsid w:val="008D67F9"/>
    <w:rsid w:val="008E17CC"/>
    <w:rsid w:val="008E17EB"/>
    <w:rsid w:val="008E25B1"/>
    <w:rsid w:val="008E2856"/>
    <w:rsid w:val="008E53B7"/>
    <w:rsid w:val="008E56FB"/>
    <w:rsid w:val="008F2167"/>
    <w:rsid w:val="008F33B4"/>
    <w:rsid w:val="008F6298"/>
    <w:rsid w:val="0090077A"/>
    <w:rsid w:val="00900F47"/>
    <w:rsid w:val="0090126B"/>
    <w:rsid w:val="00901E53"/>
    <w:rsid w:val="00904ADA"/>
    <w:rsid w:val="00907697"/>
    <w:rsid w:val="00910A69"/>
    <w:rsid w:val="009138A0"/>
    <w:rsid w:val="0091424C"/>
    <w:rsid w:val="00914ACB"/>
    <w:rsid w:val="0091696C"/>
    <w:rsid w:val="00917DE4"/>
    <w:rsid w:val="00920905"/>
    <w:rsid w:val="00922B85"/>
    <w:rsid w:val="009308E7"/>
    <w:rsid w:val="00930CDC"/>
    <w:rsid w:val="00931E45"/>
    <w:rsid w:val="00933188"/>
    <w:rsid w:val="00935AF9"/>
    <w:rsid w:val="009367B6"/>
    <w:rsid w:val="00936E8C"/>
    <w:rsid w:val="009403A5"/>
    <w:rsid w:val="009419BC"/>
    <w:rsid w:val="009473F6"/>
    <w:rsid w:val="00947571"/>
    <w:rsid w:val="009500DC"/>
    <w:rsid w:val="00951923"/>
    <w:rsid w:val="009658BE"/>
    <w:rsid w:val="0096767E"/>
    <w:rsid w:val="00967DD9"/>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9EC"/>
    <w:rsid w:val="009B0228"/>
    <w:rsid w:val="009B2A02"/>
    <w:rsid w:val="009B2B61"/>
    <w:rsid w:val="009B45BB"/>
    <w:rsid w:val="009B5B7B"/>
    <w:rsid w:val="009C1777"/>
    <w:rsid w:val="009C2C86"/>
    <w:rsid w:val="009C5590"/>
    <w:rsid w:val="009C6FE0"/>
    <w:rsid w:val="009D0753"/>
    <w:rsid w:val="009D10A4"/>
    <w:rsid w:val="009D32E9"/>
    <w:rsid w:val="009D5131"/>
    <w:rsid w:val="009D5C4A"/>
    <w:rsid w:val="009D6F71"/>
    <w:rsid w:val="009E1802"/>
    <w:rsid w:val="009E187B"/>
    <w:rsid w:val="009E1CDE"/>
    <w:rsid w:val="009E2B06"/>
    <w:rsid w:val="009E3528"/>
    <w:rsid w:val="009E3829"/>
    <w:rsid w:val="009E51E2"/>
    <w:rsid w:val="009E70B4"/>
    <w:rsid w:val="009F1AB4"/>
    <w:rsid w:val="009F5990"/>
    <w:rsid w:val="009F7A61"/>
    <w:rsid w:val="00A00CB9"/>
    <w:rsid w:val="00A0602F"/>
    <w:rsid w:val="00A11800"/>
    <w:rsid w:val="00A11A3D"/>
    <w:rsid w:val="00A11C16"/>
    <w:rsid w:val="00A1423E"/>
    <w:rsid w:val="00A17664"/>
    <w:rsid w:val="00A20FAF"/>
    <w:rsid w:val="00A24520"/>
    <w:rsid w:val="00A247A7"/>
    <w:rsid w:val="00A26914"/>
    <w:rsid w:val="00A30EB6"/>
    <w:rsid w:val="00A3159E"/>
    <w:rsid w:val="00A3164A"/>
    <w:rsid w:val="00A37EA2"/>
    <w:rsid w:val="00A37F42"/>
    <w:rsid w:val="00A40702"/>
    <w:rsid w:val="00A40886"/>
    <w:rsid w:val="00A4411F"/>
    <w:rsid w:val="00A47EF9"/>
    <w:rsid w:val="00A500D6"/>
    <w:rsid w:val="00A523FF"/>
    <w:rsid w:val="00A52E5F"/>
    <w:rsid w:val="00A53DB5"/>
    <w:rsid w:val="00A54756"/>
    <w:rsid w:val="00A54C66"/>
    <w:rsid w:val="00A55641"/>
    <w:rsid w:val="00A57D36"/>
    <w:rsid w:val="00A61BB6"/>
    <w:rsid w:val="00A65734"/>
    <w:rsid w:val="00A6687F"/>
    <w:rsid w:val="00A67907"/>
    <w:rsid w:val="00A73CC1"/>
    <w:rsid w:val="00A80270"/>
    <w:rsid w:val="00A82DB1"/>
    <w:rsid w:val="00A84127"/>
    <w:rsid w:val="00A86DA2"/>
    <w:rsid w:val="00A90DFC"/>
    <w:rsid w:val="00A91BF3"/>
    <w:rsid w:val="00A9736B"/>
    <w:rsid w:val="00AA0A9C"/>
    <w:rsid w:val="00AA16C0"/>
    <w:rsid w:val="00AA3A7A"/>
    <w:rsid w:val="00AA4263"/>
    <w:rsid w:val="00AA4CDC"/>
    <w:rsid w:val="00AB21D4"/>
    <w:rsid w:val="00AB21F5"/>
    <w:rsid w:val="00AB3386"/>
    <w:rsid w:val="00AB36DB"/>
    <w:rsid w:val="00AC0B1D"/>
    <w:rsid w:val="00AC2F5B"/>
    <w:rsid w:val="00AC3DAD"/>
    <w:rsid w:val="00AC5309"/>
    <w:rsid w:val="00AC5B97"/>
    <w:rsid w:val="00AC71FC"/>
    <w:rsid w:val="00AD15E5"/>
    <w:rsid w:val="00AD4DD0"/>
    <w:rsid w:val="00AD65F4"/>
    <w:rsid w:val="00AE0A8D"/>
    <w:rsid w:val="00AF31A9"/>
    <w:rsid w:val="00AF35F1"/>
    <w:rsid w:val="00AF3EE8"/>
    <w:rsid w:val="00AF54D2"/>
    <w:rsid w:val="00AF6342"/>
    <w:rsid w:val="00B0083F"/>
    <w:rsid w:val="00B04AD2"/>
    <w:rsid w:val="00B053FB"/>
    <w:rsid w:val="00B05647"/>
    <w:rsid w:val="00B0731D"/>
    <w:rsid w:val="00B07EE5"/>
    <w:rsid w:val="00B1578D"/>
    <w:rsid w:val="00B21CC5"/>
    <w:rsid w:val="00B24983"/>
    <w:rsid w:val="00B26778"/>
    <w:rsid w:val="00B26B83"/>
    <w:rsid w:val="00B32479"/>
    <w:rsid w:val="00B33FE2"/>
    <w:rsid w:val="00B34AE3"/>
    <w:rsid w:val="00B403ED"/>
    <w:rsid w:val="00B4065F"/>
    <w:rsid w:val="00B406E9"/>
    <w:rsid w:val="00B45091"/>
    <w:rsid w:val="00B45447"/>
    <w:rsid w:val="00B614F1"/>
    <w:rsid w:val="00B64780"/>
    <w:rsid w:val="00B866B4"/>
    <w:rsid w:val="00B9142E"/>
    <w:rsid w:val="00B93575"/>
    <w:rsid w:val="00B94226"/>
    <w:rsid w:val="00B94999"/>
    <w:rsid w:val="00BA0A8C"/>
    <w:rsid w:val="00BA0C54"/>
    <w:rsid w:val="00BA0CEB"/>
    <w:rsid w:val="00BA2383"/>
    <w:rsid w:val="00BA2E7E"/>
    <w:rsid w:val="00BA55F6"/>
    <w:rsid w:val="00BA590A"/>
    <w:rsid w:val="00BA5FE4"/>
    <w:rsid w:val="00BB0B39"/>
    <w:rsid w:val="00BB1EA5"/>
    <w:rsid w:val="00BB30D1"/>
    <w:rsid w:val="00BB39D8"/>
    <w:rsid w:val="00BB4CCD"/>
    <w:rsid w:val="00BB5F75"/>
    <w:rsid w:val="00BB7C46"/>
    <w:rsid w:val="00BC017D"/>
    <w:rsid w:val="00BC6524"/>
    <w:rsid w:val="00BD3931"/>
    <w:rsid w:val="00BD5B88"/>
    <w:rsid w:val="00BD5F58"/>
    <w:rsid w:val="00BE0576"/>
    <w:rsid w:val="00BE0AEB"/>
    <w:rsid w:val="00BE770D"/>
    <w:rsid w:val="00BF3B76"/>
    <w:rsid w:val="00C00FA8"/>
    <w:rsid w:val="00C018E0"/>
    <w:rsid w:val="00C03CBA"/>
    <w:rsid w:val="00C05120"/>
    <w:rsid w:val="00C05AAF"/>
    <w:rsid w:val="00C118C7"/>
    <w:rsid w:val="00C11F5C"/>
    <w:rsid w:val="00C140B9"/>
    <w:rsid w:val="00C20877"/>
    <w:rsid w:val="00C20E7B"/>
    <w:rsid w:val="00C21456"/>
    <w:rsid w:val="00C24D03"/>
    <w:rsid w:val="00C25E61"/>
    <w:rsid w:val="00C35800"/>
    <w:rsid w:val="00C35A1B"/>
    <w:rsid w:val="00C413F3"/>
    <w:rsid w:val="00C45120"/>
    <w:rsid w:val="00C54EFF"/>
    <w:rsid w:val="00C55D03"/>
    <w:rsid w:val="00C63548"/>
    <w:rsid w:val="00C63F96"/>
    <w:rsid w:val="00C64728"/>
    <w:rsid w:val="00C65450"/>
    <w:rsid w:val="00C677AF"/>
    <w:rsid w:val="00C67E59"/>
    <w:rsid w:val="00C72B8B"/>
    <w:rsid w:val="00C72CB5"/>
    <w:rsid w:val="00C754F9"/>
    <w:rsid w:val="00C76D4F"/>
    <w:rsid w:val="00C805BC"/>
    <w:rsid w:val="00C80673"/>
    <w:rsid w:val="00C959CA"/>
    <w:rsid w:val="00C95D16"/>
    <w:rsid w:val="00CA01E7"/>
    <w:rsid w:val="00CA2AB4"/>
    <w:rsid w:val="00CB0100"/>
    <w:rsid w:val="00CB04D2"/>
    <w:rsid w:val="00CB1376"/>
    <w:rsid w:val="00CB16A2"/>
    <w:rsid w:val="00CB2DD4"/>
    <w:rsid w:val="00CD1375"/>
    <w:rsid w:val="00CD3C00"/>
    <w:rsid w:val="00CD5300"/>
    <w:rsid w:val="00CD7EFE"/>
    <w:rsid w:val="00CE0C66"/>
    <w:rsid w:val="00CE28CF"/>
    <w:rsid w:val="00CE4386"/>
    <w:rsid w:val="00CE4CDC"/>
    <w:rsid w:val="00CE5BEB"/>
    <w:rsid w:val="00CE5E88"/>
    <w:rsid w:val="00CE69E9"/>
    <w:rsid w:val="00CE71F2"/>
    <w:rsid w:val="00CF3F65"/>
    <w:rsid w:val="00CF464D"/>
    <w:rsid w:val="00CF590C"/>
    <w:rsid w:val="00D015B8"/>
    <w:rsid w:val="00D062E2"/>
    <w:rsid w:val="00D07FF2"/>
    <w:rsid w:val="00D117F6"/>
    <w:rsid w:val="00D17EF4"/>
    <w:rsid w:val="00D20119"/>
    <w:rsid w:val="00D23770"/>
    <w:rsid w:val="00D25074"/>
    <w:rsid w:val="00D32F40"/>
    <w:rsid w:val="00D34517"/>
    <w:rsid w:val="00D34CF1"/>
    <w:rsid w:val="00D36798"/>
    <w:rsid w:val="00D4236A"/>
    <w:rsid w:val="00D42B5F"/>
    <w:rsid w:val="00D47E80"/>
    <w:rsid w:val="00D53C7F"/>
    <w:rsid w:val="00D54557"/>
    <w:rsid w:val="00D56F24"/>
    <w:rsid w:val="00D70563"/>
    <w:rsid w:val="00D70D89"/>
    <w:rsid w:val="00D72051"/>
    <w:rsid w:val="00D7380B"/>
    <w:rsid w:val="00D75D77"/>
    <w:rsid w:val="00D7639E"/>
    <w:rsid w:val="00D835EF"/>
    <w:rsid w:val="00D85F09"/>
    <w:rsid w:val="00D86A9D"/>
    <w:rsid w:val="00D87CD6"/>
    <w:rsid w:val="00DA089A"/>
    <w:rsid w:val="00DA11A0"/>
    <w:rsid w:val="00DA2822"/>
    <w:rsid w:val="00DA5209"/>
    <w:rsid w:val="00DA690B"/>
    <w:rsid w:val="00DA7225"/>
    <w:rsid w:val="00DB393D"/>
    <w:rsid w:val="00DB44E9"/>
    <w:rsid w:val="00DB4EED"/>
    <w:rsid w:val="00DC05B9"/>
    <w:rsid w:val="00DC1966"/>
    <w:rsid w:val="00DC3259"/>
    <w:rsid w:val="00DD0523"/>
    <w:rsid w:val="00DD4B28"/>
    <w:rsid w:val="00DD6A1D"/>
    <w:rsid w:val="00DE0CE3"/>
    <w:rsid w:val="00DE5758"/>
    <w:rsid w:val="00DE5FCF"/>
    <w:rsid w:val="00DE69CC"/>
    <w:rsid w:val="00DE7194"/>
    <w:rsid w:val="00DF0D19"/>
    <w:rsid w:val="00DF2EE9"/>
    <w:rsid w:val="00DF6FD8"/>
    <w:rsid w:val="00E01943"/>
    <w:rsid w:val="00E05A80"/>
    <w:rsid w:val="00E06A37"/>
    <w:rsid w:val="00E071A5"/>
    <w:rsid w:val="00E07752"/>
    <w:rsid w:val="00E150D1"/>
    <w:rsid w:val="00E16609"/>
    <w:rsid w:val="00E16F08"/>
    <w:rsid w:val="00E21850"/>
    <w:rsid w:val="00E22C5A"/>
    <w:rsid w:val="00E233F3"/>
    <w:rsid w:val="00E2610C"/>
    <w:rsid w:val="00E26B34"/>
    <w:rsid w:val="00E26E71"/>
    <w:rsid w:val="00E303F6"/>
    <w:rsid w:val="00E314BA"/>
    <w:rsid w:val="00E325BE"/>
    <w:rsid w:val="00E326BA"/>
    <w:rsid w:val="00E34202"/>
    <w:rsid w:val="00E37A19"/>
    <w:rsid w:val="00E37F72"/>
    <w:rsid w:val="00E40BE5"/>
    <w:rsid w:val="00E40CF9"/>
    <w:rsid w:val="00E42A30"/>
    <w:rsid w:val="00E5136D"/>
    <w:rsid w:val="00E52DCF"/>
    <w:rsid w:val="00E5625D"/>
    <w:rsid w:val="00E568DA"/>
    <w:rsid w:val="00E5770B"/>
    <w:rsid w:val="00E60EEC"/>
    <w:rsid w:val="00E634B1"/>
    <w:rsid w:val="00E648BB"/>
    <w:rsid w:val="00E64915"/>
    <w:rsid w:val="00E67ACA"/>
    <w:rsid w:val="00E76B31"/>
    <w:rsid w:val="00E76D74"/>
    <w:rsid w:val="00E8033B"/>
    <w:rsid w:val="00E807A0"/>
    <w:rsid w:val="00E80CB2"/>
    <w:rsid w:val="00E81F3E"/>
    <w:rsid w:val="00E844BB"/>
    <w:rsid w:val="00E84C48"/>
    <w:rsid w:val="00E859BD"/>
    <w:rsid w:val="00E86B70"/>
    <w:rsid w:val="00E87C8F"/>
    <w:rsid w:val="00E91877"/>
    <w:rsid w:val="00E924C3"/>
    <w:rsid w:val="00E938A1"/>
    <w:rsid w:val="00E954EE"/>
    <w:rsid w:val="00E9666B"/>
    <w:rsid w:val="00E96759"/>
    <w:rsid w:val="00EA4437"/>
    <w:rsid w:val="00EA4D87"/>
    <w:rsid w:val="00EB1133"/>
    <w:rsid w:val="00EB1DE7"/>
    <w:rsid w:val="00EB34FC"/>
    <w:rsid w:val="00EB76E1"/>
    <w:rsid w:val="00EC2499"/>
    <w:rsid w:val="00EC6747"/>
    <w:rsid w:val="00ED0E76"/>
    <w:rsid w:val="00ED3FB6"/>
    <w:rsid w:val="00EE0413"/>
    <w:rsid w:val="00EE4120"/>
    <w:rsid w:val="00EF2E8A"/>
    <w:rsid w:val="00EF2EC5"/>
    <w:rsid w:val="00EF4E6B"/>
    <w:rsid w:val="00EF5416"/>
    <w:rsid w:val="00F00DD6"/>
    <w:rsid w:val="00F0699C"/>
    <w:rsid w:val="00F06C10"/>
    <w:rsid w:val="00F06CCF"/>
    <w:rsid w:val="00F07D18"/>
    <w:rsid w:val="00F1053D"/>
    <w:rsid w:val="00F110D5"/>
    <w:rsid w:val="00F11E63"/>
    <w:rsid w:val="00F12733"/>
    <w:rsid w:val="00F141AF"/>
    <w:rsid w:val="00F171E1"/>
    <w:rsid w:val="00F20DCF"/>
    <w:rsid w:val="00F231BC"/>
    <w:rsid w:val="00F25B36"/>
    <w:rsid w:val="00F3052A"/>
    <w:rsid w:val="00F341E3"/>
    <w:rsid w:val="00F347B7"/>
    <w:rsid w:val="00F35D09"/>
    <w:rsid w:val="00F417B4"/>
    <w:rsid w:val="00F4304D"/>
    <w:rsid w:val="00F4638F"/>
    <w:rsid w:val="00F46612"/>
    <w:rsid w:val="00F4752B"/>
    <w:rsid w:val="00F476E8"/>
    <w:rsid w:val="00F541AE"/>
    <w:rsid w:val="00F56792"/>
    <w:rsid w:val="00F571A6"/>
    <w:rsid w:val="00F6018B"/>
    <w:rsid w:val="00F60265"/>
    <w:rsid w:val="00F60E32"/>
    <w:rsid w:val="00F61679"/>
    <w:rsid w:val="00F62A0D"/>
    <w:rsid w:val="00F644FF"/>
    <w:rsid w:val="00F65ABA"/>
    <w:rsid w:val="00F65E15"/>
    <w:rsid w:val="00F7242E"/>
    <w:rsid w:val="00F74B33"/>
    <w:rsid w:val="00F75676"/>
    <w:rsid w:val="00F810DD"/>
    <w:rsid w:val="00F8538D"/>
    <w:rsid w:val="00F87FDC"/>
    <w:rsid w:val="00F94DA0"/>
    <w:rsid w:val="00F95783"/>
    <w:rsid w:val="00F95E2F"/>
    <w:rsid w:val="00F96DEB"/>
    <w:rsid w:val="00FA1872"/>
    <w:rsid w:val="00FA399D"/>
    <w:rsid w:val="00FA4F34"/>
    <w:rsid w:val="00FB2590"/>
    <w:rsid w:val="00FB506C"/>
    <w:rsid w:val="00FB6060"/>
    <w:rsid w:val="00FC2128"/>
    <w:rsid w:val="00FC4162"/>
    <w:rsid w:val="00FD5A8C"/>
    <w:rsid w:val="00FE0F80"/>
    <w:rsid w:val="00FE286E"/>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CD1375"/>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CD1375"/>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comments" Target="comments.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caltf.org/"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4E07"/>
    <w:rsid w:val="0005143A"/>
    <w:rsid w:val="000B5EF8"/>
    <w:rsid w:val="00146151"/>
    <w:rsid w:val="00181F3F"/>
    <w:rsid w:val="001E18F5"/>
    <w:rsid w:val="00204A7F"/>
    <w:rsid w:val="00214A91"/>
    <w:rsid w:val="002B17CC"/>
    <w:rsid w:val="002B514B"/>
    <w:rsid w:val="002C0C03"/>
    <w:rsid w:val="002D7FC7"/>
    <w:rsid w:val="003070B8"/>
    <w:rsid w:val="00311B0D"/>
    <w:rsid w:val="00386537"/>
    <w:rsid w:val="003A0F69"/>
    <w:rsid w:val="003A131F"/>
    <w:rsid w:val="003D603A"/>
    <w:rsid w:val="00446C7A"/>
    <w:rsid w:val="004A11BC"/>
    <w:rsid w:val="00532826"/>
    <w:rsid w:val="00560392"/>
    <w:rsid w:val="006365E1"/>
    <w:rsid w:val="006B7FA8"/>
    <w:rsid w:val="0073019B"/>
    <w:rsid w:val="00767489"/>
    <w:rsid w:val="007E094A"/>
    <w:rsid w:val="008211B5"/>
    <w:rsid w:val="00874653"/>
    <w:rsid w:val="00A5022A"/>
    <w:rsid w:val="00A55D24"/>
    <w:rsid w:val="00AE4C28"/>
    <w:rsid w:val="00AF208D"/>
    <w:rsid w:val="00B73964"/>
    <w:rsid w:val="00B74704"/>
    <w:rsid w:val="00BA601C"/>
    <w:rsid w:val="00BF6B6C"/>
    <w:rsid w:val="00C74848"/>
    <w:rsid w:val="00C947B8"/>
    <w:rsid w:val="00CA30EF"/>
    <w:rsid w:val="00D0496D"/>
    <w:rsid w:val="00D051F5"/>
    <w:rsid w:val="00D4496B"/>
    <w:rsid w:val="00E1179D"/>
    <w:rsid w:val="00E62BB5"/>
    <w:rsid w:val="00EC59D9"/>
    <w:rsid w:val="00F21E2F"/>
    <w:rsid w:val="00F7350A"/>
    <w:rsid w:val="00FE0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2016-08-01T00:00:00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E4C04AAA-17BA-43B1-B22C-74840CEAC41A}"/>
</file>

<file path=customXml/itemProps3.xml><?xml version="1.0" encoding="utf-8"?>
<ds:datastoreItem xmlns:ds="http://schemas.openxmlformats.org/officeDocument/2006/customXml" ds:itemID="{61DA2E6D-8EA3-4CF7-9018-8D1B8F7DC9AD}"/>
</file>

<file path=customXml/itemProps4.xml><?xml version="1.0" encoding="utf-8"?>
<ds:datastoreItem xmlns:ds="http://schemas.openxmlformats.org/officeDocument/2006/customXml" ds:itemID="{63C6839E-E810-4E0F-B37A-080EFD20FE9D}"/>
</file>

<file path=customXml/itemProps5.xml><?xml version="1.0" encoding="utf-8"?>
<ds:datastoreItem xmlns:ds="http://schemas.openxmlformats.org/officeDocument/2006/customXml" ds:itemID="{180B7BA9-24EE-4981-A441-57D7CA82666A}"/>
</file>

<file path=docProps/app.xml><?xml version="1.0" encoding="utf-8"?>
<Properties xmlns="http://schemas.openxmlformats.org/officeDocument/2006/extended-properties" xmlns:vt="http://schemas.openxmlformats.org/officeDocument/2006/docPropsVTypes">
  <Template>Normal.dotm</Template>
  <TotalTime>195</TotalTime>
  <Pages>21</Pages>
  <Words>6203</Words>
  <Characters>35361</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PGE3PHVC152</vt:lpstr>
    </vt:vector>
  </TitlesOfParts>
  <Company>Pacific Gas &amp; Electric</Company>
  <LinksUpToDate>false</LinksUpToDate>
  <CharactersWithSpaces>41482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PGE3PHVC152</dc:title>
  <dc:creator>Jim Wyatt (PG&amp;E);Jason Wang (SCE)</dc:creator>
  <cp:lastModifiedBy>Voong, Tai</cp:lastModifiedBy>
  <cp:revision>13</cp:revision>
  <cp:lastPrinted>2015-10-26T17:10:00Z</cp:lastPrinted>
  <dcterms:created xsi:type="dcterms:W3CDTF">2015-12-10T18:44:00Z</dcterms:created>
  <dcterms:modified xsi:type="dcterms:W3CDTF">2016-08-17T23:06:00Z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